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header35.xml" ContentType="application/vnd.openxmlformats-officedocument.wordprocessingml.head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footer41.xml" ContentType="application/vnd.openxmlformats-officedocument.wordprocessingml.footer+xml"/>
  <Override PartName="/word/header41.xml" ContentType="application/vnd.openxmlformats-officedocument.wordprocessingml.head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header43.xml" ContentType="application/vnd.openxmlformats-officedocument.wordprocessingml.header+xml"/>
  <Override PartName="/word/footer44.xml" ContentType="application/vnd.openxmlformats-officedocument.wordprocessingml.footer+xml"/>
  <Override PartName="/word/header44.xml" ContentType="application/vnd.openxmlformats-officedocument.wordprocessingml.header+xml"/>
  <Override PartName="/word/footer45.xml" ContentType="application/vnd.openxmlformats-officedocument.wordprocessingml.footer+xml"/>
  <Override PartName="/word/header45.xml" ContentType="application/vnd.openxmlformats-officedocument.wordprocessingml.header+xml"/>
  <Override PartName="/word/footer46.xml" ContentType="application/vnd.openxmlformats-officedocument.wordprocessingml.footer+xml"/>
  <Override PartName="/word/header46.xml" ContentType="application/vnd.openxmlformats-officedocument.wordprocessingml.header+xml"/>
  <Override PartName="/word/footer47.xml" ContentType="application/vnd.openxmlformats-officedocument.wordprocessingml.footer+xml"/>
  <Override PartName="/word/header47.xml" ContentType="application/vnd.openxmlformats-officedocument.wordprocessingml.header+xml"/>
  <Override PartName="/word/footer48.xml" ContentType="application/vnd.openxmlformats-officedocument.wordprocessingml.footer+xml"/>
  <Override PartName="/word/header48.xml" ContentType="application/vnd.openxmlformats-officedocument.wordprocessingml.header+xml"/>
  <Override PartName="/word/footer49.xml" ContentType="application/vnd.openxmlformats-officedocument.wordprocessingml.footer+xml"/>
  <Override PartName="/word/header49.xml" ContentType="application/vnd.openxmlformats-officedocument.wordprocessingml.header+xml"/>
  <Override PartName="/word/footer50.xml" ContentType="application/vnd.openxmlformats-officedocument.wordprocessingml.footer+xml"/>
  <Override PartName="/word/header50.xml" ContentType="application/vnd.openxmlformats-officedocument.wordprocessingml.header+xml"/>
  <Override PartName="/word/footer5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2E1" w:rsidRPr="005A6CD2" w:rsidRDefault="00C022E1" w:rsidP="00C022E1">
      <w:pPr>
        <w:autoSpaceDE w:val="0"/>
        <w:autoSpaceDN w:val="0"/>
        <w:adjustRightInd w:val="0"/>
        <w:spacing w:before="0" w:after="0"/>
        <w:jc w:val="center"/>
        <w:rPr>
          <w:rFonts w:eastAsia="Times New Roman" w:cs="TimesNewRomanPS-BoldMT"/>
          <w:b/>
          <w:bCs/>
          <w:sz w:val="32"/>
          <w:szCs w:val="32"/>
          <w:lang w:eastAsia="bg-BG"/>
        </w:rPr>
      </w:pPr>
      <w:r w:rsidRPr="005A6CD2">
        <w:rPr>
          <w:rFonts w:eastAsia="Times New Roman" w:cs="TimesNewRomanPS-BoldMT"/>
          <w:b/>
          <w:bCs/>
          <w:sz w:val="32"/>
          <w:szCs w:val="32"/>
          <w:lang w:eastAsia="bg-BG"/>
        </w:rPr>
        <w:t>ОПЕРАТИВНА</w:t>
      </w:r>
      <w:r w:rsidRPr="005A6CD2">
        <w:rPr>
          <w:rFonts w:ascii="TimesNewRomanPS-BoldMT" w:eastAsia="Times New Roman" w:hAnsi="TimesNewRomanPS-BoldMT" w:cs="TimesNewRomanPS-BoldMT"/>
          <w:b/>
          <w:bCs/>
          <w:sz w:val="32"/>
          <w:szCs w:val="32"/>
          <w:lang w:eastAsia="bg-BG"/>
        </w:rPr>
        <w:t xml:space="preserve"> </w:t>
      </w:r>
      <w:r w:rsidRPr="005A6CD2">
        <w:rPr>
          <w:rFonts w:eastAsia="Times New Roman" w:cs="TimesNewRomanPS-BoldMT"/>
          <w:b/>
          <w:bCs/>
          <w:sz w:val="32"/>
          <w:szCs w:val="32"/>
          <w:lang w:eastAsia="bg-BG"/>
        </w:rPr>
        <w:t>ПРОГРАМА</w:t>
      </w:r>
      <w:r w:rsidRPr="005A6CD2">
        <w:rPr>
          <w:rFonts w:ascii="TimesNewRomanPS-BoldMT" w:eastAsia="Times New Roman" w:hAnsi="TimesNewRomanPS-BoldMT" w:cs="TimesNewRomanPS-BoldMT"/>
          <w:b/>
          <w:bCs/>
          <w:sz w:val="32"/>
          <w:szCs w:val="32"/>
          <w:lang w:eastAsia="bg-BG"/>
        </w:rPr>
        <w:t xml:space="preserve"> </w:t>
      </w:r>
      <w:r w:rsidRPr="005A6CD2">
        <w:rPr>
          <w:rFonts w:eastAsia="Times New Roman" w:cs="TimesNewRomanPS-BoldMT"/>
          <w:b/>
          <w:bCs/>
          <w:sz w:val="32"/>
          <w:szCs w:val="32"/>
          <w:lang w:eastAsia="bg-BG"/>
        </w:rPr>
        <w:t>ПО ЦЕЛ</w:t>
      </w:r>
    </w:p>
    <w:p w:rsidR="00C022E1" w:rsidRPr="005A6CD2" w:rsidRDefault="00C022E1" w:rsidP="00C022E1">
      <w:pPr>
        <w:autoSpaceDE w:val="0"/>
        <w:autoSpaceDN w:val="0"/>
        <w:adjustRightInd w:val="0"/>
        <w:spacing w:before="0" w:after="0"/>
        <w:jc w:val="center"/>
        <w:rPr>
          <w:rFonts w:eastAsia="Times New Roman" w:cs="TimesNewRomanPS-BoldMT"/>
          <w:b/>
          <w:bCs/>
          <w:sz w:val="32"/>
          <w:szCs w:val="32"/>
          <w:lang w:eastAsia="bg-BG"/>
        </w:rPr>
      </w:pPr>
    </w:p>
    <w:p w:rsidR="000316A7" w:rsidRDefault="00C022E1" w:rsidP="00C022E1">
      <w:pPr>
        <w:pStyle w:val="Objetacteprincipal"/>
        <w:rPr>
          <w:rFonts w:eastAsia="Times New Roman" w:cs="TimesNewRomanPS-BoldMT"/>
          <w:bCs/>
          <w:sz w:val="32"/>
          <w:szCs w:val="32"/>
          <w:lang w:eastAsia="bg-BG"/>
        </w:rPr>
      </w:pPr>
      <w:r w:rsidRPr="005A6CD2">
        <w:rPr>
          <w:rFonts w:ascii="TimesNewRomanPS-BoldMT" w:eastAsia="Times New Roman" w:hAnsi="TimesNewRomanPS-BoldMT" w:cs="TimesNewRomanPS-BoldMT"/>
          <w:bCs/>
          <w:sz w:val="32"/>
          <w:szCs w:val="32"/>
          <w:lang w:eastAsia="bg-BG"/>
        </w:rPr>
        <w:t>'</w:t>
      </w:r>
      <w:r w:rsidRPr="005A6CD2">
        <w:rPr>
          <w:rFonts w:eastAsia="Times New Roman" w:cs="TimesNewRomanPS-BoldMT"/>
          <w:bCs/>
          <w:sz w:val="32"/>
          <w:szCs w:val="32"/>
          <w:lang w:eastAsia="bg-BG"/>
        </w:rPr>
        <w:t>ИНВЕСТИЦИИ</w:t>
      </w:r>
      <w:r w:rsidRPr="005A6CD2">
        <w:rPr>
          <w:rFonts w:ascii="TimesNewRomanPS-BoldMT" w:eastAsia="Times New Roman" w:hAnsi="TimesNewRomanPS-BoldMT" w:cs="TimesNewRomanPS-BoldMT"/>
          <w:bCs/>
          <w:sz w:val="32"/>
          <w:szCs w:val="32"/>
          <w:lang w:eastAsia="bg-BG"/>
        </w:rPr>
        <w:t xml:space="preserve"> </w:t>
      </w:r>
      <w:r w:rsidRPr="005A6CD2">
        <w:rPr>
          <w:rFonts w:eastAsia="Times New Roman" w:cs="TimesNewRomanPS-BoldMT"/>
          <w:bCs/>
          <w:sz w:val="32"/>
          <w:szCs w:val="32"/>
          <w:lang w:eastAsia="bg-BG"/>
        </w:rPr>
        <w:t>ЗА</w:t>
      </w:r>
      <w:r w:rsidRPr="005A6CD2">
        <w:rPr>
          <w:rFonts w:ascii="TimesNewRomanPS-BoldMT" w:eastAsia="Times New Roman" w:hAnsi="TimesNewRomanPS-BoldMT" w:cs="TimesNewRomanPS-BoldMT"/>
          <w:bCs/>
          <w:sz w:val="32"/>
          <w:szCs w:val="32"/>
          <w:lang w:eastAsia="bg-BG"/>
        </w:rPr>
        <w:t xml:space="preserve"> </w:t>
      </w:r>
      <w:r w:rsidRPr="005A6CD2">
        <w:rPr>
          <w:rFonts w:eastAsia="Times New Roman" w:cs="TimesNewRomanPS-BoldMT"/>
          <w:bCs/>
          <w:sz w:val="32"/>
          <w:szCs w:val="32"/>
          <w:lang w:eastAsia="bg-BG"/>
        </w:rPr>
        <w:t>РАСТЕЖ</w:t>
      </w:r>
      <w:r w:rsidRPr="005A6CD2">
        <w:rPr>
          <w:rFonts w:ascii="TimesNewRomanPS-BoldMT" w:eastAsia="Times New Roman" w:hAnsi="TimesNewRomanPS-BoldMT" w:cs="TimesNewRomanPS-BoldMT"/>
          <w:bCs/>
          <w:sz w:val="32"/>
          <w:szCs w:val="32"/>
          <w:lang w:eastAsia="bg-BG"/>
        </w:rPr>
        <w:t xml:space="preserve"> </w:t>
      </w:r>
      <w:r w:rsidRPr="005A6CD2">
        <w:rPr>
          <w:rFonts w:eastAsia="Times New Roman" w:cs="TimesNewRomanPS-BoldMT"/>
          <w:bCs/>
          <w:sz w:val="32"/>
          <w:szCs w:val="32"/>
          <w:lang w:eastAsia="bg-BG"/>
        </w:rPr>
        <w:t>И</w:t>
      </w:r>
      <w:r w:rsidRPr="005A6CD2">
        <w:rPr>
          <w:rFonts w:ascii="TimesNewRomanPS-BoldMT" w:eastAsia="Times New Roman" w:hAnsi="TimesNewRomanPS-BoldMT" w:cs="TimesNewRomanPS-BoldMT"/>
          <w:bCs/>
          <w:sz w:val="32"/>
          <w:szCs w:val="32"/>
          <w:lang w:eastAsia="bg-BG"/>
        </w:rPr>
        <w:t xml:space="preserve"> </w:t>
      </w:r>
      <w:r w:rsidRPr="005A6CD2">
        <w:rPr>
          <w:rFonts w:eastAsia="Times New Roman" w:cs="TimesNewRomanPS-BoldMT"/>
          <w:bCs/>
          <w:sz w:val="32"/>
          <w:szCs w:val="32"/>
          <w:lang w:eastAsia="bg-BG"/>
        </w:rPr>
        <w:t>РАБОТНИ МЕСТА</w:t>
      </w:r>
      <w:r w:rsidRPr="005A6CD2">
        <w:rPr>
          <w:rFonts w:ascii="TimesNewRomanPS-BoldMT" w:eastAsia="Times New Roman" w:hAnsi="TimesNewRomanPS-BoldMT" w:cs="TimesNewRomanPS-BoldMT"/>
          <w:bCs/>
          <w:sz w:val="32"/>
          <w:szCs w:val="32"/>
          <w:lang w:eastAsia="bg-BG"/>
        </w:rPr>
        <w:t>'</w:t>
      </w:r>
    </w:p>
    <w:p w:rsidR="00C022E1" w:rsidRDefault="00C022E1" w:rsidP="00C022E1">
      <w:pPr>
        <w:pStyle w:val="Titrearticle"/>
        <w:rPr>
          <w:lang w:eastAsia="bg-BG"/>
        </w:rPr>
      </w:pPr>
    </w:p>
    <w:p w:rsidR="00C022E1" w:rsidRDefault="00C022E1" w:rsidP="00C022E1">
      <w:pPr>
        <w:rPr>
          <w:lang w:eastAsia="bg-BG"/>
        </w:rPr>
      </w:pPr>
    </w:p>
    <w:p w:rsidR="00C022E1" w:rsidRPr="00C022E1" w:rsidRDefault="00C022E1" w:rsidP="00C022E1">
      <w:pPr>
        <w:rPr>
          <w:lang w:eastAsia="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03"/>
      </w:tblGrid>
      <w:tr w:rsidR="00AD4AED" w:rsidRPr="00F20D1F" w:rsidTr="00AD4AED">
        <w:trPr>
          <w:trHeight w:val="222"/>
          <w:jc w:val="center"/>
        </w:trPr>
        <w:tc>
          <w:tcPr>
            <w:tcW w:w="2943" w:type="dxa"/>
            <w:shd w:val="clear" w:color="auto" w:fill="auto"/>
          </w:tcPr>
          <w:p w:rsidR="00AD4AED" w:rsidRPr="00F20D1F" w:rsidRDefault="00AD4AED" w:rsidP="00F03C1E">
            <w:pPr>
              <w:spacing w:after="0"/>
            </w:pPr>
            <w:r w:rsidRPr="00F20D1F">
              <w:t>CCI</w:t>
            </w:r>
          </w:p>
        </w:tc>
        <w:tc>
          <w:tcPr>
            <w:tcW w:w="5103" w:type="dxa"/>
            <w:shd w:val="clear" w:color="auto" w:fill="auto"/>
          </w:tcPr>
          <w:p w:rsidR="00AD4AED" w:rsidRPr="00F20D1F" w:rsidRDefault="00C022E1" w:rsidP="00F03C1E">
            <w:pPr>
              <w:spacing w:after="0"/>
              <w:jc w:val="left"/>
              <w:rPr>
                <w:i/>
                <w:color w:val="8DB3E2"/>
                <w:sz w:val="18"/>
                <w:szCs w:val="18"/>
              </w:rPr>
            </w:pPr>
            <w:r>
              <w:rPr>
                <w:rFonts w:ascii="TimesNewRomanPSMT" w:eastAsia="Times New Roman" w:hAnsi="TimesNewRomanPSMT" w:cs="TimesNewRomanPSMT"/>
                <w:szCs w:val="24"/>
                <w:lang w:eastAsia="bg-BG"/>
              </w:rPr>
              <w:t>2014BG16M1OP001</w:t>
            </w:r>
          </w:p>
        </w:tc>
      </w:tr>
      <w:tr w:rsidR="00AD4AED" w:rsidRPr="00F20D1F" w:rsidTr="00AD4AED">
        <w:trPr>
          <w:trHeight w:val="269"/>
          <w:jc w:val="center"/>
        </w:trPr>
        <w:tc>
          <w:tcPr>
            <w:tcW w:w="2943" w:type="dxa"/>
            <w:shd w:val="clear" w:color="auto" w:fill="auto"/>
          </w:tcPr>
          <w:p w:rsidR="00AD4AED" w:rsidRPr="00F20D1F" w:rsidRDefault="00AD4AED" w:rsidP="00F03C1E">
            <w:pPr>
              <w:spacing w:after="0"/>
            </w:pPr>
            <w:r w:rsidRPr="00F20D1F">
              <w:t>Наименование</w:t>
            </w:r>
          </w:p>
        </w:tc>
        <w:tc>
          <w:tcPr>
            <w:tcW w:w="5103" w:type="dxa"/>
            <w:shd w:val="clear" w:color="auto" w:fill="auto"/>
          </w:tcPr>
          <w:p w:rsidR="00AD4AED" w:rsidRPr="00F20D1F" w:rsidRDefault="0018671C" w:rsidP="0018671C">
            <w:pPr>
              <w:spacing w:after="0"/>
              <w:jc w:val="left"/>
              <w:rPr>
                <w:i/>
                <w:szCs w:val="24"/>
              </w:rPr>
            </w:pPr>
            <w:r w:rsidRPr="00F20D1F">
              <w:rPr>
                <w:i/>
                <w:szCs w:val="24"/>
              </w:rPr>
              <w:t xml:space="preserve">Оперативна програма „Транспорт и транспортна инфраструктура” </w:t>
            </w:r>
          </w:p>
        </w:tc>
      </w:tr>
      <w:tr w:rsidR="00AD4AED" w:rsidRPr="00F20D1F" w:rsidTr="00AD4AED">
        <w:trPr>
          <w:trHeight w:val="138"/>
          <w:jc w:val="center"/>
        </w:trPr>
        <w:tc>
          <w:tcPr>
            <w:tcW w:w="2943" w:type="dxa"/>
            <w:shd w:val="clear" w:color="auto" w:fill="auto"/>
          </w:tcPr>
          <w:p w:rsidR="00AD4AED" w:rsidRPr="00F20D1F" w:rsidRDefault="00AD4AED" w:rsidP="00F03C1E">
            <w:pPr>
              <w:spacing w:after="0"/>
            </w:pPr>
            <w:r w:rsidRPr="00F20D1F">
              <w:t>Версия</w:t>
            </w:r>
          </w:p>
        </w:tc>
        <w:tc>
          <w:tcPr>
            <w:tcW w:w="5103" w:type="dxa"/>
            <w:shd w:val="clear" w:color="auto" w:fill="auto"/>
          </w:tcPr>
          <w:p w:rsidR="00AD4AED" w:rsidRPr="00695909" w:rsidRDefault="003E31C5" w:rsidP="008C3161">
            <w:pPr>
              <w:spacing w:after="0"/>
              <w:jc w:val="left"/>
              <w:rPr>
                <w:i/>
                <w:color w:val="8DB3E2"/>
                <w:sz w:val="18"/>
                <w:szCs w:val="18"/>
                <w:lang w:val="en-US"/>
              </w:rPr>
            </w:pPr>
            <w:r>
              <w:rPr>
                <w:szCs w:val="24"/>
                <w:lang w:eastAsia="bg-BG"/>
              </w:rPr>
              <w:t>8</w:t>
            </w:r>
            <w:r w:rsidR="006E3CAC">
              <w:rPr>
                <w:szCs w:val="24"/>
                <w:lang w:eastAsia="bg-BG"/>
              </w:rPr>
              <w:t>.</w:t>
            </w:r>
          </w:p>
        </w:tc>
      </w:tr>
      <w:tr w:rsidR="00AD4AED" w:rsidRPr="00F20D1F" w:rsidTr="00AD4AED">
        <w:trPr>
          <w:jc w:val="center"/>
        </w:trPr>
        <w:tc>
          <w:tcPr>
            <w:tcW w:w="2943" w:type="dxa"/>
            <w:shd w:val="clear" w:color="auto" w:fill="auto"/>
          </w:tcPr>
          <w:p w:rsidR="00AD4AED" w:rsidRPr="00F20D1F" w:rsidRDefault="00AD4AED" w:rsidP="008C66F2">
            <w:pPr>
              <w:spacing w:after="0"/>
            </w:pPr>
            <w:r w:rsidRPr="00F20D1F">
              <w:t>Първа година</w:t>
            </w:r>
          </w:p>
        </w:tc>
        <w:tc>
          <w:tcPr>
            <w:tcW w:w="5103" w:type="dxa"/>
            <w:shd w:val="clear" w:color="auto" w:fill="auto"/>
          </w:tcPr>
          <w:p w:rsidR="00AD4AED" w:rsidRPr="00F20D1F" w:rsidRDefault="0018671C" w:rsidP="00F03C1E">
            <w:pPr>
              <w:spacing w:after="0"/>
              <w:jc w:val="left"/>
              <w:rPr>
                <w:i/>
                <w:color w:val="8DB3E2"/>
                <w:sz w:val="18"/>
                <w:szCs w:val="18"/>
              </w:rPr>
            </w:pPr>
            <w:r w:rsidRPr="00F20D1F">
              <w:rPr>
                <w:i/>
                <w:szCs w:val="24"/>
              </w:rPr>
              <w:t>2014</w:t>
            </w:r>
            <w:r w:rsidR="00324F63" w:rsidRPr="00F20D1F">
              <w:rPr>
                <w:i/>
                <w:szCs w:val="24"/>
              </w:rPr>
              <w:t xml:space="preserve"> г.</w:t>
            </w:r>
          </w:p>
        </w:tc>
      </w:tr>
      <w:tr w:rsidR="00AD4AED" w:rsidRPr="00F20D1F" w:rsidTr="00AD4AED">
        <w:trPr>
          <w:jc w:val="center"/>
        </w:trPr>
        <w:tc>
          <w:tcPr>
            <w:tcW w:w="2943" w:type="dxa"/>
            <w:shd w:val="clear" w:color="auto" w:fill="auto"/>
          </w:tcPr>
          <w:p w:rsidR="00AD4AED" w:rsidRPr="00F20D1F" w:rsidRDefault="00AD4AED" w:rsidP="008C66F2">
            <w:pPr>
              <w:spacing w:after="0"/>
            </w:pPr>
            <w:r w:rsidRPr="00F20D1F">
              <w:t>Последна година</w:t>
            </w:r>
          </w:p>
        </w:tc>
        <w:tc>
          <w:tcPr>
            <w:tcW w:w="5103" w:type="dxa"/>
            <w:shd w:val="clear" w:color="auto" w:fill="auto"/>
          </w:tcPr>
          <w:p w:rsidR="00AD4AED" w:rsidRPr="00F20D1F" w:rsidRDefault="0018671C" w:rsidP="00F03C1E">
            <w:pPr>
              <w:spacing w:after="0"/>
              <w:jc w:val="left"/>
              <w:rPr>
                <w:i/>
                <w:color w:val="8DB3E2"/>
                <w:sz w:val="18"/>
                <w:szCs w:val="18"/>
              </w:rPr>
            </w:pPr>
            <w:r w:rsidRPr="00F20D1F">
              <w:rPr>
                <w:i/>
                <w:szCs w:val="24"/>
              </w:rPr>
              <w:t>2020</w:t>
            </w:r>
            <w:r w:rsidR="00324F63" w:rsidRPr="00F20D1F">
              <w:rPr>
                <w:i/>
                <w:szCs w:val="24"/>
              </w:rPr>
              <w:t xml:space="preserve"> г.</w:t>
            </w:r>
          </w:p>
        </w:tc>
      </w:tr>
      <w:tr w:rsidR="00AD4AED" w:rsidRPr="00F20D1F" w:rsidTr="00AD4AED">
        <w:trPr>
          <w:jc w:val="center"/>
        </w:trPr>
        <w:tc>
          <w:tcPr>
            <w:tcW w:w="2943" w:type="dxa"/>
            <w:shd w:val="clear" w:color="auto" w:fill="auto"/>
          </w:tcPr>
          <w:p w:rsidR="00AD4AED" w:rsidRPr="00F20D1F" w:rsidRDefault="00AD4AED" w:rsidP="008C66F2">
            <w:pPr>
              <w:spacing w:after="0"/>
            </w:pPr>
            <w:r w:rsidRPr="00F20D1F">
              <w:t>Допустими от</w:t>
            </w:r>
          </w:p>
        </w:tc>
        <w:tc>
          <w:tcPr>
            <w:tcW w:w="5103" w:type="dxa"/>
            <w:shd w:val="clear" w:color="auto" w:fill="auto"/>
          </w:tcPr>
          <w:p w:rsidR="00AD4AED" w:rsidRPr="00F20D1F" w:rsidRDefault="000520F9" w:rsidP="00F03C1E">
            <w:pPr>
              <w:spacing w:after="0"/>
              <w:jc w:val="left"/>
              <w:rPr>
                <w:i/>
                <w:color w:val="8DB3E2"/>
                <w:sz w:val="18"/>
                <w:szCs w:val="18"/>
              </w:rPr>
            </w:pPr>
            <w:r>
              <w:rPr>
                <w:i/>
                <w:szCs w:val="24"/>
              </w:rPr>
              <w:t>01.01.</w:t>
            </w:r>
            <w:r w:rsidR="005735B3" w:rsidRPr="00F20D1F">
              <w:rPr>
                <w:i/>
                <w:szCs w:val="24"/>
              </w:rPr>
              <w:t>2014 г.</w:t>
            </w:r>
          </w:p>
        </w:tc>
      </w:tr>
      <w:tr w:rsidR="00AD4AED" w:rsidRPr="00F20D1F" w:rsidTr="00AD4AED">
        <w:trPr>
          <w:jc w:val="center"/>
        </w:trPr>
        <w:tc>
          <w:tcPr>
            <w:tcW w:w="2943" w:type="dxa"/>
            <w:shd w:val="clear" w:color="auto" w:fill="auto"/>
          </w:tcPr>
          <w:p w:rsidR="00AD4AED" w:rsidRPr="00F20D1F" w:rsidRDefault="00AD4AED" w:rsidP="008C66F2">
            <w:pPr>
              <w:spacing w:after="0"/>
            </w:pPr>
            <w:r w:rsidRPr="00F20D1F">
              <w:t>Допустими до</w:t>
            </w:r>
          </w:p>
        </w:tc>
        <w:tc>
          <w:tcPr>
            <w:tcW w:w="5103" w:type="dxa"/>
            <w:shd w:val="clear" w:color="auto" w:fill="auto"/>
          </w:tcPr>
          <w:p w:rsidR="00AD4AED" w:rsidRPr="00F20D1F" w:rsidRDefault="000520F9" w:rsidP="00F03C1E">
            <w:pPr>
              <w:spacing w:after="0"/>
              <w:jc w:val="left"/>
              <w:rPr>
                <w:i/>
                <w:color w:val="8DB3E2"/>
                <w:sz w:val="18"/>
                <w:szCs w:val="18"/>
              </w:rPr>
            </w:pPr>
            <w:r>
              <w:rPr>
                <w:i/>
                <w:szCs w:val="24"/>
              </w:rPr>
              <w:t>31.12.</w:t>
            </w:r>
            <w:r w:rsidR="005735B3" w:rsidRPr="00F20D1F">
              <w:rPr>
                <w:i/>
                <w:szCs w:val="24"/>
              </w:rPr>
              <w:t>202</w:t>
            </w:r>
            <w:r>
              <w:rPr>
                <w:i/>
                <w:szCs w:val="24"/>
              </w:rPr>
              <w:t>3</w:t>
            </w:r>
            <w:r w:rsidR="005735B3" w:rsidRPr="00F20D1F">
              <w:rPr>
                <w:i/>
                <w:szCs w:val="24"/>
              </w:rPr>
              <w:t xml:space="preserve"> г.</w:t>
            </w:r>
          </w:p>
        </w:tc>
      </w:tr>
      <w:tr w:rsidR="00AD4AED" w:rsidRPr="00F20D1F" w:rsidTr="00AD4AED">
        <w:trPr>
          <w:jc w:val="center"/>
        </w:trPr>
        <w:tc>
          <w:tcPr>
            <w:tcW w:w="2943" w:type="dxa"/>
            <w:shd w:val="clear" w:color="auto" w:fill="auto"/>
          </w:tcPr>
          <w:p w:rsidR="00AD4AED" w:rsidRPr="00F20D1F" w:rsidRDefault="00AD4AED" w:rsidP="008C66F2">
            <w:pPr>
              <w:spacing w:after="0"/>
            </w:pPr>
            <w:r w:rsidRPr="00F20D1F">
              <w:t>Номер на решението на ЕК</w:t>
            </w:r>
          </w:p>
        </w:tc>
        <w:tc>
          <w:tcPr>
            <w:tcW w:w="5103" w:type="dxa"/>
            <w:shd w:val="clear" w:color="auto" w:fill="auto"/>
          </w:tcPr>
          <w:p w:rsidR="00AD4AED" w:rsidRPr="00F20D1F" w:rsidRDefault="00AD4AED" w:rsidP="00F03C1E">
            <w:pPr>
              <w:spacing w:after="0"/>
              <w:jc w:val="left"/>
              <w:rPr>
                <w:i/>
                <w:color w:val="8DB3E2"/>
                <w:sz w:val="18"/>
                <w:szCs w:val="18"/>
              </w:rPr>
            </w:pPr>
          </w:p>
        </w:tc>
      </w:tr>
      <w:tr w:rsidR="00AD4AED" w:rsidRPr="00F20D1F" w:rsidTr="00AD4AED">
        <w:trPr>
          <w:jc w:val="center"/>
        </w:trPr>
        <w:tc>
          <w:tcPr>
            <w:tcW w:w="2943" w:type="dxa"/>
            <w:shd w:val="clear" w:color="auto" w:fill="auto"/>
          </w:tcPr>
          <w:p w:rsidR="00AD4AED" w:rsidRPr="00F20D1F" w:rsidRDefault="00AD4AED" w:rsidP="008C66F2">
            <w:pPr>
              <w:spacing w:after="0"/>
            </w:pPr>
            <w:r w:rsidRPr="00F20D1F">
              <w:t>Дата на решението на ЕК</w:t>
            </w:r>
          </w:p>
        </w:tc>
        <w:tc>
          <w:tcPr>
            <w:tcW w:w="5103" w:type="dxa"/>
            <w:shd w:val="clear" w:color="auto" w:fill="auto"/>
          </w:tcPr>
          <w:p w:rsidR="00AD4AED" w:rsidRPr="00F20D1F" w:rsidRDefault="00AD4AED" w:rsidP="00F03C1E">
            <w:pPr>
              <w:spacing w:after="0"/>
              <w:jc w:val="left"/>
              <w:rPr>
                <w:i/>
                <w:color w:val="8DB3E2"/>
                <w:sz w:val="18"/>
                <w:szCs w:val="18"/>
              </w:rPr>
            </w:pPr>
          </w:p>
        </w:tc>
      </w:tr>
      <w:tr w:rsidR="00AD4AED" w:rsidRPr="00F20D1F" w:rsidTr="00AD4AED">
        <w:trPr>
          <w:jc w:val="center"/>
        </w:trPr>
        <w:tc>
          <w:tcPr>
            <w:tcW w:w="2943" w:type="dxa"/>
            <w:shd w:val="clear" w:color="auto" w:fill="auto"/>
          </w:tcPr>
          <w:p w:rsidR="00AD4AED" w:rsidRPr="00F20D1F" w:rsidRDefault="00AD4AED" w:rsidP="008C66F2">
            <w:pPr>
              <w:spacing w:after="0"/>
            </w:pPr>
            <w:r w:rsidRPr="00F20D1F">
              <w:t>Номер на решението на държавата членка</w:t>
            </w:r>
          </w:p>
        </w:tc>
        <w:tc>
          <w:tcPr>
            <w:tcW w:w="5103" w:type="dxa"/>
            <w:shd w:val="clear" w:color="auto" w:fill="auto"/>
          </w:tcPr>
          <w:p w:rsidR="00AD4AED" w:rsidRPr="00F20D1F" w:rsidRDefault="00AD4AED" w:rsidP="00F03C1E">
            <w:pPr>
              <w:spacing w:after="0"/>
              <w:jc w:val="left"/>
              <w:rPr>
                <w:i/>
                <w:color w:val="8DB3E2"/>
                <w:sz w:val="18"/>
                <w:szCs w:val="18"/>
              </w:rPr>
            </w:pPr>
          </w:p>
        </w:tc>
      </w:tr>
      <w:tr w:rsidR="00AD4AED" w:rsidRPr="00F20D1F" w:rsidTr="00AD4AED">
        <w:trPr>
          <w:jc w:val="center"/>
        </w:trPr>
        <w:tc>
          <w:tcPr>
            <w:tcW w:w="2943" w:type="dxa"/>
            <w:shd w:val="clear" w:color="auto" w:fill="auto"/>
          </w:tcPr>
          <w:p w:rsidR="00AD4AED" w:rsidRPr="00F20D1F" w:rsidRDefault="00AD4AED" w:rsidP="008C66F2">
            <w:pPr>
              <w:spacing w:after="0"/>
            </w:pPr>
            <w:r w:rsidRPr="00F20D1F">
              <w:t>Дата на решението на държавата членка</w:t>
            </w:r>
          </w:p>
        </w:tc>
        <w:tc>
          <w:tcPr>
            <w:tcW w:w="5103" w:type="dxa"/>
            <w:shd w:val="clear" w:color="auto" w:fill="auto"/>
          </w:tcPr>
          <w:p w:rsidR="00AD4AED" w:rsidRPr="00F20D1F" w:rsidRDefault="00AD4AED" w:rsidP="00F03C1E">
            <w:pPr>
              <w:spacing w:after="0"/>
              <w:jc w:val="left"/>
              <w:rPr>
                <w:i/>
                <w:color w:val="8DB3E2"/>
                <w:sz w:val="18"/>
                <w:szCs w:val="18"/>
              </w:rPr>
            </w:pPr>
          </w:p>
        </w:tc>
      </w:tr>
      <w:tr w:rsidR="00AD4AED" w:rsidRPr="00F20D1F" w:rsidTr="00AD4AED">
        <w:trPr>
          <w:trHeight w:val="163"/>
          <w:jc w:val="center"/>
        </w:trPr>
        <w:tc>
          <w:tcPr>
            <w:tcW w:w="2943" w:type="dxa"/>
            <w:shd w:val="clear" w:color="auto" w:fill="auto"/>
          </w:tcPr>
          <w:p w:rsidR="00AD4AED" w:rsidRPr="00F20D1F" w:rsidRDefault="00AD4AED" w:rsidP="008C66F2">
            <w:pPr>
              <w:spacing w:after="0"/>
            </w:pPr>
            <w:r w:rsidRPr="00F20D1F">
              <w:t>Дата на влизане в сила на решението на държавата членка</w:t>
            </w:r>
          </w:p>
        </w:tc>
        <w:tc>
          <w:tcPr>
            <w:tcW w:w="5103" w:type="dxa"/>
            <w:shd w:val="clear" w:color="auto" w:fill="auto"/>
          </w:tcPr>
          <w:p w:rsidR="00AD4AED" w:rsidRPr="00F20D1F" w:rsidRDefault="00AD4AED" w:rsidP="00F03C1E">
            <w:pPr>
              <w:spacing w:after="0"/>
              <w:jc w:val="left"/>
              <w:rPr>
                <w:i/>
                <w:color w:val="8DB3E2"/>
                <w:sz w:val="18"/>
                <w:szCs w:val="18"/>
              </w:rPr>
            </w:pPr>
          </w:p>
        </w:tc>
      </w:tr>
      <w:tr w:rsidR="00AD4AED" w:rsidRPr="00F20D1F" w:rsidTr="00AD4AED">
        <w:trPr>
          <w:trHeight w:val="163"/>
          <w:jc w:val="center"/>
        </w:trPr>
        <w:tc>
          <w:tcPr>
            <w:tcW w:w="2943" w:type="dxa"/>
            <w:shd w:val="clear" w:color="auto" w:fill="auto"/>
          </w:tcPr>
          <w:p w:rsidR="00AD4AED" w:rsidRPr="00F20D1F" w:rsidRDefault="00AD4AED" w:rsidP="00F03C1E">
            <w:pPr>
              <w:spacing w:after="0"/>
            </w:pPr>
            <w:r w:rsidRPr="00F20D1F">
              <w:t>Региони по NUTS в рамките на оперативната програма</w:t>
            </w:r>
          </w:p>
        </w:tc>
        <w:tc>
          <w:tcPr>
            <w:tcW w:w="5103" w:type="dxa"/>
            <w:shd w:val="clear" w:color="auto" w:fill="auto"/>
          </w:tcPr>
          <w:p w:rsidR="00AD4AED" w:rsidRPr="00F20D1F" w:rsidRDefault="00AD4AED" w:rsidP="00F03C1E">
            <w:pPr>
              <w:spacing w:after="0"/>
              <w:jc w:val="left"/>
              <w:rPr>
                <w:i/>
                <w:color w:val="8DB3E2"/>
                <w:sz w:val="18"/>
                <w:szCs w:val="18"/>
              </w:rPr>
            </w:pPr>
          </w:p>
        </w:tc>
      </w:tr>
    </w:tbl>
    <w:p w:rsidR="00AD4AED" w:rsidRPr="00F20D1F" w:rsidRDefault="00AD4AED" w:rsidP="00F03C1E"/>
    <w:p w:rsidR="00C042B2" w:rsidRPr="00F20D1F" w:rsidRDefault="009268E1" w:rsidP="00445D2B">
      <w:pPr>
        <w:pStyle w:val="ManualHeading1"/>
        <w:tabs>
          <w:tab w:val="clear" w:pos="850"/>
          <w:tab w:val="left" w:pos="1418"/>
        </w:tabs>
        <w:ind w:left="1418" w:hanging="1418"/>
        <w:rPr>
          <w:sz w:val="19"/>
          <w:szCs w:val="19"/>
        </w:rPr>
      </w:pPr>
      <w:r>
        <w:br w:type="page"/>
      </w:r>
      <w:r w:rsidR="00AD4AED" w:rsidRPr="00F20D1F">
        <w:lastRenderedPageBreak/>
        <w:t>РАЗДЕЛ 1</w:t>
      </w:r>
      <w:r w:rsidR="00AD4AED" w:rsidRPr="00F20D1F">
        <w:tab/>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r w:rsidR="00AD4AED" w:rsidRPr="00F20D1F">
        <w:rPr>
          <w:sz w:val="19"/>
        </w:rPr>
        <w:t xml:space="preserve"> </w:t>
      </w:r>
    </w:p>
    <w:p w:rsidR="00AD4AED" w:rsidRPr="00F20D1F" w:rsidRDefault="00AD4AED" w:rsidP="00BF3391">
      <w:r w:rsidRPr="00F20D1F">
        <w:t>(Позоваване: член 27, параграф 1 и член 96, параграф 2, първа алинея, буква а) от Регламент (ЕС) № 1303/2013 на Европейския парламент и на Съвета)</w:t>
      </w:r>
      <w:r w:rsidRPr="00F20D1F">
        <w:rPr>
          <w:rStyle w:val="FootnoteReference"/>
        </w:rPr>
        <w:footnoteReference w:id="1"/>
      </w:r>
    </w:p>
    <w:p w:rsidR="00AD4AED" w:rsidRPr="00F20D1F" w:rsidRDefault="00AD4AED" w:rsidP="00AD4AED"/>
    <w:p w:rsidR="00AD4AED" w:rsidRPr="00F20D1F" w:rsidRDefault="00AD4AED" w:rsidP="00ED5DE5">
      <w:pPr>
        <w:pStyle w:val="NumPar2"/>
        <w:numPr>
          <w:ilvl w:val="1"/>
          <w:numId w:val="19"/>
        </w:numPr>
      </w:pPr>
      <w:bookmarkStart w:id="0" w:name="_Ref383096770"/>
      <w:r w:rsidRPr="00F20D1F">
        <w:rPr>
          <w:b/>
        </w:rPr>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bookmarkEnd w:id="0"/>
    </w:p>
    <w:p w:rsidR="005B6F77" w:rsidRPr="00F20D1F" w:rsidRDefault="005B6F77" w:rsidP="00BF3391">
      <w:pPr>
        <w:pStyle w:val="Text1"/>
      </w:pPr>
    </w:p>
    <w:p w:rsidR="00AD4AED" w:rsidRPr="00F20D1F" w:rsidRDefault="00AD4AED" w:rsidP="008F16E7">
      <w:pPr>
        <w:pStyle w:val="NumPar3"/>
      </w:pPr>
      <w:r w:rsidRPr="00F20D1F">
        <w:t xml:space="preserve">Описание на стратегията на програмата за принос за изпълнението на стратегията на Съюза за интелигентен, устойчив и приобщаващ растеж и за постигането на икономическо, социално и териториално сближаване.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7"/>
      </w:tblGrid>
      <w:tr w:rsidR="00AD4AED" w:rsidRPr="00F20D1F" w:rsidTr="006E661C">
        <w:trPr>
          <w:trHeight w:val="416"/>
        </w:trPr>
        <w:tc>
          <w:tcPr>
            <w:tcW w:w="8177" w:type="dxa"/>
            <w:shd w:val="clear" w:color="auto" w:fill="auto"/>
          </w:tcPr>
          <w:p w:rsidR="0060430E" w:rsidRDefault="004047D3" w:rsidP="007608E4">
            <w:pPr>
              <w:autoSpaceDE w:val="0"/>
              <w:autoSpaceDN w:val="0"/>
              <w:adjustRightInd w:val="0"/>
              <w:spacing w:after="0"/>
              <w:rPr>
                <w:b/>
              </w:rPr>
            </w:pPr>
            <w:r>
              <w:rPr>
                <w:b/>
              </w:rPr>
              <w:t>Текущо състояние на транспортната инфраструктура в България</w:t>
            </w:r>
          </w:p>
          <w:p w:rsidR="0060430E" w:rsidRPr="00F8337A" w:rsidRDefault="00893101" w:rsidP="007608E4">
            <w:pPr>
              <w:spacing w:after="0"/>
            </w:pPr>
            <w:r w:rsidRPr="00F20D1F">
              <w:t xml:space="preserve">В националната транспортна система </w:t>
            </w:r>
            <w:r w:rsidR="005F5347">
              <w:t xml:space="preserve">на страната ни </w:t>
            </w:r>
            <w:r w:rsidRPr="00F20D1F">
              <w:t xml:space="preserve">са създадени сравнително добри условия за функционирането на всички видове транспорт – железопътен, автомобилен, морски, речен, въздушен и интермодален. </w:t>
            </w:r>
          </w:p>
          <w:p w:rsidR="0060430E" w:rsidRDefault="0053083A" w:rsidP="005825E4">
            <w:pPr>
              <w:rPr>
                <w:rFonts w:eastAsia="MS Mincho"/>
                <w:i/>
                <w:szCs w:val="24"/>
              </w:rPr>
            </w:pPr>
            <w:r w:rsidRPr="00C726DC">
              <w:rPr>
                <w:rFonts w:eastAsia="MS Mincho"/>
                <w:i/>
                <w:szCs w:val="24"/>
              </w:rPr>
              <w:t xml:space="preserve">Железопътен транспорт </w:t>
            </w:r>
          </w:p>
          <w:p w:rsidR="008D6F61" w:rsidRDefault="0053083A" w:rsidP="007608E4">
            <w:pPr>
              <w:rPr>
                <w:szCs w:val="24"/>
              </w:rPr>
            </w:pPr>
            <w:r w:rsidRPr="00F20D1F">
              <w:rPr>
                <w:szCs w:val="24"/>
              </w:rPr>
              <w:t xml:space="preserve">Съгласно данни на </w:t>
            </w:r>
            <w:r w:rsidR="00D8466B">
              <w:rPr>
                <w:szCs w:val="24"/>
              </w:rPr>
              <w:t xml:space="preserve">Националния </w:t>
            </w:r>
            <w:r w:rsidR="005602C7">
              <w:rPr>
                <w:szCs w:val="24"/>
              </w:rPr>
              <w:t>статистически институт (</w:t>
            </w:r>
            <w:r w:rsidRPr="00F20D1F">
              <w:rPr>
                <w:szCs w:val="24"/>
              </w:rPr>
              <w:t>НСИ</w:t>
            </w:r>
            <w:r w:rsidR="005602C7">
              <w:rPr>
                <w:szCs w:val="24"/>
              </w:rPr>
              <w:t>)</w:t>
            </w:r>
            <w:r w:rsidR="00BA20D0">
              <w:rPr>
                <w:szCs w:val="24"/>
              </w:rPr>
              <w:t>,</w:t>
            </w:r>
            <w:r w:rsidRPr="00F20D1F">
              <w:rPr>
                <w:szCs w:val="24"/>
              </w:rPr>
              <w:t xml:space="preserve"> общата дължина на железопътните линии в България </w:t>
            </w:r>
            <w:r w:rsidR="00B3020B">
              <w:rPr>
                <w:szCs w:val="24"/>
              </w:rPr>
              <w:t xml:space="preserve">към 2012 г. </w:t>
            </w:r>
            <w:r w:rsidRPr="00F20D1F">
              <w:rPr>
                <w:szCs w:val="24"/>
              </w:rPr>
              <w:t>е 5</w:t>
            </w:r>
            <w:r w:rsidRPr="00F20D1F">
              <w:rPr>
                <w:szCs w:val="24"/>
                <w:lang w:val="ru-RU"/>
              </w:rPr>
              <w:t xml:space="preserve"> </w:t>
            </w:r>
            <w:r w:rsidRPr="00F20D1F">
              <w:rPr>
                <w:szCs w:val="24"/>
              </w:rPr>
              <w:t>658 км</w:t>
            </w:r>
            <w:r w:rsidRPr="00F20D1F">
              <w:rPr>
                <w:szCs w:val="24"/>
                <w:lang w:val="ru-RU"/>
              </w:rPr>
              <w:t>,</w:t>
            </w:r>
            <w:r w:rsidRPr="00F20D1F">
              <w:rPr>
                <w:szCs w:val="24"/>
              </w:rPr>
              <w:t xml:space="preserve"> в т.ч. текущ път – 4 070 км и гарови коловози – 1 588 км. Териториалното разпределение на ж.п. линиите в страната е небалансирано, но обусловено от теренните</w:t>
            </w:r>
            <w:r w:rsidR="009911A5">
              <w:rPr>
                <w:szCs w:val="24"/>
              </w:rPr>
              <w:t xml:space="preserve"> и социално-демографските </w:t>
            </w:r>
            <w:r w:rsidRPr="00F20D1F">
              <w:rPr>
                <w:szCs w:val="24"/>
              </w:rPr>
              <w:t xml:space="preserve">условия. Най-висока гъстота има ж.п. мрежата в Югозападен регион - 44.8 км/1000 кв. км. По-ниска от средната за страната е гъстотата на ж.п. мрежата в Югоизточен, Североизточен и Южен централен район. </w:t>
            </w:r>
            <w:r w:rsidR="009911A5">
              <w:rPr>
                <w:szCs w:val="24"/>
              </w:rPr>
              <w:t>В</w:t>
            </w:r>
            <w:r w:rsidRPr="00F20D1F">
              <w:rPr>
                <w:szCs w:val="24"/>
              </w:rPr>
              <w:t>ръзки</w:t>
            </w:r>
            <w:r w:rsidR="009911A5">
              <w:rPr>
                <w:szCs w:val="24"/>
              </w:rPr>
              <w:t>те</w:t>
            </w:r>
            <w:r w:rsidRPr="00F20D1F">
              <w:rPr>
                <w:szCs w:val="24"/>
              </w:rPr>
              <w:t xml:space="preserve"> със съседните страни</w:t>
            </w:r>
            <w:r w:rsidR="009911A5">
              <w:rPr>
                <w:szCs w:val="24"/>
              </w:rPr>
              <w:t xml:space="preserve"> са относително ограничени</w:t>
            </w:r>
            <w:r w:rsidRPr="00F20D1F">
              <w:rPr>
                <w:szCs w:val="24"/>
              </w:rPr>
              <w:t xml:space="preserve">. Относителният дял на електрифицираните ж.п. линии от общата дължина на ж.п. линиите в текущ път е 70.3%. В сравнение с останалите европейски страни техният дял е задоволителен. Значителна част от ж.п. линиите са изградени преди повече от 50 години, с геометрични параметри, конструкция и съоръжения, подходящи за скорост до 100 км/ч, а на места дори с почти изчерпани възможности за задържане на скоростта и гарантиране на сигурността и безопасността на движение. Такива отсечки съществуват и по основни направления, като София - Пловдив (участък София - Септември), </w:t>
            </w:r>
            <w:r w:rsidR="000F1359">
              <w:rPr>
                <w:szCs w:val="24"/>
              </w:rPr>
              <w:t>Волуяк</w:t>
            </w:r>
            <w:r w:rsidR="000F1359" w:rsidRPr="000F1359">
              <w:rPr>
                <w:szCs w:val="24"/>
                <w:lang w:val="en-US"/>
              </w:rPr>
              <w:t xml:space="preserve"> – </w:t>
            </w:r>
            <w:r w:rsidR="000F1359">
              <w:rPr>
                <w:szCs w:val="24"/>
              </w:rPr>
              <w:t>Драгоман,</w:t>
            </w:r>
            <w:r w:rsidR="000F1359" w:rsidRPr="000F1359">
              <w:rPr>
                <w:szCs w:val="24"/>
              </w:rPr>
              <w:t xml:space="preserve"> </w:t>
            </w:r>
            <w:r w:rsidRPr="00F20D1F">
              <w:rPr>
                <w:szCs w:val="24"/>
              </w:rPr>
              <w:t xml:space="preserve">Видин - София (участък Видин - Медковец), Пловдив - Бургас (участък Пловдив – Михайлово). Железопътните съоръжения (мостове и тунели) </w:t>
            </w:r>
            <w:r w:rsidRPr="00F20D1F">
              <w:rPr>
                <w:bCs/>
                <w:szCs w:val="24"/>
              </w:rPr>
              <w:t xml:space="preserve">са с висока степен на амортизация, като например по направлението </w:t>
            </w:r>
            <w:r w:rsidRPr="00F20D1F">
              <w:rPr>
                <w:bCs/>
                <w:szCs w:val="24"/>
              </w:rPr>
              <w:lastRenderedPageBreak/>
              <w:t xml:space="preserve">Русе - Варна. </w:t>
            </w:r>
            <w:r w:rsidRPr="00F20D1F">
              <w:rPr>
                <w:szCs w:val="24"/>
              </w:rPr>
              <w:t xml:space="preserve">Голяма част от осигурителните, телекомуникационните и енергозахранващите системи са остарели (въведени в експлоатация в периода 1965-1985 г.) и на технологично ниво, което не отговаря на съвременните изисквания за оперативна съвместимост. </w:t>
            </w:r>
            <w:r w:rsidR="008D6F61">
              <w:rPr>
                <w:szCs w:val="24"/>
              </w:rPr>
              <w:t xml:space="preserve">През 2013 г. с железопътен транспорт са превозени 26 млн. пътника </w:t>
            </w:r>
            <w:r w:rsidR="004A7531">
              <w:rPr>
                <w:szCs w:val="24"/>
              </w:rPr>
              <w:t xml:space="preserve">основно във вътрешно съобщение </w:t>
            </w:r>
            <w:r w:rsidR="008D6F61">
              <w:rPr>
                <w:szCs w:val="24"/>
              </w:rPr>
              <w:t>и 13.</w:t>
            </w:r>
            <w:r w:rsidR="00F00954">
              <w:rPr>
                <w:szCs w:val="24"/>
              </w:rPr>
              <w:t xml:space="preserve">670 </w:t>
            </w:r>
            <w:r w:rsidR="008D6F61">
              <w:rPr>
                <w:szCs w:val="24"/>
              </w:rPr>
              <w:t xml:space="preserve">млн. т товари, </w:t>
            </w:r>
            <w:r w:rsidR="00F00954">
              <w:rPr>
                <w:szCs w:val="24"/>
              </w:rPr>
              <w:t>24.8</w:t>
            </w:r>
            <w:r w:rsidR="008D6F61">
              <w:rPr>
                <w:szCs w:val="24"/>
              </w:rPr>
              <w:t xml:space="preserve">% от </w:t>
            </w:r>
            <w:r w:rsidR="004A7531">
              <w:rPr>
                <w:szCs w:val="24"/>
              </w:rPr>
              <w:t xml:space="preserve">които в международно съобщение. Съгласно резултатите от актуализирания национален транспортен модел делът на пътническите пътувания по железница за 2011 г. е 11.9% от всички пътувания, а делът на товарите, превозени с ж.п. транспорт е 9.3%. Железопътният транспорт преобладава при превозите на </w:t>
            </w:r>
            <w:r w:rsidR="0086040B">
              <w:rPr>
                <w:szCs w:val="24"/>
              </w:rPr>
              <w:t xml:space="preserve">твърди минерални </w:t>
            </w:r>
            <w:r w:rsidR="00D939BD">
              <w:rPr>
                <w:szCs w:val="24"/>
              </w:rPr>
              <w:t>горива (48%) и руди и метални отпадъци (53%).</w:t>
            </w:r>
          </w:p>
          <w:p w:rsidR="0060430E" w:rsidRDefault="0053083A">
            <w:pPr>
              <w:spacing w:before="0" w:after="0"/>
              <w:rPr>
                <w:i/>
              </w:rPr>
            </w:pPr>
            <w:r w:rsidRPr="00C726DC">
              <w:rPr>
                <w:i/>
              </w:rPr>
              <w:t>Автомобилен транспорт</w:t>
            </w:r>
          </w:p>
          <w:p w:rsidR="0060430E" w:rsidRPr="00F8337A" w:rsidRDefault="0053083A" w:rsidP="000227E1">
            <w:pPr>
              <w:autoSpaceDE w:val="0"/>
              <w:autoSpaceDN w:val="0"/>
              <w:adjustRightInd w:val="0"/>
              <w:rPr>
                <w:rFonts w:eastAsia="TimesNewRomanPSMT"/>
                <w:szCs w:val="24"/>
              </w:rPr>
            </w:pPr>
            <w:r w:rsidRPr="00F20D1F">
              <w:rPr>
                <w:szCs w:val="24"/>
              </w:rPr>
              <w:t>По данни на НСИ към 31.12.2012 г. дължината на републиканската пътна мрежа в България, която включва автомагистрали, първокласни, второкласни пътища, третокласни пътища и пътни връзки при кръстовища и възли,</w:t>
            </w:r>
            <w:r w:rsidRPr="00F20D1F">
              <w:rPr>
                <w:rStyle w:val="FootnoteReference"/>
                <w:szCs w:val="24"/>
              </w:rPr>
              <w:t xml:space="preserve"> </w:t>
            </w:r>
            <w:r w:rsidRPr="00F20D1F">
              <w:rPr>
                <w:szCs w:val="24"/>
              </w:rPr>
              <w:t xml:space="preserve">е 19 602 км. Автомагистралите са едва 2.8 % от общата дължина, а първокласните пътища - 15.2 %. Покритието на страната с автомагистрали и пътища първи клас е неравномерно. Пътните направления изток – запад са много по-добре развити от тези в посока север - юг, което до голяма степен се обуславя от релефа на страната. По-високата гъстота на изградените автомагистрали и първокласните пътища в Североизточен, Югозападен и Югоизточен район определя по-добрата достъпност и комуникативност. Въпреки предприетите през последните години мерки и предвид факта, че извършените инвестиции са недостатъчни спрямо нуждите, няма значимо подобрение на цялостното състояние на пътищата и осигурена достатъчна проходимост при зимни условия по направление север – юг. </w:t>
            </w:r>
            <w:r w:rsidRPr="00F20D1F">
              <w:rPr>
                <w:rFonts w:eastAsia="TimesNewRomanPSMT"/>
                <w:szCs w:val="24"/>
              </w:rPr>
              <w:t xml:space="preserve">Друг основен проблем в областта на пътната мрежа е продължаващата липса на завършени магистрали </w:t>
            </w:r>
            <w:r w:rsidR="009A1DFF">
              <w:rPr>
                <w:rFonts w:eastAsia="TimesNewRomanPSMT"/>
                <w:szCs w:val="24"/>
                <w:lang w:val="en-GB"/>
              </w:rPr>
              <w:t>и</w:t>
            </w:r>
            <w:r w:rsidR="009A1DFF" w:rsidRPr="009A1DFF">
              <w:rPr>
                <w:rFonts w:eastAsia="TimesNewRomanPSMT"/>
                <w:szCs w:val="24"/>
                <w:lang w:val="en-GB"/>
              </w:rPr>
              <w:t xml:space="preserve"> </w:t>
            </w:r>
            <w:r w:rsidR="009A1DFF">
              <w:rPr>
                <w:rFonts w:eastAsia="TimesNewRomanPSMT"/>
                <w:szCs w:val="24"/>
              </w:rPr>
              <w:t>скоростни пътища по направлението</w:t>
            </w:r>
            <w:r w:rsidR="009A1DFF" w:rsidRPr="009A1DFF">
              <w:rPr>
                <w:rFonts w:eastAsia="TimesNewRomanPSMT"/>
                <w:szCs w:val="24"/>
                <w:lang w:val="en-GB"/>
              </w:rPr>
              <w:t xml:space="preserve"> </w:t>
            </w:r>
            <w:r w:rsidR="009A1DFF">
              <w:rPr>
                <w:rFonts w:eastAsia="TimesNewRomanPSMT"/>
                <w:szCs w:val="24"/>
              </w:rPr>
              <w:t>Калотина</w:t>
            </w:r>
            <w:r w:rsidR="009A1DFF" w:rsidRPr="009A1DFF">
              <w:rPr>
                <w:rFonts w:eastAsia="TimesNewRomanPSMT"/>
                <w:szCs w:val="24"/>
                <w:lang w:val="en-GB"/>
              </w:rPr>
              <w:t xml:space="preserve"> – </w:t>
            </w:r>
            <w:r w:rsidR="009A1DFF">
              <w:rPr>
                <w:rFonts w:eastAsia="TimesNewRomanPSMT"/>
                <w:szCs w:val="24"/>
              </w:rPr>
              <w:t>София</w:t>
            </w:r>
            <w:r w:rsidR="009A1DFF" w:rsidRPr="009A1DFF">
              <w:rPr>
                <w:rFonts w:eastAsia="TimesNewRomanPSMT"/>
                <w:szCs w:val="24"/>
                <w:lang w:val="en-GB"/>
              </w:rPr>
              <w:t xml:space="preserve"> </w:t>
            </w:r>
            <w:r w:rsidR="009A1DFF">
              <w:rPr>
                <w:rFonts w:eastAsia="TimesNewRomanPSMT"/>
                <w:szCs w:val="24"/>
              </w:rPr>
              <w:t>и</w:t>
            </w:r>
            <w:r w:rsidR="009A1DFF" w:rsidRPr="009A1DFF">
              <w:rPr>
                <w:rFonts w:eastAsia="TimesNewRomanPSMT"/>
                <w:szCs w:val="24"/>
              </w:rPr>
              <w:t xml:space="preserve"> </w:t>
            </w:r>
            <w:r w:rsidRPr="00F20D1F">
              <w:rPr>
                <w:rFonts w:eastAsia="TimesNewRomanPSMT"/>
                <w:szCs w:val="24"/>
              </w:rPr>
              <w:t xml:space="preserve">по направлението Видин – София – Кулата, което е част от </w:t>
            </w:r>
            <w:r w:rsidR="00866A11" w:rsidRPr="00866A11">
              <w:rPr>
                <w:rFonts w:eastAsia="TimesNewRomanPSMT"/>
                <w:szCs w:val="24"/>
              </w:rPr>
              <w:t xml:space="preserve">коридор </w:t>
            </w:r>
            <w:r w:rsidRPr="00F20D1F">
              <w:rPr>
                <w:rFonts w:eastAsia="TimesNewRomanPSMT"/>
                <w:szCs w:val="24"/>
              </w:rPr>
              <w:t>Ориент/Източно-средиземноморски</w:t>
            </w:r>
            <w:r w:rsidR="00866A11">
              <w:rPr>
                <w:rFonts w:eastAsia="TimesNewRomanPSMT"/>
                <w:szCs w:val="24"/>
                <w:lang w:val="en-US"/>
              </w:rPr>
              <w:t xml:space="preserve"> (</w:t>
            </w:r>
            <w:r w:rsidR="00866A11">
              <w:rPr>
                <w:rFonts w:eastAsia="TimesNewRomanPSMT"/>
                <w:szCs w:val="24"/>
              </w:rPr>
              <w:t>ОИС</w:t>
            </w:r>
            <w:r w:rsidR="00866A11">
              <w:rPr>
                <w:rFonts w:eastAsia="TimesNewRomanPSMT"/>
                <w:szCs w:val="24"/>
                <w:lang w:val="en-US"/>
              </w:rPr>
              <w:t>)</w:t>
            </w:r>
            <w:r w:rsidRPr="00F20D1F">
              <w:rPr>
                <w:rFonts w:eastAsia="TimesNewRomanPSMT"/>
                <w:szCs w:val="24"/>
              </w:rPr>
              <w:t xml:space="preserve">. </w:t>
            </w:r>
          </w:p>
          <w:p w:rsidR="006828FB" w:rsidRPr="00EC7458" w:rsidRDefault="0053083A" w:rsidP="000227E1">
            <w:pPr>
              <w:autoSpaceDE w:val="0"/>
              <w:autoSpaceDN w:val="0"/>
              <w:adjustRightInd w:val="0"/>
              <w:rPr>
                <w:szCs w:val="24"/>
              </w:rPr>
            </w:pPr>
            <w:r w:rsidRPr="00F20D1F">
              <w:rPr>
                <w:szCs w:val="24"/>
              </w:rPr>
              <w:t>Особено важно за подобряване на състоянието на сектора е увеличаването на товароносимостта на пътната настилка по основните международни транспортни коридори, която да се приведе в съответствие с европейските изисквания. Понастоящем броят на автомобилите е два пъти и половина по-голям спрямо периода о</w:t>
            </w:r>
            <w:r w:rsidR="006828FB">
              <w:rPr>
                <w:szCs w:val="24"/>
              </w:rPr>
              <w:t>тпреди 2007 г.</w:t>
            </w:r>
          </w:p>
          <w:p w:rsidR="00D939BD" w:rsidRDefault="0053083A" w:rsidP="000227E1">
            <w:pPr>
              <w:autoSpaceDE w:val="0"/>
              <w:autoSpaceDN w:val="0"/>
              <w:adjustRightInd w:val="0"/>
            </w:pPr>
            <w:r w:rsidRPr="00F20D1F">
              <w:rPr>
                <w:szCs w:val="24"/>
              </w:rPr>
              <w:t xml:space="preserve">Наред с нарастването на броя на моторните превозни средства, се увеличава и интензивността на автомобилното движение и рискът от ПТП. </w:t>
            </w:r>
            <w:r w:rsidR="0085281D" w:rsidRPr="00672949">
              <w:rPr>
                <w:szCs w:val="24"/>
              </w:rPr>
              <w:t>Въпреки това з</w:t>
            </w:r>
            <w:r w:rsidR="0085281D" w:rsidRPr="00672949">
              <w:t>а същия период (2007 – 2013 г.) броят на тежките ПТП (с убити и ранени) по РПМ е намалял с 14%, броят на убитите – с 19%, а броят на раните – с 2%, което в съществена степен е свързано с изграждането и пуска</w:t>
            </w:r>
            <w:r w:rsidR="003E612E" w:rsidRPr="00672949">
              <w:t>н</w:t>
            </w:r>
            <w:r w:rsidR="0085281D" w:rsidRPr="00672949">
              <w:t xml:space="preserve">ето в експлоатация на </w:t>
            </w:r>
            <w:r w:rsidR="003E612E" w:rsidRPr="00672949">
              <w:t xml:space="preserve">нови автомагистрални участъци и въвеждането на </w:t>
            </w:r>
            <w:r w:rsidR="0094390E" w:rsidRPr="00672949">
              <w:t>системата за одит на инфраструктурните проекти за пътна безопасност.</w:t>
            </w:r>
          </w:p>
          <w:p w:rsidR="0085281D" w:rsidRDefault="0053083A" w:rsidP="000227E1">
            <w:pPr>
              <w:autoSpaceDE w:val="0"/>
              <w:autoSpaceDN w:val="0"/>
              <w:adjustRightInd w:val="0"/>
            </w:pPr>
            <w:r w:rsidRPr="00F20D1F">
              <w:t xml:space="preserve">Данните показват трайно увеличение на средноденонощната интензивност по години по всички класове пътища. Увеличението на трафика за 2010 г. спрямо 1990 г. по автомагистралите е 53.6%, по пътищата І-ви клас е 110.5%, по пътищата ІІ-ри клас – 73.3%, а по пътищата ІІІ-ти клас е 56.7%. </w:t>
            </w:r>
            <w:r w:rsidR="0085281D" w:rsidRPr="0085281D">
              <w:t xml:space="preserve">Съгласно резултатите от актуализирания национален транспортен модел делът на </w:t>
            </w:r>
            <w:r w:rsidR="003E612E">
              <w:t xml:space="preserve">междуселищните </w:t>
            </w:r>
            <w:r w:rsidR="0085281D" w:rsidRPr="0085281D">
              <w:t xml:space="preserve">пътнически пътувания </w:t>
            </w:r>
            <w:r w:rsidR="0085281D">
              <w:t xml:space="preserve">с </w:t>
            </w:r>
            <w:r w:rsidR="003E612E">
              <w:t>леки</w:t>
            </w:r>
            <w:r w:rsidR="0085281D" w:rsidRPr="0085281D">
              <w:t xml:space="preserve"> </w:t>
            </w:r>
            <w:r w:rsidR="003E612E">
              <w:t xml:space="preserve">автомобили </w:t>
            </w:r>
            <w:r w:rsidR="0085281D" w:rsidRPr="0085281D">
              <w:t xml:space="preserve">за 2011 г. е </w:t>
            </w:r>
            <w:r w:rsidR="003E612E" w:rsidRPr="003E612E">
              <w:t>72</w:t>
            </w:r>
            <w:r w:rsidR="0085281D" w:rsidRPr="003E612E">
              <w:t>%,</w:t>
            </w:r>
            <w:r w:rsidR="0085281D">
              <w:t xml:space="preserve"> </w:t>
            </w:r>
            <w:r w:rsidR="0085281D">
              <w:lastRenderedPageBreak/>
              <w:t xml:space="preserve">а делът на пътуванията с автобусен междуселищен транспорт е </w:t>
            </w:r>
            <w:r w:rsidR="003E612E">
              <w:t>16%</w:t>
            </w:r>
            <w:r w:rsidR="0085281D">
              <w:t xml:space="preserve"> </w:t>
            </w:r>
            <w:r w:rsidR="0085281D" w:rsidRPr="0085281D">
              <w:t xml:space="preserve">от всички </w:t>
            </w:r>
            <w:r w:rsidR="0085281D">
              <w:t xml:space="preserve">пътувания. През 2013 г. българските превозвачи са превозили 160 млн. т (общо за собствена сметка и срещу заплащане), от които </w:t>
            </w:r>
            <w:r w:rsidR="003E612E">
              <w:t>22.3 млн. т в международн</w:t>
            </w:r>
            <w:r w:rsidR="00F602B5">
              <w:t>о</w:t>
            </w:r>
            <w:r w:rsidR="003E612E">
              <w:t xml:space="preserve"> съобщение. Съгласно националния транспортен модел към 2011 г. доп</w:t>
            </w:r>
            <w:r w:rsidR="00F602B5">
              <w:t>ъ</w:t>
            </w:r>
            <w:r w:rsidR="003E612E">
              <w:t>лнителният международен трафик през страната (внос, износ и транзит от чуждестранни превозвачи) е оценен на 25 млн. т.</w:t>
            </w:r>
          </w:p>
          <w:p w:rsidR="0060430E" w:rsidRDefault="0053083A" w:rsidP="000227E1">
            <w:pPr>
              <w:autoSpaceDE w:val="0"/>
              <w:autoSpaceDN w:val="0"/>
              <w:adjustRightInd w:val="0"/>
              <w:rPr>
                <w:b/>
              </w:rPr>
            </w:pPr>
            <w:r w:rsidRPr="00F20D1F">
              <w:t>Според прогнозите за 2020 г. трафикът по автомагистралите, по пътищата І-ви и ІІІ-ти клас се очаква да нарасне с 40 % спрямо 2010 г., а по пътищата ІІ-ри клас с 37.8%.</w:t>
            </w:r>
          </w:p>
          <w:p w:rsidR="0060430E" w:rsidRDefault="00C726DC" w:rsidP="005825E4">
            <w:pPr>
              <w:rPr>
                <w:i/>
              </w:rPr>
            </w:pPr>
            <w:r w:rsidRPr="00C726DC">
              <w:rPr>
                <w:i/>
              </w:rPr>
              <w:t>Пристанищна инфраструктура и вътрешни водни пътища</w:t>
            </w:r>
          </w:p>
          <w:p w:rsidR="0060430E" w:rsidRDefault="00C726DC" w:rsidP="005825E4">
            <w:pPr>
              <w:spacing w:before="0"/>
            </w:pPr>
            <w:r w:rsidRPr="00F20D1F">
              <w:t>Гъстотата на съществуващата пристанищна инфраструктура е висока и е наличен свободен пристанищен капацитет. Повечето от българските пристанища обаче са построени в началото на миналия век, което влияе отрицателно върху тяхното техническо състояние. Основните проблеми за развитието на пристанища са свързани с липсата на достатъчно инвестиции за поддържане и развитие на пристанищната инфраструктура в предходните години, остарели основни механични съоръжения и съоръжения за трансбордиране, лошо състояние на кейовете.</w:t>
            </w:r>
          </w:p>
          <w:p w:rsidR="0060430E" w:rsidRDefault="00C726DC" w:rsidP="005825E4">
            <w:pPr>
              <w:spacing w:before="0"/>
            </w:pPr>
            <w:r w:rsidRPr="00F20D1F">
              <w:t>Тенденцията за развитие на обществените речни и морски пристанища от национално значение е свързана с тяхното концесиониране и либерализацията на пристанищните услуги при отчитане на нуждите за подобрение на техническите условия на пристанищните инфраструктури и акватории.</w:t>
            </w:r>
          </w:p>
          <w:p w:rsidR="0060430E" w:rsidRDefault="00C726DC">
            <w:pPr>
              <w:spacing w:before="0" w:after="0"/>
            </w:pPr>
            <w:r w:rsidRPr="00F20D1F">
              <w:t>През последните години се изграждат модерни логистични, навигационни и информационни системи за Черно море и река Дунав, което допринася за подобряване на условията за корабоплаване и намалява риска от инциденти. От 2003 г. функционира VTMIS система за хармонизирано информационно обслужване за морския транспорт, която води до по-високо ниво на морска безопасност в българските териториални води, до повишен капацитет за отговор и противодействие в случай на замърсяване, създаване на инструмент за ефективно информационно обслужване и управление на трафика, подкрепа при операции по търсене и спасяване, цялостно улесняване на морския транспорт. Трета фаза на проекта за по-нататъшното развитие на изградената инфраструктура и подобряването на ефективността на системата, покритието на българския черноморски регион и повишаването обхвата на услугите за превоз на стоки, се финансира по Оперативна програма „Транспорт” 2007-2013 г</w:t>
            </w:r>
            <w:r w:rsidR="0016187E">
              <w:t>.</w:t>
            </w:r>
            <w:r w:rsidRPr="00F20D1F">
              <w:t xml:space="preserve"> и понастоящем е в процес на изпълнение. По ОПТ 2007-2013 г. се финансира и проект „Създаване на речна информационна система в българската част на р. Дунав” (БУЛРИС), пос</w:t>
            </w:r>
            <w:r w:rsidR="004F25C1">
              <w:t>р</w:t>
            </w:r>
            <w:r w:rsidRPr="00F20D1F">
              <w:t>едством коят</w:t>
            </w:r>
            <w:r w:rsidR="004F25C1">
              <w:t>о</w:t>
            </w:r>
            <w:r w:rsidRPr="00F20D1F">
              <w:t xml:space="preserve"> ще се събират и предоставят необходимите данни за информационно обезпечаване на корабоплавателите и безопасно корабоплаване по българския участък на р. Дунав. За гарантиране приемственост и устойчивост на постигнатите резу</w:t>
            </w:r>
            <w:r w:rsidR="004F25C1">
              <w:t>л</w:t>
            </w:r>
            <w:r w:rsidRPr="00F20D1F">
              <w:t>тати е необходимо да се осигури последващо развитие и надграждане на системите за управление на корабопл</w:t>
            </w:r>
            <w:r w:rsidR="000F57D6">
              <w:t>а</w:t>
            </w:r>
            <w:r w:rsidRPr="00F20D1F">
              <w:t>ването.</w:t>
            </w:r>
          </w:p>
          <w:p w:rsidR="0060430E" w:rsidRDefault="00C726DC" w:rsidP="005825E4">
            <w:pPr>
              <w:rPr>
                <w:i/>
              </w:rPr>
            </w:pPr>
            <w:r w:rsidRPr="00C726DC">
              <w:rPr>
                <w:i/>
              </w:rPr>
              <w:t>Въздушен транспорт</w:t>
            </w:r>
          </w:p>
          <w:p w:rsidR="0060430E" w:rsidRDefault="00C726DC">
            <w:pPr>
              <w:spacing w:before="0" w:after="0"/>
              <w:rPr>
                <w:color w:val="000000"/>
                <w:szCs w:val="24"/>
              </w:rPr>
            </w:pPr>
            <w:r w:rsidRPr="00F20D1F">
              <w:rPr>
                <w:color w:val="000000"/>
                <w:szCs w:val="24"/>
              </w:rPr>
              <w:t xml:space="preserve">След присъединяването на България към ЕС, въздушните пътнически пазари показват високи темпове на растеж, свързани с развитието на бизнеса и туристическата индустрия. Засиленото търсене се обслужва предимно от </w:t>
            </w:r>
            <w:r w:rsidRPr="00F20D1F">
              <w:rPr>
                <w:color w:val="000000"/>
                <w:szCs w:val="24"/>
              </w:rPr>
              <w:lastRenderedPageBreak/>
              <w:t>международните летища София, Варна и Бургас и в по-малка степен от Пловдив и Горна Оряховица. В резултат на целенасочената инвестиционна политика в последните години, авиопаркът на страната ускорено се обновява и българските въздушни превозвачи повишават непрекъснато своята конкурентоспособност, както на пазара на чартърните превози, така и в обслужването на пътуванията по редовните международни линии.</w:t>
            </w:r>
          </w:p>
          <w:p w:rsidR="0060430E" w:rsidRDefault="00C726DC" w:rsidP="005825E4">
            <w:pPr>
              <w:rPr>
                <w:i/>
              </w:rPr>
            </w:pPr>
            <w:r w:rsidRPr="003264E9">
              <w:rPr>
                <w:i/>
              </w:rPr>
              <w:t>Интермодален транспорт и терминали</w:t>
            </w:r>
          </w:p>
          <w:p w:rsidR="0060430E" w:rsidRDefault="00C726DC">
            <w:pPr>
              <w:spacing w:before="0" w:after="0"/>
              <w:rPr>
                <w:szCs w:val="24"/>
              </w:rPr>
            </w:pPr>
            <w:r w:rsidRPr="00F20D1F">
              <w:t>Основните маршрути за вътрешни и международни интермодални превози  съвпадат с направленията на българските участъци, включени в AGTC и направленията от основната и разширена</w:t>
            </w:r>
            <w:r w:rsidR="00830126">
              <w:t>та</w:t>
            </w:r>
            <w:r w:rsidRPr="00F20D1F">
              <w:t xml:space="preserve"> трансевропейска транспортна мрежа. По тези направления не съществуват лимитиращи габаритни ограничения, свързани с тунели, мостове и др. при използване на подходящ подвижен състав</w:t>
            </w:r>
            <w:r w:rsidRPr="008701CC">
              <w:rPr>
                <w:szCs w:val="24"/>
              </w:rPr>
              <w:t xml:space="preserve">. </w:t>
            </w:r>
            <w:r w:rsidR="008701CC" w:rsidRPr="008701CC">
              <w:rPr>
                <w:rFonts w:eastAsia="TimesNewRomanPSMT"/>
                <w:szCs w:val="24"/>
              </w:rPr>
              <w:t xml:space="preserve">Установяването на ефективни комбинирани транспортни вериги е ключов момент в политиката при превозите на товари. Една от основните мерки за устойчиво и балансирано развитие на транспортната система е насърчаването на интермодалността, като възможност за прехвърляне на товари към по-екологосъобразните видове транспорт. Развитието на </w:t>
            </w:r>
            <w:r w:rsidR="008701CC" w:rsidRPr="00BE1AA2">
              <w:rPr>
                <w:rFonts w:eastAsia="TimesNewRomanPSMT"/>
                <w:szCs w:val="24"/>
              </w:rPr>
              <w:t>интермодалните превози</w:t>
            </w:r>
            <w:r w:rsidR="008701CC" w:rsidRPr="008701CC">
              <w:rPr>
                <w:rFonts w:eastAsia="TimesNewRomanPSMT"/>
                <w:szCs w:val="24"/>
              </w:rPr>
              <w:t xml:space="preserve"> е приоритет на националната транспортна политика</w:t>
            </w:r>
            <w:r w:rsidR="008701CC">
              <w:rPr>
                <w:rFonts w:eastAsia="TimesNewRomanPSMT"/>
                <w:szCs w:val="24"/>
              </w:rPr>
              <w:t>.</w:t>
            </w:r>
            <w:r w:rsidR="008701CC" w:rsidRPr="008701CC">
              <w:rPr>
                <w:rFonts w:eastAsia="TimesNewRomanPSMT"/>
                <w:szCs w:val="24"/>
              </w:rPr>
              <w:t xml:space="preserve"> </w:t>
            </w:r>
          </w:p>
          <w:p w:rsidR="0060430E" w:rsidRDefault="003264E9" w:rsidP="005825E4">
            <w:pPr>
              <w:rPr>
                <w:i/>
              </w:rPr>
            </w:pPr>
            <w:r w:rsidRPr="003264E9">
              <w:rPr>
                <w:i/>
              </w:rPr>
              <w:t xml:space="preserve">Метро </w:t>
            </w:r>
          </w:p>
          <w:p w:rsidR="0060430E" w:rsidRPr="001B6264" w:rsidRDefault="003264E9">
            <w:pPr>
              <w:spacing w:before="0" w:after="0"/>
              <w:rPr>
                <w:rFonts w:eastAsia="TimesNewRomanPSMT"/>
                <w:szCs w:val="24"/>
              </w:rPr>
            </w:pPr>
            <w:r w:rsidRPr="00F20D1F">
              <w:t xml:space="preserve">Продължителните процеси на урбанизация водят до растеж на градските пътувания в по-големите агломерации и причиняват сериозни проблеми в урбанизираните територии, като повишена употреба на автомобили, задръствания и вредно екологично въздействие. </w:t>
            </w:r>
            <w:r w:rsidRPr="00F20D1F">
              <w:rPr>
                <w:rFonts w:eastAsia="TimesNewRomanPSMT"/>
                <w:szCs w:val="24"/>
              </w:rPr>
              <w:t>Във връзка с това се появява необходимостта от по-ефективно организиране на обществения градски транспорт и подобряване на неговата достъпност, надеждност, сигурност и безопасност и като цяло на качеството му. Понастоящем в седемте най-големи български града по ОПРР 2007-2013 се изпълняват проекти за интегриран градски транспорт, които включват закупуване на екологосъобразни транспортни средства с цел повишаване на качеството и максимално облекчен достъп до транспортните услуги, оптимизиране на транспортните схеми, създаване на интегрирани системи за таксуване и прилагане на гъвкава тарифна политика, създаване на условия за немоторизиран транспорт.</w:t>
            </w:r>
          </w:p>
          <w:p w:rsidR="0060430E" w:rsidRDefault="003264E9" w:rsidP="009B725A">
            <w:pPr>
              <w:spacing w:after="0"/>
            </w:pPr>
            <w:r w:rsidRPr="00F20D1F">
              <w:rPr>
                <w:rFonts w:eastAsia="TimesNewRomanPSMT"/>
                <w:szCs w:val="24"/>
              </w:rPr>
              <w:t xml:space="preserve">С високата си превозна способност от 50 хил. пътника в час, </w:t>
            </w:r>
            <w:r w:rsidR="008A7775">
              <w:rPr>
                <w:rFonts w:eastAsia="TimesNewRomanPSMT"/>
                <w:szCs w:val="24"/>
              </w:rPr>
              <w:t xml:space="preserve">софийското </w:t>
            </w:r>
            <w:r w:rsidRPr="00F20D1F">
              <w:rPr>
                <w:rFonts w:eastAsia="TimesNewRomanPSMT"/>
                <w:szCs w:val="24"/>
              </w:rPr>
              <w:t>метро осигурява ефективно, бързо и безопасно транспортиране, замествайки значителен брой паралелни линии на надземния транспорт в столицата София.</w:t>
            </w:r>
          </w:p>
          <w:p w:rsidR="0060430E" w:rsidRDefault="003264E9" w:rsidP="005825E4">
            <w:pPr>
              <w:rPr>
                <w:b/>
              </w:rPr>
            </w:pPr>
            <w:r w:rsidRPr="005A5360">
              <w:rPr>
                <w:b/>
              </w:rPr>
              <w:t>Идентифицирани проблеми</w:t>
            </w:r>
          </w:p>
          <w:p w:rsidR="0060430E" w:rsidRDefault="003264E9" w:rsidP="005825E4">
            <w:pPr>
              <w:rPr>
                <w:i/>
              </w:rPr>
            </w:pPr>
            <w:r w:rsidRPr="003264E9">
              <w:rPr>
                <w:i/>
              </w:rPr>
              <w:t>Железопътен транспорт</w:t>
            </w:r>
          </w:p>
          <w:p w:rsidR="0060430E" w:rsidRDefault="003264E9" w:rsidP="005825E4">
            <w:pPr>
              <w:spacing w:before="0"/>
            </w:pPr>
            <w:r w:rsidRPr="00F20D1F">
              <w:t>Основните идентифицирани проблеми във връзка с развитието на железопътния транспорт са следните:</w:t>
            </w:r>
          </w:p>
          <w:p w:rsidR="0060430E" w:rsidRDefault="003264E9" w:rsidP="0059575C">
            <w:pPr>
              <w:numPr>
                <w:ilvl w:val="0"/>
                <w:numId w:val="40"/>
              </w:numPr>
              <w:tabs>
                <w:tab w:val="left" w:pos="556"/>
              </w:tabs>
              <w:spacing w:before="0"/>
              <w:ind w:left="556" w:hanging="283"/>
            </w:pPr>
            <w:r w:rsidRPr="00F20D1F">
              <w:t>Незадоволително състояние на железопътната инфраструктура и подвижния състав, което е предпоставка за относително ниската скорост и ниво на обслужване на пътническия и товарен транспорт</w:t>
            </w:r>
          </w:p>
          <w:p w:rsidR="0060430E" w:rsidRDefault="003264E9" w:rsidP="0059575C">
            <w:pPr>
              <w:numPr>
                <w:ilvl w:val="0"/>
                <w:numId w:val="40"/>
              </w:numPr>
              <w:tabs>
                <w:tab w:val="left" w:pos="556"/>
              </w:tabs>
              <w:spacing w:before="0"/>
              <w:ind w:left="556" w:hanging="283"/>
            </w:pPr>
            <w:r w:rsidRPr="00F20D1F">
              <w:t xml:space="preserve">Недостатъчна интеграция на националната железопътната мрежа в европейската железопътна мрежа и необходимост от привеждане на </w:t>
            </w:r>
            <w:r w:rsidRPr="00F20D1F">
              <w:lastRenderedPageBreak/>
              <w:t>техническите характеристики на основните направления в съответствие с изискванията на чл. 39 на Регламент (ЕС) № 1315/2013</w:t>
            </w:r>
          </w:p>
          <w:p w:rsidR="0060430E" w:rsidRDefault="00324B8E" w:rsidP="0059575C">
            <w:pPr>
              <w:numPr>
                <w:ilvl w:val="0"/>
                <w:numId w:val="40"/>
              </w:numPr>
              <w:tabs>
                <w:tab w:val="left" w:pos="556"/>
              </w:tabs>
              <w:spacing w:before="0"/>
              <w:ind w:left="556" w:hanging="283"/>
            </w:pPr>
            <w:r>
              <w:t>Липса на повсеместно въведени в експлоатация</w:t>
            </w:r>
            <w:r w:rsidR="003264E9" w:rsidRPr="00F20D1F">
              <w:t xml:space="preserve"> модерни системи за </w:t>
            </w:r>
            <w:r w:rsidR="003264E9" w:rsidRPr="00F20D1F">
              <w:rPr>
                <w:rFonts w:cs="Arial"/>
                <w:color w:val="000000"/>
                <w:lang w:eastAsia="bg-BG"/>
              </w:rPr>
              <w:t>сигнализация и телекомуникация</w:t>
            </w:r>
            <w:r>
              <w:t xml:space="preserve"> -</w:t>
            </w:r>
            <w:r w:rsidR="003264E9" w:rsidRPr="00F20D1F">
              <w:t xml:space="preserve"> ERTMS система и GSM-R мрежа за </w:t>
            </w:r>
            <w:r>
              <w:t>постигане</w:t>
            </w:r>
            <w:r w:rsidR="003264E9" w:rsidRPr="00F20D1F">
              <w:t xml:space="preserve"> на оперативна съвместимост по направление на основната и разширената трансевропейска железопътна мрежа</w:t>
            </w:r>
          </w:p>
          <w:p w:rsidR="0060430E" w:rsidRDefault="003264E9" w:rsidP="0059575C">
            <w:pPr>
              <w:numPr>
                <w:ilvl w:val="0"/>
                <w:numId w:val="40"/>
              </w:numPr>
              <w:tabs>
                <w:tab w:val="left" w:pos="556"/>
              </w:tabs>
              <w:spacing w:before="0"/>
              <w:ind w:left="556" w:hanging="283"/>
              <w:rPr>
                <w:szCs w:val="24"/>
              </w:rPr>
            </w:pPr>
            <w:r w:rsidRPr="00F20D1F">
              <w:t xml:space="preserve">Недостатъчни връзки на морски и вътрешно-водни пристанища с </w:t>
            </w:r>
            <w:r w:rsidR="00324B8E">
              <w:t>националната железопътна мрежа, недостатъчно разви</w:t>
            </w:r>
            <w:r w:rsidRPr="00F20D1F">
              <w:t>т</w:t>
            </w:r>
            <w:r w:rsidR="00324B8E">
              <w:t>и</w:t>
            </w:r>
            <w:r w:rsidRPr="00F20D1F">
              <w:t xml:space="preserve"> </w:t>
            </w:r>
            <w:r w:rsidR="00324B8E">
              <w:t>връзки</w:t>
            </w:r>
            <w:r w:rsidRPr="00F20D1F">
              <w:t xml:space="preserve"> на морските и вътрешно-водни пристанища и летища с</w:t>
            </w:r>
            <w:r w:rsidR="00324B8E">
              <w:t xml:space="preserve"> националната железопътна мрежа</w:t>
            </w:r>
            <w:r w:rsidRPr="00F20D1F">
              <w:t xml:space="preserve"> за </w:t>
            </w:r>
            <w:r w:rsidR="00324B8E">
              <w:t xml:space="preserve">постигане на </w:t>
            </w:r>
            <w:r w:rsidRPr="00F20D1F">
              <w:t>повишена интермодалност.</w:t>
            </w:r>
          </w:p>
          <w:p w:rsidR="0060430E" w:rsidRDefault="003264E9" w:rsidP="005825E4">
            <w:pPr>
              <w:rPr>
                <w:i/>
              </w:rPr>
            </w:pPr>
            <w:r w:rsidRPr="003264E9">
              <w:rPr>
                <w:i/>
              </w:rPr>
              <w:t>Автомобилен транспорт</w:t>
            </w:r>
          </w:p>
          <w:p w:rsidR="0060430E" w:rsidRDefault="003264E9" w:rsidP="005825E4">
            <w:pPr>
              <w:autoSpaceDE w:val="0"/>
              <w:autoSpaceDN w:val="0"/>
              <w:adjustRightInd w:val="0"/>
              <w:spacing w:before="0"/>
            </w:pPr>
            <w:r w:rsidRPr="00F20D1F" w:rsidDel="00DD1B70">
              <w:t xml:space="preserve">Основните проблеми в развитието на автомобилния транспорт в страната </w:t>
            </w:r>
            <w:r w:rsidR="00286D33">
              <w:t>се изразяват в</w:t>
            </w:r>
            <w:r w:rsidRPr="00F20D1F" w:rsidDel="00DD1B70">
              <w:t xml:space="preserve"> лошото състояние на голяма част от пътната инфраструктура и </w:t>
            </w:r>
            <w:r w:rsidR="00286D33">
              <w:t xml:space="preserve">в </w:t>
            </w:r>
            <w:r w:rsidRPr="00F20D1F" w:rsidDel="00DD1B70">
              <w:t xml:space="preserve">остарелия и с ниско техническо ниво автомобилен парк. </w:t>
            </w:r>
          </w:p>
          <w:p w:rsidR="0060430E" w:rsidRDefault="003264E9" w:rsidP="005825E4">
            <w:pPr>
              <w:autoSpaceDE w:val="0"/>
              <w:autoSpaceDN w:val="0"/>
              <w:adjustRightInd w:val="0"/>
              <w:spacing w:before="0"/>
            </w:pPr>
            <w:r w:rsidRPr="00F20D1F" w:rsidDel="00DD1B70">
              <w:t>По отношение състоянието на пътната инфраструктура могат да бъдат дефинирани следните проблеми:</w:t>
            </w:r>
          </w:p>
          <w:p w:rsidR="0060430E" w:rsidRDefault="003264E9" w:rsidP="0059575C">
            <w:pPr>
              <w:numPr>
                <w:ilvl w:val="0"/>
                <w:numId w:val="41"/>
              </w:numPr>
              <w:tabs>
                <w:tab w:val="left" w:pos="556"/>
              </w:tabs>
              <w:suppressAutoHyphens/>
              <w:spacing w:before="0"/>
              <w:ind w:left="556" w:hanging="283"/>
            </w:pPr>
            <w:r w:rsidRPr="00F20D1F" w:rsidDel="00DD1B70">
              <w:rPr>
                <w:spacing w:val="2"/>
              </w:rPr>
              <w:t>Висока интензивност на движението по пътната инфраструктура в сравнение с други мрежи</w:t>
            </w:r>
            <w:r w:rsidRPr="00F20D1F" w:rsidDel="00DD1B70">
              <w:rPr>
                <w:spacing w:val="-1"/>
              </w:rPr>
              <w:t xml:space="preserve"> и го</w:t>
            </w:r>
            <w:r w:rsidRPr="00F20D1F" w:rsidDel="00DD1B70">
              <w:rPr>
                <w:spacing w:val="2"/>
              </w:rPr>
              <w:t>л</w:t>
            </w:r>
            <w:r w:rsidRPr="00F20D1F" w:rsidDel="00DD1B70">
              <w:t>ям</w:t>
            </w:r>
            <w:r w:rsidRPr="00F20D1F" w:rsidDel="00DD1B70">
              <w:rPr>
                <w:spacing w:val="-3"/>
              </w:rPr>
              <w:t xml:space="preserve"> </w:t>
            </w:r>
            <w:r w:rsidRPr="00F20D1F" w:rsidDel="00DD1B70">
              <w:rPr>
                <w:spacing w:val="2"/>
              </w:rPr>
              <w:t>б</w:t>
            </w:r>
            <w:r w:rsidRPr="00F20D1F" w:rsidDel="00DD1B70">
              <w:rPr>
                <w:spacing w:val="-3"/>
              </w:rPr>
              <w:t>р</w:t>
            </w:r>
            <w:r w:rsidRPr="00F20D1F" w:rsidDel="00DD1B70">
              <w:rPr>
                <w:spacing w:val="-1"/>
              </w:rPr>
              <w:t>о</w:t>
            </w:r>
            <w:r w:rsidRPr="00F20D1F" w:rsidDel="00DD1B70">
              <w:t>й</w:t>
            </w:r>
            <w:r w:rsidRPr="00F20D1F" w:rsidDel="00DD1B70">
              <w:rPr>
                <w:spacing w:val="-2"/>
              </w:rPr>
              <w:t xml:space="preserve"> </w:t>
            </w:r>
            <w:r w:rsidRPr="00F20D1F" w:rsidDel="00DD1B70">
              <w:t>пъ</w:t>
            </w:r>
            <w:r w:rsidRPr="00F20D1F" w:rsidDel="00DD1B70">
              <w:rPr>
                <w:spacing w:val="2"/>
              </w:rPr>
              <w:t>т</w:t>
            </w:r>
            <w:r w:rsidRPr="00F20D1F" w:rsidDel="00DD1B70">
              <w:rPr>
                <w:spacing w:val="-5"/>
              </w:rPr>
              <w:t>н</w:t>
            </w:r>
            <w:r w:rsidRPr="00F20D1F" w:rsidDel="00DD1B70">
              <w:t xml:space="preserve">и </w:t>
            </w:r>
            <w:r w:rsidRPr="00F20D1F" w:rsidDel="00DD1B70">
              <w:rPr>
                <w:spacing w:val="-3"/>
              </w:rPr>
              <w:t>у</w:t>
            </w:r>
            <w:r w:rsidRPr="00F20D1F" w:rsidDel="00DD1B70">
              <w:rPr>
                <w:spacing w:val="1"/>
              </w:rPr>
              <w:t>ч</w:t>
            </w:r>
            <w:r w:rsidRPr="00F20D1F" w:rsidDel="00DD1B70">
              <w:rPr>
                <w:spacing w:val="-1"/>
              </w:rPr>
              <w:t>ас</w:t>
            </w:r>
            <w:r w:rsidRPr="00F20D1F" w:rsidDel="00DD1B70">
              <w:rPr>
                <w:spacing w:val="2"/>
              </w:rPr>
              <w:t>т</w:t>
            </w:r>
            <w:r w:rsidRPr="00F20D1F" w:rsidDel="00DD1B70">
              <w:rPr>
                <w:spacing w:val="-3"/>
              </w:rPr>
              <w:t>ъ</w:t>
            </w:r>
            <w:r w:rsidRPr="00F20D1F" w:rsidDel="00DD1B70">
              <w:rPr>
                <w:spacing w:val="2"/>
              </w:rPr>
              <w:t>ц</w:t>
            </w:r>
            <w:r w:rsidRPr="00F20D1F" w:rsidDel="00DD1B70">
              <w:t>и</w:t>
            </w:r>
            <w:r w:rsidRPr="00F20D1F" w:rsidDel="00DD1B70">
              <w:rPr>
                <w:spacing w:val="-7"/>
              </w:rPr>
              <w:t xml:space="preserve"> </w:t>
            </w:r>
            <w:r w:rsidRPr="00F20D1F" w:rsidDel="00DD1B70">
              <w:t>с</w:t>
            </w:r>
            <w:r w:rsidRPr="00F20D1F" w:rsidDel="00DD1B70">
              <w:rPr>
                <w:spacing w:val="-1"/>
              </w:rPr>
              <w:t xml:space="preserve"> </w:t>
            </w:r>
            <w:r w:rsidRPr="00F20D1F" w:rsidDel="00DD1B70">
              <w:t xml:space="preserve">интензивност на движението близка до </w:t>
            </w:r>
            <w:r w:rsidRPr="00F20D1F" w:rsidDel="00DD1B70">
              <w:rPr>
                <w:spacing w:val="-1"/>
              </w:rPr>
              <w:t>максималната им пропускателна способност</w:t>
            </w:r>
          </w:p>
          <w:p w:rsidR="0060430E" w:rsidRDefault="003264E9" w:rsidP="0059575C">
            <w:pPr>
              <w:numPr>
                <w:ilvl w:val="0"/>
                <w:numId w:val="41"/>
              </w:numPr>
              <w:tabs>
                <w:tab w:val="left" w:pos="556"/>
              </w:tabs>
              <w:suppressAutoHyphens/>
              <w:spacing w:before="0"/>
              <w:ind w:left="556" w:hanging="283"/>
              <w:rPr>
                <w:spacing w:val="-1"/>
              </w:rPr>
            </w:pPr>
            <w:r w:rsidRPr="00F20D1F" w:rsidDel="00DD1B70">
              <w:rPr>
                <w:spacing w:val="-1"/>
              </w:rPr>
              <w:t>Недовършена основна автомагистрална мрежа за осигуряване на качествени, високоскоростни връзки между България и съседните страни, както и между част от главните населени центрове в България</w:t>
            </w:r>
          </w:p>
          <w:p w:rsidR="0060430E" w:rsidRDefault="003264E9" w:rsidP="0059575C">
            <w:pPr>
              <w:numPr>
                <w:ilvl w:val="0"/>
                <w:numId w:val="41"/>
              </w:numPr>
              <w:tabs>
                <w:tab w:val="left" w:pos="556"/>
              </w:tabs>
              <w:suppressAutoHyphens/>
              <w:spacing w:before="0"/>
              <w:ind w:left="556" w:hanging="283"/>
            </w:pPr>
            <w:r w:rsidRPr="00F20D1F" w:rsidDel="00DD1B70">
              <w:t>Н</w:t>
            </w:r>
            <w:r w:rsidRPr="00F20D1F" w:rsidDel="00DD1B70">
              <w:rPr>
                <w:spacing w:val="-3"/>
              </w:rPr>
              <w:t>е</w:t>
            </w:r>
            <w:r w:rsidRPr="00F20D1F" w:rsidDel="00DD1B70">
              <w:rPr>
                <w:spacing w:val="2"/>
              </w:rPr>
              <w:t>з</w:t>
            </w:r>
            <w:r w:rsidRPr="00F20D1F" w:rsidDel="00DD1B70">
              <w:rPr>
                <w:spacing w:val="-1"/>
              </w:rPr>
              <w:t>а</w:t>
            </w:r>
            <w:r w:rsidRPr="00F20D1F" w:rsidDel="00DD1B70">
              <w:t>д</w:t>
            </w:r>
            <w:r w:rsidRPr="00F20D1F" w:rsidDel="00DD1B70">
              <w:rPr>
                <w:spacing w:val="-3"/>
              </w:rPr>
              <w:t>о</w:t>
            </w:r>
            <w:r w:rsidRPr="00F20D1F" w:rsidDel="00DD1B70">
              <w:rPr>
                <w:spacing w:val="4"/>
              </w:rPr>
              <w:t>в</w:t>
            </w:r>
            <w:r w:rsidRPr="00F20D1F" w:rsidDel="00DD1B70">
              <w:rPr>
                <w:spacing w:val="-1"/>
              </w:rPr>
              <w:t>о</w:t>
            </w:r>
            <w:r w:rsidRPr="00F20D1F" w:rsidDel="00DD1B70">
              <w:t>л</w:t>
            </w:r>
            <w:r w:rsidRPr="00F20D1F" w:rsidDel="00DD1B70">
              <w:rPr>
                <w:spacing w:val="2"/>
              </w:rPr>
              <w:t>ит</w:t>
            </w:r>
            <w:r w:rsidRPr="00F20D1F" w:rsidDel="00DD1B70">
              <w:rPr>
                <w:spacing w:val="-1"/>
              </w:rPr>
              <w:t>е</w:t>
            </w:r>
            <w:r w:rsidRPr="00F20D1F" w:rsidDel="00DD1B70">
              <w:t xml:space="preserve">лно </w:t>
            </w:r>
            <w:r w:rsidRPr="00F20D1F" w:rsidDel="00DD1B70">
              <w:rPr>
                <w:spacing w:val="2"/>
              </w:rPr>
              <w:t>с</w:t>
            </w:r>
            <w:r w:rsidRPr="00F20D1F" w:rsidDel="00DD1B70">
              <w:t>ъ</w:t>
            </w:r>
            <w:r w:rsidRPr="00F20D1F" w:rsidDel="00DD1B70">
              <w:rPr>
                <w:spacing w:val="2"/>
              </w:rPr>
              <w:t>ст</w:t>
            </w:r>
            <w:r w:rsidRPr="00F20D1F" w:rsidDel="00DD1B70">
              <w:rPr>
                <w:spacing w:val="-3"/>
              </w:rPr>
              <w:t>о</w:t>
            </w:r>
            <w:r w:rsidRPr="00F20D1F" w:rsidDel="00DD1B70">
              <w:t>я</w:t>
            </w:r>
            <w:r w:rsidRPr="00F20D1F" w:rsidDel="00DD1B70">
              <w:rPr>
                <w:spacing w:val="-2"/>
              </w:rPr>
              <w:t>н</w:t>
            </w:r>
            <w:r w:rsidRPr="00F20D1F" w:rsidDel="00DD1B70">
              <w:rPr>
                <w:spacing w:val="2"/>
              </w:rPr>
              <w:t>и</w:t>
            </w:r>
            <w:r w:rsidRPr="00F20D1F" w:rsidDel="00DD1B70">
              <w:t xml:space="preserve">е </w:t>
            </w:r>
            <w:r w:rsidRPr="00F20D1F" w:rsidDel="00DD1B70">
              <w:rPr>
                <w:spacing w:val="3"/>
              </w:rPr>
              <w:t>н</w:t>
            </w:r>
            <w:r w:rsidRPr="00F20D1F" w:rsidDel="00DD1B70">
              <w:t>а част от пъ</w:t>
            </w:r>
            <w:r w:rsidRPr="00F20D1F" w:rsidDel="00DD1B70">
              <w:rPr>
                <w:spacing w:val="2"/>
              </w:rPr>
              <w:t>т</w:t>
            </w:r>
            <w:r w:rsidRPr="00F20D1F" w:rsidDel="00DD1B70">
              <w:rPr>
                <w:spacing w:val="-2"/>
              </w:rPr>
              <w:t>н</w:t>
            </w:r>
            <w:r w:rsidRPr="00F20D1F" w:rsidDel="00DD1B70">
              <w:rPr>
                <w:spacing w:val="-1"/>
              </w:rPr>
              <w:t>а</w:t>
            </w:r>
            <w:r w:rsidRPr="00F20D1F" w:rsidDel="00DD1B70">
              <w:rPr>
                <w:spacing w:val="2"/>
              </w:rPr>
              <w:t>т</w:t>
            </w:r>
            <w:r w:rsidRPr="00F20D1F" w:rsidDel="00DD1B70">
              <w:t xml:space="preserve">а </w:t>
            </w:r>
            <w:r w:rsidRPr="00F20D1F" w:rsidDel="00DD1B70">
              <w:rPr>
                <w:spacing w:val="4"/>
              </w:rPr>
              <w:t>и</w:t>
            </w:r>
            <w:r w:rsidRPr="00F20D1F" w:rsidDel="00DD1B70">
              <w:rPr>
                <w:spacing w:val="-2"/>
              </w:rPr>
              <w:t>н</w:t>
            </w:r>
            <w:r w:rsidRPr="00F20D1F" w:rsidDel="00DD1B70">
              <w:rPr>
                <w:spacing w:val="2"/>
              </w:rPr>
              <w:t>ф</w:t>
            </w:r>
            <w:r w:rsidRPr="00F20D1F" w:rsidDel="00DD1B70">
              <w:rPr>
                <w:spacing w:val="-3"/>
              </w:rPr>
              <w:t>р</w:t>
            </w:r>
            <w:r w:rsidRPr="00F20D1F" w:rsidDel="00DD1B70">
              <w:rPr>
                <w:spacing w:val="-1"/>
              </w:rPr>
              <w:t>ас</w:t>
            </w:r>
            <w:r w:rsidRPr="00F20D1F" w:rsidDel="00DD1B70">
              <w:rPr>
                <w:spacing w:val="2"/>
              </w:rPr>
              <w:t>т</w:t>
            </w:r>
            <w:r w:rsidRPr="00F20D1F" w:rsidDel="00DD1B70">
              <w:rPr>
                <w:spacing w:val="-1"/>
              </w:rPr>
              <w:t>ру</w:t>
            </w:r>
            <w:r w:rsidRPr="00F20D1F" w:rsidDel="00DD1B70">
              <w:rPr>
                <w:spacing w:val="3"/>
              </w:rPr>
              <w:t>к</w:t>
            </w:r>
            <w:r w:rsidRPr="00F20D1F" w:rsidDel="00DD1B70">
              <w:rPr>
                <w:spacing w:val="-1"/>
              </w:rPr>
              <w:t>тур</w:t>
            </w:r>
            <w:r w:rsidRPr="00F20D1F" w:rsidDel="00DD1B70">
              <w:rPr>
                <w:spacing w:val="-3"/>
              </w:rPr>
              <w:t>а</w:t>
            </w:r>
            <w:r w:rsidRPr="00F20D1F" w:rsidDel="00DD1B70">
              <w:t>, к</w:t>
            </w:r>
            <w:r w:rsidRPr="00F20D1F" w:rsidDel="00DD1B70">
              <w:rPr>
                <w:spacing w:val="-1"/>
              </w:rPr>
              <w:t>ое</w:t>
            </w:r>
            <w:r w:rsidRPr="00F20D1F" w:rsidDel="00DD1B70">
              <w:rPr>
                <w:spacing w:val="2"/>
              </w:rPr>
              <w:t>т</w:t>
            </w:r>
            <w:r w:rsidRPr="00F20D1F" w:rsidDel="00DD1B70">
              <w:t xml:space="preserve">о </w:t>
            </w:r>
            <w:r w:rsidRPr="00F20D1F" w:rsidDel="00DD1B70">
              <w:rPr>
                <w:spacing w:val="3"/>
              </w:rPr>
              <w:t>н</w:t>
            </w:r>
            <w:r w:rsidRPr="00F20D1F" w:rsidDel="00DD1B70">
              <w:t>е</w:t>
            </w:r>
            <w:r w:rsidRPr="00F20D1F" w:rsidDel="00DD1B70">
              <w:rPr>
                <w:spacing w:val="7"/>
              </w:rPr>
              <w:t xml:space="preserve"> </w:t>
            </w:r>
            <w:r w:rsidRPr="00F20D1F" w:rsidDel="00DD1B70">
              <w:rPr>
                <w:spacing w:val="-1"/>
              </w:rPr>
              <w:t>о</w:t>
            </w:r>
            <w:r w:rsidRPr="00F20D1F" w:rsidDel="00DD1B70">
              <w:rPr>
                <w:spacing w:val="2"/>
              </w:rPr>
              <w:t>т</w:t>
            </w:r>
            <w:r w:rsidRPr="00F20D1F" w:rsidDel="00DD1B70">
              <w:rPr>
                <w:spacing w:val="1"/>
              </w:rPr>
              <w:t>г</w:t>
            </w:r>
            <w:r w:rsidRPr="00F20D1F" w:rsidDel="00DD1B70">
              <w:rPr>
                <w:spacing w:val="-1"/>
              </w:rPr>
              <w:t>ов</w:t>
            </w:r>
            <w:r w:rsidRPr="00F20D1F" w:rsidDel="00DD1B70">
              <w:rPr>
                <w:spacing w:val="2"/>
              </w:rPr>
              <w:t>а</w:t>
            </w:r>
            <w:r w:rsidRPr="00F20D1F" w:rsidDel="00DD1B70">
              <w:rPr>
                <w:spacing w:val="-1"/>
              </w:rPr>
              <w:t>р</w:t>
            </w:r>
            <w:r w:rsidRPr="00F20D1F" w:rsidDel="00DD1B70">
              <w:t xml:space="preserve">я </w:t>
            </w:r>
            <w:r w:rsidRPr="00F20D1F" w:rsidDel="00DD1B70">
              <w:rPr>
                <w:spacing w:val="-2"/>
              </w:rPr>
              <w:t>н</w:t>
            </w:r>
            <w:r w:rsidRPr="00F20D1F" w:rsidDel="00DD1B70">
              <w:t xml:space="preserve">а </w:t>
            </w:r>
            <w:r w:rsidRPr="00F20D1F" w:rsidDel="00DD1B70">
              <w:rPr>
                <w:spacing w:val="-1"/>
              </w:rPr>
              <w:t>у</w:t>
            </w:r>
            <w:r w:rsidRPr="00F20D1F" w:rsidDel="00DD1B70">
              <w:rPr>
                <w:spacing w:val="2"/>
              </w:rPr>
              <w:t>с</w:t>
            </w:r>
            <w:r w:rsidRPr="00F20D1F" w:rsidDel="00DD1B70">
              <w:t>л</w:t>
            </w:r>
            <w:r w:rsidRPr="00F20D1F" w:rsidDel="00DD1B70">
              <w:rPr>
                <w:spacing w:val="-1"/>
              </w:rPr>
              <w:t>о</w:t>
            </w:r>
            <w:r w:rsidRPr="00F20D1F" w:rsidDel="00DD1B70">
              <w:rPr>
                <w:spacing w:val="-4"/>
              </w:rPr>
              <w:t>в</w:t>
            </w:r>
            <w:r w:rsidRPr="00F20D1F" w:rsidDel="00DD1B70">
              <w:rPr>
                <w:spacing w:val="4"/>
              </w:rPr>
              <w:t>и</w:t>
            </w:r>
            <w:r w:rsidRPr="00F20D1F" w:rsidDel="00DD1B70">
              <w:t>ята</w:t>
            </w:r>
            <w:r w:rsidRPr="00F20D1F" w:rsidDel="00DD1B70">
              <w:rPr>
                <w:spacing w:val="-8"/>
              </w:rPr>
              <w:t xml:space="preserve"> </w:t>
            </w:r>
            <w:r w:rsidRPr="00F20D1F" w:rsidDel="00DD1B70">
              <w:rPr>
                <w:spacing w:val="2"/>
              </w:rPr>
              <w:t>з</w:t>
            </w:r>
            <w:r w:rsidRPr="00F20D1F" w:rsidDel="00DD1B70">
              <w:t>а</w:t>
            </w:r>
            <w:r w:rsidRPr="00F20D1F" w:rsidDel="00DD1B70">
              <w:rPr>
                <w:spacing w:val="-4"/>
              </w:rPr>
              <w:t xml:space="preserve"> </w:t>
            </w:r>
            <w:r w:rsidRPr="00F20D1F" w:rsidDel="00DD1B70">
              <w:t>н</w:t>
            </w:r>
            <w:r w:rsidRPr="00F20D1F" w:rsidDel="00DD1B70">
              <w:rPr>
                <w:spacing w:val="-1"/>
              </w:rPr>
              <w:t>е</w:t>
            </w:r>
            <w:r w:rsidRPr="00F20D1F" w:rsidDel="00DD1B70">
              <w:t>п</w:t>
            </w:r>
            <w:r w:rsidRPr="00F20D1F" w:rsidDel="00DD1B70">
              <w:rPr>
                <w:spacing w:val="2"/>
              </w:rPr>
              <w:t>р</w:t>
            </w:r>
            <w:r w:rsidRPr="00F20D1F" w:rsidDel="00DD1B70">
              <w:rPr>
                <w:spacing w:val="-3"/>
              </w:rPr>
              <w:t>е</w:t>
            </w:r>
            <w:r w:rsidRPr="00F20D1F" w:rsidDel="00DD1B70">
              <w:t>къ</w:t>
            </w:r>
            <w:r w:rsidRPr="00F20D1F" w:rsidDel="00DD1B70">
              <w:rPr>
                <w:spacing w:val="2"/>
              </w:rPr>
              <w:t>с</w:t>
            </w:r>
            <w:r w:rsidRPr="00F20D1F" w:rsidDel="00DD1B70">
              <w:t>н</w:t>
            </w:r>
            <w:r w:rsidRPr="00F20D1F" w:rsidDel="00DD1B70">
              <w:rPr>
                <w:spacing w:val="-3"/>
              </w:rPr>
              <w:t>а</w:t>
            </w:r>
            <w:r w:rsidRPr="00F20D1F" w:rsidDel="00DD1B70">
              <w:rPr>
                <w:spacing w:val="2"/>
              </w:rPr>
              <w:t>т</w:t>
            </w:r>
            <w:r w:rsidRPr="00F20D1F" w:rsidDel="00DD1B70">
              <w:t>,</w:t>
            </w:r>
            <w:r w:rsidRPr="00F20D1F" w:rsidDel="00DD1B70">
              <w:rPr>
                <w:spacing w:val="-11"/>
              </w:rPr>
              <w:t xml:space="preserve"> </w:t>
            </w:r>
            <w:r w:rsidRPr="00F20D1F" w:rsidDel="00DD1B70">
              <w:rPr>
                <w:spacing w:val="-1"/>
              </w:rPr>
              <w:t>у</w:t>
            </w:r>
            <w:r w:rsidRPr="00F20D1F" w:rsidDel="00DD1B70">
              <w:rPr>
                <w:spacing w:val="2"/>
              </w:rPr>
              <w:t>д</w:t>
            </w:r>
            <w:r w:rsidRPr="00F20D1F" w:rsidDel="00DD1B70">
              <w:rPr>
                <w:spacing w:val="-3"/>
              </w:rPr>
              <w:t>о</w:t>
            </w:r>
            <w:r w:rsidRPr="00F20D1F" w:rsidDel="00DD1B70">
              <w:rPr>
                <w:spacing w:val="2"/>
              </w:rPr>
              <w:t>б</w:t>
            </w:r>
            <w:r w:rsidRPr="00F20D1F" w:rsidDel="00DD1B70">
              <w:rPr>
                <w:spacing w:val="-1"/>
              </w:rPr>
              <w:t>е</w:t>
            </w:r>
            <w:r w:rsidRPr="00F20D1F" w:rsidDel="00DD1B70">
              <w:t>н</w:t>
            </w:r>
            <w:r w:rsidRPr="00F20D1F" w:rsidDel="00DD1B70">
              <w:rPr>
                <w:spacing w:val="-7"/>
              </w:rPr>
              <w:t xml:space="preserve"> </w:t>
            </w:r>
            <w:r w:rsidRPr="00F20D1F" w:rsidDel="00DD1B70">
              <w:t>и</w:t>
            </w:r>
            <w:r w:rsidRPr="00F20D1F" w:rsidDel="00DD1B70">
              <w:rPr>
                <w:spacing w:val="1"/>
              </w:rPr>
              <w:t xml:space="preserve"> </w:t>
            </w:r>
            <w:r w:rsidRPr="00F20D1F" w:rsidDel="00DD1B70">
              <w:rPr>
                <w:spacing w:val="4"/>
              </w:rPr>
              <w:t>б</w:t>
            </w:r>
            <w:r w:rsidRPr="00F20D1F" w:rsidDel="00DD1B70">
              <w:rPr>
                <w:spacing w:val="-3"/>
              </w:rPr>
              <w:t>е</w:t>
            </w:r>
            <w:r w:rsidRPr="00F20D1F" w:rsidDel="00DD1B70">
              <w:rPr>
                <w:spacing w:val="2"/>
              </w:rPr>
              <w:t>з</w:t>
            </w:r>
            <w:r w:rsidRPr="00F20D1F" w:rsidDel="00DD1B70">
              <w:rPr>
                <w:spacing w:val="-1"/>
              </w:rPr>
              <w:t>о</w:t>
            </w:r>
            <w:r w:rsidRPr="00F20D1F" w:rsidDel="00DD1B70">
              <w:rPr>
                <w:spacing w:val="-3"/>
              </w:rPr>
              <w:t>п</w:t>
            </w:r>
            <w:r w:rsidRPr="00F20D1F" w:rsidDel="00DD1B70">
              <w:rPr>
                <w:spacing w:val="-1"/>
              </w:rPr>
              <w:t>а</w:t>
            </w:r>
            <w:r w:rsidRPr="00F20D1F" w:rsidDel="00DD1B70">
              <w:rPr>
                <w:spacing w:val="4"/>
              </w:rPr>
              <w:t>с</w:t>
            </w:r>
            <w:r w:rsidRPr="00F20D1F" w:rsidDel="00DD1B70">
              <w:rPr>
                <w:spacing w:val="-3"/>
              </w:rPr>
              <w:t>е</w:t>
            </w:r>
            <w:r w:rsidRPr="00F20D1F" w:rsidDel="00DD1B70">
              <w:t>н</w:t>
            </w:r>
            <w:r w:rsidRPr="00F20D1F" w:rsidDel="00DD1B70">
              <w:rPr>
                <w:spacing w:val="-9"/>
              </w:rPr>
              <w:t xml:space="preserve"> </w:t>
            </w:r>
            <w:r w:rsidRPr="00F20D1F" w:rsidDel="00DD1B70">
              <w:rPr>
                <w:spacing w:val="2"/>
              </w:rPr>
              <w:t>тр</w:t>
            </w:r>
            <w:r w:rsidRPr="00F20D1F" w:rsidDel="00DD1B70">
              <w:rPr>
                <w:spacing w:val="-3"/>
              </w:rPr>
              <w:t>а</w:t>
            </w:r>
            <w:r w:rsidRPr="00F20D1F" w:rsidDel="00DD1B70">
              <w:t>н</w:t>
            </w:r>
            <w:r w:rsidRPr="00F20D1F" w:rsidDel="00DD1B70">
              <w:rPr>
                <w:spacing w:val="2"/>
              </w:rPr>
              <w:t>с</w:t>
            </w:r>
            <w:r w:rsidRPr="00F20D1F" w:rsidDel="00DD1B70">
              <w:t>п</w:t>
            </w:r>
            <w:r w:rsidRPr="00F20D1F" w:rsidDel="00DD1B70">
              <w:rPr>
                <w:spacing w:val="2"/>
              </w:rPr>
              <w:t>о</w:t>
            </w:r>
            <w:r w:rsidRPr="00F20D1F" w:rsidDel="00DD1B70">
              <w:rPr>
                <w:spacing w:val="-3"/>
              </w:rPr>
              <w:t>р</w:t>
            </w:r>
            <w:r w:rsidRPr="00F20D1F" w:rsidDel="00DD1B70">
              <w:rPr>
                <w:spacing w:val="2"/>
              </w:rPr>
              <w:t>т</w:t>
            </w:r>
          </w:p>
          <w:p w:rsidR="0060430E" w:rsidRDefault="003264E9" w:rsidP="0059575C">
            <w:pPr>
              <w:numPr>
                <w:ilvl w:val="0"/>
                <w:numId w:val="41"/>
              </w:numPr>
              <w:tabs>
                <w:tab w:val="left" w:pos="556"/>
              </w:tabs>
              <w:suppressAutoHyphens/>
              <w:spacing w:before="0"/>
              <w:ind w:left="556" w:hanging="283"/>
            </w:pPr>
            <w:r w:rsidRPr="00F20D1F" w:rsidDel="00DD1B70">
              <w:rPr>
                <w:spacing w:val="2"/>
              </w:rPr>
              <w:t>Ли</w:t>
            </w:r>
            <w:r w:rsidRPr="00F20D1F" w:rsidDel="00DD1B70">
              <w:t>п</w:t>
            </w:r>
            <w:r w:rsidRPr="00F20D1F" w:rsidDel="00DD1B70">
              <w:rPr>
                <w:spacing w:val="2"/>
              </w:rPr>
              <w:t>с</w:t>
            </w:r>
            <w:r w:rsidRPr="00F20D1F" w:rsidDel="00DD1B70">
              <w:t>а</w:t>
            </w:r>
            <w:r w:rsidRPr="00F20D1F" w:rsidDel="00DD1B70">
              <w:rPr>
                <w:spacing w:val="2"/>
              </w:rPr>
              <w:t xml:space="preserve"> </w:t>
            </w:r>
            <w:r w:rsidRPr="00F20D1F" w:rsidDel="00DD1B70">
              <w:rPr>
                <w:spacing w:val="-2"/>
              </w:rPr>
              <w:t>н</w:t>
            </w:r>
            <w:r w:rsidRPr="00F20D1F" w:rsidDel="00DD1B70">
              <w:t>а</w:t>
            </w:r>
            <w:r w:rsidRPr="00F20D1F" w:rsidDel="00DD1B70">
              <w:rPr>
                <w:spacing w:val="7"/>
              </w:rPr>
              <w:t xml:space="preserve"> </w:t>
            </w:r>
            <w:r w:rsidRPr="00F20D1F" w:rsidDel="00DD1B70">
              <w:rPr>
                <w:spacing w:val="-3"/>
              </w:rPr>
              <w:t>о</w:t>
            </w:r>
            <w:r w:rsidRPr="00F20D1F" w:rsidDel="00DD1B70">
              <w:rPr>
                <w:spacing w:val="4"/>
              </w:rPr>
              <w:t>б</w:t>
            </w:r>
            <w:r w:rsidRPr="00F20D1F" w:rsidDel="00DD1B70">
              <w:rPr>
                <w:spacing w:val="-1"/>
              </w:rPr>
              <w:t>х</w:t>
            </w:r>
            <w:r w:rsidRPr="00F20D1F" w:rsidDel="00DD1B70">
              <w:rPr>
                <w:spacing w:val="-3"/>
              </w:rPr>
              <w:t>о</w:t>
            </w:r>
            <w:r w:rsidRPr="00F20D1F" w:rsidDel="00DD1B70">
              <w:t>дни</w:t>
            </w:r>
            <w:r w:rsidRPr="00F20D1F" w:rsidDel="00DD1B70">
              <w:rPr>
                <w:spacing w:val="4"/>
              </w:rPr>
              <w:t xml:space="preserve"> </w:t>
            </w:r>
            <w:r w:rsidRPr="00F20D1F" w:rsidDel="00DD1B70">
              <w:rPr>
                <w:spacing w:val="-3"/>
              </w:rPr>
              <w:t>п</w:t>
            </w:r>
            <w:r w:rsidRPr="00F20D1F" w:rsidDel="00DD1B70">
              <w:t>ъ</w:t>
            </w:r>
            <w:r w:rsidRPr="00F20D1F" w:rsidDel="00DD1B70">
              <w:rPr>
                <w:spacing w:val="2"/>
              </w:rPr>
              <w:t>т</w:t>
            </w:r>
            <w:r w:rsidRPr="00F20D1F" w:rsidDel="00DD1B70">
              <w:rPr>
                <w:spacing w:val="4"/>
              </w:rPr>
              <w:t>и</w:t>
            </w:r>
            <w:r w:rsidRPr="00F20D1F" w:rsidDel="00DD1B70">
              <w:t>ща на населени места по направленията с висока интензивност на лек</w:t>
            </w:r>
            <w:r w:rsidRPr="00F20D1F">
              <w:t>о</w:t>
            </w:r>
            <w:r w:rsidRPr="00F20D1F" w:rsidDel="00DD1B70">
              <w:t xml:space="preserve"> и товарн</w:t>
            </w:r>
            <w:r w:rsidRPr="00F20D1F">
              <w:t>о</w:t>
            </w:r>
            <w:r w:rsidRPr="00F20D1F" w:rsidDel="00DD1B70">
              <w:t xml:space="preserve"> </w:t>
            </w:r>
            <w:r w:rsidRPr="00F20D1F">
              <w:t>движение</w:t>
            </w:r>
          </w:p>
          <w:p w:rsidR="0060430E" w:rsidRDefault="003264E9" w:rsidP="0059575C">
            <w:pPr>
              <w:numPr>
                <w:ilvl w:val="0"/>
                <w:numId w:val="41"/>
              </w:numPr>
              <w:tabs>
                <w:tab w:val="left" w:pos="556"/>
              </w:tabs>
              <w:suppressAutoHyphens/>
              <w:spacing w:before="0"/>
              <w:ind w:left="556" w:hanging="283"/>
            </w:pPr>
            <w:r w:rsidRPr="00F20D1F" w:rsidDel="00DD1B70">
              <w:rPr>
                <w:spacing w:val="-1"/>
              </w:rPr>
              <w:t>Го</w:t>
            </w:r>
            <w:r w:rsidRPr="00F20D1F" w:rsidDel="00DD1B70">
              <w:rPr>
                <w:spacing w:val="2"/>
              </w:rPr>
              <w:t>л</w:t>
            </w:r>
            <w:r w:rsidRPr="00F20D1F" w:rsidDel="00DD1B70">
              <w:t>ям</w:t>
            </w:r>
            <w:r w:rsidRPr="00F20D1F" w:rsidDel="00DD1B70">
              <w:rPr>
                <w:spacing w:val="-3"/>
              </w:rPr>
              <w:t xml:space="preserve"> </w:t>
            </w:r>
            <w:r w:rsidRPr="00F20D1F" w:rsidDel="00DD1B70">
              <w:rPr>
                <w:spacing w:val="2"/>
              </w:rPr>
              <w:t>б</w:t>
            </w:r>
            <w:r w:rsidRPr="00F20D1F" w:rsidDel="00DD1B70">
              <w:rPr>
                <w:spacing w:val="-3"/>
              </w:rPr>
              <w:t>р</w:t>
            </w:r>
            <w:r w:rsidRPr="00F20D1F" w:rsidDel="00DD1B70">
              <w:rPr>
                <w:spacing w:val="-1"/>
              </w:rPr>
              <w:t>о</w:t>
            </w:r>
            <w:r w:rsidRPr="00F20D1F" w:rsidDel="00DD1B70">
              <w:t>й</w:t>
            </w:r>
            <w:r w:rsidRPr="00F20D1F" w:rsidDel="00DD1B70">
              <w:rPr>
                <w:spacing w:val="-2"/>
              </w:rPr>
              <w:t xml:space="preserve"> </w:t>
            </w:r>
            <w:r w:rsidRPr="00F20D1F" w:rsidDel="00DD1B70">
              <w:rPr>
                <w:spacing w:val="1"/>
              </w:rPr>
              <w:t>съоръжения</w:t>
            </w:r>
            <w:r w:rsidRPr="00F20D1F" w:rsidDel="00DD1B70">
              <w:rPr>
                <w:spacing w:val="-7"/>
              </w:rPr>
              <w:t xml:space="preserve"> </w:t>
            </w:r>
            <w:r w:rsidRPr="00F20D1F" w:rsidDel="00DD1B70">
              <w:rPr>
                <w:spacing w:val="2"/>
              </w:rPr>
              <w:t xml:space="preserve">се нуждаят </w:t>
            </w:r>
            <w:r w:rsidRPr="00F20D1F" w:rsidDel="00DD1B70">
              <w:rPr>
                <w:spacing w:val="-1"/>
              </w:rPr>
              <w:t>о</w:t>
            </w:r>
            <w:r w:rsidRPr="00F20D1F" w:rsidDel="00DD1B70">
              <w:t>т</w:t>
            </w:r>
            <w:r w:rsidRPr="00F20D1F" w:rsidDel="00DD1B70">
              <w:rPr>
                <w:spacing w:val="-2"/>
              </w:rPr>
              <w:t xml:space="preserve"> </w:t>
            </w:r>
            <w:r w:rsidRPr="00F20D1F" w:rsidDel="00DD1B70">
              <w:rPr>
                <w:spacing w:val="3"/>
              </w:rPr>
              <w:t>н</w:t>
            </w:r>
            <w:r w:rsidRPr="00F20D1F" w:rsidDel="00DD1B70">
              <w:rPr>
                <w:spacing w:val="-3"/>
              </w:rPr>
              <w:t>е</w:t>
            </w:r>
            <w:r w:rsidRPr="00F20D1F" w:rsidDel="00DD1B70">
              <w:rPr>
                <w:spacing w:val="2"/>
              </w:rPr>
              <w:t>з</w:t>
            </w:r>
            <w:r w:rsidRPr="00F20D1F" w:rsidDel="00DD1B70">
              <w:rPr>
                <w:spacing w:val="-1"/>
              </w:rPr>
              <w:t>а</w:t>
            </w:r>
            <w:r w:rsidRPr="00F20D1F" w:rsidDel="00DD1B70">
              <w:rPr>
                <w:spacing w:val="2"/>
              </w:rPr>
              <w:t>б</w:t>
            </w:r>
            <w:r w:rsidRPr="00F20D1F" w:rsidDel="00DD1B70">
              <w:rPr>
                <w:spacing w:val="-1"/>
              </w:rPr>
              <w:t>аве</w:t>
            </w:r>
            <w:r w:rsidRPr="00F20D1F" w:rsidDel="00DD1B70">
              <w:t>н</w:t>
            </w:r>
            <w:r w:rsidRPr="00F20D1F" w:rsidDel="00DD1B70">
              <w:rPr>
                <w:spacing w:val="-7"/>
              </w:rPr>
              <w:t xml:space="preserve"> </w:t>
            </w:r>
            <w:r w:rsidRPr="00F20D1F" w:rsidDel="00DD1B70">
              <w:rPr>
                <w:spacing w:val="-1"/>
              </w:rPr>
              <w:t>ре</w:t>
            </w:r>
            <w:r w:rsidRPr="00F20D1F" w:rsidDel="00DD1B70">
              <w:rPr>
                <w:spacing w:val="1"/>
              </w:rPr>
              <w:t>м</w:t>
            </w:r>
            <w:r w:rsidRPr="00F20D1F" w:rsidDel="00DD1B70">
              <w:rPr>
                <w:spacing w:val="-3"/>
              </w:rPr>
              <w:t>о</w:t>
            </w:r>
            <w:r w:rsidRPr="00F20D1F" w:rsidDel="00DD1B70">
              <w:t>нт</w:t>
            </w:r>
            <w:r w:rsidRPr="00F20D1F" w:rsidDel="00DD1B70">
              <w:rPr>
                <w:spacing w:val="-4"/>
              </w:rPr>
              <w:t xml:space="preserve"> </w:t>
            </w:r>
            <w:r w:rsidRPr="00F20D1F" w:rsidDel="00DD1B70">
              <w:rPr>
                <w:spacing w:val="2"/>
              </w:rPr>
              <w:t>и</w:t>
            </w:r>
            <w:r w:rsidRPr="00F20D1F" w:rsidDel="00DD1B70">
              <w:rPr>
                <w:spacing w:val="-3"/>
              </w:rPr>
              <w:t>л</w:t>
            </w:r>
            <w:r w:rsidRPr="00F20D1F" w:rsidDel="00DD1B70">
              <w:t>и</w:t>
            </w:r>
            <w:r w:rsidRPr="00F20D1F" w:rsidDel="00DD1B70">
              <w:rPr>
                <w:spacing w:val="2"/>
              </w:rPr>
              <w:t xml:space="preserve"> </w:t>
            </w:r>
            <w:r w:rsidRPr="00F20D1F" w:rsidDel="00DD1B70">
              <w:rPr>
                <w:spacing w:val="-3"/>
              </w:rPr>
              <w:t>р</w:t>
            </w:r>
            <w:r w:rsidRPr="00F20D1F" w:rsidDel="00DD1B70">
              <w:rPr>
                <w:spacing w:val="2"/>
              </w:rPr>
              <w:t>е</w:t>
            </w:r>
            <w:r w:rsidRPr="00F20D1F" w:rsidDel="00DD1B70">
              <w:rPr>
                <w:spacing w:val="-5"/>
              </w:rPr>
              <w:t>х</w:t>
            </w:r>
            <w:r w:rsidRPr="00F20D1F" w:rsidDel="00DD1B70">
              <w:rPr>
                <w:spacing w:val="-1"/>
              </w:rPr>
              <w:t>а</w:t>
            </w:r>
            <w:r w:rsidRPr="00F20D1F" w:rsidDel="00DD1B70">
              <w:rPr>
                <w:spacing w:val="2"/>
              </w:rPr>
              <w:t>б</w:t>
            </w:r>
            <w:r w:rsidRPr="00F20D1F" w:rsidDel="00DD1B70">
              <w:rPr>
                <w:spacing w:val="4"/>
              </w:rPr>
              <w:t>и</w:t>
            </w:r>
            <w:r w:rsidRPr="00F20D1F" w:rsidDel="00DD1B70">
              <w:rPr>
                <w:spacing w:val="-3"/>
              </w:rPr>
              <w:t>л</w:t>
            </w:r>
            <w:r w:rsidRPr="00F20D1F" w:rsidDel="00DD1B70">
              <w:rPr>
                <w:spacing w:val="2"/>
              </w:rPr>
              <w:t>ит</w:t>
            </w:r>
            <w:r w:rsidRPr="00F20D1F" w:rsidDel="00DD1B70">
              <w:rPr>
                <w:spacing w:val="-3"/>
              </w:rPr>
              <w:t>а</w:t>
            </w:r>
            <w:r w:rsidRPr="00F20D1F" w:rsidDel="00DD1B70">
              <w:rPr>
                <w:spacing w:val="2"/>
              </w:rPr>
              <w:t>ци</w:t>
            </w:r>
            <w:r w:rsidRPr="00F20D1F" w:rsidDel="00DD1B70">
              <w:rPr>
                <w:spacing w:val="-1"/>
              </w:rPr>
              <w:t>я</w:t>
            </w:r>
          </w:p>
          <w:p w:rsidR="0060430E" w:rsidRDefault="003264E9" w:rsidP="0059575C">
            <w:pPr>
              <w:numPr>
                <w:ilvl w:val="0"/>
                <w:numId w:val="41"/>
              </w:numPr>
              <w:tabs>
                <w:tab w:val="left" w:pos="556"/>
              </w:tabs>
              <w:suppressAutoHyphens/>
              <w:spacing w:before="0" w:after="0"/>
              <w:ind w:left="556" w:hanging="283"/>
            </w:pPr>
            <w:r w:rsidRPr="00F20D1F" w:rsidDel="00DD1B70">
              <w:rPr>
                <w:spacing w:val="-1"/>
              </w:rPr>
              <w:t>Ниски показатели за безопасност на автомобилното движение спрямо средните за ЕС</w:t>
            </w:r>
          </w:p>
          <w:p w:rsidR="0060430E" w:rsidRDefault="003264E9" w:rsidP="005825E4">
            <w:pPr>
              <w:rPr>
                <w:i/>
              </w:rPr>
            </w:pPr>
            <w:r>
              <w:rPr>
                <w:i/>
              </w:rPr>
              <w:t>Пристанищна инфраструктура и</w:t>
            </w:r>
            <w:r w:rsidRPr="00C726DC">
              <w:rPr>
                <w:i/>
              </w:rPr>
              <w:t xml:space="preserve"> вътрешни водни пътища</w:t>
            </w:r>
          </w:p>
          <w:p w:rsidR="00E948B3" w:rsidRPr="00616500" w:rsidRDefault="00A4583A" w:rsidP="00E948B3">
            <w:pPr>
              <w:spacing w:before="0" w:after="0"/>
            </w:pPr>
            <w:r w:rsidRPr="009C7227">
              <w:rPr>
                <w:b/>
                <w:szCs w:val="24"/>
                <w:lang w:eastAsia="en-US"/>
              </w:rPr>
              <w:t xml:space="preserve"> </w:t>
            </w:r>
            <w:r w:rsidR="0055653E" w:rsidRPr="009C7227">
              <w:rPr>
                <w:szCs w:val="24"/>
                <w:lang w:eastAsia="en-US"/>
              </w:rPr>
              <w:t>З</w:t>
            </w:r>
            <w:r w:rsidRPr="00A4583A">
              <w:t>а р</w:t>
            </w:r>
            <w:r>
              <w:t>азвитието на</w:t>
            </w:r>
            <w:r w:rsidRPr="00A4583A">
              <w:t xml:space="preserve"> „коридори на солидарността“</w:t>
            </w:r>
            <w:r>
              <w:t xml:space="preserve"> с Украйна</w:t>
            </w:r>
            <w:r w:rsidR="00E35E6C">
              <w:t xml:space="preserve"> </w:t>
            </w:r>
            <w:r w:rsidR="008D6E5F" w:rsidRPr="008D6E5F">
              <w:t xml:space="preserve">след руската агресия </w:t>
            </w:r>
            <w:r w:rsidR="00E35E6C">
              <w:t>е необходима модернизация на</w:t>
            </w:r>
            <w:r>
              <w:t xml:space="preserve"> </w:t>
            </w:r>
            <w:r w:rsidR="002331CE" w:rsidRPr="002331CE">
              <w:t xml:space="preserve">терминали в района на </w:t>
            </w:r>
            <w:r w:rsidR="00F361BA">
              <w:t>П</w:t>
            </w:r>
            <w:r w:rsidR="002331CE" w:rsidRPr="002331CE">
              <w:t>ристанище Бургас</w:t>
            </w:r>
            <w:r w:rsidR="00CB5C2A">
              <w:t xml:space="preserve"> с оглед осигуряване на</w:t>
            </w:r>
            <w:r w:rsidR="00CB5C2A" w:rsidRPr="000C63ED">
              <w:rPr>
                <w:szCs w:val="24"/>
                <w:lang w:eastAsia="en-US"/>
              </w:rPr>
              <w:t xml:space="preserve"> </w:t>
            </w:r>
            <w:r w:rsidR="00CB5C2A" w:rsidRPr="00CB5C2A">
              <w:t>нови маневрени зони</w:t>
            </w:r>
            <w:r w:rsidR="00CB5C2A">
              <w:t xml:space="preserve"> за корабите</w:t>
            </w:r>
            <w:r w:rsidR="00E35E6C">
              <w:t>.</w:t>
            </w:r>
            <w:r w:rsidR="00ED4DEE" w:rsidRPr="00B95A7E">
              <w:rPr>
                <w:szCs w:val="24"/>
                <w:lang w:eastAsia="en-US"/>
              </w:rPr>
              <w:t xml:space="preserve"> </w:t>
            </w:r>
            <w:r w:rsidR="00ED4DEE">
              <w:t xml:space="preserve">Към </w:t>
            </w:r>
            <w:r w:rsidR="00ED4DEE" w:rsidRPr="00ED4DEE">
              <w:t>момент</w:t>
            </w:r>
            <w:r w:rsidR="00ED4DEE">
              <w:t>а</w:t>
            </w:r>
            <w:r w:rsidR="00ED4DEE" w:rsidRPr="00ED4DEE">
              <w:t xml:space="preserve"> липсват кейови места за контейнеровози с дълбочина 15</w:t>
            </w:r>
            <w:r w:rsidR="00ED4DEE" w:rsidRPr="00ED4DEE">
              <w:rPr>
                <w:lang w:val="en-US"/>
              </w:rPr>
              <w:t>,</w:t>
            </w:r>
            <w:r w:rsidR="00ED4DEE" w:rsidRPr="00ED4DEE">
              <w:t>50 м. на терминалите в района на пристанище Бургас, тъй като са въведени ограничителни параметри за газене и дължина на корабите</w:t>
            </w:r>
            <w:r w:rsidR="00ED4DEE">
              <w:t xml:space="preserve">. </w:t>
            </w:r>
          </w:p>
          <w:p w:rsidR="006304AA" w:rsidRPr="006304AA" w:rsidRDefault="008701CC" w:rsidP="006304AA">
            <w:pPr>
              <w:spacing w:before="0" w:after="0"/>
            </w:pPr>
            <w:r w:rsidRPr="00F20D1F">
              <w:t>Основните рискове за плаването по река Дунав са незадоволителните параметри на корабоплавателния път, лошите навигационни условия (мъгла, ниските водни нива</w:t>
            </w:r>
            <w:r w:rsidR="005A1826">
              <w:t xml:space="preserve"> и други</w:t>
            </w:r>
            <w:r w:rsidRPr="00F20D1F">
              <w:t xml:space="preserve"> препятствия), неспазване на ограниченията за корабоплаване, наложени поради ниски водни </w:t>
            </w:r>
            <w:r w:rsidRPr="005A7519">
              <w:t>стоежи</w:t>
            </w:r>
            <w:r w:rsidRPr="00F20D1F">
              <w:t xml:space="preserve"> или други причини. Проблемите са свързани с ерозия на брегове и острови и оплитняване на определени участъци на реката, което води до намаляване на дълбочините. </w:t>
            </w:r>
            <w:r w:rsidR="00B77C1B">
              <w:t>Проблемът със с</w:t>
            </w:r>
            <w:r w:rsidRPr="00F20D1F">
              <w:t xml:space="preserve">ъхраняването на чистотата на водите на река Дунав в българския участък е въпрос от изключителна важност. Както водата, така и </w:t>
            </w:r>
            <w:r w:rsidRPr="00F20D1F">
              <w:lastRenderedPageBreak/>
              <w:t>дъното са замърсени с утайки и наслоявания на много места. В случаите на малки дълбочини на талвега, особено в периоди на ниски води, се създават условия, които могат да предизвикат засядане на кораби и инциденти. Това може да доведе до изпускане на отпадъчни води и води, замърсени с нефт и/или корабно гориво, което би причинило замърсяване на реката. Подобряването на дълбочината в критичните участъци ще намали вероятността за възникване на инциденти от подобен характер. При тези обстоятелства е необходимо предприемане на мерки за подобряване на параметрите на корабоплавателния път и съпътстващото за постигане на тази цел укрепване на брегове и острови.</w:t>
            </w:r>
            <w:r w:rsidR="001B6264">
              <w:t xml:space="preserve"> </w:t>
            </w:r>
          </w:p>
          <w:p w:rsidR="0060430E" w:rsidRDefault="0060430E">
            <w:pPr>
              <w:spacing w:before="0" w:after="0"/>
            </w:pPr>
          </w:p>
          <w:p w:rsidR="0060430E" w:rsidRDefault="008701CC" w:rsidP="005825E4">
            <w:pPr>
              <w:rPr>
                <w:i/>
              </w:rPr>
            </w:pPr>
            <w:r w:rsidRPr="003264E9">
              <w:rPr>
                <w:i/>
              </w:rPr>
              <w:t>Интермодален транспорт и терминали</w:t>
            </w:r>
          </w:p>
          <w:p w:rsidR="0060430E" w:rsidRDefault="00B77C1B" w:rsidP="005825E4">
            <w:pPr>
              <w:spacing w:before="0"/>
            </w:pPr>
            <w:r>
              <w:t>Проблемите в тази област се дължат основно на факта, че н</w:t>
            </w:r>
            <w:r w:rsidR="008701CC" w:rsidRPr="00F20D1F">
              <w:t>аличните терминали за контейнерни превози са изградени през 70-те и 80-те години на миналия век и не отговарят на изискванията за извършване на съвременни товаро-превозни услуги. От съществуващи 9 терминални площадки за комбинирани превози до 1990 г.</w:t>
            </w:r>
            <w:r>
              <w:t>,</w:t>
            </w:r>
            <w:r w:rsidR="008701CC" w:rsidRPr="00F20D1F">
              <w:t xml:space="preserve"> в момента действащи са само 3 - в София-товарна, Филипово и Стара Загора.</w:t>
            </w:r>
          </w:p>
          <w:p w:rsidR="0060430E" w:rsidRDefault="008701CC">
            <w:pPr>
              <w:spacing w:before="0" w:after="0"/>
            </w:pPr>
            <w:r w:rsidRPr="00F20D1F">
              <w:t xml:space="preserve">Към настоящия момент </w:t>
            </w:r>
            <w:r w:rsidR="00B77C1B">
              <w:t>не съществува</w:t>
            </w:r>
            <w:r w:rsidRPr="00F20D1F">
              <w:t xml:space="preserve"> национална мрежа от съвременни интермодални терминали, която да обслужва нуждите на железопътния и водния товарен транспорт, операторите не са добре оборудвани със специализиран по</w:t>
            </w:r>
            <w:r w:rsidR="00B77C1B">
              <w:t>движен състав</w:t>
            </w:r>
            <w:r w:rsidRPr="00F20D1F">
              <w:t xml:space="preserve"> </w:t>
            </w:r>
            <w:r w:rsidR="00B77C1B">
              <w:t>и има</w:t>
            </w:r>
            <w:r w:rsidRPr="00F20D1F">
              <w:t xml:space="preserve"> само няколко директни оперативни/</w:t>
            </w:r>
            <w:r w:rsidR="00B77C1B">
              <w:t xml:space="preserve"> </w:t>
            </w:r>
            <w:r w:rsidRPr="00F20D1F">
              <w:t>логистични интермодални връзки</w:t>
            </w:r>
            <w:r>
              <w:t>.</w:t>
            </w:r>
          </w:p>
          <w:p w:rsidR="00BC65BC" w:rsidRDefault="00BC65BC">
            <w:pPr>
              <w:spacing w:before="0" w:after="0"/>
            </w:pPr>
          </w:p>
          <w:p w:rsidR="007D44F4" w:rsidRPr="0015586B" w:rsidRDefault="007D44F4">
            <w:pPr>
              <w:spacing w:before="0" w:after="0"/>
              <w:rPr>
                <w:b/>
              </w:rPr>
            </w:pPr>
            <w:r w:rsidRPr="0015586B">
              <w:rPr>
                <w:b/>
              </w:rPr>
              <w:t>Енергия</w:t>
            </w:r>
          </w:p>
          <w:p w:rsidR="007D44F4" w:rsidRPr="0015586B" w:rsidRDefault="007D44F4">
            <w:pPr>
              <w:spacing w:before="0" w:after="0"/>
              <w:rPr>
                <w:rFonts w:eastAsia="Times New Roman"/>
                <w:noProof/>
                <w:lang w:eastAsia="fr-BE"/>
              </w:rPr>
            </w:pPr>
          </w:p>
          <w:p w:rsidR="00BC65BC" w:rsidRPr="0015586B" w:rsidRDefault="004F7777">
            <w:pPr>
              <w:spacing w:before="0" w:after="0"/>
            </w:pPr>
            <w:r w:rsidRPr="0015586B">
              <w:rPr>
                <w:rFonts w:eastAsia="Times New Roman"/>
                <w:noProof/>
                <w:lang w:eastAsia="fr-BE"/>
              </w:rPr>
              <w:t>В допълнение р</w:t>
            </w:r>
            <w:r w:rsidR="00BC65BC" w:rsidRPr="0015586B">
              <w:t>уската военна агресия срещу Украйна</w:t>
            </w:r>
            <w:r w:rsidR="00BC65BC" w:rsidRPr="0015586B">
              <w:rPr>
                <w:rFonts w:eastAsia="Times New Roman"/>
                <w:noProof/>
                <w:lang w:eastAsia="fr-BE"/>
              </w:rPr>
              <w:t xml:space="preserve">, </w:t>
            </w:r>
            <w:r w:rsidR="00BC65BC" w:rsidRPr="0015586B">
              <w:t>наложените санкции и предприетите ответни мерки</w:t>
            </w:r>
            <w:r w:rsidR="00BC65BC" w:rsidRPr="0015586B">
              <w:rPr>
                <w:rFonts w:eastAsia="Times New Roman"/>
                <w:noProof/>
                <w:lang w:eastAsia="fr-BE"/>
              </w:rPr>
              <w:t xml:space="preserve"> доведоха</w:t>
            </w:r>
            <w:r w:rsidR="00BC65BC" w:rsidRPr="0015586B">
              <w:t xml:space="preserve"> до безпрецедентно високи цени на газа и електроенергията, значително над високите равнища, наблюдавани в периода преди агресията. В контекста на спешната намеса на ЕС за справяне с високите цени на енергията в резултат от войната на Русия срещу Украйна, с приемането на Регламент (ЕС) 2023/435 от 27.02.23 г. се даде възможност на страните членки да предприемат целенасочени извънредни временни мерки за използване на фондовете на Кохезионната полтика в подкрепа на МСП, които са особено засегнати от увеличения на цените на енергията, считано от 01.02.22 г., включително, съгласно рамката на политиката на сближаване за периода 2014-2020 г., посочени в Регламент (ЕС) № 1303/2013.</w:t>
            </w:r>
          </w:p>
          <w:p w:rsidR="000D1822" w:rsidRPr="000D1822" w:rsidRDefault="000D1822" w:rsidP="000D1822">
            <w:pPr>
              <w:spacing w:before="0" w:after="0"/>
            </w:pPr>
            <w:r w:rsidRPr="0015586B">
              <w:t>В България всички МСП са особено засегнати от увеличения на цените на енергията съгласно критерия за допустимост на крайните получатели, посочен в т. 2.4. от Временната рамка. Анализът на постигнатата на организирания борсов пазар на електрическа енергия в РБ средномесечна цена лв.</w:t>
            </w:r>
            <w:r w:rsidR="0086252D" w:rsidRPr="0015586B">
              <w:rPr>
                <w:lang w:val="en-US"/>
              </w:rPr>
              <w:t xml:space="preserve"> </w:t>
            </w:r>
            <w:r w:rsidRPr="0015586B">
              <w:t>/MWh през 2022 г. спрямо тази за референтния период през 2021 г. показва, че скокът на цената е варирал между 180%-380%.</w:t>
            </w:r>
            <w:r w:rsidR="003D59CC" w:rsidRPr="0015586B">
              <w:rPr>
                <w:szCs w:val="24"/>
              </w:rPr>
              <w:t xml:space="preserve"> </w:t>
            </w:r>
            <w:r w:rsidR="003D59CC" w:rsidRPr="0015586B">
              <w:t>Поради тази причина в рамките на национални програми са предоставени компенсации на всички небитови крайни клиенти на електрическа енергия, в т.ч. на всички МСП.</w:t>
            </w:r>
          </w:p>
          <w:p w:rsidR="000D1822" w:rsidRDefault="000D1822">
            <w:pPr>
              <w:spacing w:before="0" w:after="0"/>
            </w:pPr>
          </w:p>
          <w:p w:rsidR="0060430E" w:rsidRDefault="00FF28BA" w:rsidP="005825E4">
            <w:pPr>
              <w:rPr>
                <w:b/>
              </w:rPr>
            </w:pPr>
            <w:r w:rsidRPr="00FF28BA">
              <w:rPr>
                <w:b/>
              </w:rPr>
              <w:t xml:space="preserve">Очаквано развитие в резултат на </w:t>
            </w:r>
            <w:r w:rsidR="00D751E2">
              <w:rPr>
                <w:b/>
              </w:rPr>
              <w:t xml:space="preserve">изпълнението на </w:t>
            </w:r>
            <w:r w:rsidRPr="00FF28BA">
              <w:rPr>
                <w:b/>
              </w:rPr>
              <w:t>мерките, които ще бъдат предприети</w:t>
            </w:r>
          </w:p>
          <w:p w:rsidR="0060430E" w:rsidRDefault="00893101" w:rsidP="005825E4">
            <w:pPr>
              <w:spacing w:before="0"/>
            </w:pPr>
            <w:r w:rsidRPr="00F20D1F">
              <w:lastRenderedPageBreak/>
              <w:t xml:space="preserve">За развитието на националната транспортна система от първостепенно значение са характеристиките на транспортната мрежа, наличният капацитет – физическата и оперативна структура на мрежата и обемите, които могат да бъдат поети в зависимост от търсенето, както и експлоатационното й състояние и нейната способност да предоставя надеждни и безопасни транспортни услуги. </w:t>
            </w:r>
          </w:p>
          <w:p w:rsidR="0060430E" w:rsidRPr="000953C4" w:rsidRDefault="00893101" w:rsidP="005825E4">
            <w:pPr>
              <w:spacing w:before="0"/>
            </w:pPr>
            <w:r w:rsidRPr="00F20D1F">
              <w:t xml:space="preserve">Инвестициите следва да се концентрират основно върху завършване на приоритетните железопътни и пътни направления и насърчаване на мултимодалния транспорт –подобряване на връзките на пристанищата и летищата с пътната и железопътната мрежа. С постепенното завършване </w:t>
            </w:r>
            <w:r w:rsidR="00A54BE8">
              <w:t xml:space="preserve">модернизацията </w:t>
            </w:r>
            <w:r w:rsidRPr="00F20D1F">
              <w:t xml:space="preserve">на направленията на Транс-европейската транспортна мрежа </w:t>
            </w:r>
            <w:r w:rsidR="00A54BE8">
              <w:t>ще се постигне</w:t>
            </w:r>
            <w:r w:rsidRPr="00F20D1F">
              <w:t xml:space="preserve"> по-добра интеграция на националната мрежа в тази на ЕС, както и подобряване на връзките със съседните страни. </w:t>
            </w:r>
          </w:p>
          <w:p w:rsidR="0060430E" w:rsidRDefault="00893101">
            <w:pPr>
              <w:spacing w:before="0" w:after="0"/>
            </w:pPr>
            <w:r w:rsidRPr="00F20D1F">
              <w:t>В процеса на актуализация на транспортния модел</w:t>
            </w:r>
            <w:r w:rsidR="00312D2A">
              <w:t xml:space="preserve"> през 2013 г.</w:t>
            </w:r>
            <w:r w:rsidRPr="00F20D1F">
              <w:t>, разработен като част от Общия генерален план за транспорта, са дефинирани направленията по пътната и железопътната мрежа с най-голямо очаквано увеличение на трафика с хоризонт 2020 и 2030 г., където прогнозираното търсене е близко до или надвишава съществуващия капацитет. Най-голяма средно-денонощна годишна интензивност на движението с автомобилен транспорт към 2020 г. се очаква по отсечките София</w:t>
            </w:r>
            <w:r w:rsidR="007608E4">
              <w:rPr>
                <w:lang w:val="en-US"/>
              </w:rPr>
              <w:t xml:space="preserve"> - </w:t>
            </w:r>
            <w:r w:rsidRPr="00F20D1F">
              <w:t>Бургас, София</w:t>
            </w:r>
            <w:r w:rsidR="007608E4">
              <w:rPr>
                <w:lang w:val="en-US"/>
              </w:rPr>
              <w:t xml:space="preserve"> - </w:t>
            </w:r>
            <w:r w:rsidRPr="00F20D1F">
              <w:t>Кулата, София</w:t>
            </w:r>
            <w:r w:rsidR="007608E4">
              <w:rPr>
                <w:lang w:val="en-US"/>
              </w:rPr>
              <w:t xml:space="preserve"> - </w:t>
            </w:r>
            <w:r w:rsidRPr="00F20D1F">
              <w:t>Русе, София</w:t>
            </w:r>
            <w:r w:rsidR="007608E4">
              <w:rPr>
                <w:lang w:val="en-US"/>
              </w:rPr>
              <w:t xml:space="preserve"> - </w:t>
            </w:r>
            <w:r w:rsidRPr="00F20D1F">
              <w:t>Варна, Бургас</w:t>
            </w:r>
            <w:r w:rsidR="007608E4">
              <w:rPr>
                <w:lang w:val="en-US"/>
              </w:rPr>
              <w:t xml:space="preserve"> - </w:t>
            </w:r>
            <w:r w:rsidRPr="00F20D1F">
              <w:t>Варна и Русе</w:t>
            </w:r>
            <w:r w:rsidR="007608E4">
              <w:rPr>
                <w:lang w:val="en-US"/>
              </w:rPr>
              <w:t xml:space="preserve"> - </w:t>
            </w:r>
            <w:r w:rsidRPr="00F20D1F">
              <w:t>Нова Загора. По отношение на железопътната мрежа трафикът се концентрира по направленията Драгоман</w:t>
            </w:r>
            <w:r w:rsidR="007608E4">
              <w:rPr>
                <w:lang w:val="en-US"/>
              </w:rPr>
              <w:t xml:space="preserve"> - </w:t>
            </w:r>
            <w:r w:rsidR="00ED001D">
              <w:t>София</w:t>
            </w:r>
            <w:r w:rsidR="007608E4">
              <w:rPr>
                <w:lang w:val="en-US"/>
              </w:rPr>
              <w:t xml:space="preserve"> </w:t>
            </w:r>
            <w:r w:rsidR="009129B4">
              <w:rPr>
                <w:lang w:val="en-US"/>
              </w:rPr>
              <w:t>-</w:t>
            </w:r>
            <w:r w:rsidR="007608E4">
              <w:rPr>
                <w:lang w:val="en-US"/>
              </w:rPr>
              <w:t xml:space="preserve"> </w:t>
            </w:r>
            <w:r w:rsidR="00A54BE8">
              <w:t>Пловди</w:t>
            </w:r>
            <w:r w:rsidR="004F399F">
              <w:t>в</w:t>
            </w:r>
            <w:r w:rsidR="007608E4">
              <w:rPr>
                <w:lang w:val="en-US"/>
              </w:rPr>
              <w:t xml:space="preserve"> - </w:t>
            </w:r>
            <w:r w:rsidRPr="00F20D1F">
              <w:t>Бургас</w:t>
            </w:r>
            <w:r w:rsidR="00A54BE8">
              <w:t>/Свиленград</w:t>
            </w:r>
            <w:r w:rsidRPr="00F20D1F">
              <w:t>, Русе</w:t>
            </w:r>
            <w:r w:rsidR="007608E4">
              <w:rPr>
                <w:lang w:val="en-US"/>
              </w:rPr>
              <w:t xml:space="preserve"> - </w:t>
            </w:r>
            <w:r w:rsidRPr="00F20D1F">
              <w:t>Варна, Видин</w:t>
            </w:r>
            <w:r w:rsidR="007608E4">
              <w:rPr>
                <w:lang w:val="en-US"/>
              </w:rPr>
              <w:t xml:space="preserve"> - </w:t>
            </w:r>
            <w:r w:rsidRPr="00F20D1F">
              <w:t>Кулата, София</w:t>
            </w:r>
            <w:r w:rsidR="009129B4">
              <w:rPr>
                <w:lang w:val="en-US"/>
              </w:rPr>
              <w:t xml:space="preserve"> - </w:t>
            </w:r>
            <w:r w:rsidRPr="00F20D1F">
              <w:t>Варна, Русе</w:t>
            </w:r>
            <w:r w:rsidR="009129B4">
              <w:rPr>
                <w:lang w:val="en-US"/>
              </w:rPr>
              <w:t xml:space="preserve"> - </w:t>
            </w:r>
            <w:r w:rsidRPr="00F20D1F">
              <w:t xml:space="preserve">Стара Загора. </w:t>
            </w:r>
          </w:p>
          <w:p w:rsidR="0060430E" w:rsidRDefault="00FF28BA" w:rsidP="005825E4">
            <w:pPr>
              <w:rPr>
                <w:i/>
                <w:szCs w:val="24"/>
              </w:rPr>
            </w:pPr>
            <w:r w:rsidRPr="00FF28BA">
              <w:rPr>
                <w:i/>
                <w:szCs w:val="24"/>
              </w:rPr>
              <w:t>Железопътен транспорт</w:t>
            </w:r>
          </w:p>
          <w:p w:rsidR="0060430E" w:rsidRDefault="006224E1" w:rsidP="0097128E">
            <w:pPr>
              <w:spacing w:before="0"/>
              <w:rPr>
                <w:szCs w:val="24"/>
              </w:rPr>
            </w:pPr>
            <w:r w:rsidRPr="006224E1">
              <w:rPr>
                <w:szCs w:val="24"/>
              </w:rPr>
              <w:t>Железопътният пътнически транспорт има сериозен потенциал за развитие, който до голяма степен зависи от модернизацията на железопътната мрежа, подвижния състав и управлението на националния железопътен оператор.</w:t>
            </w:r>
          </w:p>
          <w:p w:rsidR="0060430E" w:rsidRDefault="003A775C" w:rsidP="0097128E">
            <w:pPr>
              <w:spacing w:before="0"/>
              <w:rPr>
                <w:szCs w:val="24"/>
              </w:rPr>
            </w:pPr>
            <w:r>
              <w:rPr>
                <w:szCs w:val="24"/>
              </w:rPr>
              <w:t xml:space="preserve">Въпреки регистрирания </w:t>
            </w:r>
            <w:r w:rsidR="00A54BE8">
              <w:rPr>
                <w:szCs w:val="24"/>
              </w:rPr>
              <w:t>в периода след 2008 г.</w:t>
            </w:r>
            <w:r>
              <w:rPr>
                <w:szCs w:val="24"/>
              </w:rPr>
              <w:t xml:space="preserve"> спад в търсенето на превозни услуги по железница, който частично се дължи на външни за сектора фактори (демографска и финансово икономическа криза), </w:t>
            </w:r>
            <w:r w:rsidR="00123683">
              <w:rPr>
                <w:szCs w:val="24"/>
              </w:rPr>
              <w:t xml:space="preserve">бъдещото </w:t>
            </w:r>
            <w:r>
              <w:rPr>
                <w:szCs w:val="24"/>
              </w:rPr>
              <w:t>р</w:t>
            </w:r>
            <w:r w:rsidR="00F6654C" w:rsidRPr="00F20D1F">
              <w:rPr>
                <w:szCs w:val="24"/>
              </w:rPr>
              <w:t xml:space="preserve">азвитие на </w:t>
            </w:r>
            <w:r>
              <w:rPr>
                <w:szCs w:val="24"/>
              </w:rPr>
              <w:t xml:space="preserve">пътническия и товарен </w:t>
            </w:r>
            <w:r w:rsidR="000259DC" w:rsidRPr="00F20D1F">
              <w:rPr>
                <w:szCs w:val="24"/>
              </w:rPr>
              <w:t>железопът</w:t>
            </w:r>
            <w:r>
              <w:rPr>
                <w:szCs w:val="24"/>
              </w:rPr>
              <w:t>е</w:t>
            </w:r>
            <w:r w:rsidR="000259DC" w:rsidRPr="00F20D1F">
              <w:rPr>
                <w:szCs w:val="24"/>
              </w:rPr>
              <w:t>н</w:t>
            </w:r>
            <w:r w:rsidR="00F6654C" w:rsidRPr="00F20D1F">
              <w:rPr>
                <w:szCs w:val="24"/>
              </w:rPr>
              <w:t xml:space="preserve"> транспорт е от съществено значение </w:t>
            </w:r>
            <w:r>
              <w:rPr>
                <w:szCs w:val="24"/>
              </w:rPr>
              <w:t>п</w:t>
            </w:r>
            <w:r w:rsidR="00123683">
              <w:rPr>
                <w:szCs w:val="24"/>
              </w:rPr>
              <w:t>оради ред</w:t>
            </w:r>
            <w:r>
              <w:rPr>
                <w:szCs w:val="24"/>
              </w:rPr>
              <w:t>ица причини</w:t>
            </w:r>
            <w:r w:rsidR="00123683">
              <w:rPr>
                <w:szCs w:val="24"/>
              </w:rPr>
              <w:t xml:space="preserve"> като</w:t>
            </w:r>
            <w:r>
              <w:rPr>
                <w:szCs w:val="24"/>
              </w:rPr>
              <w:t>:</w:t>
            </w:r>
            <w:r w:rsidR="00F6654C" w:rsidRPr="00F20D1F">
              <w:rPr>
                <w:szCs w:val="24"/>
              </w:rPr>
              <w:t xml:space="preserve"> претовареност на пътната инфраструктура, високи цени на </w:t>
            </w:r>
            <w:r w:rsidR="00123683">
              <w:rPr>
                <w:szCs w:val="24"/>
              </w:rPr>
              <w:t xml:space="preserve">автомобилните </w:t>
            </w:r>
            <w:r w:rsidR="00F6654C" w:rsidRPr="00F20D1F">
              <w:rPr>
                <w:szCs w:val="24"/>
              </w:rPr>
              <w:t xml:space="preserve">горива, </w:t>
            </w:r>
            <w:r w:rsidR="00123683">
              <w:rPr>
                <w:szCs w:val="24"/>
              </w:rPr>
              <w:t>изпълнение на на</w:t>
            </w:r>
            <w:r w:rsidR="00FF28BA">
              <w:rPr>
                <w:szCs w:val="24"/>
              </w:rPr>
              <w:t>ц</w:t>
            </w:r>
            <w:r w:rsidR="00123683">
              <w:rPr>
                <w:szCs w:val="24"/>
              </w:rPr>
              <w:t xml:space="preserve">ионалната </w:t>
            </w:r>
            <w:r w:rsidR="00F6654C" w:rsidRPr="00F20D1F">
              <w:rPr>
                <w:szCs w:val="24"/>
              </w:rPr>
              <w:t xml:space="preserve">политика за опазване на околната среда и </w:t>
            </w:r>
            <w:r w:rsidR="00123683">
              <w:rPr>
                <w:szCs w:val="24"/>
              </w:rPr>
              <w:t xml:space="preserve">повишаване </w:t>
            </w:r>
            <w:r w:rsidR="00F6654C" w:rsidRPr="00F20D1F">
              <w:rPr>
                <w:szCs w:val="24"/>
              </w:rPr>
              <w:t>безопасността</w:t>
            </w:r>
            <w:r w:rsidR="00123683">
              <w:rPr>
                <w:szCs w:val="24"/>
              </w:rPr>
              <w:t xml:space="preserve"> на движението</w:t>
            </w:r>
            <w:r w:rsidR="00F6654C" w:rsidRPr="00F20D1F">
              <w:rPr>
                <w:szCs w:val="24"/>
              </w:rPr>
              <w:t xml:space="preserve">. Подобряването на </w:t>
            </w:r>
            <w:r>
              <w:rPr>
                <w:szCs w:val="24"/>
              </w:rPr>
              <w:t xml:space="preserve">техническото и експлоатационно състояние на </w:t>
            </w:r>
            <w:r w:rsidR="00B21385">
              <w:rPr>
                <w:szCs w:val="24"/>
              </w:rPr>
              <w:t xml:space="preserve">основната </w:t>
            </w:r>
            <w:r w:rsidR="00F6654C" w:rsidRPr="00F20D1F">
              <w:rPr>
                <w:szCs w:val="24"/>
              </w:rPr>
              <w:t xml:space="preserve">железопътна инфраструктура </w:t>
            </w:r>
            <w:r w:rsidR="00B21385" w:rsidRPr="00B21385">
              <w:rPr>
                <w:szCs w:val="24"/>
              </w:rPr>
              <w:t xml:space="preserve">ще има положителен ефект върху </w:t>
            </w:r>
            <w:r w:rsidR="00B21385">
              <w:rPr>
                <w:szCs w:val="24"/>
              </w:rPr>
              <w:t xml:space="preserve">ефективността на превозите и </w:t>
            </w:r>
            <w:r w:rsidR="00F6654C" w:rsidRPr="00F20D1F">
              <w:rPr>
                <w:szCs w:val="24"/>
              </w:rPr>
              <w:t xml:space="preserve">през следващите години </w:t>
            </w:r>
            <w:r w:rsidR="00367EE6" w:rsidRPr="00F20D1F">
              <w:rPr>
                <w:szCs w:val="24"/>
              </w:rPr>
              <w:t>се очаква да допринесе за</w:t>
            </w:r>
            <w:r w:rsidR="00B77C1B">
              <w:rPr>
                <w:szCs w:val="24"/>
              </w:rPr>
              <w:t xml:space="preserve"> </w:t>
            </w:r>
            <w:r w:rsidR="00F6654C" w:rsidRPr="00F20D1F">
              <w:rPr>
                <w:szCs w:val="24"/>
              </w:rPr>
              <w:t xml:space="preserve">нарастване </w:t>
            </w:r>
            <w:r>
              <w:rPr>
                <w:szCs w:val="24"/>
              </w:rPr>
              <w:t xml:space="preserve">на вътрешното търсене </w:t>
            </w:r>
            <w:r w:rsidR="00382095">
              <w:rPr>
                <w:szCs w:val="24"/>
              </w:rPr>
              <w:t xml:space="preserve">на </w:t>
            </w:r>
            <w:r>
              <w:rPr>
                <w:szCs w:val="24"/>
              </w:rPr>
              <w:t>пътнически пътувания и товарни превози по железница</w:t>
            </w:r>
            <w:r w:rsidR="00B77C1B">
              <w:rPr>
                <w:szCs w:val="24"/>
              </w:rPr>
              <w:t xml:space="preserve">, както и за </w:t>
            </w:r>
            <w:r w:rsidR="00123683">
              <w:rPr>
                <w:szCs w:val="24"/>
              </w:rPr>
              <w:t xml:space="preserve">успешно интегриране </w:t>
            </w:r>
            <w:r w:rsidR="000E2227">
              <w:rPr>
                <w:szCs w:val="24"/>
              </w:rPr>
              <w:t>българската транспортна система в европейската и промяна в разпределението на международните потоци, преминаващи през страната, по вид транспорт в полза на устойчивия железопътен транспорт</w:t>
            </w:r>
            <w:r w:rsidR="00F6654C" w:rsidRPr="00F20D1F">
              <w:rPr>
                <w:szCs w:val="24"/>
              </w:rPr>
              <w:t>.</w:t>
            </w:r>
          </w:p>
          <w:p w:rsidR="0060430E" w:rsidRDefault="00B21385" w:rsidP="0097128E">
            <w:pPr>
              <w:spacing w:before="0"/>
            </w:pPr>
            <w:r>
              <w:rPr>
                <w:szCs w:val="24"/>
              </w:rPr>
              <w:t>Повишеният трафик по железница от своя страна ще окаже положителен ефект върху ефикасността на железопътните услуги като цяло и в час</w:t>
            </w:r>
            <w:r w:rsidR="005432C4">
              <w:rPr>
                <w:szCs w:val="24"/>
              </w:rPr>
              <w:t>т</w:t>
            </w:r>
            <w:r>
              <w:rPr>
                <w:szCs w:val="24"/>
              </w:rPr>
              <w:t xml:space="preserve">ност – върху ефикасността на </w:t>
            </w:r>
            <w:r w:rsidR="006224E1">
              <w:rPr>
                <w:szCs w:val="24"/>
              </w:rPr>
              <w:t>железопътната мрежа.</w:t>
            </w:r>
          </w:p>
          <w:p w:rsidR="0060430E" w:rsidRDefault="001E5532" w:rsidP="0097128E">
            <w:pPr>
              <w:autoSpaceDE w:val="0"/>
              <w:autoSpaceDN w:val="0"/>
              <w:adjustRightInd w:val="0"/>
              <w:rPr>
                <w:color w:val="0D0D0D"/>
              </w:rPr>
            </w:pPr>
            <w:r w:rsidRPr="00F20D1F">
              <w:rPr>
                <w:color w:val="0D0D0D"/>
              </w:rPr>
              <w:lastRenderedPageBreak/>
              <w:t xml:space="preserve">За подобряване функционирането на железопътния сектор ще е необходима реализацията на поредица от регулаторни, управленски и инвестиционни мерки: преразглеждане на Договора за обществени услуги с „БДЖ – Пътнически превози” ЕООД </w:t>
            </w:r>
            <w:r w:rsidR="001F3254">
              <w:rPr>
                <w:color w:val="0D0D0D"/>
              </w:rPr>
              <w:t xml:space="preserve">с оглед привеждането му в съответствие с европейските правила за обществени превозни услуги по железница, повишаване качеството на превозната услуга особено по направленията на модернизираните или рехабилитирани железопътни линии и </w:t>
            </w:r>
            <w:r w:rsidR="00DB16E6">
              <w:rPr>
                <w:color w:val="0D0D0D"/>
              </w:rPr>
              <w:t>оптимизиране обхвата на задължителните обществени услуги за постигане на баланс между търсенето на такива пътувания и възможн</w:t>
            </w:r>
            <w:r w:rsidR="00045E9B">
              <w:rPr>
                <w:color w:val="0D0D0D"/>
              </w:rPr>
              <w:t>о</w:t>
            </w:r>
            <w:r w:rsidR="00DB16E6">
              <w:rPr>
                <w:color w:val="0D0D0D"/>
              </w:rPr>
              <w:t>стите на държавния бюджет да компенсира разходите за тях</w:t>
            </w:r>
            <w:r w:rsidRPr="00F20D1F">
              <w:rPr>
                <w:color w:val="0D0D0D"/>
              </w:rPr>
              <w:t>; изготвяне на дългосрочна стратегия за развитие на железопътния транспорт и съсредоточаване на публичното финансиране в сектора върху най-важните и стойностни железопътни услуги; редуциране на ж.п. мрежата до устойчиви размери; модернизация и обновяване на железопътната инфраструктура, с което да се постигна</w:t>
            </w:r>
            <w:r w:rsidR="00273585">
              <w:rPr>
                <w:color w:val="0D0D0D"/>
              </w:rPr>
              <w:t>т</w:t>
            </w:r>
            <w:r w:rsidRPr="00F20D1F">
              <w:rPr>
                <w:color w:val="0D0D0D"/>
              </w:rPr>
              <w:t xml:space="preserve"> европейските стандарти и пълна оперативна съвместимост с Европейската железопътна мрежа; укрепване на институционалния капацитет за управление в сектора и др. Ключовите мерки, които се предвиждат за преструктурирането на „Холдинг БДЖ” ЕАД и ДП НКЖИ, са: преминаване на „Холдинг БДЖ” ЕАД и на ДП НКЖИ към търговско ориентирана структура и освобождаване на „Холдинг БДЖ” ЕАД от неоперативни дейности; стабилизиране на „БДЖ – Товарни превози” ЕООД и евентуална последваща приватизация на дружеството; оптимизация на подвижния състав на „Холдинг БДЖ” ЕАД, включително закупуване на нов подвижен състав за пътнически превози и реорганизиране на дейностите по поддръжката му; укрепване на корпоративното ръководство на ДП НКЖИ и „Холдинг БДЖ” ЕАД, </w:t>
            </w:r>
            <w:r w:rsidR="00DB16E6">
              <w:rPr>
                <w:color w:val="0D0D0D"/>
              </w:rPr>
              <w:t xml:space="preserve">в т.ч. на „БДЖ – Пътнически превози“ ЕООД и „БДЖ – Товарни превози ЕООД“; </w:t>
            </w:r>
            <w:r w:rsidRPr="00F20D1F">
              <w:rPr>
                <w:color w:val="0D0D0D"/>
              </w:rPr>
              <w:t>изпълнение на Стратегия за управление на човешките ресурси, Програма за преструктуриране на персонала в „Холдинг БДЖ” ЕАД и ДП НКЖИ и Програма за обучение на железопътния персонал на средно и високо управленско ниво.</w:t>
            </w:r>
          </w:p>
          <w:p w:rsidR="0060430E" w:rsidRDefault="00B3659A" w:rsidP="0097128E">
            <w:pPr>
              <w:autoSpaceDE w:val="0"/>
              <w:autoSpaceDN w:val="0"/>
              <w:adjustRightInd w:val="0"/>
              <w:rPr>
                <w:i/>
              </w:rPr>
            </w:pPr>
            <w:r>
              <w:rPr>
                <w:i/>
              </w:rPr>
              <w:t>Трансгранични връзки със съседните страни</w:t>
            </w:r>
          </w:p>
          <w:p w:rsidR="0082278A" w:rsidRDefault="00B3659A" w:rsidP="0097128E">
            <w:pPr>
              <w:autoSpaceDE w:val="0"/>
              <w:autoSpaceDN w:val="0"/>
              <w:adjustRightInd w:val="0"/>
              <w:spacing w:before="0"/>
            </w:pPr>
            <w:r>
              <w:t>Поради н</w:t>
            </w:r>
            <w:r w:rsidRPr="00F20D1F">
              <w:t>едостатъчно</w:t>
            </w:r>
            <w:r>
              <w:t>то</w:t>
            </w:r>
            <w:r w:rsidRPr="00F20D1F">
              <w:t xml:space="preserve"> развити</w:t>
            </w:r>
            <w:r>
              <w:t>е</w:t>
            </w:r>
            <w:r w:rsidRPr="00F20D1F">
              <w:t xml:space="preserve"> </w:t>
            </w:r>
            <w:r>
              <w:t>на</w:t>
            </w:r>
            <w:r w:rsidRPr="00F20D1F">
              <w:t xml:space="preserve"> ж</w:t>
            </w:r>
            <w:r w:rsidR="00390124">
              <w:t>п</w:t>
            </w:r>
            <w:r w:rsidRPr="00F20D1F">
              <w:t xml:space="preserve"> връзки</w:t>
            </w:r>
            <w:r w:rsidR="00390124">
              <w:t>те</w:t>
            </w:r>
            <w:r>
              <w:t xml:space="preserve"> със съседните страни е н</w:t>
            </w:r>
            <w:r w:rsidRPr="00F20D1F">
              <w:t xml:space="preserve">еобходимо да се изградят непрекъснати и последователни транспортни мрежи с еднакви експлоатационни характеристики, които да осигуряват бързо и безопасно придвижване на по-дълги </w:t>
            </w:r>
            <w:r>
              <w:t xml:space="preserve">разстояния </w:t>
            </w:r>
            <w:r w:rsidRPr="00F20D1F">
              <w:t>от и през България.</w:t>
            </w:r>
            <w:r>
              <w:t xml:space="preserve"> </w:t>
            </w:r>
          </w:p>
          <w:p w:rsidR="0082278A" w:rsidRDefault="00B3659A" w:rsidP="00CD792D">
            <w:pPr>
              <w:autoSpaceDE w:val="0"/>
              <w:autoSpaceDN w:val="0"/>
              <w:adjustRightInd w:val="0"/>
              <w:rPr>
                <w:rFonts w:eastAsia="HiddenHorzOCR"/>
                <w:szCs w:val="24"/>
              </w:rPr>
            </w:pPr>
            <w:r w:rsidRPr="001C6BD2">
              <w:rPr>
                <w:rFonts w:eastAsia="HiddenHorzOCR"/>
                <w:szCs w:val="24"/>
              </w:rPr>
              <w:t>След приключилата реконструкция и елект</w:t>
            </w:r>
            <w:r w:rsidR="00E26FCF">
              <w:rPr>
                <w:rFonts w:eastAsia="HiddenHorzOCR"/>
                <w:szCs w:val="24"/>
              </w:rPr>
              <w:t>рификация на участъка Свиленград</w:t>
            </w:r>
            <w:r w:rsidR="005805ED">
              <w:rPr>
                <w:rFonts w:eastAsia="HiddenHorzOCR"/>
                <w:szCs w:val="24"/>
              </w:rPr>
              <w:t>–</w:t>
            </w:r>
            <w:r w:rsidR="00E26FCF">
              <w:rPr>
                <w:rFonts w:eastAsia="HiddenHorzOCR"/>
                <w:szCs w:val="24"/>
              </w:rPr>
              <w:t>т</w:t>
            </w:r>
            <w:r w:rsidRPr="001C6BD2">
              <w:rPr>
                <w:rFonts w:eastAsia="HiddenHorzOCR"/>
                <w:szCs w:val="24"/>
              </w:rPr>
              <w:t>урска граница</w:t>
            </w:r>
            <w:r w:rsidR="00E26FCF">
              <w:rPr>
                <w:rFonts w:eastAsia="HiddenHorzOCR"/>
                <w:szCs w:val="24"/>
              </w:rPr>
              <w:t>,</w:t>
            </w:r>
            <w:r w:rsidRPr="001C6BD2">
              <w:rPr>
                <w:rFonts w:eastAsia="HiddenHorzOCR"/>
                <w:szCs w:val="24"/>
              </w:rPr>
              <w:t xml:space="preserve"> със завършването на реконструкцията и електрификацията на цялат</w:t>
            </w:r>
            <w:r>
              <w:rPr>
                <w:rFonts w:eastAsia="HiddenHorzOCR"/>
                <w:szCs w:val="24"/>
              </w:rPr>
              <w:t>а ж</w:t>
            </w:r>
            <w:r w:rsidR="000234C9">
              <w:rPr>
                <w:rFonts w:eastAsia="HiddenHorzOCR"/>
                <w:szCs w:val="24"/>
              </w:rPr>
              <w:t>п</w:t>
            </w:r>
            <w:r>
              <w:rPr>
                <w:rFonts w:eastAsia="HiddenHorzOCR"/>
                <w:szCs w:val="24"/>
              </w:rPr>
              <w:t xml:space="preserve"> линия Пловдив</w:t>
            </w:r>
            <w:r w:rsidR="00CD792D">
              <w:rPr>
                <w:rFonts w:eastAsia="HiddenHorzOCR"/>
                <w:szCs w:val="24"/>
              </w:rPr>
              <w:t xml:space="preserve"> - </w:t>
            </w:r>
            <w:r w:rsidRPr="001C6BD2">
              <w:rPr>
                <w:rFonts w:eastAsia="HiddenHorzOCR"/>
                <w:szCs w:val="24"/>
              </w:rPr>
              <w:t>Свиленград и модернизацията на</w:t>
            </w:r>
            <w:r>
              <w:rPr>
                <w:rFonts w:eastAsia="HiddenHorzOCR"/>
                <w:szCs w:val="24"/>
              </w:rPr>
              <w:t xml:space="preserve"> участъка Септември</w:t>
            </w:r>
            <w:r w:rsidR="00CD792D">
              <w:rPr>
                <w:rFonts w:eastAsia="HiddenHorzOCR"/>
                <w:szCs w:val="24"/>
              </w:rPr>
              <w:t xml:space="preserve"> - </w:t>
            </w:r>
            <w:r w:rsidRPr="001C6BD2">
              <w:rPr>
                <w:rFonts w:eastAsia="HiddenHorzOCR"/>
                <w:szCs w:val="24"/>
              </w:rPr>
              <w:t xml:space="preserve">Пловдив </w:t>
            </w:r>
            <w:r>
              <w:rPr>
                <w:rFonts w:eastAsia="HiddenHorzOCR"/>
                <w:szCs w:val="24"/>
              </w:rPr>
              <w:t>през програмен период 2007</w:t>
            </w:r>
            <w:r w:rsidR="005805ED">
              <w:rPr>
                <w:rFonts w:eastAsia="HiddenHorzOCR"/>
                <w:szCs w:val="24"/>
              </w:rPr>
              <w:t xml:space="preserve"> </w:t>
            </w:r>
            <w:r>
              <w:rPr>
                <w:rFonts w:eastAsia="HiddenHorzOCR"/>
                <w:szCs w:val="24"/>
              </w:rPr>
              <w:t>-</w:t>
            </w:r>
            <w:r w:rsidR="005805ED">
              <w:rPr>
                <w:rFonts w:eastAsia="HiddenHorzOCR"/>
                <w:szCs w:val="24"/>
              </w:rPr>
              <w:t xml:space="preserve"> </w:t>
            </w:r>
            <w:r>
              <w:rPr>
                <w:rFonts w:eastAsia="HiddenHorzOCR"/>
                <w:szCs w:val="24"/>
              </w:rPr>
              <w:t xml:space="preserve">2013 </w:t>
            </w:r>
            <w:r w:rsidRPr="001C6BD2">
              <w:rPr>
                <w:rFonts w:eastAsia="HiddenHorzOCR"/>
                <w:szCs w:val="24"/>
              </w:rPr>
              <w:t>г., голяма част от трасето на коридор</w:t>
            </w:r>
            <w:r w:rsidRPr="003B2AA3">
              <w:rPr>
                <w:rFonts w:eastAsia="HiddenHorzOCR"/>
                <w:szCs w:val="24"/>
              </w:rPr>
              <w:t xml:space="preserve"> </w:t>
            </w:r>
            <w:r w:rsidR="000B0897">
              <w:rPr>
                <w:rFonts w:eastAsia="HiddenHorzOCR"/>
                <w:szCs w:val="24"/>
              </w:rPr>
              <w:t>ОИС</w:t>
            </w:r>
            <w:r w:rsidRPr="001C6BD2">
              <w:rPr>
                <w:rFonts w:eastAsia="HiddenHorzOCR"/>
                <w:szCs w:val="24"/>
              </w:rPr>
              <w:t xml:space="preserve"> от основната TEN-T мрежа към Турция ще бъде</w:t>
            </w:r>
            <w:r>
              <w:rPr>
                <w:rFonts w:eastAsia="HiddenHorzOCR"/>
                <w:szCs w:val="24"/>
              </w:rPr>
              <w:t xml:space="preserve"> </w:t>
            </w:r>
            <w:r w:rsidRPr="001C6BD2">
              <w:rPr>
                <w:rFonts w:eastAsia="HiddenHorzOCR"/>
                <w:szCs w:val="24"/>
              </w:rPr>
              <w:t>завършена, което ще осигури по-голяма надеждност и качество на транспортните услуг</w:t>
            </w:r>
            <w:r>
              <w:rPr>
                <w:rFonts w:eastAsia="HiddenHorzOCR"/>
                <w:szCs w:val="24"/>
              </w:rPr>
              <w:t>и по маршрута София</w:t>
            </w:r>
            <w:r w:rsidR="00CD792D">
              <w:rPr>
                <w:rFonts w:eastAsia="HiddenHorzOCR"/>
                <w:szCs w:val="24"/>
              </w:rPr>
              <w:t xml:space="preserve"> - </w:t>
            </w:r>
            <w:r>
              <w:rPr>
                <w:rFonts w:eastAsia="HiddenHorzOCR"/>
                <w:szCs w:val="24"/>
              </w:rPr>
              <w:t>Пловдив</w:t>
            </w:r>
            <w:r w:rsidR="00CD792D">
              <w:rPr>
                <w:rFonts w:eastAsia="HiddenHorzOCR"/>
                <w:szCs w:val="24"/>
              </w:rPr>
              <w:t xml:space="preserve"> - </w:t>
            </w:r>
            <w:r w:rsidRPr="001C6BD2">
              <w:rPr>
                <w:rFonts w:eastAsia="HiddenHorzOCR"/>
                <w:szCs w:val="24"/>
              </w:rPr>
              <w:t>Истанбул. През периода 2014</w:t>
            </w:r>
            <w:r w:rsidR="005805ED">
              <w:rPr>
                <w:rFonts w:eastAsia="HiddenHorzOCR"/>
                <w:szCs w:val="24"/>
              </w:rPr>
              <w:t xml:space="preserve"> </w:t>
            </w:r>
            <w:r w:rsidRPr="001C6BD2">
              <w:rPr>
                <w:rFonts w:eastAsia="HiddenHorzOCR"/>
                <w:szCs w:val="24"/>
              </w:rPr>
              <w:t>-</w:t>
            </w:r>
            <w:r w:rsidR="005805ED">
              <w:rPr>
                <w:rFonts w:eastAsia="HiddenHorzOCR"/>
                <w:szCs w:val="24"/>
              </w:rPr>
              <w:t xml:space="preserve"> </w:t>
            </w:r>
            <w:r w:rsidRPr="001C6BD2">
              <w:rPr>
                <w:rFonts w:eastAsia="HiddenHorzOCR"/>
                <w:szCs w:val="24"/>
              </w:rPr>
              <w:t>2020 г. ще продължат</w:t>
            </w:r>
            <w:r w:rsidRPr="003B2AA3">
              <w:rPr>
                <w:rFonts w:eastAsia="HiddenHorzOCR"/>
                <w:szCs w:val="24"/>
              </w:rPr>
              <w:t xml:space="preserve"> </w:t>
            </w:r>
            <w:r w:rsidRPr="001C6BD2">
              <w:rPr>
                <w:rFonts w:eastAsia="HiddenHorzOCR"/>
                <w:szCs w:val="24"/>
              </w:rPr>
              <w:t>дейностите по завършване на тази част от коридора чрез модернизация на участъци</w:t>
            </w:r>
            <w:r w:rsidRPr="003B2AA3">
              <w:rPr>
                <w:rFonts w:eastAsia="HiddenHorzOCR"/>
                <w:szCs w:val="24"/>
              </w:rPr>
              <w:t xml:space="preserve"> </w:t>
            </w:r>
            <w:r>
              <w:rPr>
                <w:rFonts w:eastAsia="HiddenHorzOCR"/>
                <w:szCs w:val="24"/>
              </w:rPr>
              <w:t>по железопътната линия София</w:t>
            </w:r>
            <w:r w:rsidR="00CD792D">
              <w:rPr>
                <w:rFonts w:eastAsia="HiddenHorzOCR"/>
                <w:szCs w:val="24"/>
              </w:rPr>
              <w:t xml:space="preserve"> - </w:t>
            </w:r>
            <w:r w:rsidRPr="001C6BD2">
              <w:rPr>
                <w:rFonts w:eastAsia="HiddenHorzOCR"/>
                <w:szCs w:val="24"/>
              </w:rPr>
              <w:t>Септември.</w:t>
            </w:r>
          </w:p>
          <w:p w:rsidR="0082278A" w:rsidRDefault="00B3659A" w:rsidP="000227E1">
            <w:pPr>
              <w:autoSpaceDE w:val="0"/>
              <w:autoSpaceDN w:val="0"/>
              <w:adjustRightInd w:val="0"/>
              <w:rPr>
                <w:rFonts w:eastAsia="HiddenHorzOCR"/>
                <w:szCs w:val="24"/>
              </w:rPr>
            </w:pPr>
            <w:r w:rsidRPr="001C6BD2">
              <w:rPr>
                <w:rFonts w:eastAsia="HiddenHorzOCR"/>
                <w:szCs w:val="24"/>
              </w:rPr>
              <w:t>Трансграничните връзки към Румъния ще бъдат значително подобрени</w:t>
            </w:r>
            <w:r w:rsidR="00BD201C">
              <w:rPr>
                <w:rFonts w:eastAsia="HiddenHorzOCR"/>
                <w:szCs w:val="24"/>
              </w:rPr>
              <w:t xml:space="preserve">. </w:t>
            </w:r>
            <w:r w:rsidRPr="001C6BD2">
              <w:rPr>
                <w:rFonts w:eastAsia="HiddenHorzOCR"/>
                <w:szCs w:val="24"/>
              </w:rPr>
              <w:t xml:space="preserve"> </w:t>
            </w:r>
            <w:r w:rsidR="00BD201C">
              <w:rPr>
                <w:rFonts w:eastAsia="HiddenHorzOCR"/>
                <w:szCs w:val="24"/>
              </w:rPr>
              <w:t>Дунав мост</w:t>
            </w:r>
            <w:r w:rsidR="00BD201C" w:rsidRPr="00BD201C">
              <w:rPr>
                <w:rFonts w:eastAsia="HiddenHorzOCR"/>
                <w:szCs w:val="24"/>
              </w:rPr>
              <w:t xml:space="preserve"> 2 (</w:t>
            </w:r>
            <w:r w:rsidR="00BD201C">
              <w:rPr>
                <w:rFonts w:eastAsia="HiddenHorzOCR"/>
                <w:szCs w:val="24"/>
              </w:rPr>
              <w:t>Видин</w:t>
            </w:r>
            <w:r w:rsidR="00BD201C" w:rsidRPr="00BD201C">
              <w:rPr>
                <w:rFonts w:eastAsia="HiddenHorzOCR"/>
                <w:szCs w:val="24"/>
              </w:rPr>
              <w:t>-</w:t>
            </w:r>
            <w:r w:rsidR="00BD201C">
              <w:rPr>
                <w:rFonts w:eastAsia="HiddenHorzOCR"/>
                <w:szCs w:val="24"/>
              </w:rPr>
              <w:t>Калафат</w:t>
            </w:r>
            <w:r w:rsidR="00BD201C" w:rsidRPr="00BD201C">
              <w:rPr>
                <w:rFonts w:eastAsia="HiddenHorzOCR"/>
                <w:szCs w:val="24"/>
              </w:rPr>
              <w:t xml:space="preserve">) </w:t>
            </w:r>
            <w:r w:rsidR="00BD201C">
              <w:rPr>
                <w:rFonts w:eastAsia="HiddenHorzOCR"/>
                <w:szCs w:val="24"/>
              </w:rPr>
              <w:t xml:space="preserve">вече е в експлоатация и привлича по-големи </w:t>
            </w:r>
            <w:r w:rsidR="001C5451">
              <w:rPr>
                <w:rFonts w:eastAsia="HiddenHorzOCR"/>
                <w:szCs w:val="24"/>
              </w:rPr>
              <w:t xml:space="preserve">трафик </w:t>
            </w:r>
            <w:r w:rsidR="00BD201C">
              <w:rPr>
                <w:rFonts w:eastAsia="HiddenHorzOCR"/>
                <w:szCs w:val="24"/>
              </w:rPr>
              <w:t>обеми от о</w:t>
            </w:r>
            <w:r w:rsidR="001C5451">
              <w:rPr>
                <w:rFonts w:eastAsia="HiddenHorzOCR"/>
                <w:szCs w:val="24"/>
              </w:rPr>
              <w:t>чакваното</w:t>
            </w:r>
            <w:r w:rsidR="00BD201C" w:rsidRPr="00BD201C">
              <w:rPr>
                <w:rFonts w:eastAsia="HiddenHorzOCR"/>
                <w:szCs w:val="24"/>
              </w:rPr>
              <w:t xml:space="preserve">. </w:t>
            </w:r>
            <w:r w:rsidR="00EA7F64">
              <w:rPr>
                <w:rFonts w:eastAsia="HiddenHorzOCR"/>
                <w:szCs w:val="24"/>
              </w:rPr>
              <w:t>С</w:t>
            </w:r>
            <w:r w:rsidRPr="001C6BD2">
              <w:rPr>
                <w:rFonts w:eastAsia="HiddenHorzOCR"/>
                <w:szCs w:val="24"/>
              </w:rPr>
              <w:t>лед</w:t>
            </w:r>
            <w:r w:rsidR="00EA7F64">
              <w:rPr>
                <w:rFonts w:eastAsia="HiddenHorzOCR"/>
                <w:szCs w:val="24"/>
              </w:rPr>
              <w:t>ващ</w:t>
            </w:r>
            <w:r w:rsidR="002744C2">
              <w:rPr>
                <w:rFonts w:eastAsia="HiddenHorzOCR"/>
                <w:szCs w:val="24"/>
              </w:rPr>
              <w:t>ата</w:t>
            </w:r>
            <w:r w:rsidRPr="003B2AA3">
              <w:rPr>
                <w:rFonts w:eastAsia="HiddenHorzOCR"/>
                <w:szCs w:val="24"/>
              </w:rPr>
              <w:t xml:space="preserve"> </w:t>
            </w:r>
            <w:r w:rsidR="00EA7F64">
              <w:rPr>
                <w:rFonts w:eastAsia="HiddenHorzOCR"/>
                <w:szCs w:val="24"/>
              </w:rPr>
              <w:t>стъпк</w:t>
            </w:r>
            <w:r w:rsidR="002744C2">
              <w:rPr>
                <w:rFonts w:eastAsia="HiddenHorzOCR"/>
                <w:szCs w:val="24"/>
              </w:rPr>
              <w:t>а</w:t>
            </w:r>
            <w:r w:rsidR="00EA7F64">
              <w:rPr>
                <w:rFonts w:eastAsia="HiddenHorzOCR"/>
                <w:szCs w:val="24"/>
              </w:rPr>
              <w:t xml:space="preserve"> </w:t>
            </w:r>
            <w:r w:rsidR="002744C2">
              <w:rPr>
                <w:rFonts w:eastAsia="HiddenHorzOCR"/>
                <w:szCs w:val="24"/>
              </w:rPr>
              <w:t>е</w:t>
            </w:r>
            <w:r w:rsidRPr="003B2AA3">
              <w:rPr>
                <w:rFonts w:eastAsia="HiddenHorzOCR"/>
                <w:szCs w:val="24"/>
              </w:rPr>
              <w:t xml:space="preserve"> </w:t>
            </w:r>
            <w:r w:rsidRPr="001C6BD2">
              <w:rPr>
                <w:rFonts w:eastAsia="HiddenHorzOCR"/>
                <w:szCs w:val="24"/>
              </w:rPr>
              <w:t>координирано изграждане на ж</w:t>
            </w:r>
            <w:r w:rsidR="001A364C">
              <w:rPr>
                <w:rFonts w:eastAsia="HiddenHorzOCR"/>
                <w:szCs w:val="24"/>
              </w:rPr>
              <w:t>п</w:t>
            </w:r>
            <w:r w:rsidRPr="001C6BD2">
              <w:rPr>
                <w:rFonts w:eastAsia="HiddenHorzOCR"/>
                <w:szCs w:val="24"/>
              </w:rPr>
              <w:t xml:space="preserve"> участък Крайова</w:t>
            </w:r>
            <w:r w:rsidR="000F12BA">
              <w:rPr>
                <w:rFonts w:eastAsia="HiddenHorzOCR"/>
                <w:szCs w:val="24"/>
                <w:lang w:val="en-US"/>
              </w:rPr>
              <w:t xml:space="preserve"> - </w:t>
            </w:r>
            <w:r w:rsidRPr="001C6BD2">
              <w:rPr>
                <w:rFonts w:eastAsia="HiddenHorzOCR"/>
                <w:szCs w:val="24"/>
              </w:rPr>
              <w:t>Калафат на територията на</w:t>
            </w:r>
            <w:r w:rsidRPr="003B2AA3">
              <w:rPr>
                <w:rFonts w:eastAsia="HiddenHorzOCR"/>
                <w:szCs w:val="24"/>
              </w:rPr>
              <w:t xml:space="preserve"> </w:t>
            </w:r>
            <w:r w:rsidRPr="001C6BD2">
              <w:rPr>
                <w:rFonts w:eastAsia="HiddenHorzOCR"/>
                <w:szCs w:val="24"/>
              </w:rPr>
              <w:t xml:space="preserve">Румъния. Потенциал за </w:t>
            </w:r>
            <w:r w:rsidRPr="001C6BD2">
              <w:rPr>
                <w:rFonts w:eastAsia="HiddenHorzOCR"/>
                <w:szCs w:val="24"/>
              </w:rPr>
              <w:lastRenderedPageBreak/>
              <w:t>бъдещо развитие има ж</w:t>
            </w:r>
            <w:r w:rsidR="005A4990">
              <w:rPr>
                <w:rFonts w:eastAsia="HiddenHorzOCR"/>
                <w:szCs w:val="24"/>
              </w:rPr>
              <w:t>п</w:t>
            </w:r>
            <w:r w:rsidRPr="001C6BD2">
              <w:rPr>
                <w:rFonts w:eastAsia="HiddenHorzOCR"/>
                <w:szCs w:val="24"/>
              </w:rPr>
              <w:t xml:space="preserve"> връзка Русе</w:t>
            </w:r>
            <w:r w:rsidR="000F12BA">
              <w:rPr>
                <w:rFonts w:eastAsia="HiddenHorzOCR"/>
                <w:szCs w:val="24"/>
                <w:lang w:val="en-US"/>
              </w:rPr>
              <w:t xml:space="preserve"> - </w:t>
            </w:r>
            <w:r w:rsidRPr="001C6BD2">
              <w:rPr>
                <w:rFonts w:eastAsia="HiddenHorzOCR"/>
                <w:szCs w:val="24"/>
              </w:rPr>
              <w:t>Гюргево</w:t>
            </w:r>
            <w:r w:rsidR="008574F5">
              <w:rPr>
                <w:rFonts w:eastAsia="HiddenHorzOCR"/>
                <w:szCs w:val="24"/>
              </w:rPr>
              <w:t xml:space="preserve"> </w:t>
            </w:r>
            <w:r w:rsidRPr="001C6BD2">
              <w:rPr>
                <w:rFonts w:eastAsia="HiddenHorzOCR"/>
                <w:szCs w:val="24"/>
              </w:rPr>
              <w:t>след изразено съвместно намерение на заседание на българо-румънския комитет за извършване на проучване за рехабилитация на ж</w:t>
            </w:r>
            <w:r w:rsidR="00BC1297">
              <w:rPr>
                <w:rFonts w:eastAsia="HiddenHorzOCR"/>
                <w:szCs w:val="24"/>
              </w:rPr>
              <w:t>п</w:t>
            </w:r>
            <w:r w:rsidRPr="001C6BD2">
              <w:rPr>
                <w:rFonts w:eastAsia="HiddenHorzOCR"/>
                <w:szCs w:val="24"/>
              </w:rPr>
              <w:t xml:space="preserve"> линия Букурещ</w:t>
            </w:r>
            <w:r w:rsidR="000F12BA">
              <w:rPr>
                <w:rFonts w:eastAsia="HiddenHorzOCR"/>
                <w:szCs w:val="24"/>
                <w:lang w:val="en-US"/>
              </w:rPr>
              <w:t xml:space="preserve"> - </w:t>
            </w:r>
            <w:r w:rsidRPr="001C6BD2">
              <w:rPr>
                <w:rFonts w:eastAsia="HiddenHorzOCR"/>
                <w:szCs w:val="24"/>
              </w:rPr>
              <w:t>Гюргево</w:t>
            </w:r>
            <w:r w:rsidR="000F12BA">
              <w:rPr>
                <w:rFonts w:eastAsia="HiddenHorzOCR"/>
                <w:szCs w:val="24"/>
                <w:lang w:val="en-US"/>
              </w:rPr>
              <w:t xml:space="preserve"> - </w:t>
            </w:r>
            <w:r w:rsidRPr="001C6BD2">
              <w:rPr>
                <w:rFonts w:eastAsia="HiddenHorzOCR"/>
                <w:szCs w:val="24"/>
              </w:rPr>
              <w:t>Русе</w:t>
            </w:r>
            <w:r w:rsidR="000F12BA">
              <w:rPr>
                <w:rFonts w:eastAsia="HiddenHorzOCR"/>
                <w:szCs w:val="24"/>
                <w:lang w:val="en-US"/>
              </w:rPr>
              <w:t xml:space="preserve"> - </w:t>
            </w:r>
            <w:r w:rsidRPr="001C6BD2">
              <w:rPr>
                <w:rFonts w:eastAsia="HiddenHorzOCR"/>
                <w:szCs w:val="24"/>
              </w:rPr>
              <w:t>Горна Оряховица, като дискусиите за планиране и дефиниране на техническите параметри ще продължат.</w:t>
            </w:r>
          </w:p>
          <w:p w:rsidR="0082278A" w:rsidRPr="000B173E" w:rsidRDefault="00B3659A" w:rsidP="0097128E">
            <w:pPr>
              <w:autoSpaceDE w:val="0"/>
              <w:autoSpaceDN w:val="0"/>
              <w:adjustRightInd w:val="0"/>
              <w:spacing w:before="0"/>
              <w:rPr>
                <w:rFonts w:eastAsia="HiddenHorzOCR"/>
                <w:szCs w:val="24"/>
              </w:rPr>
            </w:pPr>
            <w:r w:rsidRPr="001C6BD2">
              <w:rPr>
                <w:rFonts w:eastAsia="HiddenHorzOCR"/>
                <w:szCs w:val="24"/>
              </w:rPr>
              <w:t>Принос за подобряване на трансграничната връзка със Сърбия е реализацията на</w:t>
            </w:r>
            <w:r w:rsidRPr="003B2AA3">
              <w:rPr>
                <w:rFonts w:eastAsia="HiddenHorzOCR"/>
                <w:szCs w:val="24"/>
              </w:rPr>
              <w:t xml:space="preserve"> </w:t>
            </w:r>
            <w:r w:rsidRPr="001C6BD2">
              <w:rPr>
                <w:rFonts w:eastAsia="HiddenHorzOCR"/>
                <w:szCs w:val="24"/>
              </w:rPr>
              <w:t>проект „Модернизация на железопътната линия София - Драгоман", за който са извършени</w:t>
            </w:r>
            <w:r w:rsidRPr="003B2AA3">
              <w:rPr>
                <w:rFonts w:eastAsia="HiddenHorzOCR"/>
                <w:szCs w:val="24"/>
              </w:rPr>
              <w:t xml:space="preserve"> </w:t>
            </w:r>
            <w:r w:rsidRPr="001C6BD2">
              <w:rPr>
                <w:rFonts w:eastAsia="HiddenHorzOCR"/>
                <w:szCs w:val="24"/>
              </w:rPr>
              <w:t xml:space="preserve">предпроектни проучвания, разработени са идейни проекти и </w:t>
            </w:r>
            <w:r w:rsidR="00045E9B">
              <w:rPr>
                <w:rFonts w:eastAsia="HiddenHorzOCR"/>
                <w:szCs w:val="24"/>
              </w:rPr>
              <w:t>е</w:t>
            </w:r>
            <w:r w:rsidRPr="001C6BD2">
              <w:rPr>
                <w:rFonts w:eastAsia="HiddenHorzOCR"/>
                <w:szCs w:val="24"/>
              </w:rPr>
              <w:t xml:space="preserve"> изготвен </w:t>
            </w:r>
            <w:r w:rsidR="004F2DAB">
              <w:rPr>
                <w:rFonts w:eastAsia="HiddenHorzOCR"/>
                <w:szCs w:val="24"/>
              </w:rPr>
              <w:t>анализ разходи - ползи (</w:t>
            </w:r>
            <w:r w:rsidRPr="001C6BD2">
              <w:rPr>
                <w:rFonts w:eastAsia="HiddenHorzOCR"/>
                <w:szCs w:val="24"/>
              </w:rPr>
              <w:t>АРП</w:t>
            </w:r>
            <w:r w:rsidR="004F2DAB">
              <w:rPr>
                <w:rFonts w:eastAsia="HiddenHorzOCR"/>
                <w:szCs w:val="24"/>
              </w:rPr>
              <w:t>)</w:t>
            </w:r>
            <w:r w:rsidRPr="001C6BD2">
              <w:rPr>
                <w:rFonts w:eastAsia="HiddenHorzOCR"/>
                <w:szCs w:val="24"/>
              </w:rPr>
              <w:t xml:space="preserve">. </w:t>
            </w:r>
            <w:r w:rsidR="00713E29">
              <w:t>Подготвителните дейности бяха финансирани по ОПТ</w:t>
            </w:r>
            <w:r w:rsidR="00713E29" w:rsidRPr="00713E29">
              <w:rPr>
                <w:rFonts w:eastAsia="HiddenHorzOCR"/>
                <w:szCs w:val="24"/>
                <w:lang w:val="en-GB"/>
              </w:rPr>
              <w:t xml:space="preserve"> 2007-2013</w:t>
            </w:r>
            <w:r w:rsidR="00B01D66" w:rsidRPr="00B01D66">
              <w:rPr>
                <w:rFonts w:eastAsia="HiddenHorzOCR"/>
                <w:szCs w:val="24"/>
              </w:rPr>
              <w:t xml:space="preserve"> и ОПТТИ 2014-2020</w:t>
            </w:r>
            <w:r w:rsidR="00713E29" w:rsidRPr="00713E29">
              <w:rPr>
                <w:rFonts w:eastAsia="HiddenHorzOCR"/>
                <w:szCs w:val="24"/>
                <w:lang w:val="en-GB"/>
              </w:rPr>
              <w:t xml:space="preserve">. </w:t>
            </w:r>
            <w:r w:rsidR="009742D8">
              <w:rPr>
                <w:rFonts w:eastAsia="HiddenHorzOCR"/>
                <w:szCs w:val="24"/>
              </w:rPr>
              <w:t>Изграждането на жп участъка Волуяк-Драгоман</w:t>
            </w:r>
            <w:r w:rsidR="00ED4624">
              <w:rPr>
                <w:rFonts w:eastAsia="HiddenHorzOCR"/>
                <w:szCs w:val="24"/>
              </w:rPr>
              <w:t>, фаза 1</w:t>
            </w:r>
            <w:r w:rsidR="009742D8">
              <w:rPr>
                <w:rFonts w:eastAsia="HiddenHorzOCR"/>
                <w:szCs w:val="24"/>
              </w:rPr>
              <w:t xml:space="preserve"> с</w:t>
            </w:r>
            <w:r w:rsidR="00D46940">
              <w:rPr>
                <w:rFonts w:eastAsia="HiddenHorzOCR"/>
                <w:szCs w:val="24"/>
              </w:rPr>
              <w:t>е</w:t>
            </w:r>
            <w:r w:rsidR="009742D8">
              <w:rPr>
                <w:rFonts w:eastAsia="HiddenHorzOCR"/>
                <w:szCs w:val="24"/>
              </w:rPr>
              <w:t xml:space="preserve"> предвижда да се финансира по ОПТТИ 2014-2020. </w:t>
            </w:r>
            <w:r w:rsidR="00713E29" w:rsidRPr="00713E29">
              <w:rPr>
                <w:rFonts w:eastAsia="HiddenHorzOCR"/>
                <w:szCs w:val="24"/>
                <w:lang w:val="en-GB"/>
              </w:rPr>
              <w:t xml:space="preserve">   </w:t>
            </w:r>
          </w:p>
          <w:p w:rsidR="0091163E" w:rsidRPr="008C07CE" w:rsidRDefault="00B3659A" w:rsidP="0097128E">
            <w:pPr>
              <w:autoSpaceDE w:val="0"/>
              <w:autoSpaceDN w:val="0"/>
              <w:adjustRightInd w:val="0"/>
              <w:rPr>
                <w:rFonts w:eastAsia="HiddenHorzOCR"/>
                <w:szCs w:val="24"/>
              </w:rPr>
            </w:pPr>
            <w:r>
              <w:rPr>
                <w:rFonts w:eastAsia="HiddenHorzOCR"/>
                <w:szCs w:val="24"/>
              </w:rPr>
              <w:t xml:space="preserve">Чрез реализиране </w:t>
            </w:r>
            <w:r w:rsidRPr="001C6BD2">
              <w:rPr>
                <w:rFonts w:eastAsia="HiddenHorzOCR"/>
                <w:szCs w:val="24"/>
              </w:rPr>
              <w:t>на проектите за модернизац</w:t>
            </w:r>
            <w:r w:rsidR="004F2DAB">
              <w:rPr>
                <w:rFonts w:eastAsia="HiddenHorzOCR"/>
                <w:szCs w:val="24"/>
              </w:rPr>
              <w:t>ия на ж</w:t>
            </w:r>
            <w:r w:rsidR="00C8607E">
              <w:rPr>
                <w:rFonts w:eastAsia="HiddenHorzOCR"/>
                <w:szCs w:val="24"/>
              </w:rPr>
              <w:t>п</w:t>
            </w:r>
            <w:r w:rsidR="004F2DAB">
              <w:rPr>
                <w:rFonts w:eastAsia="HiddenHorzOCR"/>
                <w:szCs w:val="24"/>
              </w:rPr>
              <w:t xml:space="preserve"> линия София</w:t>
            </w:r>
            <w:r w:rsidR="000F12BA">
              <w:rPr>
                <w:rFonts w:eastAsia="HiddenHorzOCR"/>
                <w:szCs w:val="24"/>
                <w:lang w:val="en-US"/>
              </w:rPr>
              <w:t xml:space="preserve"> - </w:t>
            </w:r>
            <w:r w:rsidRPr="001C6BD2">
              <w:rPr>
                <w:rFonts w:eastAsia="HiddenHorzOCR"/>
                <w:szCs w:val="24"/>
              </w:rPr>
              <w:t>Кулата</w:t>
            </w:r>
            <w:r w:rsidR="004F2DAB">
              <w:rPr>
                <w:rFonts w:eastAsia="HiddenHorzOCR"/>
                <w:szCs w:val="24"/>
              </w:rPr>
              <w:t xml:space="preserve"> (в участъците София</w:t>
            </w:r>
            <w:r w:rsidR="000F12BA">
              <w:rPr>
                <w:rFonts w:eastAsia="HiddenHorzOCR"/>
                <w:szCs w:val="24"/>
                <w:lang w:val="en-US"/>
              </w:rPr>
              <w:t xml:space="preserve"> - </w:t>
            </w:r>
            <w:r w:rsidRPr="001C6BD2">
              <w:rPr>
                <w:rFonts w:eastAsia="HiddenHorzOCR"/>
                <w:szCs w:val="24"/>
              </w:rPr>
              <w:t>Перник</w:t>
            </w:r>
            <w:r w:rsidR="000F12BA">
              <w:rPr>
                <w:rFonts w:eastAsia="HiddenHorzOCR"/>
                <w:szCs w:val="24"/>
                <w:lang w:val="en-US"/>
              </w:rPr>
              <w:t xml:space="preserve"> - </w:t>
            </w:r>
            <w:r w:rsidRPr="001C6BD2">
              <w:rPr>
                <w:rFonts w:eastAsia="HiddenHorzOCR"/>
                <w:szCs w:val="24"/>
              </w:rPr>
              <w:t>Радомир</w:t>
            </w:r>
            <w:r w:rsidR="004F2DAB">
              <w:rPr>
                <w:rFonts w:eastAsia="HiddenHorzOCR"/>
                <w:szCs w:val="24"/>
              </w:rPr>
              <w:t xml:space="preserve"> и Радомир</w:t>
            </w:r>
            <w:r w:rsidR="000F12BA">
              <w:rPr>
                <w:rFonts w:eastAsia="HiddenHorzOCR"/>
                <w:szCs w:val="24"/>
                <w:lang w:val="en-US"/>
              </w:rPr>
              <w:t xml:space="preserve"> - </w:t>
            </w:r>
            <w:r w:rsidRPr="001C6BD2">
              <w:rPr>
                <w:rFonts w:eastAsia="HiddenHorzOCR"/>
                <w:szCs w:val="24"/>
              </w:rPr>
              <w:t xml:space="preserve">Кулата) като част от изграждането на Приоритетен проект 22, съвпадащ с </w:t>
            </w:r>
            <w:r w:rsidR="00045E9B" w:rsidRPr="001C6BD2">
              <w:rPr>
                <w:rFonts w:eastAsia="HiddenHorzOCR"/>
                <w:szCs w:val="24"/>
              </w:rPr>
              <w:t xml:space="preserve">коридор </w:t>
            </w:r>
            <w:r w:rsidR="000C2EBB">
              <w:rPr>
                <w:rFonts w:eastAsia="HiddenHorzOCR"/>
                <w:szCs w:val="24"/>
              </w:rPr>
              <w:t xml:space="preserve">ОИС </w:t>
            </w:r>
            <w:r w:rsidRPr="001C6BD2">
              <w:rPr>
                <w:rFonts w:eastAsia="HiddenHorzOCR"/>
                <w:szCs w:val="24"/>
              </w:rPr>
              <w:t>от основната мрежа, значително ще се подобрят трансграничните</w:t>
            </w:r>
            <w:r>
              <w:rPr>
                <w:rFonts w:eastAsia="HiddenHorzOCR"/>
                <w:szCs w:val="24"/>
              </w:rPr>
              <w:t xml:space="preserve"> </w:t>
            </w:r>
            <w:r w:rsidRPr="001C6BD2">
              <w:rPr>
                <w:rFonts w:eastAsia="HiddenHorzOCR"/>
                <w:szCs w:val="24"/>
              </w:rPr>
              <w:t>връзки с Гърция.</w:t>
            </w:r>
            <w:r w:rsidR="0091163E">
              <w:rPr>
                <w:rFonts w:eastAsia="HiddenHorzOCR"/>
                <w:szCs w:val="24"/>
              </w:rPr>
              <w:t xml:space="preserve"> </w:t>
            </w:r>
            <w:r w:rsidR="008C07CE">
              <w:rPr>
                <w:rFonts w:eastAsia="HiddenHorzOCR"/>
                <w:szCs w:val="24"/>
              </w:rPr>
              <w:t>Изграждането на жп участъка</w:t>
            </w:r>
            <w:r w:rsidR="008C07CE" w:rsidRPr="008C07CE">
              <w:rPr>
                <w:rFonts w:eastAsia="HiddenHorzOCR"/>
                <w:szCs w:val="24"/>
                <w:lang w:val="en-GB"/>
              </w:rPr>
              <w:t xml:space="preserve"> </w:t>
            </w:r>
            <w:r w:rsidR="00D60BB6">
              <w:rPr>
                <w:rFonts w:eastAsia="HiddenHorzOCR"/>
                <w:szCs w:val="24"/>
              </w:rPr>
              <w:t xml:space="preserve">София – </w:t>
            </w:r>
            <w:r w:rsidR="008C07CE">
              <w:rPr>
                <w:rFonts w:eastAsia="HiddenHorzOCR"/>
                <w:szCs w:val="24"/>
              </w:rPr>
              <w:t>Перник</w:t>
            </w:r>
            <w:r w:rsidR="00D60BB6">
              <w:rPr>
                <w:rFonts w:eastAsia="HiddenHorzOCR"/>
                <w:szCs w:val="24"/>
              </w:rPr>
              <w:t xml:space="preserve"> </w:t>
            </w:r>
            <w:r w:rsidR="008C07CE" w:rsidRPr="008C07CE">
              <w:rPr>
                <w:rFonts w:eastAsia="HiddenHorzOCR"/>
                <w:szCs w:val="24"/>
                <w:lang w:val="en-GB"/>
              </w:rPr>
              <w:t xml:space="preserve">– </w:t>
            </w:r>
            <w:r w:rsidR="008C07CE">
              <w:rPr>
                <w:rFonts w:eastAsia="HiddenHorzOCR"/>
                <w:szCs w:val="24"/>
              </w:rPr>
              <w:t>Радомир</w:t>
            </w:r>
            <w:r w:rsidR="008C07CE" w:rsidRPr="008C07CE">
              <w:rPr>
                <w:rFonts w:eastAsia="HiddenHorzOCR"/>
                <w:szCs w:val="24"/>
                <w:lang w:val="en-GB"/>
              </w:rPr>
              <w:t xml:space="preserve"> </w:t>
            </w:r>
            <w:r w:rsidR="008C07CE">
              <w:rPr>
                <w:rFonts w:eastAsia="HiddenHorzOCR"/>
                <w:szCs w:val="24"/>
              </w:rPr>
              <w:t xml:space="preserve">се предвижда да се финансира </w:t>
            </w:r>
            <w:r w:rsidR="00C352D0">
              <w:rPr>
                <w:rFonts w:eastAsia="HiddenHorzOCR"/>
                <w:szCs w:val="24"/>
              </w:rPr>
              <w:t>в програмен период</w:t>
            </w:r>
            <w:r w:rsidR="008C07CE" w:rsidRPr="008C07CE">
              <w:rPr>
                <w:rFonts w:eastAsia="HiddenHorzOCR"/>
                <w:szCs w:val="24"/>
                <w:lang w:val="en-GB"/>
              </w:rPr>
              <w:t xml:space="preserve"> 20</w:t>
            </w:r>
            <w:r w:rsidR="00C352D0">
              <w:rPr>
                <w:rFonts w:eastAsia="HiddenHorzOCR"/>
                <w:szCs w:val="24"/>
              </w:rPr>
              <w:t>2</w:t>
            </w:r>
            <w:r w:rsidR="008C07CE" w:rsidRPr="008C07CE">
              <w:rPr>
                <w:rFonts w:eastAsia="HiddenHorzOCR"/>
                <w:szCs w:val="24"/>
                <w:lang w:val="en-GB"/>
              </w:rPr>
              <w:t>1-202</w:t>
            </w:r>
            <w:r w:rsidR="00C352D0">
              <w:rPr>
                <w:rFonts w:eastAsia="HiddenHorzOCR"/>
                <w:szCs w:val="24"/>
              </w:rPr>
              <w:t>7</w:t>
            </w:r>
            <w:r w:rsidR="008C07CE">
              <w:rPr>
                <w:rFonts w:eastAsia="HiddenHorzOCR"/>
                <w:szCs w:val="24"/>
              </w:rPr>
              <w:t xml:space="preserve">. </w:t>
            </w:r>
          </w:p>
          <w:p w:rsidR="009129B4" w:rsidRDefault="006D46DE" w:rsidP="0097128E">
            <w:pPr>
              <w:autoSpaceDE w:val="0"/>
              <w:autoSpaceDN w:val="0"/>
              <w:adjustRightInd w:val="0"/>
              <w:rPr>
                <w:rFonts w:eastAsia="HiddenHorzOCR"/>
                <w:szCs w:val="24"/>
                <w:lang w:val="en-US"/>
              </w:rPr>
            </w:pPr>
            <w:r w:rsidRPr="006509C8">
              <w:rPr>
                <w:rFonts w:eastAsia="HiddenHorzOCR"/>
                <w:szCs w:val="24"/>
              </w:rPr>
              <w:t xml:space="preserve">Проектът за </w:t>
            </w:r>
            <w:r w:rsidR="00107D58" w:rsidRPr="006509C8">
              <w:rPr>
                <w:rFonts w:eastAsia="HiddenHorzOCR"/>
                <w:szCs w:val="24"/>
              </w:rPr>
              <w:t>т</w:t>
            </w:r>
            <w:r w:rsidRPr="006509C8">
              <w:rPr>
                <w:rFonts w:eastAsia="HiddenHorzOCR"/>
                <w:szCs w:val="24"/>
              </w:rPr>
              <w:t>ехническа помощ за модернизация на жп</w:t>
            </w:r>
            <w:r w:rsidR="00F5690D" w:rsidRPr="006509C8">
              <w:rPr>
                <w:rFonts w:eastAsia="HiddenHorzOCR"/>
                <w:szCs w:val="24"/>
              </w:rPr>
              <w:t xml:space="preserve"> </w:t>
            </w:r>
            <w:r w:rsidRPr="006509C8">
              <w:rPr>
                <w:rFonts w:eastAsia="HiddenHorzOCR"/>
                <w:szCs w:val="24"/>
              </w:rPr>
              <w:t xml:space="preserve">линията Радомир – Кулата е </w:t>
            </w:r>
            <w:r w:rsidR="00AC050C" w:rsidRPr="006509C8">
              <w:rPr>
                <w:rFonts w:eastAsia="HiddenHorzOCR"/>
                <w:szCs w:val="24"/>
              </w:rPr>
              <w:t>завършен.</w:t>
            </w:r>
            <w:r w:rsidRPr="006509C8">
              <w:rPr>
                <w:rFonts w:eastAsia="HiddenHorzOCR"/>
                <w:szCs w:val="24"/>
              </w:rPr>
              <w:t xml:space="preserve"> </w:t>
            </w:r>
            <w:r w:rsidR="003D4B49" w:rsidRPr="006509C8">
              <w:rPr>
                <w:rFonts w:eastAsia="HiddenHorzOCR"/>
                <w:szCs w:val="24"/>
              </w:rPr>
              <w:t>Разработен е идеен проект и АРП.</w:t>
            </w:r>
            <w:r w:rsidR="003D4B49">
              <w:rPr>
                <w:rFonts w:eastAsia="HiddenHorzOCR"/>
                <w:szCs w:val="24"/>
              </w:rPr>
              <w:t xml:space="preserve"> </w:t>
            </w:r>
            <w:r>
              <w:rPr>
                <w:rFonts w:eastAsia="HiddenHorzOCR"/>
                <w:szCs w:val="24"/>
              </w:rPr>
              <w:t xml:space="preserve"> Строителните дейности ще бъдат планирани в съответствие с инициативите на гръцката страна за развитие, така че да се синхронизират техническите характеристики в целия транс-граничен участък.</w:t>
            </w:r>
          </w:p>
          <w:p w:rsidR="0082278A" w:rsidRPr="00866A11" w:rsidRDefault="00FC089B" w:rsidP="0097128E">
            <w:pPr>
              <w:autoSpaceDE w:val="0"/>
              <w:autoSpaceDN w:val="0"/>
              <w:adjustRightInd w:val="0"/>
              <w:rPr>
                <w:rFonts w:eastAsia="HiddenHorzOCR"/>
                <w:szCs w:val="24"/>
                <w:lang w:val="en-US"/>
              </w:rPr>
            </w:pPr>
            <w:r>
              <w:rPr>
                <w:rFonts w:eastAsia="HiddenHorzOCR"/>
                <w:szCs w:val="24"/>
              </w:rPr>
              <w:t>Ж</w:t>
            </w:r>
            <w:r w:rsidR="0000655F">
              <w:rPr>
                <w:rFonts w:eastAsia="HiddenHorzOCR"/>
                <w:szCs w:val="24"/>
              </w:rPr>
              <w:t>п</w:t>
            </w:r>
            <w:r>
              <w:rPr>
                <w:rFonts w:eastAsia="HiddenHorzOCR"/>
                <w:szCs w:val="24"/>
              </w:rPr>
              <w:t xml:space="preserve"> линия</w:t>
            </w:r>
            <w:r w:rsidR="0000655F">
              <w:rPr>
                <w:rFonts w:eastAsia="HiddenHorzOCR"/>
                <w:szCs w:val="24"/>
              </w:rPr>
              <w:t>та</w:t>
            </w:r>
            <w:r>
              <w:rPr>
                <w:rFonts w:eastAsia="HiddenHorzOCR"/>
                <w:szCs w:val="24"/>
              </w:rPr>
              <w:t xml:space="preserve"> Радомир–</w:t>
            </w:r>
            <w:r w:rsidR="00B3659A" w:rsidRPr="001C6BD2">
              <w:rPr>
                <w:rFonts w:eastAsia="HiddenHorzOCR"/>
                <w:szCs w:val="24"/>
              </w:rPr>
              <w:t xml:space="preserve">Гюешево </w:t>
            </w:r>
            <w:r w:rsidR="0001713E">
              <w:rPr>
                <w:rFonts w:eastAsia="HiddenHorzOCR"/>
                <w:szCs w:val="24"/>
              </w:rPr>
              <w:t>представлява</w:t>
            </w:r>
            <w:r w:rsidR="00B3659A" w:rsidRPr="001C6BD2">
              <w:rPr>
                <w:rFonts w:eastAsia="HiddenHorzOCR"/>
                <w:szCs w:val="24"/>
              </w:rPr>
              <w:t xml:space="preserve"> основна връзка към</w:t>
            </w:r>
            <w:r w:rsidR="00B3659A" w:rsidRPr="003B2AA3">
              <w:rPr>
                <w:rFonts w:eastAsia="HiddenHorzOCR"/>
                <w:szCs w:val="24"/>
              </w:rPr>
              <w:t xml:space="preserve"> </w:t>
            </w:r>
            <w:r w:rsidR="00D317B6">
              <w:rPr>
                <w:rFonts w:eastAsia="HiddenHorzOCR"/>
                <w:szCs w:val="24"/>
              </w:rPr>
              <w:t>Република Северна Македония</w:t>
            </w:r>
            <w:r w:rsidR="006F277F">
              <w:rPr>
                <w:rFonts w:eastAsia="HiddenHorzOCR"/>
                <w:szCs w:val="24"/>
              </w:rPr>
              <w:t xml:space="preserve">, </w:t>
            </w:r>
            <w:r w:rsidR="006F277F" w:rsidRPr="006F277F">
              <w:rPr>
                <w:rFonts w:eastAsia="HiddenHorzOCR"/>
                <w:szCs w:val="24"/>
              </w:rPr>
              <w:t>наричана по-нататък Северна Македония</w:t>
            </w:r>
            <w:r w:rsidR="00B3659A" w:rsidRPr="001C6BD2">
              <w:rPr>
                <w:rFonts w:eastAsia="HiddenHorzOCR"/>
                <w:szCs w:val="24"/>
              </w:rPr>
              <w:t xml:space="preserve">. </w:t>
            </w:r>
            <w:r w:rsidR="00DF0220">
              <w:rPr>
                <w:rFonts w:eastAsia="HiddenHorzOCR"/>
                <w:szCs w:val="24"/>
              </w:rPr>
              <w:t>Предвидени са подготвителни дейности</w:t>
            </w:r>
            <w:r w:rsidR="00DF0220" w:rsidRPr="00DF0220">
              <w:rPr>
                <w:rFonts w:eastAsia="HiddenHorzOCR"/>
                <w:szCs w:val="24"/>
                <w:lang w:val="en-GB"/>
              </w:rPr>
              <w:t xml:space="preserve">. </w:t>
            </w:r>
            <w:r w:rsidR="00B3659A" w:rsidRPr="001C6BD2">
              <w:rPr>
                <w:rFonts w:eastAsia="HiddenHorzOCR"/>
                <w:szCs w:val="24"/>
              </w:rPr>
              <w:t>Предвижда се в периода 2014</w:t>
            </w:r>
            <w:r w:rsidR="00297C02">
              <w:rPr>
                <w:rFonts w:eastAsia="HiddenHorzOCR"/>
                <w:szCs w:val="24"/>
              </w:rPr>
              <w:t xml:space="preserve"> </w:t>
            </w:r>
            <w:r w:rsidR="00B3659A" w:rsidRPr="001C6BD2">
              <w:rPr>
                <w:rFonts w:eastAsia="HiddenHorzOCR"/>
                <w:szCs w:val="24"/>
              </w:rPr>
              <w:t>-</w:t>
            </w:r>
            <w:r w:rsidR="00297C02">
              <w:rPr>
                <w:rFonts w:eastAsia="HiddenHorzOCR"/>
                <w:szCs w:val="24"/>
              </w:rPr>
              <w:t xml:space="preserve"> </w:t>
            </w:r>
            <w:r w:rsidR="00B3659A" w:rsidRPr="001C6BD2">
              <w:rPr>
                <w:rFonts w:eastAsia="HiddenHorzOCR"/>
                <w:szCs w:val="24"/>
              </w:rPr>
              <w:t>2020 г. да бъде извършена подготовката на проект</w:t>
            </w:r>
            <w:r w:rsidR="00B3659A" w:rsidRPr="003B2AA3">
              <w:rPr>
                <w:rFonts w:eastAsia="HiddenHorzOCR"/>
                <w:szCs w:val="24"/>
              </w:rPr>
              <w:t xml:space="preserve"> </w:t>
            </w:r>
            <w:r w:rsidR="00B3659A" w:rsidRPr="001C6BD2">
              <w:rPr>
                <w:rFonts w:eastAsia="HiddenHorzOCR"/>
                <w:szCs w:val="24"/>
              </w:rPr>
              <w:t xml:space="preserve">„Модернизация на железопътната линия </w:t>
            </w:r>
            <w:r w:rsidR="00D733D1">
              <w:rPr>
                <w:rFonts w:eastAsia="HiddenHorzOCR"/>
                <w:szCs w:val="24"/>
              </w:rPr>
              <w:t xml:space="preserve">София – Перник - </w:t>
            </w:r>
            <w:r w:rsidR="00B3659A" w:rsidRPr="001C6BD2">
              <w:rPr>
                <w:rFonts w:eastAsia="HiddenHorzOCR"/>
                <w:szCs w:val="24"/>
              </w:rPr>
              <w:t xml:space="preserve">Радомир </w:t>
            </w:r>
            <w:r w:rsidR="00D733D1">
              <w:rPr>
                <w:rFonts w:eastAsia="HiddenHorzOCR"/>
                <w:szCs w:val="24"/>
              </w:rPr>
              <w:t>–</w:t>
            </w:r>
            <w:r w:rsidR="00B3659A" w:rsidRPr="001C6BD2">
              <w:rPr>
                <w:rFonts w:eastAsia="HiddenHorzOCR"/>
                <w:szCs w:val="24"/>
              </w:rPr>
              <w:t xml:space="preserve"> Гюешево</w:t>
            </w:r>
            <w:r w:rsidR="00D733D1">
              <w:rPr>
                <w:rFonts w:eastAsia="HiddenHorzOCR"/>
                <w:szCs w:val="24"/>
              </w:rPr>
              <w:t xml:space="preserve"> – граница с</w:t>
            </w:r>
            <w:r w:rsidR="00B841DB">
              <w:rPr>
                <w:rFonts w:eastAsia="HiddenHorzOCR"/>
                <w:szCs w:val="24"/>
              </w:rPr>
              <w:t>ъс</w:t>
            </w:r>
            <w:r w:rsidR="00D733D1">
              <w:rPr>
                <w:rFonts w:eastAsia="HiddenHorzOCR"/>
                <w:szCs w:val="24"/>
              </w:rPr>
              <w:t xml:space="preserve"> </w:t>
            </w:r>
            <w:r w:rsidR="0016137E">
              <w:rPr>
                <w:rFonts w:eastAsia="HiddenHorzOCR"/>
                <w:szCs w:val="24"/>
              </w:rPr>
              <w:t xml:space="preserve">Северна </w:t>
            </w:r>
            <w:r w:rsidR="00D733D1">
              <w:rPr>
                <w:rFonts w:eastAsia="HiddenHorzOCR"/>
                <w:szCs w:val="24"/>
              </w:rPr>
              <w:t>Македония</w:t>
            </w:r>
            <w:r w:rsidR="00B3659A" w:rsidRPr="001C6BD2">
              <w:rPr>
                <w:rFonts w:eastAsia="HiddenHorzOCR"/>
                <w:szCs w:val="24"/>
              </w:rPr>
              <w:t xml:space="preserve">, включваща </w:t>
            </w:r>
            <w:r w:rsidR="0006000D">
              <w:rPr>
                <w:rFonts w:eastAsia="HiddenHorzOCR"/>
                <w:szCs w:val="24"/>
              </w:rPr>
              <w:t xml:space="preserve">техническо проектиране и изготвяне на ПУП за модернизация на участъка София-Перник-Радомир, оптимизация и </w:t>
            </w:r>
            <w:r w:rsidR="00B3659A" w:rsidRPr="001C6BD2">
              <w:rPr>
                <w:rFonts w:eastAsia="HiddenHorzOCR"/>
                <w:szCs w:val="24"/>
              </w:rPr>
              <w:t>актуализация на</w:t>
            </w:r>
            <w:r w:rsidR="00B3659A" w:rsidRPr="003B2AA3">
              <w:rPr>
                <w:rFonts w:eastAsia="HiddenHorzOCR"/>
                <w:szCs w:val="24"/>
              </w:rPr>
              <w:t xml:space="preserve"> </w:t>
            </w:r>
            <w:r w:rsidR="00B3659A" w:rsidRPr="001C6BD2">
              <w:rPr>
                <w:rFonts w:eastAsia="HiddenHorzOCR"/>
                <w:szCs w:val="24"/>
              </w:rPr>
              <w:t>иде</w:t>
            </w:r>
            <w:r w:rsidR="0006000D">
              <w:rPr>
                <w:rFonts w:eastAsia="HiddenHorzOCR"/>
                <w:szCs w:val="24"/>
              </w:rPr>
              <w:t>е</w:t>
            </w:r>
            <w:r w:rsidR="00B3659A" w:rsidRPr="001C6BD2">
              <w:rPr>
                <w:rFonts w:eastAsia="HiddenHorzOCR"/>
                <w:szCs w:val="24"/>
              </w:rPr>
              <w:t>н проект</w:t>
            </w:r>
            <w:r w:rsidR="0006000D">
              <w:rPr>
                <w:rFonts w:eastAsia="HiddenHorzOCR"/>
                <w:szCs w:val="24"/>
              </w:rPr>
              <w:t xml:space="preserve"> в участъка Радомир-Гюешево</w:t>
            </w:r>
            <w:r w:rsidR="00B3659A" w:rsidRPr="001C6BD2">
              <w:rPr>
                <w:rFonts w:eastAsia="HiddenHorzOCR"/>
                <w:szCs w:val="24"/>
              </w:rPr>
              <w:t>, изготвяне на технически проект</w:t>
            </w:r>
            <w:r w:rsidR="0006000D">
              <w:rPr>
                <w:rFonts w:eastAsia="HiddenHorzOCR"/>
                <w:szCs w:val="24"/>
              </w:rPr>
              <w:t xml:space="preserve"> </w:t>
            </w:r>
            <w:r w:rsidR="00B3659A" w:rsidRPr="001C6BD2">
              <w:rPr>
                <w:rFonts w:eastAsia="HiddenHorzOCR"/>
                <w:szCs w:val="24"/>
              </w:rPr>
              <w:t>и</w:t>
            </w:r>
            <w:r w:rsidR="0006000D">
              <w:rPr>
                <w:rFonts w:eastAsia="HiddenHorzOCR"/>
                <w:szCs w:val="24"/>
              </w:rPr>
              <w:t xml:space="preserve"> ПУП-ПП за участъка Радомир-граница с</w:t>
            </w:r>
            <w:r w:rsidR="00B841DB">
              <w:rPr>
                <w:rFonts w:eastAsia="HiddenHorzOCR"/>
                <w:szCs w:val="24"/>
              </w:rPr>
              <w:t>ъс Северна</w:t>
            </w:r>
            <w:r w:rsidR="0006000D">
              <w:rPr>
                <w:rFonts w:eastAsia="HiddenHorzOCR"/>
                <w:szCs w:val="24"/>
              </w:rPr>
              <w:t xml:space="preserve"> Македония</w:t>
            </w:r>
            <w:r w:rsidR="00B3659A" w:rsidRPr="001C6BD2">
              <w:rPr>
                <w:rFonts w:eastAsia="HiddenHorzOCR"/>
                <w:szCs w:val="24"/>
              </w:rPr>
              <w:t xml:space="preserve">, </w:t>
            </w:r>
            <w:r w:rsidR="0006000D">
              <w:rPr>
                <w:rFonts w:eastAsia="HiddenHorzOCR"/>
                <w:szCs w:val="24"/>
              </w:rPr>
              <w:t>оценка за оперативна съвместимост и оценка за съответствие по ЗУТ</w:t>
            </w:r>
            <w:r w:rsidR="00B3659A" w:rsidRPr="001C6BD2">
              <w:rPr>
                <w:rFonts w:eastAsia="HiddenHorzOCR"/>
                <w:szCs w:val="24"/>
              </w:rPr>
              <w:t xml:space="preserve">. </w:t>
            </w:r>
          </w:p>
          <w:p w:rsidR="00FF28BA" w:rsidRPr="000D5F80" w:rsidRDefault="000D5F80" w:rsidP="0097128E">
            <w:pPr>
              <w:autoSpaceDE w:val="0"/>
              <w:autoSpaceDN w:val="0"/>
              <w:adjustRightInd w:val="0"/>
              <w:rPr>
                <w:i/>
              </w:rPr>
            </w:pPr>
            <w:r>
              <w:rPr>
                <w:i/>
              </w:rPr>
              <w:t>Пътища</w:t>
            </w:r>
          </w:p>
          <w:p w:rsidR="0060430E" w:rsidRPr="00325575" w:rsidRDefault="00FF28BA">
            <w:pPr>
              <w:autoSpaceDE w:val="0"/>
              <w:autoSpaceDN w:val="0"/>
              <w:adjustRightInd w:val="0"/>
              <w:spacing w:before="0" w:after="0"/>
              <w:rPr>
                <w:szCs w:val="24"/>
              </w:rPr>
            </w:pPr>
            <w:r w:rsidRPr="00FF28BA">
              <w:rPr>
                <w:szCs w:val="24"/>
              </w:rPr>
              <w:t xml:space="preserve">С оглед интегриране на националната пътна мрежа в транспортната мрежа на ЕС </w:t>
            </w:r>
            <w:r w:rsidR="00542C1D">
              <w:rPr>
                <w:szCs w:val="24"/>
              </w:rPr>
              <w:t>е необходимо да бъдат развивани</w:t>
            </w:r>
            <w:r w:rsidRPr="00FF28BA">
              <w:rPr>
                <w:szCs w:val="24"/>
              </w:rPr>
              <w:t xml:space="preserve"> „основната” и „разширената” </w:t>
            </w:r>
            <w:r w:rsidR="00866A11" w:rsidRPr="00866A11">
              <w:rPr>
                <w:szCs w:val="24"/>
                <w:lang w:val="en-GB"/>
              </w:rPr>
              <w:t xml:space="preserve">TEN-T </w:t>
            </w:r>
            <w:r w:rsidRPr="00FF28BA">
              <w:rPr>
                <w:szCs w:val="24"/>
              </w:rPr>
              <w:t xml:space="preserve"> на територията на страната, както и на ключови вътрешни връзки с TEN-T мрежата. </w:t>
            </w:r>
            <w:r w:rsidR="00B77C1B">
              <w:rPr>
                <w:szCs w:val="24"/>
              </w:rPr>
              <w:t>Оч</w:t>
            </w:r>
            <w:r w:rsidR="00E966C4">
              <w:rPr>
                <w:szCs w:val="24"/>
              </w:rPr>
              <w:t>а</w:t>
            </w:r>
            <w:r w:rsidR="00B77C1B">
              <w:rPr>
                <w:szCs w:val="24"/>
              </w:rPr>
              <w:t xml:space="preserve">ква се посредством изпълнението на мерките, предвидени в сектора, </w:t>
            </w:r>
            <w:r w:rsidR="00B77C1B" w:rsidRPr="00FF28BA">
              <w:rPr>
                <w:szCs w:val="24"/>
              </w:rPr>
              <w:t xml:space="preserve">да бъдат отстранени </w:t>
            </w:r>
            <w:r w:rsidR="00B77C1B">
              <w:rPr>
                <w:szCs w:val="24"/>
              </w:rPr>
              <w:t>идентифицираните „тесни места“</w:t>
            </w:r>
            <w:r w:rsidRPr="00FF28BA">
              <w:rPr>
                <w:szCs w:val="24"/>
              </w:rPr>
              <w:t xml:space="preserve">. </w:t>
            </w:r>
            <w:r w:rsidR="00C93DE6">
              <w:rPr>
                <w:szCs w:val="24"/>
              </w:rPr>
              <w:t>От първостепенно значение са</w:t>
            </w:r>
            <w:r w:rsidR="00C93DE6" w:rsidRPr="00C93DE6">
              <w:rPr>
                <w:szCs w:val="24"/>
                <w:lang w:val="en-GB"/>
              </w:rPr>
              <w:t xml:space="preserve"> </w:t>
            </w:r>
            <w:r w:rsidR="00C93DE6">
              <w:rPr>
                <w:szCs w:val="24"/>
              </w:rPr>
              <w:t>проектите за</w:t>
            </w:r>
            <w:r w:rsidR="00C93DE6" w:rsidRPr="00C93DE6">
              <w:rPr>
                <w:szCs w:val="24"/>
                <w:lang w:val="en-GB"/>
              </w:rPr>
              <w:t xml:space="preserve"> </w:t>
            </w:r>
            <w:r w:rsidR="00C93DE6">
              <w:rPr>
                <w:szCs w:val="24"/>
              </w:rPr>
              <w:t>пътния участък от</w:t>
            </w:r>
            <w:r w:rsidR="00C93DE6" w:rsidRPr="00C93DE6">
              <w:rPr>
                <w:szCs w:val="24"/>
                <w:lang w:val="en-GB"/>
              </w:rPr>
              <w:t xml:space="preserve"> </w:t>
            </w:r>
            <w:r w:rsidR="00C93DE6">
              <w:rPr>
                <w:szCs w:val="24"/>
              </w:rPr>
              <w:t>Благоевград</w:t>
            </w:r>
            <w:r w:rsidR="00C93DE6" w:rsidRPr="00C93DE6">
              <w:rPr>
                <w:szCs w:val="24"/>
                <w:lang w:val="en-GB"/>
              </w:rPr>
              <w:t xml:space="preserve"> </w:t>
            </w:r>
            <w:r w:rsidR="00C93DE6">
              <w:rPr>
                <w:szCs w:val="24"/>
              </w:rPr>
              <w:t>до</w:t>
            </w:r>
            <w:r w:rsidR="00C93DE6" w:rsidRPr="00C93DE6">
              <w:rPr>
                <w:szCs w:val="24"/>
                <w:lang w:val="en-GB"/>
              </w:rPr>
              <w:t xml:space="preserve"> </w:t>
            </w:r>
            <w:r w:rsidR="00C93DE6">
              <w:rPr>
                <w:szCs w:val="24"/>
              </w:rPr>
              <w:t>Сандански</w:t>
            </w:r>
            <w:r w:rsidR="00C93DE6" w:rsidRPr="00C93DE6">
              <w:rPr>
                <w:szCs w:val="24"/>
                <w:lang w:val="en-GB"/>
              </w:rPr>
              <w:t xml:space="preserve"> </w:t>
            </w:r>
            <w:r w:rsidR="00C93DE6">
              <w:rPr>
                <w:szCs w:val="24"/>
              </w:rPr>
              <w:t>по АМ „Струма“ по направление на коридор О</w:t>
            </w:r>
            <w:r w:rsidR="00276690">
              <w:rPr>
                <w:szCs w:val="24"/>
              </w:rPr>
              <w:t>ИС</w:t>
            </w:r>
            <w:r w:rsidR="00C93DE6">
              <w:rPr>
                <w:szCs w:val="24"/>
              </w:rPr>
              <w:t xml:space="preserve"> на</w:t>
            </w:r>
            <w:r w:rsidR="00C93DE6" w:rsidRPr="00C93DE6">
              <w:rPr>
                <w:szCs w:val="24"/>
                <w:lang w:val="en-GB"/>
              </w:rPr>
              <w:t xml:space="preserve"> TEN-T </w:t>
            </w:r>
            <w:r w:rsidR="00C93DE6">
              <w:rPr>
                <w:szCs w:val="24"/>
              </w:rPr>
              <w:t>мрежата</w:t>
            </w:r>
            <w:r w:rsidR="00C93DE6" w:rsidRPr="00C93DE6">
              <w:rPr>
                <w:szCs w:val="24"/>
                <w:lang w:val="en-GB"/>
              </w:rPr>
              <w:t xml:space="preserve">. </w:t>
            </w:r>
            <w:r w:rsidR="00C93DE6">
              <w:rPr>
                <w:szCs w:val="24"/>
              </w:rPr>
              <w:t>Изпълнението на проект за изграждане на</w:t>
            </w:r>
            <w:r w:rsidR="00C93DE6" w:rsidRPr="00C93DE6">
              <w:rPr>
                <w:szCs w:val="24"/>
                <w:lang w:val="en-US"/>
              </w:rPr>
              <w:t xml:space="preserve"> </w:t>
            </w:r>
            <w:r w:rsidR="00C93DE6">
              <w:rPr>
                <w:szCs w:val="24"/>
              </w:rPr>
              <w:t>АМ</w:t>
            </w:r>
            <w:r w:rsidR="00C93DE6" w:rsidRPr="00C93DE6">
              <w:rPr>
                <w:b/>
                <w:szCs w:val="24"/>
              </w:rPr>
              <w:t xml:space="preserve"> </w:t>
            </w:r>
            <w:r w:rsidR="00C93DE6" w:rsidRPr="00061832">
              <w:rPr>
                <w:szCs w:val="24"/>
              </w:rPr>
              <w:t>„</w:t>
            </w:r>
            <w:r w:rsidR="00C93DE6" w:rsidRPr="00C93DE6">
              <w:rPr>
                <w:szCs w:val="24"/>
              </w:rPr>
              <w:t>Европа</w:t>
            </w:r>
            <w:r w:rsidR="00C93DE6" w:rsidRPr="00061832">
              <w:rPr>
                <w:szCs w:val="24"/>
              </w:rPr>
              <w:t>“</w:t>
            </w:r>
            <w:r w:rsidR="00C93DE6" w:rsidRPr="00C93DE6">
              <w:rPr>
                <w:szCs w:val="24"/>
                <w:lang w:val="en-US"/>
              </w:rPr>
              <w:t xml:space="preserve"> /</w:t>
            </w:r>
            <w:r w:rsidR="00C93DE6">
              <w:rPr>
                <w:szCs w:val="24"/>
              </w:rPr>
              <w:t>по протежение на</w:t>
            </w:r>
            <w:r w:rsidR="00C93DE6" w:rsidRPr="00C93DE6">
              <w:rPr>
                <w:szCs w:val="24"/>
                <w:lang w:val="en-US"/>
              </w:rPr>
              <w:t xml:space="preserve"> </w:t>
            </w:r>
            <w:r w:rsidR="00C93DE6">
              <w:rPr>
                <w:szCs w:val="24"/>
              </w:rPr>
              <w:t>път</w:t>
            </w:r>
            <w:r w:rsidR="00C93DE6" w:rsidRPr="00C93DE6">
              <w:rPr>
                <w:szCs w:val="24"/>
                <w:lang w:val="en-US"/>
              </w:rPr>
              <w:t xml:space="preserve"> </w:t>
            </w:r>
            <w:r w:rsidR="00C93DE6" w:rsidRPr="00C93DE6">
              <w:rPr>
                <w:szCs w:val="24"/>
              </w:rPr>
              <w:t>I-8</w:t>
            </w:r>
            <w:r w:rsidR="00C93DE6" w:rsidRPr="00C93DE6">
              <w:rPr>
                <w:szCs w:val="24"/>
                <w:lang w:val="en-US"/>
              </w:rPr>
              <w:t xml:space="preserve">/ </w:t>
            </w:r>
            <w:r w:rsidR="00C93DE6">
              <w:rPr>
                <w:szCs w:val="24"/>
              </w:rPr>
              <w:t>от</w:t>
            </w:r>
            <w:r w:rsidR="00C93DE6" w:rsidRPr="00C93DE6">
              <w:rPr>
                <w:szCs w:val="24"/>
                <w:lang w:val="en-US"/>
              </w:rPr>
              <w:t xml:space="preserve"> </w:t>
            </w:r>
            <w:r w:rsidR="00C93DE6">
              <w:rPr>
                <w:szCs w:val="24"/>
              </w:rPr>
              <w:t>км</w:t>
            </w:r>
            <w:r w:rsidR="00C93DE6" w:rsidRPr="00C93DE6">
              <w:rPr>
                <w:szCs w:val="24"/>
                <w:lang w:val="en-US"/>
              </w:rPr>
              <w:t xml:space="preserve"> 15+500 </w:t>
            </w:r>
            <w:r w:rsidR="00C93DE6">
              <w:rPr>
                <w:szCs w:val="24"/>
              </w:rPr>
              <w:t>до</w:t>
            </w:r>
            <w:r w:rsidR="00C93DE6" w:rsidRPr="00C93DE6">
              <w:rPr>
                <w:szCs w:val="24"/>
                <w:lang w:val="en-US"/>
              </w:rPr>
              <w:t xml:space="preserve"> </w:t>
            </w:r>
            <w:r w:rsidR="00C93DE6">
              <w:rPr>
                <w:szCs w:val="24"/>
              </w:rPr>
              <w:t>км</w:t>
            </w:r>
            <w:r w:rsidR="00C93DE6" w:rsidRPr="00C93DE6">
              <w:rPr>
                <w:szCs w:val="24"/>
                <w:lang w:val="en-US"/>
              </w:rPr>
              <w:t xml:space="preserve"> </w:t>
            </w:r>
            <w:r w:rsidR="00C201B9">
              <w:rPr>
                <w:szCs w:val="24"/>
              </w:rPr>
              <w:t>48+903</w:t>
            </w:r>
            <w:r w:rsidR="00C93DE6" w:rsidRPr="00C93DE6">
              <w:rPr>
                <w:szCs w:val="24"/>
                <w:lang w:val="en-US"/>
              </w:rPr>
              <w:t xml:space="preserve"> </w:t>
            </w:r>
            <w:r w:rsidR="00C93DE6">
              <w:rPr>
                <w:szCs w:val="24"/>
              </w:rPr>
              <w:t>също е предвидено по ОПТТИ</w:t>
            </w:r>
            <w:r w:rsidR="00C93DE6" w:rsidRPr="00C93DE6">
              <w:rPr>
                <w:szCs w:val="24"/>
                <w:lang w:val="en-US"/>
              </w:rPr>
              <w:t xml:space="preserve"> 2014-2020.</w:t>
            </w:r>
            <w:r w:rsidR="00C93DE6" w:rsidRPr="00C93DE6">
              <w:rPr>
                <w:b/>
                <w:szCs w:val="24"/>
                <w:lang w:val="en-US"/>
              </w:rPr>
              <w:t xml:space="preserve"> </w:t>
            </w:r>
            <w:r w:rsidR="00C93DE6" w:rsidRPr="00C93DE6">
              <w:rPr>
                <w:szCs w:val="24"/>
              </w:rPr>
              <w:t>Път</w:t>
            </w:r>
            <w:r w:rsidR="00C93DE6">
              <w:rPr>
                <w:b/>
                <w:szCs w:val="24"/>
              </w:rPr>
              <w:t xml:space="preserve"> </w:t>
            </w:r>
            <w:r w:rsidR="00C93DE6" w:rsidRPr="00C93DE6">
              <w:rPr>
                <w:szCs w:val="24"/>
              </w:rPr>
              <w:t>I-8 “</w:t>
            </w:r>
            <w:r w:rsidR="00C93DE6">
              <w:rPr>
                <w:szCs w:val="24"/>
              </w:rPr>
              <w:t>Калотина</w:t>
            </w:r>
            <w:r w:rsidR="00C93DE6" w:rsidRPr="00C93DE6">
              <w:rPr>
                <w:szCs w:val="24"/>
              </w:rPr>
              <w:t xml:space="preserve"> – </w:t>
            </w:r>
            <w:r w:rsidR="00C93DE6">
              <w:rPr>
                <w:szCs w:val="24"/>
              </w:rPr>
              <w:t>Софийски околовръстен път</w:t>
            </w:r>
            <w:r w:rsidR="00C93DE6" w:rsidRPr="00C93DE6">
              <w:rPr>
                <w:szCs w:val="24"/>
              </w:rPr>
              <w:t xml:space="preserve">” </w:t>
            </w:r>
            <w:r w:rsidR="00C93DE6">
              <w:rPr>
                <w:szCs w:val="24"/>
              </w:rPr>
              <w:t>е ситуиран на запад от София</w:t>
            </w:r>
            <w:r w:rsidR="00C93DE6" w:rsidRPr="00C93DE6">
              <w:rPr>
                <w:szCs w:val="24"/>
              </w:rPr>
              <w:t xml:space="preserve">. </w:t>
            </w:r>
            <w:r w:rsidR="00C42373">
              <w:rPr>
                <w:szCs w:val="24"/>
              </w:rPr>
              <w:t>Пътят е част от</w:t>
            </w:r>
            <w:r w:rsidR="00C93DE6" w:rsidRPr="00C93DE6">
              <w:rPr>
                <w:szCs w:val="24"/>
                <w:lang w:val="en-US"/>
              </w:rPr>
              <w:t xml:space="preserve"> “</w:t>
            </w:r>
            <w:r w:rsidR="00C42373">
              <w:rPr>
                <w:szCs w:val="24"/>
              </w:rPr>
              <w:t>основната</w:t>
            </w:r>
            <w:r w:rsidR="00C93DE6" w:rsidRPr="00C93DE6">
              <w:rPr>
                <w:szCs w:val="24"/>
                <w:lang w:val="en-US"/>
              </w:rPr>
              <w:t xml:space="preserve">” </w:t>
            </w:r>
            <w:r w:rsidR="00276690" w:rsidRPr="00276690">
              <w:rPr>
                <w:szCs w:val="24"/>
                <w:lang w:val="en-GB"/>
              </w:rPr>
              <w:t xml:space="preserve">TEN-T </w:t>
            </w:r>
            <w:r w:rsidR="004852AE">
              <w:rPr>
                <w:szCs w:val="24"/>
              </w:rPr>
              <w:t>и</w:t>
            </w:r>
            <w:r w:rsidR="00C93DE6" w:rsidRPr="00C93DE6">
              <w:rPr>
                <w:szCs w:val="24"/>
                <w:lang w:val="en-US"/>
              </w:rPr>
              <w:t xml:space="preserve"> </w:t>
            </w:r>
            <w:r w:rsidR="004852AE">
              <w:rPr>
                <w:szCs w:val="24"/>
              </w:rPr>
              <w:t>представлява важна връзка към коридор</w:t>
            </w:r>
            <w:r w:rsidR="00C93DE6" w:rsidRPr="00C93DE6">
              <w:rPr>
                <w:szCs w:val="24"/>
              </w:rPr>
              <w:t xml:space="preserve"> </w:t>
            </w:r>
            <w:r w:rsidR="00276690">
              <w:rPr>
                <w:szCs w:val="24"/>
              </w:rPr>
              <w:t>ОИС</w:t>
            </w:r>
            <w:r w:rsidR="00C93DE6" w:rsidRPr="00C93DE6">
              <w:rPr>
                <w:szCs w:val="24"/>
                <w:rtl/>
              </w:rPr>
              <w:t>”</w:t>
            </w:r>
            <w:r w:rsidR="00C93DE6" w:rsidRPr="00C93DE6">
              <w:rPr>
                <w:szCs w:val="24"/>
              </w:rPr>
              <w:t xml:space="preserve">. </w:t>
            </w:r>
            <w:r w:rsidR="00D00884">
              <w:rPr>
                <w:szCs w:val="24"/>
              </w:rPr>
              <w:t>В</w:t>
            </w:r>
            <w:r w:rsidR="003D5792">
              <w:rPr>
                <w:szCs w:val="24"/>
              </w:rPr>
              <w:t xml:space="preserve">ажен проект, предвиден за финансиране </w:t>
            </w:r>
            <w:r w:rsidR="00D00884">
              <w:rPr>
                <w:szCs w:val="24"/>
              </w:rPr>
              <w:t>с национални средства</w:t>
            </w:r>
            <w:r w:rsidR="00C93DE6" w:rsidRPr="00C93DE6">
              <w:rPr>
                <w:szCs w:val="24"/>
                <w:lang w:val="en-US"/>
              </w:rPr>
              <w:t xml:space="preserve">, </w:t>
            </w:r>
            <w:r w:rsidR="003D5792">
              <w:rPr>
                <w:szCs w:val="24"/>
              </w:rPr>
              <w:t>е проектът за изграждане на път</w:t>
            </w:r>
            <w:r w:rsidR="00C93DE6" w:rsidRPr="00C93DE6">
              <w:rPr>
                <w:szCs w:val="24"/>
                <w:lang w:val="en-US"/>
              </w:rPr>
              <w:t xml:space="preserve"> E-79, </w:t>
            </w:r>
            <w:r w:rsidR="003D5792">
              <w:rPr>
                <w:szCs w:val="24"/>
              </w:rPr>
              <w:t>участък Ружинци</w:t>
            </w:r>
            <w:r w:rsidR="00C93DE6" w:rsidRPr="00C93DE6">
              <w:rPr>
                <w:szCs w:val="24"/>
                <w:lang w:val="en-US"/>
              </w:rPr>
              <w:t xml:space="preserve"> – </w:t>
            </w:r>
            <w:r w:rsidR="003D5792">
              <w:rPr>
                <w:szCs w:val="24"/>
              </w:rPr>
              <w:t>Монтана</w:t>
            </w:r>
            <w:r w:rsidR="00C93DE6" w:rsidRPr="00C93DE6">
              <w:rPr>
                <w:szCs w:val="24"/>
                <w:lang w:val="en-US"/>
              </w:rPr>
              <w:t>.</w:t>
            </w:r>
            <w:r w:rsidR="00C93DE6" w:rsidRPr="00C93DE6" w:rsidDel="00AA74AB">
              <w:rPr>
                <w:szCs w:val="24"/>
                <w:lang w:val="en-US"/>
              </w:rPr>
              <w:t xml:space="preserve"> </w:t>
            </w:r>
            <w:r w:rsidR="003D5792">
              <w:rPr>
                <w:szCs w:val="24"/>
              </w:rPr>
              <w:t xml:space="preserve">Пътят се намира в северозападна България и </w:t>
            </w:r>
            <w:r w:rsidR="003D5792">
              <w:rPr>
                <w:szCs w:val="24"/>
              </w:rPr>
              <w:lastRenderedPageBreak/>
              <w:t>представлява част от Трансевропейски транспортен коридор</w:t>
            </w:r>
            <w:r w:rsidR="00C93DE6" w:rsidRPr="00C93DE6">
              <w:rPr>
                <w:szCs w:val="24"/>
                <w:lang w:val="en-GB"/>
              </w:rPr>
              <w:t xml:space="preserve"> </w:t>
            </w:r>
            <w:r w:rsidR="00276690">
              <w:rPr>
                <w:szCs w:val="24"/>
              </w:rPr>
              <w:t>ОИС</w:t>
            </w:r>
            <w:r w:rsidR="00C93DE6" w:rsidRPr="00C93DE6">
              <w:rPr>
                <w:szCs w:val="24"/>
                <w:lang w:val="en-US"/>
              </w:rPr>
              <w:t xml:space="preserve">. </w:t>
            </w:r>
            <w:r w:rsidR="00631831">
              <w:rPr>
                <w:szCs w:val="24"/>
              </w:rPr>
              <w:t>Проектите за изграждане на АМ „Хемус“ са в процес на реализация с национални средства</w:t>
            </w:r>
            <w:r w:rsidR="00C93DE6" w:rsidRPr="00C93DE6">
              <w:rPr>
                <w:szCs w:val="24"/>
                <w:lang w:val="en-GB"/>
              </w:rPr>
              <w:t xml:space="preserve">. </w:t>
            </w:r>
            <w:r w:rsidR="00631831">
              <w:rPr>
                <w:szCs w:val="24"/>
              </w:rPr>
              <w:t>Изграждането на тунела под връх Шипка</w:t>
            </w:r>
            <w:r w:rsidR="00C93DE6" w:rsidRPr="00C93DE6">
              <w:rPr>
                <w:szCs w:val="24"/>
                <w:lang w:val="en-GB"/>
              </w:rPr>
              <w:t xml:space="preserve">, </w:t>
            </w:r>
            <w:r w:rsidR="00631831">
              <w:rPr>
                <w:szCs w:val="24"/>
              </w:rPr>
              <w:t xml:space="preserve">което представлява втора фаза от проекта за строителството на околовръстния път </w:t>
            </w:r>
            <w:r w:rsidR="00D22B3B">
              <w:rPr>
                <w:szCs w:val="24"/>
              </w:rPr>
              <w:t xml:space="preserve">на </w:t>
            </w:r>
            <w:r w:rsidR="00631831">
              <w:rPr>
                <w:szCs w:val="24"/>
              </w:rPr>
              <w:t>град Габрово</w:t>
            </w:r>
            <w:r w:rsidR="00C93DE6" w:rsidRPr="00C93DE6">
              <w:rPr>
                <w:szCs w:val="24"/>
                <w:lang w:val="en-GB"/>
              </w:rPr>
              <w:t xml:space="preserve">, </w:t>
            </w:r>
            <w:r w:rsidR="00433E8A">
              <w:rPr>
                <w:szCs w:val="24"/>
              </w:rPr>
              <w:t>реализиран по ОПТ</w:t>
            </w:r>
            <w:r w:rsidR="00C93DE6" w:rsidRPr="00C93DE6">
              <w:rPr>
                <w:szCs w:val="24"/>
                <w:lang w:val="en-GB"/>
              </w:rPr>
              <w:t xml:space="preserve"> 2007 – 2013</w:t>
            </w:r>
            <w:r w:rsidR="009D4094">
              <w:rPr>
                <w:szCs w:val="24"/>
              </w:rPr>
              <w:t>,</w:t>
            </w:r>
            <w:r w:rsidR="00C93DE6" w:rsidRPr="00C93DE6">
              <w:rPr>
                <w:szCs w:val="24"/>
                <w:lang w:val="en-GB"/>
              </w:rPr>
              <w:t xml:space="preserve"> </w:t>
            </w:r>
            <w:r w:rsidR="00433E8A">
              <w:rPr>
                <w:szCs w:val="24"/>
              </w:rPr>
              <w:t xml:space="preserve">се планира за финансиране в програмен период </w:t>
            </w:r>
            <w:r w:rsidR="00C93DE6" w:rsidRPr="00C93DE6">
              <w:rPr>
                <w:szCs w:val="24"/>
                <w:lang w:val="en-GB"/>
              </w:rPr>
              <w:t xml:space="preserve">2021-2027. </w:t>
            </w:r>
            <w:r w:rsidR="00F12957">
              <w:rPr>
                <w:szCs w:val="24"/>
              </w:rPr>
              <w:t>Тези проекти за изграждане на нова инфраструктура ще бъдат реализир</w:t>
            </w:r>
            <w:r w:rsidR="004F399F">
              <w:rPr>
                <w:szCs w:val="24"/>
              </w:rPr>
              <w:t>а</w:t>
            </w:r>
            <w:r w:rsidR="00F12957">
              <w:rPr>
                <w:szCs w:val="24"/>
              </w:rPr>
              <w:t xml:space="preserve">ни успоредно с </w:t>
            </w:r>
            <w:r w:rsidRPr="00FF28BA">
              <w:rPr>
                <w:szCs w:val="24"/>
              </w:rPr>
              <w:t>въвеждането на модерни процеси на планиране и осигуряване на ефективн</w:t>
            </w:r>
            <w:r w:rsidR="00F12957">
              <w:rPr>
                <w:szCs w:val="24"/>
              </w:rPr>
              <w:t>о</w:t>
            </w:r>
            <w:r w:rsidRPr="00FF28BA">
              <w:rPr>
                <w:szCs w:val="24"/>
              </w:rPr>
              <w:t xml:space="preserve"> </w:t>
            </w:r>
            <w:r w:rsidR="00F12957">
              <w:rPr>
                <w:szCs w:val="24"/>
              </w:rPr>
              <w:t>поддържане</w:t>
            </w:r>
            <w:r w:rsidRPr="00FF28BA">
              <w:rPr>
                <w:szCs w:val="24"/>
              </w:rPr>
              <w:t xml:space="preserve"> на пътната инфраструктура, генериране на финансови ресурси посредством модерна система за таксуване, постигане на съответствие на техническите и експлоатационните параметри на пътната инфраструктура с европейските технически стандарти за осигуряване на безопасност и комфорт на транспорта. За подобряване на ефективността и безопасността на автомобилния транспорт е необходимо внедряването на</w:t>
            </w:r>
            <w:r w:rsidR="00542C1D">
              <w:rPr>
                <w:szCs w:val="24"/>
              </w:rPr>
              <w:t xml:space="preserve"> приложения и услуги </w:t>
            </w:r>
            <w:r w:rsidRPr="00FF28BA">
              <w:rPr>
                <w:szCs w:val="24"/>
              </w:rPr>
              <w:t xml:space="preserve">за управление, наблюдение и контрол на движението в </w:t>
            </w:r>
            <w:r w:rsidR="00C22358">
              <w:rPr>
                <w:szCs w:val="24"/>
              </w:rPr>
              <w:t>населените</w:t>
            </w:r>
            <w:r w:rsidR="007934F5">
              <w:rPr>
                <w:szCs w:val="24"/>
              </w:rPr>
              <w:t xml:space="preserve"> места </w:t>
            </w:r>
            <w:r w:rsidRPr="00FF28BA">
              <w:rPr>
                <w:szCs w:val="24"/>
              </w:rPr>
              <w:t>и по автомагистралите, системи за безопасност на пр</w:t>
            </w:r>
            <w:r w:rsidR="00542C1D">
              <w:rPr>
                <w:szCs w:val="24"/>
              </w:rPr>
              <w:t>евозните средства и електронни</w:t>
            </w:r>
            <w:r w:rsidRPr="00FF28BA">
              <w:rPr>
                <w:szCs w:val="24"/>
              </w:rPr>
              <w:t xml:space="preserve"> системи за събиране на ТОЛ такси</w:t>
            </w:r>
            <w:r w:rsidR="00D55C35">
              <w:rPr>
                <w:szCs w:val="24"/>
              </w:rPr>
              <w:t xml:space="preserve">, както и изграждането на обходни пътища, осигуряващи връзка с </w:t>
            </w:r>
            <w:r w:rsidR="00D55C35">
              <w:rPr>
                <w:szCs w:val="24"/>
                <w:lang w:val="en-US"/>
              </w:rPr>
              <w:t>TEN-T</w:t>
            </w:r>
            <w:r w:rsidRPr="00FF28BA">
              <w:rPr>
                <w:szCs w:val="24"/>
              </w:rPr>
              <w:t>.</w:t>
            </w:r>
            <w:r w:rsidR="00325575">
              <w:rPr>
                <w:szCs w:val="24"/>
              </w:rPr>
              <w:t xml:space="preserve"> Предвидено е финансиране на Обходен път на град Бургас, свързващ </w:t>
            </w:r>
            <w:r w:rsidR="00325575" w:rsidRPr="00325575">
              <w:rPr>
                <w:szCs w:val="24"/>
              </w:rPr>
              <w:t xml:space="preserve">АМ „Тракия“, която е част от коридор </w:t>
            </w:r>
            <w:r w:rsidR="00325575">
              <w:rPr>
                <w:szCs w:val="24"/>
              </w:rPr>
              <w:t>О</w:t>
            </w:r>
            <w:r w:rsidR="00EA41D3">
              <w:rPr>
                <w:szCs w:val="24"/>
              </w:rPr>
              <w:t>ИС</w:t>
            </w:r>
            <w:r w:rsidR="00325575" w:rsidRPr="00325575">
              <w:rPr>
                <w:szCs w:val="24"/>
              </w:rPr>
              <w:t xml:space="preserve"> и път І-9 Бургас – Варна – част от </w:t>
            </w:r>
            <w:r w:rsidR="00325575">
              <w:rPr>
                <w:szCs w:val="24"/>
              </w:rPr>
              <w:t>„</w:t>
            </w:r>
            <w:r w:rsidR="00325575" w:rsidRPr="00325575">
              <w:rPr>
                <w:szCs w:val="24"/>
              </w:rPr>
              <w:t>разширената</w:t>
            </w:r>
            <w:r w:rsidR="00325575">
              <w:rPr>
                <w:szCs w:val="24"/>
              </w:rPr>
              <w:t>“</w:t>
            </w:r>
            <w:r w:rsidR="00325575" w:rsidRPr="00325575">
              <w:rPr>
                <w:szCs w:val="24"/>
              </w:rPr>
              <w:t xml:space="preserve"> </w:t>
            </w:r>
            <w:r w:rsidR="00325575" w:rsidRPr="00325575">
              <w:rPr>
                <w:szCs w:val="24"/>
                <w:lang w:val="en-US"/>
              </w:rPr>
              <w:t>TEN-T</w:t>
            </w:r>
            <w:r w:rsidR="00325575">
              <w:rPr>
                <w:szCs w:val="24"/>
              </w:rPr>
              <w:t>.</w:t>
            </w:r>
          </w:p>
          <w:p w:rsidR="0060430E" w:rsidRDefault="00FF7B72" w:rsidP="0097128E">
            <w:pPr>
              <w:rPr>
                <w:i/>
              </w:rPr>
            </w:pPr>
            <w:r w:rsidRPr="00C726DC">
              <w:rPr>
                <w:i/>
              </w:rPr>
              <w:t>Пристанищна инфраструктура и вътрешни водни пътища</w:t>
            </w:r>
          </w:p>
          <w:p w:rsidR="0060430E" w:rsidRDefault="009958EE" w:rsidP="0097128E">
            <w:r w:rsidRPr="00F20D1F">
              <w:t xml:space="preserve">Пред България стои и въпросът за пълно прилагане в практиката на изискванията на Директива 2000/59/ЕО на Европейския парламент и на Съвета от 27 ноември 2000 г., относно пристанищните приемни съоръжения за отпадъци от експлоатацията на корабите и на остатъци от товари. Промените и допълненията на </w:t>
            </w:r>
            <w:r w:rsidR="00361C52">
              <w:t>„</w:t>
            </w:r>
            <w:r w:rsidRPr="00F20D1F">
              <w:t>Международната конвенция за предотвратяване на замърсяването от кораби</w:t>
            </w:r>
            <w:r w:rsidR="00C22358">
              <w:t xml:space="preserve"> </w:t>
            </w:r>
            <w:r w:rsidR="00931FCF" w:rsidRPr="00931FCF">
              <w:t>(MARPOL)</w:t>
            </w:r>
            <w:r w:rsidR="00C22358">
              <w:t>“</w:t>
            </w:r>
            <w:r w:rsidRPr="00F20D1F">
              <w:t>, поставят нови задължения на Страните по конвенцията за осигуряване на адекватни приемни съоръжения в своите пристанища (нови категории отпадъци).</w:t>
            </w:r>
          </w:p>
          <w:p w:rsidR="0060430E" w:rsidRDefault="00696023">
            <w:pPr>
              <w:spacing w:before="0" w:after="0"/>
              <w:rPr>
                <w:szCs w:val="24"/>
              </w:rPr>
            </w:pPr>
            <w:r w:rsidRPr="00F20D1F">
              <w:t>България ще се стреми към повишаване на товарния и пътнически трафик и насърчаване развитието на водния транспорт в съответствие с транспортната политика на Е</w:t>
            </w:r>
            <w:r w:rsidR="00D4616B">
              <w:t>С</w:t>
            </w:r>
            <w:r w:rsidRPr="00F20D1F">
              <w:t>.</w:t>
            </w:r>
            <w:r w:rsidR="006E7A18" w:rsidRPr="00F20D1F">
              <w:t xml:space="preserve"> </w:t>
            </w:r>
            <w:r w:rsidR="001B4685" w:rsidRPr="00F20D1F">
              <w:t>Политика</w:t>
            </w:r>
            <w:r w:rsidR="001B4685">
              <w:t>т</w:t>
            </w:r>
            <w:r w:rsidR="001B4685" w:rsidRPr="00F20D1F">
              <w:t xml:space="preserve">а </w:t>
            </w:r>
            <w:r w:rsidR="009958EE" w:rsidRPr="00F20D1F">
              <w:t>е насочена към подобряване на условията за корабоплаване по река Дунав и морските пространства на Република България, за подобряване на морската безопасност и безопасността на вътрешните водни пътища и опазване на околната среда, в съответствие с политиката на Общността за укрепване на морския транспорт и мрежата на вътрешните водни пътища</w:t>
            </w:r>
            <w:r w:rsidR="00DE2F44">
              <w:t xml:space="preserve">, както и за </w:t>
            </w:r>
            <w:r w:rsidR="00FC6351">
              <w:t xml:space="preserve">подобряване на транспортните връзки с Украйна и </w:t>
            </w:r>
            <w:r w:rsidR="00DE2F44">
              <w:t xml:space="preserve">развитие на „коридори на солидарността“ </w:t>
            </w:r>
            <w:r w:rsidR="00480FAA">
              <w:t xml:space="preserve">след руската агресия </w:t>
            </w:r>
            <w:r w:rsidR="00DE2F44">
              <w:t>посредством модернизация на пристанищна инфраструктура</w:t>
            </w:r>
            <w:r w:rsidR="009958EE" w:rsidRPr="00F20D1F">
              <w:t>.</w:t>
            </w:r>
            <w:r w:rsidR="00361C52">
              <w:t xml:space="preserve"> </w:t>
            </w:r>
            <w:r w:rsidR="001B4685">
              <w:t>И</w:t>
            </w:r>
            <w:r w:rsidR="00361C52">
              <w:t>зпълнение</w:t>
            </w:r>
            <w:r w:rsidR="001B4685">
              <w:t>то</w:t>
            </w:r>
            <w:r w:rsidR="00361C52">
              <w:t xml:space="preserve"> на мерки за постигане на очакванията</w:t>
            </w:r>
            <w:r w:rsidR="001B4685">
              <w:t xml:space="preserve"> могат да бъдат финансирани от Оперативната програма</w:t>
            </w:r>
            <w:r w:rsidR="00766703">
              <w:rPr>
                <w:lang w:val="en-US"/>
              </w:rPr>
              <w:t>,</w:t>
            </w:r>
            <w:r w:rsidR="001B4685">
              <w:t xml:space="preserve"> тъй като</w:t>
            </w:r>
            <w:r w:rsidR="00361C52">
              <w:t xml:space="preserve"> </w:t>
            </w:r>
            <w:r w:rsidR="00361C52">
              <w:rPr>
                <w:rFonts w:eastAsia="TimesNewRomanPSMT"/>
                <w:szCs w:val="24"/>
              </w:rPr>
              <w:t>о</w:t>
            </w:r>
            <w:r w:rsidR="00361C52" w:rsidRPr="00361C52">
              <w:rPr>
                <w:rFonts w:eastAsia="TimesNewRomanPSMT"/>
                <w:szCs w:val="24"/>
              </w:rPr>
              <w:t xml:space="preserve">сновните морски пристанища са включени в концепцията за развитие на </w:t>
            </w:r>
            <w:r w:rsidR="00361C52" w:rsidRPr="00361C52">
              <w:rPr>
                <w:szCs w:val="24"/>
              </w:rPr>
              <w:t>ТEN-T</w:t>
            </w:r>
            <w:r w:rsidR="00361C52">
              <w:rPr>
                <w:rFonts w:eastAsia="TimesNewRomanPSMT"/>
                <w:szCs w:val="24"/>
              </w:rPr>
              <w:t xml:space="preserve"> мрежата: п</w:t>
            </w:r>
            <w:r w:rsidR="00361C52" w:rsidRPr="00361C52">
              <w:rPr>
                <w:rFonts w:eastAsia="TimesNewRomanPSMT"/>
                <w:szCs w:val="24"/>
              </w:rPr>
              <w:t xml:space="preserve">ристанище Бургас е част от „основната мрежа”, а пристанище Варна от „разширената” </w:t>
            </w:r>
            <w:r w:rsidR="00361C52" w:rsidRPr="00361C52">
              <w:rPr>
                <w:szCs w:val="24"/>
              </w:rPr>
              <w:t xml:space="preserve">ТEN-T </w:t>
            </w:r>
            <w:r w:rsidR="00361C52" w:rsidRPr="00361C52">
              <w:rPr>
                <w:rFonts w:eastAsia="TimesNewRomanPSMT"/>
                <w:szCs w:val="24"/>
              </w:rPr>
              <w:t>мрежа</w:t>
            </w:r>
            <w:r w:rsidR="00361C52">
              <w:rPr>
                <w:rFonts w:eastAsia="TimesNewRomanPSMT"/>
                <w:szCs w:val="24"/>
              </w:rPr>
              <w:t>.</w:t>
            </w:r>
            <w:r w:rsidR="00077207">
              <w:rPr>
                <w:rFonts w:eastAsia="TimesNewRomanPSMT"/>
                <w:szCs w:val="24"/>
              </w:rPr>
              <w:t xml:space="preserve"> </w:t>
            </w:r>
          </w:p>
          <w:p w:rsidR="0060430E" w:rsidRDefault="00E803C8" w:rsidP="005825E4">
            <w:pPr>
              <w:rPr>
                <w:i/>
              </w:rPr>
            </w:pPr>
            <w:r w:rsidRPr="003264E9">
              <w:rPr>
                <w:i/>
              </w:rPr>
              <w:t>Интермодален транспорт и терминали</w:t>
            </w:r>
          </w:p>
          <w:p w:rsidR="0060430E" w:rsidRDefault="00E803C8" w:rsidP="005825E4">
            <w:pPr>
              <w:spacing w:before="0"/>
            </w:pPr>
            <w:r>
              <w:t>С реализацията на предвидените мерки, се оч</w:t>
            </w:r>
            <w:r w:rsidR="003C7FE2">
              <w:t>а</w:t>
            </w:r>
            <w:r>
              <w:t>ква да бъдат адресирани о</w:t>
            </w:r>
            <w:r w:rsidRPr="00F20D1F">
              <w:t xml:space="preserve">сновните нужди </w:t>
            </w:r>
            <w:r>
              <w:t>в сектора</w:t>
            </w:r>
            <w:r w:rsidR="001B4685">
              <w:t xml:space="preserve"> за</w:t>
            </w:r>
            <w:r w:rsidRPr="00F20D1F">
              <w:t>:</w:t>
            </w:r>
          </w:p>
          <w:p w:rsidR="004945A8" w:rsidRPr="004945A8" w:rsidRDefault="00E803C8" w:rsidP="0059575C">
            <w:pPr>
              <w:numPr>
                <w:ilvl w:val="0"/>
                <w:numId w:val="41"/>
              </w:numPr>
              <w:spacing w:before="0" w:after="0"/>
              <w:ind w:left="273" w:hanging="273"/>
            </w:pPr>
            <w:r w:rsidRPr="00F20D1F">
              <w:t>осигуря</w:t>
            </w:r>
            <w:r w:rsidR="00802004">
              <w:t>в</w:t>
            </w:r>
            <w:r w:rsidRPr="00F20D1F">
              <w:t xml:space="preserve">ане на по-добра координация между отделните видове транспорт в посока развитието на интермодалните услуги, установяване на надеждни </w:t>
            </w:r>
            <w:r w:rsidRPr="00F20D1F">
              <w:lastRenderedPageBreak/>
              <w:t>и бързи железопътни връзки между терминалите</w:t>
            </w:r>
            <w:r w:rsidR="004945A8">
              <w:t xml:space="preserve">; </w:t>
            </w:r>
            <w:r w:rsidRPr="00F20D1F">
              <w:t xml:space="preserve">. </w:t>
            </w:r>
            <w:r w:rsidR="004945A8" w:rsidRPr="004945A8">
              <w:rPr>
                <w:lang w:eastAsia="bg-BG"/>
              </w:rPr>
              <w:t xml:space="preserve"> </w:t>
            </w:r>
            <w:r w:rsidR="004945A8" w:rsidRPr="004945A8">
              <w:t xml:space="preserve">подготовката на проучване за развитие на жп направление Север-Юг, с оглед идентифициране на необходимата мрежа от интермодални терминали.   </w:t>
            </w:r>
          </w:p>
          <w:p w:rsidR="0060430E" w:rsidRDefault="00E803C8" w:rsidP="0059575C">
            <w:pPr>
              <w:numPr>
                <w:ilvl w:val="0"/>
                <w:numId w:val="41"/>
              </w:numPr>
              <w:spacing w:before="0" w:after="0"/>
              <w:ind w:left="273" w:hanging="273"/>
            </w:pPr>
            <w:r w:rsidRPr="00F20D1F">
              <w:t>развитие на интермодални връзки между пристанищата и железопътната мрежа, с оглед насърчаване на потенциалния растеж на търговията и транзитните превози</w:t>
            </w:r>
            <w:r w:rsidR="00F25A9F" w:rsidRPr="00852AC3">
              <w:rPr>
                <w:lang w:val="en-US"/>
              </w:rPr>
              <w:t>.</w:t>
            </w:r>
          </w:p>
          <w:p w:rsidR="0060430E" w:rsidRPr="006509C8" w:rsidRDefault="0060430E" w:rsidP="00BB4511">
            <w:pPr>
              <w:spacing w:before="0" w:after="0"/>
              <w:ind w:left="273"/>
            </w:pPr>
          </w:p>
          <w:p w:rsidR="0060430E" w:rsidRDefault="00FF7B72" w:rsidP="0097128E">
            <w:pPr>
              <w:rPr>
                <w:i/>
                <w:color w:val="000000"/>
                <w:szCs w:val="24"/>
              </w:rPr>
            </w:pPr>
            <w:r w:rsidRPr="00FF7B72">
              <w:rPr>
                <w:i/>
                <w:color w:val="000000"/>
                <w:szCs w:val="24"/>
              </w:rPr>
              <w:t>Въздушен транспорт</w:t>
            </w:r>
          </w:p>
          <w:p w:rsidR="00FD320F" w:rsidRPr="00571067" w:rsidRDefault="00FD320F" w:rsidP="0097128E">
            <w:pPr>
              <w:rPr>
                <w:color w:val="000000"/>
                <w:szCs w:val="24"/>
              </w:rPr>
            </w:pPr>
            <w:r w:rsidRPr="00FE59BF">
              <w:rPr>
                <w:color w:val="000000"/>
                <w:szCs w:val="24"/>
              </w:rPr>
              <w:t>Въздушният транспорт в страната допринася за повишаване на мобилността на населението и за развитие на интермодалността. Необходима е подкрепа за управлението на авиационния сектор, включително привличане на частни инвеститори. За целта се предвижда  да се анализират и определят ефективни решения за подобряване на транспортното обслужване.</w:t>
            </w:r>
          </w:p>
          <w:p w:rsidR="006872FD" w:rsidRPr="005F4C04" w:rsidRDefault="006872FD" w:rsidP="007934F5">
            <w:pPr>
              <w:spacing w:before="0"/>
            </w:pPr>
          </w:p>
          <w:p w:rsidR="0060430E" w:rsidRPr="00E87345" w:rsidRDefault="00312D2A" w:rsidP="0097128E">
            <w:pPr>
              <w:rPr>
                <w:rFonts w:eastAsia="TimesNewRomanPSMT"/>
                <w:i/>
                <w:szCs w:val="24"/>
                <w:lang w:val="en-US"/>
              </w:rPr>
            </w:pPr>
            <w:r w:rsidRPr="00A45D71">
              <w:rPr>
                <w:rFonts w:eastAsia="TimesNewRomanPSMT"/>
                <w:i/>
                <w:szCs w:val="24"/>
              </w:rPr>
              <w:t xml:space="preserve">Метро </w:t>
            </w:r>
          </w:p>
          <w:p w:rsidR="0060430E" w:rsidRPr="00571067" w:rsidRDefault="00513CE7">
            <w:pPr>
              <w:spacing w:before="0" w:after="0"/>
              <w:rPr>
                <w:szCs w:val="24"/>
              </w:rPr>
            </w:pPr>
            <w:r w:rsidRPr="00F20D1F">
              <w:rPr>
                <w:szCs w:val="24"/>
              </w:rPr>
              <w:t xml:space="preserve">Постигнатите резултати </w:t>
            </w:r>
            <w:r w:rsidR="00D527F6">
              <w:rPr>
                <w:szCs w:val="24"/>
              </w:rPr>
              <w:t xml:space="preserve">от разширената мрежа на софийското метро през предходния програмен период </w:t>
            </w:r>
            <w:r w:rsidRPr="00F20D1F">
              <w:rPr>
                <w:szCs w:val="24"/>
              </w:rPr>
              <w:t>и растящото търсене на транспортни услуги определя</w:t>
            </w:r>
            <w:r w:rsidR="004F3993" w:rsidRPr="00F20D1F">
              <w:rPr>
                <w:szCs w:val="24"/>
              </w:rPr>
              <w:t>т</w:t>
            </w:r>
            <w:r w:rsidRPr="00F20D1F">
              <w:rPr>
                <w:szCs w:val="24"/>
              </w:rPr>
              <w:t xml:space="preserve"> </w:t>
            </w:r>
            <w:r w:rsidRPr="00F20D1F">
              <w:t>н</w:t>
            </w:r>
            <w:r w:rsidR="00893101" w:rsidRPr="00F20D1F">
              <w:t>еобходимо</w:t>
            </w:r>
            <w:r w:rsidRPr="00F20D1F">
              <w:t>ст</w:t>
            </w:r>
            <w:r w:rsidR="003F6416" w:rsidRPr="00F20D1F">
              <w:t>т</w:t>
            </w:r>
            <w:r w:rsidRPr="00F20D1F">
              <w:t>а от</w:t>
            </w:r>
            <w:r w:rsidR="00893101" w:rsidRPr="00F20D1F">
              <w:t xml:space="preserve"> последващо</w:t>
            </w:r>
            <w:r w:rsidR="003F6416" w:rsidRPr="00F20D1F">
              <w:t>то</w:t>
            </w:r>
            <w:r w:rsidR="00893101" w:rsidRPr="00F20D1F">
              <w:t xml:space="preserve"> </w:t>
            </w:r>
            <w:r w:rsidRPr="00F20D1F">
              <w:t xml:space="preserve">развитие </w:t>
            </w:r>
            <w:r w:rsidR="00893101" w:rsidRPr="00F20D1F">
              <w:t xml:space="preserve">на метро </w:t>
            </w:r>
            <w:r w:rsidRPr="00F20D1F">
              <w:t>системата в столицата</w:t>
            </w:r>
            <w:r w:rsidR="00D527F6">
              <w:t xml:space="preserve">, като финансирането ще обхване изграждане на нови направления през настоящия програмен период. </w:t>
            </w:r>
            <w:r w:rsidR="00D527F6">
              <w:rPr>
                <w:szCs w:val="24"/>
              </w:rPr>
              <w:t>Необходимо е финансиране за</w:t>
            </w:r>
            <w:r w:rsidR="00D527F6" w:rsidRPr="00D527F6">
              <w:rPr>
                <w:szCs w:val="24"/>
              </w:rPr>
              <w:t xml:space="preserve"> изграждане на участъци </w:t>
            </w:r>
            <w:r w:rsidR="00D527F6">
              <w:rPr>
                <w:szCs w:val="24"/>
              </w:rPr>
              <w:t>по направлението „</w:t>
            </w:r>
            <w:r w:rsidR="00D527F6" w:rsidRPr="00D527F6">
              <w:rPr>
                <w:szCs w:val="24"/>
              </w:rPr>
              <w:t>Ботевградско шосе</w:t>
            </w:r>
            <w:r w:rsidR="00D527F6">
              <w:rPr>
                <w:szCs w:val="24"/>
              </w:rPr>
              <w:t>”</w:t>
            </w:r>
            <w:r w:rsidR="00D527F6" w:rsidRPr="00D527F6">
              <w:rPr>
                <w:szCs w:val="24"/>
              </w:rPr>
              <w:t xml:space="preserve"> - бул. </w:t>
            </w:r>
            <w:r w:rsidR="00D527F6">
              <w:rPr>
                <w:szCs w:val="24"/>
              </w:rPr>
              <w:t>„</w:t>
            </w:r>
            <w:r w:rsidR="00D527F6" w:rsidRPr="00D527F6">
              <w:rPr>
                <w:szCs w:val="24"/>
              </w:rPr>
              <w:t>Владимир Вазов</w:t>
            </w:r>
            <w:r w:rsidR="00D527F6">
              <w:rPr>
                <w:szCs w:val="24"/>
              </w:rPr>
              <w:t>”</w:t>
            </w:r>
            <w:r w:rsidR="00D527F6" w:rsidRPr="00D527F6">
              <w:rPr>
                <w:szCs w:val="24"/>
              </w:rPr>
              <w:t xml:space="preserve"> - ЦГЧ - ж.к. „Овча купел”, което ще направи възможно системата на обществения транспорт в столицата да разшири своето покритие и да отговори на растящото търсене на комбинирани транспортни услуги, в т.ч. ще допринесе за подобряване на качеството на атмосферния въздух в столицата и намаляване на емисиите на парникови газове.</w:t>
            </w:r>
            <w:r w:rsidR="00C9625D">
              <w:rPr>
                <w:szCs w:val="24"/>
              </w:rPr>
              <w:t xml:space="preserve"> В допълнение ще се извършат подготвителни дейности </w:t>
            </w:r>
            <w:r w:rsidR="00C9625D" w:rsidRPr="00C9625D">
              <w:rPr>
                <w:bCs/>
                <w:szCs w:val="24"/>
              </w:rPr>
              <w:t>за разширение на Линия 3, участък „ул. Шипка - кв. Гео Милев – ж.к. Слатина - Зала Арена Армеец/Тех Парк София -</w:t>
            </w:r>
            <w:r w:rsidR="00C9625D">
              <w:rPr>
                <w:bCs/>
                <w:szCs w:val="24"/>
              </w:rPr>
              <w:t xml:space="preserve"> бул. Цариградско шосе“.</w:t>
            </w:r>
          </w:p>
          <w:p w:rsidR="00C9625D" w:rsidRDefault="00C9625D">
            <w:pPr>
              <w:spacing w:before="0" w:after="0"/>
            </w:pPr>
          </w:p>
          <w:p w:rsidR="00A24268" w:rsidRPr="005E3F38" w:rsidRDefault="00A24268" w:rsidP="00967B74">
            <w:pPr>
              <w:spacing w:before="0" w:after="0"/>
              <w:rPr>
                <w:i/>
              </w:rPr>
            </w:pPr>
            <w:r w:rsidRPr="005E3F38">
              <w:rPr>
                <w:i/>
              </w:rPr>
              <w:t>МСП</w:t>
            </w:r>
          </w:p>
          <w:p w:rsidR="00967B74" w:rsidRPr="00967B74" w:rsidRDefault="00967B74" w:rsidP="00967B74">
            <w:pPr>
              <w:spacing w:before="0" w:after="0"/>
            </w:pPr>
            <w:r w:rsidRPr="005E3F38">
              <w:t>В рамките на създадената за целта приоритетна ос ще се осигурява подкрепа за смекчаване на последствията от енергийната криза чрез операции, с които да се възстановят вече изплатени средства за компенсиране на МСП за увеличените им разходи за електрическа енергия. Средствата са изплатени в рамките на Национална мярка за компенсиране на небитовите крайни клиенти на електрическа енергия, одобрена с решение на М</w:t>
            </w:r>
            <w:r w:rsidR="00BB25A1" w:rsidRPr="005E3F38">
              <w:t>С</w:t>
            </w:r>
            <w:r w:rsidRPr="005E3F38">
              <w:t xml:space="preserve"> и изпълнявана от Фонд "Сигурност на електроенергийната система“.</w:t>
            </w:r>
            <w:r w:rsidR="0021564E" w:rsidRPr="005E3F38">
              <w:rPr>
                <w:rFonts w:eastAsia="Times New Roman"/>
                <w:noProof/>
                <w:szCs w:val="24"/>
                <w:lang w:eastAsia="fr-BE"/>
              </w:rPr>
              <w:t xml:space="preserve"> </w:t>
            </w:r>
            <w:r w:rsidR="0021564E" w:rsidRPr="005E3F38">
              <w:t>Подкрепата по приоритетната ос ще се предоставя чрез възстановяване на допустими разходи за компенсиране на МСП за увеличените им разходи за електрическа енергия за периода 01 февруари – 30 септември 2022 г.</w:t>
            </w:r>
          </w:p>
          <w:p w:rsidR="000D1822" w:rsidRDefault="000D1822">
            <w:pPr>
              <w:spacing w:before="0" w:after="0"/>
            </w:pPr>
          </w:p>
          <w:p w:rsidR="0060430E" w:rsidRDefault="00231136" w:rsidP="0097128E">
            <w:pPr>
              <w:rPr>
                <w:i/>
              </w:rPr>
            </w:pPr>
            <w:r>
              <w:rPr>
                <w:i/>
              </w:rPr>
              <w:t>Поддържане</w:t>
            </w:r>
            <w:r w:rsidR="002812CA" w:rsidRPr="002812CA">
              <w:rPr>
                <w:i/>
              </w:rPr>
              <w:t xml:space="preserve"> на транспортната инфраструктура</w:t>
            </w:r>
          </w:p>
          <w:p w:rsidR="0060430E" w:rsidRPr="009A2A49" w:rsidRDefault="008145CD">
            <w:pPr>
              <w:spacing w:before="0" w:after="0"/>
            </w:pPr>
            <w:r>
              <w:t>Осигуряването на ресурси за поддържане</w:t>
            </w:r>
            <w:r w:rsidR="00312D2A" w:rsidRPr="00F20D1F">
              <w:t xml:space="preserve"> на транспортната инфраструктура ще </w:t>
            </w:r>
            <w:r>
              <w:t xml:space="preserve">се осъществява </w:t>
            </w:r>
            <w:r w:rsidR="00312D2A" w:rsidRPr="00F20D1F">
              <w:t>със средства извън ОПТТИ</w:t>
            </w:r>
            <w:r w:rsidR="00312D2A">
              <w:t>, в съответс</w:t>
            </w:r>
            <w:r w:rsidR="007F04D8">
              <w:t>т</w:t>
            </w:r>
            <w:r w:rsidR="00312D2A">
              <w:t>вие с българското законодателство</w:t>
            </w:r>
            <w:r>
              <w:t xml:space="preserve"> и както е описано в Споразумението за партньорство:</w:t>
            </w:r>
          </w:p>
          <w:p w:rsidR="0060430E" w:rsidRDefault="008145CD" w:rsidP="002B0FE8">
            <w:r>
              <w:lastRenderedPageBreak/>
              <w:t xml:space="preserve">- </w:t>
            </w:r>
            <w:r w:rsidR="00765C49">
              <w:t xml:space="preserve">В областта на </w:t>
            </w:r>
            <w:r w:rsidR="00765C49" w:rsidRPr="00765C49">
              <w:rPr>
                <w:i/>
              </w:rPr>
              <w:t>железопътния</w:t>
            </w:r>
            <w:r w:rsidR="00312D2A" w:rsidRPr="00765C49">
              <w:rPr>
                <w:i/>
              </w:rPr>
              <w:t xml:space="preserve"> транспорт</w:t>
            </w:r>
            <w:r w:rsidR="00312D2A">
              <w:t>, съгласно разпоредбите на ЗЖТ, чл.26, ал.1, ф</w:t>
            </w:r>
            <w:r w:rsidR="00312D2A" w:rsidRPr="000027C7">
              <w:t>инансирането на дейностите по текущото поддържане и експлоатацията на железопътната инфраструктура се извършва от</w:t>
            </w:r>
            <w:r w:rsidR="00312D2A">
              <w:t xml:space="preserve"> </w:t>
            </w:r>
            <w:r w:rsidR="008716A4">
              <w:t>държавни</w:t>
            </w:r>
            <w:r w:rsidR="00312D2A">
              <w:t xml:space="preserve">я бюджет, приходите от инфраструктурни такси, събирани от превозвачите и собствени приходи от други услуги и отдаване под наем. Процедурата за планирането и разходването на средствата за </w:t>
            </w:r>
            <w:r w:rsidR="00321EFD">
              <w:t>поддържане</w:t>
            </w:r>
            <w:r w:rsidR="00312D2A">
              <w:t xml:space="preserve">, осигурявани от бюджета е ясно разписана в закона и покрива всички аспекти на </w:t>
            </w:r>
            <w:r w:rsidR="00321EFD">
              <w:t>поддържане</w:t>
            </w:r>
            <w:r w:rsidR="00312D2A">
              <w:t xml:space="preserve">, планиране, проектиране, изграждане, рехабилитация и други дейности, свързани с осигуряването на нормалната експлоатация на жп инфраструктура. За целта ДП НКЖИ подписва дългосрочен петгодишен договор с Държавата, представлявана от Министъра на транспорта и </w:t>
            </w:r>
            <w:r w:rsidR="00637FE6">
              <w:t>съобщенията</w:t>
            </w:r>
            <w:r w:rsidR="00312D2A">
              <w:t xml:space="preserve"> и Министъра на финансите. В този договор средствата за </w:t>
            </w:r>
            <w:r w:rsidR="00036E07">
              <w:t>поддържане</w:t>
            </w:r>
            <w:r w:rsidR="00312D2A">
              <w:t xml:space="preserve"> и експлоатация, необходими от Държавния бюджет се планират чрез тригодишната бюджетна рамка, съгласно закона за ДБ, а отпускането на средствата за съответната година в конкретен размер се залагат в закона за ДБ за съответната година.</w:t>
            </w:r>
          </w:p>
          <w:p w:rsidR="0060430E" w:rsidRDefault="00765C49" w:rsidP="002B0FE8">
            <w:pPr>
              <w:autoSpaceDE w:val="0"/>
              <w:autoSpaceDN w:val="0"/>
              <w:adjustRightInd w:val="0"/>
              <w:rPr>
                <w:rFonts w:eastAsia="HiddenHorzOCR"/>
                <w:szCs w:val="24"/>
              </w:rPr>
            </w:pPr>
            <w:r w:rsidRPr="003C1054">
              <w:rPr>
                <w:rFonts w:eastAsia="HiddenHorzOCR"/>
                <w:szCs w:val="24"/>
              </w:rPr>
              <w:t xml:space="preserve">За да се запази устойчивостта на проектите с новоизградена/модернизирана железопътна инфраструктура по време на целия период на експлоатация, се планира подобряване на </w:t>
            </w:r>
            <w:r w:rsidR="001B4685">
              <w:rPr>
                <w:rFonts w:eastAsia="HiddenHorzOCR"/>
                <w:szCs w:val="24"/>
              </w:rPr>
              <w:t>системата за поддържане</w:t>
            </w:r>
            <w:r w:rsidRPr="003C1054">
              <w:rPr>
                <w:rFonts w:eastAsia="HiddenHorzOCR"/>
                <w:szCs w:val="24"/>
              </w:rPr>
              <w:t xml:space="preserve">, с цел оптимизиране на разходите за експлоатация и </w:t>
            </w:r>
            <w:r w:rsidR="00BE7ED8">
              <w:rPr>
                <w:rFonts w:eastAsia="HiddenHorzOCR"/>
                <w:szCs w:val="24"/>
              </w:rPr>
              <w:t>поддържане</w:t>
            </w:r>
            <w:r w:rsidRPr="003C1054">
              <w:rPr>
                <w:rFonts w:eastAsia="HiddenHorzOCR"/>
                <w:szCs w:val="24"/>
              </w:rPr>
              <w:t>.</w:t>
            </w:r>
          </w:p>
          <w:p w:rsidR="0060430E" w:rsidRDefault="00765C49" w:rsidP="002B0FE8">
            <w:pPr>
              <w:autoSpaceDE w:val="0"/>
              <w:autoSpaceDN w:val="0"/>
              <w:adjustRightInd w:val="0"/>
              <w:rPr>
                <w:rFonts w:eastAsia="HiddenHorzOCR"/>
                <w:szCs w:val="24"/>
              </w:rPr>
            </w:pPr>
            <w:r w:rsidRPr="003C1054">
              <w:rPr>
                <w:rFonts w:eastAsia="HiddenHorzOCR"/>
                <w:szCs w:val="24"/>
              </w:rPr>
              <w:t xml:space="preserve">Успешното изпълнение на препоръките за нов модел за </w:t>
            </w:r>
            <w:r w:rsidR="002B0FE8">
              <w:rPr>
                <w:rFonts w:eastAsia="HiddenHorzOCR"/>
                <w:szCs w:val="24"/>
              </w:rPr>
              <w:t>поддържане</w:t>
            </w:r>
            <w:r w:rsidR="002B0FE8" w:rsidRPr="003C1054">
              <w:rPr>
                <w:rFonts w:eastAsia="HiddenHorzOCR"/>
                <w:szCs w:val="24"/>
              </w:rPr>
              <w:t xml:space="preserve"> </w:t>
            </w:r>
            <w:r w:rsidRPr="003C1054">
              <w:rPr>
                <w:rFonts w:eastAsia="HiddenHorzOCR"/>
                <w:szCs w:val="24"/>
              </w:rPr>
              <w:t xml:space="preserve">в </w:t>
            </w:r>
            <w:r w:rsidR="001B4685">
              <w:rPr>
                <w:rFonts w:eastAsia="HiddenHorzOCR"/>
                <w:szCs w:val="24"/>
              </w:rPr>
              <w:t xml:space="preserve"> </w:t>
            </w:r>
            <w:r w:rsidRPr="003C1054">
              <w:rPr>
                <w:rFonts w:eastAsia="HiddenHorzOCR"/>
                <w:szCs w:val="24"/>
              </w:rPr>
              <w:t>НКЖИ е в пряка</w:t>
            </w:r>
            <w:r>
              <w:rPr>
                <w:rFonts w:eastAsia="HiddenHorzOCR"/>
                <w:szCs w:val="24"/>
              </w:rPr>
              <w:t xml:space="preserve"> </w:t>
            </w:r>
            <w:r w:rsidRPr="003C1054">
              <w:rPr>
                <w:rFonts w:eastAsia="HiddenHorzOCR"/>
                <w:szCs w:val="24"/>
              </w:rPr>
              <w:t>зависимост от осигуряване на лека, средна и тежка механизация и оборудване на мобилни</w:t>
            </w:r>
            <w:r>
              <w:rPr>
                <w:rFonts w:eastAsia="HiddenHorzOCR"/>
                <w:szCs w:val="24"/>
              </w:rPr>
              <w:t xml:space="preserve"> </w:t>
            </w:r>
            <w:r w:rsidRPr="003C1054">
              <w:rPr>
                <w:rFonts w:eastAsia="HiddenHorzOCR"/>
                <w:szCs w:val="24"/>
              </w:rPr>
              <w:t>групи</w:t>
            </w:r>
            <w:r>
              <w:rPr>
                <w:rFonts w:eastAsia="HiddenHorzOCR"/>
                <w:szCs w:val="24"/>
              </w:rPr>
              <w:t xml:space="preserve"> с</w:t>
            </w:r>
            <w:r w:rsidRPr="003C1054">
              <w:rPr>
                <w:rFonts w:eastAsia="HiddenHorzOCR"/>
                <w:szCs w:val="24"/>
              </w:rPr>
              <w:t xml:space="preserve"> </w:t>
            </w:r>
            <w:r>
              <w:rPr>
                <w:rFonts w:eastAsia="HiddenHorzOCR"/>
                <w:szCs w:val="24"/>
              </w:rPr>
              <w:t>осигурено</w:t>
            </w:r>
            <w:r w:rsidRPr="003C1054">
              <w:rPr>
                <w:rFonts w:eastAsia="HiddenHorzOCR"/>
                <w:szCs w:val="24"/>
              </w:rPr>
              <w:t xml:space="preserve"> </w:t>
            </w:r>
            <w:r>
              <w:rPr>
                <w:rFonts w:eastAsia="HiddenHorzOCR"/>
                <w:szCs w:val="24"/>
              </w:rPr>
              <w:t>необходимо</w:t>
            </w:r>
            <w:r w:rsidRPr="003C1054">
              <w:rPr>
                <w:rFonts w:eastAsia="HiddenHorzOCR"/>
                <w:szCs w:val="24"/>
              </w:rPr>
              <w:t xml:space="preserve"> финансиране.</w:t>
            </w:r>
          </w:p>
          <w:p w:rsidR="0060430E" w:rsidRDefault="00765C49" w:rsidP="002B0FE8">
            <w:pPr>
              <w:autoSpaceDE w:val="0"/>
              <w:autoSpaceDN w:val="0"/>
              <w:adjustRightInd w:val="0"/>
              <w:rPr>
                <w:rFonts w:eastAsia="HiddenHorzOCR"/>
                <w:szCs w:val="24"/>
              </w:rPr>
            </w:pPr>
            <w:r w:rsidRPr="003C1054">
              <w:rPr>
                <w:rFonts w:eastAsia="HiddenHorzOCR"/>
                <w:szCs w:val="24"/>
              </w:rPr>
              <w:t xml:space="preserve">Акцентът в </w:t>
            </w:r>
            <w:r>
              <w:rPr>
                <w:rFonts w:eastAsia="HiddenHorzOCR"/>
                <w:szCs w:val="24"/>
              </w:rPr>
              <w:t xml:space="preserve">разработвания от НКЖИ </w:t>
            </w:r>
            <w:r w:rsidR="008D04A6">
              <w:rPr>
                <w:szCs w:val="24"/>
              </w:rPr>
              <w:t>Многогодишен</w:t>
            </w:r>
            <w:r w:rsidR="00DC1AF1">
              <w:rPr>
                <w:rFonts w:eastAsia="HiddenHorzOCR"/>
                <w:szCs w:val="24"/>
              </w:rPr>
              <w:t xml:space="preserve"> </w:t>
            </w:r>
            <w:r w:rsidR="00951C1E">
              <w:rPr>
                <w:rFonts w:eastAsia="HiddenHorzOCR"/>
                <w:szCs w:val="24"/>
              </w:rPr>
              <w:t>п</w:t>
            </w:r>
            <w:r>
              <w:rPr>
                <w:rFonts w:eastAsia="HiddenHorzOCR"/>
                <w:szCs w:val="24"/>
              </w:rPr>
              <w:t>лан</w:t>
            </w:r>
            <w:r w:rsidRPr="003C1054">
              <w:rPr>
                <w:rFonts w:eastAsia="HiddenHorzOCR"/>
                <w:szCs w:val="24"/>
              </w:rPr>
              <w:t xml:space="preserve"> за </w:t>
            </w:r>
            <w:r w:rsidR="002B0FE8">
              <w:rPr>
                <w:rFonts w:eastAsia="HiddenHorzOCR"/>
                <w:szCs w:val="24"/>
              </w:rPr>
              <w:t>поддържане</w:t>
            </w:r>
            <w:r w:rsidR="002B0FE8" w:rsidRPr="003C1054">
              <w:rPr>
                <w:rFonts w:eastAsia="HiddenHorzOCR"/>
                <w:szCs w:val="24"/>
              </w:rPr>
              <w:t xml:space="preserve"> </w:t>
            </w:r>
            <w:r w:rsidR="00A860AD">
              <w:rPr>
                <w:rFonts w:eastAsia="HiddenHorzOCR"/>
                <w:szCs w:val="24"/>
              </w:rPr>
              <w:t>(</w:t>
            </w:r>
            <w:r w:rsidR="00A860AD" w:rsidRPr="002F3170">
              <w:rPr>
                <w:bCs/>
                <w:iCs/>
                <w:szCs w:val="24"/>
              </w:rPr>
              <w:t xml:space="preserve">Методология за определяне на разходите в многогодишния план за </w:t>
            </w:r>
            <w:r w:rsidR="008D04A6">
              <w:rPr>
                <w:bCs/>
                <w:iCs/>
                <w:szCs w:val="24"/>
              </w:rPr>
              <w:t>поддържане</w:t>
            </w:r>
            <w:r w:rsidR="002B0FE8" w:rsidRPr="00A860AD">
              <w:rPr>
                <w:rFonts w:eastAsia="HiddenHorzOCR"/>
                <w:szCs w:val="24"/>
              </w:rPr>
              <w:t xml:space="preserve">, </w:t>
            </w:r>
            <w:r w:rsidR="00A860AD">
              <w:rPr>
                <w:rFonts w:eastAsia="HiddenHorzOCR"/>
                <w:szCs w:val="24"/>
              </w:rPr>
              <w:t xml:space="preserve">изготвен през 2010 с финансиране от </w:t>
            </w:r>
            <w:r w:rsidR="00A860AD">
              <w:rPr>
                <w:rFonts w:eastAsia="HiddenHorzOCR"/>
                <w:szCs w:val="24"/>
                <w:lang w:val="en-US"/>
              </w:rPr>
              <w:t>EVD</w:t>
            </w:r>
            <w:r w:rsidR="00A860AD">
              <w:rPr>
                <w:rFonts w:eastAsia="HiddenHorzOCR"/>
                <w:szCs w:val="24"/>
              </w:rPr>
              <w:t xml:space="preserve">) </w:t>
            </w:r>
            <w:r w:rsidRPr="00A860AD">
              <w:rPr>
                <w:rFonts w:eastAsia="HiddenHorzOCR"/>
                <w:szCs w:val="24"/>
              </w:rPr>
              <w:t xml:space="preserve">ще бъде върху оптимизиране и увеличаване на ефективността на процесите по поддържане на железопътната инфраструктура в Република България чрез дългосрочно планиране на ресурсите за </w:t>
            </w:r>
            <w:r w:rsidR="002B0FE8" w:rsidRPr="00A860AD">
              <w:rPr>
                <w:rFonts w:eastAsia="HiddenHorzOCR"/>
                <w:szCs w:val="24"/>
              </w:rPr>
              <w:t xml:space="preserve">поддържане </w:t>
            </w:r>
            <w:r w:rsidRPr="00A860AD">
              <w:rPr>
                <w:rFonts w:eastAsia="HiddenHorzOCR"/>
                <w:szCs w:val="24"/>
              </w:rPr>
              <w:t>на базата на приоритизиране на ремонтите.</w:t>
            </w:r>
            <w:r w:rsidR="00C9328E" w:rsidRPr="00A860AD">
              <w:rPr>
                <w:szCs w:val="24"/>
                <w:lang w:val="en-GB"/>
              </w:rPr>
              <w:t xml:space="preserve"> </w:t>
            </w:r>
            <w:r w:rsidR="00A860AD" w:rsidRPr="002F3170">
              <w:rPr>
                <w:bCs/>
                <w:iCs/>
                <w:szCs w:val="24"/>
              </w:rPr>
              <w:t xml:space="preserve">Бюджетът на НКЖИ в миналото растеше с много бързи темпове, предвид неосигуряването на средства и от 20 млн. лв. през 2002г. достигна 220-240 млн лв. в последните години, като тази сума е сравнително постоянна от влизане в сила на планирането на разходите в Многогодишен план за </w:t>
            </w:r>
            <w:r w:rsidR="008D04A6">
              <w:rPr>
                <w:bCs/>
                <w:iCs/>
                <w:szCs w:val="24"/>
              </w:rPr>
              <w:t>поддържане</w:t>
            </w:r>
            <w:r w:rsidR="00C9328E" w:rsidRPr="00A860AD">
              <w:rPr>
                <w:szCs w:val="24"/>
                <w:lang w:val="en-GB"/>
              </w:rPr>
              <w:t>.</w:t>
            </w:r>
            <w:r w:rsidR="00A860AD">
              <w:rPr>
                <w:szCs w:val="24"/>
              </w:rPr>
              <w:t xml:space="preserve"> </w:t>
            </w:r>
            <w:r w:rsidR="00A860AD" w:rsidRPr="002F3170">
              <w:rPr>
                <w:bCs/>
                <w:iCs/>
                <w:szCs w:val="24"/>
              </w:rPr>
              <w:t>Съгласно</w:t>
            </w:r>
            <w:r w:rsidR="00A860AD">
              <w:rPr>
                <w:bCs/>
                <w:iCs/>
                <w:szCs w:val="24"/>
              </w:rPr>
              <w:t xml:space="preserve"> наскоро актуализир</w:t>
            </w:r>
            <w:r w:rsidR="00C34D00">
              <w:rPr>
                <w:bCs/>
                <w:iCs/>
                <w:szCs w:val="24"/>
              </w:rPr>
              <w:t>а</w:t>
            </w:r>
            <w:r w:rsidR="00A860AD">
              <w:rPr>
                <w:bCs/>
                <w:iCs/>
                <w:szCs w:val="24"/>
              </w:rPr>
              <w:t>ната</w:t>
            </w:r>
            <w:r w:rsidR="00A860AD" w:rsidRPr="002F3170">
              <w:rPr>
                <w:bCs/>
                <w:iCs/>
                <w:szCs w:val="24"/>
              </w:rPr>
              <w:t xml:space="preserve"> </w:t>
            </w:r>
            <w:r w:rsidR="00A860AD">
              <w:rPr>
                <w:bCs/>
                <w:iCs/>
                <w:szCs w:val="24"/>
              </w:rPr>
              <w:t>„П</w:t>
            </w:r>
            <w:r w:rsidR="00A860AD" w:rsidRPr="002F3170">
              <w:rPr>
                <w:bCs/>
                <w:iCs/>
                <w:szCs w:val="24"/>
              </w:rPr>
              <w:t>рограма за развитието и експлоатацията на железопътната инфраструктура</w:t>
            </w:r>
            <w:r w:rsidR="00C9328E" w:rsidRPr="00A860AD">
              <w:rPr>
                <w:szCs w:val="24"/>
                <w:lang w:val="en-GB"/>
              </w:rPr>
              <w:t xml:space="preserve"> </w:t>
            </w:r>
            <w:r w:rsidR="00A860AD">
              <w:rPr>
                <w:szCs w:val="24"/>
              </w:rPr>
              <w:t>(петгодишна програма</w:t>
            </w:r>
            <w:r w:rsidR="008D04A6">
              <w:rPr>
                <w:szCs w:val="24"/>
              </w:rPr>
              <w:t>,</w:t>
            </w:r>
            <w:r w:rsidR="00A860AD">
              <w:rPr>
                <w:szCs w:val="24"/>
              </w:rPr>
              <w:t xml:space="preserve"> която е част от Договора между Държавата и НКЖИ) </w:t>
            </w:r>
            <w:r w:rsidR="00BC2CEC">
              <w:rPr>
                <w:szCs w:val="24"/>
              </w:rPr>
              <w:t xml:space="preserve">за периода 2015-2019 </w:t>
            </w:r>
            <w:r w:rsidR="008D04A6">
              <w:rPr>
                <w:szCs w:val="24"/>
              </w:rPr>
              <w:t xml:space="preserve">г. </w:t>
            </w:r>
            <w:r w:rsidR="00BC2CEC">
              <w:rPr>
                <w:szCs w:val="24"/>
              </w:rPr>
              <w:t>се предвиждат годишни средства в размер на 260-275 милиона лв.</w:t>
            </w:r>
          </w:p>
          <w:p w:rsidR="00D716EC" w:rsidRPr="00D716EC" w:rsidRDefault="00BC2CEC" w:rsidP="00D716EC">
            <w:pPr>
              <w:spacing w:after="60"/>
              <w:rPr>
                <w:szCs w:val="24"/>
                <w:lang w:val="en-GB"/>
              </w:rPr>
            </w:pPr>
            <w:r w:rsidRPr="002F3170">
              <w:rPr>
                <w:bCs/>
                <w:iCs/>
                <w:szCs w:val="24"/>
              </w:rPr>
              <w:t xml:space="preserve">За повишаване на ефективността при експлоатацията и </w:t>
            </w:r>
            <w:r w:rsidR="008D04A6">
              <w:rPr>
                <w:bCs/>
                <w:iCs/>
                <w:szCs w:val="24"/>
              </w:rPr>
              <w:t>поддържането</w:t>
            </w:r>
            <w:r w:rsidRPr="002F3170">
              <w:rPr>
                <w:bCs/>
                <w:iCs/>
                <w:szCs w:val="24"/>
              </w:rPr>
              <w:t xml:space="preserve"> на железопътната инфраструктура, в т.ч. изградената със средства на Структурните и Кохезионния фондове на ЕС, ще допринесат и следните мерки:</w:t>
            </w:r>
          </w:p>
          <w:p w:rsidR="00792AFB" w:rsidRPr="00064FA7" w:rsidRDefault="00BC2CEC" w:rsidP="0059575C">
            <w:pPr>
              <w:numPr>
                <w:ilvl w:val="0"/>
                <w:numId w:val="51"/>
              </w:numPr>
              <w:spacing w:after="60"/>
              <w:ind w:left="556" w:hanging="283"/>
              <w:rPr>
                <w:szCs w:val="24"/>
                <w:lang w:val="en-GB"/>
              </w:rPr>
            </w:pPr>
            <w:r w:rsidRPr="002F3170">
              <w:rPr>
                <w:szCs w:val="24"/>
              </w:rPr>
              <w:t xml:space="preserve">формирането и прилагането на новата тарифна политика в НКЖИ и изготвянето на пазарно ориентирана Методология за формиране на таксите за достъп и използване на железопътната инфраструктура на компанията. Подписано е Споразумение за предоставяне на консултантски услуги между НКЖИ и ЕИБ за проект „Техническа помощ за формиране на тарифна политика за достъп и използване на железопътната инфраструктура в </w:t>
            </w:r>
            <w:r>
              <w:rPr>
                <w:szCs w:val="24"/>
              </w:rPr>
              <w:t>НКЖИ</w:t>
            </w:r>
            <w:r w:rsidRPr="002F3170">
              <w:rPr>
                <w:szCs w:val="24"/>
              </w:rPr>
              <w:t xml:space="preserve"> като Бенефициент на ОПТ 2007 – 2013 г.”, финансиран по ОПТ 2007-2013. Подписан е договор между </w:t>
            </w:r>
            <w:r w:rsidRPr="002F3170">
              <w:rPr>
                <w:szCs w:val="24"/>
              </w:rPr>
              <w:lastRenderedPageBreak/>
              <w:t>ЕИБ и избрания Изпълнител с началната дата 01.09.2014 г. Основната цел на проекта е подобряване на ефективността на управлението на ресурсите на компанията, чрез формирането на нова тарифна политика по отношение на железопътната инфраструктура в НКЖИ.</w:t>
            </w:r>
            <w:r w:rsidR="00792AFB" w:rsidRPr="00BC2CEC">
              <w:rPr>
                <w:lang w:val="en-GB"/>
              </w:rPr>
              <w:t xml:space="preserve"> </w:t>
            </w:r>
          </w:p>
          <w:p w:rsidR="008D04A6" w:rsidRPr="00BC2CEC" w:rsidRDefault="008D04A6" w:rsidP="0059575C">
            <w:pPr>
              <w:numPr>
                <w:ilvl w:val="0"/>
                <w:numId w:val="51"/>
              </w:numPr>
              <w:spacing w:after="60"/>
              <w:ind w:left="556" w:hanging="283"/>
              <w:rPr>
                <w:szCs w:val="24"/>
                <w:lang w:val="en-GB"/>
              </w:rPr>
            </w:pPr>
            <w:r w:rsidRPr="002F3170">
              <w:rPr>
                <w:szCs w:val="24"/>
              </w:rPr>
              <w:t>завършването на проект „</w:t>
            </w:r>
            <w:r>
              <w:rPr>
                <w:szCs w:val="24"/>
              </w:rPr>
              <w:t>П</w:t>
            </w:r>
            <w:r w:rsidRPr="002F3170">
              <w:rPr>
                <w:szCs w:val="24"/>
              </w:rPr>
              <w:t xml:space="preserve">роектиране и внедряване на система за планиране и управление на ресурсите в </w:t>
            </w:r>
            <w:r>
              <w:rPr>
                <w:szCs w:val="24"/>
              </w:rPr>
              <w:t>НКЖИ</w:t>
            </w:r>
            <w:r w:rsidRPr="002F3170">
              <w:rPr>
                <w:szCs w:val="24"/>
              </w:rPr>
              <w:t xml:space="preserve">, който засяга основните бизнес процеси на НКЖИ, имащи отношение към управлението и планирането на ресурсите, в т.ч. управлението на поддръжката на </w:t>
            </w:r>
            <w:r>
              <w:rPr>
                <w:szCs w:val="24"/>
              </w:rPr>
              <w:t xml:space="preserve">железопътната </w:t>
            </w:r>
            <w:r w:rsidRPr="002F3170">
              <w:rPr>
                <w:szCs w:val="24"/>
              </w:rPr>
              <w:t>инфраструктура</w:t>
            </w:r>
            <w:r>
              <w:rPr>
                <w:szCs w:val="24"/>
              </w:rPr>
              <w:t>.</w:t>
            </w:r>
          </w:p>
          <w:p w:rsidR="0060430E" w:rsidRDefault="008145CD" w:rsidP="000227E1">
            <w:pPr>
              <w:rPr>
                <w:color w:val="000000"/>
                <w:shd w:val="clear" w:color="auto" w:fill="FEFEFE"/>
              </w:rPr>
            </w:pPr>
            <w:r>
              <w:t xml:space="preserve">- </w:t>
            </w:r>
            <w:r w:rsidR="00312D2A">
              <w:t xml:space="preserve">В областта на пътната инфраструктура, финансирането на дейностите по текущото поддържане на пътищата, обект на ОПТТИ </w:t>
            </w:r>
            <w:r w:rsidR="001A1F63">
              <w:t>бяха</w:t>
            </w:r>
            <w:r w:rsidR="00312D2A">
              <w:t xml:space="preserve"> регламентирани в два члена от Закона за пътищата, предвид разделението на функциите за тяхната поддръжка между АПИ и </w:t>
            </w:r>
            <w:r w:rsidR="00D57DA7" w:rsidRPr="00D57DA7">
              <w:t>държавно предприятие Национална компания „Стратегически инфраструктурни проекти“</w:t>
            </w:r>
            <w:r w:rsidR="00D57DA7">
              <w:t xml:space="preserve"> /</w:t>
            </w:r>
            <w:r w:rsidR="00312D2A">
              <w:t>НКСИП</w:t>
            </w:r>
            <w:r w:rsidR="00D57DA7">
              <w:t>/</w:t>
            </w:r>
            <w:r w:rsidR="00312D2A">
              <w:t xml:space="preserve">. За АПИ това </w:t>
            </w:r>
            <w:r w:rsidR="001A1F63">
              <w:t>б</w:t>
            </w:r>
            <w:r w:rsidR="00312D2A">
              <w:t xml:space="preserve">е регламентирано в чл. 44, ал.1, където е казано, че източниците за финансиране на агенцията </w:t>
            </w:r>
            <w:r w:rsidR="00312D2A" w:rsidRPr="00BA745E">
              <w:t xml:space="preserve">са </w:t>
            </w:r>
            <w:r w:rsidR="00312D2A" w:rsidRPr="008145CD">
              <w:rPr>
                <w:color w:val="000000"/>
                <w:shd w:val="clear" w:color="auto" w:fill="FEFEFE"/>
              </w:rPr>
              <w:t>субсидии от държавния бюджет и трансфери, предвиждани ежегодно в закона за държавния бюджет на Република България за съответната година, а в чл.2 на същия член е казано, че те се разходват за експлоатация, поддържане, ремонт и реконструкция на републиканските пътища</w:t>
            </w:r>
            <w:r w:rsidR="00CF7F6D">
              <w:rPr>
                <w:color w:val="000000"/>
                <w:shd w:val="clear" w:color="auto" w:fill="FEFEFE"/>
              </w:rPr>
              <w:t>. Респективно</w:t>
            </w:r>
            <w:r w:rsidR="00036E07">
              <w:rPr>
                <w:color w:val="000000"/>
                <w:shd w:val="clear" w:color="auto" w:fill="FEFEFE"/>
              </w:rPr>
              <w:t>,</w:t>
            </w:r>
            <w:r w:rsidR="00CF7F6D">
              <w:rPr>
                <w:color w:val="000000"/>
                <w:shd w:val="clear" w:color="auto" w:fill="FEFEFE"/>
              </w:rPr>
              <w:t xml:space="preserve"> средствата за НК СИП, която </w:t>
            </w:r>
            <w:r w:rsidR="001A1F63">
              <w:rPr>
                <w:color w:val="000000"/>
                <w:shd w:val="clear" w:color="auto" w:fill="FEFEFE"/>
              </w:rPr>
              <w:t>б</w:t>
            </w:r>
            <w:r w:rsidR="00CF7F6D">
              <w:rPr>
                <w:color w:val="000000"/>
                <w:shd w:val="clear" w:color="auto" w:fill="FEFEFE"/>
              </w:rPr>
              <w:t>е отговорна за поименно изброени автомагистрали (</w:t>
            </w:r>
            <w:r w:rsidR="00951C1E">
              <w:rPr>
                <w:color w:val="000000"/>
                <w:shd w:val="clear" w:color="auto" w:fill="FEFEFE"/>
              </w:rPr>
              <w:t xml:space="preserve">АМ </w:t>
            </w:r>
            <w:r w:rsidR="00CF7F6D">
              <w:rPr>
                <w:color w:val="000000"/>
                <w:shd w:val="clear" w:color="auto" w:fill="FEFEFE"/>
              </w:rPr>
              <w:t xml:space="preserve">"Струма", </w:t>
            </w:r>
            <w:r w:rsidR="00951C1E">
              <w:rPr>
                <w:color w:val="000000"/>
                <w:shd w:val="clear" w:color="auto" w:fill="FEFEFE"/>
              </w:rPr>
              <w:t xml:space="preserve">АМ </w:t>
            </w:r>
            <w:r w:rsidR="00CF7F6D">
              <w:rPr>
                <w:color w:val="000000"/>
                <w:shd w:val="clear" w:color="auto" w:fill="FEFEFE"/>
              </w:rPr>
              <w:t xml:space="preserve">"Хемус" и </w:t>
            </w:r>
            <w:r w:rsidR="00951C1E">
              <w:rPr>
                <w:color w:val="000000"/>
                <w:shd w:val="clear" w:color="auto" w:fill="FEFEFE"/>
              </w:rPr>
              <w:t xml:space="preserve">АМ </w:t>
            </w:r>
            <w:r w:rsidR="00CF7F6D">
              <w:rPr>
                <w:color w:val="000000"/>
                <w:shd w:val="clear" w:color="auto" w:fill="FEFEFE"/>
              </w:rPr>
              <w:t xml:space="preserve">"Черно море), финансирането на </w:t>
            </w:r>
            <w:r w:rsidR="00036E07">
              <w:rPr>
                <w:color w:val="000000"/>
                <w:shd w:val="clear" w:color="auto" w:fill="FEFEFE"/>
              </w:rPr>
              <w:t>поддържането</w:t>
            </w:r>
            <w:r w:rsidR="00CF7F6D">
              <w:rPr>
                <w:color w:val="000000"/>
                <w:shd w:val="clear" w:color="auto" w:fill="FEFEFE"/>
              </w:rPr>
              <w:t xml:space="preserve"> </w:t>
            </w:r>
            <w:r w:rsidR="001A1F63">
              <w:rPr>
                <w:color w:val="000000"/>
                <w:shd w:val="clear" w:color="auto" w:fill="FEFEFE"/>
              </w:rPr>
              <w:t>б</w:t>
            </w:r>
            <w:r w:rsidR="00CF7F6D">
              <w:rPr>
                <w:color w:val="000000"/>
                <w:shd w:val="clear" w:color="auto" w:fill="FEFEFE"/>
              </w:rPr>
              <w:t>е регламентирано в чл. 28в, ал.1, от Закона в който се казва</w:t>
            </w:r>
            <w:r w:rsidR="00EA17CF">
              <w:rPr>
                <w:color w:val="000000"/>
                <w:shd w:val="clear" w:color="auto" w:fill="FEFEFE"/>
              </w:rPr>
              <w:t>ше</w:t>
            </w:r>
            <w:r w:rsidR="002D1AC9">
              <w:rPr>
                <w:color w:val="000000"/>
                <w:shd w:val="clear" w:color="auto" w:fill="FEFEFE"/>
              </w:rPr>
              <w:t>, че дейността на НК</w:t>
            </w:r>
            <w:r w:rsidR="00CF7F6D">
              <w:rPr>
                <w:color w:val="000000"/>
                <w:shd w:val="clear" w:color="auto" w:fill="FEFEFE"/>
              </w:rPr>
              <w:t>СИП се финансира от държавния бюджет чрез бюджета на Министерството на регионалното развитие</w:t>
            </w:r>
            <w:r w:rsidR="00654197">
              <w:rPr>
                <w:color w:val="000000"/>
                <w:shd w:val="clear" w:color="auto" w:fill="FEFEFE"/>
              </w:rPr>
              <w:t xml:space="preserve"> и благоустройството</w:t>
            </w:r>
            <w:r w:rsidR="00CF7F6D">
              <w:rPr>
                <w:color w:val="000000"/>
                <w:shd w:val="clear" w:color="auto" w:fill="FEFEFE"/>
              </w:rPr>
              <w:t>, както и приходи от винетки и тол такси, ако има такива.</w:t>
            </w:r>
          </w:p>
          <w:p w:rsidR="001A1F63" w:rsidRDefault="00A870D1" w:rsidP="000227E1">
            <w:pPr>
              <w:rPr>
                <w:color w:val="000000"/>
                <w:shd w:val="clear" w:color="auto" w:fill="FEFEFE"/>
              </w:rPr>
            </w:pPr>
            <w:r>
              <w:rPr>
                <w:color w:val="000000"/>
                <w:shd w:val="clear" w:color="auto" w:fill="FEFEFE"/>
              </w:rPr>
              <w:t>Със закона за изменение на Закона за пътищата, приет на 07.04.2016 г., беше п</w:t>
            </w:r>
            <w:r w:rsidRPr="00A870D1">
              <w:rPr>
                <w:color w:val="000000"/>
                <w:shd w:val="clear" w:color="auto" w:fill="FEFEFE"/>
              </w:rPr>
              <w:t>рекрат</w:t>
            </w:r>
            <w:r>
              <w:rPr>
                <w:color w:val="000000"/>
                <w:shd w:val="clear" w:color="auto" w:fill="FEFEFE"/>
              </w:rPr>
              <w:t>ен</w:t>
            </w:r>
            <w:r w:rsidRPr="00A870D1">
              <w:rPr>
                <w:color w:val="000000"/>
                <w:shd w:val="clear" w:color="auto" w:fill="FEFEFE"/>
              </w:rPr>
              <w:t xml:space="preserve">а дейността на </w:t>
            </w:r>
            <w:r w:rsidR="0068289D">
              <w:rPr>
                <w:color w:val="000000"/>
                <w:shd w:val="clear" w:color="auto" w:fill="FEFEFE"/>
              </w:rPr>
              <w:t>НКСИП</w:t>
            </w:r>
            <w:r>
              <w:rPr>
                <w:color w:val="000000"/>
                <w:shd w:val="clear" w:color="auto" w:fill="FEFEFE"/>
              </w:rPr>
              <w:t xml:space="preserve">. </w:t>
            </w:r>
            <w:r w:rsidRPr="00A870D1">
              <w:rPr>
                <w:color w:val="000000"/>
                <w:shd w:val="clear" w:color="auto" w:fill="FEFEFE"/>
              </w:rPr>
              <w:t>Всички активи, пасиви, архивът и другите права и задължения на прекратеното държавно предприятие премина</w:t>
            </w:r>
            <w:r w:rsidR="00CF350A">
              <w:rPr>
                <w:color w:val="000000"/>
                <w:shd w:val="clear" w:color="auto" w:fill="FEFEFE"/>
              </w:rPr>
              <w:t>в</w:t>
            </w:r>
            <w:r w:rsidR="0060326D">
              <w:rPr>
                <w:color w:val="000000"/>
                <w:shd w:val="clear" w:color="auto" w:fill="FEFEFE"/>
              </w:rPr>
              <w:t>а</w:t>
            </w:r>
            <w:r w:rsidR="00CF350A">
              <w:rPr>
                <w:color w:val="000000"/>
                <w:shd w:val="clear" w:color="auto" w:fill="FEFEFE"/>
              </w:rPr>
              <w:t>т</w:t>
            </w:r>
            <w:r w:rsidRPr="00A870D1">
              <w:rPr>
                <w:color w:val="000000"/>
                <w:shd w:val="clear" w:color="auto" w:fill="FEFEFE"/>
              </w:rPr>
              <w:t xml:space="preserve"> към Агенция „Пътна инфраструктура“.</w:t>
            </w:r>
          </w:p>
          <w:p w:rsidR="00D7424D" w:rsidRDefault="00D7424D" w:rsidP="000227E1">
            <w:pPr>
              <w:rPr>
                <w:color w:val="000000"/>
                <w:shd w:val="clear" w:color="auto" w:fill="FEFEFE"/>
              </w:rPr>
            </w:pPr>
            <w:r>
              <w:rPr>
                <w:color w:val="000000"/>
                <w:shd w:val="clear" w:color="auto" w:fill="FEFEFE"/>
              </w:rPr>
              <w:t>За увеличаване на ефикасността при поддържане на пътната инфраструктура, включително новопостроената със съфинансиране от Структурните и Кохезионния фондове, се предвижда да бъде изготвено проучване за разработване на нова политика по поддържането на пътната инфраструктура, включително въвеждането на тол такси.</w:t>
            </w:r>
          </w:p>
          <w:p w:rsidR="0060430E" w:rsidRDefault="008145CD" w:rsidP="000227E1">
            <w:r>
              <w:t>- Средствата за експлоатационни разходи за „</w:t>
            </w:r>
            <w:r w:rsidR="00312D2A">
              <w:t>Метрополитен</w:t>
            </w:r>
            <w:r>
              <w:t>”</w:t>
            </w:r>
            <w:r w:rsidR="00312D2A">
              <w:t xml:space="preserve"> ЕАД </w:t>
            </w:r>
            <w:r>
              <w:t>като общинска фирма</w:t>
            </w:r>
            <w:r w:rsidR="00312D2A">
              <w:t>, създадена да екс</w:t>
            </w:r>
            <w:r>
              <w:t xml:space="preserve">плоатира Софийския Метрополитен, се осигуряват </w:t>
            </w:r>
            <w:r w:rsidR="00312D2A">
              <w:t xml:space="preserve">от </w:t>
            </w:r>
            <w:r>
              <w:t xml:space="preserve">бюджета </w:t>
            </w:r>
            <w:r w:rsidR="00312D2A">
              <w:t>на Столична община.</w:t>
            </w:r>
          </w:p>
          <w:p w:rsidR="0060430E" w:rsidRDefault="008145CD" w:rsidP="000227E1">
            <w:r>
              <w:t xml:space="preserve">- </w:t>
            </w:r>
            <w:r w:rsidR="00312D2A" w:rsidRPr="00286E0D">
              <w:t>В областта на речния транспорт текущото поддържане на корабопла</w:t>
            </w:r>
            <w:r w:rsidR="00312D2A">
              <w:t>вателния път, вкл. навигационно-</w:t>
            </w:r>
            <w:r w:rsidR="00312D2A" w:rsidRPr="00286E0D">
              <w:t>пътевата обстановка по река Дунав, се осъществява от ИА „Проучване и поддържане на река Дунав”</w:t>
            </w:r>
            <w:r w:rsidR="00951C1E">
              <w:t xml:space="preserve"> (ИАППД)</w:t>
            </w:r>
            <w:r w:rsidR="00312D2A" w:rsidRPr="00286E0D">
              <w:t xml:space="preserve"> по правилата на Конвенция за режима на корабоплаването (ДВ бр. 112/1949 г.) и</w:t>
            </w:r>
            <w:r w:rsidR="00312D2A" w:rsidRPr="002A08F2">
              <w:t xml:space="preserve"> </w:t>
            </w:r>
            <w:r w:rsidR="00312D2A" w:rsidRPr="00286E0D">
              <w:t xml:space="preserve">Споразумение между правителствата </w:t>
            </w:r>
            <w:r w:rsidR="00312D2A">
              <w:t>на Р. България и Румъния от 1955</w:t>
            </w:r>
            <w:r w:rsidR="00312D2A" w:rsidRPr="00286E0D">
              <w:t xml:space="preserve"> г. в изпълнение на чл. 39 от конвенцията и съгласно чл. чл. 77, 82 и 83, ал.2 от Закон за морските пространства, вътрешните водни пътища и пристанищата на Република България. Според конвенцията не се установяват никакви такси за транзит на кораби, като разходите за поддържането се финансират от Републиканс</w:t>
            </w:r>
            <w:r w:rsidR="00E34B71">
              <w:t>к</w:t>
            </w:r>
            <w:r w:rsidR="00312D2A" w:rsidRPr="00286E0D">
              <w:t>ия бюджет</w:t>
            </w:r>
            <w:r w:rsidR="00312D2A" w:rsidRPr="003264E9">
              <w:t>.</w:t>
            </w:r>
          </w:p>
          <w:p w:rsidR="0060430E" w:rsidRDefault="00756BB0" w:rsidP="005825E4">
            <w:pPr>
              <w:rPr>
                <w:b/>
              </w:rPr>
            </w:pPr>
            <w:r w:rsidRPr="00F20D1F">
              <w:rPr>
                <w:b/>
              </w:rPr>
              <w:lastRenderedPageBreak/>
              <w:t>Административен капацитет в сектор „Транспорт”</w:t>
            </w:r>
          </w:p>
          <w:p w:rsidR="0060430E" w:rsidRDefault="00756BB0" w:rsidP="000227E1">
            <w:pPr>
              <w:rPr>
                <w:color w:val="0D0D0D"/>
              </w:rPr>
            </w:pPr>
            <w:r w:rsidRPr="00F20D1F">
              <w:rPr>
                <w:color w:val="0D0D0D"/>
              </w:rPr>
              <w:t xml:space="preserve">През първата половина на програмен период </w:t>
            </w:r>
            <w:r w:rsidR="00C043ED" w:rsidRPr="00F20D1F">
              <w:rPr>
                <w:color w:val="0D0D0D"/>
              </w:rPr>
              <w:t xml:space="preserve">2007-2013 г. </w:t>
            </w:r>
            <w:r w:rsidRPr="00F20D1F">
              <w:rPr>
                <w:color w:val="0D0D0D"/>
              </w:rPr>
              <w:t>основните предизвикателства при създаването и съхранението на административния капацитет на УО и особено на бенефициентите бяха свързани с недостиг на човешки ресурс с необходимото ниво на компетентност, високата степен на текучество на служителите, липсата на достатъчно обучения, стимули и материално-технически условия за работата на служителите</w:t>
            </w:r>
            <w:r w:rsidR="00C043ED" w:rsidRPr="00F20D1F">
              <w:rPr>
                <w:color w:val="0D0D0D"/>
              </w:rPr>
              <w:t>,</w:t>
            </w:r>
            <w:r w:rsidRPr="00F20D1F">
              <w:rPr>
                <w:color w:val="0D0D0D"/>
              </w:rPr>
              <w:t xml:space="preserve"> чиито функции са пряко свързани с подготовка, изпълнение и контрола на проекти по ОПТ 2007-2013 г.</w:t>
            </w:r>
          </w:p>
          <w:p w:rsidR="0060430E" w:rsidRPr="00D50D41" w:rsidRDefault="00391C28" w:rsidP="000227E1">
            <w:pPr>
              <w:pStyle w:val="ListParagraph"/>
              <w:overflowPunct w:val="0"/>
              <w:autoSpaceDE w:val="0"/>
              <w:autoSpaceDN w:val="0"/>
              <w:adjustRightInd w:val="0"/>
              <w:spacing w:before="120" w:after="120"/>
              <w:ind w:left="0"/>
              <w:textAlignment w:val="baseline"/>
              <w:rPr>
                <w:szCs w:val="24"/>
                <w:lang w:val="bg-BG"/>
              </w:rPr>
            </w:pPr>
            <w:r w:rsidRPr="00D50D41">
              <w:rPr>
                <w:szCs w:val="24"/>
                <w:lang w:val="bg-BG"/>
              </w:rPr>
              <w:t xml:space="preserve">Съгласно извършената през 2011 г. текуща оценка, всички бенефициенти без </w:t>
            </w:r>
            <w:r w:rsidR="00036E07">
              <w:rPr>
                <w:szCs w:val="24"/>
                <w:lang w:val="bg-BG"/>
              </w:rPr>
              <w:t>„</w:t>
            </w:r>
            <w:r w:rsidRPr="00D50D41">
              <w:rPr>
                <w:szCs w:val="24"/>
                <w:lang w:val="bg-BG"/>
              </w:rPr>
              <w:t>Метрополитен</w:t>
            </w:r>
            <w:r w:rsidR="00036E07">
              <w:rPr>
                <w:szCs w:val="24"/>
                <w:lang w:val="bg-BG"/>
              </w:rPr>
              <w:t>“</w:t>
            </w:r>
            <w:r w:rsidRPr="00D50D41">
              <w:rPr>
                <w:szCs w:val="24"/>
                <w:lang w:val="bg-BG"/>
              </w:rPr>
              <w:t xml:space="preserve"> </w:t>
            </w:r>
            <w:r w:rsidR="00036E07">
              <w:rPr>
                <w:szCs w:val="24"/>
                <w:lang w:val="bg-BG"/>
              </w:rPr>
              <w:t>Е</w:t>
            </w:r>
            <w:r w:rsidRPr="00D50D41">
              <w:rPr>
                <w:szCs w:val="24"/>
                <w:lang w:val="bg-BG"/>
              </w:rPr>
              <w:t>АД срещат затруднения с административния си капацитет за подготовка, управление, изпълнение, мониторинг, контрол и докладване на проекти по ОПТ 2007-2013: „усложнени процедури за управление и контрол (АПИ и НКЖИ), несъпоставимост между системите за управление и контрол и изискванията на ОПТ и неефективно прилагане на разписаните процедури (ИАППД); припокриване на функциите в рамките на съответно звено</w:t>
            </w:r>
            <w:r w:rsidRPr="00D50D41">
              <w:rPr>
                <w:lang w:val="bg-BG"/>
              </w:rPr>
              <w:t xml:space="preserve"> </w:t>
            </w:r>
            <w:r w:rsidRPr="00D50D41">
              <w:rPr>
                <w:szCs w:val="24"/>
                <w:lang w:val="bg-BG"/>
              </w:rPr>
              <w:t xml:space="preserve">(НКЖИ и ДППИ); ниска степен на ефективност (НКЖИ, АПИ и ДППИ), ниска (НКЖИ и АПИ) или незадоволителна (ДППИ и ИАППД) степен на изпълнение на отделните фази на проектите”. Проблемите на административния капацитет в железопътния и пътния сектор са неизменно посочвани в Препоръките на Съвета относно НПР 2012 и 2013 г., както и в Позицията на службите на Комисията относно разработването на Споразумението за партньорство и програми за периода 2014-2020 г. </w:t>
            </w:r>
          </w:p>
          <w:p w:rsidR="0060430E" w:rsidRPr="00D50D41" w:rsidRDefault="00756BB0" w:rsidP="000227E1">
            <w:pPr>
              <w:pStyle w:val="ListParagraph"/>
              <w:spacing w:before="120" w:after="120"/>
              <w:ind w:left="0"/>
              <w:rPr>
                <w:lang w:val="bg-BG"/>
              </w:rPr>
            </w:pPr>
            <w:r w:rsidRPr="00D50D41">
              <w:rPr>
                <w:color w:val="0D0D0D"/>
                <w:lang w:val="bg-BG"/>
              </w:rPr>
              <w:t xml:space="preserve">Анализът на силните и слаби страни, благоприятните възможности и заплахите (SWOT анализ) на транспортната система и на видовете транспорт, </w:t>
            </w:r>
            <w:r w:rsidR="00260F45" w:rsidRPr="00D50D41">
              <w:rPr>
                <w:color w:val="0D0D0D"/>
                <w:lang w:val="bg-BG"/>
              </w:rPr>
              <w:t xml:space="preserve">разработен от Работната група за подготовка на </w:t>
            </w:r>
            <w:r w:rsidRPr="00D50D41">
              <w:rPr>
                <w:color w:val="0D0D0D"/>
                <w:lang w:val="bg-BG"/>
              </w:rPr>
              <w:t xml:space="preserve"> ОПТТИ 2014-2020 г., </w:t>
            </w:r>
            <w:r w:rsidR="00260F45" w:rsidRPr="00D50D41">
              <w:rPr>
                <w:color w:val="0D0D0D"/>
                <w:lang w:val="bg-BG"/>
              </w:rPr>
              <w:t>в процеса на изготвяне на Страт</w:t>
            </w:r>
            <w:r w:rsidR="005B4B73">
              <w:rPr>
                <w:color w:val="0D0D0D"/>
                <w:lang w:val="en-US"/>
              </w:rPr>
              <w:t>e</w:t>
            </w:r>
            <w:r w:rsidR="00260F45" w:rsidRPr="00D50D41">
              <w:rPr>
                <w:color w:val="0D0D0D"/>
                <w:lang w:val="bg-BG"/>
              </w:rPr>
              <w:t xml:space="preserve">гията за програмата, </w:t>
            </w:r>
            <w:r w:rsidRPr="00D50D41">
              <w:rPr>
                <w:color w:val="0D0D0D"/>
                <w:lang w:val="bg-BG"/>
              </w:rPr>
              <w:t xml:space="preserve">показва, че към настоящия момент </w:t>
            </w:r>
            <w:r w:rsidR="00225357" w:rsidRPr="00D50D41">
              <w:rPr>
                <w:color w:val="0D0D0D"/>
                <w:lang w:val="bg-BG"/>
              </w:rPr>
              <w:t>някои от основните предизвикателства</w:t>
            </w:r>
            <w:r w:rsidRPr="00D50D41">
              <w:rPr>
                <w:color w:val="0D0D0D"/>
                <w:lang w:val="bg-BG"/>
              </w:rPr>
              <w:t xml:space="preserve"> са преодолени в значителна степен</w:t>
            </w:r>
            <w:r w:rsidR="00225357" w:rsidRPr="00D50D41">
              <w:rPr>
                <w:color w:val="0D0D0D"/>
                <w:lang w:val="bg-BG"/>
              </w:rPr>
              <w:t xml:space="preserve">. </w:t>
            </w:r>
            <w:r w:rsidR="00225357" w:rsidRPr="00D50D41">
              <w:rPr>
                <w:lang w:val="bg-BG"/>
              </w:rPr>
              <w:t xml:space="preserve">Основните </w:t>
            </w:r>
            <w:r w:rsidRPr="00D50D41">
              <w:rPr>
                <w:lang w:val="bg-BG"/>
              </w:rPr>
              <w:t xml:space="preserve">резултати са постигнати чрез </w:t>
            </w:r>
            <w:r w:rsidR="00391C28" w:rsidRPr="00D50D41">
              <w:rPr>
                <w:lang w:val="bg-BG"/>
              </w:rPr>
              <w:t xml:space="preserve">изпълнението на поредица от мерки (проекти) </w:t>
            </w:r>
            <w:r w:rsidRPr="00D50D41">
              <w:rPr>
                <w:lang w:val="bg-BG"/>
              </w:rPr>
              <w:t>от ОПТ 2007-2013 г. (по ПО</w:t>
            </w:r>
            <w:r w:rsidR="00391C28" w:rsidRPr="00D50D41">
              <w:rPr>
                <w:lang w:val="bg-BG"/>
              </w:rPr>
              <w:t xml:space="preserve"> 5</w:t>
            </w:r>
            <w:r w:rsidR="00951C1E">
              <w:rPr>
                <w:lang w:val="bg-BG"/>
              </w:rPr>
              <w:t xml:space="preserve"> </w:t>
            </w:r>
            <w:r w:rsidRPr="00D50D41">
              <w:rPr>
                <w:lang w:val="bg-BG"/>
              </w:rPr>
              <w:t>„Техническа помощ”)</w:t>
            </w:r>
            <w:r w:rsidR="00391C28" w:rsidRPr="00D50D41">
              <w:rPr>
                <w:lang w:val="bg-BG"/>
              </w:rPr>
              <w:t xml:space="preserve"> </w:t>
            </w:r>
            <w:r w:rsidR="00391C28" w:rsidRPr="00D50D41">
              <w:rPr>
                <w:szCs w:val="24"/>
                <w:lang w:val="bg-BG"/>
              </w:rPr>
              <w:t xml:space="preserve">и предоставянето на външна експертиза (инициативата </w:t>
            </w:r>
            <w:r w:rsidR="00391C28" w:rsidRPr="00D50D41">
              <w:rPr>
                <w:lang w:val="bg-BG"/>
              </w:rPr>
              <w:t>JASPERS</w:t>
            </w:r>
            <w:r w:rsidR="00391C28" w:rsidRPr="00D50D41">
              <w:rPr>
                <w:szCs w:val="24"/>
                <w:lang w:val="bg-BG"/>
              </w:rPr>
              <w:t xml:space="preserve"> на ЕИБ, други МФИ)</w:t>
            </w:r>
            <w:r w:rsidR="00225357" w:rsidRPr="00D50D41">
              <w:rPr>
                <w:lang w:val="bg-BG"/>
              </w:rPr>
              <w:t>, а именно</w:t>
            </w:r>
            <w:r w:rsidRPr="00D50D41">
              <w:rPr>
                <w:lang w:val="bg-BG"/>
              </w:rPr>
              <w:t xml:space="preserve">: </w:t>
            </w:r>
          </w:p>
          <w:p w:rsidR="0060430E" w:rsidRPr="00D50D41" w:rsidRDefault="00756BB0" w:rsidP="0059575C">
            <w:pPr>
              <w:pStyle w:val="ListParagraph"/>
              <w:numPr>
                <w:ilvl w:val="0"/>
                <w:numId w:val="43"/>
              </w:numPr>
              <w:spacing w:before="120" w:after="120"/>
              <w:ind w:left="425" w:hanging="357"/>
              <w:rPr>
                <w:color w:val="0D0D0D"/>
                <w:lang w:val="bg-BG"/>
              </w:rPr>
            </w:pPr>
            <w:r w:rsidRPr="00D50D41">
              <w:rPr>
                <w:color w:val="0D0D0D"/>
                <w:lang w:val="bg-BG"/>
              </w:rPr>
              <w:t xml:space="preserve">в железопътния сектор бяха разработени и приложени модели за бизнес процесите; методика за управление на проекти, включително институционални мерки за нейното изпълнение; стратегически насоки за развитие и оптимизиране на човешките ресурси и процесите, свързани с въвеждане на нови модели за експлоатация и поддръжка на железния път. В края на януари, 2014 г. приключи проекта „Предоставяне на консултантски услуги във връзка с преструктурирането на железопътния сектор в Република България” с бенефициент УО на ОПТ 2007–2013 г. </w:t>
            </w:r>
            <w:r w:rsidR="00391271">
              <w:rPr>
                <w:color w:val="0D0D0D"/>
                <w:lang w:val="bg-BG"/>
              </w:rPr>
              <w:t>И</w:t>
            </w:r>
            <w:r w:rsidRPr="00D50D41">
              <w:rPr>
                <w:color w:val="0D0D0D"/>
                <w:lang w:val="bg-BG"/>
              </w:rPr>
              <w:t>зпълнени</w:t>
            </w:r>
            <w:r w:rsidR="00391271">
              <w:rPr>
                <w:color w:val="0D0D0D"/>
                <w:lang w:val="bg-BG"/>
              </w:rPr>
              <w:t>,</w:t>
            </w:r>
            <w:r w:rsidRPr="00D50D41">
              <w:rPr>
                <w:color w:val="0D0D0D"/>
                <w:lang w:val="bg-BG"/>
              </w:rPr>
              <w:t xml:space="preserve"> с бенефициент „НКЖИ”</w:t>
            </w:r>
            <w:r w:rsidR="00391271">
              <w:rPr>
                <w:color w:val="0D0D0D"/>
                <w:lang w:val="bg-BG"/>
              </w:rPr>
              <w:t>,</w:t>
            </w:r>
            <w:r w:rsidRPr="00D50D41">
              <w:rPr>
                <w:color w:val="0D0D0D"/>
                <w:lang w:val="bg-BG"/>
              </w:rPr>
              <w:t xml:space="preserve"> са проекти за  подобряване на материално-техническата база, за покриване на разходи, свързани с обучения и развитие на човешките ресурси и за проектиране и внедряване на система за планиране и управление на ресурсите в компанията;</w:t>
            </w:r>
          </w:p>
          <w:p w:rsidR="0060430E" w:rsidRPr="00D50D41" w:rsidRDefault="00756BB0" w:rsidP="0059575C">
            <w:pPr>
              <w:pStyle w:val="ListParagraph"/>
              <w:numPr>
                <w:ilvl w:val="0"/>
                <w:numId w:val="43"/>
              </w:numPr>
              <w:spacing w:before="120" w:after="120"/>
              <w:ind w:left="425" w:hanging="357"/>
              <w:rPr>
                <w:lang w:val="bg-BG"/>
              </w:rPr>
            </w:pPr>
            <w:r w:rsidRPr="00D50D41">
              <w:rPr>
                <w:color w:val="0D0D0D"/>
                <w:lang w:val="bg-BG"/>
              </w:rPr>
              <w:t>в пътния сектор беше разработен стратегически бизнес план на АПИ и бизнес модел за функционирането на НК</w:t>
            </w:r>
            <w:r w:rsidR="006D6F67">
              <w:rPr>
                <w:color w:val="0D0D0D"/>
                <w:lang w:val="bg-BG"/>
              </w:rPr>
              <w:t>СИП</w:t>
            </w:r>
            <w:r w:rsidRPr="00D50D41">
              <w:rPr>
                <w:color w:val="0D0D0D"/>
                <w:lang w:val="bg-BG"/>
              </w:rPr>
              <w:t xml:space="preserve">. </w:t>
            </w:r>
            <w:r w:rsidR="00280684">
              <w:rPr>
                <w:color w:val="0D0D0D"/>
                <w:lang w:val="bg-BG"/>
              </w:rPr>
              <w:t>И</w:t>
            </w:r>
            <w:r w:rsidRPr="00D50D41">
              <w:rPr>
                <w:color w:val="0D0D0D"/>
                <w:lang w:val="bg-BG"/>
              </w:rPr>
              <w:t xml:space="preserve">зпълнени </w:t>
            </w:r>
            <w:r w:rsidR="00280684">
              <w:rPr>
                <w:color w:val="0D0D0D"/>
                <w:lang w:val="bg-BG"/>
              </w:rPr>
              <w:t>бяха</w:t>
            </w:r>
            <w:r w:rsidRPr="00D50D41">
              <w:rPr>
                <w:color w:val="0D0D0D"/>
                <w:lang w:val="bg-BG"/>
              </w:rPr>
              <w:t xml:space="preserve"> проекти </w:t>
            </w:r>
            <w:r w:rsidR="00036E07" w:rsidRPr="00D50D41">
              <w:rPr>
                <w:color w:val="0D0D0D"/>
                <w:lang w:val="bg-BG"/>
              </w:rPr>
              <w:t xml:space="preserve">с бенефициент АПИ </w:t>
            </w:r>
            <w:r w:rsidRPr="00D50D41">
              <w:rPr>
                <w:color w:val="0D0D0D"/>
                <w:lang w:val="bg-BG"/>
              </w:rPr>
              <w:t xml:space="preserve">за подобряване на ефективността на пътния сектор в Република България, за подобряване на материално-техническата база и </w:t>
            </w:r>
            <w:r w:rsidRPr="00D50D41">
              <w:rPr>
                <w:color w:val="0D0D0D"/>
                <w:lang w:val="bg-BG"/>
              </w:rPr>
              <w:lastRenderedPageBreak/>
              <w:t>за покриване на разходи</w:t>
            </w:r>
            <w:r w:rsidR="00036E07">
              <w:rPr>
                <w:color w:val="0D0D0D"/>
                <w:lang w:val="bg-BG"/>
              </w:rPr>
              <w:t xml:space="preserve"> за</w:t>
            </w:r>
            <w:r w:rsidRPr="00D50D41">
              <w:rPr>
                <w:color w:val="0D0D0D"/>
                <w:lang w:val="bg-BG"/>
              </w:rPr>
              <w:t xml:space="preserve"> обучения и семинари </w:t>
            </w:r>
            <w:r w:rsidR="00036E07">
              <w:rPr>
                <w:color w:val="0D0D0D"/>
                <w:lang w:val="bg-BG"/>
              </w:rPr>
              <w:t xml:space="preserve">на </w:t>
            </w:r>
            <w:r w:rsidRPr="00D50D41">
              <w:rPr>
                <w:color w:val="0D0D0D"/>
                <w:lang w:val="bg-BG"/>
              </w:rPr>
              <w:t xml:space="preserve">служители, пряко свързани с подготовка, изпълнение и контрол на проекти по ОПТ 2007-2013 г. </w:t>
            </w:r>
            <w:r w:rsidR="007D28BA" w:rsidRPr="00D50D41">
              <w:rPr>
                <w:color w:val="0D0D0D"/>
                <w:lang w:val="bg-BG"/>
              </w:rPr>
              <w:t>Приключи проект</w:t>
            </w:r>
            <w:r w:rsidR="00036E07">
              <w:rPr>
                <w:color w:val="0D0D0D"/>
                <w:lang w:val="bg-BG"/>
              </w:rPr>
              <w:t>ът</w:t>
            </w:r>
            <w:r w:rsidR="007D28BA" w:rsidRPr="00D50D41">
              <w:rPr>
                <w:color w:val="0D0D0D"/>
                <w:lang w:val="bg-BG"/>
              </w:rPr>
              <w:t xml:space="preserve"> за подобряване на материално-техническата база, </w:t>
            </w:r>
            <w:r w:rsidR="00172100">
              <w:rPr>
                <w:color w:val="0D0D0D"/>
                <w:lang w:val="bg-BG"/>
              </w:rPr>
              <w:t>както и</w:t>
            </w:r>
            <w:r w:rsidRPr="00D50D41">
              <w:rPr>
                <w:color w:val="0D0D0D"/>
                <w:lang w:val="bg-BG"/>
              </w:rPr>
              <w:t xml:space="preserve"> проект за външна експертиза от ЕИБ при разработването на основните пътни проекти</w:t>
            </w:r>
            <w:r w:rsidR="007D28BA" w:rsidRPr="00D50D41">
              <w:rPr>
                <w:color w:val="0D0D0D"/>
                <w:lang w:val="bg-BG"/>
              </w:rPr>
              <w:t xml:space="preserve"> с бенефициент НК</w:t>
            </w:r>
            <w:r w:rsidR="006D6F67">
              <w:rPr>
                <w:color w:val="0D0D0D"/>
                <w:lang w:val="bg-BG"/>
              </w:rPr>
              <w:t>СИП</w:t>
            </w:r>
            <w:r w:rsidR="00225357" w:rsidRPr="00D50D41">
              <w:rPr>
                <w:color w:val="0D0D0D"/>
                <w:lang w:val="bg-BG"/>
              </w:rPr>
              <w:t>;</w:t>
            </w:r>
          </w:p>
          <w:p w:rsidR="0060430E" w:rsidRPr="00D50D41" w:rsidRDefault="004F3993" w:rsidP="0059575C">
            <w:pPr>
              <w:pStyle w:val="ListParagraph"/>
              <w:numPr>
                <w:ilvl w:val="0"/>
                <w:numId w:val="43"/>
              </w:numPr>
              <w:spacing w:before="120" w:after="120"/>
              <w:ind w:left="425" w:hanging="357"/>
              <w:rPr>
                <w:lang w:val="bg-BG"/>
              </w:rPr>
            </w:pPr>
            <w:r w:rsidRPr="00D50D41">
              <w:rPr>
                <w:color w:val="0D0D0D"/>
                <w:lang w:val="bg-BG"/>
              </w:rPr>
              <w:t>п</w:t>
            </w:r>
            <w:r w:rsidR="00756BB0" w:rsidRPr="00D50D41">
              <w:rPr>
                <w:lang w:val="bg-BG"/>
              </w:rPr>
              <w:t>рез февруари 2014 г. приключи проект</w:t>
            </w:r>
            <w:r w:rsidR="00036E07">
              <w:rPr>
                <w:lang w:val="bg-BG"/>
              </w:rPr>
              <w:t>ът</w:t>
            </w:r>
            <w:r w:rsidR="00756BB0" w:rsidRPr="00D50D41">
              <w:rPr>
                <w:lang w:val="bg-BG"/>
              </w:rPr>
              <w:t xml:space="preserve"> „Повишаване на административния капацитет на ДППИ за изпълнение на проекти по ОПТ 2007-2013 г.”, финансиран по ПО„Техническа помощ”,  изпълнен </w:t>
            </w:r>
            <w:r w:rsidR="005D1BA4">
              <w:rPr>
                <w:lang w:val="bg-BG"/>
              </w:rPr>
              <w:t>б</w:t>
            </w:r>
            <w:r w:rsidR="00756BB0" w:rsidRPr="00D50D41">
              <w:rPr>
                <w:lang w:val="bg-BG"/>
              </w:rPr>
              <w:t xml:space="preserve">е </w:t>
            </w:r>
            <w:r w:rsidR="005D1BA4">
              <w:rPr>
                <w:lang w:val="bg-BG"/>
              </w:rPr>
              <w:t xml:space="preserve">и </w:t>
            </w:r>
            <w:r w:rsidR="00756BB0" w:rsidRPr="00D50D41">
              <w:rPr>
                <w:lang w:val="bg-BG"/>
              </w:rPr>
              <w:t>проект</w:t>
            </w:r>
            <w:r w:rsidR="00036E07">
              <w:rPr>
                <w:lang w:val="bg-BG"/>
              </w:rPr>
              <w:t>ът</w:t>
            </w:r>
            <w:r w:rsidR="00756BB0" w:rsidRPr="00D50D41">
              <w:rPr>
                <w:lang w:val="bg-BG"/>
              </w:rPr>
              <w:t xml:space="preserve"> „Подобряване на материално – техническите условия на ДППИ, в качеството му на конкретен бенефициент по ОПТ 2007-2013 г.” </w:t>
            </w:r>
          </w:p>
          <w:p w:rsidR="0060430E" w:rsidRDefault="00756BB0" w:rsidP="000227E1">
            <w:pPr>
              <w:rPr>
                <w:color w:val="0D0D0D"/>
              </w:rPr>
            </w:pPr>
            <w:r w:rsidRPr="00F20D1F">
              <w:rPr>
                <w:color w:val="0D0D0D"/>
              </w:rPr>
              <w:t>В последните три години се запазва тенденцията за ниско ниво на текучество на персонала. В зависимост от функциите им по длъжностна характеристика, възнаграждението на служителите в УО и на тези в бенефициентите заети с подготовка и контрол на проекти се изплаща изцяло или частично от ПО</w:t>
            </w:r>
            <w:r w:rsidR="00DA52E0">
              <w:rPr>
                <w:color w:val="0D0D0D"/>
              </w:rPr>
              <w:t xml:space="preserve"> </w:t>
            </w:r>
            <w:r w:rsidRPr="00F20D1F">
              <w:rPr>
                <w:color w:val="0D0D0D"/>
              </w:rPr>
              <w:t xml:space="preserve">„Техническа помощ” на ОПТ 2007-2013 г., а на заетите в звената за изпълнение (и управление) на инфраструктурни проекти – от бюджета на конкретния проект. </w:t>
            </w:r>
          </w:p>
          <w:p w:rsidR="0060430E" w:rsidRDefault="00756BB0" w:rsidP="000227E1">
            <w:pPr>
              <w:rPr>
                <w:color w:val="0D0D0D"/>
              </w:rPr>
            </w:pPr>
            <w:r w:rsidRPr="00F20D1F">
              <w:rPr>
                <w:color w:val="0D0D0D"/>
              </w:rPr>
              <w:t>През програмния период 2014 – 2020 г. ще е необходимо предприемането на мерки за осигуряване на устойчивост на постигнатите резултати по отношение на повишаване и надграждане на административния капацитет на   УО и бенефициентите на ОПТ 2007-2013 г., както чрез използването на ПО</w:t>
            </w:r>
            <w:r w:rsidR="00391C28" w:rsidRPr="00D751E2">
              <w:rPr>
                <w:color w:val="0D0D0D"/>
              </w:rPr>
              <w:t xml:space="preserve"> 5 </w:t>
            </w:r>
            <w:r w:rsidR="00D751E2">
              <w:rPr>
                <w:color w:val="0D0D0D"/>
              </w:rPr>
              <w:t>„</w:t>
            </w:r>
            <w:r w:rsidRPr="00F20D1F">
              <w:rPr>
                <w:color w:val="0D0D0D"/>
              </w:rPr>
              <w:t>Техническа помощ” на ОПТТИ 2014-2020, така и чрез продължаване на прилагането на инициативата JASPERS и на МФИ - Световна банка, ЕБВР, ЕИБ и др</w:t>
            </w:r>
            <w:r w:rsidRPr="009D2C17">
              <w:rPr>
                <w:color w:val="0D0D0D"/>
              </w:rPr>
              <w:t>.</w:t>
            </w:r>
          </w:p>
          <w:p w:rsidR="0060430E" w:rsidRDefault="00F7740E" w:rsidP="000227E1">
            <w:pPr>
              <w:rPr>
                <w:color w:val="0D0D0D"/>
              </w:rPr>
            </w:pPr>
            <w:r w:rsidRPr="00A86C88">
              <w:t xml:space="preserve">С оглед на обстоятелството, че </w:t>
            </w:r>
            <w:r>
              <w:t xml:space="preserve">до приключване изготвянето на ОПТТИ 2014-2020 г. </w:t>
            </w:r>
            <w:r w:rsidRPr="00A86C88">
              <w:t xml:space="preserve">проектът на нов Закон за държавните помощи, с който се въвежда разпоредба за поддържане на административен капацитет от всички администратори на помощ, включително Управляващите органи по Оперативните програми, все още не е одобрен, то за да се гарантира изпълнението на т. 5 от Общите предварителни условия - „Държавни помощи“, задължение </w:t>
            </w:r>
            <w:r>
              <w:t>на</w:t>
            </w:r>
            <w:r w:rsidRPr="00A86C88">
              <w:t xml:space="preserve"> </w:t>
            </w:r>
            <w:r w:rsidRPr="00866DEA">
              <w:t>У</w:t>
            </w:r>
            <w:r w:rsidR="00503DDA" w:rsidRPr="00866DEA">
              <w:t>О</w:t>
            </w:r>
            <w:r w:rsidRPr="00866DEA">
              <w:t xml:space="preserve"> на</w:t>
            </w:r>
            <w:r>
              <w:t xml:space="preserve"> ОПТТИ 2014-2020 г. е</w:t>
            </w:r>
            <w:r w:rsidRPr="00A86C88">
              <w:t xml:space="preserve"> да изгражда и поддържа капацитет в областта на държавните помощи.</w:t>
            </w:r>
            <w:r w:rsidR="00756BB0" w:rsidRPr="00F20D1F">
              <w:rPr>
                <w:color w:val="0D0D0D"/>
              </w:rPr>
              <w:t xml:space="preserve"> </w:t>
            </w:r>
          </w:p>
          <w:p w:rsidR="00064FA7" w:rsidRDefault="00FB7CDD" w:rsidP="000227E1">
            <w:pPr>
              <w:widowControl w:val="0"/>
              <w:shd w:val="clear" w:color="auto" w:fill="FFFFFF"/>
              <w:autoSpaceDE w:val="0"/>
              <w:autoSpaceDN w:val="0"/>
              <w:adjustRightInd w:val="0"/>
              <w:rPr>
                <w:iCs/>
                <w:szCs w:val="24"/>
                <w:lang w:eastAsia="bg-BG"/>
              </w:rPr>
            </w:pPr>
            <w:r>
              <w:t xml:space="preserve">Идентифицираните проблеми със забавянето при провеждането на обществените поръчки за избор на изпълнители също за взети предвид при разработването на ОПТТИ 2014-2020. С цел максимално намаляване на риска от </w:t>
            </w:r>
            <w:r w:rsidR="00C161C9">
              <w:t>не</w:t>
            </w:r>
            <w:r>
              <w:t xml:space="preserve">приключване на проектите в рамките на допустимия период на програмата усилията са насочени </w:t>
            </w:r>
            <w:r w:rsidR="00DA52E0">
              <w:t>към</w:t>
            </w:r>
            <w:r>
              <w:t xml:space="preserve"> провеждане на обществени поръчки </w:t>
            </w:r>
            <w:r w:rsidR="00C70AB8">
              <w:t xml:space="preserve">за избор на изпълнители през първата й половина – до средата на 2018 г. </w:t>
            </w:r>
            <w:r w:rsidR="00D7424D" w:rsidRPr="002F3170">
              <w:rPr>
                <w:iCs/>
                <w:szCs w:val="24"/>
                <w:lang w:eastAsia="bg-BG"/>
              </w:rPr>
              <w:t xml:space="preserve">Отчитайки един от основните проблеми - обжалването на процедурите и спирането на изпълнението им за периода на произнасяне от компетентните инстанции – в „НКЖИ са предприети мерки за подобряване процеса на изготвяне на документациите за обществени поръчки чрез въвеждане на ясни и прозрачни критерии за отстраняване и избор на кандидатите, както и за работата на комисиите. На база анализ на основните проблеми, които зависят от </w:t>
            </w:r>
            <w:r w:rsidR="00D7424D">
              <w:rPr>
                <w:iCs/>
                <w:szCs w:val="24"/>
                <w:lang w:eastAsia="bg-BG"/>
              </w:rPr>
              <w:t xml:space="preserve">„НКЖИ” като </w:t>
            </w:r>
            <w:r w:rsidR="00D7424D" w:rsidRPr="002F3170">
              <w:rPr>
                <w:iCs/>
                <w:szCs w:val="24"/>
                <w:lang w:eastAsia="bg-BG"/>
              </w:rPr>
              <w:t>Възложител, считано от 01.08.2014 г. са въведени нови „Вътрешни правила за възлагане на обществени поръчки и контрол на изпълнението на сключените договори в „НКЖИ“.</w:t>
            </w:r>
          </w:p>
          <w:p w:rsidR="004974A9" w:rsidRPr="00D7424D" w:rsidRDefault="00D7424D" w:rsidP="000227E1">
            <w:pPr>
              <w:widowControl w:val="0"/>
              <w:shd w:val="clear" w:color="auto" w:fill="FFFFFF"/>
              <w:autoSpaceDE w:val="0"/>
              <w:autoSpaceDN w:val="0"/>
              <w:adjustRightInd w:val="0"/>
            </w:pPr>
            <w:r>
              <w:rPr>
                <w:iCs/>
                <w:szCs w:val="24"/>
                <w:lang w:eastAsia="bg-BG"/>
              </w:rPr>
              <w:t xml:space="preserve">В АПИ </w:t>
            </w:r>
            <w:r>
              <w:t xml:space="preserve">основните мерки за преодоляване и недопускане на нарушения при </w:t>
            </w:r>
            <w:r>
              <w:lastRenderedPageBreak/>
              <w:t xml:space="preserve">възлагането и провеждането на обществените поръчки се базират на резултатите от проверките и дадените препоръки </w:t>
            </w:r>
            <w:r w:rsidRPr="00FD35C3">
              <w:t>в рамките на одитите на операциит</w:t>
            </w:r>
            <w:r>
              <w:t>е от Одитния орган, Сметна палата, ЕК, ИА „ОСЕС” и др. Основно констатираните проблеми, свързани с възлагането на обществени поръчки, могат да се обособят в две групи: при откриване на процедурите и такива, допуснати при провеждане на процедурите, като за преодоляването им са предприети следните мерки:</w:t>
            </w:r>
          </w:p>
          <w:p w:rsidR="00D7424D" w:rsidRDefault="00D7424D" w:rsidP="0059575C">
            <w:pPr>
              <w:widowControl w:val="0"/>
              <w:numPr>
                <w:ilvl w:val="0"/>
                <w:numId w:val="52"/>
              </w:numPr>
              <w:shd w:val="clear" w:color="auto" w:fill="FFFFFF"/>
              <w:autoSpaceDE w:val="0"/>
              <w:autoSpaceDN w:val="0"/>
              <w:adjustRightInd w:val="0"/>
              <w:ind w:left="414" w:hanging="283"/>
            </w:pPr>
            <w:r>
              <w:t>„</w:t>
            </w:r>
            <w:r w:rsidRPr="003F4953">
              <w:rPr>
                <w:b/>
              </w:rPr>
              <w:t xml:space="preserve">Вътрешните правила </w:t>
            </w:r>
            <w:r>
              <w:t>за провеждане на процедури и възлагане на обществени поръчки в АПИ са актуализирани и приведени в съответствие с измененията на ЗОП</w:t>
            </w:r>
            <w:r w:rsidRPr="00A64296">
              <w:t xml:space="preserve"> </w:t>
            </w:r>
            <w:r w:rsidRPr="00322A12">
              <w:t>(обр. ДВ, брой 40</w:t>
            </w:r>
            <w:r>
              <w:t xml:space="preserve"> от 13 май 2014 г.</w:t>
            </w:r>
            <w:r w:rsidRPr="00322A12">
              <w:t xml:space="preserve">) </w:t>
            </w:r>
          </w:p>
          <w:p w:rsidR="00D7424D" w:rsidRDefault="00D7424D" w:rsidP="0059575C">
            <w:pPr>
              <w:widowControl w:val="0"/>
              <w:numPr>
                <w:ilvl w:val="0"/>
                <w:numId w:val="52"/>
              </w:numPr>
              <w:shd w:val="clear" w:color="auto" w:fill="FFFFFF"/>
              <w:autoSpaceDE w:val="0"/>
              <w:autoSpaceDN w:val="0"/>
              <w:adjustRightInd w:val="0"/>
              <w:ind w:left="414" w:hanging="283"/>
              <w:rPr>
                <w:rFonts w:ascii="Times New Roman CYR" w:hAnsi="Times New Roman CYR" w:cs="Times New Roman CYR"/>
              </w:rPr>
            </w:pPr>
            <w:r>
              <w:t xml:space="preserve">При изготвяне на </w:t>
            </w:r>
            <w:r w:rsidR="00064FA7">
              <w:rPr>
                <w:rFonts w:ascii="Times New Roman CYR" w:hAnsi="Times New Roman CYR" w:cs="Times New Roman CYR"/>
              </w:rPr>
              <w:t>д</w:t>
            </w:r>
            <w:r>
              <w:rPr>
                <w:rFonts w:ascii="Times New Roman CYR" w:hAnsi="Times New Roman CYR" w:cs="Times New Roman CYR"/>
              </w:rPr>
              <w:t xml:space="preserve">окументациите за участие в процедурите, ведно с приложенията и образците, същите са </w:t>
            </w:r>
            <w:r w:rsidRPr="003F4953">
              <w:rPr>
                <w:rFonts w:ascii="Times New Roman CYR" w:hAnsi="Times New Roman CYR" w:cs="Times New Roman CYR"/>
                <w:b/>
              </w:rPr>
              <w:t>изцяло съобразени със ЗОП</w:t>
            </w:r>
            <w:r>
              <w:rPr>
                <w:rFonts w:ascii="Times New Roman CYR" w:hAnsi="Times New Roman CYR" w:cs="Times New Roman CYR"/>
                <w:b/>
              </w:rPr>
              <w:t xml:space="preserve"> от м. юли 2014 г.</w:t>
            </w:r>
          </w:p>
          <w:p w:rsidR="00D7424D" w:rsidRDefault="00D7424D" w:rsidP="0059575C">
            <w:pPr>
              <w:widowControl w:val="0"/>
              <w:numPr>
                <w:ilvl w:val="0"/>
                <w:numId w:val="52"/>
              </w:numPr>
              <w:autoSpaceDE w:val="0"/>
              <w:autoSpaceDN w:val="0"/>
              <w:adjustRightInd w:val="0"/>
              <w:ind w:left="414" w:hanging="283"/>
              <w:rPr>
                <w:rFonts w:ascii="Times New Roman CYR" w:hAnsi="Times New Roman CYR" w:cs="Times New Roman CYR"/>
              </w:rPr>
            </w:pPr>
            <w:r>
              <w:rPr>
                <w:rFonts w:ascii="Times New Roman CYR" w:hAnsi="Times New Roman CYR" w:cs="Times New Roman CYR"/>
              </w:rPr>
              <w:t xml:space="preserve">В съответствие с новия ЗОП, АПИ в качеството си на класически възложител, </w:t>
            </w:r>
            <w:r w:rsidRPr="003F4953">
              <w:rPr>
                <w:rFonts w:ascii="Times New Roman CYR" w:hAnsi="Times New Roman CYR" w:cs="Times New Roman CYR"/>
                <w:b/>
              </w:rPr>
              <w:t>поддържа профил на купувача на официалния сайт на възложителя</w:t>
            </w:r>
            <w:r>
              <w:rPr>
                <w:rFonts w:ascii="Times New Roman CYR" w:hAnsi="Times New Roman CYR" w:cs="Times New Roman CYR"/>
              </w:rPr>
              <w:t xml:space="preserve">, като чрез публичния достъп до документите по възлагане на обществени поръчки ще се осигури пълна публичност и прозрачност и възможност да се осъществи и обществен контрол. </w:t>
            </w:r>
          </w:p>
          <w:p w:rsidR="00792AFB" w:rsidRPr="00D7424D" w:rsidRDefault="00D7424D" w:rsidP="0059575C">
            <w:pPr>
              <w:numPr>
                <w:ilvl w:val="0"/>
                <w:numId w:val="52"/>
              </w:numPr>
              <w:ind w:left="414" w:hanging="283"/>
              <w:rPr>
                <w:lang w:val="en-GB"/>
              </w:rPr>
            </w:pPr>
            <w:r>
              <w:t>Повишаване на административния капацитет на служителите, надграждане на придобитите знания и умения и непрекъснато повишаване на квалификацията на служителите чрез участие в</w:t>
            </w:r>
            <w:r w:rsidRPr="00D71DDD">
              <w:t xml:space="preserve"> </w:t>
            </w:r>
            <w:r>
              <w:t xml:space="preserve">специализирани </w:t>
            </w:r>
            <w:r w:rsidRPr="003F4953">
              <w:rPr>
                <w:b/>
              </w:rPr>
              <w:t>обучения и семинари</w:t>
            </w:r>
            <w:r>
              <w:t xml:space="preserve"> в областта на обществените поръчки, организирани както от български, така и от международни институции.</w:t>
            </w:r>
          </w:p>
          <w:p w:rsidR="00E904F0" w:rsidRDefault="00E904F0" w:rsidP="000227E1">
            <w:pPr>
              <w:pStyle w:val="ListParagraph"/>
              <w:spacing w:before="120" w:after="120"/>
              <w:ind w:left="0"/>
              <w:rPr>
                <w:rFonts w:eastAsia="Calibri"/>
                <w:szCs w:val="24"/>
                <w:lang w:val="bg-BG" w:eastAsia="bg-BG"/>
              </w:rPr>
            </w:pPr>
            <w:r>
              <w:rPr>
                <w:rFonts w:eastAsia="Calibri"/>
                <w:szCs w:val="24"/>
                <w:lang w:val="bg-BG" w:eastAsia="bg-BG"/>
              </w:rPr>
              <w:t>На национално ниво на 09.07.2014 г. Министерският съвет прие Национална стратегия за развитие на сектора обществени поръчки в България за периода 2014</w:t>
            </w:r>
            <w:r w:rsidR="00E7160A">
              <w:rPr>
                <w:rFonts w:eastAsia="Calibri"/>
                <w:szCs w:val="24"/>
                <w:lang w:val="bg-BG" w:eastAsia="bg-BG"/>
              </w:rPr>
              <w:t xml:space="preserve"> </w:t>
            </w:r>
            <w:r>
              <w:rPr>
                <w:rFonts w:eastAsia="Calibri"/>
                <w:szCs w:val="24"/>
                <w:lang w:val="bg-BG" w:eastAsia="bg-BG"/>
              </w:rPr>
              <w:t>-</w:t>
            </w:r>
            <w:r w:rsidR="00E7160A">
              <w:rPr>
                <w:rFonts w:eastAsia="Calibri"/>
                <w:szCs w:val="24"/>
                <w:lang w:val="bg-BG" w:eastAsia="bg-BG"/>
              </w:rPr>
              <w:t xml:space="preserve"> </w:t>
            </w:r>
            <w:r>
              <w:rPr>
                <w:rFonts w:eastAsia="Calibri"/>
                <w:szCs w:val="24"/>
                <w:lang w:val="bg-BG" w:eastAsia="bg-BG"/>
              </w:rPr>
              <w:t>2020 г. Изпълнението на стратегията ще допринесе до усъвършенстване на правната и институционалната рамка в областта на обществените поръчки, повишаване на публичността и прозрачността при тяхното възлагане.</w:t>
            </w:r>
          </w:p>
          <w:p w:rsidR="0060430E" w:rsidRDefault="00756BB0" w:rsidP="000227E1">
            <w:r w:rsidRPr="00F20D1F">
              <w:t xml:space="preserve">При разработването на цялостната ОПТТИ 2014-2020 са взети под внимание  и отразени следните, </w:t>
            </w:r>
            <w:r w:rsidRPr="004047D3">
              <w:t>приложими елементи на Позицията на службите на Комисията</w:t>
            </w:r>
            <w:r w:rsidRPr="00F20D1F">
              <w:t xml:space="preserve"> относно изготвянето на споразумени</w:t>
            </w:r>
            <w:r w:rsidR="00FF28BA">
              <w:t>е</w:t>
            </w:r>
            <w:r w:rsidRPr="00F20D1F">
              <w:t xml:space="preserve"> за партньорство и програми в България за периода 2014</w:t>
            </w:r>
            <w:r w:rsidR="007101C4" w:rsidRPr="00F20D1F">
              <w:t>-</w:t>
            </w:r>
            <w:r w:rsidRPr="00F20D1F">
              <w:t>2020 година:</w:t>
            </w:r>
          </w:p>
          <w:p w:rsidR="0060430E" w:rsidRDefault="00756BB0" w:rsidP="0059575C">
            <w:pPr>
              <w:pStyle w:val="ListParagraph"/>
              <w:numPr>
                <w:ilvl w:val="0"/>
                <w:numId w:val="42"/>
              </w:numPr>
              <w:spacing w:before="120" w:after="120"/>
              <w:ind w:left="357" w:hanging="357"/>
              <w:rPr>
                <w:lang w:val="bg-BG"/>
              </w:rPr>
            </w:pPr>
            <w:r w:rsidRPr="00D50D41">
              <w:rPr>
                <w:lang w:val="bg-BG"/>
              </w:rPr>
              <w:t xml:space="preserve">Идентифицираните като основни предизвикателства недостатъчно развитие на инфраструктурата (не добра свързаност и недостатъчна поддръжка и реконструиране на националната и Трансевропейската транспортна мрежа; ниска международната достъпност на „основната”  </w:t>
            </w:r>
            <w:r w:rsidRPr="00377EE1">
              <w:rPr>
                <w:lang w:val="bg-BG"/>
              </w:rPr>
              <w:t>Т</w:t>
            </w:r>
            <w:r w:rsidR="00B224B6" w:rsidRPr="00377EE1">
              <w:rPr>
                <w:lang w:val="en-US"/>
              </w:rPr>
              <w:t>EN-T</w:t>
            </w:r>
            <w:r w:rsidRPr="00D50D41">
              <w:rPr>
                <w:lang w:val="bg-BG"/>
              </w:rPr>
              <w:t xml:space="preserve">, включително железопътния, сухопътния, вътрешноводния и морския транспорт; лошото техническо състояние на железопътната инфраструктура), проблемите на бенефициентите на ОПТ 2007-2013 (с изключение на </w:t>
            </w:r>
            <w:r w:rsidR="00DA52E0">
              <w:rPr>
                <w:lang w:val="bg-BG"/>
              </w:rPr>
              <w:t>„</w:t>
            </w:r>
            <w:r w:rsidRPr="00D50D41">
              <w:rPr>
                <w:lang w:val="bg-BG"/>
              </w:rPr>
              <w:t>Метрополитен</w:t>
            </w:r>
            <w:r w:rsidR="00DA52E0">
              <w:rPr>
                <w:lang w:val="bg-BG"/>
              </w:rPr>
              <w:t>“</w:t>
            </w:r>
            <w:r w:rsidRPr="00D50D41">
              <w:rPr>
                <w:lang w:val="bg-BG"/>
              </w:rPr>
              <w:t xml:space="preserve"> </w:t>
            </w:r>
            <w:r w:rsidR="00DA52E0">
              <w:rPr>
                <w:lang w:val="bg-BG"/>
              </w:rPr>
              <w:t>ЕАД</w:t>
            </w:r>
            <w:r w:rsidRPr="00D50D41">
              <w:rPr>
                <w:lang w:val="bg-BG"/>
              </w:rPr>
              <w:t>) по отношение на административния им капацитет за подготовка и за управление на проекти и необходимостта от цялостни реформи в сухопътния и железопътния сектор;</w:t>
            </w:r>
          </w:p>
          <w:p w:rsidR="0060430E" w:rsidRPr="00D50D41" w:rsidRDefault="00756BB0" w:rsidP="0059575C">
            <w:pPr>
              <w:pStyle w:val="ListParagraph"/>
              <w:numPr>
                <w:ilvl w:val="0"/>
                <w:numId w:val="42"/>
              </w:numPr>
              <w:spacing w:before="120" w:after="120"/>
              <w:ind w:left="357" w:hanging="357"/>
              <w:rPr>
                <w:lang w:val="bg-BG"/>
              </w:rPr>
            </w:pPr>
            <w:r w:rsidRPr="00D50D41">
              <w:rPr>
                <w:lang w:val="bg-BG"/>
              </w:rPr>
              <w:t>Всички препоръки за насочване и пренасочване на инвестициите по определените от Комисията финансови приоритети „Модерна инфраструктура за растеж и работни места” и „Екологосъобразна икономика с ефективно използване на ресурсите”;</w:t>
            </w:r>
          </w:p>
          <w:p w:rsidR="0060430E" w:rsidRPr="00D50D41" w:rsidRDefault="00756BB0" w:rsidP="0059575C">
            <w:pPr>
              <w:pStyle w:val="ListParagraph"/>
              <w:numPr>
                <w:ilvl w:val="0"/>
                <w:numId w:val="42"/>
              </w:numPr>
              <w:spacing w:before="120" w:after="120"/>
              <w:ind w:left="357" w:hanging="357"/>
              <w:rPr>
                <w:lang w:val="bg-BG"/>
              </w:rPr>
            </w:pPr>
            <w:r w:rsidRPr="00D50D41">
              <w:rPr>
                <w:lang w:val="bg-BG"/>
              </w:rPr>
              <w:lastRenderedPageBreak/>
              <w:t xml:space="preserve">Специфичните предварителни условия, които са от решаващо значение за успешното изпълнение на горепосочения приоритет за финансиране, включително и на необходимостта от цялостен национален план за транспорта с изрична глава за развитие на железопътния транспорт, включващ подходящо приоритизиране на инвестициите в „основната” и „разширената” </w:t>
            </w:r>
            <w:r w:rsidRPr="00F943D8">
              <w:rPr>
                <w:lang w:val="bg-BG"/>
              </w:rPr>
              <w:t>Т</w:t>
            </w:r>
            <w:r w:rsidR="00B224B6" w:rsidRPr="00F943D8">
              <w:rPr>
                <w:lang w:val="en-US"/>
              </w:rPr>
              <w:t>EN-T</w:t>
            </w:r>
            <w:r w:rsidRPr="00D50D41">
              <w:rPr>
                <w:lang w:val="bg-BG"/>
              </w:rPr>
              <w:t xml:space="preserve"> и във второстепенната мрежа (включително обществения транспорт на регионално и местно равнище);</w:t>
            </w:r>
          </w:p>
          <w:p w:rsidR="0060430E" w:rsidRPr="00D50D41" w:rsidRDefault="00756BB0" w:rsidP="0059575C">
            <w:pPr>
              <w:pStyle w:val="ListParagraph"/>
              <w:numPr>
                <w:ilvl w:val="0"/>
                <w:numId w:val="42"/>
              </w:numPr>
              <w:spacing w:before="120" w:after="120"/>
              <w:ind w:left="357" w:hanging="357"/>
              <w:rPr>
                <w:lang w:val="bg-BG"/>
              </w:rPr>
            </w:pPr>
            <w:r w:rsidRPr="00D50D41">
              <w:rPr>
                <w:lang w:val="bg-BG"/>
              </w:rPr>
              <w:t xml:space="preserve">Приоритетите за Европейско Териториално Сътрудничество и най-вече изискването да се включват целите на стратегията на ЕС за региона на река Дунав (EUSDR), като инвестиционните приоритети, които са от най-голямо значение за EUSDR в България, са връзките с </w:t>
            </w:r>
            <w:r w:rsidR="00F3552B" w:rsidRPr="00F943D8">
              <w:rPr>
                <w:lang w:val="bg-BG"/>
              </w:rPr>
              <w:t>Т</w:t>
            </w:r>
            <w:r w:rsidR="00F3552B" w:rsidRPr="00F943D8">
              <w:rPr>
                <w:lang w:val="en-US"/>
              </w:rPr>
              <w:t>EN-T</w:t>
            </w:r>
            <w:r w:rsidRPr="00D50D41">
              <w:rPr>
                <w:lang w:val="bg-BG"/>
              </w:rPr>
              <w:t xml:space="preserve"> и подобряването на корабоплаването по река Дунав;</w:t>
            </w:r>
          </w:p>
          <w:p w:rsidR="0060430E" w:rsidRDefault="00756BB0" w:rsidP="0059575C">
            <w:pPr>
              <w:pStyle w:val="ListParagraph"/>
              <w:numPr>
                <w:ilvl w:val="0"/>
                <w:numId w:val="42"/>
              </w:numPr>
              <w:spacing w:before="120" w:after="120"/>
              <w:ind w:left="357" w:hanging="357"/>
              <w:rPr>
                <w:lang w:val="bg-BG"/>
              </w:rPr>
            </w:pPr>
            <w:r w:rsidRPr="00D50D41">
              <w:rPr>
                <w:lang w:val="bg-BG"/>
              </w:rPr>
              <w:t xml:space="preserve">Възможностите за допълване с други инструменти на ЕС и по-специално на Механизма за свързване на Европа (за финансиране на проекти във връзка с „основната” </w:t>
            </w:r>
            <w:r w:rsidR="00D80F00" w:rsidRPr="00D151F4">
              <w:rPr>
                <w:lang w:val="bg-BG"/>
              </w:rPr>
              <w:t>Т</w:t>
            </w:r>
            <w:r w:rsidR="00D80F00" w:rsidRPr="00D151F4">
              <w:rPr>
                <w:lang w:val="en-US"/>
              </w:rPr>
              <w:t>EN-T</w:t>
            </w:r>
            <w:r w:rsidRPr="00D50D41">
              <w:rPr>
                <w:lang w:val="bg-BG"/>
              </w:rPr>
              <w:t xml:space="preserve">, както и с изграждането на системи за управление на трафика или на връзки между различни видове транспорт) и съответните финансови инструменти за привличане на частни средства за изграждане на транспортна инфраструктура. Взета е под внимание и възможността за финансиране на финансовия недостиг за проектите по ОПТТИ от ЕИБ чрез заемни средства; </w:t>
            </w:r>
          </w:p>
          <w:p w:rsidR="0060430E" w:rsidRPr="00D50D41" w:rsidRDefault="00756BB0" w:rsidP="0059575C">
            <w:pPr>
              <w:pStyle w:val="ListParagraph"/>
              <w:numPr>
                <w:ilvl w:val="0"/>
                <w:numId w:val="42"/>
              </w:numPr>
              <w:spacing w:before="120" w:after="120"/>
              <w:ind w:left="357" w:hanging="357"/>
              <w:rPr>
                <w:lang w:val="bg-BG"/>
              </w:rPr>
            </w:pPr>
            <w:r w:rsidRPr="00D50D41">
              <w:rPr>
                <w:rFonts w:eastAsia="Calibri"/>
                <w:szCs w:val="24"/>
                <w:lang w:val="bg-BG" w:eastAsia="en-US"/>
              </w:rPr>
              <w:t>Разпоредбите за ефективно програмиране и изпълнение на програми;</w:t>
            </w:r>
          </w:p>
          <w:p w:rsidR="0060430E" w:rsidRPr="00D50D41" w:rsidRDefault="00756BB0" w:rsidP="0059575C">
            <w:pPr>
              <w:pStyle w:val="ListParagraph"/>
              <w:numPr>
                <w:ilvl w:val="0"/>
                <w:numId w:val="42"/>
              </w:numPr>
              <w:spacing w:before="120" w:after="120"/>
              <w:ind w:left="357" w:hanging="357"/>
              <w:rPr>
                <w:lang w:val="bg-BG"/>
              </w:rPr>
            </w:pPr>
            <w:r w:rsidRPr="00D50D41">
              <w:rPr>
                <w:lang w:val="bg-BG"/>
              </w:rPr>
              <w:t>Оценката на нуждите от финансиране във връзка с тематичните цели</w:t>
            </w:r>
            <w:r w:rsidR="00C876FE">
              <w:rPr>
                <w:lang w:val="en-US"/>
              </w:rPr>
              <w:t xml:space="preserve"> </w:t>
            </w:r>
            <w:r w:rsidR="00C876FE" w:rsidRPr="00FE126F">
              <w:rPr>
                <w:lang w:val="en-US"/>
              </w:rPr>
              <w:t>(</w:t>
            </w:r>
            <w:r w:rsidR="00C876FE" w:rsidRPr="00FE126F">
              <w:rPr>
                <w:lang w:val="bg-BG"/>
              </w:rPr>
              <w:t>ТЦ</w:t>
            </w:r>
            <w:r w:rsidR="00C876FE" w:rsidRPr="00FE126F">
              <w:rPr>
                <w:lang w:val="en-US"/>
              </w:rPr>
              <w:t>)</w:t>
            </w:r>
            <w:r w:rsidRPr="00D50D41">
              <w:rPr>
                <w:lang w:val="bg-BG"/>
              </w:rPr>
              <w:t>;</w:t>
            </w:r>
          </w:p>
          <w:p w:rsidR="0060430E" w:rsidRPr="00D50D41" w:rsidRDefault="00756BB0" w:rsidP="0059575C">
            <w:pPr>
              <w:pStyle w:val="ListParagraph"/>
              <w:numPr>
                <w:ilvl w:val="0"/>
                <w:numId w:val="42"/>
              </w:numPr>
              <w:spacing w:before="120" w:after="120"/>
              <w:ind w:left="357" w:hanging="357"/>
              <w:rPr>
                <w:lang w:val="bg-BG"/>
              </w:rPr>
            </w:pPr>
            <w:r w:rsidRPr="00D50D41">
              <w:rPr>
                <w:lang w:val="bg-BG"/>
              </w:rPr>
              <w:t>Административните разпоредби по отношение на административния капацитет, човешките ресурси, системите за управление и контрол, ефективността на процедурите, участието на заинтересовани страни и партньорството.</w:t>
            </w:r>
          </w:p>
          <w:p w:rsidR="0060430E" w:rsidRDefault="003F6416" w:rsidP="00D94073">
            <w:pPr>
              <w:rPr>
                <w:b/>
              </w:rPr>
            </w:pPr>
            <w:r w:rsidRPr="00D737F8">
              <w:rPr>
                <w:b/>
              </w:rPr>
              <w:t>Стратегия на ОПТТИ</w:t>
            </w:r>
          </w:p>
          <w:p w:rsidR="0060430E" w:rsidRDefault="000D3F32" w:rsidP="001250D7">
            <w:r>
              <w:t>Страте</w:t>
            </w:r>
            <w:r w:rsidR="002812CA">
              <w:t xml:space="preserve">гията на </w:t>
            </w:r>
            <w:r w:rsidR="00D80F00" w:rsidRPr="00D80F00">
              <w:t>ОПТТИ</w:t>
            </w:r>
            <w:r w:rsidR="00D80F00">
              <w:t xml:space="preserve"> </w:t>
            </w:r>
            <w:r w:rsidR="002812CA">
              <w:t xml:space="preserve">2014-2020 </w:t>
            </w:r>
            <w:r>
              <w:t xml:space="preserve">е разработена и </w:t>
            </w:r>
            <w:r w:rsidR="002812CA">
              <w:t xml:space="preserve">се основава на поредица от релевантни документи в унисон с приложимите Общностни и национални стратегии и политики. </w:t>
            </w:r>
            <w:r>
              <w:t xml:space="preserve"> Тя </w:t>
            </w:r>
            <w:r w:rsidR="005B7799" w:rsidRPr="00F20D1F">
              <w:t xml:space="preserve">е изготвена на базата на нуждите, дефинирани в анализа на текущото състояние на транспортния сектор, </w:t>
            </w:r>
            <w:r>
              <w:t>изработен</w:t>
            </w:r>
            <w:r w:rsidRPr="00F20D1F">
              <w:t xml:space="preserve"> </w:t>
            </w:r>
            <w:r w:rsidR="005B7799" w:rsidRPr="00F20D1F">
              <w:t xml:space="preserve">за целите на програмата. </w:t>
            </w:r>
          </w:p>
          <w:p w:rsidR="003D4640" w:rsidRPr="00BE3D7E" w:rsidRDefault="00AA1DBB" w:rsidP="001250D7">
            <w:r w:rsidRPr="00BE3D7E">
              <w:t xml:space="preserve">Стратегията на ОПТТИ 2014-2020 предвижда </w:t>
            </w:r>
            <w:r w:rsidR="003D4640" w:rsidRPr="00BE3D7E">
              <w:t>завършване</w:t>
            </w:r>
            <w:r w:rsidRPr="00BE3D7E">
              <w:t xml:space="preserve"> на основни национални и Общоевропейски транспортни направления на територията на страната. </w:t>
            </w:r>
            <w:r w:rsidR="003D4640" w:rsidRPr="00BE3D7E">
              <w:t xml:space="preserve">Основните инвестиции се насочват по направления с напреднала степен на </w:t>
            </w:r>
            <w:r w:rsidR="00DA52E0" w:rsidRPr="00BE3D7E">
              <w:t>изпълнение</w:t>
            </w:r>
            <w:r w:rsidR="003D4640" w:rsidRPr="00BE3D7E">
              <w:t xml:space="preserve">, в основни линии финансирани по ОПТ 2007-2013, целящо в максимална степен приключване на модернизацията им или тяхното доизграждане. </w:t>
            </w:r>
          </w:p>
          <w:p w:rsidR="003D4640" w:rsidRPr="009A2A49" w:rsidRDefault="003D4640" w:rsidP="001250D7">
            <w:r w:rsidRPr="00BE3D7E">
              <w:t xml:space="preserve">За железопътната инфраструктура това </w:t>
            </w:r>
            <w:r w:rsidR="00DA4E4B">
              <w:t>е</w:t>
            </w:r>
            <w:r w:rsidRPr="00BE3D7E">
              <w:t xml:space="preserve"> направлени</w:t>
            </w:r>
            <w:r w:rsidR="00DA4E4B">
              <w:t>е</w:t>
            </w:r>
            <w:r w:rsidR="00385BFD">
              <w:t>т</w:t>
            </w:r>
            <w:r w:rsidR="00DA4E4B">
              <w:t>о</w:t>
            </w:r>
            <w:r w:rsidRPr="00BE3D7E">
              <w:t xml:space="preserve"> Драгоман</w:t>
            </w:r>
            <w:r w:rsidR="004974A9">
              <w:t xml:space="preserve"> - </w:t>
            </w:r>
            <w:r w:rsidRPr="00BE3D7E">
              <w:t>София</w:t>
            </w:r>
            <w:r w:rsidR="004974A9">
              <w:t xml:space="preserve"> - </w:t>
            </w:r>
            <w:r w:rsidRPr="00BE3D7E">
              <w:t>Пловдив</w:t>
            </w:r>
            <w:r w:rsidR="004974A9">
              <w:t xml:space="preserve"> </w:t>
            </w:r>
            <w:r w:rsidRPr="00BE3D7E">
              <w:t>-</w:t>
            </w:r>
            <w:r w:rsidR="004974A9">
              <w:t xml:space="preserve"> </w:t>
            </w:r>
            <w:r w:rsidRPr="00BE3D7E">
              <w:t xml:space="preserve">Бургас. В рамките на ОПТ 2007-2013 бяха финансирани и </w:t>
            </w:r>
            <w:r w:rsidR="000A06CD">
              <w:t xml:space="preserve">изпълнени </w:t>
            </w:r>
            <w:r w:rsidRPr="00BE3D7E">
              <w:t>инвестиционни проекти по участъци от жп линиите София</w:t>
            </w:r>
            <w:r w:rsidR="004974A9">
              <w:t xml:space="preserve"> </w:t>
            </w:r>
            <w:r w:rsidRPr="00BE3D7E">
              <w:t>-</w:t>
            </w:r>
            <w:r w:rsidR="004974A9">
              <w:t xml:space="preserve"> </w:t>
            </w:r>
            <w:r w:rsidRPr="00BE3D7E">
              <w:t>Пловдив (участъка Септември</w:t>
            </w:r>
            <w:r w:rsidR="004974A9">
              <w:t xml:space="preserve"> </w:t>
            </w:r>
            <w:r w:rsidRPr="00BE3D7E">
              <w:t>-</w:t>
            </w:r>
            <w:r w:rsidR="004974A9">
              <w:t xml:space="preserve"> </w:t>
            </w:r>
            <w:r w:rsidRPr="00BE3D7E">
              <w:t>Пловдив) и Пловдив</w:t>
            </w:r>
            <w:r w:rsidR="00123EFD">
              <w:t xml:space="preserve"> </w:t>
            </w:r>
            <w:r w:rsidRPr="00BE3D7E">
              <w:t>-</w:t>
            </w:r>
            <w:r w:rsidR="00123EFD">
              <w:t xml:space="preserve"> </w:t>
            </w:r>
            <w:r w:rsidRPr="00BE3D7E">
              <w:t>Бургас (участъците Михайлово</w:t>
            </w:r>
            <w:r w:rsidR="00123EFD">
              <w:t xml:space="preserve"> </w:t>
            </w:r>
            <w:r w:rsidRPr="00BE3D7E">
              <w:t>-</w:t>
            </w:r>
            <w:r w:rsidR="00123EFD">
              <w:t xml:space="preserve"> </w:t>
            </w:r>
            <w:r w:rsidRPr="00BE3D7E">
              <w:t xml:space="preserve">Калояновец, </w:t>
            </w:r>
            <w:r w:rsidR="00BE3D7E">
              <w:t>Стара Загора</w:t>
            </w:r>
            <w:r w:rsidR="00123EFD">
              <w:t xml:space="preserve"> </w:t>
            </w:r>
            <w:r w:rsidR="00BE3D7E">
              <w:t>-</w:t>
            </w:r>
            <w:r w:rsidR="00123EFD">
              <w:t xml:space="preserve"> </w:t>
            </w:r>
            <w:r w:rsidR="00BE3D7E">
              <w:t>Зимница и Церковски</w:t>
            </w:r>
            <w:r w:rsidR="00123EFD">
              <w:t xml:space="preserve"> </w:t>
            </w:r>
            <w:r w:rsidR="00BE3D7E">
              <w:t>-</w:t>
            </w:r>
            <w:r w:rsidR="00123EFD">
              <w:t xml:space="preserve"> </w:t>
            </w:r>
            <w:r w:rsidR="00BE3D7E">
              <w:t xml:space="preserve">Бургас). </w:t>
            </w:r>
            <w:r w:rsidR="00385BFD">
              <w:t>Също в</w:t>
            </w:r>
            <w:r w:rsidR="00BE3D7E">
              <w:t xml:space="preserve"> </w:t>
            </w:r>
            <w:r w:rsidR="00385BFD" w:rsidRPr="00BE3D7E">
              <w:t xml:space="preserve">рамките на ОПТ 2007-2013 бяха финансирани и </w:t>
            </w:r>
            <w:r w:rsidR="00B25422">
              <w:t>приключ</w:t>
            </w:r>
            <w:r w:rsidR="00D17016">
              <w:t>ени</w:t>
            </w:r>
            <w:r w:rsidR="00BE3D7E">
              <w:t xml:space="preserve"> </w:t>
            </w:r>
            <w:r w:rsidR="00B25422">
              <w:t xml:space="preserve">проекти за </w:t>
            </w:r>
            <w:r w:rsidR="00BE3D7E">
              <w:t xml:space="preserve">подготовка </w:t>
            </w:r>
            <w:r w:rsidR="00B25422">
              <w:t>н</w:t>
            </w:r>
            <w:r w:rsidR="00BE3D7E">
              <w:t xml:space="preserve">а строителство </w:t>
            </w:r>
            <w:r w:rsidR="00B25422">
              <w:t>на</w:t>
            </w:r>
            <w:r w:rsidR="00BE3D7E">
              <w:t xml:space="preserve"> инвестиционни</w:t>
            </w:r>
            <w:r w:rsidR="00385BFD">
              <w:t xml:space="preserve"> проекти, допълващи направлението </w:t>
            </w:r>
            <w:r w:rsidR="00B25422">
              <w:t>Драгоман</w:t>
            </w:r>
            <w:r w:rsidR="00123EFD">
              <w:t xml:space="preserve"> - </w:t>
            </w:r>
            <w:r w:rsidR="00385BFD">
              <w:t>София</w:t>
            </w:r>
            <w:r w:rsidR="00123EFD">
              <w:t xml:space="preserve"> - </w:t>
            </w:r>
            <w:r w:rsidR="00385BFD">
              <w:t>Пловдив</w:t>
            </w:r>
            <w:r w:rsidR="00123EFD">
              <w:t xml:space="preserve"> </w:t>
            </w:r>
            <w:r w:rsidR="00385BFD">
              <w:t>-</w:t>
            </w:r>
            <w:r w:rsidR="00123EFD">
              <w:t xml:space="preserve"> </w:t>
            </w:r>
            <w:r w:rsidR="00385BFD">
              <w:t>Бургас, а именно: участъците Пловдив</w:t>
            </w:r>
            <w:r w:rsidR="00123EFD">
              <w:t xml:space="preserve"> </w:t>
            </w:r>
            <w:r w:rsidR="00385BFD">
              <w:t>-</w:t>
            </w:r>
            <w:r w:rsidR="00123EFD">
              <w:t xml:space="preserve"> </w:t>
            </w:r>
            <w:r w:rsidR="00385BFD">
              <w:t>Оризово, Стралджа</w:t>
            </w:r>
            <w:r w:rsidR="00123EFD">
              <w:t xml:space="preserve"> </w:t>
            </w:r>
            <w:r w:rsidR="00385BFD">
              <w:t>-</w:t>
            </w:r>
            <w:r w:rsidR="00123EFD">
              <w:t xml:space="preserve"> </w:t>
            </w:r>
            <w:r w:rsidR="00385BFD">
              <w:t>Церковски, жп възли Бургас</w:t>
            </w:r>
            <w:r w:rsidR="00B25422">
              <w:t xml:space="preserve">, </w:t>
            </w:r>
            <w:r w:rsidR="00385BFD">
              <w:t>Пловдив</w:t>
            </w:r>
            <w:r w:rsidR="00B25422">
              <w:t xml:space="preserve"> и </w:t>
            </w:r>
            <w:r w:rsidR="00B25422">
              <w:lastRenderedPageBreak/>
              <w:t>София</w:t>
            </w:r>
            <w:r w:rsidR="00385BFD">
              <w:t xml:space="preserve">, както и </w:t>
            </w:r>
            <w:r w:rsidR="00B25422">
              <w:t>участъците</w:t>
            </w:r>
            <w:r w:rsidR="00385BFD">
              <w:t xml:space="preserve"> </w:t>
            </w:r>
            <w:r w:rsidR="00B25422">
              <w:t>София</w:t>
            </w:r>
            <w:r w:rsidR="00123EFD">
              <w:t xml:space="preserve"> </w:t>
            </w:r>
            <w:r w:rsidR="00B25422">
              <w:t>-</w:t>
            </w:r>
            <w:r w:rsidR="00123EFD">
              <w:t xml:space="preserve"> </w:t>
            </w:r>
            <w:r w:rsidR="00385BFD">
              <w:t>Елин Пелин</w:t>
            </w:r>
            <w:r w:rsidR="00123EFD">
              <w:t xml:space="preserve"> - </w:t>
            </w:r>
            <w:r w:rsidR="00385BFD">
              <w:t>Ихтиман</w:t>
            </w:r>
            <w:r w:rsidR="00123EFD">
              <w:t xml:space="preserve"> </w:t>
            </w:r>
            <w:r w:rsidR="00DA4E4B">
              <w:t>-</w:t>
            </w:r>
            <w:r w:rsidR="00123EFD">
              <w:t xml:space="preserve"> </w:t>
            </w:r>
            <w:r w:rsidR="00DA4E4B">
              <w:t>Септем</w:t>
            </w:r>
            <w:r w:rsidR="009D6661">
              <w:t>в</w:t>
            </w:r>
            <w:r w:rsidR="00DA4E4B">
              <w:t>ри</w:t>
            </w:r>
            <w:r w:rsidR="00B25422">
              <w:t xml:space="preserve">. </w:t>
            </w:r>
            <w:r w:rsidR="007F791F">
              <w:t xml:space="preserve">Техническа помощ за подготовката на участъка София – Драгоман – граница с Република Сърбия бе финансирана по ОПТТИ 2014-2020 г. </w:t>
            </w:r>
            <w:r w:rsidR="00B25422" w:rsidRPr="007E3D37">
              <w:t>В рамките на ОПТТИ 2014-2020 се предвижда</w:t>
            </w:r>
            <w:r w:rsidR="00D94073" w:rsidRPr="007E3D37">
              <w:t>т</w:t>
            </w:r>
            <w:r w:rsidR="00B25422" w:rsidRPr="007E3D37">
              <w:t xml:space="preserve"> инвестиции</w:t>
            </w:r>
            <w:r w:rsidR="002A50CC" w:rsidRPr="007E3D37">
              <w:t xml:space="preserve"> в</w:t>
            </w:r>
            <w:r w:rsidR="00B25422" w:rsidRPr="007E3D37">
              <w:t xml:space="preserve"> </w:t>
            </w:r>
            <w:r w:rsidR="00123EFD" w:rsidRPr="007E3D37">
              <w:t xml:space="preserve">строителни работи по участъци от </w:t>
            </w:r>
            <w:r w:rsidR="00B25422" w:rsidRPr="007E3D37">
              <w:t>направлени</w:t>
            </w:r>
            <w:r w:rsidR="00DA4E4B" w:rsidRPr="007E3D37">
              <w:t>е</w:t>
            </w:r>
            <w:r w:rsidR="00B25422" w:rsidRPr="007E3D37">
              <w:t>т</w:t>
            </w:r>
            <w:r w:rsidR="00DA4E4B" w:rsidRPr="007E3D37">
              <w:t>о</w:t>
            </w:r>
            <w:r w:rsidR="00B25422" w:rsidRPr="007E3D37">
              <w:t xml:space="preserve"> Елин</w:t>
            </w:r>
            <w:r w:rsidR="00123EFD" w:rsidRPr="007E3D37">
              <w:t xml:space="preserve"> - </w:t>
            </w:r>
            <w:r w:rsidR="00B25422" w:rsidRPr="007E3D37">
              <w:t>Пелин</w:t>
            </w:r>
            <w:r w:rsidR="00123EFD" w:rsidRPr="007E3D37">
              <w:t xml:space="preserve"> - </w:t>
            </w:r>
            <w:r w:rsidR="00B25422" w:rsidRPr="007E3D37">
              <w:t>Пловдив</w:t>
            </w:r>
            <w:r w:rsidR="00123EFD" w:rsidRPr="007E3D37">
              <w:t xml:space="preserve"> </w:t>
            </w:r>
            <w:r w:rsidR="00B25422" w:rsidRPr="007E3D37">
              <w:t>-</w:t>
            </w:r>
            <w:r w:rsidR="00123EFD" w:rsidRPr="007E3D37">
              <w:t xml:space="preserve"> </w:t>
            </w:r>
            <w:r w:rsidR="00B25422" w:rsidRPr="007E3D37">
              <w:t>Бургас</w:t>
            </w:r>
            <w:r w:rsidR="00D94073" w:rsidRPr="007E3D37">
              <w:t>, а именно: участъците Елин Пелин</w:t>
            </w:r>
            <w:r w:rsidR="00123EFD" w:rsidRPr="007E3D37">
              <w:t xml:space="preserve"> </w:t>
            </w:r>
            <w:r w:rsidR="00D94073" w:rsidRPr="007E3D37">
              <w:t>-</w:t>
            </w:r>
            <w:r w:rsidR="00123EFD" w:rsidRPr="007E3D37">
              <w:t xml:space="preserve"> </w:t>
            </w:r>
            <w:r w:rsidR="00F3789D" w:rsidRPr="007E3D37">
              <w:t>Костенец</w:t>
            </w:r>
            <w:r w:rsidR="006C684A" w:rsidRPr="007E3D37">
              <w:t xml:space="preserve"> </w:t>
            </w:r>
            <w:r w:rsidR="00835E8E">
              <w:rPr>
                <w:lang w:val="en-US"/>
              </w:rPr>
              <w:t>(</w:t>
            </w:r>
            <w:r w:rsidR="00835E8E">
              <w:t>фаза 1</w:t>
            </w:r>
            <w:r w:rsidR="00835E8E">
              <w:rPr>
                <w:lang w:val="en-US"/>
              </w:rPr>
              <w:t xml:space="preserve">) </w:t>
            </w:r>
            <w:r w:rsidR="006C684A" w:rsidRPr="007E3D37">
              <w:t xml:space="preserve">и </w:t>
            </w:r>
            <w:r w:rsidR="00790BDA">
              <w:t xml:space="preserve">Етап 1 от </w:t>
            </w:r>
            <w:r w:rsidR="00123EFD" w:rsidRPr="007E3D37">
              <w:t>оставащите</w:t>
            </w:r>
            <w:r w:rsidR="006C684A" w:rsidRPr="007E3D37">
              <w:t xml:space="preserve"> участъци по линията Пловдив</w:t>
            </w:r>
            <w:r w:rsidR="00123EFD" w:rsidRPr="007E3D37">
              <w:t xml:space="preserve"> </w:t>
            </w:r>
            <w:r w:rsidR="00790BDA">
              <w:t>–</w:t>
            </w:r>
            <w:r w:rsidR="00123EFD" w:rsidRPr="007E3D37">
              <w:t xml:space="preserve"> </w:t>
            </w:r>
            <w:r w:rsidR="006C684A" w:rsidRPr="007E3D37">
              <w:t>Бургас</w:t>
            </w:r>
            <w:r w:rsidR="00790BDA">
              <w:t>,</w:t>
            </w:r>
            <w:r w:rsidR="006C684A" w:rsidRPr="007E3D37">
              <w:t xml:space="preserve"> </w:t>
            </w:r>
            <w:r w:rsidR="00790BDA">
              <w:t>ф</w:t>
            </w:r>
            <w:r w:rsidR="006C684A" w:rsidRPr="007E3D37">
              <w:t>аза 2</w:t>
            </w:r>
            <w:r w:rsidR="00B25422" w:rsidRPr="007E3D37">
              <w:t xml:space="preserve">, докато инвестициите в </w:t>
            </w:r>
            <w:r w:rsidR="001C5483" w:rsidRPr="007E3D37">
              <w:t xml:space="preserve">железопътните участъци </w:t>
            </w:r>
            <w:r w:rsidR="00590877" w:rsidRPr="007E3D37">
              <w:t>Волуяк</w:t>
            </w:r>
            <w:r w:rsidR="006B573B" w:rsidRPr="007E3D37">
              <w:t xml:space="preserve"> - </w:t>
            </w:r>
            <w:r w:rsidR="00B25422" w:rsidRPr="007E3D37">
              <w:t>София</w:t>
            </w:r>
            <w:r w:rsidR="006B573B" w:rsidRPr="007E3D37">
              <w:t xml:space="preserve"> </w:t>
            </w:r>
            <w:r w:rsidR="001C5483" w:rsidRPr="007E3D37">
              <w:t xml:space="preserve">и София </w:t>
            </w:r>
            <w:r w:rsidR="00B25422" w:rsidRPr="007E3D37">
              <w:t>-</w:t>
            </w:r>
            <w:r w:rsidR="006B573B" w:rsidRPr="007E3D37">
              <w:t xml:space="preserve"> </w:t>
            </w:r>
            <w:r w:rsidR="00B25422" w:rsidRPr="007E3D37">
              <w:t xml:space="preserve">Елин Пелин </w:t>
            </w:r>
            <w:r w:rsidR="006A6EFD" w:rsidRPr="007E3D37">
              <w:t>и Костенец-Септември</w:t>
            </w:r>
            <w:r w:rsidR="00941A69" w:rsidRPr="007E3D37">
              <w:t>, както и развитието на железопътен възел Пловдив</w:t>
            </w:r>
            <w:r w:rsidR="006A6EFD" w:rsidRPr="007E3D37">
              <w:t xml:space="preserve"> </w:t>
            </w:r>
            <w:r w:rsidR="00B25422" w:rsidRPr="007E3D37">
              <w:t>се предвижда да бъдат финансирани със средства от Механизма</w:t>
            </w:r>
            <w:r w:rsidR="00043A9A" w:rsidRPr="007E3D37">
              <w:t xml:space="preserve"> за свърз</w:t>
            </w:r>
            <w:r w:rsidR="0081003C" w:rsidRPr="007E3D37">
              <w:t>в</w:t>
            </w:r>
            <w:r w:rsidR="00043A9A" w:rsidRPr="007E3D37">
              <w:t>ан</w:t>
            </w:r>
            <w:r w:rsidR="0081003C" w:rsidRPr="007E3D37">
              <w:t>е</w:t>
            </w:r>
            <w:r w:rsidR="00043A9A" w:rsidRPr="007E3D37">
              <w:t xml:space="preserve"> на Европа (МСЕ).</w:t>
            </w:r>
            <w:r w:rsidR="00690D61" w:rsidRPr="007E3D37">
              <w:rPr>
                <w:szCs w:val="24"/>
                <w:lang w:val="en-GB"/>
              </w:rPr>
              <w:t xml:space="preserve"> </w:t>
            </w:r>
            <w:r w:rsidR="00690D61" w:rsidRPr="007E3D37">
              <w:rPr>
                <w:szCs w:val="24"/>
              </w:rPr>
              <w:t xml:space="preserve">По ОПТТИ 2014-2020 г. </w:t>
            </w:r>
            <w:r w:rsidR="00D111D6" w:rsidRPr="007E3D37">
              <w:rPr>
                <w:szCs w:val="24"/>
              </w:rPr>
              <w:t>е</w:t>
            </w:r>
            <w:r w:rsidR="00690D61" w:rsidRPr="007E3D37">
              <w:rPr>
                <w:szCs w:val="24"/>
              </w:rPr>
              <w:t xml:space="preserve"> предвиден и проект за изграждане на жп участъ</w:t>
            </w:r>
            <w:r w:rsidR="00D111D6" w:rsidRPr="007E3D37">
              <w:rPr>
                <w:szCs w:val="24"/>
              </w:rPr>
              <w:t>к</w:t>
            </w:r>
            <w:r w:rsidR="00690D61" w:rsidRPr="007E3D37">
              <w:rPr>
                <w:szCs w:val="24"/>
                <w:lang w:val="en-GB"/>
              </w:rPr>
              <w:t xml:space="preserve"> </w:t>
            </w:r>
            <w:r w:rsidR="00690D61" w:rsidRPr="007E3D37">
              <w:rPr>
                <w:szCs w:val="24"/>
              </w:rPr>
              <w:t>Волуяк</w:t>
            </w:r>
            <w:r w:rsidR="00690D61" w:rsidRPr="007E3D37">
              <w:rPr>
                <w:szCs w:val="24"/>
                <w:lang w:val="en-GB"/>
              </w:rPr>
              <w:t xml:space="preserve"> – </w:t>
            </w:r>
            <w:r w:rsidR="00690D61" w:rsidRPr="007E3D37">
              <w:rPr>
                <w:szCs w:val="24"/>
              </w:rPr>
              <w:t>Драгоман</w:t>
            </w:r>
            <w:r w:rsidR="002352DD" w:rsidRPr="007E3D37">
              <w:rPr>
                <w:szCs w:val="24"/>
              </w:rPr>
              <w:t>, фаза 1</w:t>
            </w:r>
            <w:r w:rsidR="00690D61" w:rsidRPr="007E3D37">
              <w:rPr>
                <w:szCs w:val="24"/>
                <w:lang w:val="en-GB"/>
              </w:rPr>
              <w:t>.</w:t>
            </w:r>
            <w:r w:rsidR="002352DD">
              <w:rPr>
                <w:szCs w:val="24"/>
              </w:rPr>
              <w:t xml:space="preserve"> </w:t>
            </w:r>
            <w:r w:rsidR="00690D61">
              <w:rPr>
                <w:szCs w:val="24"/>
              </w:rPr>
              <w:t xml:space="preserve"> </w:t>
            </w:r>
            <w:r w:rsidR="00690D61" w:rsidRPr="00690D61">
              <w:rPr>
                <w:szCs w:val="24"/>
                <w:lang w:val="en-GB"/>
              </w:rPr>
              <w:t xml:space="preserve"> </w:t>
            </w:r>
          </w:p>
          <w:p w:rsidR="00836D12" w:rsidRPr="00836D12" w:rsidRDefault="003D4640" w:rsidP="00836D12">
            <w:r w:rsidRPr="00BE3D7E">
              <w:t xml:space="preserve">За пътната инфраструктура </w:t>
            </w:r>
            <w:r w:rsidR="00E7160A">
              <w:t>основен</w:t>
            </w:r>
            <w:r w:rsidR="006B573B">
              <w:t xml:space="preserve"> приоритет е</w:t>
            </w:r>
            <w:r w:rsidR="00373E30">
              <w:t xml:space="preserve"> </w:t>
            </w:r>
            <w:r w:rsidR="00B25422">
              <w:t xml:space="preserve">АМ „Струма”. </w:t>
            </w:r>
            <w:r w:rsidR="00373E30" w:rsidRPr="00373E30">
              <w:t>Общият генерален план за транспорта пред</w:t>
            </w:r>
            <w:r w:rsidR="000E4BB7">
              <w:t>вижда</w:t>
            </w:r>
            <w:r w:rsidR="00373E30" w:rsidRPr="00373E30">
              <w:t xml:space="preserve"> завършването на автомагистралата до гръцката граница (проектът е определен като приоритетен), за да се свърже директно с гръцката пътна мрежа на юг до Солун и Атина. </w:t>
            </w:r>
            <w:r w:rsidR="00B75DD2" w:rsidRPr="00BE3D7E">
              <w:t>В рамките на ОПТ 2007-2013 бяха финансирани и са приключ</w:t>
            </w:r>
            <w:r w:rsidR="00B14F23">
              <w:t>ени</w:t>
            </w:r>
            <w:r w:rsidR="00B75DD2" w:rsidRPr="00BE3D7E">
              <w:t xml:space="preserve"> инвестиционни проекти по участъци от </w:t>
            </w:r>
            <w:r w:rsidR="00B75DD2">
              <w:t xml:space="preserve">АМ „Струма” </w:t>
            </w:r>
            <w:r w:rsidR="00B75DD2" w:rsidRPr="00BE3D7E">
              <w:t>(</w:t>
            </w:r>
            <w:r w:rsidR="00B75DD2">
              <w:t>ЛОТ1 Долна Диканя</w:t>
            </w:r>
            <w:r w:rsidR="006B573B">
              <w:t xml:space="preserve"> </w:t>
            </w:r>
            <w:r w:rsidR="00B75DD2">
              <w:t>-</w:t>
            </w:r>
            <w:r w:rsidR="006B573B">
              <w:t xml:space="preserve"> </w:t>
            </w:r>
            <w:r w:rsidR="00B75DD2">
              <w:t>Дупница, ЛОТ</w:t>
            </w:r>
            <w:r w:rsidR="006B573B">
              <w:t xml:space="preserve"> </w:t>
            </w:r>
            <w:r w:rsidR="00B75DD2">
              <w:t>2 Дупница</w:t>
            </w:r>
            <w:r w:rsidR="006B573B">
              <w:t xml:space="preserve"> </w:t>
            </w:r>
            <w:r w:rsidR="00B75DD2">
              <w:t>-</w:t>
            </w:r>
            <w:r w:rsidR="006B573B">
              <w:t xml:space="preserve"> </w:t>
            </w:r>
            <w:r w:rsidR="00B75DD2">
              <w:t>Благоевград и ЛОТ</w:t>
            </w:r>
            <w:r w:rsidR="006B573B">
              <w:t xml:space="preserve"> </w:t>
            </w:r>
            <w:r w:rsidR="00B75DD2">
              <w:t>4 Сандански</w:t>
            </w:r>
            <w:r w:rsidR="006B573B">
              <w:t xml:space="preserve"> </w:t>
            </w:r>
            <w:r w:rsidR="004F7246">
              <w:t>-</w:t>
            </w:r>
            <w:r w:rsidR="006B573B">
              <w:t xml:space="preserve"> </w:t>
            </w:r>
            <w:r w:rsidR="004F7246">
              <w:t>Кулата</w:t>
            </w:r>
            <w:r w:rsidR="00B75DD2" w:rsidRPr="00BE3D7E">
              <w:t>)</w:t>
            </w:r>
            <w:r w:rsidR="00B75DD2">
              <w:t xml:space="preserve">. </w:t>
            </w:r>
            <w:r w:rsidR="00DD5A89" w:rsidRPr="00836D12">
              <w:t>П</w:t>
            </w:r>
            <w:r w:rsidR="00836D12">
              <w:t xml:space="preserve">о </w:t>
            </w:r>
            <w:r w:rsidR="00836D12" w:rsidRPr="00836D12">
              <w:t xml:space="preserve">ОПТТИ 2014-2020 г. </w:t>
            </w:r>
            <w:r w:rsidR="00DD5A89" w:rsidRPr="00836D12">
              <w:t xml:space="preserve">се </w:t>
            </w:r>
            <w:r w:rsidR="00836D12">
              <w:t xml:space="preserve">финансират </w:t>
            </w:r>
            <w:r w:rsidR="00DD5A89" w:rsidRPr="00836D12">
              <w:t xml:space="preserve">дейностите по </w:t>
            </w:r>
            <w:r w:rsidR="00836D12">
              <w:t>изграждане</w:t>
            </w:r>
            <w:r w:rsidR="00DD5A89" w:rsidRPr="00836D12">
              <w:t xml:space="preserve"> на АМ „Струма“ лот 3 Благоевград-Сандански</w:t>
            </w:r>
            <w:r w:rsidR="00836D12">
              <w:t>.</w:t>
            </w:r>
            <w:r w:rsidR="00DD5A89" w:rsidRPr="00836D12">
              <w:t xml:space="preserve"> </w:t>
            </w:r>
            <w:r w:rsidR="00836D12">
              <w:t>Лот 3 ще бъде изцяло завършен в програмен период 2021-2027 г.</w:t>
            </w:r>
            <w:r w:rsidR="00DD5A89" w:rsidRPr="00DD5A89">
              <w:t xml:space="preserve"> </w:t>
            </w:r>
            <w:r w:rsidR="002A0105" w:rsidRPr="002A0105">
              <w:t>Също така е необходимо да бъде реализирана фаза 2 от проект  „Западна дъга на СОП”.</w:t>
            </w:r>
            <w:r w:rsidR="008914F9" w:rsidRPr="008914F9">
              <w:rPr>
                <w:szCs w:val="24"/>
                <w:lang w:val="en-GB"/>
              </w:rPr>
              <w:t xml:space="preserve"> </w:t>
            </w:r>
            <w:r w:rsidR="008914F9">
              <w:rPr>
                <w:szCs w:val="24"/>
              </w:rPr>
              <w:t xml:space="preserve">По програмата </w:t>
            </w:r>
            <w:r w:rsidR="00836D12">
              <w:rPr>
                <w:szCs w:val="24"/>
              </w:rPr>
              <w:t>са</w:t>
            </w:r>
            <w:r w:rsidR="00B5699F">
              <w:rPr>
                <w:szCs w:val="24"/>
              </w:rPr>
              <w:t xml:space="preserve"> </w:t>
            </w:r>
            <w:r w:rsidR="008914F9">
              <w:rPr>
                <w:szCs w:val="24"/>
              </w:rPr>
              <w:t xml:space="preserve"> предвиден</w:t>
            </w:r>
            <w:r w:rsidR="00836D12">
              <w:rPr>
                <w:szCs w:val="24"/>
              </w:rPr>
              <w:t>и</w:t>
            </w:r>
            <w:r w:rsidR="008914F9">
              <w:rPr>
                <w:szCs w:val="24"/>
              </w:rPr>
              <w:t xml:space="preserve"> за финансиране и допълнителн</w:t>
            </w:r>
            <w:r w:rsidR="00836D12">
              <w:rPr>
                <w:szCs w:val="24"/>
              </w:rPr>
              <w:t>и</w:t>
            </w:r>
            <w:r w:rsidR="008914F9">
              <w:rPr>
                <w:szCs w:val="24"/>
              </w:rPr>
              <w:t xml:space="preserve"> проект</w:t>
            </w:r>
            <w:r w:rsidR="00836D12">
              <w:rPr>
                <w:szCs w:val="24"/>
              </w:rPr>
              <w:t>и</w:t>
            </w:r>
            <w:r w:rsidR="008914F9">
              <w:rPr>
                <w:szCs w:val="24"/>
              </w:rPr>
              <w:t>, а именно проект</w:t>
            </w:r>
            <w:r w:rsidR="00B5699F">
              <w:rPr>
                <w:szCs w:val="24"/>
              </w:rPr>
              <w:t>ът</w:t>
            </w:r>
            <w:r w:rsidR="008914F9">
              <w:rPr>
                <w:szCs w:val="24"/>
              </w:rPr>
              <w:t xml:space="preserve"> за изграждане на</w:t>
            </w:r>
            <w:r w:rsidR="008914F9" w:rsidRPr="008914F9">
              <w:rPr>
                <w:lang w:val="en-GB"/>
              </w:rPr>
              <w:t xml:space="preserve"> </w:t>
            </w:r>
            <w:r w:rsidR="008914F9">
              <w:t>АМ Европа</w:t>
            </w:r>
            <w:r w:rsidR="008914F9" w:rsidRPr="008914F9">
              <w:rPr>
                <w:lang w:val="en-US"/>
              </w:rPr>
              <w:t xml:space="preserve"> </w:t>
            </w:r>
            <w:r w:rsidR="008914F9">
              <w:t>от</w:t>
            </w:r>
            <w:r w:rsidR="008914F9" w:rsidRPr="008914F9">
              <w:rPr>
                <w:lang w:val="en-US"/>
              </w:rPr>
              <w:t xml:space="preserve"> </w:t>
            </w:r>
            <w:r w:rsidR="008914F9">
              <w:t>км</w:t>
            </w:r>
            <w:r w:rsidR="008914F9" w:rsidRPr="008914F9">
              <w:rPr>
                <w:lang w:val="en-US"/>
              </w:rPr>
              <w:t xml:space="preserve"> 15+500 </w:t>
            </w:r>
            <w:r w:rsidR="008914F9">
              <w:t>до</w:t>
            </w:r>
            <w:r w:rsidR="008914F9" w:rsidRPr="008914F9">
              <w:rPr>
                <w:lang w:val="en-US"/>
              </w:rPr>
              <w:t xml:space="preserve"> </w:t>
            </w:r>
            <w:r w:rsidR="008914F9">
              <w:t>км</w:t>
            </w:r>
            <w:r w:rsidR="008914F9" w:rsidRPr="008914F9">
              <w:rPr>
                <w:lang w:val="en-US"/>
              </w:rPr>
              <w:t xml:space="preserve"> </w:t>
            </w:r>
            <w:r w:rsidR="00B5699F">
              <w:t>48+903</w:t>
            </w:r>
            <w:r w:rsidR="008914F9">
              <w:t>, която представлява важна връзка</w:t>
            </w:r>
            <w:r w:rsidR="008914F9" w:rsidRPr="008914F9">
              <w:rPr>
                <w:lang w:val="en-US"/>
              </w:rPr>
              <w:t xml:space="preserve"> </w:t>
            </w:r>
            <w:r w:rsidR="008914F9">
              <w:t xml:space="preserve">към коридор </w:t>
            </w:r>
            <w:r w:rsidR="009E7321">
              <w:t>ОИС</w:t>
            </w:r>
            <w:r w:rsidR="00836D12">
              <w:t xml:space="preserve"> и проектът за </w:t>
            </w:r>
            <w:r w:rsidR="00836D12" w:rsidRPr="00836D12">
              <w:t>обходен път на гр. Бургас от км 230+700 на път I-9 Сарафово - Бургас до км 493+550 на път I-6 Ветрен-Бургас</w:t>
            </w:r>
            <w:r w:rsidR="00836D12">
              <w:t>.</w:t>
            </w:r>
          </w:p>
          <w:p w:rsidR="0041087A" w:rsidRPr="001D6EFE" w:rsidRDefault="0088341D" w:rsidP="001250D7">
            <w:r>
              <w:t>Другите приоритетни проект</w:t>
            </w:r>
            <w:r w:rsidR="004102DA">
              <w:t>и</w:t>
            </w:r>
            <w:r>
              <w:t xml:space="preserve">: </w:t>
            </w:r>
            <w:r w:rsidR="004102DA" w:rsidRPr="004102DA">
              <w:t>проект</w:t>
            </w:r>
            <w:r w:rsidR="004102DA">
              <w:t>ът</w:t>
            </w:r>
            <w:r w:rsidR="004102DA" w:rsidRPr="004102DA">
              <w:t xml:space="preserve"> за изграждане на път</w:t>
            </w:r>
            <w:r w:rsidR="004102DA" w:rsidRPr="004102DA">
              <w:rPr>
                <w:lang w:val="en-US"/>
              </w:rPr>
              <w:t xml:space="preserve"> E-79, </w:t>
            </w:r>
            <w:r w:rsidR="004102DA" w:rsidRPr="004102DA">
              <w:t>участък</w:t>
            </w:r>
            <w:r w:rsidR="004102DA" w:rsidRPr="004102DA">
              <w:rPr>
                <w:lang w:val="en-US"/>
              </w:rPr>
              <w:t xml:space="preserve"> </w:t>
            </w:r>
            <w:r w:rsidR="004102DA" w:rsidRPr="004102DA">
              <w:t>Ружинци</w:t>
            </w:r>
            <w:r w:rsidR="004102DA" w:rsidRPr="004102DA">
              <w:rPr>
                <w:lang w:val="en-US"/>
              </w:rPr>
              <w:t xml:space="preserve"> – </w:t>
            </w:r>
            <w:r w:rsidR="004102DA" w:rsidRPr="004102DA">
              <w:t>Монтана, който</w:t>
            </w:r>
            <w:r w:rsidR="004102DA" w:rsidRPr="004102DA">
              <w:rPr>
                <w:lang w:val="en-GB"/>
              </w:rPr>
              <w:t xml:space="preserve"> </w:t>
            </w:r>
            <w:r w:rsidR="004102DA" w:rsidRPr="004102DA">
              <w:t>е част от коридор</w:t>
            </w:r>
            <w:r w:rsidR="004102DA" w:rsidRPr="004102DA">
              <w:rPr>
                <w:lang w:val="en-GB"/>
              </w:rPr>
              <w:t xml:space="preserve"> </w:t>
            </w:r>
            <w:r w:rsidR="00666A64">
              <w:t>ОИС</w:t>
            </w:r>
            <w:r w:rsidR="004102DA">
              <w:t xml:space="preserve"> и </w:t>
            </w:r>
            <w:r w:rsidR="005E7DCB">
              <w:t xml:space="preserve">проектът за </w:t>
            </w:r>
            <w:r>
              <w:t>изграждане на АМ Хемус</w:t>
            </w:r>
            <w:r w:rsidR="005E7DCB" w:rsidRPr="005E7DCB">
              <w:t xml:space="preserve"> ще се финансират със средства от Държавния бюджет</w:t>
            </w:r>
            <w:r w:rsidR="005E7DCB">
              <w:t>,</w:t>
            </w:r>
            <w:r>
              <w:t xml:space="preserve"> </w:t>
            </w:r>
            <w:r w:rsidR="005E7DCB">
              <w:t>а</w:t>
            </w:r>
            <w:r>
              <w:t xml:space="preserve"> </w:t>
            </w:r>
            <w:r w:rsidR="005E7DCB">
              <w:t xml:space="preserve">проектът за </w:t>
            </w:r>
            <w:r w:rsidRPr="0088341D">
              <w:t xml:space="preserve">изграждане на </w:t>
            </w:r>
            <w:r>
              <w:t xml:space="preserve">тунел под връх Шипка – фаза 2 от проект </w:t>
            </w:r>
            <w:r w:rsidRPr="0088341D">
              <w:t>„Обход на гр. Габрово</w:t>
            </w:r>
            <w:r>
              <w:t xml:space="preserve"> с тунел под връх Шипка</w:t>
            </w:r>
            <w:r w:rsidRPr="0088341D">
              <w:t xml:space="preserve">” </w:t>
            </w:r>
            <w:r w:rsidR="005E7DCB">
              <w:t>е предвиден за финансиране по програмата за период 2021-2027 г.</w:t>
            </w:r>
          </w:p>
          <w:p w:rsidR="006B573B" w:rsidRDefault="00B75DD2" w:rsidP="001250D7">
            <w:pPr>
              <w:rPr>
                <w:szCs w:val="24"/>
              </w:rPr>
            </w:pPr>
            <w:r>
              <w:t xml:space="preserve">Успешно приключи и </w:t>
            </w:r>
            <w:r w:rsidR="00222660">
              <w:t xml:space="preserve">инвестиционен </w:t>
            </w:r>
            <w:r>
              <w:t xml:space="preserve">проект „Връзка на АМ „Хемус” със Софийски Околовръстен Път” – пътен възел Яна”, финансиран по ОПТ 2007-2013. </w:t>
            </w:r>
            <w:r w:rsidR="004F7246">
              <w:t xml:space="preserve">Друг важен </w:t>
            </w:r>
            <w:r w:rsidR="00222660">
              <w:t xml:space="preserve">инвестиционен </w:t>
            </w:r>
            <w:r w:rsidR="004F7246">
              <w:t xml:space="preserve">проект, който се финансира от ОПТ 2007-2013 </w:t>
            </w:r>
            <w:r w:rsidR="00222660">
              <w:t xml:space="preserve">и </w:t>
            </w:r>
            <w:r w:rsidR="003A6F6E">
              <w:t>приключи</w:t>
            </w:r>
            <w:r w:rsidR="00222660">
              <w:t xml:space="preserve"> е</w:t>
            </w:r>
            <w:r w:rsidR="004F7246">
              <w:t xml:space="preserve"> </w:t>
            </w:r>
            <w:r w:rsidR="004F7246" w:rsidRPr="004F7246">
              <w:t xml:space="preserve">проект </w:t>
            </w:r>
            <w:r w:rsidR="004F7246" w:rsidRPr="004F7246">
              <w:rPr>
                <w:rStyle w:val="Strong"/>
                <w:b w:val="0"/>
              </w:rPr>
              <w:t>„Обход на гр. Габрово” – Фаза 1</w:t>
            </w:r>
            <w:r w:rsidR="004F7246" w:rsidRPr="004F7246">
              <w:t>.</w:t>
            </w:r>
            <w:r w:rsidR="004F7246">
              <w:t xml:space="preserve"> </w:t>
            </w:r>
            <w:r>
              <w:t xml:space="preserve">Също в </w:t>
            </w:r>
            <w:r w:rsidRPr="00BE3D7E">
              <w:t xml:space="preserve">рамките на ОПТ 2007-2013 бяха финансирани и </w:t>
            </w:r>
            <w:r>
              <w:t>приключ</w:t>
            </w:r>
            <w:r w:rsidR="003A6F6E">
              <w:t>ени</w:t>
            </w:r>
            <w:r>
              <w:t xml:space="preserve"> проекти за подготовка на строителство на инвестиционни проекти, допълващи направленията на АМ „Струма” и АМ „Хемус”</w:t>
            </w:r>
            <w:r w:rsidR="004F7246">
              <w:t xml:space="preserve">, както и </w:t>
            </w:r>
            <w:r w:rsidR="004F7246" w:rsidRPr="004F7246">
              <w:t xml:space="preserve">проект </w:t>
            </w:r>
            <w:r w:rsidR="004F7246" w:rsidRPr="004F7246">
              <w:rPr>
                <w:rStyle w:val="Strong"/>
                <w:b w:val="0"/>
              </w:rPr>
              <w:t xml:space="preserve">„Обход на гр. Габрово” – Фаза </w:t>
            </w:r>
            <w:r w:rsidR="004F7246">
              <w:rPr>
                <w:rStyle w:val="Strong"/>
                <w:b w:val="0"/>
              </w:rPr>
              <w:t>2 с изграждане на тунел под връх Шипка</w:t>
            </w:r>
            <w:r>
              <w:t xml:space="preserve">. </w:t>
            </w:r>
            <w:r w:rsidR="006B573B">
              <w:rPr>
                <w:szCs w:val="24"/>
              </w:rPr>
              <w:t xml:space="preserve">Друго важно направление е път </w:t>
            </w:r>
            <w:r w:rsidR="00AF5B1E" w:rsidRPr="00AF5B1E">
              <w:rPr>
                <w:szCs w:val="24"/>
                <w:lang w:val="en-GB"/>
              </w:rPr>
              <w:t xml:space="preserve">I-1/E79 </w:t>
            </w:r>
            <w:r w:rsidR="006B573B">
              <w:rPr>
                <w:szCs w:val="24"/>
              </w:rPr>
              <w:t>Ботевград</w:t>
            </w:r>
            <w:r w:rsidR="00AF5B1E" w:rsidRPr="00AF5B1E">
              <w:rPr>
                <w:szCs w:val="24"/>
                <w:lang w:val="en-GB"/>
              </w:rPr>
              <w:t xml:space="preserve"> </w:t>
            </w:r>
            <w:r w:rsidR="005F4BD2">
              <w:rPr>
                <w:szCs w:val="24"/>
                <w:lang w:val="en-GB"/>
              </w:rPr>
              <w:t>-</w:t>
            </w:r>
            <w:r w:rsidR="00AF5B1E" w:rsidRPr="00AF5B1E">
              <w:rPr>
                <w:szCs w:val="24"/>
                <w:lang w:val="en-GB"/>
              </w:rPr>
              <w:t xml:space="preserve"> </w:t>
            </w:r>
            <w:r w:rsidR="006B573B">
              <w:rPr>
                <w:szCs w:val="24"/>
              </w:rPr>
              <w:t>Враца</w:t>
            </w:r>
            <w:r w:rsidR="00AF5B1E" w:rsidRPr="00AF5B1E">
              <w:rPr>
                <w:szCs w:val="24"/>
                <w:lang w:val="en-GB"/>
              </w:rPr>
              <w:t xml:space="preserve"> -</w:t>
            </w:r>
            <w:r w:rsidR="006B573B">
              <w:rPr>
                <w:szCs w:val="24"/>
              </w:rPr>
              <w:t xml:space="preserve"> Монтана</w:t>
            </w:r>
            <w:r w:rsidR="00AF5B1E" w:rsidRPr="00AF5B1E">
              <w:rPr>
                <w:szCs w:val="24"/>
                <w:lang w:val="en-GB"/>
              </w:rPr>
              <w:t xml:space="preserve"> </w:t>
            </w:r>
            <w:r w:rsidR="005F4BD2">
              <w:rPr>
                <w:szCs w:val="24"/>
                <w:lang w:val="en-GB"/>
              </w:rPr>
              <w:t>-</w:t>
            </w:r>
            <w:r w:rsidR="00AF5B1E" w:rsidRPr="00AF5B1E">
              <w:rPr>
                <w:szCs w:val="24"/>
                <w:lang w:val="en-GB"/>
              </w:rPr>
              <w:t xml:space="preserve"> </w:t>
            </w:r>
            <w:r w:rsidR="006B573B">
              <w:rPr>
                <w:szCs w:val="24"/>
              </w:rPr>
              <w:t>Видин</w:t>
            </w:r>
            <w:r w:rsidR="00E7160A">
              <w:rPr>
                <w:szCs w:val="24"/>
              </w:rPr>
              <w:t>,</w:t>
            </w:r>
            <w:r w:rsidR="006B573B">
              <w:rPr>
                <w:szCs w:val="24"/>
              </w:rPr>
              <w:t xml:space="preserve"> по което са определени два отделни участъка: </w:t>
            </w:r>
            <w:r w:rsidR="00563475">
              <w:rPr>
                <w:szCs w:val="24"/>
              </w:rPr>
              <w:t xml:space="preserve">Видин </w:t>
            </w:r>
            <w:r w:rsidR="00563475">
              <w:rPr>
                <w:szCs w:val="24"/>
                <w:lang w:val="en-US"/>
              </w:rPr>
              <w:t xml:space="preserve">- </w:t>
            </w:r>
            <w:r w:rsidR="00563475">
              <w:rPr>
                <w:szCs w:val="24"/>
              </w:rPr>
              <w:t>Враца и</w:t>
            </w:r>
            <w:r w:rsidR="00563475">
              <w:rPr>
                <w:szCs w:val="24"/>
                <w:lang w:val="en-US"/>
              </w:rPr>
              <w:t xml:space="preserve"> </w:t>
            </w:r>
            <w:r w:rsidR="00563475">
              <w:rPr>
                <w:szCs w:val="24"/>
              </w:rPr>
              <w:t xml:space="preserve">Мездра </w:t>
            </w:r>
            <w:r w:rsidR="00563475">
              <w:rPr>
                <w:szCs w:val="24"/>
                <w:lang w:val="en-US"/>
              </w:rPr>
              <w:t xml:space="preserve">- </w:t>
            </w:r>
            <w:r w:rsidR="00563475">
              <w:rPr>
                <w:szCs w:val="24"/>
              </w:rPr>
              <w:t>Ботевград</w:t>
            </w:r>
            <w:r w:rsidR="00563475">
              <w:rPr>
                <w:szCs w:val="24"/>
                <w:lang w:val="en-US"/>
              </w:rPr>
              <w:t>.</w:t>
            </w:r>
            <w:r w:rsidR="006B573B">
              <w:rPr>
                <w:szCs w:val="24"/>
              </w:rPr>
              <w:t xml:space="preserve"> Подготовката на строителството на двата участъка </w:t>
            </w:r>
            <w:r w:rsidR="00955E34">
              <w:rPr>
                <w:szCs w:val="24"/>
              </w:rPr>
              <w:t>се финансира по ОП</w:t>
            </w:r>
            <w:r w:rsidR="00E7160A">
              <w:rPr>
                <w:szCs w:val="24"/>
              </w:rPr>
              <w:t>Т</w:t>
            </w:r>
            <w:r w:rsidR="00955E34">
              <w:rPr>
                <w:szCs w:val="24"/>
              </w:rPr>
              <w:t xml:space="preserve"> 2007 – 2013 г. </w:t>
            </w:r>
            <w:r w:rsidR="004D0866">
              <w:rPr>
                <w:szCs w:val="24"/>
              </w:rPr>
              <w:t>Работи се поетапно за изграждането им.</w:t>
            </w:r>
          </w:p>
          <w:p w:rsidR="004F7246" w:rsidRPr="00B017A8" w:rsidRDefault="003D4640" w:rsidP="001250D7">
            <w:r w:rsidRPr="00BE3D7E">
              <w:t xml:space="preserve">За метро транспорта </w:t>
            </w:r>
            <w:r w:rsidR="004F7246">
              <w:t xml:space="preserve">в град София </w:t>
            </w:r>
            <w:r w:rsidR="00955E34">
              <w:t xml:space="preserve">основните </w:t>
            </w:r>
            <w:r w:rsidR="001111BD">
              <w:t xml:space="preserve">инвестиции са съсредоточени върху </w:t>
            </w:r>
            <w:r w:rsidR="004F7246">
              <w:t xml:space="preserve">изграждането </w:t>
            </w:r>
            <w:r w:rsidR="001111BD">
              <w:t xml:space="preserve">на </w:t>
            </w:r>
            <w:r w:rsidR="004F7246">
              <w:t>трети метродиаметър</w:t>
            </w:r>
            <w:r w:rsidR="005970AB">
              <w:t xml:space="preserve"> и подготовката за разширението му</w:t>
            </w:r>
            <w:r w:rsidR="004F7246">
              <w:t xml:space="preserve">. </w:t>
            </w:r>
            <w:r w:rsidR="004F7246" w:rsidRPr="00BE3D7E">
              <w:t xml:space="preserve">В рамките на ОПТ 2007-2013 </w:t>
            </w:r>
            <w:r w:rsidR="004F7246">
              <w:t xml:space="preserve">успешно приключиха </w:t>
            </w:r>
            <w:r w:rsidR="00222660">
              <w:t>инвестиционните проекти</w:t>
            </w:r>
            <w:r w:rsidR="004F7246">
              <w:t xml:space="preserve"> за разшир</w:t>
            </w:r>
            <w:r w:rsidR="00222660">
              <w:t>е</w:t>
            </w:r>
            <w:r w:rsidR="004F7246">
              <w:t xml:space="preserve">ние </w:t>
            </w:r>
            <w:r w:rsidR="00222660">
              <w:t xml:space="preserve">на </w:t>
            </w:r>
            <w:r w:rsidR="004F7246">
              <w:t xml:space="preserve">метрото в София в отсечките </w:t>
            </w:r>
            <w:r w:rsidR="00222660">
              <w:t>П</w:t>
            </w:r>
            <w:r w:rsidR="004F7246">
              <w:t xml:space="preserve">ътен възел </w:t>
            </w:r>
            <w:r w:rsidR="004F7246">
              <w:lastRenderedPageBreak/>
              <w:t>„Надежда</w:t>
            </w:r>
            <w:r w:rsidR="00222660">
              <w:t>”</w:t>
            </w:r>
            <w:r w:rsidR="001111BD">
              <w:t xml:space="preserve"> </w:t>
            </w:r>
            <w:r w:rsidR="004F7246">
              <w:t>-</w:t>
            </w:r>
            <w:r w:rsidR="001111BD">
              <w:t xml:space="preserve"> </w:t>
            </w:r>
            <w:r w:rsidR="004F7246">
              <w:t xml:space="preserve">бул. </w:t>
            </w:r>
            <w:r w:rsidR="001250D7">
              <w:t>„</w:t>
            </w:r>
            <w:r w:rsidR="004F7246">
              <w:t>Черни връх</w:t>
            </w:r>
            <w:r w:rsidR="00222660">
              <w:t>”</w:t>
            </w:r>
            <w:r w:rsidR="004F7246">
              <w:t xml:space="preserve"> и </w:t>
            </w:r>
            <w:r w:rsidR="00222660">
              <w:t>„</w:t>
            </w:r>
            <w:r w:rsidR="004F7246">
              <w:t>Младост</w:t>
            </w:r>
            <w:r w:rsidR="001250D7">
              <w:t>“</w:t>
            </w:r>
            <w:r w:rsidR="004F7246">
              <w:t xml:space="preserve"> </w:t>
            </w:r>
            <w:r w:rsidR="004F7246">
              <w:rPr>
                <w:lang w:val="en-US"/>
              </w:rPr>
              <w:t>I</w:t>
            </w:r>
            <w:r w:rsidR="001111BD">
              <w:t xml:space="preserve"> – „</w:t>
            </w:r>
            <w:r w:rsidR="004F7246">
              <w:t>Цариградско шосе</w:t>
            </w:r>
            <w:r w:rsidR="00222660">
              <w:t>”</w:t>
            </w:r>
            <w:r w:rsidR="004F7246">
              <w:t xml:space="preserve">. </w:t>
            </w:r>
            <w:r w:rsidR="00222660">
              <w:t>В процес на изпълнение са инвестиционни проекти в отсечките „Цариградско шосе</w:t>
            </w:r>
            <w:r w:rsidR="001250D7">
              <w:t xml:space="preserve">“ </w:t>
            </w:r>
            <w:r w:rsidR="00222660">
              <w:t>-</w:t>
            </w:r>
            <w:r w:rsidR="001250D7">
              <w:t xml:space="preserve"> </w:t>
            </w:r>
            <w:r w:rsidR="00222660">
              <w:t>Летище София и „Младост</w:t>
            </w:r>
            <w:r w:rsidR="001250D7">
              <w:t>“</w:t>
            </w:r>
            <w:r w:rsidR="00222660">
              <w:t xml:space="preserve"> </w:t>
            </w:r>
            <w:r w:rsidR="00222660">
              <w:rPr>
                <w:lang w:val="en-US"/>
              </w:rPr>
              <w:t>I</w:t>
            </w:r>
            <w:r w:rsidR="001250D7">
              <w:t xml:space="preserve"> </w:t>
            </w:r>
            <w:r w:rsidR="00B017A8">
              <w:t>- Бизнес ц</w:t>
            </w:r>
            <w:r w:rsidR="00222660">
              <w:t>ентър</w:t>
            </w:r>
            <w:r w:rsidR="001250D7">
              <w:t xml:space="preserve"> </w:t>
            </w:r>
            <w:r w:rsidR="00F85DDF">
              <w:t>„</w:t>
            </w:r>
            <w:r w:rsidR="00222660">
              <w:t>Младост</w:t>
            </w:r>
            <w:r w:rsidR="001250D7">
              <w:t>“</w:t>
            </w:r>
            <w:r w:rsidR="00F85DDF">
              <w:t xml:space="preserve"> 4</w:t>
            </w:r>
            <w:r w:rsidR="00222660">
              <w:t xml:space="preserve">, финансирани по ОПТ 2007-2013. Също в </w:t>
            </w:r>
            <w:r w:rsidR="00222660" w:rsidRPr="00BE3D7E">
              <w:t xml:space="preserve">рамките на ОПТ 2007-2013 </w:t>
            </w:r>
            <w:r w:rsidR="00222660">
              <w:t>беше</w:t>
            </w:r>
            <w:r w:rsidR="00222660" w:rsidRPr="00BE3D7E">
              <w:t xml:space="preserve"> финансиран и </w:t>
            </w:r>
            <w:r w:rsidR="00222660">
              <w:t>е</w:t>
            </w:r>
            <w:r w:rsidR="00222660" w:rsidRPr="00BE3D7E">
              <w:t xml:space="preserve"> в процес</w:t>
            </w:r>
            <w:r w:rsidR="00222660">
              <w:t xml:space="preserve"> на приключване проекта за подготовка на строителство на инвестиционния проект за изграждане на трети метродиаметър в град</w:t>
            </w:r>
            <w:r w:rsidR="00F85DDF">
              <w:t xml:space="preserve"> </w:t>
            </w:r>
            <w:r w:rsidR="00222660">
              <w:t xml:space="preserve">София </w:t>
            </w:r>
            <w:r w:rsidR="00B017A8" w:rsidRPr="00B017A8">
              <w:t>„бул. Ботевградско шосе - бул. Владимир Вазов - ЦГЧ - ж.к. Овча купел”</w:t>
            </w:r>
            <w:r w:rsidR="00B017A8">
              <w:t>. В рамките на ОПТТИ 2014-2020 се предвижда да бъдат финансирани инвестиции по направлението на трети метродиаметър в град</w:t>
            </w:r>
            <w:r w:rsidR="00482298">
              <w:t xml:space="preserve"> </w:t>
            </w:r>
            <w:r w:rsidR="00B017A8">
              <w:t xml:space="preserve">София </w:t>
            </w:r>
            <w:r w:rsidR="00B017A8" w:rsidRPr="00B017A8">
              <w:t>„бул. Ботевградско шосе - бул. Владимир Вазов - ЦГЧ - ж.к. Овча купел”</w:t>
            </w:r>
            <w:r w:rsidR="005970AB">
              <w:t xml:space="preserve"> и подготовката за </w:t>
            </w:r>
            <w:r w:rsidR="005970AB">
              <w:rPr>
                <w:bCs/>
              </w:rPr>
              <w:t xml:space="preserve">разширение на Линия 3, участък </w:t>
            </w:r>
            <w:r w:rsidR="005970AB" w:rsidRPr="005970AB">
              <w:rPr>
                <w:bCs/>
              </w:rPr>
              <w:t>ул. Шипка - кв. Гео Милев – ж.к. Слатина - Зала Арена Армеец/Тех Парк София - бул. Цариградско шосе</w:t>
            </w:r>
            <w:r w:rsidR="00B017A8">
              <w:t>.</w:t>
            </w:r>
          </w:p>
          <w:p w:rsidR="00AA1DBB" w:rsidRDefault="00482298" w:rsidP="001250D7">
            <w:r>
              <w:t xml:space="preserve">В рамките на </w:t>
            </w:r>
            <w:r w:rsidR="004F7246">
              <w:t xml:space="preserve">ОПТТИ 2014-2020 ще продължи финансирането на инвестиции във внедряване на интелигентни системи </w:t>
            </w:r>
            <w:r w:rsidR="00B017A8" w:rsidRPr="00D50D41">
              <w:t>за управление на трафика, подобряване на безопасността и сигурността на транспорта</w:t>
            </w:r>
            <w:r w:rsidR="000267C6">
              <w:t>, както и за рехабилитация и модернизация на инфраструктурата на пристанищни терминали</w:t>
            </w:r>
            <w:r w:rsidR="00B017A8">
              <w:t>.</w:t>
            </w:r>
          </w:p>
          <w:p w:rsidR="00E904F0" w:rsidRPr="009A2A49" w:rsidRDefault="00E904F0" w:rsidP="00E904F0">
            <w:pPr>
              <w:spacing w:after="0"/>
              <w:rPr>
                <w:iCs/>
                <w:szCs w:val="24"/>
                <w:lang w:eastAsia="bg-BG"/>
              </w:rPr>
            </w:pPr>
            <w:r>
              <w:rPr>
                <w:iCs/>
                <w:szCs w:val="24"/>
                <w:lang w:eastAsia="bg-BG"/>
              </w:rPr>
              <w:t>Дейностите целящи в</w:t>
            </w:r>
            <w:r w:rsidRPr="002F3170">
              <w:rPr>
                <w:iCs/>
                <w:szCs w:val="24"/>
                <w:lang w:eastAsia="bg-BG"/>
              </w:rPr>
              <w:t>недряване на интелигентни системи за управление на трафика, подобряване на безопасността и сигурността на железопътния транспорт се базира на два основни стратегически документа:</w:t>
            </w:r>
          </w:p>
          <w:p w:rsidR="00AF5B1E" w:rsidRPr="00E904F0" w:rsidRDefault="00E904F0" w:rsidP="00AF5B1E">
            <w:pPr>
              <w:spacing w:after="60"/>
              <w:rPr>
                <w:iCs/>
                <w:szCs w:val="24"/>
                <w:lang w:val="en-GB" w:eastAsia="bg-BG"/>
              </w:rPr>
            </w:pPr>
            <w:r w:rsidRPr="002F3170">
              <w:rPr>
                <w:b/>
                <w:iCs/>
                <w:szCs w:val="24"/>
                <w:lang w:eastAsia="bg-BG"/>
              </w:rPr>
              <w:t>„Стратегия за внедряване на техническите спецификации за оперативна съвместимост за конвенционалната железопътна система в Република България 2013 – 2030 г.“</w:t>
            </w:r>
            <w:r w:rsidRPr="002F3170">
              <w:rPr>
                <w:iCs/>
                <w:szCs w:val="24"/>
                <w:lang w:eastAsia="bg-BG"/>
              </w:rPr>
              <w:t xml:space="preserve">), която съдържа 11 стратегии за отделните подсистеми, както и една обща стратегия (одобрени от министъра на </w:t>
            </w:r>
            <w:r w:rsidR="006A2B77">
              <w:rPr>
                <w:iCs/>
                <w:szCs w:val="24"/>
                <w:lang w:eastAsia="bg-BG"/>
              </w:rPr>
              <w:t>МТИТС</w:t>
            </w:r>
            <w:r w:rsidR="006A2B77" w:rsidRPr="002F3170">
              <w:rPr>
                <w:iCs/>
                <w:szCs w:val="24"/>
                <w:lang w:eastAsia="bg-BG"/>
              </w:rPr>
              <w:t xml:space="preserve"> </w:t>
            </w:r>
            <w:r w:rsidRPr="002F3170">
              <w:rPr>
                <w:iCs/>
                <w:szCs w:val="24"/>
                <w:lang w:eastAsia="bg-BG"/>
              </w:rPr>
              <w:t xml:space="preserve">през 2013 г.). Обхванати са както ТСОС за конвенционална железопътна система, така и трансверсалните ТСОС, които се прилагат задължително както за конвенционални, така и за високоскоростни линии. Сред основните стратегии, изискващи включването внедряването на интелигентни </w:t>
            </w:r>
            <w:r w:rsidRPr="00FE6288">
              <w:rPr>
                <w:iCs/>
                <w:szCs w:val="24"/>
                <w:lang w:eastAsia="bg-BG"/>
              </w:rPr>
              <w:t>съвременни системи за управление на влаковото движение</w:t>
            </w:r>
            <w:r w:rsidRPr="002F3170">
              <w:rPr>
                <w:iCs/>
                <w:szCs w:val="24"/>
                <w:lang w:eastAsia="bg-BG"/>
              </w:rPr>
              <w:t xml:space="preserve"> в инвестиционните приоритети на ОПТТИ 2014 – 2020</w:t>
            </w:r>
            <w:r w:rsidR="00E7160A">
              <w:rPr>
                <w:iCs/>
                <w:szCs w:val="24"/>
                <w:lang w:eastAsia="bg-BG"/>
              </w:rPr>
              <w:t>,</w:t>
            </w:r>
            <w:r w:rsidRPr="002F3170">
              <w:rPr>
                <w:iCs/>
                <w:szCs w:val="24"/>
                <w:lang w:eastAsia="bg-BG"/>
              </w:rPr>
              <w:t xml:space="preserve"> са:</w:t>
            </w:r>
          </w:p>
          <w:p w:rsidR="00E904F0" w:rsidRPr="002F3170" w:rsidRDefault="00E904F0" w:rsidP="0059575C">
            <w:pPr>
              <w:pStyle w:val="ListParagraph"/>
              <w:numPr>
                <w:ilvl w:val="0"/>
                <w:numId w:val="49"/>
              </w:numPr>
              <w:tabs>
                <w:tab w:val="left" w:pos="556"/>
              </w:tabs>
              <w:spacing w:after="60"/>
              <w:ind w:left="556" w:hanging="283"/>
              <w:rPr>
                <w:iCs/>
                <w:szCs w:val="24"/>
                <w:lang w:eastAsia="bg-BG"/>
              </w:rPr>
            </w:pPr>
            <w:r w:rsidRPr="002F3170">
              <w:rPr>
                <w:iCs/>
                <w:szCs w:val="24"/>
                <w:lang w:eastAsia="bg-BG"/>
              </w:rPr>
              <w:t>Стратегията за внедряване на ТСОС „Телематични приложения за превоз на товари“ (Регламент 62/2006/ЕО)</w:t>
            </w:r>
          </w:p>
          <w:p w:rsidR="00E904F0" w:rsidRPr="002F3170" w:rsidRDefault="00E904F0" w:rsidP="0059575C">
            <w:pPr>
              <w:pStyle w:val="ListParagraph"/>
              <w:numPr>
                <w:ilvl w:val="0"/>
                <w:numId w:val="49"/>
              </w:numPr>
              <w:tabs>
                <w:tab w:val="left" w:pos="556"/>
              </w:tabs>
              <w:spacing w:after="60"/>
              <w:ind w:left="556" w:hanging="283"/>
              <w:rPr>
                <w:iCs/>
                <w:szCs w:val="24"/>
                <w:lang w:eastAsia="bg-BG"/>
              </w:rPr>
            </w:pPr>
            <w:r w:rsidRPr="002F3170">
              <w:rPr>
                <w:iCs/>
                <w:szCs w:val="24"/>
                <w:lang w:eastAsia="bg-BG"/>
              </w:rPr>
              <w:t>Стратегията за внедряване на ТСОС „Телематични приложения за превоз на пътници“ (Регламент 454/2011/ЕО)</w:t>
            </w:r>
          </w:p>
          <w:p w:rsidR="00AF5B1E" w:rsidRPr="00E904F0" w:rsidRDefault="00E904F0" w:rsidP="0059575C">
            <w:pPr>
              <w:numPr>
                <w:ilvl w:val="0"/>
                <w:numId w:val="49"/>
              </w:numPr>
              <w:tabs>
                <w:tab w:val="left" w:pos="556"/>
              </w:tabs>
              <w:spacing w:before="0" w:after="60"/>
              <w:ind w:left="556" w:hanging="283"/>
              <w:rPr>
                <w:iCs/>
                <w:szCs w:val="24"/>
                <w:lang w:val="en-GB" w:eastAsia="bg-BG"/>
              </w:rPr>
            </w:pPr>
            <w:r w:rsidRPr="002F3170">
              <w:rPr>
                <w:iCs/>
                <w:szCs w:val="24"/>
                <w:lang w:eastAsia="bg-BG"/>
              </w:rPr>
              <w:t>Стратегия за внедряване на ТСОС „Експлоатация и управление ва движението на трансевропейската железопътна система“ (Решение 2012/757/ЕС)</w:t>
            </w:r>
            <w:r w:rsidR="00E7160A">
              <w:rPr>
                <w:iCs/>
                <w:szCs w:val="24"/>
                <w:lang w:eastAsia="bg-BG"/>
              </w:rPr>
              <w:t>.</w:t>
            </w:r>
          </w:p>
          <w:p w:rsidR="003D4D85" w:rsidRPr="002F3170" w:rsidRDefault="003D4D85" w:rsidP="003D4D85">
            <w:pPr>
              <w:spacing w:after="60"/>
              <w:rPr>
                <w:iCs/>
                <w:szCs w:val="24"/>
                <w:lang w:eastAsia="bg-BG"/>
              </w:rPr>
            </w:pPr>
            <w:r w:rsidRPr="002F3170">
              <w:rPr>
                <w:iCs/>
                <w:szCs w:val="24"/>
                <w:lang w:eastAsia="bg-BG"/>
              </w:rPr>
              <w:t>За всяка от стратегиите има изготвени и одобрени актуализирани национални планове.</w:t>
            </w:r>
          </w:p>
          <w:p w:rsidR="00AF5B1E" w:rsidRPr="00E904F0" w:rsidRDefault="003D4D85" w:rsidP="00AF5B1E">
            <w:pPr>
              <w:spacing w:after="60"/>
              <w:rPr>
                <w:iCs/>
                <w:szCs w:val="24"/>
                <w:lang w:val="en-GB" w:eastAsia="bg-BG"/>
              </w:rPr>
            </w:pPr>
            <w:r w:rsidRPr="002F3170">
              <w:rPr>
                <w:b/>
                <w:iCs/>
                <w:szCs w:val="24"/>
                <w:lang w:eastAsia="bg-BG"/>
              </w:rPr>
              <w:t>„Стратегия</w:t>
            </w:r>
            <w:r w:rsidR="00853FF4">
              <w:rPr>
                <w:b/>
                <w:iCs/>
                <w:szCs w:val="24"/>
                <w:lang w:eastAsia="bg-BG"/>
              </w:rPr>
              <w:t>та</w:t>
            </w:r>
            <w:r w:rsidRPr="002F3170">
              <w:rPr>
                <w:b/>
                <w:iCs/>
                <w:szCs w:val="24"/>
                <w:lang w:eastAsia="bg-BG"/>
              </w:rPr>
              <w:t xml:space="preserve"> за внедряване на Европейска система за управление на железопътния трафик (ERTMS) в Република България“</w:t>
            </w:r>
            <w:r w:rsidRPr="002F3170">
              <w:rPr>
                <w:iCs/>
                <w:szCs w:val="24"/>
                <w:lang w:eastAsia="bg-BG"/>
              </w:rPr>
              <w:t xml:space="preserve"> и </w:t>
            </w:r>
            <w:r w:rsidRPr="002F3170">
              <w:rPr>
                <w:b/>
                <w:iCs/>
                <w:szCs w:val="24"/>
                <w:lang w:eastAsia="bg-BG"/>
              </w:rPr>
              <w:t>„Националн</w:t>
            </w:r>
            <w:r w:rsidR="00853FF4">
              <w:rPr>
                <w:b/>
                <w:iCs/>
                <w:szCs w:val="24"/>
                <w:lang w:eastAsia="bg-BG"/>
              </w:rPr>
              <w:t>ия</w:t>
            </w:r>
            <w:r w:rsidRPr="002F3170">
              <w:rPr>
                <w:b/>
                <w:iCs/>
                <w:szCs w:val="24"/>
                <w:lang w:eastAsia="bg-BG"/>
              </w:rPr>
              <w:t xml:space="preserve"> план за внедряване на европейската система за управление на железопътния трафик (ERTMS)“</w:t>
            </w:r>
            <w:r w:rsidR="00853FF4">
              <w:rPr>
                <w:iCs/>
                <w:szCs w:val="24"/>
                <w:lang w:eastAsia="bg-BG"/>
              </w:rPr>
              <w:t xml:space="preserve"> са</w:t>
            </w:r>
            <w:r w:rsidRPr="002F3170">
              <w:rPr>
                <w:iCs/>
                <w:szCs w:val="24"/>
                <w:lang w:eastAsia="bg-BG"/>
              </w:rPr>
              <w:t xml:space="preserve"> одобрени  през 2012 г.</w:t>
            </w:r>
            <w:r>
              <w:rPr>
                <w:iCs/>
                <w:szCs w:val="24"/>
                <w:lang w:eastAsia="bg-BG"/>
              </w:rPr>
              <w:t xml:space="preserve"> </w:t>
            </w:r>
            <w:r w:rsidRPr="002F3170">
              <w:rPr>
                <w:iCs/>
                <w:szCs w:val="24"/>
                <w:lang w:eastAsia="bg-BG"/>
              </w:rPr>
              <w:t>Отчитайки, че географският обхват на приложимост на ТСОС се разширява, тяхното внедряване следва да обхване не само коридорите по „основната“ мрежа и „разширената“ мрежа, а да бъдат прилагани на цялата територия на страната, т.е. с обхват цялата железопътна мрежа.</w:t>
            </w:r>
          </w:p>
          <w:p w:rsidR="00AF5B1E" w:rsidRPr="007300B4" w:rsidRDefault="003D4D85" w:rsidP="00AF5B1E">
            <w:pPr>
              <w:spacing w:after="60"/>
              <w:rPr>
                <w:iCs/>
                <w:szCs w:val="24"/>
                <w:lang w:eastAsia="bg-BG"/>
              </w:rPr>
            </w:pPr>
            <w:r w:rsidRPr="002F3170">
              <w:rPr>
                <w:iCs/>
                <w:szCs w:val="24"/>
                <w:lang w:eastAsia="bg-BG"/>
              </w:rPr>
              <w:lastRenderedPageBreak/>
              <w:t xml:space="preserve">В изпълнение на приложимото европейско законодателство и на националните Стратегия и План, ДП „НКЖИ“ ще внедрява </w:t>
            </w:r>
            <w:r w:rsidRPr="002F3170">
              <w:rPr>
                <w:iCs/>
                <w:szCs w:val="24"/>
                <w:lang w:val="en-US" w:eastAsia="bg-BG"/>
              </w:rPr>
              <w:t xml:space="preserve">ERTMS </w:t>
            </w:r>
            <w:r w:rsidRPr="002F3170">
              <w:rPr>
                <w:iCs/>
                <w:szCs w:val="24"/>
                <w:lang w:eastAsia="bg-BG"/>
              </w:rPr>
              <w:t xml:space="preserve">в пълен обхват (подсистеми за сигнализация </w:t>
            </w:r>
            <w:r w:rsidRPr="002F3170">
              <w:rPr>
                <w:iCs/>
                <w:szCs w:val="24"/>
                <w:lang w:val="en-US" w:eastAsia="bg-BG"/>
              </w:rPr>
              <w:t xml:space="preserve">ETCS </w:t>
            </w:r>
            <w:r w:rsidRPr="002F3170">
              <w:rPr>
                <w:iCs/>
                <w:szCs w:val="24"/>
                <w:lang w:eastAsia="bg-BG"/>
              </w:rPr>
              <w:t xml:space="preserve">и за телекомуникации </w:t>
            </w:r>
            <w:r w:rsidRPr="002F3170">
              <w:rPr>
                <w:iCs/>
                <w:szCs w:val="24"/>
                <w:lang w:val="en-US" w:eastAsia="bg-BG"/>
              </w:rPr>
              <w:t>GSM-R</w:t>
            </w:r>
            <w:r w:rsidRPr="002F3170">
              <w:rPr>
                <w:iCs/>
                <w:szCs w:val="24"/>
                <w:lang w:eastAsia="bg-BG"/>
              </w:rPr>
              <w:t xml:space="preserve">) по протежение на основните направления, по които ще се реализират инвестиционните проекти. </w:t>
            </w:r>
            <w:r w:rsidR="009B0705">
              <w:rPr>
                <w:iCs/>
                <w:szCs w:val="24"/>
                <w:lang w:eastAsia="bg-BG"/>
              </w:rPr>
              <w:t xml:space="preserve">За участъка София-Септември </w:t>
            </w:r>
            <w:r w:rsidR="00392E5D">
              <w:rPr>
                <w:iCs/>
                <w:szCs w:val="24"/>
                <w:lang w:eastAsia="bg-BG"/>
              </w:rPr>
              <w:t xml:space="preserve">първоначално </w:t>
            </w:r>
            <w:r w:rsidR="009B0705">
              <w:rPr>
                <w:iCs/>
                <w:szCs w:val="24"/>
                <w:lang w:eastAsia="bg-BG"/>
              </w:rPr>
              <w:t>предви</w:t>
            </w:r>
            <w:r w:rsidR="00392E5D">
              <w:rPr>
                <w:iCs/>
                <w:szCs w:val="24"/>
                <w:lang w:eastAsia="bg-BG"/>
              </w:rPr>
              <w:t>деното</w:t>
            </w:r>
            <w:r w:rsidR="009B0705">
              <w:rPr>
                <w:iCs/>
                <w:szCs w:val="24"/>
                <w:lang w:eastAsia="bg-BG"/>
              </w:rPr>
              <w:t xml:space="preserve"> финансиране по Приоритетна ос 4 на ОПТТИ за оборудване с </w:t>
            </w:r>
            <w:r w:rsidR="009B0705">
              <w:rPr>
                <w:iCs/>
                <w:szCs w:val="24"/>
                <w:lang w:val="en-US" w:eastAsia="bg-BG"/>
              </w:rPr>
              <w:t>ETCS</w:t>
            </w:r>
            <w:r w:rsidR="00392E5D">
              <w:rPr>
                <w:iCs/>
                <w:szCs w:val="24"/>
                <w:lang w:eastAsia="bg-BG"/>
              </w:rPr>
              <w:t xml:space="preserve"> </w:t>
            </w:r>
            <w:r w:rsidR="00B00F68">
              <w:rPr>
                <w:iCs/>
                <w:szCs w:val="24"/>
                <w:lang w:eastAsia="bg-BG"/>
              </w:rPr>
              <w:t>отпада</w:t>
            </w:r>
            <w:r w:rsidR="009B0705">
              <w:rPr>
                <w:iCs/>
                <w:szCs w:val="24"/>
                <w:lang w:eastAsia="bg-BG"/>
              </w:rPr>
              <w:t xml:space="preserve">, </w:t>
            </w:r>
            <w:r w:rsidR="00392E5D">
              <w:rPr>
                <w:iCs/>
                <w:szCs w:val="24"/>
                <w:lang w:eastAsia="bg-BG"/>
              </w:rPr>
              <w:t>поради закъснение на строителните работи по участъка София-Септември</w:t>
            </w:r>
            <w:r w:rsidR="00211106">
              <w:rPr>
                <w:iCs/>
                <w:szCs w:val="24"/>
                <w:lang w:eastAsia="bg-BG"/>
              </w:rPr>
              <w:t xml:space="preserve">, което налага внедряването на </w:t>
            </w:r>
            <w:r w:rsidR="00211106" w:rsidRPr="00211106">
              <w:rPr>
                <w:iCs/>
                <w:szCs w:val="24"/>
                <w:lang w:val="en-US" w:eastAsia="bg-BG"/>
              </w:rPr>
              <w:t>ETCS</w:t>
            </w:r>
            <w:r w:rsidR="00211106" w:rsidRPr="00211106">
              <w:rPr>
                <w:iCs/>
                <w:szCs w:val="24"/>
                <w:lang w:eastAsia="bg-BG"/>
              </w:rPr>
              <w:t xml:space="preserve"> </w:t>
            </w:r>
            <w:r w:rsidR="00211106">
              <w:rPr>
                <w:iCs/>
                <w:szCs w:val="24"/>
                <w:lang w:eastAsia="bg-BG"/>
              </w:rPr>
              <w:t>да бъде извършено на по-късен етап. О</w:t>
            </w:r>
            <w:r w:rsidR="009B0705">
              <w:rPr>
                <w:iCs/>
                <w:szCs w:val="24"/>
                <w:lang w:eastAsia="bg-BG"/>
              </w:rPr>
              <w:t xml:space="preserve">борудването с </w:t>
            </w:r>
            <w:r w:rsidR="009B0705">
              <w:rPr>
                <w:iCs/>
                <w:szCs w:val="24"/>
                <w:lang w:val="en-US" w:eastAsia="bg-BG"/>
              </w:rPr>
              <w:t>GSM-R</w:t>
            </w:r>
            <w:r w:rsidR="009B0705">
              <w:rPr>
                <w:iCs/>
                <w:szCs w:val="24"/>
                <w:lang w:eastAsia="bg-BG"/>
              </w:rPr>
              <w:t xml:space="preserve"> вече е изпълнено със средства от ОПТ. </w:t>
            </w:r>
            <w:r w:rsidR="003656AE">
              <w:rPr>
                <w:iCs/>
                <w:szCs w:val="24"/>
                <w:lang w:eastAsia="bg-BG"/>
              </w:rPr>
              <w:t>От обхвата на ОПТТИ</w:t>
            </w:r>
            <w:r w:rsidR="00DF0381">
              <w:rPr>
                <w:iCs/>
                <w:szCs w:val="24"/>
                <w:lang w:eastAsia="bg-BG"/>
              </w:rPr>
              <w:t xml:space="preserve"> </w:t>
            </w:r>
            <w:r w:rsidR="003656AE">
              <w:rPr>
                <w:iCs/>
                <w:szCs w:val="24"/>
                <w:lang w:eastAsia="bg-BG"/>
              </w:rPr>
              <w:t>отпадна</w:t>
            </w:r>
            <w:r w:rsidR="00DF0381">
              <w:rPr>
                <w:iCs/>
                <w:szCs w:val="24"/>
                <w:lang w:eastAsia="bg-BG"/>
              </w:rPr>
              <w:t xml:space="preserve"> </w:t>
            </w:r>
            <w:r w:rsidR="003A740F">
              <w:rPr>
                <w:iCs/>
                <w:szCs w:val="24"/>
                <w:lang w:eastAsia="bg-BG"/>
              </w:rPr>
              <w:t xml:space="preserve">изпълнението </w:t>
            </w:r>
            <w:r w:rsidR="00B52F50">
              <w:rPr>
                <w:iCs/>
                <w:szCs w:val="24"/>
                <w:lang w:eastAsia="bg-BG"/>
              </w:rPr>
              <w:t xml:space="preserve">и </w:t>
            </w:r>
            <w:r w:rsidR="003A740F">
              <w:rPr>
                <w:iCs/>
                <w:szCs w:val="24"/>
                <w:lang w:eastAsia="bg-BG"/>
              </w:rPr>
              <w:t xml:space="preserve">на </w:t>
            </w:r>
            <w:r w:rsidR="00B52F50">
              <w:rPr>
                <w:iCs/>
                <w:szCs w:val="24"/>
                <w:lang w:eastAsia="bg-BG"/>
              </w:rPr>
              <w:t xml:space="preserve">планираният проект за модернизация на осигурителни системи по жп отсечката Русе – Каспичан, поради необходимостта предвидените средства </w:t>
            </w:r>
            <w:r w:rsidR="002530A1" w:rsidRPr="002530A1">
              <w:rPr>
                <w:iCs/>
                <w:szCs w:val="24"/>
                <w:lang w:eastAsia="bg-BG"/>
              </w:rPr>
              <w:t xml:space="preserve">за проекта </w:t>
            </w:r>
            <w:r w:rsidR="00B52F50">
              <w:rPr>
                <w:iCs/>
                <w:szCs w:val="24"/>
                <w:lang w:eastAsia="bg-BG"/>
              </w:rPr>
              <w:t xml:space="preserve">да бъдат пренасочени, </w:t>
            </w:r>
            <w:r w:rsidR="007A4C30">
              <w:rPr>
                <w:iCs/>
                <w:szCs w:val="24"/>
                <w:lang w:eastAsia="bg-BG"/>
              </w:rPr>
              <w:t>с оглед</w:t>
            </w:r>
            <w:r w:rsidR="00B52F50" w:rsidRPr="00747656">
              <w:rPr>
                <w:iCs/>
                <w:szCs w:val="24"/>
                <w:lang w:eastAsia="bg-BG"/>
              </w:rPr>
              <w:t xml:space="preserve"> възникналата извънредна ситуация, свързана с </w:t>
            </w:r>
            <w:r w:rsidR="00B52F50" w:rsidRPr="00747656">
              <w:rPr>
                <w:iCs/>
                <w:szCs w:val="24"/>
                <w:lang w:val="en-US" w:eastAsia="bg-BG"/>
              </w:rPr>
              <w:t>COVID-19</w:t>
            </w:r>
            <w:r w:rsidR="00B52F50" w:rsidRPr="00747656">
              <w:rPr>
                <w:iCs/>
                <w:szCs w:val="24"/>
                <w:lang w:eastAsia="bg-BG"/>
              </w:rPr>
              <w:t>.</w:t>
            </w:r>
            <w:r w:rsidRPr="00747656">
              <w:rPr>
                <w:iCs/>
                <w:szCs w:val="24"/>
                <w:lang w:eastAsia="bg-BG"/>
              </w:rPr>
              <w:t xml:space="preserve"> </w:t>
            </w:r>
            <w:r w:rsidR="0043221E" w:rsidRPr="0043221E">
              <w:rPr>
                <w:iCs/>
                <w:szCs w:val="24"/>
                <w:lang w:eastAsia="bg-BG"/>
              </w:rPr>
              <w:t>Модернизацията на осигурителните системи по жп отсечката Русе – Каспичан е включена в обхвата на проекта за внедряване на ERTMS ниво 2 в жп участък Русе – Каспичан, финансиран по  Механизма за възстановяване и устойчивост.</w:t>
            </w:r>
          </w:p>
          <w:p w:rsidR="003D3CFD" w:rsidRPr="00747656" w:rsidRDefault="003D3CFD" w:rsidP="00AF5B1E">
            <w:pPr>
              <w:spacing w:after="60"/>
              <w:rPr>
                <w:iCs/>
                <w:szCs w:val="24"/>
                <w:lang w:val="en-US" w:eastAsia="bg-BG"/>
              </w:rPr>
            </w:pPr>
            <w:r>
              <w:rPr>
                <w:iCs/>
                <w:szCs w:val="24"/>
                <w:lang w:eastAsia="bg-BG"/>
              </w:rPr>
              <w:t xml:space="preserve">С предвидените инвестиции за </w:t>
            </w:r>
            <w:r w:rsidR="005A4B89" w:rsidRPr="005A4B89">
              <w:rPr>
                <w:iCs/>
                <w:szCs w:val="24"/>
                <w:lang w:eastAsia="bg-BG"/>
              </w:rPr>
              <w:t>модерниза</w:t>
            </w:r>
            <w:r w:rsidR="005A4B89">
              <w:rPr>
                <w:iCs/>
                <w:szCs w:val="24"/>
                <w:lang w:eastAsia="bg-BG"/>
              </w:rPr>
              <w:t>ция на</w:t>
            </w:r>
            <w:r w:rsidR="005A4B89" w:rsidRPr="005A4B89">
              <w:rPr>
                <w:iCs/>
                <w:szCs w:val="24"/>
                <w:lang w:eastAsia="bg-BG"/>
              </w:rPr>
              <w:t xml:space="preserve"> </w:t>
            </w:r>
            <w:r w:rsidR="00E86AE9">
              <w:rPr>
                <w:iCs/>
                <w:szCs w:val="24"/>
                <w:lang w:eastAsia="bg-BG"/>
              </w:rPr>
              <w:t>П</w:t>
            </w:r>
            <w:r w:rsidR="005A4B89">
              <w:rPr>
                <w:iCs/>
                <w:szCs w:val="24"/>
                <w:lang w:eastAsia="bg-BG"/>
              </w:rPr>
              <w:t>ристанище</w:t>
            </w:r>
            <w:r w:rsidR="005A4B89" w:rsidRPr="005A4B89">
              <w:rPr>
                <w:iCs/>
                <w:szCs w:val="24"/>
                <w:lang w:eastAsia="bg-BG"/>
              </w:rPr>
              <w:t xml:space="preserve"> „Бургас“</w:t>
            </w:r>
            <w:r w:rsidR="00E70D2C">
              <w:rPr>
                <w:iCs/>
                <w:szCs w:val="24"/>
                <w:lang w:val="en-US" w:eastAsia="bg-BG"/>
              </w:rPr>
              <w:t>,</w:t>
            </w:r>
            <w:r w:rsidR="005A4B89" w:rsidRPr="005A4B89">
              <w:rPr>
                <w:iCs/>
                <w:szCs w:val="24"/>
                <w:lang w:eastAsia="bg-BG"/>
              </w:rPr>
              <w:t xml:space="preserve"> чрез удълбочаване </w:t>
            </w:r>
            <w:r w:rsidR="00AC74EE">
              <w:rPr>
                <w:iCs/>
                <w:szCs w:val="24"/>
                <w:lang w:eastAsia="bg-BG"/>
              </w:rPr>
              <w:t xml:space="preserve">на </w:t>
            </w:r>
            <w:r w:rsidR="005A4B89" w:rsidRPr="005A4B89">
              <w:rPr>
                <w:iCs/>
                <w:szCs w:val="24"/>
                <w:lang w:eastAsia="bg-BG"/>
              </w:rPr>
              <w:t>акваторията на корабни места</w:t>
            </w:r>
            <w:r w:rsidR="00E70D2C">
              <w:rPr>
                <w:iCs/>
                <w:szCs w:val="24"/>
                <w:lang w:eastAsia="bg-BG"/>
              </w:rPr>
              <w:t>,</w:t>
            </w:r>
            <w:r w:rsidR="005A4B89" w:rsidRPr="005A4B89">
              <w:rPr>
                <w:iCs/>
                <w:szCs w:val="24"/>
                <w:lang w:eastAsia="bg-BG"/>
              </w:rPr>
              <w:t xml:space="preserve"> </w:t>
            </w:r>
            <w:r>
              <w:rPr>
                <w:iCs/>
                <w:szCs w:val="24"/>
                <w:lang w:eastAsia="bg-BG"/>
              </w:rPr>
              <w:t>ще се допринесе за реализацията на концепцията за „коридори на солидарността“ с Украйна</w:t>
            </w:r>
            <w:r w:rsidR="005277B0">
              <w:rPr>
                <w:iCs/>
                <w:szCs w:val="24"/>
                <w:lang w:eastAsia="bg-BG"/>
              </w:rPr>
              <w:t>, съгласно приетия от ЕК План за действие</w:t>
            </w:r>
            <w:r>
              <w:rPr>
                <w:iCs/>
                <w:szCs w:val="24"/>
                <w:lang w:eastAsia="bg-BG"/>
              </w:rPr>
              <w:t>.</w:t>
            </w:r>
            <w:r w:rsidR="005277B0">
              <w:rPr>
                <w:iCs/>
                <w:szCs w:val="24"/>
                <w:lang w:eastAsia="bg-BG"/>
              </w:rPr>
              <w:t xml:space="preserve"> </w:t>
            </w:r>
            <w:r>
              <w:rPr>
                <w:iCs/>
                <w:szCs w:val="24"/>
                <w:lang w:eastAsia="bg-BG"/>
              </w:rPr>
              <w:t xml:space="preserve"> </w:t>
            </w:r>
          </w:p>
          <w:p w:rsidR="001D6FB7" w:rsidRPr="001D6FB7" w:rsidRDefault="00853FF4" w:rsidP="001D6FB7">
            <w:pPr>
              <w:autoSpaceDE w:val="0"/>
              <w:autoSpaceDN w:val="0"/>
              <w:adjustRightInd w:val="0"/>
              <w:spacing w:before="0" w:after="0"/>
              <w:rPr>
                <w:rFonts w:eastAsia="Times New Roman"/>
                <w:color w:val="000000"/>
                <w:szCs w:val="24"/>
                <w:lang w:eastAsia="bg-BG"/>
              </w:rPr>
            </w:pPr>
            <w:r>
              <w:rPr>
                <w:rFonts w:eastAsia="Times New Roman"/>
                <w:color w:val="000000"/>
                <w:szCs w:val="24"/>
                <w:lang w:eastAsia="bg-BG"/>
              </w:rPr>
              <w:t>Т</w:t>
            </w:r>
            <w:r w:rsidRPr="001D6FB7">
              <w:rPr>
                <w:rFonts w:eastAsia="Times New Roman"/>
                <w:color w:val="000000"/>
                <w:szCs w:val="24"/>
                <w:lang w:eastAsia="bg-BG"/>
              </w:rPr>
              <w:t xml:space="preserve">ехническа помощ </w:t>
            </w:r>
            <w:r>
              <w:rPr>
                <w:rFonts w:eastAsia="Times New Roman"/>
                <w:color w:val="000000"/>
                <w:szCs w:val="24"/>
                <w:lang w:eastAsia="bg-BG"/>
              </w:rPr>
              <w:t>о</w:t>
            </w:r>
            <w:r w:rsidR="001D6FB7" w:rsidRPr="001D6FB7">
              <w:rPr>
                <w:rFonts w:eastAsia="Times New Roman"/>
                <w:color w:val="000000"/>
                <w:szCs w:val="24"/>
                <w:lang w:eastAsia="bg-BG"/>
              </w:rPr>
              <w:t xml:space="preserve">т </w:t>
            </w:r>
            <w:r w:rsidR="001D6FB7" w:rsidRPr="001D6FB7">
              <w:rPr>
                <w:rFonts w:eastAsia="Times New Roman"/>
                <w:color w:val="000000"/>
                <w:szCs w:val="24"/>
                <w:lang w:val="en-US" w:eastAsia="bg-BG"/>
              </w:rPr>
              <w:t>JASPERS</w:t>
            </w:r>
            <w:r w:rsidR="001D6FB7" w:rsidRPr="001D6FB7">
              <w:rPr>
                <w:rFonts w:eastAsia="Times New Roman"/>
                <w:color w:val="000000"/>
                <w:szCs w:val="24"/>
                <w:lang w:eastAsia="bg-BG"/>
              </w:rPr>
              <w:t xml:space="preserve"> беше използвана за анализ на съществуващите стратегически документи (с фокус върху ОГПТ), като основните констатации са следните: в анализа на ОГПТ е поставен </w:t>
            </w:r>
            <w:r w:rsidR="00141A5B">
              <w:rPr>
                <w:rFonts w:eastAsia="Times New Roman"/>
                <w:color w:val="000000"/>
                <w:szCs w:val="24"/>
                <w:lang w:eastAsia="bg-BG"/>
              </w:rPr>
              <w:t xml:space="preserve">основен </w:t>
            </w:r>
            <w:r w:rsidR="001D6FB7" w:rsidRPr="001D6FB7">
              <w:rPr>
                <w:rFonts w:eastAsia="Times New Roman"/>
                <w:color w:val="000000"/>
                <w:szCs w:val="24"/>
                <w:lang w:eastAsia="bg-BG"/>
              </w:rPr>
              <w:t xml:space="preserve">акцент върху инфраструктурата, </w:t>
            </w:r>
            <w:r w:rsidR="00141A5B">
              <w:rPr>
                <w:rFonts w:eastAsia="Times New Roman"/>
                <w:color w:val="000000"/>
                <w:szCs w:val="24"/>
                <w:lang w:eastAsia="bg-BG"/>
              </w:rPr>
              <w:t>и в по-малка степен</w:t>
            </w:r>
            <w:r w:rsidR="001D6FB7" w:rsidRPr="001D6FB7">
              <w:rPr>
                <w:rFonts w:eastAsia="Times New Roman"/>
                <w:color w:val="000000"/>
                <w:szCs w:val="24"/>
                <w:lang w:eastAsia="bg-BG"/>
              </w:rPr>
              <w:t xml:space="preserve"> върху проблеми</w:t>
            </w:r>
            <w:r w:rsidR="00141A5B">
              <w:rPr>
                <w:rFonts w:eastAsia="Times New Roman"/>
                <w:color w:val="000000"/>
                <w:szCs w:val="24"/>
                <w:lang w:eastAsia="bg-BG"/>
              </w:rPr>
              <w:t>,</w:t>
            </w:r>
            <w:r w:rsidR="001D6FB7" w:rsidRPr="001D6FB7">
              <w:rPr>
                <w:rFonts w:eastAsia="Times New Roman"/>
                <w:color w:val="000000"/>
                <w:szCs w:val="24"/>
                <w:lang w:eastAsia="bg-BG"/>
              </w:rPr>
              <w:t xml:space="preserve"> свързани с организацията и експлоатацията; въпреки че в своята цялост подходът за анализ на проблемите е правилен, би следвало да бъде развит по-задълбочено и анализът на организацията и експлоатацията, особено как същите се свързват с качеството и използването на инфраструктурата; принципно</w:t>
            </w:r>
            <w:r w:rsidR="00141A5B">
              <w:rPr>
                <w:rFonts w:eastAsia="Times New Roman"/>
                <w:color w:val="000000"/>
                <w:szCs w:val="24"/>
                <w:lang w:eastAsia="bg-BG"/>
              </w:rPr>
              <w:t>,</w:t>
            </w:r>
            <w:r w:rsidR="001D6FB7" w:rsidRPr="001D6FB7">
              <w:rPr>
                <w:rFonts w:eastAsia="Times New Roman"/>
                <w:color w:val="000000"/>
                <w:szCs w:val="24"/>
                <w:lang w:eastAsia="bg-BG"/>
              </w:rPr>
              <w:t xml:space="preserve"> в ОГПТ липсва оценка на взаимозависимост, която</w:t>
            </w:r>
            <w:r w:rsidR="00141A5B">
              <w:rPr>
                <w:rFonts w:eastAsia="Times New Roman"/>
                <w:color w:val="000000"/>
                <w:szCs w:val="24"/>
                <w:lang w:eastAsia="bg-BG"/>
              </w:rPr>
              <w:t xml:space="preserve"> </w:t>
            </w:r>
            <w:r w:rsidR="001D6FB7" w:rsidRPr="001D6FB7">
              <w:rPr>
                <w:rFonts w:eastAsia="Times New Roman"/>
                <w:color w:val="000000"/>
                <w:szCs w:val="24"/>
                <w:lang w:eastAsia="bg-BG"/>
              </w:rPr>
              <w:t>да идентифицира причинно-следствените връзки и основните причини за установените проблеми.</w:t>
            </w:r>
          </w:p>
          <w:p w:rsidR="001D6FB7" w:rsidRPr="001D6FB7" w:rsidRDefault="001D6FB7" w:rsidP="00141A5B">
            <w:pPr>
              <w:autoSpaceDE w:val="0"/>
              <w:autoSpaceDN w:val="0"/>
              <w:adjustRightInd w:val="0"/>
              <w:spacing w:after="0"/>
              <w:rPr>
                <w:rFonts w:eastAsia="Times New Roman"/>
                <w:color w:val="000000"/>
                <w:szCs w:val="24"/>
                <w:lang w:eastAsia="bg-BG"/>
              </w:rPr>
            </w:pPr>
            <w:r w:rsidRPr="001D6FB7">
              <w:rPr>
                <w:rFonts w:eastAsia="Times New Roman"/>
                <w:color w:val="000000"/>
                <w:szCs w:val="24"/>
                <w:lang w:eastAsia="bg-BG"/>
              </w:rPr>
              <w:t>Основните заключения и препоръки от горния анализ са, както следва:</w:t>
            </w:r>
          </w:p>
          <w:p w:rsidR="001D6FB7" w:rsidRPr="001D6FB7" w:rsidRDefault="001D6FB7" w:rsidP="001D6FB7">
            <w:pPr>
              <w:rPr>
                <w:color w:val="000000"/>
              </w:rPr>
            </w:pPr>
            <w:r w:rsidRPr="001D6FB7">
              <w:rPr>
                <w:color w:val="000000"/>
              </w:rPr>
              <w:t xml:space="preserve">› Общият подход и обхватът на ОГПТ са напълно в съответствие </w:t>
            </w:r>
            <w:r w:rsidR="00141A5B">
              <w:rPr>
                <w:color w:val="000000"/>
              </w:rPr>
              <w:t>очакванията за</w:t>
            </w:r>
            <w:r w:rsidRPr="001D6FB7">
              <w:rPr>
                <w:color w:val="000000"/>
              </w:rPr>
              <w:t xml:space="preserve"> един транспортен план. Въпреки че някои въпроси не са разгледани в достатъчна дълбочина, те не намаляват съответствието на общата структура.</w:t>
            </w:r>
          </w:p>
          <w:p w:rsidR="001D6FB7" w:rsidRPr="001D6FB7" w:rsidRDefault="001D6FB7" w:rsidP="001D6FB7">
            <w:pPr>
              <w:rPr>
                <w:color w:val="000000"/>
              </w:rPr>
            </w:pPr>
            <w:r w:rsidRPr="001D6FB7">
              <w:rPr>
                <w:color w:val="000000"/>
              </w:rPr>
              <w:t xml:space="preserve">› Времевият хоризонт на </w:t>
            </w:r>
            <w:r w:rsidR="000845E4">
              <w:rPr>
                <w:color w:val="000000"/>
              </w:rPr>
              <w:t>ОГПТ</w:t>
            </w:r>
            <w:r w:rsidRPr="001D6FB7">
              <w:rPr>
                <w:color w:val="000000"/>
              </w:rPr>
              <w:t xml:space="preserve"> е уместен, обхващащ 20-годишен период до 2030 г., което напълно покрива хоризонта на текущия програмен период на ОПТТИ - 2014-2020 г.</w:t>
            </w:r>
          </w:p>
          <w:p w:rsidR="001D6FB7" w:rsidRPr="001D6FB7" w:rsidRDefault="001D6FB7" w:rsidP="001D6FB7">
            <w:pPr>
              <w:rPr>
                <w:color w:val="000000"/>
              </w:rPr>
            </w:pPr>
            <w:r w:rsidRPr="001D6FB7">
              <w:rPr>
                <w:color w:val="000000"/>
              </w:rPr>
              <w:t>› ОГПТ е придружен от инструмент за подробен анализ (транспортен модел), който е разработен с помощта на сравнително богата база данни. Въпреки че моделът е разработен с помощта на сравнително сложна структура, той е важен за разбирането на съществуващите и бъдещи инфраструктурни проблеми, които са свързани с идентифицирането на мерки.</w:t>
            </w:r>
          </w:p>
          <w:p w:rsidR="001D6FB7" w:rsidRPr="001D6FB7" w:rsidRDefault="001D6FB7" w:rsidP="001D6FB7">
            <w:pPr>
              <w:rPr>
                <w:color w:val="000000"/>
              </w:rPr>
            </w:pPr>
            <w:r w:rsidRPr="001D6FB7">
              <w:rPr>
                <w:color w:val="000000"/>
              </w:rPr>
              <w:t xml:space="preserve">› ОГПТ включва списък от мерки и </w:t>
            </w:r>
            <w:r w:rsidR="00141A5B">
              <w:rPr>
                <w:color w:val="000000"/>
              </w:rPr>
              <w:t>е подложен на</w:t>
            </w:r>
            <w:r w:rsidRPr="001D6FB7">
              <w:rPr>
                <w:color w:val="000000"/>
              </w:rPr>
              <w:t xml:space="preserve"> СЕО. Процедурата за СЕО </w:t>
            </w:r>
            <w:r w:rsidR="00141A5B">
              <w:rPr>
                <w:color w:val="000000"/>
              </w:rPr>
              <w:t>отговаря на със</w:t>
            </w:r>
            <w:r w:rsidRPr="001D6FB7">
              <w:rPr>
                <w:color w:val="000000"/>
              </w:rPr>
              <w:t xml:space="preserve"> законодателството. ОГПТ </w:t>
            </w:r>
            <w:r w:rsidR="00141A5B">
              <w:rPr>
                <w:color w:val="000000"/>
              </w:rPr>
              <w:t>е</w:t>
            </w:r>
            <w:r w:rsidRPr="001D6FB7">
              <w:rPr>
                <w:color w:val="000000"/>
              </w:rPr>
              <w:t xml:space="preserve"> одобрен от Министерството на околната среда и водите.</w:t>
            </w:r>
          </w:p>
          <w:p w:rsidR="001D6FB7" w:rsidRPr="001D6FB7" w:rsidRDefault="001D6FB7" w:rsidP="001D6FB7">
            <w:pPr>
              <w:rPr>
                <w:color w:val="000000"/>
              </w:rPr>
            </w:pPr>
            <w:r w:rsidRPr="001D6FB7">
              <w:rPr>
                <w:color w:val="000000"/>
              </w:rPr>
              <w:lastRenderedPageBreak/>
              <w:t xml:space="preserve">› </w:t>
            </w:r>
            <w:r w:rsidR="00141A5B">
              <w:rPr>
                <w:color w:val="000000"/>
              </w:rPr>
              <w:t>И</w:t>
            </w:r>
            <w:r w:rsidRPr="001D6FB7">
              <w:rPr>
                <w:color w:val="000000"/>
              </w:rPr>
              <w:t xml:space="preserve">дентифицирани </w:t>
            </w:r>
            <w:r w:rsidR="00141A5B">
              <w:rPr>
                <w:color w:val="000000"/>
              </w:rPr>
              <w:t xml:space="preserve">са </w:t>
            </w:r>
            <w:r w:rsidRPr="001D6FB7">
              <w:rPr>
                <w:color w:val="000000"/>
              </w:rPr>
              <w:t>пропуски, които обхващат редица области и се изразяват до голяма степен в следното:</w:t>
            </w:r>
          </w:p>
          <w:p w:rsidR="001D6FB7" w:rsidRPr="001D6FB7" w:rsidRDefault="001D6FB7" w:rsidP="0059575C">
            <w:pPr>
              <w:numPr>
                <w:ilvl w:val="0"/>
                <w:numId w:val="53"/>
              </w:numPr>
              <w:tabs>
                <w:tab w:val="left" w:pos="556"/>
              </w:tabs>
              <w:ind w:left="556" w:hanging="196"/>
              <w:rPr>
                <w:color w:val="000000"/>
              </w:rPr>
            </w:pPr>
            <w:r w:rsidRPr="001D6FB7">
              <w:rPr>
                <w:color w:val="000000"/>
              </w:rPr>
              <w:t>Необходимо е да се осигури по-добра връзка между цели, проблеми и мерки, за да се гарантира</w:t>
            </w:r>
            <w:r w:rsidR="00FF2E5E">
              <w:rPr>
                <w:color w:val="000000"/>
              </w:rPr>
              <w:t xml:space="preserve"> </w:t>
            </w:r>
            <w:r w:rsidRPr="001D6FB7">
              <w:rPr>
                <w:color w:val="000000"/>
              </w:rPr>
              <w:t>идентифициран</w:t>
            </w:r>
            <w:r w:rsidR="00FF2E5E">
              <w:rPr>
                <w:color w:val="000000"/>
              </w:rPr>
              <w:t>ето на</w:t>
            </w:r>
            <w:r w:rsidRPr="001D6FB7">
              <w:rPr>
                <w:color w:val="000000"/>
              </w:rPr>
              <w:t xml:space="preserve"> по-широк кръг от интервенции, с цел да се отговори на специфичните изисквания на транспортния сектор</w:t>
            </w:r>
          </w:p>
          <w:p w:rsidR="001D6FB7" w:rsidRPr="001D6FB7" w:rsidRDefault="001D6FB7" w:rsidP="0059575C">
            <w:pPr>
              <w:numPr>
                <w:ilvl w:val="0"/>
                <w:numId w:val="53"/>
              </w:numPr>
              <w:tabs>
                <w:tab w:val="left" w:pos="556"/>
              </w:tabs>
              <w:ind w:left="556" w:hanging="196"/>
              <w:rPr>
                <w:color w:val="000000"/>
              </w:rPr>
            </w:pPr>
            <w:r w:rsidRPr="001D6FB7">
              <w:rPr>
                <w:color w:val="000000"/>
              </w:rPr>
              <w:t xml:space="preserve">Когато се обмислят </w:t>
            </w:r>
            <w:r w:rsidR="00FF2E5E">
              <w:rPr>
                <w:color w:val="000000"/>
              </w:rPr>
              <w:t>евентуални</w:t>
            </w:r>
            <w:r w:rsidRPr="001D6FB7">
              <w:rPr>
                <w:color w:val="000000"/>
              </w:rPr>
              <w:t xml:space="preserve"> интервенции, да се обръща по-голямо внимание на организационни</w:t>
            </w:r>
            <w:r w:rsidR="00FF2E5E">
              <w:rPr>
                <w:color w:val="000000"/>
              </w:rPr>
              <w:t>те</w:t>
            </w:r>
            <w:r w:rsidRPr="001D6FB7">
              <w:rPr>
                <w:color w:val="000000"/>
              </w:rPr>
              <w:t xml:space="preserve"> и оперативни мерки</w:t>
            </w:r>
          </w:p>
          <w:p w:rsidR="001D6FB7" w:rsidRPr="001D6FB7" w:rsidRDefault="001D6FB7" w:rsidP="0059575C">
            <w:pPr>
              <w:numPr>
                <w:ilvl w:val="0"/>
                <w:numId w:val="53"/>
              </w:numPr>
              <w:tabs>
                <w:tab w:val="left" w:pos="556"/>
              </w:tabs>
              <w:ind w:left="556" w:hanging="196"/>
              <w:rPr>
                <w:color w:val="000000"/>
              </w:rPr>
            </w:pPr>
            <w:r w:rsidRPr="001D6FB7">
              <w:rPr>
                <w:color w:val="000000"/>
              </w:rPr>
              <w:t>В изискванията за изграждане на капацитет в транспортния сектор да се вникне по-задъ</w:t>
            </w:r>
            <w:r w:rsidR="00D92E33">
              <w:rPr>
                <w:color w:val="000000"/>
              </w:rPr>
              <w:t>л</w:t>
            </w:r>
            <w:r w:rsidRPr="001D6FB7">
              <w:rPr>
                <w:color w:val="000000"/>
              </w:rPr>
              <w:t>бочено, с цел постигане на връзка с различните мерки, които са идентифицирани</w:t>
            </w:r>
          </w:p>
          <w:p w:rsidR="001D6FB7" w:rsidRPr="001D6FB7" w:rsidRDefault="001D6FB7" w:rsidP="0059575C">
            <w:pPr>
              <w:numPr>
                <w:ilvl w:val="0"/>
                <w:numId w:val="53"/>
              </w:numPr>
              <w:tabs>
                <w:tab w:val="left" w:pos="556"/>
              </w:tabs>
              <w:ind w:left="556" w:hanging="196"/>
              <w:rPr>
                <w:color w:val="000000"/>
              </w:rPr>
            </w:pPr>
            <w:r w:rsidRPr="001D6FB7">
              <w:rPr>
                <w:color w:val="000000"/>
              </w:rPr>
              <w:t>Да се извърши обща актуализация на анализа и оценките, като се използват по-нови транспортни данни и връзки с актуални документи, определящи транспортните политики</w:t>
            </w:r>
          </w:p>
          <w:p w:rsidR="004F7246" w:rsidRDefault="001D6FB7" w:rsidP="0059575C">
            <w:pPr>
              <w:numPr>
                <w:ilvl w:val="0"/>
                <w:numId w:val="53"/>
              </w:numPr>
              <w:tabs>
                <w:tab w:val="left" w:pos="556"/>
              </w:tabs>
              <w:spacing w:before="0" w:after="0"/>
              <w:ind w:left="556" w:hanging="196"/>
              <w:rPr>
                <w:color w:val="000000"/>
              </w:rPr>
            </w:pPr>
            <w:r w:rsidRPr="001D6FB7">
              <w:rPr>
                <w:color w:val="000000"/>
              </w:rPr>
              <w:t>Трябва да се направи сери</w:t>
            </w:r>
            <w:r w:rsidR="00A67415">
              <w:rPr>
                <w:color w:val="000000"/>
              </w:rPr>
              <w:t>о</w:t>
            </w:r>
            <w:r w:rsidRPr="001D6FB7">
              <w:rPr>
                <w:color w:val="000000"/>
              </w:rPr>
              <w:t>зна разлика между резулт</w:t>
            </w:r>
            <w:r w:rsidR="001D3CDD">
              <w:rPr>
                <w:color w:val="000000"/>
              </w:rPr>
              <w:t>ат</w:t>
            </w:r>
            <w:r w:rsidRPr="001D6FB7">
              <w:rPr>
                <w:color w:val="000000"/>
              </w:rPr>
              <w:t xml:space="preserve">ите от </w:t>
            </w:r>
            <w:r w:rsidR="00FF2E5E">
              <w:rPr>
                <w:color w:val="000000"/>
              </w:rPr>
              <w:t>Т</w:t>
            </w:r>
            <w:r w:rsidRPr="001D6FB7">
              <w:rPr>
                <w:color w:val="000000"/>
              </w:rPr>
              <w:t>ранспортния план и последващото програмиране, което определя краткосрочните приоритети и източниците на финансиране.</w:t>
            </w:r>
          </w:p>
          <w:p w:rsidR="0060430E" w:rsidRDefault="000D3F32" w:rsidP="000227E1">
            <w:r w:rsidRPr="00F20D1F">
              <w:t xml:space="preserve">Стратегията допринася за постигане на целите на Стратегия „Европа 2020” и е съобразена с насоките за развитие на Европейската транспортна политика и Транс-европейската транспортна мрежа, с националните политики, както и с изводите и препоръките, дефинирани в анализа на социално-икономическото развитие и стратегията на Споразумението за партньорство. </w:t>
            </w:r>
          </w:p>
          <w:p w:rsidR="0060430E" w:rsidRDefault="00B429E5" w:rsidP="000227E1">
            <w:r>
              <w:t>Основни</w:t>
            </w:r>
            <w:r w:rsidR="00250ED5">
              <w:t>те</w:t>
            </w:r>
            <w:r>
              <w:t xml:space="preserve"> документи, </w:t>
            </w:r>
            <w:r w:rsidR="00271C78">
              <w:t>свързани със</w:t>
            </w:r>
            <w:r>
              <w:t xml:space="preserve"> стратегията на </w:t>
            </w:r>
            <w:r w:rsidR="00271C78">
              <w:t>„</w:t>
            </w:r>
            <w:r>
              <w:t>ОПТТИ 2014-2020</w:t>
            </w:r>
            <w:r w:rsidR="00271C78">
              <w:t>”</w:t>
            </w:r>
            <w:r w:rsidR="00250ED5">
              <w:t>, са както следва</w:t>
            </w:r>
            <w:r>
              <w:t>:</w:t>
            </w:r>
          </w:p>
          <w:p w:rsidR="0060430E" w:rsidRDefault="00B429E5" w:rsidP="00E87345">
            <w:pPr>
              <w:autoSpaceDE w:val="0"/>
              <w:adjustRightInd w:val="0"/>
            </w:pPr>
            <w:r>
              <w:rPr>
                <w:b/>
              </w:rPr>
              <w:t xml:space="preserve">- </w:t>
            </w:r>
            <w:r w:rsidR="00271C78">
              <w:rPr>
                <w:b/>
              </w:rPr>
              <w:t>„</w:t>
            </w:r>
            <w:r>
              <w:rPr>
                <w:b/>
              </w:rPr>
              <w:t>Стратегия</w:t>
            </w:r>
            <w:r w:rsidRPr="00F20D1F">
              <w:rPr>
                <w:b/>
              </w:rPr>
              <w:t xml:space="preserve"> „Европа 2020”</w:t>
            </w:r>
            <w:r w:rsidRPr="00F20D1F">
              <w:rPr>
                <w:rStyle w:val="FootnoteReference"/>
                <w:b/>
              </w:rPr>
              <w:footnoteReference w:id="2"/>
            </w:r>
            <w:r w:rsidRPr="00F20D1F">
              <w:t xml:space="preserve"> за интелигентен, устойчив и приобщаващ растеж</w:t>
            </w:r>
            <w:r w:rsidR="00D751E2">
              <w:t xml:space="preserve"> обуславя</w:t>
            </w:r>
            <w:r w:rsidRPr="00F20D1F">
              <w:t xml:space="preserve"> </w:t>
            </w:r>
            <w:r w:rsidR="00D751E2">
              <w:t>ц</w:t>
            </w:r>
            <w:r w:rsidRPr="00F20D1F">
              <w:rPr>
                <w:rFonts w:cs="Arial"/>
                <w:iCs/>
                <w:color w:val="000000"/>
                <w:szCs w:val="24"/>
              </w:rPr>
              <w:t>елите и приоритетите на ОПТТИ</w:t>
            </w:r>
            <w:r w:rsidR="00D751E2">
              <w:rPr>
                <w:rFonts w:cs="Arial"/>
                <w:iCs/>
                <w:color w:val="000000"/>
                <w:szCs w:val="24"/>
              </w:rPr>
              <w:t xml:space="preserve"> да бъдат</w:t>
            </w:r>
            <w:r w:rsidRPr="00F20D1F">
              <w:rPr>
                <w:rFonts w:cs="Arial"/>
                <w:iCs/>
                <w:color w:val="000000"/>
                <w:szCs w:val="24"/>
              </w:rPr>
              <w:t xml:space="preserve"> в съответствие с</w:t>
            </w:r>
            <w:r w:rsidR="00D751E2">
              <w:rPr>
                <w:rFonts w:cs="Arial"/>
                <w:iCs/>
                <w:color w:val="000000"/>
                <w:szCs w:val="24"/>
              </w:rPr>
              <w:t xml:space="preserve"> целите на ЕС за постигане</w:t>
            </w:r>
            <w:r w:rsidRPr="00F20D1F">
              <w:rPr>
                <w:rFonts w:cs="Arial"/>
                <w:iCs/>
                <w:color w:val="000000"/>
                <w:szCs w:val="24"/>
              </w:rPr>
              <w:t xml:space="preserve"> на икономическо, социално и териториално сближаване. ОПТТИ има принос и към трите стълба на стратегията с акцент към устойчив растеж за </w:t>
            </w:r>
            <w:r w:rsidRPr="00F20D1F">
              <w:rPr>
                <w:rFonts w:cs="Arial"/>
                <w:color w:val="000000"/>
                <w:szCs w:val="24"/>
                <w:lang w:val="ru-RU"/>
              </w:rPr>
              <w:t>насърчаване на по-екологична и по-конкурентоспособна икономика с по-ефективно използване на ресурсите</w:t>
            </w:r>
            <w:r w:rsidRPr="00F20D1F">
              <w:rPr>
                <w:rFonts w:cs="Arial"/>
                <w:iCs/>
                <w:color w:val="000000"/>
                <w:szCs w:val="24"/>
              </w:rPr>
              <w:t>, което съотнесено към транспортния сектор предполага</w:t>
            </w:r>
            <w:r w:rsidRPr="00F20D1F">
              <w:rPr>
                <w:rFonts w:cs="Arial"/>
                <w:szCs w:val="24"/>
              </w:rPr>
              <w:t xml:space="preserve"> модернизиране и изграждане на невъглероден транспортен сектор за постигане на повишена конкурентоспособност чрез комбинация от мерки като интелигентно управление на трафика чрез модерни навигационни и информационни системи за Черно море и река Дунав, подобрена логистика, стремеж към намаляване на емисиите на CO</w:t>
            </w:r>
            <w:r w:rsidRPr="00B429E5">
              <w:rPr>
                <w:rFonts w:cs="Arial"/>
                <w:szCs w:val="24"/>
                <w:vertAlign w:val="subscript"/>
              </w:rPr>
              <w:t>2</w:t>
            </w:r>
            <w:r w:rsidRPr="00F20D1F">
              <w:rPr>
                <w:rFonts w:cs="Arial"/>
                <w:szCs w:val="24"/>
              </w:rPr>
              <w:t xml:space="preserve"> за автомобили, за авиационния и морския сектор, определяне на общи стандарти и развитие</w:t>
            </w:r>
            <w:r>
              <w:rPr>
                <w:rFonts w:cs="Arial"/>
                <w:szCs w:val="24"/>
              </w:rPr>
              <w:t xml:space="preserve"> на необходимата инфраструктура</w:t>
            </w:r>
            <w:r w:rsidRPr="00F20D1F">
              <w:rPr>
                <w:rFonts w:cs="Arial"/>
                <w:szCs w:val="24"/>
              </w:rPr>
              <w:t>, както и за ускоряване на изпълнението на стратегически проекти с висока добавена стойност за Европа, насочени към критически точки, в частност трансгранични отрязъци и интермодални възли</w:t>
            </w:r>
            <w:r w:rsidR="001205C7">
              <w:rPr>
                <w:rFonts w:cs="Arial"/>
                <w:szCs w:val="24"/>
              </w:rPr>
              <w:t>.</w:t>
            </w:r>
            <w:r w:rsidRPr="00F20D1F">
              <w:rPr>
                <w:rFonts w:cs="Arial"/>
                <w:szCs w:val="24"/>
              </w:rPr>
              <w:t xml:space="preserve"> </w:t>
            </w:r>
          </w:p>
          <w:p w:rsidR="0060430E" w:rsidRDefault="00B429E5" w:rsidP="001F6A66">
            <w:pPr>
              <w:tabs>
                <w:tab w:val="num" w:pos="1080"/>
              </w:tabs>
              <w:spacing w:after="0"/>
            </w:pPr>
            <w:r>
              <w:t xml:space="preserve">- </w:t>
            </w:r>
            <w:r w:rsidR="00271C78">
              <w:t>„</w:t>
            </w:r>
            <w:r>
              <w:rPr>
                <w:b/>
              </w:rPr>
              <w:t>Национална</w:t>
            </w:r>
            <w:r w:rsidRPr="00F20D1F">
              <w:rPr>
                <w:b/>
              </w:rPr>
              <w:t xml:space="preserve"> програма за реформи</w:t>
            </w:r>
            <w:r w:rsidR="00271C78">
              <w:rPr>
                <w:b/>
              </w:rPr>
              <w:t>”</w:t>
            </w:r>
            <w:r w:rsidRPr="00F20D1F">
              <w:rPr>
                <w:rStyle w:val="FootnoteReference"/>
                <w:b/>
              </w:rPr>
              <w:footnoteReference w:id="3"/>
            </w:r>
            <w:r>
              <w:t xml:space="preserve"> - национален</w:t>
            </w:r>
            <w:r w:rsidRPr="00F20D1F">
              <w:t xml:space="preserve"> документ, който </w:t>
            </w:r>
            <w:r>
              <w:t xml:space="preserve">се </w:t>
            </w:r>
            <w:r w:rsidRPr="00F20D1F">
              <w:t xml:space="preserve">актуализира ежегодно в изпълнение на </w:t>
            </w:r>
            <w:r>
              <w:t>Стратегия „Европа 2020“ .</w:t>
            </w:r>
          </w:p>
          <w:p w:rsidR="0060430E" w:rsidRDefault="00271C78" w:rsidP="00E87345">
            <w:pPr>
              <w:spacing w:after="0"/>
            </w:pPr>
            <w:r>
              <w:rPr>
                <w:b/>
                <w:color w:val="000000"/>
              </w:rPr>
              <w:lastRenderedPageBreak/>
              <w:t>- „</w:t>
            </w:r>
            <w:r w:rsidR="00B429E5">
              <w:rPr>
                <w:b/>
                <w:color w:val="000000"/>
              </w:rPr>
              <w:t>Национална</w:t>
            </w:r>
            <w:r w:rsidR="00B429E5" w:rsidRPr="00F20D1F">
              <w:rPr>
                <w:b/>
                <w:color w:val="000000"/>
              </w:rPr>
              <w:t xml:space="preserve"> програма за развитие: България 2020</w:t>
            </w:r>
            <w:r>
              <w:rPr>
                <w:b/>
                <w:color w:val="000000"/>
              </w:rPr>
              <w:t>”</w:t>
            </w:r>
            <w:r w:rsidR="00B429E5" w:rsidRPr="00F20D1F">
              <w:rPr>
                <w:b/>
                <w:color w:val="000000"/>
              </w:rPr>
              <w:t xml:space="preserve"> (НПР БГ2020)</w:t>
            </w:r>
            <w:r w:rsidR="00B429E5" w:rsidRPr="00F20D1F">
              <w:rPr>
                <w:rStyle w:val="FootnoteReference"/>
                <w:b/>
                <w:color w:val="000000"/>
              </w:rPr>
              <w:footnoteReference w:id="4"/>
            </w:r>
            <w:r w:rsidR="00B429E5" w:rsidRPr="00F20D1F">
              <w:rPr>
                <w:color w:val="000000"/>
              </w:rPr>
              <w:t xml:space="preserve"> е водещият стратегически и програмен документ, който конкретизира целите на политиките за развитие на страната до 2020 г. </w:t>
            </w:r>
          </w:p>
          <w:p w:rsidR="0060430E" w:rsidRDefault="00271C78" w:rsidP="000227E1">
            <w:pPr>
              <w:rPr>
                <w:bCs/>
              </w:rPr>
            </w:pPr>
            <w:r>
              <w:rPr>
                <w:bCs/>
              </w:rPr>
              <w:t xml:space="preserve">- </w:t>
            </w:r>
            <w:r w:rsidR="00B429E5" w:rsidRPr="00F20D1F">
              <w:rPr>
                <w:b/>
                <w:bCs/>
              </w:rPr>
              <w:t>„</w:t>
            </w:r>
            <w:r w:rsidR="00B429E5" w:rsidRPr="00F20D1F">
              <w:rPr>
                <w:b/>
              </w:rPr>
              <w:t>Бяла книга „Пътна карта за постигането на Единно европейско транспортно пространство</w:t>
            </w:r>
            <w:r>
              <w:rPr>
                <w:b/>
              </w:rPr>
              <w:t>”</w:t>
            </w:r>
            <w:r w:rsidR="00B429E5" w:rsidRPr="00F20D1F">
              <w:rPr>
                <w:rStyle w:val="FootnoteReference"/>
                <w:b/>
              </w:rPr>
              <w:footnoteReference w:id="5"/>
            </w:r>
            <w:r>
              <w:rPr>
                <w:b/>
              </w:rPr>
              <w:t xml:space="preserve"> </w:t>
            </w:r>
            <w:r w:rsidR="00B429E5" w:rsidRPr="00F20D1F">
              <w:rPr>
                <w:bCs/>
              </w:rPr>
              <w:t>включва мерки за осигуряване на растеж в транспорта и подпомагане на мобилността</w:t>
            </w:r>
            <w:r w:rsidR="00B429E5" w:rsidRPr="00F20D1F">
              <w:rPr>
                <w:rFonts w:cs="Arial"/>
                <w:color w:val="000000"/>
                <w:szCs w:val="24"/>
              </w:rPr>
              <w:t>.</w:t>
            </w:r>
          </w:p>
          <w:p w:rsidR="0060430E" w:rsidRDefault="00271C78" w:rsidP="000227E1">
            <w:r>
              <w:rPr>
                <w:b/>
              </w:rPr>
              <w:t>- „Насоки</w:t>
            </w:r>
            <w:r w:rsidR="00B429E5" w:rsidRPr="00F20D1F">
              <w:rPr>
                <w:b/>
              </w:rPr>
              <w:t xml:space="preserve"> за развитие на Трансевропейската транспортна мрежа</w:t>
            </w:r>
            <w:r>
              <w:rPr>
                <w:b/>
              </w:rPr>
              <w:t>”</w:t>
            </w:r>
            <w:r w:rsidR="00B429E5" w:rsidRPr="00F20D1F">
              <w:t xml:space="preserve"> (Регламент (ЕС) № 1315/2013</w:t>
            </w:r>
            <w:r w:rsidR="00B429E5" w:rsidRPr="00F20D1F">
              <w:rPr>
                <w:rStyle w:val="FootnoteReference"/>
              </w:rPr>
              <w:footnoteReference w:id="6"/>
            </w:r>
            <w:r w:rsidR="00B429E5" w:rsidRPr="00F20D1F">
              <w:t xml:space="preserve"> имат за цел да допринесат за устойчива мобилност на хора и стоки и насърчаване развитието на вътрешния пазар и общата конкурентоспособност на Общността.</w:t>
            </w:r>
          </w:p>
          <w:p w:rsidR="001731C9" w:rsidRDefault="001731C9" w:rsidP="000227E1">
            <w:r>
              <w:t xml:space="preserve">- </w:t>
            </w:r>
            <w:r w:rsidRPr="001731C9">
              <w:t>План за действие за коридорите на солидарността между ЕС и Украйна с цел улесняване на износа на селскостопански продукти от Украйна и на двустранната търговия с ЕС</w:t>
            </w:r>
            <w:r w:rsidR="00A571DD">
              <w:t>.</w:t>
            </w:r>
          </w:p>
          <w:p w:rsidR="0060430E" w:rsidRDefault="00271C78" w:rsidP="000227E1">
            <w:pPr>
              <w:rPr>
                <w:szCs w:val="24"/>
              </w:rPr>
            </w:pPr>
            <w:r>
              <w:t>- „</w:t>
            </w:r>
            <w:r>
              <w:rPr>
                <w:b/>
              </w:rPr>
              <w:t>Национална</w:t>
            </w:r>
            <w:r w:rsidR="00B429E5" w:rsidRPr="00F20D1F">
              <w:rPr>
                <w:b/>
              </w:rPr>
              <w:t xml:space="preserve"> концепция за пространствено развитие за периода 2013 - 2025 г.</w:t>
            </w:r>
            <w:r>
              <w:rPr>
                <w:b/>
              </w:rPr>
              <w:t>”</w:t>
            </w:r>
            <w:r w:rsidR="00B429E5" w:rsidRPr="00F20D1F">
              <w:rPr>
                <w:rStyle w:val="FootnoteReference"/>
              </w:rPr>
              <w:footnoteReference w:id="7"/>
            </w:r>
            <w:r w:rsidR="00B429E5" w:rsidRPr="00F20D1F">
              <w:t xml:space="preserve"> </w:t>
            </w:r>
            <w:r>
              <w:t xml:space="preserve">– </w:t>
            </w:r>
            <w:r w:rsidR="000D3F32">
              <w:t xml:space="preserve">включва набор от приоритети, един от които </w:t>
            </w:r>
            <w:r>
              <w:t>има за цел</w:t>
            </w:r>
            <w:r w:rsidR="00B429E5" w:rsidRPr="00F20D1F">
              <w:t xml:space="preserve"> да развие националната транспортна инфраструктура като част от Трансевропейската транспортна мрежа</w:t>
            </w:r>
            <w:r w:rsidR="00B429E5" w:rsidRPr="00F20D1F">
              <w:rPr>
                <w:szCs w:val="24"/>
              </w:rPr>
              <w:t xml:space="preserve">. </w:t>
            </w:r>
          </w:p>
          <w:p w:rsidR="0060430E" w:rsidRDefault="000D3F32" w:rsidP="000227E1">
            <w:r>
              <w:rPr>
                <w:b/>
              </w:rPr>
              <w:t>- „Стратегия</w:t>
            </w:r>
            <w:r w:rsidR="00B429E5" w:rsidRPr="00F20D1F">
              <w:rPr>
                <w:b/>
              </w:rPr>
              <w:t xml:space="preserve"> за развитие на транспортната система на Република България до 2020 г.</w:t>
            </w:r>
            <w:r>
              <w:rPr>
                <w:b/>
              </w:rPr>
              <w:t>”</w:t>
            </w:r>
            <w:r w:rsidR="00B429E5" w:rsidRPr="00F20D1F">
              <w:rPr>
                <w:rStyle w:val="FootnoteReference"/>
                <w:b/>
              </w:rPr>
              <w:footnoteReference w:id="8"/>
            </w:r>
            <w:r w:rsidR="00B429E5" w:rsidRPr="00F20D1F">
              <w:t xml:space="preserve"> </w:t>
            </w:r>
            <w:r w:rsidR="00D751E2">
              <w:t>дефинира</w:t>
            </w:r>
            <w:r>
              <w:t xml:space="preserve"> следните цели </w:t>
            </w:r>
            <w:r w:rsidR="00B429E5" w:rsidRPr="00F20D1F">
              <w:t>на на</w:t>
            </w:r>
            <w:r>
              <w:t>ционалната транспортна политика:</w:t>
            </w:r>
          </w:p>
          <w:p w:rsidR="0060430E" w:rsidRDefault="00B429E5" w:rsidP="00E87345">
            <w:pPr>
              <w:autoSpaceDE w:val="0"/>
              <w:autoSpaceDN w:val="0"/>
              <w:adjustRightInd w:val="0"/>
            </w:pPr>
            <w:r w:rsidRPr="00F20D1F">
              <w:rPr>
                <w:b/>
                <w:bCs/>
              </w:rPr>
              <w:t xml:space="preserve">Постигане на икономическа ефективност </w:t>
            </w:r>
          </w:p>
          <w:p w:rsidR="0060430E" w:rsidRDefault="00B429E5" w:rsidP="00E87345">
            <w:pPr>
              <w:autoSpaceDE w:val="0"/>
              <w:autoSpaceDN w:val="0"/>
              <w:adjustRightInd w:val="0"/>
            </w:pPr>
            <w:r w:rsidRPr="00F20D1F">
              <w:rPr>
                <w:b/>
                <w:bCs/>
              </w:rPr>
              <w:t xml:space="preserve">Развитие на устойчив транспортен сектор </w:t>
            </w:r>
          </w:p>
          <w:p w:rsidR="0060430E" w:rsidRDefault="00B429E5" w:rsidP="00E87345">
            <w:pPr>
              <w:autoSpaceDE w:val="0"/>
              <w:autoSpaceDN w:val="0"/>
              <w:adjustRightInd w:val="0"/>
            </w:pPr>
            <w:r w:rsidRPr="00F20D1F">
              <w:rPr>
                <w:b/>
                <w:bCs/>
              </w:rPr>
              <w:t xml:space="preserve">Подобряване на регионалното и социално развитие и обвързаност </w:t>
            </w:r>
          </w:p>
          <w:p w:rsidR="0060430E" w:rsidRDefault="005B7799" w:rsidP="005825E4">
            <w:pPr>
              <w:spacing w:before="0"/>
            </w:pPr>
            <w:r w:rsidRPr="00F20D1F">
              <w:t>Общата цел на</w:t>
            </w:r>
            <w:r w:rsidR="002547E6" w:rsidRPr="00F20D1F">
              <w:t xml:space="preserve"> ОПТТИ </w:t>
            </w:r>
            <w:r w:rsidRPr="00F20D1F">
              <w:t xml:space="preserve">2014-2020, както и на </w:t>
            </w:r>
            <w:r w:rsidR="002547E6" w:rsidRPr="00F20D1F">
              <w:t>ОПТ</w:t>
            </w:r>
            <w:r w:rsidRPr="00F20D1F">
              <w:t xml:space="preserve"> 2007-2013, е </w:t>
            </w:r>
            <w:r w:rsidRPr="00F20D1F">
              <w:rPr>
                <w:b/>
              </w:rPr>
              <w:t>„Развитие на устойчива транспортна система”</w:t>
            </w:r>
            <w:r w:rsidR="005F0F4B" w:rsidRPr="00F20D1F">
              <w:t>, която съответства на посочените по-горе тематични цели.</w:t>
            </w:r>
            <w:r w:rsidRPr="00F20D1F">
              <w:t xml:space="preserve"> </w:t>
            </w:r>
          </w:p>
          <w:p w:rsidR="0060430E" w:rsidRDefault="00874C14" w:rsidP="000227E1">
            <w:r>
              <w:t>Щ</w:t>
            </w:r>
            <w:r w:rsidR="0023212F" w:rsidRPr="00F20D1F">
              <w:t>е</w:t>
            </w:r>
            <w:r w:rsidR="005B7799" w:rsidRPr="00F20D1F">
              <w:t xml:space="preserve"> продълж</w:t>
            </w:r>
            <w:r w:rsidR="00FA798D" w:rsidRPr="00F20D1F">
              <w:t>и</w:t>
            </w:r>
            <w:r w:rsidR="005B7799" w:rsidRPr="00F20D1F">
              <w:t xml:space="preserve"> изпълнението на проекти за развитие на транспортната система, които допринасят за ефективната свързаност на транспортната мрежа и премахването на </w:t>
            </w:r>
            <w:r>
              <w:t>участъци с недостатъчен капацитет</w:t>
            </w:r>
            <w:r w:rsidR="005B7799" w:rsidRPr="00F20D1F">
              <w:t xml:space="preserve"> в нея, намаляване на задръстванията, на нивата на шум и замърсяване, подобряване на безопасността, насърчаване употребата на екологосъобразни видове транспорт. С постигането на общата цел на програмата и съответно </w:t>
            </w:r>
            <w:r w:rsidR="00115824" w:rsidRPr="00F20D1F">
              <w:t xml:space="preserve">приноса й към изпълнението </w:t>
            </w:r>
            <w:r w:rsidR="005B7799" w:rsidRPr="00F20D1F">
              <w:t xml:space="preserve">на </w:t>
            </w:r>
            <w:r w:rsidR="000B47F4" w:rsidRPr="00FE126F">
              <w:t>ТЦ</w:t>
            </w:r>
            <w:r w:rsidR="008B1888" w:rsidRPr="00F20D1F">
              <w:t xml:space="preserve"> № 4 </w:t>
            </w:r>
            <w:r w:rsidR="004409AC" w:rsidRPr="00FE126F">
              <w:rPr>
                <w:lang w:val="en-US"/>
              </w:rPr>
              <w:t>(</w:t>
            </w:r>
            <w:r w:rsidR="008B1888" w:rsidRPr="00F20D1F">
              <w:t>„Подкрепа за преминаването към нисковъглеродна икономика във всички сектори”</w:t>
            </w:r>
            <w:r w:rsidR="004409AC" w:rsidRPr="00FE126F">
              <w:rPr>
                <w:lang w:val="en-US"/>
              </w:rPr>
              <w:t>)</w:t>
            </w:r>
            <w:r w:rsidR="008B1888" w:rsidRPr="00F20D1F">
              <w:t xml:space="preserve"> и </w:t>
            </w:r>
            <w:r w:rsidR="00115824" w:rsidRPr="00F20D1F">
              <w:t xml:space="preserve">на </w:t>
            </w:r>
            <w:r w:rsidR="000B47F4" w:rsidRPr="00FE126F">
              <w:t>ТЦ</w:t>
            </w:r>
            <w:r w:rsidR="005B7799" w:rsidRPr="00F20D1F">
              <w:t xml:space="preserve"> № 7 </w:t>
            </w:r>
            <w:r w:rsidRPr="00F20D1F">
              <w:t xml:space="preserve"> </w:t>
            </w:r>
            <w:r w:rsidR="004409AC" w:rsidRPr="00FE126F">
              <w:rPr>
                <w:lang w:val="en-US"/>
              </w:rPr>
              <w:t>(</w:t>
            </w:r>
            <w:r w:rsidRPr="00F20D1F">
              <w:t xml:space="preserve">„Насърчаване на </w:t>
            </w:r>
            <w:r w:rsidRPr="00F20D1F">
              <w:rPr>
                <w:bCs/>
              </w:rPr>
              <w:t>устойчивия транспорт</w:t>
            </w:r>
            <w:r w:rsidRPr="00F20D1F">
              <w:t xml:space="preserve"> и </w:t>
            </w:r>
            <w:r>
              <w:t>премахване</w:t>
            </w:r>
            <w:r w:rsidRPr="00F20D1F">
              <w:t xml:space="preserve"> на </w:t>
            </w:r>
            <w:r>
              <w:t>участъците с недостатъчен капацитет</w:t>
            </w:r>
            <w:r w:rsidRPr="00F20D1F">
              <w:t xml:space="preserve"> в</w:t>
            </w:r>
            <w:r>
              <w:t>ъ</w:t>
            </w:r>
            <w:r w:rsidR="000F0331">
              <w:t>в</w:t>
            </w:r>
            <w:r>
              <w:t xml:space="preserve"> всички</w:t>
            </w:r>
            <w:r w:rsidRPr="00F20D1F">
              <w:t xml:space="preserve"> ключови мрежови инфраструктури”</w:t>
            </w:r>
            <w:r w:rsidR="004409AC" w:rsidRPr="00FE126F">
              <w:rPr>
                <w:lang w:val="en-US"/>
              </w:rPr>
              <w:t>)</w:t>
            </w:r>
            <w:r w:rsidR="005B7799" w:rsidRPr="00F20D1F">
              <w:t>, ще се допринесе за реализацията на концепцията за конкурентоспособна и устойчиво развита транспортна система</w:t>
            </w:r>
            <w:r w:rsidR="00115824" w:rsidRPr="00F20D1F">
              <w:t xml:space="preserve">, както и за </w:t>
            </w:r>
            <w:r w:rsidR="005B7799" w:rsidRPr="00F20D1F">
              <w:t xml:space="preserve">постигане на желаната устойчива мобилност на хора и стоки, насърчаване развитието на вътрешния пазар и общата конкурентоспособност на Общността, териториалното, икономическо и </w:t>
            </w:r>
            <w:r w:rsidR="005B7799" w:rsidRPr="00F20D1F">
              <w:lastRenderedPageBreak/>
              <w:t xml:space="preserve">социално сближаване, общественото благополучие, безопасност и сигурност за европейските граждани, като се вземат предвид екологичните аспекти, в т.ч. промяната на климата, замърсяването на въздуха и защитените зони. </w:t>
            </w:r>
          </w:p>
          <w:p w:rsidR="0060430E" w:rsidRDefault="001E27F8" w:rsidP="00540F5C">
            <w:r>
              <w:t>И</w:t>
            </w:r>
            <w:r w:rsidR="00BB027A">
              <w:t xml:space="preserve">зпълнението на конкретните мерки по ОПТТИ ще </w:t>
            </w:r>
            <w:r>
              <w:t>има конкретен принос и въздействие</w:t>
            </w:r>
            <w:r w:rsidR="00C1518A">
              <w:t xml:space="preserve"> към националните цели 20-20-20 по политиката за изменение на климата</w:t>
            </w:r>
            <w:r>
              <w:t>.</w:t>
            </w:r>
            <w:r w:rsidR="00BB027A">
              <w:t xml:space="preserve"> </w:t>
            </w:r>
            <w:r>
              <w:t>В</w:t>
            </w:r>
            <w:r w:rsidR="00BB027A">
              <w:t xml:space="preserve"> </w:t>
            </w:r>
            <w:r>
              <w:t>Третия национален план</w:t>
            </w:r>
            <w:r w:rsidR="00BB027A">
              <w:t xml:space="preserve"> </w:t>
            </w:r>
            <w:r>
              <w:t>за действие за и</w:t>
            </w:r>
            <w:r w:rsidR="00011C3F">
              <w:t>з</w:t>
            </w:r>
            <w:r>
              <w:t xml:space="preserve">менението на климата сектор транспорт е посочен </w:t>
            </w:r>
            <w:r w:rsidR="00BB027A">
              <w:t xml:space="preserve">като един от основните източници на емисии на парникови газове. </w:t>
            </w:r>
            <w:r>
              <w:t>П</w:t>
            </w:r>
            <w:r w:rsidR="00BB027A">
              <w:t>ричини</w:t>
            </w:r>
            <w:r>
              <w:t>те за това са</w:t>
            </w:r>
            <w:r w:rsidR="00BB027A">
              <w:t xml:space="preserve"> приватизацията на автомобилния транспорт, значителното съкращаване на субсидиите за железопътния транспорт и закриването на железопътни маршрути, водещо до промяна в структурата на транспорта – от железопътен в автомобилен. Най-значителен е приносът към </w:t>
            </w:r>
            <w:r>
              <w:t xml:space="preserve">увеличаване </w:t>
            </w:r>
            <w:r w:rsidR="00BB027A">
              <w:t>емисиите на парникови газове от страна на личните автомобили, следван от този на тежкотоварните автомобили. През 2009 г. личните и тежкотоварните автомобили са източник на съответно 60% и 21% от общите емисии в сектора</w:t>
            </w:r>
            <w:r w:rsidR="00540F5C">
              <w:t>. Допълнително, с</w:t>
            </w:r>
            <w:r w:rsidR="00540F5C" w:rsidRPr="00540F5C">
              <w:t xml:space="preserve">лед въвеждане в експлоатация на Линия 3 на метрото в София </w:t>
            </w:r>
            <w:r w:rsidR="00FF2E5E">
              <w:t>към</w:t>
            </w:r>
            <w:r w:rsidR="00540F5C" w:rsidRPr="00540F5C">
              <w:t xml:space="preserve"> 2020 г.</w:t>
            </w:r>
            <w:r w:rsidR="00FF2E5E">
              <w:t>,</w:t>
            </w:r>
            <w:r w:rsidR="00540F5C" w:rsidRPr="00540F5C">
              <w:t xml:space="preserve"> се очаква намаление на </w:t>
            </w:r>
            <w:r w:rsidR="00FF2E5E">
              <w:t xml:space="preserve">автомобилния </w:t>
            </w:r>
            <w:r w:rsidR="00540F5C" w:rsidRPr="00540F5C">
              <w:t>трафик с 21 000 автомобила/</w:t>
            </w:r>
            <w:r w:rsidR="00FF2E5E">
              <w:t>ден.</w:t>
            </w:r>
            <w:r w:rsidR="00540F5C" w:rsidRPr="00540F5C">
              <w:t>, което ще доведе до намаляване на задръстванията и ще създаде условия за повишаване на средната скорост за градския транспорт по централните маршрути.</w:t>
            </w:r>
          </w:p>
          <w:p w:rsidR="00336172" w:rsidRDefault="001E27F8" w:rsidP="000227E1">
            <w:r>
              <w:t xml:space="preserve">Мерките, които ще бъдат изпълнявани </w:t>
            </w:r>
            <w:r w:rsidR="00336172">
              <w:t xml:space="preserve">по Плана за действие </w:t>
            </w:r>
            <w:r>
              <w:t>са насочени в следните нап</w:t>
            </w:r>
            <w:r w:rsidR="00553D60">
              <w:t>ра</w:t>
            </w:r>
            <w:r>
              <w:t>вления:</w:t>
            </w:r>
          </w:p>
          <w:p w:rsidR="00540F5C" w:rsidRDefault="001E27F8" w:rsidP="000227E1">
            <w:r>
              <w:t xml:space="preserve">- </w:t>
            </w:r>
            <w:r w:rsidR="00BB027A">
              <w:t>Намаляване на емисиите от транспорта</w:t>
            </w:r>
            <w:r>
              <w:t xml:space="preserve"> - Нам</w:t>
            </w:r>
            <w:r w:rsidR="00675E32">
              <w:t>а</w:t>
            </w:r>
            <w:r>
              <w:t>ляване п</w:t>
            </w:r>
            <w:r w:rsidR="00BB027A">
              <w:t>отреблението на горива</w:t>
            </w:r>
            <w:r>
              <w:t xml:space="preserve"> </w:t>
            </w:r>
          </w:p>
          <w:p w:rsidR="00540F5C" w:rsidRDefault="001E27F8" w:rsidP="00E87345">
            <w:r>
              <w:t>- Диверс</w:t>
            </w:r>
            <w:r w:rsidR="00BB027A">
              <w:t>ификация на превозите</w:t>
            </w:r>
          </w:p>
          <w:p w:rsidR="0060430E" w:rsidRDefault="001E27F8" w:rsidP="000227E1">
            <w:r>
              <w:t>-</w:t>
            </w:r>
            <w:r w:rsidR="00336172">
              <w:t xml:space="preserve"> </w:t>
            </w:r>
            <w:r>
              <w:t>И</w:t>
            </w:r>
            <w:r w:rsidR="00BB027A">
              <w:t>нформиране и обучение на потребителите</w:t>
            </w:r>
            <w:r w:rsidR="00CF21CB">
              <w:t xml:space="preserve"> - </w:t>
            </w:r>
            <w:r w:rsidR="00BB027A">
              <w:t>ОПТТИ предвижда финансиране на следните конкретни мерки с пряк ефект и по четирите направления, допринасящи за постигането на националните цели по изменение</w:t>
            </w:r>
            <w:r w:rsidR="00DC6D12">
              <w:t>то</w:t>
            </w:r>
            <w:r w:rsidR="00BB027A">
              <w:t xml:space="preserve"> на климата:</w:t>
            </w:r>
          </w:p>
          <w:p w:rsidR="00DC6D12" w:rsidRDefault="00BB027A" w:rsidP="0059575C">
            <w:pPr>
              <w:numPr>
                <w:ilvl w:val="0"/>
                <w:numId w:val="58"/>
              </w:numPr>
              <w:tabs>
                <w:tab w:val="left" w:pos="556"/>
              </w:tabs>
              <w:ind w:left="556" w:hanging="283"/>
            </w:pPr>
            <w:r>
              <w:t xml:space="preserve">По </w:t>
            </w:r>
            <w:r w:rsidR="0094601D" w:rsidRPr="00FE126F">
              <w:t>приоритетна</w:t>
            </w:r>
            <w:r w:rsidR="0094601D">
              <w:t xml:space="preserve"> </w:t>
            </w:r>
            <w:r w:rsidR="00DC6D12">
              <w:t>ос</w:t>
            </w:r>
            <w:r>
              <w:t xml:space="preserve"> 1</w:t>
            </w:r>
            <w:r w:rsidR="00DC6D12">
              <w:t xml:space="preserve"> - у</w:t>
            </w:r>
            <w:r>
              <w:t>величаване дела на железопътния транспорт</w:t>
            </w:r>
          </w:p>
          <w:p w:rsidR="00DC6D12" w:rsidRDefault="00BB027A" w:rsidP="0059575C">
            <w:pPr>
              <w:numPr>
                <w:ilvl w:val="0"/>
                <w:numId w:val="58"/>
              </w:numPr>
              <w:tabs>
                <w:tab w:val="left" w:pos="556"/>
              </w:tabs>
              <w:ind w:left="556" w:hanging="283"/>
            </w:pPr>
            <w:r>
              <w:t xml:space="preserve">По </w:t>
            </w:r>
            <w:r w:rsidR="0094601D" w:rsidRPr="00FE126F">
              <w:t>приоритетна</w:t>
            </w:r>
            <w:r w:rsidR="0094601D">
              <w:t xml:space="preserve"> </w:t>
            </w:r>
            <w:r w:rsidR="00DC6D12">
              <w:t xml:space="preserve">ос 2 - </w:t>
            </w:r>
            <w:r>
              <w:t>модернизация на съществуваща пътна инфраструктура за осигуряване оптимални скорости на движение при оптимален режим на движение на автомобилните двигатели</w:t>
            </w:r>
          </w:p>
          <w:p w:rsidR="00336172" w:rsidRDefault="00BB027A" w:rsidP="0059575C">
            <w:pPr>
              <w:numPr>
                <w:ilvl w:val="0"/>
                <w:numId w:val="58"/>
              </w:numPr>
              <w:tabs>
                <w:tab w:val="left" w:pos="556"/>
              </w:tabs>
              <w:ind w:left="556" w:hanging="283"/>
            </w:pPr>
            <w:r>
              <w:t xml:space="preserve">По </w:t>
            </w:r>
            <w:r w:rsidR="0094601D" w:rsidRPr="00FE126F">
              <w:t xml:space="preserve">приоритетна </w:t>
            </w:r>
            <w:r w:rsidR="00DC6D12" w:rsidRPr="00FE126F">
              <w:t>о</w:t>
            </w:r>
            <w:r w:rsidR="00DC6D12">
              <w:t xml:space="preserve">с 3 - </w:t>
            </w:r>
            <w:r>
              <w:t xml:space="preserve">намаляване относителния дял на пътуванията с лични моторни превозни средства чрез подобряване и развитие на обществения градски транспорт </w:t>
            </w:r>
            <w:r w:rsidR="004340A8">
              <w:t xml:space="preserve">и </w:t>
            </w:r>
            <w:r>
              <w:t xml:space="preserve">увеличаване на дела на обществения електротранспорт </w:t>
            </w:r>
          </w:p>
          <w:p w:rsidR="0060430E" w:rsidRDefault="005F0F4B" w:rsidP="000227E1">
            <w:pPr>
              <w:rPr>
                <w:b/>
              </w:rPr>
            </w:pPr>
            <w:r w:rsidRPr="00F20D1F">
              <w:t>За постигане на общата цел на ОПТТИ 2014-2020 г. и съответно на инвестиционните приоритети на тематични цели № 7 и № 4 са формулирани</w:t>
            </w:r>
            <w:r w:rsidR="005B7799" w:rsidRPr="00F20D1F">
              <w:t xml:space="preserve"> </w:t>
            </w:r>
            <w:r w:rsidR="00A42ACE">
              <w:rPr>
                <w:b/>
              </w:rPr>
              <w:t>шест</w:t>
            </w:r>
            <w:r w:rsidR="00F323B7" w:rsidRPr="00F20D1F">
              <w:rPr>
                <w:b/>
              </w:rPr>
              <w:t xml:space="preserve"> </w:t>
            </w:r>
            <w:r w:rsidR="005B7799" w:rsidRPr="00F20D1F">
              <w:rPr>
                <w:b/>
              </w:rPr>
              <w:t>специфични цели</w:t>
            </w:r>
            <w:r w:rsidR="00FA798D" w:rsidRPr="00F20D1F">
              <w:rPr>
                <w:b/>
              </w:rPr>
              <w:t>.</w:t>
            </w:r>
          </w:p>
          <w:p w:rsidR="0060430E" w:rsidRDefault="005B7799" w:rsidP="000227E1">
            <w:r w:rsidRPr="00F20D1F">
              <w:t xml:space="preserve">Първата </w:t>
            </w:r>
            <w:r w:rsidR="00FA798D" w:rsidRPr="00F20D1F">
              <w:t xml:space="preserve">специфична цел </w:t>
            </w:r>
            <w:r w:rsidRPr="00F20D1F">
              <w:t xml:space="preserve">е </w:t>
            </w:r>
            <w:r w:rsidR="00903E5F" w:rsidRPr="004B5EEE">
              <w:rPr>
                <w:b/>
              </w:rPr>
              <w:t>„Привличане на пътнически и товарен трафик чрез подобряване на качеството на железопътната инфраструктура по Трансевропейската транспортна мрежа“</w:t>
            </w:r>
            <w:r w:rsidRPr="00F20D1F">
              <w:t xml:space="preserve">. </w:t>
            </w:r>
          </w:p>
          <w:p w:rsidR="00FB1CDC" w:rsidRDefault="005B7799" w:rsidP="005825E4">
            <w:pPr>
              <w:spacing w:before="0"/>
              <w:rPr>
                <w:b/>
              </w:rPr>
            </w:pPr>
            <w:r w:rsidRPr="00F20D1F">
              <w:t xml:space="preserve">Втората специфична цел е </w:t>
            </w:r>
            <w:r w:rsidR="0042726E" w:rsidRPr="004B5EEE">
              <w:rPr>
                <w:b/>
              </w:rPr>
              <w:t>„Отстраняване на „тесните места“ по пътната Трансевропейска транспортна мрежа“</w:t>
            </w:r>
            <w:r w:rsidR="00FA798D" w:rsidRPr="00F20D1F">
              <w:rPr>
                <w:b/>
              </w:rPr>
              <w:t>.</w:t>
            </w:r>
            <w:r w:rsidR="00EE7E3F" w:rsidRPr="00F20D1F">
              <w:rPr>
                <w:b/>
              </w:rPr>
              <w:t xml:space="preserve"> </w:t>
            </w:r>
          </w:p>
          <w:p w:rsidR="0060430E" w:rsidRDefault="00695F23" w:rsidP="005825E4">
            <w:pPr>
              <w:spacing w:before="0"/>
            </w:pPr>
            <w:r>
              <w:lastRenderedPageBreak/>
              <w:t xml:space="preserve">Третата </w:t>
            </w:r>
            <w:r w:rsidR="006D3E12" w:rsidRPr="00F20D1F">
              <w:t>специфична цел е</w:t>
            </w:r>
            <w:r w:rsidR="006D3E12" w:rsidRPr="00F20D1F">
              <w:rPr>
                <w:b/>
              </w:rPr>
              <w:t xml:space="preserve"> </w:t>
            </w:r>
            <w:r w:rsidR="00CC1A51">
              <w:rPr>
                <w:b/>
              </w:rPr>
              <w:t xml:space="preserve">„Увеличаване на </w:t>
            </w:r>
            <w:r w:rsidR="001B1E32">
              <w:rPr>
                <w:b/>
              </w:rPr>
              <w:t xml:space="preserve">потенциала за </w:t>
            </w:r>
            <w:r w:rsidR="00CC1A51">
              <w:rPr>
                <w:b/>
              </w:rPr>
              <w:t>използването на интермодален транспорт</w:t>
            </w:r>
            <w:r w:rsidR="006A2EA8">
              <w:rPr>
                <w:b/>
                <w:lang w:val="en-US"/>
              </w:rPr>
              <w:t xml:space="preserve"> </w:t>
            </w:r>
            <w:r w:rsidR="006A2EA8">
              <w:rPr>
                <w:b/>
              </w:rPr>
              <w:t>по коридор Ориент/Източно средиземноморски, участък София-Пловдив-Бургас</w:t>
            </w:r>
            <w:r w:rsidR="00CC1A51">
              <w:rPr>
                <w:b/>
              </w:rPr>
              <w:t>“</w:t>
            </w:r>
            <w:r w:rsidR="00F55385" w:rsidRPr="00F20D1F">
              <w:rPr>
                <w:b/>
              </w:rPr>
              <w:t xml:space="preserve">. </w:t>
            </w:r>
          </w:p>
          <w:p w:rsidR="00EA6B69" w:rsidRDefault="00695F23" w:rsidP="005825E4">
            <w:pPr>
              <w:autoSpaceDE w:val="0"/>
              <w:autoSpaceDN w:val="0"/>
              <w:adjustRightInd w:val="0"/>
              <w:spacing w:before="0"/>
            </w:pPr>
            <w:r w:rsidRPr="00F323B7">
              <w:t>Четвъртата специфична цел</w:t>
            </w:r>
            <w:r w:rsidRPr="00F323B7">
              <w:rPr>
                <w:b/>
              </w:rPr>
              <w:t xml:space="preserve"> </w:t>
            </w:r>
            <w:r w:rsidRPr="004B5EEE">
              <w:t>е</w:t>
            </w:r>
            <w:r w:rsidRPr="00F323B7">
              <w:rPr>
                <w:b/>
              </w:rPr>
              <w:t xml:space="preserve"> </w:t>
            </w:r>
            <w:r w:rsidR="00EA6B69">
              <w:rPr>
                <w:b/>
              </w:rPr>
              <w:t>„Увеличение на използването на метрото“</w:t>
            </w:r>
            <w:r w:rsidRPr="00F323B7">
              <w:t>.</w:t>
            </w:r>
            <w:r w:rsidRPr="00F20D1F">
              <w:t xml:space="preserve"> </w:t>
            </w:r>
          </w:p>
          <w:p w:rsidR="00A30643" w:rsidRDefault="008F7221" w:rsidP="005825E4">
            <w:pPr>
              <w:autoSpaceDE w:val="0"/>
              <w:autoSpaceDN w:val="0"/>
              <w:adjustRightInd w:val="0"/>
              <w:spacing w:before="0"/>
              <w:rPr>
                <w:b/>
              </w:rPr>
            </w:pPr>
            <w:r>
              <w:t xml:space="preserve">Петата специфична цел е </w:t>
            </w:r>
            <w:r w:rsidR="00A30643" w:rsidRPr="004B5EEE">
              <w:rPr>
                <w:b/>
              </w:rPr>
              <w:t>„Подобряване на управлението на транспорта чрез внедряване на иновативни системи“</w:t>
            </w:r>
            <w:r>
              <w:rPr>
                <w:b/>
              </w:rPr>
              <w:t xml:space="preserve">. </w:t>
            </w:r>
          </w:p>
          <w:p w:rsidR="0060430E" w:rsidRDefault="00D24A92" w:rsidP="005825E4">
            <w:pPr>
              <w:autoSpaceDE w:val="0"/>
              <w:autoSpaceDN w:val="0"/>
              <w:adjustRightInd w:val="0"/>
              <w:spacing w:before="0"/>
              <w:rPr>
                <w:b/>
              </w:rPr>
            </w:pPr>
            <w:r>
              <w:t>Шестата</w:t>
            </w:r>
            <w:r w:rsidR="008F7221" w:rsidRPr="00FE126F">
              <w:t xml:space="preserve"> </w:t>
            </w:r>
            <w:r w:rsidR="00B37DD4" w:rsidRPr="00FE126F">
              <w:t xml:space="preserve">специфична цел е </w:t>
            </w:r>
            <w:r w:rsidR="00B37DD4" w:rsidRPr="00FE126F">
              <w:rPr>
                <w:b/>
              </w:rPr>
              <w:t>„</w:t>
            </w:r>
            <w:r w:rsidR="003E002F" w:rsidRPr="00FE126F">
              <w:rPr>
                <w:b/>
              </w:rPr>
              <w:t>Осигуряване на необходимите условия за успешно приключване на ОПТ 2007-2013 и за изпълнение на ОПТТИ 2014-2020, повишаване на административния капацитет и публичната подкрепа</w:t>
            </w:r>
            <w:r w:rsidR="00B37DD4" w:rsidRPr="00FE126F">
              <w:rPr>
                <w:b/>
              </w:rPr>
              <w:t>“</w:t>
            </w:r>
            <w:r w:rsidR="000233B7" w:rsidRPr="00FE126F">
              <w:rPr>
                <w:b/>
              </w:rPr>
              <w:t>.</w:t>
            </w:r>
          </w:p>
          <w:p w:rsidR="00D379E2" w:rsidRDefault="00D379E2" w:rsidP="005825E4">
            <w:pPr>
              <w:autoSpaceDE w:val="0"/>
              <w:autoSpaceDN w:val="0"/>
              <w:adjustRightInd w:val="0"/>
              <w:spacing w:before="0"/>
            </w:pPr>
            <w:r w:rsidRPr="0041516B">
              <w:t>Седмата специфична цел реферира към ТЦ № 3 и е</w:t>
            </w:r>
            <w:r w:rsidRPr="0041516B">
              <w:rPr>
                <w:b/>
              </w:rPr>
              <w:t xml:space="preserve"> „</w:t>
            </w:r>
            <w:r w:rsidRPr="0041516B">
              <w:rPr>
                <w:b/>
                <w:iCs/>
              </w:rPr>
              <w:t>Подкрепа за МСП, които са особено засегнати от увеличения на цените на енергията.</w:t>
            </w:r>
            <w:r w:rsidRPr="0041516B">
              <w:rPr>
                <w:b/>
              </w:rPr>
              <w:t>“</w:t>
            </w:r>
          </w:p>
          <w:p w:rsidR="0060430E" w:rsidRDefault="008E1D00">
            <w:pPr>
              <w:autoSpaceDE w:val="0"/>
              <w:autoSpaceDN w:val="0"/>
              <w:adjustRightInd w:val="0"/>
              <w:spacing w:before="0" w:after="0"/>
            </w:pPr>
            <w:r w:rsidRPr="00F20D1F">
              <w:t xml:space="preserve">Стратегията на ОПТТИ 2014-2020 осигурява </w:t>
            </w:r>
            <w:r w:rsidR="005B7799" w:rsidRPr="00F20D1F">
              <w:t>приемственост и логична последователност на инвестициите от програмн</w:t>
            </w:r>
            <w:r w:rsidRPr="00F20D1F">
              <w:t>ия</w:t>
            </w:r>
            <w:r w:rsidR="005B7799" w:rsidRPr="00F20D1F">
              <w:t xml:space="preserve"> период 2007-2013 г., което гарантира завършването на направленията, в които </w:t>
            </w:r>
            <w:r w:rsidRPr="00F20D1F">
              <w:t xml:space="preserve">вече е инвестирано. </w:t>
            </w:r>
            <w:r w:rsidR="00F70C14" w:rsidRPr="00F20D1F">
              <w:t xml:space="preserve">В програмата са </w:t>
            </w:r>
            <w:r w:rsidR="00902BD9" w:rsidRPr="00F20D1F">
              <w:t>формулирани</w:t>
            </w:r>
            <w:r w:rsidR="00F70C14" w:rsidRPr="00F20D1F">
              <w:t xml:space="preserve"> </w:t>
            </w:r>
            <w:r w:rsidR="005B7799" w:rsidRPr="00F20D1F">
              <w:t xml:space="preserve">следните </w:t>
            </w:r>
            <w:r w:rsidR="005B7799" w:rsidRPr="00F20D1F">
              <w:rPr>
                <w:b/>
              </w:rPr>
              <w:t>приоритетни оси</w:t>
            </w:r>
            <w:r w:rsidR="005B7799" w:rsidRPr="00F20D1F">
              <w:t>:</w:t>
            </w:r>
          </w:p>
          <w:p w:rsidR="0060430E" w:rsidRDefault="005B7799" w:rsidP="0059575C">
            <w:pPr>
              <w:numPr>
                <w:ilvl w:val="0"/>
                <w:numId w:val="34"/>
              </w:numPr>
              <w:autoSpaceDE w:val="0"/>
              <w:autoSpaceDN w:val="0"/>
              <w:adjustRightInd w:val="0"/>
              <w:spacing w:before="0" w:after="0"/>
              <w:ind w:left="714" w:hanging="357"/>
            </w:pPr>
            <w:r w:rsidRPr="00F20D1F">
              <w:t xml:space="preserve">„Развитие на железопътната инфраструктура по „основната” </w:t>
            </w:r>
            <w:r w:rsidR="005B1439">
              <w:t xml:space="preserve">и </w:t>
            </w:r>
            <w:r w:rsidR="005B1439" w:rsidRPr="005B1439">
              <w:t>„разширената”</w:t>
            </w:r>
            <w:r w:rsidR="005B1439">
              <w:t xml:space="preserve"> </w:t>
            </w:r>
            <w:r w:rsidRPr="00F20D1F">
              <w:t>Трансевропейска транспортна мрежа”</w:t>
            </w:r>
          </w:p>
          <w:p w:rsidR="0060430E" w:rsidRDefault="005B7799" w:rsidP="0059575C">
            <w:pPr>
              <w:pStyle w:val="Default"/>
              <w:numPr>
                <w:ilvl w:val="0"/>
                <w:numId w:val="34"/>
              </w:numPr>
              <w:ind w:left="714" w:hanging="357"/>
              <w:jc w:val="both"/>
              <w:rPr>
                <w:lang w:eastAsia="en-GB"/>
              </w:rPr>
            </w:pPr>
            <w:r w:rsidRPr="00F20D1F">
              <w:t xml:space="preserve">„Развитие на пътната инфраструктура по „основната” </w:t>
            </w:r>
            <w:r w:rsidR="00874C14">
              <w:t xml:space="preserve">и „разширената” </w:t>
            </w:r>
            <w:r w:rsidRPr="00F20D1F">
              <w:t>Трансевропейска транспортна мрежа”</w:t>
            </w:r>
          </w:p>
          <w:p w:rsidR="0060430E" w:rsidRPr="00D50D41" w:rsidRDefault="005B7799" w:rsidP="0059575C">
            <w:pPr>
              <w:pStyle w:val="BodyTextIndent"/>
              <w:numPr>
                <w:ilvl w:val="0"/>
                <w:numId w:val="34"/>
              </w:numPr>
              <w:suppressAutoHyphens/>
              <w:spacing w:after="0"/>
              <w:ind w:left="714" w:hanging="357"/>
              <w:rPr>
                <w:lang w:val="bg-BG" w:eastAsia="en-GB"/>
              </w:rPr>
            </w:pPr>
            <w:r w:rsidRPr="00D50D41">
              <w:rPr>
                <w:lang w:val="bg-BG" w:eastAsia="en-GB"/>
              </w:rPr>
              <w:t>„Подобряване на интермодалността при превоза на пътници и товари и развитие на устойчив градски транспорт”</w:t>
            </w:r>
          </w:p>
          <w:p w:rsidR="0060430E" w:rsidRPr="00D50D41" w:rsidRDefault="005B7799" w:rsidP="0059575C">
            <w:pPr>
              <w:pStyle w:val="BodyTextIndent"/>
              <w:numPr>
                <w:ilvl w:val="0"/>
                <w:numId w:val="34"/>
              </w:numPr>
              <w:suppressAutoHyphens/>
              <w:spacing w:after="0"/>
              <w:ind w:left="714" w:hanging="357"/>
              <w:rPr>
                <w:lang w:val="bg-BG" w:eastAsia="en-GB"/>
              </w:rPr>
            </w:pPr>
            <w:r w:rsidRPr="00D50D41">
              <w:rPr>
                <w:lang w:val="bg-BG" w:eastAsia="en-GB"/>
              </w:rPr>
              <w:t>„Иновации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p w:rsidR="00081DA9" w:rsidRDefault="005B7799" w:rsidP="0059575C">
            <w:pPr>
              <w:pStyle w:val="BodyTextIndent"/>
              <w:numPr>
                <w:ilvl w:val="0"/>
                <w:numId w:val="34"/>
              </w:numPr>
              <w:suppressAutoHyphens/>
              <w:spacing w:after="0"/>
              <w:ind w:left="714" w:hanging="357"/>
              <w:rPr>
                <w:lang w:val="bg-BG" w:eastAsia="en-GB"/>
              </w:rPr>
            </w:pPr>
            <w:r w:rsidRPr="00D50D41">
              <w:rPr>
                <w:lang w:val="bg-BG" w:eastAsia="en-GB"/>
              </w:rPr>
              <w:t>Техническа помощ</w:t>
            </w:r>
          </w:p>
          <w:p w:rsidR="0060430E" w:rsidRPr="0041516B" w:rsidRDefault="00081DA9" w:rsidP="0059575C">
            <w:pPr>
              <w:pStyle w:val="BodyTextIndent"/>
              <w:numPr>
                <w:ilvl w:val="0"/>
                <w:numId w:val="34"/>
              </w:numPr>
              <w:suppressAutoHyphens/>
              <w:spacing w:after="0"/>
              <w:ind w:left="714" w:hanging="357"/>
              <w:rPr>
                <w:lang w:val="bg-BG" w:eastAsia="en-GB"/>
              </w:rPr>
            </w:pPr>
            <w:r w:rsidRPr="0041516B">
              <w:rPr>
                <w:bCs/>
                <w:lang w:val="bg-BG" w:eastAsia="en-GB"/>
              </w:rPr>
              <w:t>Подкрепа за МСП чрез инструмента SAFE</w:t>
            </w:r>
            <w:r w:rsidR="005B7799" w:rsidRPr="0041516B">
              <w:rPr>
                <w:lang w:val="bg-BG" w:eastAsia="en-GB"/>
              </w:rPr>
              <w:t xml:space="preserve"> </w:t>
            </w:r>
          </w:p>
          <w:p w:rsidR="003D4DFB" w:rsidRDefault="00DC75B4" w:rsidP="005825E4">
            <w:pPr>
              <w:spacing w:after="0"/>
            </w:pPr>
            <w:r w:rsidRPr="00F20D1F">
              <w:t xml:space="preserve">Наред с предвидените по ОПТТИ 2014-2020 инвестиции, за посрещане на част от нуждите ще бъдат ползвани възможностите на ПЧП, по-специално за развитието на летища и пристанища. </w:t>
            </w:r>
            <w:r w:rsidR="007461A4" w:rsidRPr="00F20D1F">
              <w:t>Инвестициите</w:t>
            </w:r>
            <w:r w:rsidR="00BB0336" w:rsidRPr="00F20D1F">
              <w:t>,</w:t>
            </w:r>
            <w:r w:rsidR="007461A4" w:rsidRPr="00F20D1F">
              <w:t xml:space="preserve"> свързани с развитието на въздушния, речния и морския транспорт, предвидени за финансиране по ОПТТИ</w:t>
            </w:r>
            <w:r w:rsidR="009F1B4E">
              <w:t>,</w:t>
            </w:r>
            <w:r w:rsidR="007461A4" w:rsidRPr="00F20D1F">
              <w:t xml:space="preserve"> са насочени изцяло към създаване и/или развитие на интелигентни системи за подобряване на услугите и управлението на въздушния, речния и морския транспорт. </w:t>
            </w:r>
            <w:r w:rsidR="00934100" w:rsidRPr="00F20D1F">
              <w:t>Също така, където е приложимо, ще бъде използвано финансиране със средства от Механизма за свързване на Европа</w:t>
            </w:r>
            <w:r w:rsidR="009930F6">
              <w:t xml:space="preserve"> (МСЕ). Основният принцип при избор на проекти за финансиране по МСЕ е проектите да отговарят на изискванията за финансиране по МСЕ, да имат трансграничен ефект и да бъдат съпроводени с поети ангажименти за </w:t>
            </w:r>
            <w:r w:rsidR="00FB7CDD">
              <w:t>подходящи</w:t>
            </w:r>
            <w:r w:rsidR="009930F6">
              <w:t xml:space="preserve"> инвестиции от съответната съседна страна</w:t>
            </w:r>
            <w:r w:rsidR="00934100" w:rsidRPr="00F20D1F">
              <w:t xml:space="preserve"> – например проекта за подобряване на корабоплаването в общия българо-румънски участък на река Дунав, реконструкция</w:t>
            </w:r>
            <w:r w:rsidR="0075588E">
              <w:t>та</w:t>
            </w:r>
            <w:r w:rsidR="00934100" w:rsidRPr="00F20D1F">
              <w:t xml:space="preserve"> на </w:t>
            </w:r>
            <w:r w:rsidR="00D5135A">
              <w:t xml:space="preserve">жп </w:t>
            </w:r>
            <w:r w:rsidR="00934100" w:rsidRPr="00F20D1F">
              <w:t xml:space="preserve">линията </w:t>
            </w:r>
            <w:r w:rsidR="002B245E">
              <w:t>Волуяк</w:t>
            </w:r>
            <w:r w:rsidR="00AE6303">
              <w:t xml:space="preserve"> </w:t>
            </w:r>
            <w:r w:rsidR="00DA5FFC">
              <w:t>-</w:t>
            </w:r>
            <w:r w:rsidR="009F1B4E" w:rsidRPr="00F20D1F">
              <w:t xml:space="preserve"> София</w:t>
            </w:r>
            <w:r w:rsidR="00DA5FFC">
              <w:t xml:space="preserve"> </w:t>
            </w:r>
            <w:r w:rsidR="00934100" w:rsidRPr="00F20D1F">
              <w:t>и др.</w:t>
            </w:r>
            <w:r w:rsidR="009930F6">
              <w:t xml:space="preserve"> </w:t>
            </w:r>
          </w:p>
          <w:p w:rsidR="0060430E" w:rsidRDefault="005B7799" w:rsidP="005825E4">
            <w:pPr>
              <w:spacing w:after="0"/>
              <w:rPr>
                <w:i/>
              </w:rPr>
            </w:pPr>
            <w:r w:rsidRPr="00F20D1F">
              <w:t xml:space="preserve">За подобряване на условията за корабоплаване в общия българо-румънски участък на река Дунав са необходими съвместни действия от българска и румънска страна. По проект ISPA 2005/RO/16/P/PA/002.01 се извърши предварителната подготовка на бъдещите интервенции. Предстои </w:t>
            </w:r>
            <w:r w:rsidR="00874C14">
              <w:t xml:space="preserve"> подготовка</w:t>
            </w:r>
            <w:r w:rsidRPr="00F20D1F">
              <w:t xml:space="preserve"> </w:t>
            </w:r>
            <w:r w:rsidR="0075129F">
              <w:t xml:space="preserve">на </w:t>
            </w:r>
            <w:r w:rsidRPr="00F20D1F">
              <w:t xml:space="preserve">мерките за осигуряване на условията за нормално корабоплаване да се осъществят в програмен период 2014-2020 г. със средства от Механизма за </w:t>
            </w:r>
            <w:r w:rsidRPr="00F20D1F">
              <w:lastRenderedPageBreak/>
              <w:t xml:space="preserve">свързване на Европа. </w:t>
            </w:r>
            <w:r w:rsidR="00934100" w:rsidRPr="00F20D1F">
              <w:t xml:space="preserve">Проектът ще допринесе за постигане на следните резултати на Приоритетна област 1а на Европейската стратегия за региона на река Дунав - </w:t>
            </w:r>
            <w:r w:rsidR="00934100" w:rsidRPr="00F20D1F">
              <w:rPr>
                <w:rFonts w:eastAsia="Times New Roman"/>
                <w:szCs w:val="24"/>
                <w:lang w:eastAsia="bg-BG"/>
              </w:rPr>
              <w:t xml:space="preserve">“Нарастване на товарния транспорт по реката с 20% през 2020 г. в сравнение с 2010 г.” и “Преодоляване на препятствията за корабоплаването, като се отчетат специфичните характеристики на всеки отделен участък от поречието и спомагателните канали и създаване на ефективно управление на инфраструктурата за вътрешно воден транспорт до 2015 г. </w:t>
            </w:r>
            <w:r w:rsidR="00934100" w:rsidRPr="00F20D1F">
              <w:rPr>
                <w:rFonts w:eastAsia="Times New Roman"/>
                <w:color w:val="000000"/>
                <w:szCs w:val="24"/>
                <w:lang w:eastAsia="bg-BG"/>
              </w:rPr>
              <w:t xml:space="preserve">Проектът е включен в Плана за действие на съвместния комитет за устойчиво развитие на вътрешния воден транспорт, в общия </w:t>
            </w:r>
            <w:r w:rsidR="00BB0336" w:rsidRPr="00F20D1F">
              <w:rPr>
                <w:rFonts w:eastAsia="Times New Roman"/>
                <w:color w:val="000000"/>
                <w:szCs w:val="24"/>
                <w:lang w:eastAsia="bg-BG"/>
              </w:rPr>
              <w:t>б</w:t>
            </w:r>
            <w:r w:rsidR="00934100" w:rsidRPr="00F20D1F">
              <w:rPr>
                <w:rFonts w:eastAsia="Times New Roman"/>
                <w:color w:val="000000"/>
                <w:szCs w:val="24"/>
                <w:lang w:eastAsia="bg-BG"/>
              </w:rPr>
              <w:t>ългаро-</w:t>
            </w:r>
            <w:r w:rsidR="00BB0336" w:rsidRPr="00F20D1F">
              <w:rPr>
                <w:rFonts w:eastAsia="Times New Roman"/>
                <w:color w:val="000000"/>
                <w:szCs w:val="24"/>
                <w:lang w:eastAsia="bg-BG"/>
              </w:rPr>
              <w:t>р</w:t>
            </w:r>
            <w:r w:rsidR="00934100" w:rsidRPr="00F20D1F">
              <w:rPr>
                <w:rFonts w:eastAsia="Times New Roman"/>
                <w:color w:val="000000"/>
                <w:szCs w:val="24"/>
                <w:lang w:eastAsia="bg-BG"/>
              </w:rPr>
              <w:t>умънски участък на река Дунав, създаден през 2012 г. между България и Румъния.</w:t>
            </w:r>
          </w:p>
        </w:tc>
      </w:tr>
    </w:tbl>
    <w:p w:rsidR="00AD4AED" w:rsidRPr="00F20D1F" w:rsidRDefault="00AD4AED" w:rsidP="00F03C1E"/>
    <w:p w:rsidR="00AD4AED" w:rsidRPr="00F20D1F" w:rsidRDefault="009F38B8" w:rsidP="008F16E7">
      <w:pPr>
        <w:pStyle w:val="NumPar3"/>
      </w:pPr>
      <w:r w:rsidRPr="00F20D1F">
        <w:t xml:space="preserve">Обосновка на избора на тематични цели и съответстващите им инвестиционни приоритети предвид споразумението за партньорство въз основа на набелязаните регионални и когато е уместно </w:t>
      </w:r>
      <w:r w:rsidR="00BC659A">
        <w:t>-</w:t>
      </w:r>
      <w:r w:rsidR="00BC659A" w:rsidRPr="00F20D1F">
        <w:t xml:space="preserve"> </w:t>
      </w:r>
      <w:r w:rsidRPr="00F20D1F">
        <w:t>национални нужди, включително необходимостта от справяне с предизвикателствата, посочени в съответните препоръки за отделните държави, приети съгласно член 121, параграф 2 от ДФЕС, и относимите препоръки на Съвета, приети съгласно член 148, параграф 4 от ДФЕС, като се взема предвид предварителната оценка.</w:t>
      </w:r>
    </w:p>
    <w:p w:rsidR="00460A6D" w:rsidRDefault="00460A6D" w:rsidP="00AD4AED">
      <w:pPr>
        <w:ind w:left="720"/>
        <w:rPr>
          <w:b/>
          <w:sz w:val="22"/>
        </w:rPr>
        <w:sectPr w:rsidR="00460A6D" w:rsidSect="00925BCC">
          <w:footerReference w:type="default" r:id="rId8"/>
          <w:pgSz w:w="11907" w:h="16839"/>
          <w:pgMar w:top="1134" w:right="1417" w:bottom="1134" w:left="1417" w:header="709" w:footer="709" w:gutter="0"/>
          <w:cols w:space="708"/>
          <w:docGrid w:linePitch="360"/>
        </w:sectPr>
      </w:pPr>
    </w:p>
    <w:p w:rsidR="00AD4AED" w:rsidRPr="00F20D1F" w:rsidRDefault="00AD4AED" w:rsidP="006618A7">
      <w:pPr>
        <w:rPr>
          <w:b/>
        </w:rPr>
      </w:pPr>
      <w:r w:rsidRPr="00FE126F">
        <w:rPr>
          <w:b/>
        </w:rPr>
        <w:lastRenderedPageBreak/>
        <w:t xml:space="preserve">Таблица 1: </w:t>
      </w:r>
      <w:r w:rsidRPr="00FE126F">
        <w:tab/>
      </w:r>
      <w:r w:rsidRPr="00FE126F">
        <w:rPr>
          <w:b/>
        </w:rPr>
        <w:t>Обосновка на избора на тематични цели и инвестиционни приоритети</w:t>
      </w:r>
      <w:r w:rsidRPr="00F20D1F">
        <w:rPr>
          <w:b/>
        </w:rPr>
        <w:t xml:space="preserve"> </w:t>
      </w: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3"/>
        <w:gridCol w:w="5100"/>
        <w:gridCol w:w="5745"/>
      </w:tblGrid>
      <w:tr w:rsidR="00044C2D" w:rsidRPr="00F20D1F" w:rsidTr="00800C8E">
        <w:trPr>
          <w:trHeight w:val="482"/>
        </w:trPr>
        <w:tc>
          <w:tcPr>
            <w:tcW w:w="0" w:type="auto"/>
            <w:shd w:val="clear" w:color="auto" w:fill="auto"/>
          </w:tcPr>
          <w:p w:rsidR="00AD4AED" w:rsidRPr="00F20D1F" w:rsidRDefault="00AD4AED" w:rsidP="00F03C1E">
            <w:pPr>
              <w:rPr>
                <w:b/>
                <w:sz w:val="20"/>
              </w:rPr>
            </w:pPr>
            <w:r w:rsidRPr="00F20D1F">
              <w:rPr>
                <w:b/>
                <w:sz w:val="20"/>
              </w:rPr>
              <w:t>Избрана тематична цел</w:t>
            </w:r>
          </w:p>
        </w:tc>
        <w:tc>
          <w:tcPr>
            <w:tcW w:w="0" w:type="auto"/>
            <w:shd w:val="clear" w:color="auto" w:fill="auto"/>
          </w:tcPr>
          <w:p w:rsidR="00AD4AED" w:rsidRPr="00F20D1F" w:rsidRDefault="00AD4AED" w:rsidP="00F03C1E">
            <w:pPr>
              <w:rPr>
                <w:b/>
                <w:sz w:val="20"/>
              </w:rPr>
            </w:pPr>
            <w:r w:rsidRPr="00F20D1F">
              <w:rPr>
                <w:b/>
                <w:sz w:val="20"/>
              </w:rPr>
              <w:t>Избран инвестиционен приоритет</w:t>
            </w:r>
          </w:p>
        </w:tc>
        <w:tc>
          <w:tcPr>
            <w:tcW w:w="5745" w:type="dxa"/>
            <w:shd w:val="clear" w:color="auto" w:fill="auto"/>
          </w:tcPr>
          <w:p w:rsidR="00AD4AED" w:rsidRPr="00F20D1F" w:rsidRDefault="00AD4AED" w:rsidP="00F03C1E">
            <w:pPr>
              <w:rPr>
                <w:b/>
                <w:sz w:val="20"/>
              </w:rPr>
            </w:pPr>
            <w:r w:rsidRPr="00F20D1F">
              <w:rPr>
                <w:b/>
                <w:sz w:val="20"/>
              </w:rPr>
              <w:t>Обосновка на избора</w:t>
            </w:r>
            <w:r w:rsidR="00B963E0">
              <w:rPr>
                <w:b/>
                <w:sz w:val="20"/>
              </w:rPr>
              <w:t xml:space="preserve"> </w:t>
            </w:r>
          </w:p>
        </w:tc>
      </w:tr>
      <w:tr w:rsidR="002E6A2A" w:rsidRPr="00F20D1F" w:rsidTr="00800C8E">
        <w:trPr>
          <w:trHeight w:val="482"/>
        </w:trPr>
        <w:tc>
          <w:tcPr>
            <w:tcW w:w="0" w:type="auto"/>
            <w:shd w:val="clear" w:color="auto" w:fill="auto"/>
          </w:tcPr>
          <w:p w:rsidR="002E6A2A" w:rsidRPr="0041516B" w:rsidRDefault="002E6A2A" w:rsidP="00F03C1E">
            <w:pPr>
              <w:rPr>
                <w:szCs w:val="24"/>
              </w:rPr>
            </w:pPr>
            <w:r w:rsidRPr="0041516B">
              <w:rPr>
                <w:szCs w:val="24"/>
              </w:rPr>
              <w:t>03 - „Повишаване на конкурентоспособността на МСП“</w:t>
            </w:r>
          </w:p>
        </w:tc>
        <w:tc>
          <w:tcPr>
            <w:tcW w:w="0" w:type="auto"/>
            <w:shd w:val="clear" w:color="auto" w:fill="auto"/>
          </w:tcPr>
          <w:p w:rsidR="002E6A2A" w:rsidRPr="0041516B" w:rsidRDefault="002E6A2A" w:rsidP="00C94D38">
            <w:pPr>
              <w:rPr>
                <w:b/>
                <w:sz w:val="20"/>
              </w:rPr>
            </w:pPr>
            <w:r w:rsidRPr="0041516B">
              <w:rPr>
                <w:szCs w:val="24"/>
              </w:rPr>
              <w:t>3 d - Предоставяне на подкрепа за капацитета на МСП за растеж в рамките на регионалните, националните и международните пазари и участие в процеса на иновации</w:t>
            </w:r>
          </w:p>
        </w:tc>
        <w:tc>
          <w:tcPr>
            <w:tcW w:w="5745" w:type="dxa"/>
            <w:shd w:val="clear" w:color="auto" w:fill="auto"/>
          </w:tcPr>
          <w:p w:rsidR="002E6A2A" w:rsidRPr="0041516B" w:rsidRDefault="005D00A8" w:rsidP="00F03C1E">
            <w:pPr>
              <w:rPr>
                <w:sz w:val="20"/>
              </w:rPr>
            </w:pPr>
            <w:r w:rsidRPr="0041516B">
              <w:rPr>
                <w:sz w:val="20"/>
              </w:rPr>
              <w:t>Извънредни мерки за използване на фондовете в подкрепа на МСП, които са особено засегнати от увеличения на цените на енергията в съответствие с чл. 25б от Регламент (ЕС) № 1303/2013.</w:t>
            </w:r>
          </w:p>
        </w:tc>
      </w:tr>
      <w:tr w:rsidR="009268E1" w:rsidRPr="00F20D1F" w:rsidTr="00CA2849">
        <w:trPr>
          <w:trHeight w:val="492"/>
        </w:trPr>
        <w:tc>
          <w:tcPr>
            <w:tcW w:w="0" w:type="auto"/>
            <w:shd w:val="clear" w:color="auto" w:fill="auto"/>
          </w:tcPr>
          <w:p w:rsidR="009268E1" w:rsidRPr="001F6A66" w:rsidRDefault="009268E1" w:rsidP="00CA2849">
            <w:pPr>
              <w:spacing w:before="0" w:after="0"/>
              <w:jc w:val="left"/>
              <w:rPr>
                <w:szCs w:val="24"/>
              </w:rPr>
            </w:pPr>
            <w:r w:rsidRPr="001F6A66">
              <w:rPr>
                <w:szCs w:val="24"/>
              </w:rPr>
              <w:t>04</w:t>
            </w:r>
            <w:r w:rsidR="0011172A" w:rsidRPr="001F6A66">
              <w:rPr>
                <w:szCs w:val="24"/>
              </w:rPr>
              <w:t xml:space="preserve"> -</w:t>
            </w:r>
            <w:r w:rsidRPr="001F6A66">
              <w:rPr>
                <w:szCs w:val="24"/>
              </w:rPr>
              <w:t xml:space="preserve"> „Подкрепа за преминаването към нисковъглеродна икономика във всички сектори” </w:t>
            </w:r>
          </w:p>
        </w:tc>
        <w:tc>
          <w:tcPr>
            <w:tcW w:w="0" w:type="auto"/>
            <w:shd w:val="clear" w:color="auto" w:fill="auto"/>
          </w:tcPr>
          <w:p w:rsidR="009268E1" w:rsidRPr="001F6A66" w:rsidRDefault="003D4DFB" w:rsidP="00CA2849">
            <w:pPr>
              <w:pStyle w:val="Text1"/>
              <w:snapToGrid w:val="0"/>
              <w:spacing w:before="0" w:after="0"/>
              <w:ind w:left="0"/>
              <w:jc w:val="left"/>
              <w:rPr>
                <w:szCs w:val="24"/>
                <w:lang w:val="bg-BG" w:eastAsia="en-GB"/>
              </w:rPr>
            </w:pPr>
            <w:r w:rsidRPr="001F6A66">
              <w:rPr>
                <w:szCs w:val="24"/>
                <w:lang w:val="bg-BG" w:eastAsia="en-GB"/>
              </w:rPr>
              <w:t xml:space="preserve">4е - </w:t>
            </w:r>
            <w:r w:rsidR="009268E1" w:rsidRPr="001F6A66">
              <w:rPr>
                <w:szCs w:val="24"/>
                <w:lang w:val="bg-BG" w:eastAsia="en-GB"/>
              </w:rPr>
              <w:t xml:space="preserve">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 </w:t>
            </w:r>
          </w:p>
        </w:tc>
        <w:tc>
          <w:tcPr>
            <w:tcW w:w="5745" w:type="dxa"/>
            <w:shd w:val="clear" w:color="auto" w:fill="auto"/>
          </w:tcPr>
          <w:p w:rsidR="009268E1" w:rsidRDefault="003D4DFB" w:rsidP="0059575C">
            <w:pPr>
              <w:pStyle w:val="Text1"/>
              <w:numPr>
                <w:ilvl w:val="0"/>
                <w:numId w:val="45"/>
              </w:numPr>
              <w:snapToGrid w:val="0"/>
              <w:spacing w:before="0" w:after="0"/>
              <w:ind w:left="233" w:hanging="219"/>
              <w:jc w:val="left"/>
              <w:rPr>
                <w:i/>
                <w:sz w:val="20"/>
                <w:szCs w:val="20"/>
                <w:lang w:val="bg-BG" w:eastAsia="en-GB"/>
              </w:rPr>
            </w:pPr>
            <w:r>
              <w:rPr>
                <w:b/>
                <w:sz w:val="20"/>
                <w:szCs w:val="20"/>
                <w:lang w:val="bg-BG" w:eastAsia="en-GB"/>
              </w:rPr>
              <w:t>„</w:t>
            </w:r>
            <w:r w:rsidR="009268E1" w:rsidRPr="00F20D1F">
              <w:rPr>
                <w:b/>
                <w:sz w:val="20"/>
                <w:szCs w:val="20"/>
                <w:lang w:val="bg-BG" w:eastAsia="en-GB"/>
              </w:rPr>
              <w:t>Споразумение за партньорство</w:t>
            </w:r>
            <w:r>
              <w:rPr>
                <w:b/>
                <w:sz w:val="20"/>
                <w:szCs w:val="20"/>
                <w:lang w:val="bg-BG" w:eastAsia="en-GB"/>
              </w:rPr>
              <w:t>“</w:t>
            </w:r>
            <w:r w:rsidR="009268E1" w:rsidRPr="00F20D1F">
              <w:rPr>
                <w:b/>
                <w:sz w:val="20"/>
                <w:szCs w:val="20"/>
                <w:lang w:val="bg-BG" w:eastAsia="en-GB"/>
              </w:rPr>
              <w:t xml:space="preserve">: </w:t>
            </w:r>
            <w:r w:rsidR="009268E1" w:rsidRPr="00F20D1F">
              <w:rPr>
                <w:i/>
                <w:sz w:val="20"/>
                <w:szCs w:val="20"/>
                <w:lang w:val="bg-BG" w:eastAsia="en-GB"/>
              </w:rPr>
              <w:t>Стратегически приоритет 3</w:t>
            </w:r>
            <w:r w:rsidR="00FB11C7">
              <w:rPr>
                <w:i/>
                <w:sz w:val="20"/>
                <w:szCs w:val="20"/>
                <w:lang w:val="bg-BG" w:eastAsia="en-GB"/>
              </w:rPr>
              <w:t>:</w:t>
            </w:r>
            <w:r w:rsidR="00FB11C7">
              <w:rPr>
                <w:lang w:val="bg-BG"/>
              </w:rPr>
              <w:t>“</w:t>
            </w:r>
            <w:r w:rsidR="00FB11C7" w:rsidRPr="00FB11C7">
              <w:rPr>
                <w:i/>
                <w:sz w:val="20"/>
                <w:szCs w:val="20"/>
                <w:lang w:val="bg-BG" w:eastAsia="en-GB"/>
              </w:rPr>
              <w:t>Свързаност и зелена икономика за устойчив растеж</w:t>
            </w:r>
            <w:r w:rsidR="00FB11C7">
              <w:rPr>
                <w:i/>
                <w:sz w:val="20"/>
                <w:szCs w:val="20"/>
                <w:lang w:val="bg-BG" w:eastAsia="en-GB"/>
              </w:rPr>
              <w:t>“</w:t>
            </w:r>
            <w:r w:rsidR="009268E1" w:rsidRPr="00F20D1F">
              <w:rPr>
                <w:i/>
                <w:sz w:val="20"/>
                <w:szCs w:val="20"/>
                <w:lang w:val="bg-BG" w:eastAsia="en-GB"/>
              </w:rPr>
              <w:t>, Под-приоритет 3.2</w:t>
            </w:r>
          </w:p>
          <w:p w:rsidR="009268E1" w:rsidRPr="00F20D1F" w:rsidRDefault="009268E1" w:rsidP="0059575C">
            <w:pPr>
              <w:pStyle w:val="Text1"/>
              <w:numPr>
                <w:ilvl w:val="0"/>
                <w:numId w:val="45"/>
              </w:numPr>
              <w:snapToGrid w:val="0"/>
              <w:spacing w:before="0" w:after="0"/>
              <w:ind w:left="233" w:hanging="219"/>
              <w:jc w:val="left"/>
              <w:rPr>
                <w:i/>
                <w:sz w:val="20"/>
                <w:szCs w:val="20"/>
                <w:lang w:val="bg-BG" w:eastAsia="en-GB"/>
              </w:rPr>
            </w:pPr>
            <w:r w:rsidRPr="00F20D1F">
              <w:rPr>
                <w:b/>
                <w:sz w:val="20"/>
                <w:szCs w:val="20"/>
                <w:lang w:val="bg-BG" w:eastAsia="en-GB"/>
              </w:rPr>
              <w:t>„Национална програма за реформи”</w:t>
            </w:r>
            <w:r>
              <w:rPr>
                <w:b/>
                <w:sz w:val="20"/>
                <w:szCs w:val="20"/>
                <w:lang w:val="bg-BG" w:eastAsia="en-GB"/>
              </w:rPr>
              <w:t>:</w:t>
            </w:r>
            <w:r w:rsidRPr="00F20D1F">
              <w:rPr>
                <w:sz w:val="20"/>
                <w:szCs w:val="20"/>
                <w:lang w:val="bg-BG" w:eastAsia="en-GB"/>
              </w:rPr>
              <w:t xml:space="preserve"> </w:t>
            </w:r>
            <w:r w:rsidRPr="00FC38AE">
              <w:rPr>
                <w:bCs/>
                <w:sz w:val="20"/>
                <w:szCs w:val="20"/>
                <w:lang w:val="bg-BG" w:eastAsia="en-GB"/>
              </w:rPr>
              <w:t>Националн</w:t>
            </w:r>
            <w:r>
              <w:rPr>
                <w:bCs/>
                <w:sz w:val="20"/>
                <w:szCs w:val="20"/>
                <w:lang w:val="bg-BG" w:eastAsia="en-GB"/>
              </w:rPr>
              <w:t>а</w:t>
            </w:r>
            <w:r w:rsidRPr="00FC38AE">
              <w:rPr>
                <w:bCs/>
                <w:sz w:val="20"/>
                <w:szCs w:val="20"/>
                <w:lang w:val="bg-BG" w:eastAsia="en-GB"/>
              </w:rPr>
              <w:t xml:space="preserve"> цел</w:t>
            </w:r>
            <w:r>
              <w:rPr>
                <w:bCs/>
                <w:sz w:val="20"/>
                <w:szCs w:val="20"/>
                <w:lang w:val="bg-BG" w:eastAsia="en-GB"/>
              </w:rPr>
              <w:t xml:space="preserve"> 3</w:t>
            </w:r>
            <w:r w:rsidRPr="00FC38AE">
              <w:rPr>
                <w:bCs/>
                <w:sz w:val="20"/>
                <w:szCs w:val="20"/>
                <w:lang w:val="bg-BG" w:eastAsia="en-GB"/>
              </w:rPr>
              <w:t xml:space="preserve"> по пакет „Климат-енергетика“</w:t>
            </w:r>
          </w:p>
          <w:p w:rsidR="009268E1" w:rsidRPr="00F20D1F" w:rsidRDefault="009268E1" w:rsidP="001F6A66">
            <w:pPr>
              <w:pStyle w:val="Text1"/>
              <w:snapToGrid w:val="0"/>
              <w:spacing w:before="0" w:after="0"/>
              <w:ind w:left="48"/>
              <w:jc w:val="left"/>
              <w:rPr>
                <w:b/>
                <w:i/>
                <w:sz w:val="20"/>
                <w:szCs w:val="20"/>
                <w:lang w:val="bg-BG" w:eastAsia="en-GB"/>
              </w:rPr>
            </w:pPr>
            <w:r w:rsidRPr="00F20D1F">
              <w:rPr>
                <w:b/>
                <w:sz w:val="20"/>
                <w:szCs w:val="20"/>
                <w:lang w:val="bg-BG" w:eastAsia="en-GB"/>
              </w:rPr>
              <w:t>„Национална програма за развитие България 2020”:</w:t>
            </w:r>
          </w:p>
          <w:p w:rsidR="009268E1" w:rsidRPr="00F20D1F" w:rsidRDefault="009268E1" w:rsidP="001F6A66">
            <w:pPr>
              <w:autoSpaceDE w:val="0"/>
              <w:autoSpaceDN w:val="0"/>
              <w:adjustRightInd w:val="0"/>
              <w:spacing w:before="0" w:after="0"/>
              <w:ind w:left="48"/>
              <w:jc w:val="left"/>
              <w:rPr>
                <w:i/>
                <w:sz w:val="20"/>
              </w:rPr>
            </w:pPr>
            <w:r w:rsidRPr="00F20D1F">
              <w:rPr>
                <w:sz w:val="20"/>
              </w:rPr>
              <w:t xml:space="preserve">Връзка с </w:t>
            </w:r>
            <w:r w:rsidRPr="00F20D1F">
              <w:rPr>
                <w:i/>
                <w:sz w:val="20"/>
              </w:rPr>
              <w:t xml:space="preserve">Цел 2. „Изграждане на инфраструктурни мрежи, осигуряващи оптимални условия за развитие на икономиката и качествена и здравословна околна среда за населението”, Приоритет 8 „Подобряване на транспортната свързаност и достъпа до пазари” и следните приложими  под-приоритети: </w:t>
            </w:r>
          </w:p>
          <w:p w:rsidR="009268E1" w:rsidRPr="00F20D1F" w:rsidRDefault="009268E1" w:rsidP="001F6A66">
            <w:pPr>
              <w:autoSpaceDE w:val="0"/>
              <w:autoSpaceDN w:val="0"/>
              <w:adjustRightInd w:val="0"/>
              <w:spacing w:before="0" w:after="0"/>
              <w:ind w:left="48"/>
              <w:jc w:val="left"/>
              <w:rPr>
                <w:bCs/>
                <w:sz w:val="20"/>
              </w:rPr>
            </w:pPr>
            <w:r w:rsidRPr="00F20D1F">
              <w:rPr>
                <w:sz w:val="20"/>
              </w:rPr>
              <w:t xml:space="preserve">- </w:t>
            </w:r>
            <w:r w:rsidRPr="00F20D1F">
              <w:rPr>
                <w:bCs/>
                <w:sz w:val="20"/>
              </w:rPr>
              <w:t xml:space="preserve">Ограничаване негативното въздействие на транспорта върху околната среда и здравето на хората </w:t>
            </w:r>
          </w:p>
          <w:p w:rsidR="009268E1" w:rsidRPr="00F20D1F" w:rsidRDefault="009268E1" w:rsidP="001F6A66">
            <w:pPr>
              <w:autoSpaceDE w:val="0"/>
              <w:autoSpaceDN w:val="0"/>
              <w:adjustRightInd w:val="0"/>
              <w:spacing w:before="0" w:after="0"/>
              <w:ind w:left="48"/>
              <w:jc w:val="left"/>
              <w:rPr>
                <w:i/>
                <w:sz w:val="20"/>
              </w:rPr>
            </w:pPr>
            <w:r w:rsidRPr="00F20D1F">
              <w:rPr>
                <w:bCs/>
                <w:sz w:val="20"/>
              </w:rPr>
              <w:t xml:space="preserve">- Устойчиво развитие на масовия обществен транспорт </w:t>
            </w:r>
          </w:p>
          <w:p w:rsidR="009268E1" w:rsidRPr="00F20D1F" w:rsidRDefault="009268E1" w:rsidP="0059575C">
            <w:pPr>
              <w:pStyle w:val="Text1"/>
              <w:numPr>
                <w:ilvl w:val="0"/>
                <w:numId w:val="50"/>
              </w:numPr>
              <w:snapToGrid w:val="0"/>
              <w:spacing w:before="0" w:after="0"/>
              <w:ind w:left="516" w:hanging="516"/>
              <w:jc w:val="left"/>
              <w:rPr>
                <w:sz w:val="20"/>
                <w:szCs w:val="20"/>
                <w:lang w:val="bg-BG" w:eastAsia="en-GB"/>
              </w:rPr>
            </w:pPr>
            <w:r w:rsidRPr="00F20D1F">
              <w:rPr>
                <w:sz w:val="20"/>
                <w:szCs w:val="20"/>
                <w:lang w:val="bg-BG" w:eastAsia="en-GB"/>
              </w:rPr>
              <w:t xml:space="preserve">Допълнителни приоритети в </w:t>
            </w:r>
            <w:r w:rsidRPr="00F20D1F">
              <w:rPr>
                <w:b/>
                <w:sz w:val="20"/>
                <w:szCs w:val="20"/>
                <w:lang w:val="bg-BG" w:eastAsia="en-GB"/>
              </w:rPr>
              <w:t xml:space="preserve">„Насоки за развитието на Трансевропейската транспортна мрежа - Регламент (ЕС) № 1315/2013” </w:t>
            </w:r>
          </w:p>
          <w:p w:rsidR="009268E1" w:rsidRPr="00F20D1F" w:rsidRDefault="009268E1" w:rsidP="0059575C">
            <w:pPr>
              <w:numPr>
                <w:ilvl w:val="0"/>
                <w:numId w:val="45"/>
              </w:numPr>
              <w:tabs>
                <w:tab w:val="left" w:pos="331"/>
              </w:tabs>
              <w:autoSpaceDE w:val="0"/>
              <w:autoSpaceDN w:val="0"/>
              <w:adjustRightInd w:val="0"/>
              <w:spacing w:before="0" w:after="0"/>
              <w:ind w:left="48" w:firstLine="0"/>
              <w:jc w:val="left"/>
              <w:rPr>
                <w:bCs/>
                <w:sz w:val="20"/>
              </w:rPr>
            </w:pPr>
            <w:r w:rsidRPr="00F20D1F">
              <w:rPr>
                <w:b/>
                <w:sz w:val="20"/>
              </w:rPr>
              <w:t>Бяла книга – 2011 г.</w:t>
            </w:r>
            <w:r>
              <w:rPr>
                <w:b/>
                <w:sz w:val="20"/>
              </w:rPr>
              <w:t xml:space="preserve"> </w:t>
            </w:r>
          </w:p>
          <w:p w:rsidR="009268E1" w:rsidRDefault="009268E1" w:rsidP="001C5451">
            <w:pPr>
              <w:pStyle w:val="Text1"/>
              <w:tabs>
                <w:tab w:val="left" w:pos="331"/>
              </w:tabs>
              <w:snapToGrid w:val="0"/>
              <w:spacing w:before="0" w:after="0"/>
              <w:ind w:left="48"/>
              <w:jc w:val="left"/>
              <w:rPr>
                <w:i/>
                <w:sz w:val="20"/>
                <w:szCs w:val="20"/>
                <w:lang w:val="bg-BG" w:eastAsia="en-GB"/>
              </w:rPr>
            </w:pPr>
            <w:r w:rsidRPr="00F20D1F">
              <w:rPr>
                <w:b/>
                <w:sz w:val="20"/>
                <w:szCs w:val="20"/>
                <w:lang w:val="bg-BG" w:eastAsia="en-GB"/>
              </w:rPr>
              <w:t xml:space="preserve">Връзка с анализа на нуждите: </w:t>
            </w:r>
            <w:r w:rsidRPr="00F20D1F">
              <w:rPr>
                <w:sz w:val="20"/>
                <w:szCs w:val="20"/>
                <w:lang w:val="bg-BG" w:eastAsia="en-GB"/>
              </w:rPr>
              <w:t>- Необходимост от подобряване на качеството на транспортните услуги, повишаване на безопасността и сигурността на транспорта и опазване на околната среда.</w:t>
            </w:r>
          </w:p>
        </w:tc>
      </w:tr>
      <w:tr w:rsidR="00A92B9E" w:rsidRPr="00F20D1F" w:rsidTr="00800C8E">
        <w:trPr>
          <w:trHeight w:val="492"/>
        </w:trPr>
        <w:tc>
          <w:tcPr>
            <w:tcW w:w="0" w:type="auto"/>
            <w:shd w:val="clear" w:color="auto" w:fill="auto"/>
          </w:tcPr>
          <w:p w:rsidR="00A92B9E" w:rsidRPr="001F6A66" w:rsidRDefault="00A92B9E" w:rsidP="00890039">
            <w:pPr>
              <w:spacing w:before="0" w:after="0"/>
              <w:jc w:val="left"/>
              <w:rPr>
                <w:szCs w:val="24"/>
              </w:rPr>
            </w:pPr>
            <w:r w:rsidRPr="001F6A66">
              <w:rPr>
                <w:szCs w:val="24"/>
              </w:rPr>
              <w:t xml:space="preserve">07 </w:t>
            </w:r>
            <w:r w:rsidR="0011172A" w:rsidRPr="001F6A66">
              <w:rPr>
                <w:szCs w:val="24"/>
              </w:rPr>
              <w:t xml:space="preserve">- </w:t>
            </w:r>
            <w:r w:rsidRPr="001F6A66">
              <w:rPr>
                <w:szCs w:val="24"/>
              </w:rPr>
              <w:t xml:space="preserve">„Насърчаване на </w:t>
            </w:r>
            <w:r w:rsidRPr="001F6A66">
              <w:rPr>
                <w:bCs/>
                <w:szCs w:val="24"/>
              </w:rPr>
              <w:t>устойчивия транспорт</w:t>
            </w:r>
            <w:r w:rsidRPr="001F6A66">
              <w:rPr>
                <w:szCs w:val="24"/>
              </w:rPr>
              <w:t xml:space="preserve"> и премахване на участъците с недостатъчен капацитет във всички ключови мрежови инфраструктури</w:t>
            </w:r>
          </w:p>
        </w:tc>
        <w:tc>
          <w:tcPr>
            <w:tcW w:w="0" w:type="auto"/>
            <w:shd w:val="clear" w:color="auto" w:fill="auto"/>
          </w:tcPr>
          <w:p w:rsidR="00A92B9E" w:rsidRPr="001F6A66" w:rsidRDefault="00A92B9E" w:rsidP="00CA2849">
            <w:pPr>
              <w:pStyle w:val="Text1"/>
              <w:snapToGrid w:val="0"/>
              <w:spacing w:before="0" w:after="0"/>
              <w:ind w:left="0"/>
              <w:jc w:val="left"/>
              <w:rPr>
                <w:szCs w:val="24"/>
                <w:lang w:val="bg-BG" w:eastAsia="en-GB"/>
              </w:rPr>
            </w:pPr>
            <w:r w:rsidRPr="001F6A66">
              <w:rPr>
                <w:szCs w:val="24"/>
                <w:lang w:val="bg-BG" w:eastAsia="en-GB"/>
              </w:rPr>
              <w:t>7 а</w:t>
            </w:r>
            <w:r w:rsidR="006577F9">
              <w:rPr>
                <w:szCs w:val="24"/>
                <w:lang w:val="bg-BG" w:eastAsia="en-GB"/>
              </w:rPr>
              <w:t>/</w:t>
            </w:r>
            <w:r w:rsidR="006577F9">
              <w:rPr>
                <w:szCs w:val="24"/>
                <w:lang w:val="en-US" w:eastAsia="en-GB"/>
              </w:rPr>
              <w:t>i</w:t>
            </w:r>
            <w:r w:rsidRPr="001F6A66">
              <w:rPr>
                <w:szCs w:val="24"/>
                <w:lang w:val="bg-BG" w:eastAsia="en-GB"/>
              </w:rPr>
              <w:t xml:space="preserve"> - Предоставяне на подкрепа за мултимодалното единно европейско транспортно пространство посредством инвестиции в </w:t>
            </w:r>
            <w:r w:rsidR="0011172A" w:rsidRPr="001F6A66">
              <w:rPr>
                <w:szCs w:val="24"/>
                <w:lang w:val="bg-BG" w:eastAsia="en-GB"/>
              </w:rPr>
              <w:t>TEN-T</w:t>
            </w:r>
            <w:r w:rsidR="0011172A" w:rsidRPr="001F6A66" w:rsidDel="0011172A">
              <w:rPr>
                <w:szCs w:val="24"/>
                <w:lang w:val="bg-BG" w:eastAsia="en-GB"/>
              </w:rPr>
              <w:t xml:space="preserve"> </w:t>
            </w:r>
          </w:p>
          <w:p w:rsidR="00A92B9E" w:rsidRPr="001F6A66" w:rsidRDefault="00A92B9E" w:rsidP="00CA2849">
            <w:pPr>
              <w:pStyle w:val="Text1"/>
              <w:snapToGrid w:val="0"/>
              <w:spacing w:before="0" w:after="0"/>
              <w:ind w:left="0"/>
              <w:jc w:val="left"/>
              <w:rPr>
                <w:szCs w:val="24"/>
                <w:lang w:val="bg-BG" w:eastAsia="en-GB"/>
              </w:rPr>
            </w:pPr>
          </w:p>
          <w:p w:rsidR="00A92B9E" w:rsidRPr="001F6A66" w:rsidRDefault="00A92B9E" w:rsidP="00CA2849">
            <w:pPr>
              <w:pStyle w:val="Text1"/>
              <w:snapToGrid w:val="0"/>
              <w:spacing w:before="0" w:after="0"/>
              <w:ind w:left="0"/>
              <w:jc w:val="left"/>
              <w:rPr>
                <w:szCs w:val="24"/>
                <w:lang w:val="bg-BG" w:eastAsia="en-GB"/>
              </w:rPr>
            </w:pPr>
          </w:p>
          <w:p w:rsidR="00A92B9E" w:rsidRPr="001F6A66" w:rsidRDefault="00A92B9E" w:rsidP="00CA2849">
            <w:pPr>
              <w:pStyle w:val="Text1"/>
              <w:snapToGrid w:val="0"/>
              <w:spacing w:before="0" w:after="0"/>
              <w:ind w:left="0"/>
              <w:jc w:val="left"/>
              <w:rPr>
                <w:szCs w:val="24"/>
                <w:lang w:val="bg-BG" w:eastAsia="en-GB"/>
              </w:rPr>
            </w:pPr>
          </w:p>
          <w:p w:rsidR="00A92B9E" w:rsidRPr="001F6A66" w:rsidRDefault="00A92B9E" w:rsidP="00CA2849">
            <w:pPr>
              <w:pStyle w:val="Text1"/>
              <w:snapToGrid w:val="0"/>
              <w:spacing w:before="0" w:after="0"/>
              <w:ind w:left="0"/>
              <w:jc w:val="left"/>
              <w:rPr>
                <w:szCs w:val="24"/>
                <w:lang w:val="bg-BG" w:eastAsia="en-GB"/>
              </w:rPr>
            </w:pPr>
          </w:p>
          <w:p w:rsidR="00A92B9E" w:rsidRPr="001F6A66" w:rsidRDefault="00A92B9E" w:rsidP="00CA2849">
            <w:pPr>
              <w:pStyle w:val="Text1"/>
              <w:snapToGrid w:val="0"/>
              <w:spacing w:before="0" w:after="0"/>
              <w:ind w:left="0"/>
              <w:jc w:val="left"/>
              <w:rPr>
                <w:szCs w:val="24"/>
                <w:lang w:val="bg-BG" w:eastAsia="en-GB"/>
              </w:rPr>
            </w:pPr>
          </w:p>
          <w:p w:rsidR="00A92B9E" w:rsidRPr="001F6A66" w:rsidRDefault="00A92B9E" w:rsidP="00CA2849">
            <w:pPr>
              <w:widowControl w:val="0"/>
              <w:autoSpaceDE w:val="0"/>
              <w:autoSpaceDN w:val="0"/>
              <w:adjustRightInd w:val="0"/>
              <w:ind w:right="-128"/>
              <w:rPr>
                <w:szCs w:val="24"/>
              </w:rPr>
            </w:pPr>
          </w:p>
          <w:p w:rsidR="00A92B9E" w:rsidRPr="001F6A66" w:rsidRDefault="00A92B9E" w:rsidP="00CA2849">
            <w:pPr>
              <w:widowControl w:val="0"/>
              <w:autoSpaceDE w:val="0"/>
              <w:autoSpaceDN w:val="0"/>
              <w:adjustRightInd w:val="0"/>
              <w:ind w:right="-128"/>
              <w:jc w:val="left"/>
              <w:rPr>
                <w:szCs w:val="24"/>
              </w:rPr>
            </w:pPr>
          </w:p>
          <w:p w:rsidR="00A92B9E" w:rsidRPr="001F6A66" w:rsidRDefault="00A92B9E" w:rsidP="00CA2849">
            <w:pPr>
              <w:rPr>
                <w:szCs w:val="24"/>
              </w:rPr>
            </w:pPr>
          </w:p>
        </w:tc>
        <w:tc>
          <w:tcPr>
            <w:tcW w:w="5745" w:type="dxa"/>
            <w:shd w:val="clear" w:color="auto" w:fill="auto"/>
          </w:tcPr>
          <w:p w:rsidR="00A92B9E" w:rsidRPr="00F20D1F" w:rsidRDefault="00A92B9E" w:rsidP="0059575C">
            <w:pPr>
              <w:pStyle w:val="Text1"/>
              <w:numPr>
                <w:ilvl w:val="0"/>
                <w:numId w:val="44"/>
              </w:numPr>
              <w:tabs>
                <w:tab w:val="left" w:pos="331"/>
              </w:tabs>
              <w:snapToGrid w:val="0"/>
              <w:spacing w:before="0" w:after="0"/>
              <w:ind w:left="48" w:firstLine="0"/>
              <w:jc w:val="left"/>
              <w:rPr>
                <w:i/>
                <w:sz w:val="20"/>
                <w:szCs w:val="20"/>
                <w:lang w:val="bg-BG" w:eastAsia="en-GB"/>
              </w:rPr>
            </w:pPr>
            <w:r w:rsidRPr="00F20D1F">
              <w:rPr>
                <w:b/>
                <w:sz w:val="20"/>
                <w:szCs w:val="20"/>
                <w:lang w:val="bg-BG"/>
              </w:rPr>
              <w:lastRenderedPageBreak/>
              <w:t xml:space="preserve">„Споразумение за партньорство” </w:t>
            </w:r>
            <w:r w:rsidRPr="00F20D1F">
              <w:rPr>
                <w:sz w:val="20"/>
                <w:szCs w:val="20"/>
                <w:lang w:val="bg-BG"/>
              </w:rPr>
              <w:t>–</w:t>
            </w:r>
            <w:r w:rsidRPr="00F20D1F">
              <w:rPr>
                <w:b/>
                <w:sz w:val="20"/>
                <w:szCs w:val="20"/>
                <w:lang w:val="bg-BG"/>
              </w:rPr>
              <w:t xml:space="preserve"> </w:t>
            </w:r>
            <w:r w:rsidRPr="00F20D1F">
              <w:rPr>
                <w:i/>
                <w:sz w:val="20"/>
                <w:szCs w:val="20"/>
                <w:lang w:val="bg-BG" w:eastAsia="en-GB"/>
              </w:rPr>
              <w:t>Стратегически приоритет 3, Под-приоритет 3.1</w:t>
            </w:r>
          </w:p>
          <w:p w:rsidR="00A92B9E" w:rsidRPr="00F20D1F" w:rsidRDefault="00A92B9E" w:rsidP="0059575C">
            <w:pPr>
              <w:pStyle w:val="Text1"/>
              <w:numPr>
                <w:ilvl w:val="0"/>
                <w:numId w:val="44"/>
              </w:numPr>
              <w:tabs>
                <w:tab w:val="left" w:pos="0"/>
                <w:tab w:val="left" w:pos="331"/>
              </w:tabs>
              <w:snapToGrid w:val="0"/>
              <w:spacing w:before="0" w:after="0"/>
              <w:ind w:left="0" w:firstLine="0"/>
              <w:jc w:val="left"/>
              <w:rPr>
                <w:i/>
                <w:sz w:val="20"/>
                <w:szCs w:val="20"/>
                <w:lang w:val="bg-BG"/>
              </w:rPr>
            </w:pPr>
            <w:r w:rsidRPr="00F20D1F">
              <w:rPr>
                <w:b/>
                <w:sz w:val="20"/>
                <w:szCs w:val="20"/>
                <w:lang w:val="bg-BG" w:eastAsia="en-GB"/>
              </w:rPr>
              <w:t>„Национална програма за реформи”</w:t>
            </w:r>
            <w:r>
              <w:rPr>
                <w:sz w:val="20"/>
                <w:szCs w:val="20"/>
                <w:lang w:val="bg-BG" w:eastAsia="en-GB"/>
              </w:rPr>
              <w:t xml:space="preserve"> -</w:t>
            </w:r>
            <w:r w:rsidRPr="00F20D1F">
              <w:rPr>
                <w:sz w:val="20"/>
                <w:szCs w:val="20"/>
                <w:lang w:val="bg-BG" w:eastAsia="en-GB"/>
              </w:rPr>
              <w:t xml:space="preserve"> </w:t>
            </w:r>
            <w:r w:rsidRPr="00FC38AE">
              <w:rPr>
                <w:bCs/>
                <w:sz w:val="20"/>
                <w:szCs w:val="20"/>
                <w:lang w:val="bg-BG" w:eastAsia="en-GB"/>
              </w:rPr>
              <w:t>Националн</w:t>
            </w:r>
            <w:r>
              <w:rPr>
                <w:bCs/>
                <w:sz w:val="20"/>
                <w:szCs w:val="20"/>
                <w:lang w:val="bg-BG" w:eastAsia="en-GB"/>
              </w:rPr>
              <w:t>а</w:t>
            </w:r>
            <w:r w:rsidRPr="00FC38AE">
              <w:rPr>
                <w:bCs/>
                <w:sz w:val="20"/>
                <w:szCs w:val="20"/>
                <w:lang w:val="bg-BG" w:eastAsia="en-GB"/>
              </w:rPr>
              <w:t xml:space="preserve"> цел</w:t>
            </w:r>
            <w:r>
              <w:rPr>
                <w:bCs/>
                <w:sz w:val="20"/>
                <w:szCs w:val="20"/>
                <w:lang w:val="bg-BG" w:eastAsia="en-GB"/>
              </w:rPr>
              <w:t xml:space="preserve"> 3</w:t>
            </w:r>
            <w:r w:rsidRPr="00FC38AE">
              <w:rPr>
                <w:bCs/>
                <w:sz w:val="20"/>
                <w:szCs w:val="20"/>
                <w:lang w:val="bg-BG" w:eastAsia="en-GB"/>
              </w:rPr>
              <w:t xml:space="preserve"> по пакет „Климат-енергетика“</w:t>
            </w:r>
            <w:r>
              <w:rPr>
                <w:bCs/>
                <w:sz w:val="20"/>
                <w:szCs w:val="20"/>
                <w:lang w:val="bg-BG" w:eastAsia="en-GB"/>
              </w:rPr>
              <w:t xml:space="preserve"> и Специфична препоръка 7 на Съвета на ЕС от юли 2013 г.</w:t>
            </w:r>
            <w:r w:rsidRPr="00F20D1F">
              <w:rPr>
                <w:i/>
                <w:sz w:val="20"/>
                <w:szCs w:val="20"/>
                <w:lang w:val="bg-BG"/>
              </w:rPr>
              <w:t xml:space="preserve"> </w:t>
            </w:r>
          </w:p>
          <w:p w:rsidR="00A92B9E" w:rsidRPr="00F20D1F" w:rsidRDefault="00A92B9E" w:rsidP="0059575C">
            <w:pPr>
              <w:pStyle w:val="Text1"/>
              <w:numPr>
                <w:ilvl w:val="0"/>
                <w:numId w:val="44"/>
              </w:numPr>
              <w:tabs>
                <w:tab w:val="left" w:pos="48"/>
                <w:tab w:val="left" w:pos="331"/>
              </w:tabs>
              <w:snapToGrid w:val="0"/>
              <w:spacing w:before="0" w:after="0"/>
              <w:ind w:left="48" w:hanging="48"/>
              <w:jc w:val="left"/>
              <w:rPr>
                <w:i/>
                <w:sz w:val="20"/>
                <w:szCs w:val="20"/>
                <w:lang w:val="bg-BG"/>
              </w:rPr>
            </w:pPr>
            <w:r w:rsidRPr="00F20D1F">
              <w:rPr>
                <w:b/>
                <w:color w:val="000000"/>
                <w:sz w:val="20"/>
                <w:szCs w:val="20"/>
                <w:lang w:val="bg-BG"/>
              </w:rPr>
              <w:lastRenderedPageBreak/>
              <w:t>„Национална програма за развитие: България 2020”</w:t>
            </w:r>
            <w:r w:rsidRPr="00F20D1F">
              <w:rPr>
                <w:color w:val="000000"/>
                <w:sz w:val="20"/>
                <w:szCs w:val="20"/>
                <w:lang w:val="bg-BG"/>
              </w:rPr>
              <w:t xml:space="preserve">, </w:t>
            </w:r>
            <w:r w:rsidRPr="00F20D1F">
              <w:rPr>
                <w:sz w:val="20"/>
                <w:lang w:val="bg-BG"/>
              </w:rPr>
              <w:t>цел № 2</w:t>
            </w:r>
            <w:r w:rsidRPr="00F20D1F">
              <w:rPr>
                <w:bCs/>
                <w:sz w:val="20"/>
                <w:lang w:val="bg-BG"/>
              </w:rPr>
              <w:t xml:space="preserve">, </w:t>
            </w:r>
            <w:r w:rsidRPr="00F20D1F">
              <w:rPr>
                <w:sz w:val="20"/>
                <w:szCs w:val="20"/>
                <w:lang w:val="bg-BG"/>
              </w:rPr>
              <w:t xml:space="preserve">приоритет № 8 </w:t>
            </w:r>
            <w:r w:rsidRPr="00F20D1F">
              <w:rPr>
                <w:i/>
                <w:sz w:val="20"/>
                <w:szCs w:val="20"/>
                <w:lang w:val="bg-BG"/>
              </w:rPr>
              <w:t xml:space="preserve"> </w:t>
            </w:r>
          </w:p>
          <w:p w:rsidR="00A92B9E" w:rsidRPr="00F20D1F" w:rsidRDefault="00A92B9E" w:rsidP="0059575C">
            <w:pPr>
              <w:numPr>
                <w:ilvl w:val="0"/>
                <w:numId w:val="45"/>
              </w:numPr>
              <w:tabs>
                <w:tab w:val="left" w:pos="331"/>
              </w:tabs>
              <w:autoSpaceDE w:val="0"/>
              <w:autoSpaceDN w:val="0"/>
              <w:adjustRightInd w:val="0"/>
              <w:spacing w:before="0" w:after="0"/>
              <w:ind w:left="48" w:firstLine="0"/>
              <w:jc w:val="left"/>
              <w:rPr>
                <w:bCs/>
                <w:sz w:val="20"/>
              </w:rPr>
            </w:pPr>
            <w:r w:rsidRPr="00F20D1F">
              <w:rPr>
                <w:b/>
                <w:sz w:val="20"/>
              </w:rPr>
              <w:t>Бяла книга – 2011 г.</w:t>
            </w:r>
            <w:r w:rsidRPr="00F20D1F">
              <w:rPr>
                <w:bCs/>
                <w:sz w:val="20"/>
              </w:rPr>
              <w:t xml:space="preserve"> </w:t>
            </w:r>
          </w:p>
          <w:p w:rsidR="00A92B9E" w:rsidRPr="00F20D1F" w:rsidRDefault="00A92B9E" w:rsidP="0059575C">
            <w:pPr>
              <w:numPr>
                <w:ilvl w:val="0"/>
                <w:numId w:val="45"/>
              </w:numPr>
              <w:tabs>
                <w:tab w:val="left" w:pos="331"/>
              </w:tabs>
              <w:autoSpaceDE w:val="0"/>
              <w:autoSpaceDN w:val="0"/>
              <w:adjustRightInd w:val="0"/>
              <w:spacing w:before="0" w:after="0"/>
              <w:ind w:left="48" w:firstLine="0"/>
              <w:jc w:val="left"/>
              <w:rPr>
                <w:sz w:val="20"/>
              </w:rPr>
            </w:pPr>
            <w:r w:rsidRPr="00F20D1F">
              <w:rPr>
                <w:b/>
                <w:sz w:val="20"/>
              </w:rPr>
              <w:t xml:space="preserve">Насоки за развитие на </w:t>
            </w:r>
            <w:r>
              <w:rPr>
                <w:b/>
                <w:sz w:val="20"/>
                <w:lang w:val="en-US"/>
              </w:rPr>
              <w:t>TEN</w:t>
            </w:r>
            <w:r w:rsidRPr="004347CC">
              <w:rPr>
                <w:b/>
                <w:sz w:val="20"/>
                <w:lang w:val="ru-RU"/>
              </w:rPr>
              <w:t>-</w:t>
            </w:r>
            <w:r>
              <w:rPr>
                <w:b/>
                <w:sz w:val="20"/>
                <w:lang w:val="en-US"/>
              </w:rPr>
              <w:t>T</w:t>
            </w:r>
          </w:p>
          <w:p w:rsidR="00A92B9E" w:rsidRPr="00F20D1F" w:rsidRDefault="00A92B9E" w:rsidP="0059575C">
            <w:pPr>
              <w:numPr>
                <w:ilvl w:val="0"/>
                <w:numId w:val="45"/>
              </w:numPr>
              <w:tabs>
                <w:tab w:val="left" w:pos="189"/>
                <w:tab w:val="left" w:pos="331"/>
              </w:tabs>
              <w:autoSpaceDE w:val="0"/>
              <w:autoSpaceDN w:val="0"/>
              <w:adjustRightInd w:val="0"/>
              <w:spacing w:before="0" w:after="0"/>
              <w:ind w:left="48" w:firstLine="0"/>
              <w:jc w:val="left"/>
              <w:rPr>
                <w:sz w:val="20"/>
              </w:rPr>
            </w:pPr>
            <w:r w:rsidRPr="00F20D1F">
              <w:rPr>
                <w:b/>
                <w:bCs/>
                <w:sz w:val="20"/>
              </w:rPr>
              <w:t>Стратегия за развитие на транспортната система на Република България до 2020 г.</w:t>
            </w:r>
          </w:p>
          <w:p w:rsidR="00A92B9E" w:rsidRPr="00F20D1F" w:rsidRDefault="00A92B9E" w:rsidP="0059575C">
            <w:pPr>
              <w:numPr>
                <w:ilvl w:val="0"/>
                <w:numId w:val="46"/>
              </w:numPr>
              <w:tabs>
                <w:tab w:val="left" w:pos="48"/>
                <w:tab w:val="left" w:pos="189"/>
                <w:tab w:val="left" w:pos="331"/>
              </w:tabs>
              <w:autoSpaceDE w:val="0"/>
              <w:autoSpaceDN w:val="0"/>
              <w:adjustRightInd w:val="0"/>
              <w:spacing w:before="0" w:after="0"/>
              <w:ind w:left="48" w:firstLine="0"/>
              <w:jc w:val="left"/>
              <w:rPr>
                <w:b/>
                <w:bCs/>
                <w:sz w:val="20"/>
              </w:rPr>
            </w:pPr>
            <w:r w:rsidRPr="00F20D1F" w:rsidDel="008E4BF4">
              <w:rPr>
                <w:sz w:val="20"/>
              </w:rPr>
              <w:t xml:space="preserve"> </w:t>
            </w:r>
            <w:r w:rsidRPr="00F20D1F">
              <w:rPr>
                <w:b/>
                <w:bCs/>
                <w:sz w:val="20"/>
              </w:rPr>
              <w:t>Национална концепция за пространствено развитие 2013-2025</w:t>
            </w:r>
            <w:r w:rsidRPr="00F20D1F">
              <w:rPr>
                <w:bCs/>
                <w:sz w:val="20"/>
              </w:rPr>
              <w:t xml:space="preserve"> – Стратегическа цел № 1, Приоритет 1.4 </w:t>
            </w:r>
            <w:r w:rsidRPr="00F20D1F">
              <w:rPr>
                <w:sz w:val="20"/>
              </w:rPr>
              <w:t xml:space="preserve"> </w:t>
            </w:r>
          </w:p>
          <w:p w:rsidR="00A92B9E" w:rsidRPr="00F20D1F" w:rsidRDefault="00A92B9E" w:rsidP="005825E4">
            <w:pPr>
              <w:tabs>
                <w:tab w:val="left" w:pos="331"/>
              </w:tabs>
              <w:spacing w:before="0" w:after="0"/>
              <w:ind w:left="48"/>
              <w:jc w:val="left"/>
              <w:rPr>
                <w:sz w:val="20"/>
              </w:rPr>
            </w:pPr>
            <w:r w:rsidRPr="00F20D1F">
              <w:rPr>
                <w:b/>
                <w:sz w:val="20"/>
              </w:rPr>
              <w:t>Връзка с анализа на нуждите:</w:t>
            </w:r>
            <w:r w:rsidRPr="00F20D1F">
              <w:rPr>
                <w:sz w:val="20"/>
              </w:rPr>
              <w:t xml:space="preserve"> </w:t>
            </w:r>
          </w:p>
          <w:p w:rsidR="00A92B9E" w:rsidRPr="00F20D1F" w:rsidRDefault="00A92B9E" w:rsidP="00CA2849">
            <w:pPr>
              <w:spacing w:before="0" w:after="0"/>
              <w:jc w:val="left"/>
              <w:rPr>
                <w:sz w:val="20"/>
              </w:rPr>
            </w:pPr>
            <w:r w:rsidRPr="00F20D1F">
              <w:rPr>
                <w:sz w:val="20"/>
              </w:rPr>
              <w:t>- изграждане и/или доизграждане и/или реконструкция на</w:t>
            </w:r>
            <w:r w:rsidR="009D08C9">
              <w:rPr>
                <w:sz w:val="20"/>
              </w:rPr>
              <w:t>:</w:t>
            </w:r>
            <w:r w:rsidRPr="00F20D1F">
              <w:rPr>
                <w:sz w:val="20"/>
              </w:rPr>
              <w:t xml:space="preserve"> участъци от приоритетните железопътни и пътни направления по Трансевропейската транспортна мрежа</w:t>
            </w:r>
            <w:r w:rsidR="009D08C9">
              <w:rPr>
                <w:sz w:val="20"/>
              </w:rPr>
              <w:t>;</w:t>
            </w:r>
          </w:p>
          <w:p w:rsidR="00A92B9E" w:rsidRPr="00F20D1F" w:rsidRDefault="00A92B9E" w:rsidP="00CA2849">
            <w:pPr>
              <w:spacing w:before="0" w:after="0"/>
              <w:jc w:val="left"/>
              <w:rPr>
                <w:sz w:val="20"/>
              </w:rPr>
            </w:pPr>
            <w:r w:rsidRPr="00F20D1F">
              <w:rPr>
                <w:sz w:val="20"/>
              </w:rPr>
              <w:t>железопътни и пътни връзки  към морските и вътрешно-водните пристанища, интермодалните терминали и летищата</w:t>
            </w:r>
          </w:p>
          <w:p w:rsidR="00A92B9E" w:rsidRPr="00F20D1F" w:rsidRDefault="00A92B9E" w:rsidP="00CA2849">
            <w:pPr>
              <w:spacing w:before="0" w:after="0"/>
              <w:jc w:val="left"/>
              <w:rPr>
                <w:sz w:val="20"/>
              </w:rPr>
            </w:pPr>
            <w:r w:rsidRPr="00F20D1F">
              <w:rPr>
                <w:sz w:val="20"/>
              </w:rPr>
              <w:t xml:space="preserve">- внедряване или доизграждане на системи за управление на трафика, както и от въвеждане и разгръщане на телематични приложения. </w:t>
            </w:r>
          </w:p>
        </w:tc>
      </w:tr>
      <w:tr w:rsidR="00A92B9E" w:rsidRPr="00F20D1F" w:rsidTr="00800C8E">
        <w:trPr>
          <w:trHeight w:val="492"/>
        </w:trPr>
        <w:tc>
          <w:tcPr>
            <w:tcW w:w="0" w:type="auto"/>
            <w:shd w:val="clear" w:color="auto" w:fill="auto"/>
          </w:tcPr>
          <w:p w:rsidR="00A92B9E" w:rsidRPr="001F6A66" w:rsidRDefault="00A92B9E" w:rsidP="00890039">
            <w:pPr>
              <w:spacing w:before="0" w:after="0"/>
              <w:jc w:val="left"/>
              <w:rPr>
                <w:szCs w:val="24"/>
              </w:rPr>
            </w:pPr>
            <w:r w:rsidRPr="001F6A66">
              <w:rPr>
                <w:szCs w:val="24"/>
              </w:rPr>
              <w:lastRenderedPageBreak/>
              <w:t>07</w:t>
            </w:r>
            <w:r w:rsidR="0011172A" w:rsidRPr="001F6A66">
              <w:rPr>
                <w:szCs w:val="24"/>
              </w:rPr>
              <w:t xml:space="preserve"> -</w:t>
            </w:r>
            <w:r w:rsidRPr="001F6A66">
              <w:rPr>
                <w:szCs w:val="24"/>
              </w:rPr>
              <w:t xml:space="preserve"> „Насърчаване на </w:t>
            </w:r>
            <w:r w:rsidRPr="001F6A66">
              <w:rPr>
                <w:bCs/>
                <w:szCs w:val="24"/>
              </w:rPr>
              <w:t>устойчивия транспорт</w:t>
            </w:r>
            <w:r w:rsidRPr="001F6A66">
              <w:rPr>
                <w:szCs w:val="24"/>
              </w:rPr>
              <w:t xml:space="preserve"> и премахване на участъците с недостатъчен капацитет във всички ключови мрежови инфраструктури</w:t>
            </w:r>
          </w:p>
        </w:tc>
        <w:tc>
          <w:tcPr>
            <w:tcW w:w="0" w:type="auto"/>
            <w:shd w:val="clear" w:color="auto" w:fill="auto"/>
          </w:tcPr>
          <w:p w:rsidR="00A92B9E" w:rsidRPr="001F6A66" w:rsidRDefault="00A92B9E" w:rsidP="00CA2849">
            <w:pPr>
              <w:pStyle w:val="Text1"/>
              <w:snapToGrid w:val="0"/>
              <w:spacing w:before="0" w:after="0"/>
              <w:ind w:left="0"/>
              <w:jc w:val="left"/>
              <w:rPr>
                <w:szCs w:val="24"/>
                <w:lang w:val="bg-BG" w:eastAsia="en-GB"/>
              </w:rPr>
            </w:pPr>
            <w:r w:rsidRPr="001F6A66">
              <w:rPr>
                <w:szCs w:val="24"/>
                <w:lang w:val="bg-BG"/>
              </w:rPr>
              <w:t xml:space="preserve">7с - </w:t>
            </w:r>
            <w:r w:rsidRPr="001F6A66">
              <w:rPr>
                <w:szCs w:val="24"/>
              </w:rPr>
              <w:t xml:space="preserve">Разработване и подобряване на </w:t>
            </w:r>
            <w:r w:rsidRPr="001F6A66">
              <w:rPr>
                <w:szCs w:val="24"/>
                <w:lang w:val="bg-BG"/>
              </w:rPr>
              <w:t>е</w:t>
            </w:r>
            <w:r w:rsidRPr="001F6A66">
              <w:rPr>
                <w:szCs w:val="24"/>
              </w:rPr>
              <w:t>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мобилност.</w:t>
            </w:r>
          </w:p>
        </w:tc>
        <w:tc>
          <w:tcPr>
            <w:tcW w:w="5745" w:type="dxa"/>
            <w:shd w:val="clear" w:color="auto" w:fill="auto"/>
          </w:tcPr>
          <w:p w:rsidR="00A92B9E" w:rsidRPr="00F20D1F" w:rsidRDefault="00A92B9E" w:rsidP="0059575C">
            <w:pPr>
              <w:pStyle w:val="Text1"/>
              <w:numPr>
                <w:ilvl w:val="0"/>
                <w:numId w:val="44"/>
              </w:numPr>
              <w:tabs>
                <w:tab w:val="left" w:pos="331"/>
              </w:tabs>
              <w:snapToGrid w:val="0"/>
              <w:spacing w:before="0" w:after="0"/>
              <w:ind w:left="48" w:firstLine="0"/>
              <w:jc w:val="left"/>
              <w:rPr>
                <w:i/>
                <w:sz w:val="20"/>
                <w:szCs w:val="20"/>
                <w:lang w:val="bg-BG" w:eastAsia="en-GB"/>
              </w:rPr>
            </w:pPr>
            <w:r w:rsidRPr="00F20D1F">
              <w:rPr>
                <w:b/>
                <w:sz w:val="20"/>
                <w:szCs w:val="20"/>
                <w:lang w:val="bg-BG"/>
              </w:rPr>
              <w:t xml:space="preserve">„Споразумение за партньорство” </w:t>
            </w:r>
            <w:r w:rsidRPr="00F20D1F">
              <w:rPr>
                <w:sz w:val="20"/>
                <w:szCs w:val="20"/>
                <w:lang w:val="bg-BG"/>
              </w:rPr>
              <w:t>–</w:t>
            </w:r>
            <w:r w:rsidRPr="00F20D1F">
              <w:rPr>
                <w:b/>
                <w:sz w:val="20"/>
                <w:szCs w:val="20"/>
                <w:lang w:val="bg-BG"/>
              </w:rPr>
              <w:t xml:space="preserve"> </w:t>
            </w:r>
            <w:r w:rsidRPr="00F20D1F">
              <w:rPr>
                <w:i/>
                <w:sz w:val="20"/>
                <w:szCs w:val="20"/>
                <w:lang w:val="bg-BG" w:eastAsia="en-GB"/>
              </w:rPr>
              <w:t>Стратегически приоритет 3, Под-приоритет 3.1</w:t>
            </w:r>
          </w:p>
          <w:p w:rsidR="00A92B9E" w:rsidRPr="00F20D1F" w:rsidRDefault="00A92B9E" w:rsidP="0059575C">
            <w:pPr>
              <w:pStyle w:val="Text1"/>
              <w:numPr>
                <w:ilvl w:val="0"/>
                <w:numId w:val="44"/>
              </w:numPr>
              <w:tabs>
                <w:tab w:val="left" w:pos="0"/>
                <w:tab w:val="left" w:pos="331"/>
              </w:tabs>
              <w:snapToGrid w:val="0"/>
              <w:spacing w:before="0" w:after="0"/>
              <w:ind w:left="0" w:firstLine="0"/>
              <w:jc w:val="left"/>
              <w:rPr>
                <w:i/>
                <w:sz w:val="20"/>
                <w:szCs w:val="20"/>
                <w:lang w:val="bg-BG"/>
              </w:rPr>
            </w:pPr>
            <w:r w:rsidRPr="00F20D1F">
              <w:rPr>
                <w:b/>
                <w:sz w:val="20"/>
                <w:szCs w:val="20"/>
                <w:lang w:val="bg-BG" w:eastAsia="en-GB"/>
              </w:rPr>
              <w:t>„Национална програма за реформи”</w:t>
            </w:r>
            <w:r>
              <w:rPr>
                <w:sz w:val="20"/>
                <w:szCs w:val="20"/>
                <w:lang w:val="bg-BG" w:eastAsia="en-GB"/>
              </w:rPr>
              <w:t xml:space="preserve"> -</w:t>
            </w:r>
            <w:r w:rsidRPr="00F20D1F">
              <w:rPr>
                <w:sz w:val="20"/>
                <w:szCs w:val="20"/>
                <w:lang w:val="bg-BG" w:eastAsia="en-GB"/>
              </w:rPr>
              <w:t xml:space="preserve"> </w:t>
            </w:r>
            <w:r w:rsidRPr="00FC38AE">
              <w:rPr>
                <w:bCs/>
                <w:sz w:val="20"/>
                <w:szCs w:val="20"/>
                <w:lang w:val="bg-BG" w:eastAsia="en-GB"/>
              </w:rPr>
              <w:t>Националн</w:t>
            </w:r>
            <w:r>
              <w:rPr>
                <w:bCs/>
                <w:sz w:val="20"/>
                <w:szCs w:val="20"/>
                <w:lang w:val="bg-BG" w:eastAsia="en-GB"/>
              </w:rPr>
              <w:t>а</w:t>
            </w:r>
            <w:r w:rsidRPr="00FC38AE">
              <w:rPr>
                <w:bCs/>
                <w:sz w:val="20"/>
                <w:szCs w:val="20"/>
                <w:lang w:val="bg-BG" w:eastAsia="en-GB"/>
              </w:rPr>
              <w:t xml:space="preserve"> цел</w:t>
            </w:r>
            <w:r>
              <w:rPr>
                <w:bCs/>
                <w:sz w:val="20"/>
                <w:szCs w:val="20"/>
                <w:lang w:val="bg-BG" w:eastAsia="en-GB"/>
              </w:rPr>
              <w:t xml:space="preserve"> 3</w:t>
            </w:r>
            <w:r w:rsidRPr="00FC38AE">
              <w:rPr>
                <w:bCs/>
                <w:sz w:val="20"/>
                <w:szCs w:val="20"/>
                <w:lang w:val="bg-BG" w:eastAsia="en-GB"/>
              </w:rPr>
              <w:t xml:space="preserve"> по пакет „Климат-енергетика“</w:t>
            </w:r>
            <w:r>
              <w:rPr>
                <w:bCs/>
                <w:sz w:val="20"/>
                <w:szCs w:val="20"/>
                <w:lang w:val="bg-BG" w:eastAsia="en-GB"/>
              </w:rPr>
              <w:t xml:space="preserve"> и Специфична препоръка 7 на Съвета на ЕС от юли 2013 г.</w:t>
            </w:r>
            <w:r w:rsidRPr="00F20D1F">
              <w:rPr>
                <w:i/>
                <w:sz w:val="20"/>
                <w:szCs w:val="20"/>
                <w:lang w:val="bg-BG"/>
              </w:rPr>
              <w:t xml:space="preserve"> </w:t>
            </w:r>
          </w:p>
          <w:p w:rsidR="00A92B9E" w:rsidRPr="00F20D1F" w:rsidRDefault="00A92B9E" w:rsidP="0059575C">
            <w:pPr>
              <w:pStyle w:val="Text1"/>
              <w:numPr>
                <w:ilvl w:val="0"/>
                <w:numId w:val="44"/>
              </w:numPr>
              <w:tabs>
                <w:tab w:val="left" w:pos="48"/>
                <w:tab w:val="left" w:pos="331"/>
              </w:tabs>
              <w:snapToGrid w:val="0"/>
              <w:spacing w:before="0" w:after="0"/>
              <w:ind w:left="48" w:hanging="48"/>
              <w:jc w:val="left"/>
              <w:rPr>
                <w:i/>
                <w:sz w:val="20"/>
                <w:szCs w:val="20"/>
                <w:lang w:val="bg-BG"/>
              </w:rPr>
            </w:pPr>
            <w:r w:rsidRPr="00F20D1F">
              <w:rPr>
                <w:b/>
                <w:color w:val="000000"/>
                <w:sz w:val="20"/>
                <w:szCs w:val="20"/>
                <w:lang w:val="bg-BG"/>
              </w:rPr>
              <w:t>„Национална програма за развитие: България 2020”</w:t>
            </w:r>
            <w:r w:rsidRPr="00F20D1F">
              <w:rPr>
                <w:color w:val="000000"/>
                <w:sz w:val="20"/>
                <w:szCs w:val="20"/>
                <w:lang w:val="bg-BG"/>
              </w:rPr>
              <w:t xml:space="preserve">, </w:t>
            </w:r>
            <w:r w:rsidRPr="00F20D1F">
              <w:rPr>
                <w:sz w:val="20"/>
                <w:lang w:val="bg-BG"/>
              </w:rPr>
              <w:t>цел № 2</w:t>
            </w:r>
            <w:r w:rsidRPr="00F20D1F">
              <w:rPr>
                <w:bCs/>
                <w:sz w:val="20"/>
                <w:lang w:val="bg-BG"/>
              </w:rPr>
              <w:t xml:space="preserve">, </w:t>
            </w:r>
            <w:r w:rsidRPr="00F20D1F">
              <w:rPr>
                <w:sz w:val="20"/>
                <w:szCs w:val="20"/>
                <w:lang w:val="bg-BG"/>
              </w:rPr>
              <w:t xml:space="preserve">приоритет № 8 </w:t>
            </w:r>
            <w:r w:rsidRPr="00F20D1F">
              <w:rPr>
                <w:i/>
                <w:sz w:val="20"/>
                <w:szCs w:val="20"/>
                <w:lang w:val="bg-BG"/>
              </w:rPr>
              <w:t xml:space="preserve"> </w:t>
            </w:r>
          </w:p>
          <w:p w:rsidR="00A92B9E" w:rsidRPr="00F20D1F" w:rsidRDefault="00A92B9E" w:rsidP="0059575C">
            <w:pPr>
              <w:numPr>
                <w:ilvl w:val="0"/>
                <w:numId w:val="45"/>
              </w:numPr>
              <w:tabs>
                <w:tab w:val="left" w:pos="331"/>
              </w:tabs>
              <w:autoSpaceDE w:val="0"/>
              <w:autoSpaceDN w:val="0"/>
              <w:adjustRightInd w:val="0"/>
              <w:spacing w:before="0" w:after="0"/>
              <w:ind w:left="48" w:firstLine="0"/>
              <w:jc w:val="left"/>
              <w:rPr>
                <w:bCs/>
                <w:sz w:val="20"/>
              </w:rPr>
            </w:pPr>
            <w:r w:rsidRPr="00F20D1F">
              <w:rPr>
                <w:b/>
                <w:sz w:val="20"/>
              </w:rPr>
              <w:t>Бяла книга – 2011 г.</w:t>
            </w:r>
            <w:r w:rsidRPr="00F20D1F">
              <w:rPr>
                <w:bCs/>
                <w:sz w:val="20"/>
              </w:rPr>
              <w:t xml:space="preserve"> </w:t>
            </w:r>
          </w:p>
          <w:p w:rsidR="00A92B9E" w:rsidRPr="00F20D1F" w:rsidRDefault="00A92B9E" w:rsidP="0059575C">
            <w:pPr>
              <w:numPr>
                <w:ilvl w:val="0"/>
                <w:numId w:val="45"/>
              </w:numPr>
              <w:tabs>
                <w:tab w:val="left" w:pos="331"/>
              </w:tabs>
              <w:autoSpaceDE w:val="0"/>
              <w:autoSpaceDN w:val="0"/>
              <w:adjustRightInd w:val="0"/>
              <w:spacing w:before="0" w:after="0"/>
              <w:ind w:left="48" w:firstLine="0"/>
              <w:jc w:val="left"/>
              <w:rPr>
                <w:sz w:val="20"/>
              </w:rPr>
            </w:pPr>
            <w:r w:rsidRPr="00F20D1F">
              <w:rPr>
                <w:b/>
                <w:sz w:val="20"/>
              </w:rPr>
              <w:t xml:space="preserve">Насоки за развитие на </w:t>
            </w:r>
            <w:r>
              <w:rPr>
                <w:b/>
                <w:sz w:val="20"/>
                <w:lang w:val="en-US"/>
              </w:rPr>
              <w:t>TEN</w:t>
            </w:r>
            <w:r w:rsidRPr="004347CC">
              <w:rPr>
                <w:b/>
                <w:sz w:val="20"/>
                <w:lang w:val="ru-RU"/>
              </w:rPr>
              <w:t>-</w:t>
            </w:r>
            <w:r>
              <w:rPr>
                <w:b/>
                <w:sz w:val="20"/>
                <w:lang w:val="en-US"/>
              </w:rPr>
              <w:t>T</w:t>
            </w:r>
          </w:p>
          <w:p w:rsidR="00A92B9E" w:rsidRPr="00F20D1F" w:rsidRDefault="00A92B9E" w:rsidP="0059575C">
            <w:pPr>
              <w:numPr>
                <w:ilvl w:val="0"/>
                <w:numId w:val="45"/>
              </w:numPr>
              <w:tabs>
                <w:tab w:val="left" w:pos="189"/>
                <w:tab w:val="left" w:pos="331"/>
              </w:tabs>
              <w:autoSpaceDE w:val="0"/>
              <w:autoSpaceDN w:val="0"/>
              <w:adjustRightInd w:val="0"/>
              <w:spacing w:before="0" w:after="0"/>
              <w:ind w:left="48" w:firstLine="0"/>
              <w:jc w:val="left"/>
              <w:rPr>
                <w:sz w:val="20"/>
              </w:rPr>
            </w:pPr>
            <w:r w:rsidRPr="00F20D1F">
              <w:rPr>
                <w:b/>
                <w:bCs/>
                <w:sz w:val="20"/>
              </w:rPr>
              <w:t>Стратегия за развитие на транспортната система на Р</w:t>
            </w:r>
            <w:r w:rsidR="000658EE">
              <w:rPr>
                <w:b/>
                <w:bCs/>
                <w:sz w:val="20"/>
              </w:rPr>
              <w:t>Б</w:t>
            </w:r>
            <w:r w:rsidRPr="00F20D1F">
              <w:rPr>
                <w:b/>
                <w:bCs/>
                <w:sz w:val="20"/>
              </w:rPr>
              <w:t xml:space="preserve"> до 2020 г.</w:t>
            </w:r>
          </w:p>
          <w:p w:rsidR="00786CBC" w:rsidRPr="00786CBC" w:rsidRDefault="00A92B9E" w:rsidP="0059575C">
            <w:pPr>
              <w:numPr>
                <w:ilvl w:val="0"/>
                <w:numId w:val="46"/>
              </w:numPr>
              <w:tabs>
                <w:tab w:val="left" w:pos="48"/>
                <w:tab w:val="left" w:pos="189"/>
                <w:tab w:val="left" w:pos="331"/>
              </w:tabs>
              <w:autoSpaceDE w:val="0"/>
              <w:autoSpaceDN w:val="0"/>
              <w:adjustRightInd w:val="0"/>
              <w:spacing w:before="0" w:after="0"/>
              <w:ind w:left="48" w:firstLine="0"/>
              <w:jc w:val="left"/>
              <w:rPr>
                <w:b/>
                <w:bCs/>
                <w:sz w:val="20"/>
              </w:rPr>
            </w:pPr>
            <w:r w:rsidRPr="00F20D1F" w:rsidDel="008E4BF4">
              <w:rPr>
                <w:sz w:val="20"/>
              </w:rPr>
              <w:t xml:space="preserve"> </w:t>
            </w:r>
            <w:r w:rsidRPr="00F20D1F">
              <w:rPr>
                <w:b/>
                <w:bCs/>
                <w:sz w:val="20"/>
              </w:rPr>
              <w:t>Национална концепция за пространствено развитие 2013-2025</w:t>
            </w:r>
            <w:r w:rsidRPr="00F20D1F">
              <w:rPr>
                <w:bCs/>
                <w:sz w:val="20"/>
              </w:rPr>
              <w:t xml:space="preserve"> – Стратегическа цел № 1, Приоритет 1.4</w:t>
            </w:r>
          </w:p>
          <w:p w:rsidR="00A92B9E" w:rsidRPr="00F20D1F" w:rsidRDefault="00786CBC" w:rsidP="0059575C">
            <w:pPr>
              <w:numPr>
                <w:ilvl w:val="0"/>
                <w:numId w:val="46"/>
              </w:numPr>
              <w:tabs>
                <w:tab w:val="left" w:pos="48"/>
                <w:tab w:val="left" w:pos="189"/>
                <w:tab w:val="left" w:pos="331"/>
              </w:tabs>
              <w:autoSpaceDE w:val="0"/>
              <w:autoSpaceDN w:val="0"/>
              <w:adjustRightInd w:val="0"/>
              <w:spacing w:before="0" w:after="0"/>
              <w:ind w:left="48" w:firstLine="0"/>
              <w:jc w:val="left"/>
              <w:rPr>
                <w:b/>
                <w:bCs/>
                <w:sz w:val="20"/>
              </w:rPr>
            </w:pPr>
            <w:r w:rsidRPr="00786CBC">
              <w:rPr>
                <w:bCs/>
                <w:sz w:val="20"/>
              </w:rPr>
              <w:t>План за действие за коридорите на солидарността между ЕС и Украйна с цел улесняване на износа на селскостопански продукти от Украйна и на двустранната търговия с ЕС</w:t>
            </w:r>
            <w:r w:rsidR="00A92B9E" w:rsidRPr="00F20D1F">
              <w:rPr>
                <w:bCs/>
                <w:sz w:val="20"/>
              </w:rPr>
              <w:t xml:space="preserve"> </w:t>
            </w:r>
            <w:r w:rsidR="00A92B9E" w:rsidRPr="00F20D1F">
              <w:rPr>
                <w:sz w:val="20"/>
              </w:rPr>
              <w:t xml:space="preserve"> </w:t>
            </w:r>
          </w:p>
          <w:p w:rsidR="00A92B9E" w:rsidRPr="00F20D1F" w:rsidRDefault="00A92B9E" w:rsidP="005825E4">
            <w:pPr>
              <w:tabs>
                <w:tab w:val="left" w:pos="331"/>
              </w:tabs>
              <w:spacing w:before="0" w:after="0"/>
              <w:ind w:left="48"/>
              <w:jc w:val="left"/>
              <w:rPr>
                <w:sz w:val="20"/>
              </w:rPr>
            </w:pPr>
            <w:r w:rsidRPr="00F20D1F">
              <w:rPr>
                <w:b/>
                <w:sz w:val="20"/>
              </w:rPr>
              <w:t>Връзка с анализа на нуждите:</w:t>
            </w:r>
            <w:r w:rsidRPr="00F20D1F">
              <w:rPr>
                <w:sz w:val="20"/>
              </w:rPr>
              <w:t xml:space="preserve"> </w:t>
            </w:r>
          </w:p>
          <w:p w:rsidR="00A92B9E" w:rsidRDefault="00A92B9E" w:rsidP="00CA2849">
            <w:pPr>
              <w:spacing w:before="0" w:after="0"/>
              <w:jc w:val="left"/>
              <w:rPr>
                <w:sz w:val="20"/>
              </w:rPr>
            </w:pPr>
            <w:r w:rsidRPr="00F20D1F">
              <w:rPr>
                <w:sz w:val="20"/>
              </w:rPr>
              <w:t>- изграждане и/или реконструкция на</w:t>
            </w:r>
            <w:r w:rsidR="00BF35D8">
              <w:rPr>
                <w:sz w:val="20"/>
              </w:rPr>
              <w:t>:</w:t>
            </w:r>
            <w:r w:rsidRPr="00F20D1F">
              <w:rPr>
                <w:sz w:val="20"/>
              </w:rPr>
              <w:t xml:space="preserve"> приоритетните ж</w:t>
            </w:r>
            <w:r w:rsidR="008345D1">
              <w:rPr>
                <w:sz w:val="20"/>
              </w:rPr>
              <w:t>п</w:t>
            </w:r>
            <w:r w:rsidRPr="00F20D1F">
              <w:rPr>
                <w:sz w:val="20"/>
              </w:rPr>
              <w:t xml:space="preserve"> и пътни направления по Т</w:t>
            </w:r>
            <w:r w:rsidR="00B25F90">
              <w:rPr>
                <w:sz w:val="20"/>
                <w:lang w:val="en-US"/>
              </w:rPr>
              <w:t>EN-T</w:t>
            </w:r>
            <w:r w:rsidR="00BF35D8">
              <w:rPr>
                <w:sz w:val="20"/>
              </w:rPr>
              <w:t>;</w:t>
            </w:r>
            <w:r w:rsidR="00605596">
              <w:rPr>
                <w:sz w:val="20"/>
              </w:rPr>
              <w:t xml:space="preserve"> </w:t>
            </w:r>
            <w:r w:rsidRPr="00F20D1F">
              <w:rPr>
                <w:sz w:val="20"/>
              </w:rPr>
              <w:t>ж</w:t>
            </w:r>
            <w:r w:rsidR="008345D1">
              <w:rPr>
                <w:sz w:val="20"/>
              </w:rPr>
              <w:t>п</w:t>
            </w:r>
            <w:r w:rsidRPr="00F20D1F">
              <w:rPr>
                <w:sz w:val="20"/>
              </w:rPr>
              <w:t xml:space="preserve"> и пътни връзки  към морските и вътрешно-водните пристанища, интермодалните терминали и летищата</w:t>
            </w:r>
          </w:p>
          <w:p w:rsidR="00E301A9" w:rsidRPr="00F20D1F" w:rsidRDefault="00E301A9" w:rsidP="00CA2849">
            <w:pPr>
              <w:spacing w:before="0" w:after="0"/>
              <w:jc w:val="left"/>
              <w:rPr>
                <w:sz w:val="20"/>
              </w:rPr>
            </w:pPr>
            <w:r>
              <w:rPr>
                <w:sz w:val="20"/>
              </w:rPr>
              <w:lastRenderedPageBreak/>
              <w:t>-</w:t>
            </w:r>
            <w:r w:rsidR="00822F0C">
              <w:rPr>
                <w:sz w:val="20"/>
              </w:rPr>
              <w:t xml:space="preserve"> </w:t>
            </w:r>
            <w:r>
              <w:rPr>
                <w:sz w:val="20"/>
              </w:rPr>
              <w:t>рехабилитация и модернизация на пристанищни терминали</w:t>
            </w:r>
          </w:p>
          <w:p w:rsidR="00A92B9E" w:rsidRPr="00F20D1F" w:rsidRDefault="00A92B9E" w:rsidP="008345D1">
            <w:pPr>
              <w:pStyle w:val="Text1"/>
              <w:tabs>
                <w:tab w:val="left" w:pos="0"/>
              </w:tabs>
              <w:snapToGrid w:val="0"/>
              <w:spacing w:before="0" w:after="0"/>
              <w:ind w:left="48"/>
              <w:jc w:val="left"/>
              <w:rPr>
                <w:lang w:val="bg-BG"/>
              </w:rPr>
            </w:pPr>
            <w:r w:rsidRPr="00F20D1F">
              <w:rPr>
                <w:sz w:val="20"/>
              </w:rPr>
              <w:t xml:space="preserve">- внедряване на системи за управление на трафика, разгръщане на телематични приложения. </w:t>
            </w:r>
          </w:p>
        </w:tc>
      </w:tr>
    </w:tbl>
    <w:p w:rsidR="00C70AB8" w:rsidRDefault="00C70AB8" w:rsidP="00F03C1E">
      <w:pPr>
        <w:sectPr w:rsidR="00C70AB8" w:rsidSect="00460A6D">
          <w:pgSz w:w="16839" w:h="11907" w:orient="landscape"/>
          <w:pgMar w:top="1417" w:right="1134" w:bottom="1417" w:left="1134" w:header="709" w:footer="709" w:gutter="0"/>
          <w:cols w:space="708"/>
          <w:docGrid w:linePitch="360"/>
        </w:sectPr>
      </w:pPr>
    </w:p>
    <w:p w:rsidR="00AD4AED" w:rsidRPr="00E50D97" w:rsidRDefault="00AD4AED" w:rsidP="0086059D">
      <w:pPr>
        <w:pStyle w:val="NumPar2"/>
        <w:rPr>
          <w:b/>
        </w:rPr>
      </w:pPr>
      <w:r w:rsidRPr="00E50D97">
        <w:rPr>
          <w:b/>
        </w:rPr>
        <w:lastRenderedPageBreak/>
        <w:t>Обосновка на разпределението на финансовите средства</w:t>
      </w:r>
    </w:p>
    <w:p w:rsidR="00AD4AED" w:rsidRPr="00F20D1F" w:rsidRDefault="0086786F" w:rsidP="00F03C1E">
      <w:pPr>
        <w:pStyle w:val="Text3"/>
        <w:ind w:left="0"/>
      </w:pPr>
      <w:r w:rsidRPr="00F20D1F">
        <w:t xml:space="preserve">Обосновка за разпределението на финансовите средства (подкрепа от Съюза) за всяка тематична цел и където е целесъобразно — за всеки инвестиционен приоритет, в съответствие с изискванията за тематична концентрация, като се взема предвид предварителната оценка. </w:t>
      </w:r>
    </w:p>
    <w:tbl>
      <w:tblPr>
        <w:tblW w:w="95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1"/>
      </w:tblGrid>
      <w:tr w:rsidR="00AD4AED" w:rsidRPr="00F20D1F" w:rsidTr="00F03C1E">
        <w:trPr>
          <w:trHeight w:val="1161"/>
        </w:trPr>
        <w:tc>
          <w:tcPr>
            <w:tcW w:w="9501" w:type="dxa"/>
            <w:shd w:val="clear" w:color="auto" w:fill="auto"/>
          </w:tcPr>
          <w:p w:rsidR="00D025FE" w:rsidRPr="00F20D1F" w:rsidRDefault="00D025FE" w:rsidP="00D025FE">
            <w:pPr>
              <w:autoSpaceDE w:val="0"/>
              <w:autoSpaceDN w:val="0"/>
              <w:adjustRightInd w:val="0"/>
              <w:rPr>
                <w:lang w:eastAsia="bg-BG"/>
              </w:rPr>
            </w:pPr>
            <w:r w:rsidRPr="00F20D1F">
              <w:rPr>
                <w:lang w:eastAsia="bg-BG"/>
              </w:rPr>
              <w:t>Разпределението на средствата по О</w:t>
            </w:r>
            <w:r w:rsidR="003D1777">
              <w:rPr>
                <w:lang w:eastAsia="bg-BG"/>
              </w:rPr>
              <w:t>ПТТИ</w:t>
            </w:r>
            <w:r w:rsidRPr="00F20D1F">
              <w:rPr>
                <w:lang w:eastAsia="bg-BG"/>
              </w:rPr>
              <w:t xml:space="preserve"> се обуславя главно от идентифицираните национални нужди, които могат да бъдат адресирани със средства от КФ и ЕФРР, както и от приложимите Европейски и национални политики за развитие на транспортната система на страната, с оглед постигане на целите на стратегия „Европа 2020”</w:t>
            </w:r>
            <w:r w:rsidR="007461A4" w:rsidRPr="00F20D1F">
              <w:rPr>
                <w:lang w:eastAsia="bg-BG"/>
              </w:rPr>
              <w:t>, както и Позицията на службите на Е</w:t>
            </w:r>
            <w:r w:rsidR="003D1777">
              <w:rPr>
                <w:lang w:eastAsia="bg-BG"/>
              </w:rPr>
              <w:t>К</w:t>
            </w:r>
            <w:r w:rsidRPr="00F20D1F">
              <w:rPr>
                <w:lang w:eastAsia="bg-BG"/>
              </w:rPr>
              <w:t>. Стратегията на програма</w:t>
            </w:r>
            <w:r w:rsidR="003D1777">
              <w:rPr>
                <w:lang w:eastAsia="bg-BG"/>
              </w:rPr>
              <w:t>та</w:t>
            </w:r>
            <w:r w:rsidRPr="00F20D1F">
              <w:rPr>
                <w:lang w:eastAsia="bg-BG"/>
              </w:rPr>
              <w:t xml:space="preserve"> се концентрира основно върху завършването на липсващите железопътни и пътни връзки по TEN-T мрежата на територията на страната и насърчаването на интермодалния транспорт. </w:t>
            </w:r>
          </w:p>
          <w:p w:rsidR="007461A4" w:rsidRPr="00655A12" w:rsidRDefault="007461A4" w:rsidP="00D025FE">
            <w:pPr>
              <w:autoSpaceDE w:val="0"/>
              <w:autoSpaceDN w:val="0"/>
              <w:adjustRightInd w:val="0"/>
              <w:rPr>
                <w:lang w:eastAsia="bg-BG"/>
              </w:rPr>
            </w:pPr>
            <w:r w:rsidRPr="00F20D1F">
              <w:rPr>
                <w:lang w:eastAsia="bg-BG"/>
              </w:rPr>
              <w:t xml:space="preserve">При разпределението на финансовите средства по КФ от ОПТТИ е взет под внимание извършения анализ на инвестициите в транспортна инфраструктура със средства по ОПТ 2007-2013. Разпределението на финансовите средства по КФ от ОПТ 2007-2013 </w:t>
            </w:r>
            <w:r w:rsidR="00B546C8">
              <w:rPr>
                <w:lang w:eastAsia="bg-BG"/>
              </w:rPr>
              <w:t xml:space="preserve">е </w:t>
            </w:r>
            <w:r w:rsidRPr="00F20D1F">
              <w:rPr>
                <w:lang w:eastAsia="bg-BG"/>
              </w:rPr>
              <w:t>341 390 809 евро за железопътна инфраструктура (27</w:t>
            </w:r>
            <w:r w:rsidR="003A3E31">
              <w:rPr>
                <w:lang w:eastAsia="bg-BG"/>
              </w:rPr>
              <w:t>.</w:t>
            </w:r>
            <w:r w:rsidRPr="00F20D1F">
              <w:rPr>
                <w:lang w:eastAsia="bg-BG"/>
              </w:rPr>
              <w:t>19%) и 727 669 892 евро за пътна инфраструктура (57</w:t>
            </w:r>
            <w:r w:rsidR="003A3E31">
              <w:rPr>
                <w:lang w:eastAsia="bg-BG"/>
              </w:rPr>
              <w:t>.</w:t>
            </w:r>
            <w:r w:rsidRPr="00F20D1F">
              <w:rPr>
                <w:lang w:eastAsia="bg-BG"/>
              </w:rPr>
              <w:t>95%), като останалата част от 186 609 191 евро (14</w:t>
            </w:r>
            <w:r w:rsidR="003A3E31">
              <w:rPr>
                <w:lang w:eastAsia="bg-BG"/>
              </w:rPr>
              <w:t>.</w:t>
            </w:r>
            <w:r w:rsidRPr="00F20D1F">
              <w:rPr>
                <w:lang w:eastAsia="bg-BG"/>
              </w:rPr>
              <w:t>86%) е инвестирана в развитие на метрото в град София. Фактическото съотношение на инвестициите по КФ по ОПТ 2007-2013 между железопътна и пътна инфраструктура е 32%</w:t>
            </w:r>
            <w:r w:rsidR="00FC6649">
              <w:rPr>
                <w:lang w:eastAsia="bg-BG"/>
              </w:rPr>
              <w:t xml:space="preserve"> </w:t>
            </w:r>
            <w:r w:rsidRPr="00F20D1F">
              <w:rPr>
                <w:lang w:eastAsia="bg-BG"/>
              </w:rPr>
              <w:t>/</w:t>
            </w:r>
            <w:r w:rsidR="00FC6649">
              <w:rPr>
                <w:lang w:eastAsia="bg-BG"/>
              </w:rPr>
              <w:t xml:space="preserve"> </w:t>
            </w:r>
            <w:r w:rsidRPr="00F20D1F">
              <w:rPr>
                <w:lang w:eastAsia="bg-BG"/>
              </w:rPr>
              <w:t xml:space="preserve">68% или повече от 2 пъти в полза на инвестициите в пътна инфраструктура. </w:t>
            </w:r>
            <w:r w:rsidRPr="000227E1">
              <w:rPr>
                <w:lang w:eastAsia="bg-BG"/>
              </w:rPr>
              <w:t xml:space="preserve">Тази тенденция за разпределение на средствата за инвестиции </w:t>
            </w:r>
            <w:r w:rsidR="006E661C">
              <w:rPr>
                <w:lang w:eastAsia="bg-BG"/>
              </w:rPr>
              <w:t>за</w:t>
            </w:r>
            <w:r w:rsidRPr="000227E1">
              <w:rPr>
                <w:lang w:eastAsia="bg-BG"/>
              </w:rPr>
              <w:t xml:space="preserve"> развитие </w:t>
            </w:r>
            <w:r w:rsidR="00A3259B" w:rsidRPr="000227E1">
              <w:rPr>
                <w:lang w:eastAsia="bg-BG"/>
              </w:rPr>
              <w:t xml:space="preserve">на </w:t>
            </w:r>
            <w:r w:rsidRPr="000227E1">
              <w:rPr>
                <w:lang w:eastAsia="bg-BG"/>
              </w:rPr>
              <w:t>железопътна</w:t>
            </w:r>
            <w:r w:rsidR="00930CC2" w:rsidRPr="000227E1">
              <w:rPr>
                <w:lang w:eastAsia="bg-BG"/>
              </w:rPr>
              <w:t>та</w:t>
            </w:r>
            <w:r w:rsidRPr="000227E1">
              <w:rPr>
                <w:lang w:eastAsia="bg-BG"/>
              </w:rPr>
              <w:t xml:space="preserve"> и пътна</w:t>
            </w:r>
            <w:r w:rsidR="006E661C">
              <w:rPr>
                <w:lang w:eastAsia="bg-BG"/>
              </w:rPr>
              <w:t>та</w:t>
            </w:r>
            <w:r w:rsidRPr="000227E1">
              <w:rPr>
                <w:lang w:eastAsia="bg-BG"/>
              </w:rPr>
              <w:t xml:space="preserve"> инфраструктур</w:t>
            </w:r>
            <w:r w:rsidR="00930CC2" w:rsidRPr="000227E1">
              <w:rPr>
                <w:lang w:eastAsia="bg-BG"/>
              </w:rPr>
              <w:t>и</w:t>
            </w:r>
            <w:r w:rsidRPr="000227E1">
              <w:rPr>
                <w:lang w:eastAsia="bg-BG"/>
              </w:rPr>
              <w:t xml:space="preserve"> </w:t>
            </w:r>
            <w:r w:rsidR="00285674">
              <w:rPr>
                <w:lang w:eastAsia="bg-BG"/>
              </w:rPr>
              <w:t>б</w:t>
            </w:r>
            <w:r w:rsidR="00AE6303" w:rsidRPr="000227E1">
              <w:rPr>
                <w:lang w:eastAsia="bg-BG"/>
              </w:rPr>
              <w:t>е</w:t>
            </w:r>
            <w:r w:rsidR="00B64592">
              <w:rPr>
                <w:lang w:eastAsia="bg-BG"/>
              </w:rPr>
              <w:t>ше</w:t>
            </w:r>
            <w:r w:rsidR="00AE6303" w:rsidRPr="000227E1">
              <w:rPr>
                <w:lang w:eastAsia="bg-BG"/>
              </w:rPr>
              <w:t xml:space="preserve"> променена</w:t>
            </w:r>
            <w:r w:rsidR="00930CC2" w:rsidRPr="000227E1">
              <w:rPr>
                <w:lang w:eastAsia="bg-BG"/>
              </w:rPr>
              <w:t xml:space="preserve"> в</w:t>
            </w:r>
            <w:r w:rsidRPr="000227E1">
              <w:rPr>
                <w:lang w:eastAsia="bg-BG"/>
              </w:rPr>
              <w:t xml:space="preserve"> ОПТТИ</w:t>
            </w:r>
            <w:r w:rsidR="00930CC2" w:rsidRPr="000227E1">
              <w:rPr>
                <w:lang w:eastAsia="bg-BG"/>
              </w:rPr>
              <w:t xml:space="preserve">, </w:t>
            </w:r>
            <w:r w:rsidR="00AE6303" w:rsidRPr="000227E1">
              <w:rPr>
                <w:lang w:eastAsia="bg-BG"/>
              </w:rPr>
              <w:t>при което</w:t>
            </w:r>
            <w:r w:rsidR="00930CC2" w:rsidRPr="000227E1">
              <w:rPr>
                <w:lang w:eastAsia="bg-BG"/>
              </w:rPr>
              <w:t xml:space="preserve"> средствата за инвестиции </w:t>
            </w:r>
            <w:r w:rsidR="00285674">
              <w:rPr>
                <w:lang w:eastAsia="bg-BG"/>
              </w:rPr>
              <w:t xml:space="preserve">бяха </w:t>
            </w:r>
            <w:r w:rsidR="00AE6303" w:rsidRPr="000227E1">
              <w:rPr>
                <w:lang w:eastAsia="bg-BG"/>
              </w:rPr>
              <w:t>по</w:t>
            </w:r>
            <w:r w:rsidR="00930CC2" w:rsidRPr="000227E1">
              <w:rPr>
                <w:lang w:eastAsia="bg-BG"/>
              </w:rPr>
              <w:t xml:space="preserve">равно разпределени </w:t>
            </w:r>
            <w:r w:rsidR="004C0035" w:rsidRPr="000227E1">
              <w:rPr>
                <w:lang w:eastAsia="bg-BG"/>
              </w:rPr>
              <w:t>между</w:t>
            </w:r>
            <w:r w:rsidR="00930CC2" w:rsidRPr="000227E1">
              <w:rPr>
                <w:lang w:eastAsia="bg-BG"/>
              </w:rPr>
              <w:t xml:space="preserve"> железопътния и пътн</w:t>
            </w:r>
            <w:r w:rsidR="00AE6303" w:rsidRPr="000227E1">
              <w:rPr>
                <w:lang w:eastAsia="bg-BG"/>
              </w:rPr>
              <w:t>ия</w:t>
            </w:r>
            <w:r w:rsidR="00930CC2" w:rsidRPr="000227E1">
              <w:rPr>
                <w:lang w:eastAsia="bg-BG"/>
              </w:rPr>
              <w:t xml:space="preserve"> сектор</w:t>
            </w:r>
            <w:r w:rsidR="00FC6649" w:rsidRPr="000227E1">
              <w:rPr>
                <w:lang w:val="en-GB"/>
              </w:rPr>
              <w:t>.</w:t>
            </w:r>
          </w:p>
          <w:p w:rsidR="00D025FE" w:rsidRPr="00865A21" w:rsidRDefault="00D025FE" w:rsidP="00C764E1">
            <w:pPr>
              <w:spacing w:before="0" w:after="0"/>
            </w:pPr>
            <w:r w:rsidRPr="00C764E1">
              <w:rPr>
                <w:lang w:eastAsia="bg-BG"/>
              </w:rPr>
              <w:t xml:space="preserve">В тази връзка </w:t>
            </w:r>
            <w:r w:rsidR="000C5D68">
              <w:rPr>
                <w:lang w:eastAsia="bg-BG"/>
              </w:rPr>
              <w:t>5</w:t>
            </w:r>
            <w:r w:rsidR="00C764E1">
              <w:rPr>
                <w:lang w:eastAsia="bg-BG"/>
              </w:rPr>
              <w:t>0</w:t>
            </w:r>
            <w:r w:rsidRPr="00C764E1">
              <w:rPr>
                <w:lang w:eastAsia="bg-BG"/>
              </w:rPr>
              <w:t xml:space="preserve">% от средствата по КФ </w:t>
            </w:r>
            <w:r w:rsidR="00285674">
              <w:rPr>
                <w:lang w:eastAsia="bg-BG"/>
              </w:rPr>
              <w:t>бяха</w:t>
            </w:r>
            <w:r w:rsidRPr="00C764E1">
              <w:rPr>
                <w:lang w:eastAsia="bg-BG"/>
              </w:rPr>
              <w:t xml:space="preserve"> предвидени за инвестиции в железопътна инфраструктура по приоритетна ос 1 „Развитие на железопътната инфраструктура по „основната” </w:t>
            </w:r>
            <w:r w:rsidR="00285674">
              <w:rPr>
                <w:lang w:eastAsia="bg-BG"/>
              </w:rPr>
              <w:t xml:space="preserve">и „разширената“ </w:t>
            </w:r>
            <w:r w:rsidRPr="00C764E1">
              <w:rPr>
                <w:lang w:eastAsia="bg-BG"/>
              </w:rPr>
              <w:t xml:space="preserve">Трансевропейска транспортна мрежа” – инвестиционен приоритет „Предоставяне на подкрепа за мултимодалното Единно европейско транспортно пространство, посредством инвестиции в Трансевропейската транспортна мрежа”. В допълнение на инвестициите по </w:t>
            </w:r>
            <w:r w:rsidR="00E247EB" w:rsidRPr="00C764E1">
              <w:rPr>
                <w:lang w:eastAsia="bg-BG"/>
              </w:rPr>
              <w:t>ОПТТИ</w:t>
            </w:r>
            <w:r w:rsidRPr="00C764E1">
              <w:rPr>
                <w:lang w:eastAsia="bg-BG"/>
              </w:rPr>
              <w:t>, с</w:t>
            </w:r>
            <w:r w:rsidRPr="00C764E1">
              <w:t>ъс средства от М</w:t>
            </w:r>
            <w:r w:rsidR="003D1777">
              <w:t>СЕ</w:t>
            </w:r>
            <w:r w:rsidRPr="00C764E1">
              <w:t xml:space="preserve"> </w:t>
            </w:r>
            <w:r w:rsidR="00285674">
              <w:t>б</w:t>
            </w:r>
            <w:r w:rsidRPr="00C764E1">
              <w:t>е</w:t>
            </w:r>
            <w:r w:rsidR="00285674">
              <w:t>ше</w:t>
            </w:r>
            <w:r w:rsidRPr="00C764E1">
              <w:t xml:space="preserve"> предви</w:t>
            </w:r>
            <w:r w:rsidR="00285674">
              <w:t>дено</w:t>
            </w:r>
            <w:r w:rsidRPr="00C764E1">
              <w:t xml:space="preserve"> да се извърши модернизация на ж.п. </w:t>
            </w:r>
            <w:r w:rsidR="00CE5871">
              <w:t>линия</w:t>
            </w:r>
            <w:r w:rsidR="00FC6649" w:rsidRPr="00C764E1">
              <w:t xml:space="preserve"> </w:t>
            </w:r>
            <w:r w:rsidRPr="00C764E1">
              <w:t>„</w:t>
            </w:r>
            <w:r w:rsidR="00CE5871">
              <w:t>Волуяк – София</w:t>
            </w:r>
            <w:r w:rsidRPr="00C764E1">
              <w:t xml:space="preserve">”, както и </w:t>
            </w:r>
            <w:r w:rsidR="00CE5871">
              <w:t>участъците</w:t>
            </w:r>
            <w:r w:rsidRPr="00C764E1">
              <w:t xml:space="preserve"> „София</w:t>
            </w:r>
            <w:r w:rsidR="00B90DB2">
              <w:t xml:space="preserve"> </w:t>
            </w:r>
            <w:r w:rsidR="00C70AB8" w:rsidRPr="00C764E1">
              <w:t>-</w:t>
            </w:r>
            <w:r w:rsidR="00B90DB2">
              <w:t xml:space="preserve"> </w:t>
            </w:r>
            <w:r w:rsidR="00C70AB8" w:rsidRPr="00C764E1">
              <w:t>Елин Пелин</w:t>
            </w:r>
            <w:r w:rsidRPr="00C764E1">
              <w:t>”</w:t>
            </w:r>
            <w:r w:rsidR="00CE5871">
              <w:t>, „Костенец-Септември“ и проект за „Модернизация на Възел Пловдив“</w:t>
            </w:r>
            <w:r w:rsidRPr="00C764E1">
              <w:t xml:space="preserve">. </w:t>
            </w:r>
          </w:p>
          <w:p w:rsidR="00D025FE" w:rsidRDefault="00D025FE" w:rsidP="00D025FE">
            <w:pPr>
              <w:widowControl w:val="0"/>
              <w:autoSpaceDE w:val="0"/>
              <w:autoSpaceDN w:val="0"/>
              <w:adjustRightInd w:val="0"/>
              <w:ind w:right="-82"/>
            </w:pPr>
            <w:r w:rsidRPr="00C764E1">
              <w:t xml:space="preserve">По приоритетна ос 2 на програмата </w:t>
            </w:r>
            <w:r w:rsidRPr="00C764E1">
              <w:rPr>
                <w:lang w:eastAsia="bg-BG"/>
              </w:rPr>
              <w:t xml:space="preserve">„Развитие на пътната инфраструктура по „основната” </w:t>
            </w:r>
            <w:r w:rsidR="00C70AB8" w:rsidRPr="00C764E1">
              <w:rPr>
                <w:lang w:eastAsia="bg-BG"/>
              </w:rPr>
              <w:t xml:space="preserve">и „разширената” </w:t>
            </w:r>
            <w:r w:rsidRPr="00C764E1">
              <w:rPr>
                <w:lang w:eastAsia="bg-BG"/>
              </w:rPr>
              <w:t>Трансевропейска транспортна мрежа”</w:t>
            </w:r>
            <w:r w:rsidR="00E247EB" w:rsidRPr="00C764E1">
              <w:rPr>
                <w:lang w:eastAsia="bg-BG"/>
              </w:rPr>
              <w:t>,</w:t>
            </w:r>
            <w:r w:rsidRPr="00C764E1">
              <w:t xml:space="preserve"> </w:t>
            </w:r>
            <w:r w:rsidRPr="00C764E1">
              <w:rPr>
                <w:lang w:eastAsia="bg-BG"/>
              </w:rPr>
              <w:t xml:space="preserve">инвестиционен приоритет „Предоставяне на подкрепа за мултимодалното единно европейско транспортно пространство, посредством инвестиции в Трансевропейската транспортна мрежа”, </w:t>
            </w:r>
            <w:r w:rsidRPr="00C764E1">
              <w:t xml:space="preserve">за инвестиции в пътната мрежа на страната </w:t>
            </w:r>
            <w:r w:rsidR="00EA5A9B">
              <w:t>бяха</w:t>
            </w:r>
            <w:r w:rsidRPr="00C764E1">
              <w:t xml:space="preserve"> заделени </w:t>
            </w:r>
            <w:r w:rsidR="00B90DB2">
              <w:t xml:space="preserve">другите </w:t>
            </w:r>
            <w:r w:rsidR="000C5D68">
              <w:t>5</w:t>
            </w:r>
            <w:r w:rsidR="00C764E1">
              <w:t>0</w:t>
            </w:r>
            <w:r w:rsidRPr="00203F0D">
              <w:t>% от средствата по КФ.</w:t>
            </w:r>
          </w:p>
          <w:p w:rsidR="00B62C74" w:rsidRPr="00B62C74" w:rsidRDefault="00B62C74" w:rsidP="00B62C74">
            <w:pPr>
              <w:widowControl w:val="0"/>
              <w:autoSpaceDE w:val="0"/>
              <w:autoSpaceDN w:val="0"/>
              <w:adjustRightInd w:val="0"/>
              <w:ind w:right="-82"/>
              <w:rPr>
                <w:lang w:val="en-GB"/>
              </w:rPr>
            </w:pPr>
            <w:r>
              <w:t>В съответствие с чл</w:t>
            </w:r>
            <w:r w:rsidRPr="00B62C74">
              <w:rPr>
                <w:lang w:val="en-GB"/>
              </w:rPr>
              <w:t xml:space="preserve">. 22 </w:t>
            </w:r>
            <w:r>
              <w:t>от Регламент</w:t>
            </w:r>
            <w:r w:rsidRPr="00B62C74">
              <w:rPr>
                <w:lang w:val="en-GB"/>
              </w:rPr>
              <w:t xml:space="preserve"> </w:t>
            </w:r>
            <w:r w:rsidRPr="00B62C74">
              <w:rPr>
                <w:lang w:val="en-US"/>
              </w:rPr>
              <w:t>(</w:t>
            </w:r>
            <w:r>
              <w:t>ЕС</w:t>
            </w:r>
            <w:r w:rsidRPr="00B62C74">
              <w:rPr>
                <w:lang w:val="en-US"/>
              </w:rPr>
              <w:t xml:space="preserve">) </w:t>
            </w:r>
            <w:r>
              <w:t>№</w:t>
            </w:r>
            <w:r w:rsidRPr="00B62C74">
              <w:rPr>
                <w:lang w:val="en-US"/>
              </w:rPr>
              <w:t xml:space="preserve"> 1303/2013 </w:t>
            </w:r>
            <w:r>
              <w:t>на Европейския парламент и на Съвета</w:t>
            </w:r>
            <w:r w:rsidR="00C34CA8">
              <w:t>,</w:t>
            </w:r>
            <w:r w:rsidRPr="00B62C74">
              <w:rPr>
                <w:lang w:val="en-US"/>
              </w:rPr>
              <w:t xml:space="preserve"> </w:t>
            </w:r>
            <w:r>
              <w:t xml:space="preserve">резерва за изпълнение по приоритетна ос 1 беше </w:t>
            </w:r>
            <w:r w:rsidRPr="00B62C74">
              <w:rPr>
                <w:lang w:val="en-US"/>
              </w:rPr>
              <w:t xml:space="preserve"> </w:t>
            </w:r>
            <w:r>
              <w:t>преразпределен към</w:t>
            </w:r>
            <w:r w:rsidRPr="00B62C74">
              <w:rPr>
                <w:lang w:val="en-GB"/>
              </w:rPr>
              <w:t xml:space="preserve"> </w:t>
            </w:r>
            <w:r>
              <w:t>приоритетна ос</w:t>
            </w:r>
            <w:r w:rsidRPr="00B62C74">
              <w:rPr>
                <w:lang w:val="en-GB"/>
              </w:rPr>
              <w:t xml:space="preserve"> 2</w:t>
            </w:r>
            <w:r w:rsidRPr="00B62C74">
              <w:rPr>
                <w:lang w:val="en-US"/>
              </w:rPr>
              <w:t xml:space="preserve">. </w:t>
            </w:r>
            <w:r>
              <w:t xml:space="preserve">Въз основа на резултатите от прегледа на изпълнението </w:t>
            </w:r>
            <w:r w:rsidRPr="00B62C74">
              <w:rPr>
                <w:lang w:val="en-US"/>
              </w:rPr>
              <w:t xml:space="preserve">53 % </w:t>
            </w:r>
            <w:r>
              <w:t xml:space="preserve">от </w:t>
            </w:r>
            <w:r w:rsidR="00C34CA8">
              <w:t xml:space="preserve">средствата по </w:t>
            </w:r>
            <w:r>
              <w:t>КФ</w:t>
            </w:r>
            <w:r w:rsidRPr="00B62C74">
              <w:rPr>
                <w:lang w:val="en-US"/>
              </w:rPr>
              <w:t xml:space="preserve"> </w:t>
            </w:r>
            <w:r w:rsidR="00C34CA8">
              <w:t>са определени за инвестиции</w:t>
            </w:r>
            <w:r w:rsidRPr="00B62C74">
              <w:rPr>
                <w:lang w:val="en-GB"/>
              </w:rPr>
              <w:t xml:space="preserve"> </w:t>
            </w:r>
            <w:r w:rsidR="00C34CA8">
              <w:t>в пътната мрежа</w:t>
            </w:r>
            <w:r w:rsidRPr="00B62C74">
              <w:rPr>
                <w:lang w:val="en-GB"/>
              </w:rPr>
              <w:t xml:space="preserve"> </w:t>
            </w:r>
            <w:r w:rsidR="00C34CA8">
              <w:t>по приоритетна ос</w:t>
            </w:r>
            <w:r w:rsidRPr="00B62C74">
              <w:rPr>
                <w:lang w:val="en-GB"/>
              </w:rPr>
              <w:t xml:space="preserve"> 2</w:t>
            </w:r>
            <w:r w:rsidR="00C34CA8">
              <w:t>,</w:t>
            </w:r>
            <w:r w:rsidRPr="00B62C74">
              <w:rPr>
                <w:lang w:val="en-GB"/>
              </w:rPr>
              <w:t xml:space="preserve"> </w:t>
            </w:r>
            <w:r w:rsidR="00C34CA8">
              <w:t>а</w:t>
            </w:r>
            <w:r w:rsidRPr="00B62C74">
              <w:rPr>
                <w:lang w:val="en-GB"/>
              </w:rPr>
              <w:t xml:space="preserve"> 47 % </w:t>
            </w:r>
            <w:r w:rsidR="00C34CA8">
              <w:t>от средствата по КФ</w:t>
            </w:r>
            <w:r w:rsidRPr="00B62C74">
              <w:rPr>
                <w:lang w:val="en-GB"/>
              </w:rPr>
              <w:t xml:space="preserve"> </w:t>
            </w:r>
            <w:r w:rsidR="00C34CA8">
              <w:t>за инвестиции в железопътна</w:t>
            </w:r>
            <w:r w:rsidRPr="00B62C74">
              <w:rPr>
                <w:lang w:val="en-GB"/>
              </w:rPr>
              <w:t xml:space="preserve"> </w:t>
            </w:r>
            <w:r w:rsidR="00C34CA8">
              <w:t>инфраструктура</w:t>
            </w:r>
            <w:r w:rsidRPr="00B62C74">
              <w:rPr>
                <w:lang w:val="en-GB"/>
              </w:rPr>
              <w:t xml:space="preserve"> </w:t>
            </w:r>
            <w:r w:rsidR="00C34CA8">
              <w:t>по</w:t>
            </w:r>
            <w:r w:rsidRPr="00B62C74">
              <w:rPr>
                <w:lang w:val="en-GB"/>
              </w:rPr>
              <w:t xml:space="preserve"> </w:t>
            </w:r>
            <w:r w:rsidR="00C34CA8">
              <w:t>приоритетна</w:t>
            </w:r>
            <w:r w:rsidRPr="00B62C74">
              <w:rPr>
                <w:lang w:val="en-GB"/>
              </w:rPr>
              <w:t xml:space="preserve"> </w:t>
            </w:r>
            <w:r w:rsidR="00C34CA8">
              <w:t>ос</w:t>
            </w:r>
            <w:r w:rsidRPr="00B62C74">
              <w:rPr>
                <w:lang w:val="en-GB"/>
              </w:rPr>
              <w:t xml:space="preserve"> 1.</w:t>
            </w:r>
          </w:p>
          <w:p w:rsidR="00B62C74" w:rsidRPr="00F20D1F" w:rsidRDefault="00B62C74" w:rsidP="00D025FE">
            <w:pPr>
              <w:widowControl w:val="0"/>
              <w:autoSpaceDE w:val="0"/>
              <w:autoSpaceDN w:val="0"/>
              <w:adjustRightInd w:val="0"/>
              <w:ind w:right="-82"/>
            </w:pPr>
          </w:p>
          <w:p w:rsidR="00D025FE" w:rsidRPr="00F20D1F" w:rsidRDefault="00D025FE" w:rsidP="00D025FE">
            <w:pPr>
              <w:widowControl w:val="0"/>
              <w:autoSpaceDE w:val="0"/>
              <w:autoSpaceDN w:val="0"/>
              <w:adjustRightInd w:val="0"/>
            </w:pPr>
            <w:r w:rsidRPr="00F20D1F">
              <w:rPr>
                <w:lang w:eastAsia="bg-BG"/>
              </w:rPr>
              <w:t xml:space="preserve">По приоритетна ос 3 „Подобряване на интермодалността при превоза на пътници и товари и развитие на устойчив градски транспорт” </w:t>
            </w:r>
            <w:r w:rsidR="00317FEA">
              <w:t>бяха</w:t>
            </w:r>
            <w:r w:rsidRPr="00F20D1F">
              <w:t xml:space="preserve"> предвидени 7</w:t>
            </w:r>
            <w:r w:rsidR="00E247EB" w:rsidRPr="00F20D1F">
              <w:t>7.</w:t>
            </w:r>
            <w:r w:rsidR="00752041">
              <w:t>5</w:t>
            </w:r>
            <w:r w:rsidRPr="00F20D1F">
              <w:t xml:space="preserve">% от средствата по ЕФРР за инвестиции в подобряване на инфраструктурата за интермодалните превози и </w:t>
            </w:r>
            <w:r w:rsidRPr="00F20D1F">
              <w:lastRenderedPageBreak/>
              <w:t xml:space="preserve">повишаване качеството на услугите за пътници и товари </w:t>
            </w:r>
            <w:r w:rsidRPr="00F20D1F">
              <w:rPr>
                <w:lang w:eastAsia="bg-BG"/>
              </w:rPr>
              <w:t>- инвестиционен приоритет „Предоставяне на подкрепа за мултимодалното единно европейско транспортно пространство, посредством инвестиции в Трансевропейската транспортна мрежа” –</w:t>
            </w:r>
            <w:r w:rsidR="00317FEA">
              <w:rPr>
                <w:lang w:eastAsia="bg-BG"/>
              </w:rPr>
              <w:t xml:space="preserve"> </w:t>
            </w:r>
            <w:r w:rsidR="00E23F56" w:rsidRPr="00350004">
              <w:rPr>
                <w:lang w:eastAsia="bg-BG"/>
              </w:rPr>
              <w:t>3</w:t>
            </w:r>
            <w:r w:rsidR="00E247EB" w:rsidRPr="00350004">
              <w:rPr>
                <w:lang w:eastAsia="bg-BG"/>
              </w:rPr>
              <w:t>.</w:t>
            </w:r>
            <w:r w:rsidR="00F45CF9" w:rsidRPr="00350004">
              <w:rPr>
                <w:lang w:eastAsia="bg-BG"/>
              </w:rPr>
              <w:t>3</w:t>
            </w:r>
            <w:r w:rsidRPr="00350004">
              <w:rPr>
                <w:lang w:eastAsia="bg-BG"/>
              </w:rPr>
              <w:t>%</w:t>
            </w:r>
            <w:r w:rsidRPr="00F20D1F">
              <w:rPr>
                <w:lang w:eastAsia="bg-BG"/>
              </w:rPr>
              <w:t xml:space="preserve"> и инвестиционен приоритет „</w:t>
            </w:r>
            <w:r w:rsidR="00F51BBA" w:rsidRPr="00F20D1F">
              <w:rPr>
                <w:lang w:eastAsia="bg-BG"/>
              </w:rPr>
              <w:t>Насърчаване на стратегии за нисковъглеродно развитие във всички видове територии, по-специално градските райони, включително насърчаване на устойчива мултимодална градска мобилност и мерки за приспособяване и смекчаване, свързани с изменението на климата</w:t>
            </w:r>
            <w:r w:rsidRPr="00F20D1F">
              <w:t>”</w:t>
            </w:r>
            <w:r w:rsidR="00F45CF9" w:rsidRPr="00F20D1F">
              <w:t xml:space="preserve"> – 7</w:t>
            </w:r>
            <w:r w:rsidR="00304F37">
              <w:t>4.2</w:t>
            </w:r>
            <w:r w:rsidRPr="00F20D1F">
              <w:t xml:space="preserve">%. </w:t>
            </w:r>
          </w:p>
          <w:p w:rsidR="00317FEA" w:rsidRDefault="00E247EB" w:rsidP="007A6BEA">
            <w:pPr>
              <w:pStyle w:val="ListBullet1"/>
              <w:tabs>
                <w:tab w:val="clear" w:pos="765"/>
              </w:tabs>
              <w:spacing w:before="120" w:after="120"/>
              <w:ind w:left="0" w:firstLine="0"/>
              <w:rPr>
                <w:lang w:val="bg-BG"/>
              </w:rPr>
            </w:pPr>
            <w:r w:rsidRPr="005411EB">
              <w:rPr>
                <w:lang w:val="bg-BG" w:eastAsia="en-GB"/>
              </w:rPr>
              <w:t>Останалите 22.</w:t>
            </w:r>
            <w:r w:rsidR="001D75C1" w:rsidRPr="005411EB">
              <w:rPr>
                <w:lang w:val="bg-BG" w:eastAsia="en-GB"/>
              </w:rPr>
              <w:t>5</w:t>
            </w:r>
            <w:r w:rsidR="00D025FE" w:rsidRPr="005411EB">
              <w:rPr>
                <w:lang w:val="bg-BG" w:eastAsia="en-GB"/>
              </w:rPr>
              <w:t xml:space="preserve">% от средствата по ЕФРР </w:t>
            </w:r>
            <w:r w:rsidR="00317FEA" w:rsidRPr="005411EB">
              <w:rPr>
                <w:lang w:val="bg-BG" w:eastAsia="en-GB"/>
              </w:rPr>
              <w:t>бяха</w:t>
            </w:r>
            <w:r w:rsidR="00D025FE" w:rsidRPr="005411EB">
              <w:rPr>
                <w:lang w:val="bg-BG" w:eastAsia="en-GB"/>
              </w:rPr>
              <w:t xml:space="preserve"> разпределени между п</w:t>
            </w:r>
            <w:r w:rsidR="00D025FE" w:rsidRPr="00A42ACE">
              <w:rPr>
                <w:lang w:val="bg-BG" w:eastAsia="en-GB"/>
              </w:rPr>
              <w:t>риоритетна ос 4 „Иновации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 и приоритетна ос 5 „Техническа помощ” на програмата, съответно 1</w:t>
            </w:r>
            <w:r w:rsidR="00FE5474" w:rsidRPr="00A42ACE">
              <w:rPr>
                <w:lang w:val="bg-BG" w:eastAsia="en-GB"/>
              </w:rPr>
              <w:t>3.7</w:t>
            </w:r>
            <w:r w:rsidR="00D025FE" w:rsidRPr="00A42ACE">
              <w:rPr>
                <w:lang w:val="bg-BG" w:eastAsia="en-GB"/>
              </w:rPr>
              <w:t xml:space="preserve">% и </w:t>
            </w:r>
            <w:r w:rsidRPr="004E687C">
              <w:rPr>
                <w:lang w:val="bg-BG" w:eastAsia="en-GB"/>
              </w:rPr>
              <w:t>8.</w:t>
            </w:r>
            <w:r w:rsidR="00DB5626" w:rsidRPr="004E687C">
              <w:rPr>
                <w:lang w:val="bg-BG" w:eastAsia="en-GB"/>
              </w:rPr>
              <w:t>8</w:t>
            </w:r>
            <w:r w:rsidR="00D025FE" w:rsidRPr="00AB6184">
              <w:rPr>
                <w:lang w:val="bg-BG" w:eastAsia="en-GB"/>
              </w:rPr>
              <w:t xml:space="preserve">%. Средствата по приоритетна ос 4 </w:t>
            </w:r>
            <w:r w:rsidR="00317FEA" w:rsidRPr="00AB6184">
              <w:rPr>
                <w:lang w:val="bg-BG" w:eastAsia="en-GB"/>
              </w:rPr>
              <w:t>бяха</w:t>
            </w:r>
            <w:r w:rsidR="00D025FE" w:rsidRPr="00EE12CF">
              <w:rPr>
                <w:lang w:val="bg-BG" w:eastAsia="en-GB"/>
              </w:rPr>
              <w:t xml:space="preserve"> разпределени между следните инвестиционни приоритети – инвестиционен приоритет </w:t>
            </w:r>
            <w:r w:rsidR="00D025FE" w:rsidRPr="00EE12CF">
              <w:rPr>
                <w:lang w:val="bg-BG"/>
              </w:rPr>
              <w:t>„</w:t>
            </w:r>
            <w:r w:rsidR="00D025FE" w:rsidRPr="00990A44">
              <w:rPr>
                <w:lang w:val="bg-BG" w:eastAsia="en-GB"/>
              </w:rPr>
              <w:t xml:space="preserve">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мобилност” </w:t>
            </w:r>
            <w:r w:rsidR="007A6BEA" w:rsidRPr="0069069F">
              <w:rPr>
                <w:lang w:val="bg-BG" w:eastAsia="en-GB"/>
              </w:rPr>
              <w:t>7.6</w:t>
            </w:r>
            <w:r w:rsidR="00D025FE" w:rsidRPr="0069069F">
              <w:rPr>
                <w:lang w:val="bg-BG" w:eastAsia="en-GB"/>
              </w:rPr>
              <w:t xml:space="preserve">% и инвестиционен приоритет </w:t>
            </w:r>
            <w:r w:rsidR="00D025FE" w:rsidRPr="0069069F">
              <w:rPr>
                <w:lang w:val="bg-BG"/>
              </w:rPr>
              <w:t>„Изграждане и р</w:t>
            </w:r>
            <w:r w:rsidR="00D025FE" w:rsidRPr="007E1AE2">
              <w:rPr>
                <w:lang w:val="bg-BG"/>
              </w:rPr>
              <w:t xml:space="preserve">ехабилитация на всеобхватни, висококачествени и оперативно съвместими железопътни системи и насърчаване на мерки за намаляване на шума” </w:t>
            </w:r>
            <w:r w:rsidR="00B93D4D" w:rsidRPr="007E2D80">
              <w:rPr>
                <w:lang w:val="bg-BG"/>
              </w:rPr>
              <w:t>6.1</w:t>
            </w:r>
            <w:r w:rsidR="00D025FE" w:rsidRPr="00C02953">
              <w:rPr>
                <w:lang w:val="bg-BG"/>
              </w:rPr>
              <w:t>%.</w:t>
            </w:r>
          </w:p>
          <w:p w:rsidR="00317FEA" w:rsidRPr="00317FEA" w:rsidRDefault="00317FEA" w:rsidP="00317FEA">
            <w:pPr>
              <w:pStyle w:val="BodyTextIndent"/>
              <w:spacing w:after="0"/>
              <w:ind w:left="0"/>
              <w:rPr>
                <w:rFonts w:eastAsia="Calibri"/>
                <w:lang w:val="en-GB" w:eastAsia="en-US"/>
              </w:rPr>
            </w:pPr>
            <w:r>
              <w:rPr>
                <w:lang w:val="bg-BG"/>
              </w:rPr>
              <w:t>В съответствие с чл</w:t>
            </w:r>
            <w:r w:rsidRPr="00317FEA">
              <w:rPr>
                <w:rFonts w:eastAsia="Calibri"/>
                <w:lang w:val="bg-BG" w:eastAsia="en-US"/>
              </w:rPr>
              <w:t xml:space="preserve">. 22 </w:t>
            </w:r>
            <w:r>
              <w:rPr>
                <w:rFonts w:eastAsia="Calibri"/>
                <w:lang w:val="bg-BG" w:eastAsia="en-US"/>
              </w:rPr>
              <w:t>от</w:t>
            </w:r>
            <w:r w:rsidRPr="00317FEA">
              <w:rPr>
                <w:rFonts w:eastAsia="Calibri"/>
                <w:lang w:val="bg-BG" w:eastAsia="en-US"/>
              </w:rPr>
              <w:t xml:space="preserve"> </w:t>
            </w:r>
            <w:r>
              <w:rPr>
                <w:rFonts w:eastAsia="Calibri"/>
                <w:lang w:val="bg-BG" w:eastAsia="en-US"/>
              </w:rPr>
              <w:t>Регламент</w:t>
            </w:r>
            <w:r w:rsidRPr="00317FEA">
              <w:rPr>
                <w:rFonts w:eastAsia="Calibri"/>
                <w:lang w:val="bg-BG" w:eastAsia="en-US"/>
              </w:rPr>
              <w:t xml:space="preserve"> </w:t>
            </w:r>
            <w:r>
              <w:rPr>
                <w:rFonts w:eastAsia="Calibri"/>
                <w:lang w:val="en-US" w:eastAsia="en-US"/>
              </w:rPr>
              <w:t>(ЕС</w:t>
            </w:r>
            <w:r w:rsidRPr="00317FEA">
              <w:rPr>
                <w:rFonts w:eastAsia="Calibri"/>
                <w:lang w:val="en-US" w:eastAsia="en-US"/>
              </w:rPr>
              <w:t xml:space="preserve">) </w:t>
            </w:r>
            <w:r>
              <w:rPr>
                <w:rFonts w:eastAsia="Calibri"/>
                <w:lang w:val="bg-BG" w:eastAsia="en-US"/>
              </w:rPr>
              <w:t>№</w:t>
            </w:r>
            <w:r w:rsidRPr="00317FEA">
              <w:rPr>
                <w:rFonts w:eastAsia="Calibri"/>
                <w:lang w:val="en-US" w:eastAsia="en-US"/>
              </w:rPr>
              <w:t xml:space="preserve"> 1303/2013 </w:t>
            </w:r>
            <w:r>
              <w:rPr>
                <w:rFonts w:eastAsia="Calibri"/>
                <w:lang w:val="bg-BG" w:eastAsia="en-US"/>
              </w:rPr>
              <w:t>на Европейския</w:t>
            </w:r>
            <w:r w:rsidRPr="00317FEA">
              <w:rPr>
                <w:rFonts w:eastAsia="Calibri"/>
                <w:lang w:val="en-US" w:eastAsia="en-US"/>
              </w:rPr>
              <w:t xml:space="preserve"> </w:t>
            </w:r>
            <w:r>
              <w:rPr>
                <w:rFonts w:eastAsia="Calibri"/>
                <w:lang w:val="bg-BG" w:eastAsia="en-US"/>
              </w:rPr>
              <w:t>парламент</w:t>
            </w:r>
            <w:r w:rsidRPr="00317FEA">
              <w:rPr>
                <w:rFonts w:eastAsia="Calibri"/>
                <w:lang w:val="en-US" w:eastAsia="en-US"/>
              </w:rPr>
              <w:t xml:space="preserve"> </w:t>
            </w:r>
            <w:r>
              <w:rPr>
                <w:rFonts w:eastAsia="Calibri"/>
                <w:lang w:val="bg-BG" w:eastAsia="en-US"/>
              </w:rPr>
              <w:t>и</w:t>
            </w:r>
            <w:r w:rsidRPr="00317FEA">
              <w:rPr>
                <w:rFonts w:eastAsia="Calibri"/>
                <w:lang w:val="en-US" w:eastAsia="en-US"/>
              </w:rPr>
              <w:t xml:space="preserve"> </w:t>
            </w:r>
            <w:r>
              <w:rPr>
                <w:rFonts w:eastAsia="Calibri"/>
                <w:lang w:val="bg-BG" w:eastAsia="en-US"/>
              </w:rPr>
              <w:t>на</w:t>
            </w:r>
            <w:r w:rsidRPr="00317FEA">
              <w:rPr>
                <w:rFonts w:eastAsia="Calibri"/>
                <w:lang w:val="en-US" w:eastAsia="en-US"/>
              </w:rPr>
              <w:t xml:space="preserve"> </w:t>
            </w:r>
            <w:r>
              <w:rPr>
                <w:rFonts w:eastAsia="Calibri"/>
                <w:lang w:val="bg-BG" w:eastAsia="en-US"/>
              </w:rPr>
              <w:t>Съвета резерва за изпълнение по</w:t>
            </w:r>
            <w:r w:rsidRPr="00317FEA">
              <w:rPr>
                <w:rFonts w:eastAsia="Calibri"/>
                <w:lang w:val="en-US" w:eastAsia="en-US"/>
              </w:rPr>
              <w:t xml:space="preserve"> </w:t>
            </w:r>
            <w:r>
              <w:rPr>
                <w:rFonts w:eastAsia="Calibri"/>
                <w:lang w:val="bg-BG" w:eastAsia="en-US"/>
              </w:rPr>
              <w:t>приоритетна ос</w:t>
            </w:r>
            <w:r w:rsidRPr="00317FEA">
              <w:rPr>
                <w:rFonts w:eastAsia="Calibri"/>
                <w:lang w:val="bg-BG" w:eastAsia="en-US"/>
              </w:rPr>
              <w:t xml:space="preserve"> </w:t>
            </w:r>
            <w:r w:rsidRPr="00317FEA">
              <w:rPr>
                <w:rFonts w:eastAsia="Calibri"/>
                <w:lang w:val="en-US" w:eastAsia="en-US"/>
              </w:rPr>
              <w:t>4</w:t>
            </w:r>
            <w:r w:rsidRPr="00317FEA">
              <w:rPr>
                <w:rFonts w:eastAsia="Calibri"/>
                <w:lang w:val="bg-BG" w:eastAsia="en-US"/>
              </w:rPr>
              <w:t xml:space="preserve"> </w:t>
            </w:r>
            <w:r>
              <w:rPr>
                <w:rFonts w:eastAsia="Calibri"/>
                <w:lang w:val="bg-BG" w:eastAsia="en-US"/>
              </w:rPr>
              <w:t>беше</w:t>
            </w:r>
            <w:r w:rsidRPr="00317FEA">
              <w:rPr>
                <w:rFonts w:eastAsia="Calibri"/>
                <w:lang w:val="bg-BG" w:eastAsia="en-US"/>
              </w:rPr>
              <w:t xml:space="preserve"> </w:t>
            </w:r>
            <w:r>
              <w:rPr>
                <w:rFonts w:eastAsia="Calibri"/>
                <w:lang w:val="bg-BG" w:eastAsia="en-US"/>
              </w:rPr>
              <w:t>преразпределен към</w:t>
            </w:r>
            <w:r w:rsidRPr="00317FEA">
              <w:rPr>
                <w:rFonts w:eastAsia="Calibri"/>
                <w:lang w:val="bg-BG" w:eastAsia="en-US"/>
              </w:rPr>
              <w:t xml:space="preserve"> </w:t>
            </w:r>
            <w:r>
              <w:rPr>
                <w:rFonts w:eastAsia="Calibri"/>
                <w:lang w:val="bg-BG" w:eastAsia="en-US"/>
              </w:rPr>
              <w:t>приоритетна</w:t>
            </w:r>
            <w:r w:rsidRPr="00317FEA">
              <w:rPr>
                <w:rFonts w:eastAsia="Calibri"/>
                <w:lang w:val="bg-BG" w:eastAsia="en-US"/>
              </w:rPr>
              <w:t xml:space="preserve"> </w:t>
            </w:r>
            <w:r>
              <w:rPr>
                <w:rFonts w:eastAsia="Calibri"/>
                <w:lang w:val="bg-BG" w:eastAsia="en-US"/>
              </w:rPr>
              <w:t>ос</w:t>
            </w:r>
            <w:r w:rsidRPr="00317FEA">
              <w:rPr>
                <w:rFonts w:eastAsia="Calibri"/>
                <w:lang w:val="bg-BG" w:eastAsia="en-US"/>
              </w:rPr>
              <w:t xml:space="preserve"> </w:t>
            </w:r>
            <w:r w:rsidRPr="00317FEA">
              <w:rPr>
                <w:rFonts w:eastAsia="Calibri"/>
                <w:lang w:val="en-US" w:eastAsia="en-US"/>
              </w:rPr>
              <w:t xml:space="preserve">3. </w:t>
            </w:r>
            <w:r>
              <w:rPr>
                <w:rFonts w:eastAsia="Calibri"/>
                <w:lang w:val="bg-BG" w:eastAsia="en-US"/>
              </w:rPr>
              <w:t>Въз основа на прегледа на изпълнението</w:t>
            </w:r>
            <w:r w:rsidRPr="00317FEA">
              <w:rPr>
                <w:rFonts w:eastAsia="Calibri"/>
                <w:lang w:val="en-US" w:eastAsia="en-US"/>
              </w:rPr>
              <w:t xml:space="preserve"> 78.3</w:t>
            </w:r>
            <w:r>
              <w:rPr>
                <w:rFonts w:eastAsia="Calibri"/>
                <w:lang w:val="en-US" w:eastAsia="en-US"/>
              </w:rPr>
              <w:t xml:space="preserve"> % от средствата по</w:t>
            </w:r>
            <w:r w:rsidRPr="00317FEA">
              <w:rPr>
                <w:rFonts w:eastAsia="Calibri"/>
                <w:lang w:val="en-US" w:eastAsia="en-US"/>
              </w:rPr>
              <w:t xml:space="preserve"> </w:t>
            </w:r>
            <w:r>
              <w:rPr>
                <w:rFonts w:eastAsia="Calibri"/>
                <w:lang w:val="bg-BG" w:eastAsia="en-US"/>
              </w:rPr>
              <w:t>ЕФРР бяха</w:t>
            </w:r>
            <w:r w:rsidRPr="00317FEA">
              <w:rPr>
                <w:rFonts w:eastAsia="Calibri"/>
                <w:lang w:val="en-US" w:eastAsia="en-US"/>
              </w:rPr>
              <w:t xml:space="preserve"> </w:t>
            </w:r>
            <w:r>
              <w:rPr>
                <w:rFonts w:eastAsia="Calibri"/>
                <w:lang w:val="bg-BG" w:eastAsia="en-US"/>
              </w:rPr>
              <w:t>определени за инвестиции</w:t>
            </w:r>
            <w:r w:rsidRPr="00317FEA">
              <w:rPr>
                <w:rFonts w:eastAsia="Calibri"/>
                <w:lang w:val="bg-BG" w:eastAsia="en-US"/>
              </w:rPr>
              <w:t xml:space="preserve"> </w:t>
            </w:r>
            <w:r>
              <w:rPr>
                <w:rFonts w:eastAsia="Calibri"/>
                <w:lang w:val="bg-BG" w:eastAsia="en-US"/>
              </w:rPr>
              <w:t>по</w:t>
            </w:r>
            <w:r w:rsidRPr="00317FEA">
              <w:rPr>
                <w:rFonts w:eastAsia="Calibri"/>
                <w:lang w:val="bg-BG" w:eastAsia="en-US"/>
              </w:rPr>
              <w:t xml:space="preserve"> </w:t>
            </w:r>
            <w:r>
              <w:rPr>
                <w:rFonts w:eastAsia="Calibri"/>
                <w:lang w:val="bg-BG" w:eastAsia="en-US"/>
              </w:rPr>
              <w:t>приоритетна</w:t>
            </w:r>
            <w:r w:rsidRPr="00317FEA">
              <w:rPr>
                <w:rFonts w:eastAsia="Calibri"/>
                <w:lang w:val="bg-BG" w:eastAsia="en-US"/>
              </w:rPr>
              <w:t xml:space="preserve"> </w:t>
            </w:r>
            <w:r>
              <w:rPr>
                <w:rFonts w:eastAsia="Calibri"/>
                <w:lang w:val="bg-BG" w:eastAsia="en-US"/>
              </w:rPr>
              <w:t>ос</w:t>
            </w:r>
            <w:r w:rsidRPr="00317FEA">
              <w:rPr>
                <w:rFonts w:eastAsia="Calibri"/>
                <w:lang w:val="bg-BG" w:eastAsia="en-US"/>
              </w:rPr>
              <w:t xml:space="preserve"> 3 </w:t>
            </w:r>
            <w:r w:rsidRPr="00317FEA">
              <w:rPr>
                <w:rFonts w:eastAsia="Calibri"/>
                <w:lang w:val="en-US" w:eastAsia="en-US"/>
              </w:rPr>
              <w:t>(</w:t>
            </w:r>
            <w:r>
              <w:rPr>
                <w:rFonts w:eastAsia="Calibri"/>
                <w:lang w:val="bg-BG" w:eastAsia="en-US"/>
              </w:rPr>
              <w:t>инвестиционен</w:t>
            </w:r>
            <w:r w:rsidRPr="00317FEA">
              <w:rPr>
                <w:rFonts w:eastAsia="Calibri"/>
                <w:lang w:val="en-GB" w:eastAsia="en-US"/>
              </w:rPr>
              <w:t xml:space="preserve"> </w:t>
            </w:r>
            <w:r>
              <w:rPr>
                <w:rFonts w:eastAsia="Calibri"/>
                <w:lang w:val="bg-BG" w:eastAsia="en-US"/>
              </w:rPr>
              <w:t>приоритет</w:t>
            </w:r>
            <w:r w:rsidRPr="00317FEA">
              <w:rPr>
                <w:rFonts w:eastAsia="Calibri"/>
                <w:lang w:val="en-GB" w:eastAsia="en-US"/>
              </w:rPr>
              <w:t xml:space="preserve"> „</w:t>
            </w:r>
            <w:r w:rsidR="00871976" w:rsidRPr="00871976">
              <w:rPr>
                <w:rFonts w:eastAsia="Calibri"/>
                <w:lang w:val="bg-BG" w:eastAsia="en-US"/>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r w:rsidRPr="00317FEA">
              <w:rPr>
                <w:rFonts w:eastAsia="Calibri"/>
                <w:lang w:val="en-GB" w:eastAsia="en-US"/>
              </w:rPr>
              <w:t xml:space="preserve">” – 2.7 % </w:t>
            </w:r>
            <w:r w:rsidR="00871976">
              <w:rPr>
                <w:rFonts w:eastAsia="Calibri"/>
                <w:lang w:val="bg-BG" w:eastAsia="en-US"/>
              </w:rPr>
              <w:t>и</w:t>
            </w:r>
            <w:r w:rsidRPr="00317FEA">
              <w:rPr>
                <w:rFonts w:eastAsia="Calibri"/>
                <w:lang w:val="en-GB" w:eastAsia="en-US"/>
              </w:rPr>
              <w:t xml:space="preserve"> </w:t>
            </w:r>
            <w:r w:rsidR="00871976">
              <w:rPr>
                <w:rFonts w:eastAsia="Calibri"/>
                <w:lang w:val="bg-BG" w:eastAsia="en-US"/>
              </w:rPr>
              <w:t>инвестиционен</w:t>
            </w:r>
            <w:r w:rsidRPr="00317FEA">
              <w:rPr>
                <w:rFonts w:eastAsia="Calibri"/>
                <w:lang w:val="en-GB" w:eastAsia="en-US"/>
              </w:rPr>
              <w:t xml:space="preserve"> </w:t>
            </w:r>
            <w:r w:rsidR="00871976">
              <w:rPr>
                <w:rFonts w:eastAsia="Calibri"/>
                <w:lang w:val="bg-BG" w:eastAsia="en-US"/>
              </w:rPr>
              <w:t>приоритет</w:t>
            </w:r>
            <w:r w:rsidRPr="00317FEA">
              <w:rPr>
                <w:rFonts w:eastAsia="Calibri"/>
                <w:lang w:val="en-GB" w:eastAsia="en-US"/>
              </w:rPr>
              <w:t xml:space="preserve"> “</w:t>
            </w:r>
            <w:r w:rsidRPr="00317FEA">
              <w:rPr>
                <w:rFonts w:eastAsia="Calibri"/>
                <w:lang w:val="bg-BG" w:eastAsia="en-US"/>
              </w:rPr>
              <w:t>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r w:rsidRPr="00317FEA">
              <w:rPr>
                <w:rFonts w:eastAsia="Calibri"/>
                <w:lang w:val="en-GB" w:eastAsia="en-US"/>
              </w:rPr>
              <w:t>” – 75</w:t>
            </w:r>
            <w:r w:rsidRPr="00317FEA">
              <w:rPr>
                <w:rFonts w:eastAsia="Calibri"/>
                <w:lang w:val="en-US" w:eastAsia="en-US"/>
              </w:rPr>
              <w:t>.6</w:t>
            </w:r>
            <w:r w:rsidRPr="00317FEA">
              <w:rPr>
                <w:rFonts w:eastAsia="Calibri"/>
                <w:lang w:val="en-GB" w:eastAsia="en-US"/>
              </w:rPr>
              <w:t xml:space="preserve"> %</w:t>
            </w:r>
            <w:r w:rsidRPr="00317FEA">
              <w:rPr>
                <w:rFonts w:eastAsia="Calibri"/>
                <w:lang w:val="en-US" w:eastAsia="en-US"/>
              </w:rPr>
              <w:t xml:space="preserve">). </w:t>
            </w:r>
            <w:r w:rsidR="00871976" w:rsidRPr="002C42BF">
              <w:rPr>
                <w:rFonts w:eastAsia="Calibri"/>
                <w:lang w:val="bg-BG" w:eastAsia="en-US"/>
              </w:rPr>
              <w:t>Останалите</w:t>
            </w:r>
            <w:r w:rsidRPr="002C42BF">
              <w:rPr>
                <w:rFonts w:eastAsia="Calibri"/>
                <w:lang w:val="en-GB" w:eastAsia="en-US"/>
              </w:rPr>
              <w:t xml:space="preserve"> 12.9 % </w:t>
            </w:r>
            <w:r w:rsidR="00871976" w:rsidRPr="002C42BF">
              <w:rPr>
                <w:rFonts w:eastAsia="Calibri"/>
                <w:lang w:val="bg-BG" w:eastAsia="en-US"/>
              </w:rPr>
              <w:t>от ЕФРР</w:t>
            </w:r>
            <w:r w:rsidRPr="002C42BF">
              <w:rPr>
                <w:rFonts w:eastAsia="Calibri"/>
                <w:lang w:val="en-GB" w:eastAsia="en-US"/>
              </w:rPr>
              <w:t xml:space="preserve"> </w:t>
            </w:r>
            <w:r w:rsidR="00DA2AE9">
              <w:rPr>
                <w:rFonts w:eastAsia="Calibri"/>
                <w:lang w:val="bg-BG" w:eastAsia="en-US"/>
              </w:rPr>
              <w:t>бяха</w:t>
            </w:r>
            <w:r w:rsidR="00871976" w:rsidRPr="002C42BF">
              <w:rPr>
                <w:rFonts w:eastAsia="Calibri"/>
                <w:lang w:val="bg-BG" w:eastAsia="en-US"/>
              </w:rPr>
              <w:t xml:space="preserve"> разпределени за инвестиции</w:t>
            </w:r>
            <w:r w:rsidRPr="002C42BF">
              <w:rPr>
                <w:rFonts w:eastAsia="Calibri"/>
                <w:lang w:val="en-GB" w:eastAsia="en-US"/>
              </w:rPr>
              <w:t xml:space="preserve"> </w:t>
            </w:r>
            <w:r w:rsidR="00871976" w:rsidRPr="002C42BF">
              <w:rPr>
                <w:rFonts w:eastAsia="Calibri"/>
                <w:lang w:val="bg-BG" w:eastAsia="en-US"/>
              </w:rPr>
              <w:t>по</w:t>
            </w:r>
            <w:r w:rsidRPr="002C42BF">
              <w:rPr>
                <w:rFonts w:eastAsia="Calibri"/>
                <w:lang w:val="en-GB" w:eastAsia="en-US"/>
              </w:rPr>
              <w:t xml:space="preserve"> </w:t>
            </w:r>
            <w:r w:rsidR="00871976" w:rsidRPr="002C42BF">
              <w:rPr>
                <w:rFonts w:eastAsia="Calibri"/>
                <w:lang w:val="bg-BG" w:eastAsia="en-US"/>
              </w:rPr>
              <w:t>приоритетна</w:t>
            </w:r>
            <w:r w:rsidRPr="002C42BF">
              <w:rPr>
                <w:rFonts w:eastAsia="Calibri"/>
                <w:lang w:val="en-GB" w:eastAsia="en-US"/>
              </w:rPr>
              <w:t xml:space="preserve"> </w:t>
            </w:r>
            <w:r w:rsidR="00871976" w:rsidRPr="002C42BF">
              <w:rPr>
                <w:rFonts w:eastAsia="Calibri"/>
                <w:lang w:val="bg-BG" w:eastAsia="en-US"/>
              </w:rPr>
              <w:t>ос</w:t>
            </w:r>
            <w:r w:rsidRPr="002C42BF">
              <w:rPr>
                <w:rFonts w:eastAsia="Calibri"/>
                <w:lang w:val="en-GB" w:eastAsia="en-US"/>
              </w:rPr>
              <w:t xml:space="preserve"> 4 (</w:t>
            </w:r>
            <w:r w:rsidR="00871976" w:rsidRPr="002C42BF">
              <w:rPr>
                <w:rFonts w:eastAsia="Calibri"/>
                <w:lang w:val="bg-BG" w:eastAsia="en-US"/>
              </w:rPr>
              <w:t>инвестиционен приоритет</w:t>
            </w:r>
            <w:r w:rsidRPr="002C42BF">
              <w:rPr>
                <w:rFonts w:eastAsia="Calibri"/>
                <w:lang w:val="en-GB" w:eastAsia="en-US"/>
              </w:rPr>
              <w:t xml:space="preserve"> “</w:t>
            </w:r>
            <w:r w:rsidR="00871976" w:rsidRPr="002C42BF">
              <w:rPr>
                <w:rFonts w:eastAsia="Calibri"/>
                <w:lang w:val="bg-BG" w:eastAsia="en-US"/>
              </w:rPr>
              <w:t>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мобилност</w:t>
            </w:r>
            <w:r w:rsidRPr="002C42BF">
              <w:rPr>
                <w:rFonts w:eastAsia="Calibri"/>
                <w:lang w:val="en-GB" w:eastAsia="en-US"/>
              </w:rPr>
              <w:t>” (</w:t>
            </w:r>
            <w:r w:rsidRPr="002C42BF">
              <w:rPr>
                <w:rFonts w:eastAsia="Calibri"/>
                <w:lang w:val="en-US" w:eastAsia="en-US"/>
              </w:rPr>
              <w:t>7.4</w:t>
            </w:r>
            <w:r w:rsidRPr="002C42BF">
              <w:rPr>
                <w:rFonts w:eastAsia="Calibri"/>
                <w:lang w:val="en-GB" w:eastAsia="en-US"/>
              </w:rPr>
              <w:t xml:space="preserve">%) </w:t>
            </w:r>
            <w:r w:rsidR="00871976" w:rsidRPr="002C42BF">
              <w:rPr>
                <w:rFonts w:eastAsia="Calibri"/>
                <w:lang w:val="bg-BG" w:eastAsia="en-US"/>
              </w:rPr>
              <w:t>и</w:t>
            </w:r>
            <w:r w:rsidRPr="002C42BF">
              <w:rPr>
                <w:rFonts w:eastAsia="Calibri"/>
                <w:lang w:val="en-GB" w:eastAsia="en-US"/>
              </w:rPr>
              <w:t xml:space="preserve"> </w:t>
            </w:r>
            <w:r w:rsidR="00871976" w:rsidRPr="002C42BF">
              <w:rPr>
                <w:rFonts w:eastAsia="Calibri"/>
                <w:lang w:val="bg-BG" w:eastAsia="en-US"/>
              </w:rPr>
              <w:t>инвестиционен</w:t>
            </w:r>
            <w:r w:rsidRPr="002C42BF">
              <w:rPr>
                <w:rFonts w:eastAsia="Calibri"/>
                <w:lang w:val="en-GB" w:eastAsia="en-US"/>
              </w:rPr>
              <w:t xml:space="preserve"> </w:t>
            </w:r>
            <w:r w:rsidR="00871976" w:rsidRPr="002C42BF">
              <w:rPr>
                <w:rFonts w:eastAsia="Calibri"/>
                <w:lang w:val="bg-BG" w:eastAsia="en-US"/>
              </w:rPr>
              <w:t>приоритет</w:t>
            </w:r>
            <w:r w:rsidRPr="002C42BF">
              <w:rPr>
                <w:rFonts w:eastAsia="Calibri"/>
                <w:lang w:val="en-GB" w:eastAsia="en-US"/>
              </w:rPr>
              <w:t xml:space="preserve"> “</w:t>
            </w:r>
            <w:r w:rsidR="00871976" w:rsidRPr="002C42BF">
              <w:rPr>
                <w:rFonts w:eastAsia="Calibri"/>
                <w:lang w:val="bg-BG" w:eastAsia="en-US"/>
              </w:rPr>
              <w:t>Разработване и рехабилитация на всеобхватни, висококачествени и оперативно съвместими железопътни системи и насърчаване на мерки за намаляване на шумовото замърсяване</w:t>
            </w:r>
            <w:r w:rsidRPr="002C42BF">
              <w:rPr>
                <w:rFonts w:eastAsia="Calibri"/>
                <w:lang w:val="en-GB" w:eastAsia="en-US"/>
              </w:rPr>
              <w:t>” (</w:t>
            </w:r>
            <w:r w:rsidRPr="002C42BF">
              <w:rPr>
                <w:rFonts w:eastAsia="Calibri"/>
                <w:lang w:val="en-US" w:eastAsia="en-US"/>
              </w:rPr>
              <w:t>5.5</w:t>
            </w:r>
            <w:r w:rsidRPr="002C42BF">
              <w:rPr>
                <w:rFonts w:eastAsia="Calibri"/>
                <w:lang w:val="en-GB" w:eastAsia="en-US"/>
              </w:rPr>
              <w:t>%</w:t>
            </w:r>
            <w:r w:rsidR="00871976" w:rsidRPr="002C42BF">
              <w:rPr>
                <w:rFonts w:eastAsia="Calibri"/>
                <w:lang w:val="en-GB" w:eastAsia="en-US"/>
              </w:rPr>
              <w:t xml:space="preserve"> от</w:t>
            </w:r>
            <w:r w:rsidRPr="002C42BF">
              <w:rPr>
                <w:rFonts w:eastAsia="Calibri"/>
                <w:lang w:val="en-GB" w:eastAsia="en-US"/>
              </w:rPr>
              <w:t xml:space="preserve"> </w:t>
            </w:r>
            <w:r w:rsidR="00871976" w:rsidRPr="002C42BF">
              <w:rPr>
                <w:rFonts w:eastAsia="Calibri"/>
                <w:lang w:val="bg-BG" w:eastAsia="en-US"/>
              </w:rPr>
              <w:t>средствата</w:t>
            </w:r>
            <w:r w:rsidRPr="002C42BF">
              <w:rPr>
                <w:rFonts w:eastAsia="Calibri"/>
                <w:lang w:val="en-GB" w:eastAsia="en-US"/>
              </w:rPr>
              <w:t>).</w:t>
            </w:r>
          </w:p>
          <w:p w:rsidR="00827D30" w:rsidRDefault="00871976" w:rsidP="00317FEA">
            <w:pPr>
              <w:spacing w:before="0" w:after="0"/>
              <w:rPr>
                <w:lang w:val="en-GB" w:eastAsia="en-US"/>
              </w:rPr>
            </w:pPr>
            <w:r>
              <w:rPr>
                <w:lang w:eastAsia="en-US"/>
              </w:rPr>
              <w:t>Средствата по приоритетна ос</w:t>
            </w:r>
            <w:r w:rsidR="00317FEA" w:rsidRPr="00317FEA">
              <w:rPr>
                <w:lang w:val="en-GB" w:eastAsia="en-US"/>
              </w:rPr>
              <w:t xml:space="preserve"> 5 </w:t>
            </w:r>
            <w:r w:rsidR="002C42BF">
              <w:rPr>
                <w:lang w:eastAsia="en-US"/>
              </w:rPr>
              <w:t>бяха</w:t>
            </w:r>
            <w:r>
              <w:rPr>
                <w:lang w:eastAsia="en-US"/>
              </w:rPr>
              <w:t xml:space="preserve"> </w:t>
            </w:r>
            <w:r w:rsidR="002C42BF">
              <w:rPr>
                <w:lang w:eastAsia="en-US"/>
              </w:rPr>
              <w:t>б</w:t>
            </w:r>
            <w:r>
              <w:rPr>
                <w:lang w:eastAsia="en-US"/>
              </w:rPr>
              <w:t>е</w:t>
            </w:r>
            <w:r w:rsidR="002C42BF">
              <w:rPr>
                <w:lang w:eastAsia="en-US"/>
              </w:rPr>
              <w:t>з</w:t>
            </w:r>
            <w:r>
              <w:rPr>
                <w:lang w:eastAsia="en-US"/>
              </w:rPr>
              <w:t xml:space="preserve"> пром</w:t>
            </w:r>
            <w:r w:rsidR="002C42BF">
              <w:rPr>
                <w:lang w:eastAsia="en-US"/>
              </w:rPr>
              <w:t>я</w:t>
            </w:r>
            <w:r>
              <w:rPr>
                <w:lang w:eastAsia="en-US"/>
              </w:rPr>
              <w:t>н</w:t>
            </w:r>
            <w:r w:rsidR="002C42BF">
              <w:rPr>
                <w:lang w:eastAsia="en-US"/>
              </w:rPr>
              <w:t>а</w:t>
            </w:r>
            <w:r>
              <w:rPr>
                <w:lang w:eastAsia="en-US"/>
              </w:rPr>
              <w:t xml:space="preserve"> и оста</w:t>
            </w:r>
            <w:r w:rsidR="002C42BF">
              <w:rPr>
                <w:lang w:eastAsia="en-US"/>
              </w:rPr>
              <w:t>наха</w:t>
            </w:r>
            <w:r w:rsidR="00317FEA" w:rsidRPr="00317FEA">
              <w:rPr>
                <w:lang w:val="en-GB" w:eastAsia="en-US"/>
              </w:rPr>
              <w:t xml:space="preserve"> 8.8%.</w:t>
            </w:r>
          </w:p>
          <w:p w:rsidR="00AD792A" w:rsidRPr="00A052E5" w:rsidRDefault="00AD792A" w:rsidP="00317FEA">
            <w:pPr>
              <w:spacing w:before="0" w:after="0"/>
              <w:rPr>
                <w:lang w:val="en-GB" w:eastAsia="en-US"/>
              </w:rPr>
            </w:pPr>
            <w:r w:rsidRPr="00E11F91">
              <w:rPr>
                <w:lang w:eastAsia="en-US"/>
              </w:rPr>
              <w:t>След намаляване на общия размер на средствата по КФ</w:t>
            </w:r>
            <w:r w:rsidR="00387A71">
              <w:rPr>
                <w:lang w:eastAsia="en-US"/>
              </w:rPr>
              <w:t xml:space="preserve"> в програмата</w:t>
            </w:r>
            <w:r w:rsidRPr="00E11F91">
              <w:rPr>
                <w:lang w:eastAsia="en-US"/>
              </w:rPr>
              <w:t>, поради пренасочване на част от тях с оглед извънредна</w:t>
            </w:r>
            <w:r w:rsidR="00387A71">
              <w:rPr>
                <w:lang w:eastAsia="en-US"/>
              </w:rPr>
              <w:t>та</w:t>
            </w:r>
            <w:r w:rsidRPr="00E11F91">
              <w:rPr>
                <w:lang w:eastAsia="en-US"/>
              </w:rPr>
              <w:t xml:space="preserve"> ситуация, свързана с </w:t>
            </w:r>
            <w:r w:rsidR="00670EE6" w:rsidRPr="003B1F9B">
              <w:rPr>
                <w:iCs/>
                <w:lang w:val="en-US" w:eastAsia="en-US"/>
              </w:rPr>
              <w:t>COVID-19</w:t>
            </w:r>
            <w:r w:rsidR="00670EE6" w:rsidRPr="003B1F9B">
              <w:rPr>
                <w:iCs/>
                <w:lang w:eastAsia="en-US"/>
              </w:rPr>
              <w:t>, средствата от КФ по ос 1 са 49,13 %</w:t>
            </w:r>
            <w:r w:rsidR="00670EE6" w:rsidRPr="00387A71">
              <w:rPr>
                <w:iCs/>
                <w:lang w:eastAsia="en-US"/>
              </w:rPr>
              <w:t>. По ос 2 средствата</w:t>
            </w:r>
            <w:r w:rsidR="00670EE6" w:rsidRPr="00681020">
              <w:rPr>
                <w:iCs/>
                <w:lang w:eastAsia="en-US"/>
              </w:rPr>
              <w:t xml:space="preserve"> </w:t>
            </w:r>
            <w:r w:rsidR="00670EE6" w:rsidRPr="00E11F91">
              <w:rPr>
                <w:iCs/>
                <w:lang w:eastAsia="en-US"/>
              </w:rPr>
              <w:t xml:space="preserve">по КФ са </w:t>
            </w:r>
            <w:r w:rsidR="00EC6678" w:rsidRPr="00E11F91">
              <w:rPr>
                <w:iCs/>
                <w:lang w:eastAsia="en-US"/>
              </w:rPr>
              <w:t>50,87 %</w:t>
            </w:r>
            <w:r w:rsidR="00C443D0" w:rsidRPr="00E11F91">
              <w:rPr>
                <w:iCs/>
                <w:lang w:eastAsia="en-US"/>
              </w:rPr>
              <w:t xml:space="preserve"> от общия размер на фонда по ОПТТИ.</w:t>
            </w:r>
          </w:p>
          <w:p w:rsidR="008C3A69" w:rsidRDefault="00827D30" w:rsidP="00B54537">
            <w:pPr>
              <w:rPr>
                <w:iCs/>
                <w:lang w:val="en" w:eastAsia="en-US"/>
              </w:rPr>
            </w:pPr>
            <w:r>
              <w:rPr>
                <w:lang w:eastAsia="en-US"/>
              </w:rPr>
              <w:t xml:space="preserve">След намаляване на </w:t>
            </w:r>
            <w:r w:rsidR="005046B8">
              <w:rPr>
                <w:lang w:eastAsia="en-US"/>
              </w:rPr>
              <w:t xml:space="preserve">общия размер на </w:t>
            </w:r>
            <w:r>
              <w:rPr>
                <w:lang w:eastAsia="en-US"/>
              </w:rPr>
              <w:t xml:space="preserve">средствата по ЕФРР, поради  пренасочването </w:t>
            </w:r>
            <w:r w:rsidR="005046B8">
              <w:rPr>
                <w:lang w:eastAsia="en-US"/>
              </w:rPr>
              <w:t>на част от тях</w:t>
            </w:r>
            <w:r>
              <w:rPr>
                <w:lang w:eastAsia="en-US"/>
              </w:rPr>
              <w:t xml:space="preserve"> </w:t>
            </w:r>
            <w:r w:rsidRPr="00827D30">
              <w:rPr>
                <w:iCs/>
                <w:lang w:eastAsia="en-US"/>
              </w:rPr>
              <w:t>с оглед</w:t>
            </w:r>
            <w:r w:rsidRPr="00E11F91">
              <w:rPr>
                <w:iCs/>
                <w:lang w:eastAsia="en-US"/>
              </w:rPr>
              <w:t xml:space="preserve"> извънредна</w:t>
            </w:r>
            <w:r w:rsidR="00D30D7D">
              <w:rPr>
                <w:iCs/>
                <w:lang w:eastAsia="en-US"/>
              </w:rPr>
              <w:t>та</w:t>
            </w:r>
            <w:r w:rsidRPr="00E11F91">
              <w:rPr>
                <w:iCs/>
                <w:lang w:eastAsia="en-US"/>
              </w:rPr>
              <w:t xml:space="preserve"> ситуация, свързана с </w:t>
            </w:r>
            <w:r w:rsidRPr="00E11F91">
              <w:rPr>
                <w:iCs/>
                <w:lang w:val="en-US" w:eastAsia="en-US"/>
              </w:rPr>
              <w:t>COVID-19</w:t>
            </w:r>
            <w:r w:rsidR="005046B8" w:rsidRPr="00E11F91">
              <w:rPr>
                <w:iCs/>
                <w:lang w:eastAsia="en-US"/>
              </w:rPr>
              <w:t>, средствата по ос 3 са 82,1 % от ЕФРР, съответно 79,3 % по</w:t>
            </w:r>
            <w:r w:rsidR="005046B8" w:rsidRPr="003B1F9B">
              <w:rPr>
                <w:iCs/>
                <w:lang w:eastAsia="en-US"/>
              </w:rPr>
              <w:t xml:space="preserve"> </w:t>
            </w:r>
            <w:r w:rsidR="005046B8" w:rsidRPr="00E11F91">
              <w:rPr>
                <w:iCs/>
                <w:lang w:eastAsia="en-US"/>
              </w:rPr>
              <w:t>инвестиционен</w:t>
            </w:r>
            <w:r w:rsidR="005046B8" w:rsidRPr="00E11F91">
              <w:rPr>
                <w:iCs/>
                <w:lang w:val="en-GB" w:eastAsia="en-US"/>
              </w:rPr>
              <w:t xml:space="preserve"> </w:t>
            </w:r>
            <w:r w:rsidR="005046B8" w:rsidRPr="00E11F91">
              <w:rPr>
                <w:iCs/>
                <w:lang w:eastAsia="en-US"/>
              </w:rPr>
              <w:t>приоритет</w:t>
            </w:r>
            <w:r w:rsidR="005046B8" w:rsidRPr="00E11F91">
              <w:rPr>
                <w:iCs/>
                <w:lang w:val="en-GB" w:eastAsia="en-US"/>
              </w:rPr>
              <w:t xml:space="preserve"> “</w:t>
            </w:r>
            <w:r w:rsidR="005046B8" w:rsidRPr="00E11F91">
              <w:rPr>
                <w:iCs/>
                <w:lang w:eastAsia="en-US"/>
              </w:rPr>
              <w:t>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r w:rsidR="005046B8" w:rsidRPr="00E11F91">
              <w:rPr>
                <w:iCs/>
                <w:lang w:val="en-GB" w:eastAsia="en-US"/>
              </w:rPr>
              <w:t xml:space="preserve">” </w:t>
            </w:r>
            <w:r w:rsidR="005046B8" w:rsidRPr="00E11F91">
              <w:rPr>
                <w:iCs/>
                <w:lang w:eastAsia="en-US"/>
              </w:rPr>
              <w:t xml:space="preserve">и 2,8 % по приоритет </w:t>
            </w:r>
            <w:r w:rsidR="005046B8" w:rsidRPr="00E11F91">
              <w:rPr>
                <w:iCs/>
                <w:lang w:val="en-GB" w:eastAsia="en-US"/>
              </w:rPr>
              <w:t>„</w:t>
            </w:r>
            <w:r w:rsidR="005046B8" w:rsidRPr="00E11F91">
              <w:rPr>
                <w:iCs/>
                <w:lang w:eastAsia="en-US"/>
              </w:rPr>
              <w:t xml:space="preserve">Предоставяне на подкрепа за мултимодалното единно европейско транспортно </w:t>
            </w:r>
            <w:r w:rsidR="005046B8" w:rsidRPr="00E11F91">
              <w:rPr>
                <w:iCs/>
                <w:lang w:eastAsia="en-US"/>
              </w:rPr>
              <w:lastRenderedPageBreak/>
              <w:t>пространство, посредством инвестиции в Трансевропейската транспортна мрежа</w:t>
            </w:r>
            <w:r w:rsidR="005046B8" w:rsidRPr="00E11F91">
              <w:rPr>
                <w:iCs/>
                <w:lang w:val="en-GB" w:eastAsia="en-US"/>
              </w:rPr>
              <w:t>”</w:t>
            </w:r>
            <w:r w:rsidRPr="00E11F91">
              <w:rPr>
                <w:iCs/>
                <w:lang w:eastAsia="en-US"/>
              </w:rPr>
              <w:t>.</w:t>
            </w:r>
            <w:r w:rsidR="005046B8" w:rsidRPr="00E11F91">
              <w:rPr>
                <w:iCs/>
                <w:lang w:eastAsia="en-US"/>
              </w:rPr>
              <w:t xml:space="preserve"> </w:t>
            </w:r>
            <w:r w:rsidR="00DF63C4" w:rsidRPr="00E11F91">
              <w:rPr>
                <w:iCs/>
                <w:lang w:eastAsia="en-US"/>
              </w:rPr>
              <w:t xml:space="preserve">Останалите средства по ЕФРР се разпределят между приоритетна ос 4 и приоритетна ос 5. За приоритетна ос 4, инвестиционен приоритет </w:t>
            </w:r>
            <w:r w:rsidR="00DF63C4" w:rsidRPr="00E11F91">
              <w:rPr>
                <w:iCs/>
                <w:lang w:val="en-GB" w:eastAsia="en-US"/>
              </w:rPr>
              <w:t>“</w:t>
            </w:r>
            <w:r w:rsidR="00DF63C4" w:rsidRPr="00E11F91">
              <w:rPr>
                <w:iCs/>
                <w:lang w:eastAsia="en-US"/>
              </w:rPr>
              <w:t>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мобилност</w:t>
            </w:r>
            <w:r w:rsidR="00DF63C4" w:rsidRPr="00E11F91">
              <w:rPr>
                <w:iCs/>
                <w:lang w:val="en-GB" w:eastAsia="en-US"/>
              </w:rPr>
              <w:t xml:space="preserve">” </w:t>
            </w:r>
            <w:r w:rsidR="00DF63C4" w:rsidRPr="00E11F91">
              <w:rPr>
                <w:iCs/>
                <w:lang w:eastAsia="en-US"/>
              </w:rPr>
              <w:t xml:space="preserve">са разпределени 8,7 % от средствата, а останалите 9,2 % остават в приоритетна ос </w:t>
            </w:r>
            <w:r w:rsidR="00D30D7D">
              <w:rPr>
                <w:iCs/>
                <w:lang w:eastAsia="en-US"/>
              </w:rPr>
              <w:t>5</w:t>
            </w:r>
            <w:r w:rsidR="00DF63C4" w:rsidRPr="00E11F91">
              <w:rPr>
                <w:iCs/>
                <w:lang w:eastAsia="en-US"/>
              </w:rPr>
              <w:t>.</w:t>
            </w:r>
            <w:r w:rsidR="00B54537">
              <w:rPr>
                <w:iCs/>
                <w:lang w:eastAsia="en-US"/>
              </w:rPr>
              <w:t xml:space="preserve"> </w:t>
            </w:r>
            <w:r w:rsidR="007F1D9E" w:rsidRPr="00453A7B">
              <w:rPr>
                <w:iCs/>
                <w:lang w:eastAsia="en-US"/>
              </w:rPr>
              <w:t>След реалокацията на средствата от КФ в рамките на програмата, съобразно статуса на изпълнение на проектите</w:t>
            </w:r>
            <w:r w:rsidR="007F1D9E" w:rsidRPr="00453A7B">
              <w:rPr>
                <w:iCs/>
                <w:lang w:val="en" w:eastAsia="en-US"/>
              </w:rPr>
              <w:t xml:space="preserve"> </w:t>
            </w:r>
            <w:r w:rsidR="007F1D9E" w:rsidRPr="00453A7B">
              <w:rPr>
                <w:iCs/>
                <w:lang w:eastAsia="en-US"/>
              </w:rPr>
              <w:t>и предвидените допълнителни проекти</w:t>
            </w:r>
            <w:r w:rsidR="007F1D9E" w:rsidRPr="00453A7B">
              <w:rPr>
                <w:iCs/>
                <w:lang w:val="en" w:eastAsia="en-US"/>
              </w:rPr>
              <w:t xml:space="preserve">, </w:t>
            </w:r>
            <w:r w:rsidR="007F1D9E" w:rsidRPr="00453A7B">
              <w:rPr>
                <w:iCs/>
                <w:lang w:eastAsia="en-US"/>
              </w:rPr>
              <w:t xml:space="preserve">средствата по приоритетна ос </w:t>
            </w:r>
            <w:r w:rsidR="007F1D9E" w:rsidRPr="00453A7B">
              <w:rPr>
                <w:iCs/>
                <w:lang w:val="en" w:eastAsia="en-US"/>
              </w:rPr>
              <w:t xml:space="preserve">1 </w:t>
            </w:r>
            <w:r w:rsidR="00A7146D">
              <w:rPr>
                <w:iCs/>
                <w:lang w:eastAsia="en-US"/>
              </w:rPr>
              <w:t>бяха</w:t>
            </w:r>
            <w:r w:rsidR="007F1D9E" w:rsidRPr="00453A7B">
              <w:rPr>
                <w:iCs/>
                <w:lang w:val="en" w:eastAsia="en-US"/>
              </w:rPr>
              <w:t xml:space="preserve"> 5</w:t>
            </w:r>
            <w:r w:rsidR="00752D9E" w:rsidRPr="00453A7B">
              <w:rPr>
                <w:iCs/>
                <w:lang w:eastAsia="en-US"/>
              </w:rPr>
              <w:t>6</w:t>
            </w:r>
            <w:r w:rsidR="007F1D9E" w:rsidRPr="00453A7B">
              <w:rPr>
                <w:iCs/>
                <w:lang w:val="en" w:eastAsia="en-US"/>
              </w:rPr>
              <w:t xml:space="preserve"> % от КФ. </w:t>
            </w:r>
            <w:r w:rsidR="007F1D9E" w:rsidRPr="00453A7B">
              <w:rPr>
                <w:iCs/>
                <w:lang w:eastAsia="en-US"/>
              </w:rPr>
              <w:t>Останалите</w:t>
            </w:r>
            <w:r w:rsidR="007F1D9E" w:rsidRPr="00453A7B">
              <w:rPr>
                <w:iCs/>
                <w:lang w:val="en" w:eastAsia="en-US"/>
              </w:rPr>
              <w:t xml:space="preserve"> 44 % </w:t>
            </w:r>
            <w:r w:rsidR="007F1D9E" w:rsidRPr="00453A7B">
              <w:rPr>
                <w:iCs/>
                <w:lang w:eastAsia="en-US"/>
              </w:rPr>
              <w:t>от</w:t>
            </w:r>
            <w:r w:rsidR="007F1D9E" w:rsidRPr="00453A7B">
              <w:rPr>
                <w:iCs/>
                <w:lang w:val="en" w:eastAsia="en-US"/>
              </w:rPr>
              <w:t xml:space="preserve"> </w:t>
            </w:r>
            <w:r w:rsidR="007F1D9E" w:rsidRPr="00453A7B">
              <w:rPr>
                <w:iCs/>
                <w:lang w:eastAsia="en-US"/>
              </w:rPr>
              <w:t>КФ</w:t>
            </w:r>
            <w:r w:rsidR="007F1D9E" w:rsidRPr="00453A7B">
              <w:rPr>
                <w:iCs/>
                <w:lang w:val="en" w:eastAsia="en-US"/>
              </w:rPr>
              <w:t xml:space="preserve"> </w:t>
            </w:r>
            <w:r w:rsidR="00A7146D">
              <w:rPr>
                <w:iCs/>
                <w:lang w:eastAsia="en-US"/>
              </w:rPr>
              <w:t>бяха</w:t>
            </w:r>
            <w:r w:rsidR="007F1D9E" w:rsidRPr="00453A7B">
              <w:rPr>
                <w:iCs/>
                <w:lang w:eastAsia="en-US"/>
              </w:rPr>
              <w:t xml:space="preserve"> </w:t>
            </w:r>
            <w:r w:rsidR="00E53628" w:rsidRPr="00453A7B">
              <w:rPr>
                <w:iCs/>
                <w:lang w:eastAsia="en-US"/>
              </w:rPr>
              <w:t xml:space="preserve">предвидени за приоритетна ос </w:t>
            </w:r>
            <w:r w:rsidR="007F1D9E" w:rsidRPr="00453A7B">
              <w:rPr>
                <w:iCs/>
                <w:lang w:val="en" w:eastAsia="en-US"/>
              </w:rPr>
              <w:t>2.</w:t>
            </w:r>
          </w:p>
          <w:p w:rsidR="007F1D9E" w:rsidRPr="005A67A4" w:rsidRDefault="008019D4" w:rsidP="00B54537">
            <w:pPr>
              <w:rPr>
                <w:lang w:val="en-US" w:eastAsia="en-US"/>
              </w:rPr>
            </w:pPr>
            <w:r w:rsidRPr="005A67A4">
              <w:rPr>
                <w:iCs/>
                <w:lang w:eastAsia="en-US"/>
              </w:rPr>
              <w:t xml:space="preserve"> </w:t>
            </w:r>
            <w:r w:rsidR="007F1D9E" w:rsidRPr="005A67A4">
              <w:rPr>
                <w:iCs/>
                <w:lang w:val="en" w:eastAsia="en-US"/>
              </w:rPr>
              <w:t xml:space="preserve"> </w:t>
            </w:r>
            <w:r w:rsidR="007F1D9E" w:rsidRPr="005A67A4">
              <w:rPr>
                <w:iCs/>
                <w:lang w:val="en-GB" w:eastAsia="en-US"/>
              </w:rPr>
              <w:t xml:space="preserve">  </w:t>
            </w:r>
          </w:p>
          <w:p w:rsidR="00F47AFF" w:rsidRPr="00F63AFD" w:rsidRDefault="00B96AF8" w:rsidP="00F47AFF">
            <w:pPr>
              <w:spacing w:before="0" w:after="0"/>
              <w:rPr>
                <w:lang w:eastAsia="en-US"/>
              </w:rPr>
            </w:pPr>
            <w:r w:rsidRPr="005A67A4">
              <w:rPr>
                <w:lang w:eastAsia="en-US"/>
              </w:rPr>
              <w:t xml:space="preserve">За прилагане на инструмента </w:t>
            </w:r>
            <w:r w:rsidRPr="005A67A4">
              <w:rPr>
                <w:lang w:val="en-US" w:eastAsia="en-US"/>
              </w:rPr>
              <w:t>Safe</w:t>
            </w:r>
            <w:r w:rsidRPr="005A67A4">
              <w:rPr>
                <w:lang w:eastAsia="en-US"/>
              </w:rPr>
              <w:t xml:space="preserve"> и след извършената реалокация</w:t>
            </w:r>
            <w:r w:rsidR="009F2EBC" w:rsidRPr="005A67A4">
              <w:rPr>
                <w:lang w:eastAsia="en-US"/>
              </w:rPr>
              <w:t xml:space="preserve"> на базата на статуса на изпълнение на проектите и необходимостта от включване на допълнителни проекти</w:t>
            </w:r>
            <w:r w:rsidRPr="005A67A4">
              <w:rPr>
                <w:lang w:eastAsia="en-US"/>
              </w:rPr>
              <w:t xml:space="preserve">, средствата </w:t>
            </w:r>
            <w:r w:rsidR="00DF1AF8" w:rsidRPr="005A67A4">
              <w:rPr>
                <w:lang w:eastAsia="en-US"/>
              </w:rPr>
              <w:t xml:space="preserve">от КФ </w:t>
            </w:r>
            <w:r w:rsidRPr="005A67A4">
              <w:rPr>
                <w:lang w:eastAsia="en-US"/>
              </w:rPr>
              <w:t>по ос</w:t>
            </w:r>
            <w:r w:rsidR="00DF1AF8" w:rsidRPr="005A67A4">
              <w:rPr>
                <w:lang w:eastAsia="en-US"/>
              </w:rPr>
              <w:t xml:space="preserve"> 1 са </w:t>
            </w:r>
            <w:r w:rsidR="00E679B4" w:rsidRPr="005A67A4">
              <w:rPr>
                <w:lang w:eastAsia="en-US"/>
              </w:rPr>
              <w:t>44,39</w:t>
            </w:r>
            <w:r w:rsidR="00DF1AF8" w:rsidRPr="005A67A4">
              <w:rPr>
                <w:lang w:val="en-US" w:eastAsia="en-US"/>
              </w:rPr>
              <w:t xml:space="preserve"> %</w:t>
            </w:r>
            <w:r w:rsidR="00DF1AF8" w:rsidRPr="005A67A4">
              <w:rPr>
                <w:lang w:eastAsia="en-US"/>
              </w:rPr>
              <w:t xml:space="preserve">, по ос 2 - </w:t>
            </w:r>
            <w:r w:rsidR="00F82C66" w:rsidRPr="005A67A4">
              <w:rPr>
                <w:lang w:eastAsia="en-US"/>
              </w:rPr>
              <w:t>42,63</w:t>
            </w:r>
            <w:r w:rsidR="00F47AFF" w:rsidRPr="005A67A4">
              <w:rPr>
                <w:lang w:val="en-US" w:eastAsia="en-US"/>
              </w:rPr>
              <w:t xml:space="preserve"> % </w:t>
            </w:r>
            <w:r w:rsidR="00F47AFF" w:rsidRPr="005A67A4">
              <w:rPr>
                <w:lang w:eastAsia="en-US"/>
              </w:rPr>
              <w:t xml:space="preserve">и по ос 6 </w:t>
            </w:r>
            <w:r w:rsidR="00CA700B" w:rsidRPr="005A67A4">
              <w:rPr>
                <w:lang w:eastAsia="en-US"/>
              </w:rPr>
              <w:t>–</w:t>
            </w:r>
            <w:r w:rsidR="00F47AFF" w:rsidRPr="005A67A4">
              <w:rPr>
                <w:lang w:val="en-US" w:eastAsia="en-US"/>
              </w:rPr>
              <w:t xml:space="preserve"> </w:t>
            </w:r>
            <w:r w:rsidR="00CA700B" w:rsidRPr="005A67A4">
              <w:rPr>
                <w:lang w:val="en-US" w:eastAsia="en-US"/>
              </w:rPr>
              <w:t>12,98</w:t>
            </w:r>
            <w:r w:rsidR="00F47AFF" w:rsidRPr="005A67A4">
              <w:rPr>
                <w:lang w:val="en-US" w:eastAsia="en-US"/>
              </w:rPr>
              <w:t xml:space="preserve"> %</w:t>
            </w:r>
            <w:r w:rsidR="00F47AFF" w:rsidRPr="005A67A4">
              <w:rPr>
                <w:lang w:eastAsia="en-US"/>
              </w:rPr>
              <w:t>, а по ЕФРР</w:t>
            </w:r>
            <w:r w:rsidR="00E80115" w:rsidRPr="005A67A4">
              <w:rPr>
                <w:lang w:eastAsia="en-US"/>
              </w:rPr>
              <w:t xml:space="preserve"> – </w:t>
            </w:r>
            <w:r w:rsidR="00E80115" w:rsidRPr="005A67A4">
              <w:rPr>
                <w:lang w:val="en-US" w:eastAsia="en-US"/>
              </w:rPr>
              <w:t xml:space="preserve">81,26 % </w:t>
            </w:r>
            <w:r w:rsidR="00E80115" w:rsidRPr="005A67A4">
              <w:rPr>
                <w:lang w:eastAsia="en-US"/>
              </w:rPr>
              <w:t xml:space="preserve">по ос 3, </w:t>
            </w:r>
            <w:r w:rsidR="00C53549" w:rsidRPr="005A67A4">
              <w:rPr>
                <w:lang w:eastAsia="en-US"/>
              </w:rPr>
              <w:t xml:space="preserve">10,83 % по ос 4, </w:t>
            </w:r>
            <w:r w:rsidR="00A46781" w:rsidRPr="005A67A4">
              <w:rPr>
                <w:lang w:val="en-US" w:eastAsia="en-US"/>
              </w:rPr>
              <w:t>6,89</w:t>
            </w:r>
            <w:r w:rsidR="00C53549" w:rsidRPr="005A67A4">
              <w:rPr>
                <w:lang w:eastAsia="en-US"/>
              </w:rPr>
              <w:t xml:space="preserve"> % по ос 5 и </w:t>
            </w:r>
            <w:r w:rsidR="00407620" w:rsidRPr="005A67A4">
              <w:rPr>
                <w:lang w:val="en-US" w:eastAsia="en-US"/>
              </w:rPr>
              <w:t>1,03</w:t>
            </w:r>
            <w:r w:rsidR="002159AD" w:rsidRPr="005A67A4">
              <w:rPr>
                <w:lang w:val="en-US" w:eastAsia="en-US"/>
              </w:rPr>
              <w:t xml:space="preserve"> % </w:t>
            </w:r>
            <w:r w:rsidR="002159AD" w:rsidRPr="005A67A4">
              <w:rPr>
                <w:lang w:eastAsia="en-US"/>
              </w:rPr>
              <w:t>по ос 6.</w:t>
            </w:r>
          </w:p>
          <w:p w:rsidR="003B70A8" w:rsidRPr="00F47AFF" w:rsidRDefault="00F47AFF" w:rsidP="003B70A8">
            <w:pPr>
              <w:spacing w:before="0" w:after="0"/>
              <w:rPr>
                <w:lang w:val="en-US" w:eastAsia="en-US"/>
              </w:rPr>
            </w:pPr>
            <w:r>
              <w:rPr>
                <w:lang w:eastAsia="en-US"/>
              </w:rPr>
              <w:t xml:space="preserve"> </w:t>
            </w:r>
          </w:p>
          <w:p w:rsidR="00DF1AF8" w:rsidRPr="003B70A8" w:rsidRDefault="00DF1AF8" w:rsidP="00DF1AF8">
            <w:pPr>
              <w:spacing w:before="0" w:after="0"/>
              <w:rPr>
                <w:lang w:val="en-US" w:eastAsia="en-US"/>
              </w:rPr>
            </w:pPr>
          </w:p>
          <w:p w:rsidR="00317FEA" w:rsidRPr="003B70A8" w:rsidRDefault="00317FEA" w:rsidP="00317FEA">
            <w:pPr>
              <w:spacing w:before="0" w:after="0"/>
              <w:rPr>
                <w:lang w:val="en-US" w:eastAsia="en-US"/>
              </w:rPr>
            </w:pPr>
          </w:p>
          <w:p w:rsidR="00AD4AED" w:rsidRPr="00D50D41" w:rsidRDefault="00AD4AED" w:rsidP="007A6BEA">
            <w:pPr>
              <w:pStyle w:val="ListBullet1"/>
              <w:tabs>
                <w:tab w:val="clear" w:pos="765"/>
              </w:tabs>
              <w:spacing w:before="120" w:after="120"/>
              <w:ind w:left="0" w:firstLine="0"/>
              <w:rPr>
                <w:i/>
                <w:szCs w:val="20"/>
                <w:lang w:val="bg-BG" w:eastAsia="en-GB"/>
              </w:rPr>
            </w:pPr>
          </w:p>
        </w:tc>
      </w:tr>
    </w:tbl>
    <w:p w:rsidR="00C70AB8" w:rsidRDefault="00C70AB8" w:rsidP="00CC38B6">
      <w:pPr>
        <w:rPr>
          <w:lang w:eastAsia="bg-BG"/>
        </w:rPr>
        <w:sectPr w:rsidR="00C70AB8" w:rsidSect="00C70AB8">
          <w:pgSz w:w="11907" w:h="16839"/>
          <w:pgMar w:top="1134" w:right="1418" w:bottom="1134" w:left="1418" w:header="601" w:footer="1077" w:gutter="0"/>
          <w:cols w:space="720"/>
          <w:docGrid w:linePitch="326"/>
        </w:sectPr>
      </w:pPr>
    </w:p>
    <w:p w:rsidR="00AD4AED" w:rsidRDefault="00AD4AED" w:rsidP="00CC38B6">
      <w:pPr>
        <w:rPr>
          <w:b/>
        </w:rPr>
      </w:pPr>
      <w:r w:rsidRPr="00B2534A">
        <w:rPr>
          <w:b/>
        </w:rPr>
        <w:lastRenderedPageBreak/>
        <w:t xml:space="preserve">Таблица 2: </w:t>
      </w:r>
      <w:r w:rsidRPr="00B2534A">
        <w:tab/>
      </w:r>
      <w:r w:rsidRPr="00B2534A">
        <w:rPr>
          <w:b/>
        </w:rPr>
        <w:t>Преглед на инвестиционната стратегия на оперативната програма</w:t>
      </w:r>
    </w:p>
    <w:p w:rsidR="00A92B9E" w:rsidRDefault="00A92B9E" w:rsidP="00CC38B6">
      <w:pPr>
        <w:rPr>
          <w:b/>
        </w:rPr>
      </w:pPr>
    </w:p>
    <w:tbl>
      <w:tblPr>
        <w:tblW w:w="15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440"/>
        <w:gridCol w:w="1800"/>
        <w:gridCol w:w="1440"/>
        <w:gridCol w:w="6840"/>
        <w:gridCol w:w="2236"/>
      </w:tblGrid>
      <w:tr w:rsidR="00A92B9E" w:rsidRPr="00F20D1F" w:rsidTr="00CA2849">
        <w:trPr>
          <w:trHeight w:val="961"/>
        </w:trPr>
        <w:tc>
          <w:tcPr>
            <w:tcW w:w="1728" w:type="dxa"/>
            <w:tcBorders>
              <w:top w:val="single" w:sz="4" w:space="0" w:color="auto"/>
              <w:left w:val="single" w:sz="4" w:space="0" w:color="auto"/>
              <w:right w:val="single" w:sz="4" w:space="0" w:color="auto"/>
            </w:tcBorders>
          </w:tcPr>
          <w:p w:rsidR="00A92B9E" w:rsidRPr="00F20D1F" w:rsidRDefault="00A92B9E" w:rsidP="00CA2849">
            <w:pPr>
              <w:pStyle w:val="Text1"/>
              <w:ind w:left="0"/>
              <w:rPr>
                <w:sz w:val="18"/>
                <w:szCs w:val="18"/>
                <w:lang w:val="bg-BG" w:eastAsia="en-GB"/>
              </w:rPr>
            </w:pPr>
            <w:r w:rsidRPr="00F20D1F">
              <w:rPr>
                <w:b/>
                <w:sz w:val="18"/>
                <w:szCs w:val="20"/>
                <w:lang w:val="bg-BG" w:eastAsia="en-GB"/>
              </w:rPr>
              <w:t xml:space="preserve">Приоритетна ос </w:t>
            </w:r>
          </w:p>
        </w:tc>
        <w:tc>
          <w:tcPr>
            <w:tcW w:w="1440" w:type="dxa"/>
            <w:tcBorders>
              <w:top w:val="single" w:sz="4" w:space="0" w:color="auto"/>
              <w:left w:val="single" w:sz="4" w:space="0" w:color="auto"/>
              <w:right w:val="single" w:sz="4" w:space="0" w:color="auto"/>
            </w:tcBorders>
          </w:tcPr>
          <w:p w:rsidR="00A92B9E" w:rsidRPr="00F20D1F" w:rsidRDefault="00A92B9E" w:rsidP="00CA2849">
            <w:pPr>
              <w:pStyle w:val="Text1"/>
              <w:ind w:left="0"/>
              <w:rPr>
                <w:b/>
                <w:sz w:val="18"/>
                <w:szCs w:val="18"/>
                <w:lang w:val="bg-BG" w:eastAsia="en-GB"/>
              </w:rPr>
            </w:pPr>
            <w:r w:rsidRPr="00F20D1F">
              <w:rPr>
                <w:b/>
                <w:sz w:val="18"/>
                <w:szCs w:val="20"/>
                <w:lang w:val="bg-BG" w:eastAsia="en-GB"/>
              </w:rPr>
              <w:t>Фонд (ЕФРР</w:t>
            </w:r>
            <w:r w:rsidRPr="00F20D1F">
              <w:rPr>
                <w:rStyle w:val="FootnoteReference"/>
                <w:b/>
                <w:sz w:val="18"/>
                <w:szCs w:val="20"/>
                <w:lang w:val="bg-BG" w:eastAsia="en-GB"/>
              </w:rPr>
              <w:footnoteReference w:id="9"/>
            </w:r>
            <w:r w:rsidRPr="00F20D1F">
              <w:rPr>
                <w:b/>
                <w:sz w:val="18"/>
                <w:szCs w:val="20"/>
                <w:lang w:val="bg-BG" w:eastAsia="en-GB"/>
              </w:rPr>
              <w:t>, Кохезионен фонд, ЕСФ</w:t>
            </w:r>
            <w:r w:rsidRPr="00F20D1F">
              <w:rPr>
                <w:rStyle w:val="FootnoteReference"/>
                <w:b/>
                <w:sz w:val="18"/>
                <w:szCs w:val="20"/>
                <w:lang w:val="bg-BG" w:eastAsia="en-GB"/>
              </w:rPr>
              <w:footnoteReference w:id="10"/>
            </w:r>
            <w:r w:rsidRPr="00F20D1F">
              <w:rPr>
                <w:b/>
                <w:sz w:val="18"/>
                <w:szCs w:val="20"/>
                <w:lang w:val="bg-BG" w:eastAsia="en-GB"/>
              </w:rPr>
              <w:t xml:space="preserve"> или ИМЗ)</w:t>
            </w:r>
            <w:r w:rsidRPr="00F20D1F">
              <w:rPr>
                <w:rStyle w:val="FootnoteReference"/>
                <w:b/>
                <w:sz w:val="18"/>
                <w:szCs w:val="20"/>
                <w:lang w:val="bg-BG" w:eastAsia="en-GB"/>
              </w:rPr>
              <w:t xml:space="preserve"> </w:t>
            </w:r>
            <w:r w:rsidRPr="00F20D1F">
              <w:rPr>
                <w:rStyle w:val="FootnoteReference"/>
                <w:b/>
                <w:sz w:val="18"/>
                <w:szCs w:val="20"/>
                <w:lang w:val="bg-BG" w:eastAsia="en-GB"/>
              </w:rPr>
              <w:footnoteReference w:id="11"/>
            </w:r>
          </w:p>
        </w:tc>
        <w:tc>
          <w:tcPr>
            <w:tcW w:w="1800" w:type="dxa"/>
            <w:tcBorders>
              <w:top w:val="single" w:sz="4" w:space="0" w:color="auto"/>
              <w:left w:val="single" w:sz="4" w:space="0" w:color="auto"/>
              <w:right w:val="single" w:sz="4" w:space="0" w:color="auto"/>
            </w:tcBorders>
          </w:tcPr>
          <w:p w:rsidR="00A92B9E" w:rsidRPr="00F20D1F" w:rsidRDefault="00A92B9E" w:rsidP="00CA2849">
            <w:pPr>
              <w:pStyle w:val="Text1"/>
              <w:ind w:left="0"/>
              <w:rPr>
                <w:b/>
                <w:sz w:val="18"/>
                <w:szCs w:val="18"/>
                <w:lang w:val="bg-BG" w:eastAsia="en-GB"/>
              </w:rPr>
            </w:pPr>
            <w:r w:rsidRPr="00F20D1F">
              <w:rPr>
                <w:b/>
                <w:sz w:val="18"/>
                <w:szCs w:val="20"/>
                <w:lang w:val="bg-BG" w:eastAsia="en-GB"/>
              </w:rPr>
              <w:t>Подкрепа от Съюза</w:t>
            </w:r>
            <w:r w:rsidRPr="00F20D1F">
              <w:rPr>
                <w:rStyle w:val="FootnoteReference"/>
                <w:b/>
                <w:sz w:val="18"/>
                <w:szCs w:val="20"/>
                <w:lang w:val="bg-BG" w:eastAsia="en-GB"/>
              </w:rPr>
              <w:footnoteReference w:id="12"/>
            </w:r>
            <w:r w:rsidRPr="00F20D1F">
              <w:rPr>
                <w:b/>
                <w:sz w:val="18"/>
                <w:szCs w:val="20"/>
                <w:lang w:val="bg-BG" w:eastAsia="en-GB"/>
              </w:rPr>
              <w:t xml:space="preserve"> </w:t>
            </w:r>
          </w:p>
          <w:p w:rsidR="00A92B9E" w:rsidRPr="00F20D1F" w:rsidRDefault="00A92B9E" w:rsidP="00CA2849">
            <w:pPr>
              <w:pStyle w:val="Text1"/>
              <w:ind w:left="0"/>
              <w:rPr>
                <w:b/>
                <w:sz w:val="18"/>
                <w:szCs w:val="18"/>
                <w:lang w:val="bg-BG" w:eastAsia="en-GB"/>
              </w:rPr>
            </w:pPr>
            <w:r w:rsidRPr="00F20D1F">
              <w:rPr>
                <w:b/>
                <w:sz w:val="18"/>
                <w:szCs w:val="20"/>
                <w:lang w:val="bg-BG" w:eastAsia="en-GB"/>
              </w:rPr>
              <w:t xml:space="preserve">(в евро) </w:t>
            </w:r>
          </w:p>
        </w:tc>
        <w:tc>
          <w:tcPr>
            <w:tcW w:w="1440" w:type="dxa"/>
            <w:tcBorders>
              <w:top w:val="single" w:sz="4" w:space="0" w:color="auto"/>
              <w:left w:val="single" w:sz="4" w:space="0" w:color="auto"/>
              <w:right w:val="single" w:sz="4" w:space="0" w:color="auto"/>
            </w:tcBorders>
          </w:tcPr>
          <w:p w:rsidR="00A92B9E" w:rsidRPr="00F20D1F" w:rsidRDefault="00A92B9E" w:rsidP="00CA2849">
            <w:pPr>
              <w:pStyle w:val="Text1"/>
              <w:ind w:left="0"/>
              <w:rPr>
                <w:b/>
                <w:sz w:val="18"/>
                <w:szCs w:val="18"/>
                <w:lang w:val="bg-BG" w:eastAsia="en-GB"/>
              </w:rPr>
            </w:pPr>
            <w:r w:rsidRPr="00361A7E">
              <w:rPr>
                <w:b/>
                <w:sz w:val="18"/>
                <w:szCs w:val="20"/>
                <w:lang w:val="bg-BG" w:eastAsia="en-GB"/>
              </w:rPr>
              <w:t>Дял (%) от общата подкрепа от Съюза за оперативната програма</w:t>
            </w:r>
            <w:r w:rsidRPr="00F20D1F">
              <w:rPr>
                <w:b/>
                <w:sz w:val="18"/>
                <w:szCs w:val="20"/>
                <w:lang w:val="bg-BG" w:eastAsia="en-GB"/>
              </w:rPr>
              <w:t xml:space="preserve"> </w:t>
            </w:r>
            <w:r w:rsidRPr="00F20D1F">
              <w:rPr>
                <w:rStyle w:val="FootnoteReference"/>
                <w:b/>
                <w:sz w:val="18"/>
                <w:szCs w:val="20"/>
                <w:lang w:val="bg-BG" w:eastAsia="en-GB"/>
              </w:rPr>
              <w:footnoteReference w:id="13"/>
            </w:r>
          </w:p>
        </w:tc>
        <w:tc>
          <w:tcPr>
            <w:tcW w:w="6840" w:type="dxa"/>
            <w:tcBorders>
              <w:top w:val="single" w:sz="4" w:space="0" w:color="auto"/>
              <w:left w:val="single" w:sz="4" w:space="0" w:color="auto"/>
              <w:right w:val="single" w:sz="4" w:space="0" w:color="auto"/>
            </w:tcBorders>
          </w:tcPr>
          <w:p w:rsidR="00A92B9E" w:rsidRPr="00F20D1F" w:rsidRDefault="00A92B9E" w:rsidP="00CA2849">
            <w:pPr>
              <w:pStyle w:val="Text1"/>
              <w:ind w:left="0"/>
              <w:rPr>
                <w:b/>
                <w:sz w:val="18"/>
                <w:szCs w:val="18"/>
                <w:lang w:val="bg-BG" w:eastAsia="en-GB"/>
              </w:rPr>
            </w:pPr>
            <w:r w:rsidRPr="00F20D1F">
              <w:rPr>
                <w:b/>
                <w:sz w:val="18"/>
                <w:szCs w:val="20"/>
                <w:lang w:val="bg-BG" w:eastAsia="en-GB"/>
              </w:rPr>
              <w:t>Тематична цел</w:t>
            </w:r>
            <w:r w:rsidRPr="00F20D1F">
              <w:rPr>
                <w:rStyle w:val="FootnoteReference"/>
                <w:b/>
                <w:sz w:val="18"/>
                <w:szCs w:val="20"/>
                <w:lang w:val="bg-BG" w:eastAsia="en-GB"/>
              </w:rPr>
              <w:footnoteReference w:id="14"/>
            </w:r>
            <w:r>
              <w:rPr>
                <w:b/>
                <w:sz w:val="18"/>
                <w:szCs w:val="20"/>
                <w:lang w:val="bg-BG" w:eastAsia="en-GB"/>
              </w:rPr>
              <w:t xml:space="preserve"> / </w:t>
            </w:r>
            <w:r w:rsidRPr="00F20D1F">
              <w:rPr>
                <w:b/>
                <w:sz w:val="18"/>
                <w:szCs w:val="20"/>
                <w:lang w:val="bg-BG" w:eastAsia="en-GB"/>
              </w:rPr>
              <w:t>Инвестиционни приоритети</w:t>
            </w:r>
            <w:r w:rsidRPr="00F20D1F">
              <w:rPr>
                <w:rStyle w:val="FootnoteReference"/>
                <w:b/>
                <w:sz w:val="18"/>
                <w:szCs w:val="20"/>
                <w:lang w:val="bg-BG" w:eastAsia="en-GB"/>
              </w:rPr>
              <w:footnoteReference w:id="15"/>
            </w:r>
            <w:r>
              <w:rPr>
                <w:b/>
                <w:sz w:val="18"/>
                <w:szCs w:val="20"/>
                <w:lang w:val="bg-BG" w:eastAsia="en-GB"/>
              </w:rPr>
              <w:t xml:space="preserve">/ </w:t>
            </w:r>
            <w:r w:rsidRPr="00F20D1F">
              <w:rPr>
                <w:b/>
                <w:sz w:val="18"/>
                <w:szCs w:val="20"/>
                <w:lang w:val="bg-BG" w:eastAsia="en-GB"/>
              </w:rPr>
              <w:t>Специфични цели, съответстващи на инвестиционния приоритет</w:t>
            </w:r>
          </w:p>
          <w:p w:rsidR="00A92B9E" w:rsidRPr="00F20D1F" w:rsidRDefault="00A92B9E" w:rsidP="00CA2849">
            <w:pPr>
              <w:pStyle w:val="Text1"/>
              <w:ind w:left="0"/>
              <w:rPr>
                <w:i/>
                <w:sz w:val="18"/>
                <w:szCs w:val="18"/>
                <w:lang w:val="bg-BG" w:eastAsia="en-GB"/>
              </w:rPr>
            </w:pPr>
          </w:p>
        </w:tc>
        <w:tc>
          <w:tcPr>
            <w:tcW w:w="2236" w:type="dxa"/>
            <w:tcBorders>
              <w:top w:val="single" w:sz="4" w:space="0" w:color="auto"/>
              <w:left w:val="single" w:sz="4" w:space="0" w:color="auto"/>
              <w:right w:val="single" w:sz="4" w:space="0" w:color="auto"/>
            </w:tcBorders>
          </w:tcPr>
          <w:p w:rsidR="00A92B9E" w:rsidRPr="00F20D1F" w:rsidRDefault="00A92B9E" w:rsidP="00CA2849">
            <w:pPr>
              <w:pStyle w:val="Text1"/>
              <w:ind w:left="0"/>
              <w:rPr>
                <w:b/>
                <w:sz w:val="18"/>
                <w:szCs w:val="18"/>
                <w:lang w:val="bg-BG" w:eastAsia="en-GB"/>
              </w:rPr>
            </w:pPr>
            <w:r w:rsidRPr="00F20D1F">
              <w:rPr>
                <w:b/>
                <w:sz w:val="18"/>
                <w:szCs w:val="20"/>
                <w:lang w:val="bg-BG" w:eastAsia="en-GB"/>
              </w:rPr>
              <w:t>Общи и специфични за програмата показатели за резултати, за които е определена целева стойност</w:t>
            </w:r>
          </w:p>
        </w:tc>
      </w:tr>
      <w:tr w:rsidR="00A92B9E" w:rsidRPr="000227E1" w:rsidTr="00CA2849">
        <w:tc>
          <w:tcPr>
            <w:tcW w:w="1728" w:type="dxa"/>
            <w:tcBorders>
              <w:top w:val="single" w:sz="4" w:space="0" w:color="auto"/>
              <w:left w:val="single" w:sz="4" w:space="0" w:color="auto"/>
              <w:bottom w:val="single" w:sz="4" w:space="0" w:color="auto"/>
              <w:right w:val="single" w:sz="4" w:space="0" w:color="auto"/>
            </w:tcBorders>
          </w:tcPr>
          <w:p w:rsidR="00A92B9E" w:rsidRPr="000227E1" w:rsidRDefault="00A92B9E" w:rsidP="00CA2849">
            <w:pPr>
              <w:autoSpaceDE w:val="0"/>
              <w:autoSpaceDN w:val="0"/>
              <w:adjustRightInd w:val="0"/>
              <w:spacing w:before="0" w:after="0"/>
              <w:jc w:val="left"/>
              <w:rPr>
                <w:sz w:val="20"/>
                <w:lang w:val="en-US"/>
              </w:rPr>
            </w:pPr>
            <w:r w:rsidRPr="000227E1">
              <w:rPr>
                <w:sz w:val="20"/>
                <w:lang w:val="en-US"/>
              </w:rPr>
              <w:t>1</w:t>
            </w:r>
          </w:p>
        </w:tc>
        <w:tc>
          <w:tcPr>
            <w:tcW w:w="1440" w:type="dxa"/>
            <w:tcBorders>
              <w:left w:val="single" w:sz="4" w:space="0" w:color="auto"/>
              <w:bottom w:val="single" w:sz="4" w:space="0" w:color="auto"/>
              <w:right w:val="single" w:sz="4" w:space="0" w:color="auto"/>
            </w:tcBorders>
          </w:tcPr>
          <w:p w:rsidR="00A92B9E" w:rsidRPr="000227E1" w:rsidRDefault="00A92B9E" w:rsidP="00CA2849">
            <w:pPr>
              <w:pStyle w:val="Text1"/>
              <w:spacing w:before="0" w:after="0"/>
              <w:ind w:left="0"/>
              <w:jc w:val="left"/>
              <w:rPr>
                <w:sz w:val="20"/>
                <w:szCs w:val="20"/>
                <w:lang w:val="bg-BG" w:eastAsia="en-GB"/>
              </w:rPr>
            </w:pPr>
            <w:r w:rsidRPr="000227E1">
              <w:rPr>
                <w:sz w:val="20"/>
                <w:szCs w:val="20"/>
                <w:lang w:val="bg-BG" w:eastAsia="en-GB"/>
              </w:rPr>
              <w:t>КФ</w:t>
            </w:r>
          </w:p>
        </w:tc>
        <w:tc>
          <w:tcPr>
            <w:tcW w:w="1800" w:type="dxa"/>
            <w:tcBorders>
              <w:left w:val="single" w:sz="4" w:space="0" w:color="auto"/>
              <w:bottom w:val="single" w:sz="4" w:space="0" w:color="auto"/>
              <w:right w:val="single" w:sz="4" w:space="0" w:color="auto"/>
            </w:tcBorders>
          </w:tcPr>
          <w:p w:rsidR="00072B39" w:rsidRPr="005A67A4" w:rsidRDefault="00072B39" w:rsidP="00072B39">
            <w:pPr>
              <w:spacing w:after="0"/>
              <w:ind w:left="72" w:firstLine="19"/>
              <w:rPr>
                <w:bCs/>
                <w:sz w:val="20"/>
              </w:rPr>
            </w:pPr>
            <w:r w:rsidRPr="005A67A4">
              <w:rPr>
                <w:bCs/>
                <w:sz w:val="20"/>
              </w:rPr>
              <w:t>480 354 023,00</w:t>
            </w:r>
          </w:p>
          <w:p w:rsidR="00072B39" w:rsidRPr="005A67A4" w:rsidRDefault="00072B39" w:rsidP="004A2070">
            <w:pPr>
              <w:spacing w:after="0"/>
              <w:ind w:left="72" w:firstLine="19"/>
              <w:rPr>
                <w:sz w:val="20"/>
              </w:rPr>
            </w:pPr>
          </w:p>
          <w:p w:rsidR="002C6108" w:rsidRPr="005A67A4" w:rsidRDefault="002C6108" w:rsidP="004A2070">
            <w:pPr>
              <w:spacing w:after="0"/>
              <w:ind w:left="72" w:firstLine="19"/>
              <w:rPr>
                <w:sz w:val="20"/>
              </w:rPr>
            </w:pPr>
          </w:p>
          <w:p w:rsidR="00A21A33" w:rsidRPr="005A67A4" w:rsidRDefault="00A21A33" w:rsidP="00EE71E7">
            <w:pPr>
              <w:spacing w:after="0"/>
              <w:ind w:left="72" w:hanging="180"/>
              <w:jc w:val="center"/>
              <w:rPr>
                <w:sz w:val="20"/>
              </w:rPr>
            </w:pPr>
          </w:p>
          <w:p w:rsidR="00EE71E7" w:rsidRPr="005A67A4" w:rsidRDefault="00EE71E7" w:rsidP="00EE71E7">
            <w:pPr>
              <w:spacing w:after="0"/>
              <w:ind w:left="72" w:hanging="180"/>
              <w:jc w:val="center"/>
              <w:rPr>
                <w:sz w:val="20"/>
              </w:rPr>
            </w:pPr>
          </w:p>
          <w:p w:rsidR="00B0224A" w:rsidRPr="005A67A4" w:rsidRDefault="00B0224A" w:rsidP="00B0224A">
            <w:pPr>
              <w:spacing w:after="0"/>
              <w:ind w:left="72" w:hanging="180"/>
              <w:jc w:val="center"/>
              <w:rPr>
                <w:sz w:val="20"/>
              </w:rPr>
            </w:pPr>
          </w:p>
          <w:p w:rsidR="00B0224A" w:rsidRPr="00D47EE2" w:rsidRDefault="00B0224A" w:rsidP="008C3161">
            <w:pPr>
              <w:pStyle w:val="Text1"/>
              <w:spacing w:before="0" w:after="0"/>
              <w:ind w:left="0"/>
              <w:jc w:val="left"/>
              <w:rPr>
                <w:sz w:val="20"/>
                <w:szCs w:val="20"/>
                <w:lang w:val="en-GB" w:eastAsia="en-GB"/>
              </w:rPr>
            </w:pPr>
          </w:p>
          <w:p w:rsidR="00A92B9E" w:rsidRPr="002A146F" w:rsidRDefault="00A92B9E" w:rsidP="008C3161">
            <w:pPr>
              <w:pStyle w:val="Text1"/>
              <w:spacing w:before="0" w:after="0"/>
              <w:ind w:left="0"/>
              <w:jc w:val="left"/>
              <w:rPr>
                <w:sz w:val="20"/>
                <w:szCs w:val="20"/>
                <w:lang w:val="bg-BG" w:eastAsia="en-GB"/>
              </w:rPr>
            </w:pPr>
          </w:p>
        </w:tc>
        <w:tc>
          <w:tcPr>
            <w:tcW w:w="1440" w:type="dxa"/>
            <w:tcBorders>
              <w:left w:val="single" w:sz="4" w:space="0" w:color="auto"/>
              <w:bottom w:val="single" w:sz="4" w:space="0" w:color="auto"/>
              <w:right w:val="single" w:sz="4" w:space="0" w:color="auto"/>
            </w:tcBorders>
          </w:tcPr>
          <w:p w:rsidR="004C409A" w:rsidRPr="00A56620" w:rsidRDefault="00FD1569" w:rsidP="00CF69C5">
            <w:pPr>
              <w:pStyle w:val="Text1"/>
              <w:spacing w:before="0" w:after="0"/>
              <w:ind w:left="0"/>
              <w:jc w:val="left"/>
              <w:rPr>
                <w:sz w:val="20"/>
                <w:szCs w:val="20"/>
                <w:lang w:val="bg-BG" w:eastAsia="en-GB"/>
              </w:rPr>
            </w:pPr>
            <w:r w:rsidRPr="00EB4EBD">
              <w:rPr>
                <w:sz w:val="20"/>
                <w:szCs w:val="20"/>
                <w:lang w:val="bg-BG" w:eastAsia="en-GB"/>
              </w:rPr>
              <w:t xml:space="preserve"> </w:t>
            </w:r>
          </w:p>
          <w:p w:rsidR="004C409A" w:rsidRPr="005A67A4" w:rsidRDefault="004C409A" w:rsidP="00CF69C5">
            <w:pPr>
              <w:pStyle w:val="Text1"/>
              <w:spacing w:before="0" w:after="0"/>
              <w:ind w:left="0"/>
              <w:jc w:val="left"/>
              <w:rPr>
                <w:sz w:val="20"/>
                <w:szCs w:val="20"/>
                <w:lang w:val="en-US" w:eastAsia="en-GB"/>
              </w:rPr>
            </w:pPr>
            <w:r w:rsidRPr="005A67A4">
              <w:rPr>
                <w:sz w:val="20"/>
                <w:szCs w:val="20"/>
                <w:lang w:val="en-US" w:eastAsia="en-GB"/>
              </w:rPr>
              <w:t>31,59</w:t>
            </w:r>
          </w:p>
          <w:p w:rsidR="004C409A" w:rsidRPr="005A67A4" w:rsidRDefault="004C409A" w:rsidP="00CF69C5">
            <w:pPr>
              <w:pStyle w:val="Text1"/>
              <w:spacing w:before="0" w:after="0"/>
              <w:ind w:left="0"/>
              <w:jc w:val="left"/>
              <w:rPr>
                <w:sz w:val="20"/>
                <w:szCs w:val="20"/>
                <w:lang w:val="bg-BG" w:eastAsia="en-GB"/>
              </w:rPr>
            </w:pPr>
          </w:p>
          <w:p w:rsidR="00DC07C0" w:rsidRPr="005A67A4" w:rsidRDefault="00DC07C0" w:rsidP="008F7566">
            <w:pPr>
              <w:pStyle w:val="Text1"/>
              <w:ind w:left="0"/>
              <w:rPr>
                <w:sz w:val="20"/>
                <w:lang w:val="en-US"/>
              </w:rPr>
            </w:pPr>
            <w:r w:rsidRPr="005A67A4">
              <w:rPr>
                <w:sz w:val="20"/>
                <w:lang w:val="en-US"/>
              </w:rPr>
              <w:t xml:space="preserve"> </w:t>
            </w:r>
          </w:p>
          <w:p w:rsidR="00247D1F" w:rsidRPr="005A67A4" w:rsidRDefault="00247D1F" w:rsidP="00340C37">
            <w:pPr>
              <w:pStyle w:val="Text1"/>
              <w:ind w:left="0"/>
              <w:rPr>
                <w:sz w:val="20"/>
                <w:szCs w:val="20"/>
                <w:lang w:val="bg-BG" w:eastAsia="en-GB"/>
              </w:rPr>
            </w:pPr>
            <w:r w:rsidRPr="005A67A4">
              <w:rPr>
                <w:sz w:val="20"/>
                <w:szCs w:val="20"/>
                <w:lang w:val="en-GB" w:eastAsia="en-GB"/>
              </w:rPr>
              <w:t>%</w:t>
            </w:r>
          </w:p>
        </w:tc>
        <w:tc>
          <w:tcPr>
            <w:tcW w:w="6840" w:type="dxa"/>
            <w:tcBorders>
              <w:left w:val="single" w:sz="4" w:space="0" w:color="auto"/>
              <w:bottom w:val="single" w:sz="4" w:space="0" w:color="auto"/>
              <w:right w:val="single" w:sz="4" w:space="0" w:color="auto"/>
            </w:tcBorders>
          </w:tcPr>
          <w:p w:rsidR="00A92B9E" w:rsidRPr="000227E1" w:rsidRDefault="00A92B9E" w:rsidP="00CA2849">
            <w:pPr>
              <w:pStyle w:val="Text1"/>
              <w:spacing w:before="0" w:after="0"/>
              <w:ind w:left="0"/>
              <w:jc w:val="left"/>
              <w:rPr>
                <w:sz w:val="20"/>
                <w:szCs w:val="20"/>
                <w:lang w:val="bg-BG" w:eastAsia="en-GB"/>
              </w:rPr>
            </w:pPr>
            <w:r w:rsidRPr="000227E1">
              <w:rPr>
                <w:rFonts w:ascii="Webdings" w:eastAsia="Times New Roman" w:hAnsi="Webdings" w:cs="Webdings"/>
                <w:sz w:val="20"/>
                <w:szCs w:val="20"/>
              </w:rPr>
              <w:t></w:t>
            </w:r>
            <w:r w:rsidRPr="000227E1">
              <w:rPr>
                <w:sz w:val="20"/>
                <w:szCs w:val="20"/>
                <w:lang w:val="bg-BG" w:eastAsia="en-GB"/>
              </w:rPr>
              <w:t xml:space="preserve">07 </w:t>
            </w:r>
            <w:r w:rsidR="00C86985" w:rsidRPr="000227E1">
              <w:rPr>
                <w:sz w:val="20"/>
                <w:szCs w:val="20"/>
                <w:lang w:val="bg-BG" w:eastAsia="en-GB"/>
              </w:rPr>
              <w:t xml:space="preserve">- </w:t>
            </w:r>
            <w:r w:rsidRPr="000227E1">
              <w:rPr>
                <w:sz w:val="20"/>
                <w:szCs w:val="20"/>
                <w:lang w:val="bg-BG" w:eastAsia="en-GB"/>
              </w:rPr>
              <w:t>„</w:t>
            </w:r>
            <w:r w:rsidR="00505F46" w:rsidRPr="000227E1">
              <w:rPr>
                <w:sz w:val="20"/>
                <w:szCs w:val="20"/>
              </w:rPr>
              <w:t xml:space="preserve">Насърчаване на </w:t>
            </w:r>
            <w:r w:rsidR="00505F46" w:rsidRPr="000227E1">
              <w:rPr>
                <w:bCs/>
                <w:sz w:val="20"/>
                <w:szCs w:val="20"/>
              </w:rPr>
              <w:t>устойчивия транспорт</w:t>
            </w:r>
            <w:r w:rsidR="00505F46" w:rsidRPr="000227E1">
              <w:rPr>
                <w:sz w:val="20"/>
                <w:szCs w:val="20"/>
              </w:rPr>
              <w:t xml:space="preserve"> и премахване на участъците с недостатъчен капацитет във всички ключови мрежови инфраструктури</w:t>
            </w:r>
            <w:r w:rsidRPr="000227E1">
              <w:rPr>
                <w:sz w:val="20"/>
                <w:szCs w:val="20"/>
                <w:lang w:val="bg-BG" w:eastAsia="en-GB"/>
              </w:rPr>
              <w:t>”</w:t>
            </w:r>
          </w:p>
          <w:p w:rsidR="00A92B9E" w:rsidRPr="000227E1" w:rsidRDefault="00A92B9E" w:rsidP="00CA2849">
            <w:pPr>
              <w:pStyle w:val="Text1"/>
              <w:snapToGrid w:val="0"/>
              <w:spacing w:before="0" w:after="0"/>
              <w:ind w:left="0"/>
              <w:jc w:val="left"/>
              <w:rPr>
                <w:sz w:val="20"/>
                <w:szCs w:val="20"/>
                <w:lang w:val="bg-BG" w:eastAsia="en-GB"/>
              </w:rPr>
            </w:pPr>
            <w:r w:rsidRPr="000227E1">
              <w:rPr>
                <w:rFonts w:ascii="Webdings" w:eastAsia="Times New Roman" w:hAnsi="Webdings" w:cs="Webdings"/>
                <w:sz w:val="20"/>
                <w:szCs w:val="20"/>
              </w:rPr>
              <w:t></w:t>
            </w:r>
            <w:r w:rsidRPr="000227E1">
              <w:rPr>
                <w:rFonts w:eastAsia="Times New Roman"/>
                <w:sz w:val="20"/>
                <w:szCs w:val="20"/>
              </w:rPr>
              <w:t>7i</w:t>
            </w:r>
            <w:r w:rsidRPr="000227E1" w:rsidDel="00F33C48">
              <w:rPr>
                <w:sz w:val="20"/>
                <w:szCs w:val="20"/>
                <w:lang w:val="bg-BG" w:eastAsia="en-GB"/>
              </w:rPr>
              <w:t xml:space="preserve"> </w:t>
            </w:r>
            <w:r w:rsidR="00C86985" w:rsidRPr="000227E1">
              <w:rPr>
                <w:sz w:val="20"/>
                <w:szCs w:val="20"/>
                <w:lang w:val="bg-BG" w:eastAsia="en-GB"/>
              </w:rPr>
              <w:t xml:space="preserve">- </w:t>
            </w:r>
            <w:r w:rsidRPr="000227E1">
              <w:rPr>
                <w:sz w:val="20"/>
                <w:szCs w:val="20"/>
                <w:lang w:val="bg-BG" w:eastAsia="en-GB"/>
              </w:rPr>
              <w:t xml:space="preserve">Предоставяне на подкрепа за мултимодалното </w:t>
            </w:r>
            <w:r w:rsidR="00DE7E6C">
              <w:rPr>
                <w:sz w:val="20"/>
                <w:szCs w:val="20"/>
                <w:lang w:val="bg-BG" w:eastAsia="en-GB"/>
              </w:rPr>
              <w:t>Е</w:t>
            </w:r>
            <w:r w:rsidRPr="000227E1">
              <w:rPr>
                <w:sz w:val="20"/>
                <w:szCs w:val="20"/>
                <w:lang w:val="bg-BG" w:eastAsia="en-GB"/>
              </w:rPr>
              <w:t>динно европейско транспортно пространство, посредством инвестиции в Трансевропейската транспортна мрежа;</w:t>
            </w:r>
          </w:p>
          <w:p w:rsidR="00A92B9E" w:rsidRPr="009B628A" w:rsidRDefault="00A92B9E" w:rsidP="00CA2849">
            <w:pPr>
              <w:pStyle w:val="Text1"/>
              <w:spacing w:before="0" w:after="0"/>
              <w:ind w:left="0"/>
              <w:jc w:val="left"/>
              <w:rPr>
                <w:sz w:val="20"/>
                <w:szCs w:val="20"/>
                <w:lang w:val="bg-BG" w:eastAsia="en-GB"/>
              </w:rPr>
            </w:pPr>
            <w:r w:rsidRPr="000227E1">
              <w:rPr>
                <w:rFonts w:ascii="Webdings" w:eastAsia="Times New Roman" w:hAnsi="Webdings" w:cs="Webdings"/>
                <w:sz w:val="20"/>
                <w:szCs w:val="20"/>
              </w:rPr>
              <w:t></w:t>
            </w:r>
            <w:r w:rsidRPr="000227E1">
              <w:rPr>
                <w:rFonts w:eastAsia="Times New Roman"/>
                <w:sz w:val="20"/>
                <w:szCs w:val="20"/>
              </w:rPr>
              <w:t xml:space="preserve">1 </w:t>
            </w:r>
            <w:r w:rsidR="00DE7E6C">
              <w:rPr>
                <w:rFonts w:eastAsia="Times New Roman"/>
                <w:sz w:val="20"/>
                <w:szCs w:val="20"/>
              </w:rPr>
              <w:t>–</w:t>
            </w:r>
            <w:r w:rsidRPr="000227E1">
              <w:rPr>
                <w:rFonts w:eastAsia="Times New Roman"/>
                <w:sz w:val="20"/>
                <w:szCs w:val="20"/>
                <w:lang w:val="bg-BG"/>
              </w:rPr>
              <w:t xml:space="preserve"> </w:t>
            </w:r>
            <w:r w:rsidR="00DE7E6C">
              <w:rPr>
                <w:rFonts w:eastAsia="Times New Roman"/>
                <w:sz w:val="20"/>
                <w:szCs w:val="20"/>
                <w:lang w:val="bg-BG"/>
              </w:rPr>
              <w:t>Привличане на пътнически и товарен трафик чрез подобряване на</w:t>
            </w:r>
            <w:r w:rsidR="00505F46" w:rsidRPr="00FE126F">
              <w:rPr>
                <w:sz w:val="20"/>
                <w:szCs w:val="20"/>
                <w:lang w:val="bg-BG"/>
              </w:rPr>
              <w:t xml:space="preserve"> качеството на железопътната инфраструктура </w:t>
            </w:r>
            <w:r w:rsidR="004F31B3" w:rsidRPr="00FE126F">
              <w:rPr>
                <w:sz w:val="20"/>
                <w:szCs w:val="20"/>
                <w:lang w:val="bg-BG"/>
              </w:rPr>
              <w:t>по Трансевропейската транспортна мрежа</w:t>
            </w:r>
            <w:r w:rsidRPr="000227E1">
              <w:rPr>
                <w:sz w:val="20"/>
                <w:szCs w:val="20"/>
                <w:lang w:val="bg-BG" w:eastAsia="en-GB"/>
              </w:rPr>
              <w:t xml:space="preserve"> </w:t>
            </w:r>
          </w:p>
          <w:p w:rsidR="00A92B9E" w:rsidRPr="000227E1" w:rsidRDefault="00A92B9E" w:rsidP="00B10324">
            <w:pPr>
              <w:pStyle w:val="Text1"/>
              <w:spacing w:before="0" w:after="0"/>
              <w:ind w:left="0"/>
              <w:jc w:val="left"/>
              <w:rPr>
                <w:sz w:val="20"/>
                <w:szCs w:val="20"/>
                <w:lang w:val="bg-BG" w:eastAsia="en-GB"/>
              </w:rPr>
            </w:pPr>
          </w:p>
        </w:tc>
        <w:tc>
          <w:tcPr>
            <w:tcW w:w="2236" w:type="dxa"/>
            <w:tcBorders>
              <w:top w:val="single" w:sz="4" w:space="0" w:color="auto"/>
              <w:left w:val="single" w:sz="4" w:space="0" w:color="auto"/>
              <w:bottom w:val="single" w:sz="4" w:space="0" w:color="auto"/>
              <w:right w:val="single" w:sz="4" w:space="0" w:color="auto"/>
            </w:tcBorders>
          </w:tcPr>
          <w:p w:rsidR="00A92B9E" w:rsidRPr="007F08FA" w:rsidRDefault="00A92B9E" w:rsidP="00CA2849">
            <w:pPr>
              <w:pStyle w:val="Text1"/>
              <w:spacing w:before="0" w:after="0"/>
              <w:ind w:left="0"/>
              <w:jc w:val="left"/>
              <w:rPr>
                <w:sz w:val="18"/>
                <w:szCs w:val="18"/>
                <w:lang w:val="bg-BG" w:eastAsia="en-GB"/>
              </w:rPr>
            </w:pPr>
            <w:r w:rsidRPr="007F08FA">
              <w:rPr>
                <w:rFonts w:eastAsia="Times New Roman"/>
                <w:sz w:val="18"/>
                <w:szCs w:val="18"/>
              </w:rPr>
              <w:t>[1.1, 1.2</w:t>
            </w:r>
            <w:r w:rsidR="00023C74" w:rsidRPr="007F08FA">
              <w:rPr>
                <w:rFonts w:eastAsia="Times New Roman"/>
                <w:sz w:val="18"/>
                <w:szCs w:val="18"/>
              </w:rPr>
              <w:t>, 1.3</w:t>
            </w:r>
            <w:r w:rsidRPr="007F08FA">
              <w:rPr>
                <w:rFonts w:eastAsia="Times New Roman"/>
                <w:sz w:val="18"/>
                <w:szCs w:val="18"/>
              </w:rPr>
              <w:t>]</w:t>
            </w:r>
          </w:p>
        </w:tc>
      </w:tr>
      <w:tr w:rsidR="00A92B9E" w:rsidRPr="00F20D1F" w:rsidTr="00CA2849">
        <w:tc>
          <w:tcPr>
            <w:tcW w:w="1728" w:type="dxa"/>
            <w:tcBorders>
              <w:top w:val="single" w:sz="4" w:space="0" w:color="auto"/>
              <w:left w:val="single" w:sz="4" w:space="0" w:color="auto"/>
              <w:bottom w:val="single" w:sz="4" w:space="0" w:color="auto"/>
              <w:right w:val="single" w:sz="4" w:space="0" w:color="auto"/>
            </w:tcBorders>
          </w:tcPr>
          <w:p w:rsidR="00A92B9E" w:rsidRPr="00CE5B06" w:rsidRDefault="00A92B9E" w:rsidP="00CA2849">
            <w:pPr>
              <w:pStyle w:val="Text1"/>
              <w:spacing w:before="0" w:after="0"/>
              <w:ind w:left="0"/>
              <w:jc w:val="left"/>
              <w:rPr>
                <w:sz w:val="18"/>
                <w:szCs w:val="18"/>
                <w:lang w:val="bg-BG" w:eastAsia="en-GB"/>
              </w:rPr>
            </w:pPr>
            <w:r w:rsidRPr="00CE5B06">
              <w:rPr>
                <w:sz w:val="18"/>
                <w:szCs w:val="18"/>
                <w:lang w:val="bg-BG" w:eastAsia="en-GB"/>
              </w:rPr>
              <w:t>2</w:t>
            </w:r>
          </w:p>
        </w:tc>
        <w:tc>
          <w:tcPr>
            <w:tcW w:w="1440" w:type="dxa"/>
            <w:tcBorders>
              <w:top w:val="single" w:sz="4" w:space="0" w:color="auto"/>
              <w:left w:val="single" w:sz="4" w:space="0" w:color="auto"/>
              <w:bottom w:val="single" w:sz="4" w:space="0" w:color="auto"/>
              <w:right w:val="single" w:sz="4" w:space="0" w:color="auto"/>
            </w:tcBorders>
          </w:tcPr>
          <w:p w:rsidR="00A92B9E" w:rsidRPr="00CC5843" w:rsidRDefault="00A92B9E" w:rsidP="00CA2849">
            <w:pPr>
              <w:pStyle w:val="Text1"/>
              <w:spacing w:before="0" w:after="0"/>
              <w:ind w:left="0"/>
              <w:rPr>
                <w:sz w:val="20"/>
                <w:szCs w:val="20"/>
                <w:lang w:val="bg-BG" w:eastAsia="en-GB"/>
              </w:rPr>
            </w:pPr>
            <w:r w:rsidRPr="00CC5843">
              <w:rPr>
                <w:sz w:val="20"/>
                <w:szCs w:val="20"/>
                <w:lang w:val="bg-BG" w:eastAsia="en-GB"/>
              </w:rPr>
              <w:t>КФ</w:t>
            </w:r>
          </w:p>
        </w:tc>
        <w:tc>
          <w:tcPr>
            <w:tcW w:w="1800" w:type="dxa"/>
            <w:tcBorders>
              <w:top w:val="single" w:sz="4" w:space="0" w:color="auto"/>
              <w:left w:val="single" w:sz="4" w:space="0" w:color="auto"/>
              <w:bottom w:val="single" w:sz="4" w:space="0" w:color="auto"/>
              <w:right w:val="single" w:sz="4" w:space="0" w:color="auto"/>
            </w:tcBorders>
          </w:tcPr>
          <w:p w:rsidR="00420D47" w:rsidRPr="005A67A4" w:rsidRDefault="00420D47" w:rsidP="00420D47">
            <w:pPr>
              <w:spacing w:after="0"/>
              <w:ind w:left="566" w:hanging="674"/>
              <w:jc w:val="center"/>
              <w:rPr>
                <w:bCs/>
                <w:sz w:val="20"/>
              </w:rPr>
            </w:pPr>
            <w:r w:rsidRPr="005A67A4">
              <w:rPr>
                <w:bCs/>
                <w:sz w:val="20"/>
              </w:rPr>
              <w:t>461 289 311,00</w:t>
            </w:r>
          </w:p>
          <w:p w:rsidR="00420D47" w:rsidRPr="005A67A4" w:rsidRDefault="00420D47" w:rsidP="003973BF">
            <w:pPr>
              <w:spacing w:after="0"/>
              <w:ind w:left="566" w:hanging="674"/>
              <w:jc w:val="center"/>
              <w:rPr>
                <w:sz w:val="20"/>
              </w:rPr>
            </w:pPr>
          </w:p>
          <w:p w:rsidR="003973BF" w:rsidRPr="005A67A4" w:rsidRDefault="003973BF" w:rsidP="003973BF">
            <w:pPr>
              <w:spacing w:after="0"/>
              <w:ind w:left="566" w:hanging="674"/>
              <w:jc w:val="center"/>
              <w:rPr>
                <w:sz w:val="20"/>
              </w:rPr>
            </w:pPr>
          </w:p>
          <w:p w:rsidR="00C404C0" w:rsidRPr="005A67A4" w:rsidRDefault="00C404C0" w:rsidP="00C404C0">
            <w:pPr>
              <w:spacing w:after="0"/>
              <w:ind w:left="566" w:hanging="674"/>
              <w:jc w:val="center"/>
              <w:rPr>
                <w:sz w:val="20"/>
              </w:rPr>
            </w:pPr>
          </w:p>
          <w:p w:rsidR="00E07B83" w:rsidRPr="005A67A4" w:rsidRDefault="00E07B83" w:rsidP="00E07B83">
            <w:pPr>
              <w:spacing w:after="0"/>
              <w:ind w:left="566" w:hanging="674"/>
              <w:jc w:val="center"/>
              <w:rPr>
                <w:sz w:val="20"/>
              </w:rPr>
            </w:pPr>
          </w:p>
          <w:p w:rsidR="00E07B83" w:rsidRPr="00D47EE2" w:rsidRDefault="00E07B83" w:rsidP="00672949">
            <w:pPr>
              <w:pStyle w:val="Text1"/>
              <w:spacing w:before="0" w:after="0"/>
              <w:ind w:left="0"/>
              <w:jc w:val="left"/>
              <w:rPr>
                <w:sz w:val="20"/>
                <w:szCs w:val="20"/>
                <w:lang w:val="en-GB" w:eastAsia="en-GB"/>
              </w:rPr>
            </w:pPr>
          </w:p>
          <w:p w:rsidR="00A92B9E" w:rsidRPr="00EB4EBD" w:rsidRDefault="008C4FCC" w:rsidP="00672949">
            <w:pPr>
              <w:pStyle w:val="Text1"/>
              <w:spacing w:before="0" w:after="0"/>
              <w:ind w:left="0"/>
              <w:jc w:val="left"/>
              <w:rPr>
                <w:sz w:val="20"/>
                <w:szCs w:val="20"/>
                <w:lang w:val="bg-BG" w:eastAsia="en-GB"/>
              </w:rPr>
            </w:pPr>
            <w:r w:rsidRPr="002A146F">
              <w:rPr>
                <w:sz w:val="20"/>
                <w:szCs w:val="20"/>
                <w:lang w:val="en-GB" w:eastAsia="en-GB"/>
              </w:rPr>
              <w:t xml:space="preserve"> </w:t>
            </w:r>
          </w:p>
        </w:tc>
        <w:tc>
          <w:tcPr>
            <w:tcW w:w="1440" w:type="dxa"/>
            <w:tcBorders>
              <w:top w:val="single" w:sz="4" w:space="0" w:color="auto"/>
              <w:left w:val="single" w:sz="4" w:space="0" w:color="auto"/>
              <w:bottom w:val="single" w:sz="4" w:space="0" w:color="auto"/>
              <w:right w:val="single" w:sz="4" w:space="0" w:color="auto"/>
            </w:tcBorders>
          </w:tcPr>
          <w:p w:rsidR="00561527" w:rsidRPr="005A67A4" w:rsidRDefault="00561527" w:rsidP="006E701B">
            <w:pPr>
              <w:pStyle w:val="Text1"/>
              <w:spacing w:before="0" w:after="0"/>
              <w:ind w:left="0"/>
              <w:rPr>
                <w:sz w:val="20"/>
                <w:szCs w:val="20"/>
                <w:lang w:val="bg-BG" w:eastAsia="en-GB"/>
              </w:rPr>
            </w:pPr>
          </w:p>
          <w:p w:rsidR="00FB4DD8" w:rsidRPr="005A67A4" w:rsidRDefault="00CD0238" w:rsidP="006E701B">
            <w:pPr>
              <w:pStyle w:val="Text1"/>
              <w:spacing w:before="0" w:after="0"/>
              <w:ind w:left="0"/>
              <w:rPr>
                <w:sz w:val="20"/>
                <w:szCs w:val="20"/>
                <w:lang w:val="bg-BG" w:eastAsia="en-GB"/>
              </w:rPr>
            </w:pPr>
            <w:r w:rsidRPr="005A67A4">
              <w:rPr>
                <w:sz w:val="20"/>
                <w:szCs w:val="20"/>
                <w:lang w:val="bg-BG" w:eastAsia="en-GB"/>
              </w:rPr>
              <w:t>30,33</w:t>
            </w:r>
          </w:p>
          <w:p w:rsidR="00FB4DD8" w:rsidRPr="005A67A4" w:rsidRDefault="00FB4DD8" w:rsidP="006E701B">
            <w:pPr>
              <w:pStyle w:val="Text1"/>
              <w:spacing w:before="0" w:after="0"/>
              <w:ind w:left="0"/>
              <w:rPr>
                <w:sz w:val="20"/>
                <w:szCs w:val="20"/>
                <w:lang w:val="bg-BG" w:eastAsia="en-GB"/>
              </w:rPr>
            </w:pPr>
          </w:p>
          <w:p w:rsidR="00FB4DD8" w:rsidRPr="005A67A4" w:rsidRDefault="00FB4DD8" w:rsidP="006E701B">
            <w:pPr>
              <w:pStyle w:val="Text1"/>
              <w:spacing w:before="0" w:after="0"/>
              <w:ind w:left="0"/>
              <w:rPr>
                <w:sz w:val="20"/>
                <w:szCs w:val="20"/>
                <w:lang w:val="bg-BG" w:eastAsia="en-GB"/>
              </w:rPr>
            </w:pPr>
          </w:p>
          <w:p w:rsidR="00B838E6" w:rsidRPr="005A67A4" w:rsidRDefault="00B838E6" w:rsidP="006E701B">
            <w:pPr>
              <w:pStyle w:val="Text1"/>
              <w:spacing w:before="0" w:after="0"/>
              <w:ind w:left="0"/>
              <w:rPr>
                <w:sz w:val="20"/>
                <w:szCs w:val="20"/>
                <w:lang w:val="bg-BG" w:eastAsia="en-GB"/>
              </w:rPr>
            </w:pPr>
          </w:p>
          <w:p w:rsidR="00B838E6" w:rsidRPr="005A67A4" w:rsidRDefault="00B838E6" w:rsidP="00B838E6">
            <w:pPr>
              <w:pStyle w:val="Text1"/>
              <w:ind w:left="0"/>
              <w:rPr>
                <w:sz w:val="20"/>
              </w:rPr>
            </w:pPr>
          </w:p>
          <w:p w:rsidR="00A06077" w:rsidRPr="005A67A4" w:rsidRDefault="00A06077" w:rsidP="00B838E6">
            <w:pPr>
              <w:pStyle w:val="Text1"/>
              <w:ind w:left="0"/>
              <w:rPr>
                <w:sz w:val="20"/>
              </w:rPr>
            </w:pPr>
          </w:p>
          <w:p w:rsidR="00A92B9E" w:rsidRPr="002A146F" w:rsidRDefault="004969A1" w:rsidP="006E701B">
            <w:pPr>
              <w:pStyle w:val="Text1"/>
              <w:spacing w:before="0" w:after="0"/>
              <w:ind w:left="0"/>
              <w:rPr>
                <w:sz w:val="20"/>
                <w:szCs w:val="20"/>
                <w:lang w:val="en-US" w:eastAsia="en-GB"/>
              </w:rPr>
            </w:pPr>
            <w:r w:rsidRPr="00D47EE2">
              <w:rPr>
                <w:sz w:val="20"/>
                <w:szCs w:val="20"/>
                <w:lang w:val="bg-BG" w:eastAsia="en-GB"/>
              </w:rPr>
              <w:t xml:space="preserve"> </w:t>
            </w:r>
            <w:r w:rsidR="00A40381" w:rsidRPr="00D47EE2">
              <w:rPr>
                <w:sz w:val="20"/>
                <w:szCs w:val="20"/>
                <w:lang w:val="en-US" w:eastAsia="en-GB"/>
              </w:rPr>
              <w:t>%</w:t>
            </w:r>
          </w:p>
          <w:p w:rsidR="00CE0939" w:rsidRPr="002A146F" w:rsidRDefault="00CE0939" w:rsidP="006E701B">
            <w:pPr>
              <w:pStyle w:val="Text1"/>
              <w:spacing w:before="0" w:after="0"/>
              <w:ind w:left="0"/>
              <w:rPr>
                <w:sz w:val="20"/>
                <w:szCs w:val="20"/>
                <w:lang w:val="bg-BG" w:eastAsia="en-GB"/>
              </w:rPr>
            </w:pPr>
          </w:p>
        </w:tc>
        <w:tc>
          <w:tcPr>
            <w:tcW w:w="6840" w:type="dxa"/>
            <w:tcBorders>
              <w:top w:val="single" w:sz="4" w:space="0" w:color="auto"/>
              <w:left w:val="single" w:sz="4" w:space="0" w:color="auto"/>
              <w:bottom w:val="single" w:sz="4" w:space="0" w:color="auto"/>
              <w:right w:val="single" w:sz="4" w:space="0" w:color="auto"/>
            </w:tcBorders>
          </w:tcPr>
          <w:p w:rsidR="00A92B9E" w:rsidRPr="006E661C" w:rsidRDefault="00A92B9E" w:rsidP="00CA2849">
            <w:pPr>
              <w:pStyle w:val="Text1"/>
              <w:spacing w:before="0" w:after="0"/>
              <w:ind w:left="0"/>
              <w:jc w:val="left"/>
              <w:rPr>
                <w:sz w:val="20"/>
                <w:szCs w:val="20"/>
                <w:lang w:val="bg-BG" w:eastAsia="en-GB"/>
              </w:rPr>
            </w:pPr>
            <w:r w:rsidRPr="006E661C">
              <w:rPr>
                <w:rFonts w:eastAsia="Times New Roman"/>
                <w:sz w:val="20"/>
                <w:szCs w:val="20"/>
              </w:rPr>
              <w:lastRenderedPageBreak/>
              <w:t></w:t>
            </w:r>
            <w:r w:rsidRPr="006E661C">
              <w:rPr>
                <w:sz w:val="20"/>
                <w:szCs w:val="20"/>
                <w:lang w:val="bg-BG" w:eastAsia="en-GB"/>
              </w:rPr>
              <w:t xml:space="preserve">07 </w:t>
            </w:r>
            <w:r w:rsidR="00C86985" w:rsidRPr="006E661C">
              <w:rPr>
                <w:sz w:val="20"/>
                <w:szCs w:val="20"/>
                <w:lang w:val="bg-BG" w:eastAsia="en-GB"/>
              </w:rPr>
              <w:t>-</w:t>
            </w:r>
            <w:r w:rsidRPr="006E661C">
              <w:rPr>
                <w:sz w:val="20"/>
                <w:szCs w:val="20"/>
                <w:lang w:val="bg-BG" w:eastAsia="en-GB"/>
              </w:rPr>
              <w:t xml:space="preserve"> „</w:t>
            </w:r>
            <w:r w:rsidR="00505F46" w:rsidRPr="006E661C">
              <w:rPr>
                <w:sz w:val="20"/>
                <w:szCs w:val="20"/>
              </w:rPr>
              <w:t xml:space="preserve">Насърчаване на </w:t>
            </w:r>
            <w:r w:rsidR="00505F46" w:rsidRPr="006E661C">
              <w:rPr>
                <w:bCs/>
                <w:sz w:val="20"/>
                <w:szCs w:val="20"/>
              </w:rPr>
              <w:t>устойчивия транспорт</w:t>
            </w:r>
            <w:r w:rsidR="00505F46" w:rsidRPr="006E661C">
              <w:rPr>
                <w:sz w:val="20"/>
                <w:szCs w:val="20"/>
              </w:rPr>
              <w:t xml:space="preserve"> и премахване на участъците с недостатъчен капацитет във всички ключови мрежови инфраструктури</w:t>
            </w:r>
            <w:r w:rsidRPr="006E661C">
              <w:rPr>
                <w:sz w:val="20"/>
                <w:szCs w:val="20"/>
                <w:lang w:val="bg-BG" w:eastAsia="en-GB"/>
              </w:rPr>
              <w:t>”</w:t>
            </w:r>
          </w:p>
          <w:p w:rsidR="00A92B9E" w:rsidRPr="006E661C" w:rsidRDefault="00A92B9E" w:rsidP="00CA2849">
            <w:pPr>
              <w:pStyle w:val="Text1"/>
              <w:snapToGrid w:val="0"/>
              <w:spacing w:before="0" w:after="0"/>
              <w:ind w:left="0"/>
              <w:jc w:val="left"/>
              <w:rPr>
                <w:sz w:val="20"/>
                <w:szCs w:val="20"/>
                <w:lang w:val="bg-BG" w:eastAsia="en-GB"/>
              </w:rPr>
            </w:pPr>
            <w:r w:rsidRPr="006E661C">
              <w:rPr>
                <w:rFonts w:eastAsia="Times New Roman"/>
                <w:sz w:val="20"/>
                <w:szCs w:val="20"/>
              </w:rPr>
              <w:t>7i</w:t>
            </w:r>
            <w:r w:rsidRPr="006E661C" w:rsidDel="00F33C48">
              <w:rPr>
                <w:sz w:val="20"/>
                <w:szCs w:val="20"/>
                <w:lang w:val="bg-BG" w:eastAsia="en-GB"/>
              </w:rPr>
              <w:t xml:space="preserve"> </w:t>
            </w:r>
            <w:r w:rsidRPr="006E661C">
              <w:rPr>
                <w:sz w:val="20"/>
                <w:szCs w:val="20"/>
                <w:lang w:val="bg-BG" w:eastAsia="en-GB"/>
              </w:rPr>
              <w:t>- 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p w:rsidR="00A92B9E" w:rsidRPr="006E661C" w:rsidRDefault="00A92B9E" w:rsidP="00CA2849">
            <w:pPr>
              <w:spacing w:before="0" w:after="0"/>
              <w:jc w:val="left"/>
              <w:rPr>
                <w:sz w:val="20"/>
              </w:rPr>
            </w:pPr>
            <w:r w:rsidRPr="00FE126F">
              <w:rPr>
                <w:rFonts w:eastAsia="Times New Roman"/>
                <w:sz w:val="20"/>
              </w:rPr>
              <w:t xml:space="preserve">1 - </w:t>
            </w:r>
            <w:r w:rsidR="00E679C6">
              <w:rPr>
                <w:sz w:val="20"/>
              </w:rPr>
              <w:t>О</w:t>
            </w:r>
            <w:r w:rsidR="00505F46" w:rsidRPr="00FE126F">
              <w:rPr>
                <w:sz w:val="20"/>
              </w:rPr>
              <w:t xml:space="preserve">тстраняване на „тесните места” по пътната </w:t>
            </w:r>
            <w:r w:rsidR="006759D8" w:rsidRPr="00FE126F">
              <w:rPr>
                <w:sz w:val="20"/>
              </w:rPr>
              <w:t xml:space="preserve">Трансевропейска транспортна </w:t>
            </w:r>
            <w:r w:rsidR="00505F46" w:rsidRPr="00FE126F">
              <w:rPr>
                <w:sz w:val="20"/>
              </w:rPr>
              <w:t>мрежа</w:t>
            </w:r>
          </w:p>
          <w:p w:rsidR="00A92B9E" w:rsidRPr="006E661C" w:rsidRDefault="00A92B9E" w:rsidP="00CA2849">
            <w:pPr>
              <w:pStyle w:val="Text1"/>
              <w:spacing w:before="0" w:after="0"/>
              <w:ind w:left="0"/>
              <w:rPr>
                <w:sz w:val="20"/>
                <w:szCs w:val="20"/>
                <w:lang w:val="bg-BG" w:eastAsia="en-GB"/>
              </w:rPr>
            </w:pPr>
          </w:p>
          <w:p w:rsidR="00A92B9E" w:rsidRPr="006E661C" w:rsidRDefault="00A92B9E" w:rsidP="00CA2849">
            <w:pPr>
              <w:pStyle w:val="Text1"/>
              <w:spacing w:before="0" w:after="0"/>
              <w:ind w:left="0"/>
              <w:rPr>
                <w:sz w:val="20"/>
                <w:szCs w:val="20"/>
                <w:lang w:val="bg-BG" w:eastAsia="en-GB"/>
              </w:rPr>
            </w:pPr>
          </w:p>
        </w:tc>
        <w:tc>
          <w:tcPr>
            <w:tcW w:w="2236" w:type="dxa"/>
            <w:tcBorders>
              <w:top w:val="single" w:sz="4" w:space="0" w:color="auto"/>
              <w:left w:val="single" w:sz="4" w:space="0" w:color="auto"/>
              <w:bottom w:val="single" w:sz="4" w:space="0" w:color="auto"/>
              <w:right w:val="single" w:sz="4" w:space="0" w:color="auto"/>
            </w:tcBorders>
          </w:tcPr>
          <w:p w:rsidR="00A92B9E" w:rsidRPr="007F08FA" w:rsidRDefault="00A92B9E" w:rsidP="0011398C">
            <w:pPr>
              <w:pStyle w:val="Text1"/>
              <w:spacing w:before="0" w:after="0"/>
              <w:ind w:left="0"/>
              <w:jc w:val="left"/>
              <w:rPr>
                <w:sz w:val="18"/>
                <w:szCs w:val="18"/>
                <w:lang w:val="bg-BG" w:eastAsia="en-GB"/>
              </w:rPr>
            </w:pPr>
            <w:r w:rsidRPr="007F08FA">
              <w:rPr>
                <w:rFonts w:eastAsia="Times New Roman"/>
                <w:sz w:val="18"/>
                <w:szCs w:val="18"/>
              </w:rPr>
              <w:lastRenderedPageBreak/>
              <w:t>[2.1]</w:t>
            </w:r>
          </w:p>
        </w:tc>
      </w:tr>
      <w:tr w:rsidR="00A92B9E" w:rsidRPr="00F20D1F" w:rsidTr="00203F0D">
        <w:trPr>
          <w:trHeight w:val="344"/>
        </w:trPr>
        <w:tc>
          <w:tcPr>
            <w:tcW w:w="1728" w:type="dxa"/>
            <w:tcBorders>
              <w:top w:val="single" w:sz="4" w:space="0" w:color="auto"/>
              <w:left w:val="single" w:sz="4" w:space="0" w:color="auto"/>
              <w:bottom w:val="single" w:sz="4" w:space="0" w:color="auto"/>
              <w:right w:val="single" w:sz="4" w:space="0" w:color="auto"/>
            </w:tcBorders>
          </w:tcPr>
          <w:p w:rsidR="00A92B9E" w:rsidRPr="00CC5843" w:rsidRDefault="00A92B9E" w:rsidP="00CA2849">
            <w:pPr>
              <w:pStyle w:val="Text1"/>
              <w:spacing w:before="0" w:after="0"/>
              <w:ind w:left="0"/>
              <w:jc w:val="left"/>
              <w:rPr>
                <w:sz w:val="20"/>
                <w:szCs w:val="20"/>
                <w:lang w:val="bg-BG" w:eastAsia="en-GB"/>
              </w:rPr>
            </w:pPr>
            <w:r w:rsidRPr="00CC5843">
              <w:rPr>
                <w:sz w:val="20"/>
                <w:szCs w:val="20"/>
                <w:lang w:val="bg-BG" w:eastAsia="en-GB"/>
              </w:rPr>
              <w:t>3</w:t>
            </w:r>
          </w:p>
        </w:tc>
        <w:tc>
          <w:tcPr>
            <w:tcW w:w="1440" w:type="dxa"/>
            <w:tcBorders>
              <w:top w:val="single" w:sz="4" w:space="0" w:color="auto"/>
              <w:left w:val="single" w:sz="4" w:space="0" w:color="auto"/>
              <w:bottom w:val="single" w:sz="4" w:space="0" w:color="auto"/>
              <w:right w:val="single" w:sz="4" w:space="0" w:color="auto"/>
            </w:tcBorders>
          </w:tcPr>
          <w:p w:rsidR="00A92B9E" w:rsidRPr="00CC5843" w:rsidRDefault="00A92B9E" w:rsidP="00CA2849">
            <w:pPr>
              <w:pStyle w:val="Text1"/>
              <w:spacing w:before="0" w:after="0"/>
              <w:ind w:left="0"/>
              <w:rPr>
                <w:sz w:val="20"/>
                <w:szCs w:val="20"/>
                <w:lang w:val="bg-BG" w:eastAsia="en-GB"/>
              </w:rPr>
            </w:pPr>
            <w:r w:rsidRPr="00CC5843">
              <w:rPr>
                <w:sz w:val="20"/>
                <w:szCs w:val="20"/>
                <w:lang w:val="bg-BG" w:eastAsia="en-GB"/>
              </w:rPr>
              <w:t>ЕФРР</w:t>
            </w:r>
          </w:p>
        </w:tc>
        <w:tc>
          <w:tcPr>
            <w:tcW w:w="1800" w:type="dxa"/>
            <w:tcBorders>
              <w:top w:val="single" w:sz="4" w:space="0" w:color="auto"/>
              <w:left w:val="single" w:sz="4" w:space="0" w:color="auto"/>
              <w:bottom w:val="single" w:sz="4" w:space="0" w:color="auto"/>
              <w:right w:val="single" w:sz="4" w:space="0" w:color="auto"/>
            </w:tcBorders>
          </w:tcPr>
          <w:p w:rsidR="003C5DCC" w:rsidRPr="005A67A4" w:rsidRDefault="003C5DCC" w:rsidP="003C5DCC">
            <w:pPr>
              <w:pStyle w:val="Text1"/>
              <w:spacing w:before="0" w:after="0"/>
              <w:ind w:left="0"/>
              <w:jc w:val="left"/>
              <w:rPr>
                <w:sz w:val="20"/>
              </w:rPr>
            </w:pPr>
            <w:r w:rsidRPr="005A67A4">
              <w:rPr>
                <w:sz w:val="20"/>
              </w:rPr>
              <w:t>35</w:t>
            </w:r>
            <w:r w:rsidR="00C87506" w:rsidRPr="005A67A4">
              <w:rPr>
                <w:sz w:val="20"/>
                <w:lang w:val="en-US"/>
              </w:rPr>
              <w:t>6</w:t>
            </w:r>
            <w:r w:rsidRPr="005A67A4">
              <w:rPr>
                <w:sz w:val="20"/>
              </w:rPr>
              <w:t xml:space="preserve"> 398 597,00</w:t>
            </w:r>
          </w:p>
          <w:p w:rsidR="00BE0CA5" w:rsidRPr="00BE0CA5" w:rsidRDefault="00BE0CA5" w:rsidP="000667FD">
            <w:pPr>
              <w:pStyle w:val="Text1"/>
              <w:spacing w:before="0" w:after="0"/>
              <w:ind w:left="0"/>
              <w:jc w:val="left"/>
              <w:rPr>
                <w:sz w:val="20"/>
                <w:lang w:val="en-GB"/>
              </w:rPr>
            </w:pPr>
          </w:p>
          <w:p w:rsidR="00BE0CA5" w:rsidRDefault="00BE0CA5" w:rsidP="00CA2849">
            <w:pPr>
              <w:pStyle w:val="Text1"/>
              <w:spacing w:before="0" w:after="0"/>
              <w:ind w:left="0"/>
              <w:jc w:val="left"/>
              <w:rPr>
                <w:sz w:val="20"/>
                <w:szCs w:val="20"/>
                <w:lang w:val="bg-BG" w:eastAsia="en-GB"/>
              </w:rPr>
            </w:pPr>
          </w:p>
          <w:p w:rsidR="00A92B9E" w:rsidRPr="000227E1" w:rsidRDefault="00A92B9E" w:rsidP="00CA2849">
            <w:pPr>
              <w:pStyle w:val="Text1"/>
              <w:spacing w:before="0" w:after="0"/>
              <w:ind w:left="0"/>
              <w:jc w:val="left"/>
              <w:rPr>
                <w:sz w:val="20"/>
                <w:szCs w:val="20"/>
                <w:lang w:val="bg-BG" w:eastAsia="en-GB"/>
              </w:rPr>
            </w:pPr>
          </w:p>
        </w:tc>
        <w:tc>
          <w:tcPr>
            <w:tcW w:w="1440" w:type="dxa"/>
            <w:tcBorders>
              <w:top w:val="single" w:sz="4" w:space="0" w:color="auto"/>
              <w:left w:val="single" w:sz="4" w:space="0" w:color="auto"/>
              <w:bottom w:val="single" w:sz="4" w:space="0" w:color="auto"/>
              <w:right w:val="single" w:sz="4" w:space="0" w:color="auto"/>
            </w:tcBorders>
          </w:tcPr>
          <w:p w:rsidR="00A208E3" w:rsidRDefault="00A208E3" w:rsidP="00CA2849">
            <w:pPr>
              <w:pStyle w:val="Text1"/>
              <w:spacing w:before="0" w:after="0"/>
              <w:ind w:left="0"/>
              <w:rPr>
                <w:sz w:val="20"/>
                <w:szCs w:val="20"/>
                <w:lang w:val="en-US" w:eastAsia="en-GB"/>
              </w:rPr>
            </w:pPr>
          </w:p>
          <w:p w:rsidR="00A208E3" w:rsidRPr="005A67A4" w:rsidRDefault="00A208E3" w:rsidP="00A208E3">
            <w:pPr>
              <w:pStyle w:val="Text1"/>
              <w:ind w:left="0"/>
              <w:rPr>
                <w:sz w:val="20"/>
                <w:lang w:val="bg-BG"/>
              </w:rPr>
            </w:pPr>
          </w:p>
          <w:p w:rsidR="004748FC" w:rsidRPr="004748FC" w:rsidRDefault="004748FC" w:rsidP="004748FC">
            <w:pPr>
              <w:pStyle w:val="Text1"/>
              <w:ind w:left="0"/>
              <w:rPr>
                <w:sz w:val="20"/>
              </w:rPr>
            </w:pPr>
            <w:r w:rsidRPr="005A67A4">
              <w:rPr>
                <w:sz w:val="20"/>
              </w:rPr>
              <w:t>23,44</w:t>
            </w:r>
          </w:p>
          <w:p w:rsidR="00A92B9E" w:rsidRPr="006A2C56" w:rsidRDefault="00D00EF5" w:rsidP="00CA2849">
            <w:pPr>
              <w:pStyle w:val="Text1"/>
              <w:spacing w:before="0" w:after="0"/>
              <w:ind w:left="0"/>
              <w:rPr>
                <w:sz w:val="20"/>
                <w:szCs w:val="20"/>
                <w:lang w:val="en-US" w:eastAsia="en-GB"/>
              </w:rPr>
            </w:pPr>
            <w:r w:rsidRPr="00473179">
              <w:rPr>
                <w:sz w:val="20"/>
                <w:szCs w:val="20"/>
                <w:lang w:val="en-US" w:eastAsia="en-GB"/>
              </w:rPr>
              <w:t>%</w:t>
            </w:r>
          </w:p>
          <w:p w:rsidR="0061388F" w:rsidRPr="000227E1" w:rsidRDefault="0061388F" w:rsidP="00120267">
            <w:pPr>
              <w:pStyle w:val="Text1"/>
              <w:spacing w:before="0" w:after="0"/>
              <w:ind w:left="0"/>
              <w:rPr>
                <w:sz w:val="20"/>
                <w:szCs w:val="20"/>
                <w:lang w:val="bg-BG" w:eastAsia="en-GB"/>
              </w:rPr>
            </w:pPr>
          </w:p>
        </w:tc>
        <w:tc>
          <w:tcPr>
            <w:tcW w:w="6840" w:type="dxa"/>
            <w:tcBorders>
              <w:top w:val="single" w:sz="4" w:space="0" w:color="auto"/>
              <w:left w:val="single" w:sz="4" w:space="0" w:color="auto"/>
              <w:bottom w:val="single" w:sz="4" w:space="0" w:color="auto"/>
              <w:right w:val="single" w:sz="4" w:space="0" w:color="auto"/>
            </w:tcBorders>
          </w:tcPr>
          <w:p w:rsidR="00A92B9E" w:rsidRPr="006E661C" w:rsidRDefault="00A92B9E" w:rsidP="00CA2849">
            <w:pPr>
              <w:pStyle w:val="Text1"/>
              <w:spacing w:before="0" w:after="0"/>
              <w:ind w:left="0"/>
              <w:jc w:val="left"/>
              <w:rPr>
                <w:sz w:val="20"/>
                <w:szCs w:val="20"/>
                <w:lang w:val="bg-BG" w:eastAsia="en-GB"/>
              </w:rPr>
            </w:pPr>
            <w:r w:rsidRPr="006E661C">
              <w:rPr>
                <w:sz w:val="20"/>
                <w:szCs w:val="20"/>
                <w:lang w:val="bg-BG" w:eastAsia="en-GB"/>
              </w:rPr>
              <w:t xml:space="preserve"> </w:t>
            </w:r>
            <w:r w:rsidRPr="006E661C">
              <w:rPr>
                <w:rFonts w:eastAsia="Times New Roman"/>
                <w:sz w:val="20"/>
                <w:szCs w:val="20"/>
              </w:rPr>
              <w:t></w:t>
            </w:r>
            <w:r w:rsidRPr="006E661C">
              <w:rPr>
                <w:sz w:val="20"/>
                <w:szCs w:val="20"/>
                <w:lang w:val="bg-BG" w:eastAsia="en-GB"/>
              </w:rPr>
              <w:t xml:space="preserve">04 </w:t>
            </w:r>
            <w:r w:rsidR="00C86985" w:rsidRPr="006E661C">
              <w:rPr>
                <w:sz w:val="20"/>
                <w:szCs w:val="20"/>
                <w:lang w:val="bg-BG" w:eastAsia="en-GB"/>
              </w:rPr>
              <w:t xml:space="preserve">- </w:t>
            </w:r>
            <w:r w:rsidRPr="006E661C">
              <w:rPr>
                <w:sz w:val="20"/>
                <w:szCs w:val="20"/>
                <w:lang w:val="bg-BG" w:eastAsia="en-GB"/>
              </w:rPr>
              <w:t>„Подкрепа за преминаването към нисковъглеродна икономика във всички сектори”</w:t>
            </w:r>
          </w:p>
          <w:p w:rsidR="00A92B9E" w:rsidRPr="006E661C" w:rsidRDefault="00A92B9E" w:rsidP="00CA2849">
            <w:pPr>
              <w:pStyle w:val="Text1"/>
              <w:spacing w:before="0" w:after="0"/>
              <w:ind w:left="0"/>
              <w:jc w:val="left"/>
              <w:rPr>
                <w:sz w:val="20"/>
                <w:szCs w:val="20"/>
                <w:lang w:val="bg-BG" w:eastAsia="en-GB"/>
              </w:rPr>
            </w:pPr>
            <w:r w:rsidRPr="006E661C">
              <w:rPr>
                <w:rFonts w:eastAsia="Times New Roman"/>
                <w:sz w:val="20"/>
                <w:szCs w:val="20"/>
              </w:rPr>
              <w:t></w:t>
            </w:r>
            <w:r w:rsidRPr="006E661C">
              <w:rPr>
                <w:sz w:val="20"/>
                <w:szCs w:val="20"/>
                <w:lang w:val="bg-BG" w:eastAsia="en-GB"/>
              </w:rPr>
              <w:t>4е</w:t>
            </w:r>
            <w:r w:rsidR="00C86985" w:rsidRPr="006E661C">
              <w:rPr>
                <w:sz w:val="20"/>
                <w:szCs w:val="20"/>
                <w:lang w:val="bg-BG" w:eastAsia="en-GB"/>
              </w:rPr>
              <w:t xml:space="preserve"> -</w:t>
            </w:r>
            <w:r w:rsidRPr="006E661C">
              <w:rPr>
                <w:sz w:val="20"/>
                <w:szCs w:val="20"/>
                <w:lang w:val="bg-BG" w:eastAsia="en-GB"/>
              </w:rPr>
              <w:t xml:space="preserve"> 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p>
          <w:p w:rsidR="00A92B9E" w:rsidRPr="006E661C" w:rsidRDefault="00A92B9E" w:rsidP="00505F46">
            <w:pPr>
              <w:widowControl w:val="0"/>
              <w:autoSpaceDE w:val="0"/>
              <w:autoSpaceDN w:val="0"/>
              <w:adjustRightInd w:val="0"/>
              <w:spacing w:before="0" w:after="0"/>
              <w:ind w:right="-128"/>
              <w:jc w:val="left"/>
              <w:rPr>
                <w:sz w:val="20"/>
              </w:rPr>
            </w:pPr>
            <w:r w:rsidRPr="006E661C">
              <w:rPr>
                <w:rFonts w:eastAsia="Times New Roman"/>
                <w:sz w:val="20"/>
              </w:rPr>
              <w:t>1</w:t>
            </w:r>
            <w:r w:rsidRPr="006E661C">
              <w:rPr>
                <w:sz w:val="20"/>
              </w:rPr>
              <w:t xml:space="preserve"> </w:t>
            </w:r>
            <w:r w:rsidR="00F321D6">
              <w:rPr>
                <w:sz w:val="20"/>
              </w:rPr>
              <w:t>–</w:t>
            </w:r>
            <w:r w:rsidR="00505F46" w:rsidRPr="006E661C">
              <w:rPr>
                <w:sz w:val="20"/>
              </w:rPr>
              <w:t xml:space="preserve"> У</w:t>
            </w:r>
            <w:r w:rsidR="00F321D6">
              <w:rPr>
                <w:sz w:val="20"/>
              </w:rPr>
              <w:t>величение на използването на метро</w:t>
            </w:r>
          </w:p>
          <w:p w:rsidR="00A92B9E" w:rsidRPr="006E661C" w:rsidRDefault="00A92B9E" w:rsidP="00CA2849">
            <w:pPr>
              <w:pStyle w:val="Text1"/>
              <w:spacing w:before="0" w:after="0"/>
              <w:ind w:left="0"/>
              <w:jc w:val="left"/>
              <w:rPr>
                <w:sz w:val="20"/>
                <w:szCs w:val="20"/>
                <w:lang w:val="bg-BG" w:eastAsia="en-GB"/>
              </w:rPr>
            </w:pPr>
            <w:r w:rsidRPr="006E661C">
              <w:rPr>
                <w:rFonts w:eastAsia="Times New Roman"/>
                <w:sz w:val="20"/>
                <w:szCs w:val="20"/>
              </w:rPr>
              <w:t></w:t>
            </w:r>
            <w:r w:rsidRPr="006E661C">
              <w:rPr>
                <w:sz w:val="20"/>
                <w:szCs w:val="20"/>
                <w:lang w:val="bg-BG" w:eastAsia="en-GB"/>
              </w:rPr>
              <w:t>07</w:t>
            </w:r>
            <w:r w:rsidR="00C86985" w:rsidRPr="006E661C">
              <w:rPr>
                <w:sz w:val="20"/>
                <w:szCs w:val="20"/>
                <w:lang w:val="bg-BG" w:eastAsia="en-GB"/>
              </w:rPr>
              <w:t xml:space="preserve"> -</w:t>
            </w:r>
            <w:r w:rsidRPr="006E661C">
              <w:rPr>
                <w:sz w:val="20"/>
                <w:szCs w:val="20"/>
                <w:lang w:val="bg-BG" w:eastAsia="en-GB"/>
              </w:rPr>
              <w:t xml:space="preserve"> „</w:t>
            </w:r>
            <w:r w:rsidR="00505F46" w:rsidRPr="006E661C">
              <w:rPr>
                <w:sz w:val="20"/>
                <w:szCs w:val="20"/>
              </w:rPr>
              <w:t xml:space="preserve">Насърчаване на </w:t>
            </w:r>
            <w:r w:rsidR="00505F46" w:rsidRPr="006E661C">
              <w:rPr>
                <w:bCs/>
                <w:sz w:val="20"/>
                <w:szCs w:val="20"/>
              </w:rPr>
              <w:t>устойчивия транспорт</w:t>
            </w:r>
            <w:r w:rsidR="00505F46" w:rsidRPr="006E661C">
              <w:rPr>
                <w:sz w:val="20"/>
                <w:szCs w:val="20"/>
              </w:rPr>
              <w:t xml:space="preserve"> и премахване на участъците с недостатъчен капацитет във всички ключови мрежови инфраструктури</w:t>
            </w:r>
            <w:r w:rsidRPr="006E661C">
              <w:rPr>
                <w:sz w:val="20"/>
                <w:szCs w:val="20"/>
                <w:lang w:val="bg-BG" w:eastAsia="en-GB"/>
              </w:rPr>
              <w:t>”</w:t>
            </w:r>
          </w:p>
          <w:p w:rsidR="00A92B9E" w:rsidRPr="006E661C" w:rsidRDefault="00A92B9E" w:rsidP="00CA2849">
            <w:pPr>
              <w:pStyle w:val="Text1"/>
              <w:spacing w:before="0" w:after="0"/>
              <w:ind w:left="0"/>
              <w:jc w:val="left"/>
              <w:rPr>
                <w:sz w:val="20"/>
                <w:szCs w:val="20"/>
                <w:lang w:val="bg-BG" w:eastAsia="en-GB"/>
              </w:rPr>
            </w:pPr>
            <w:r w:rsidRPr="006E661C">
              <w:rPr>
                <w:rFonts w:eastAsia="Times New Roman"/>
                <w:sz w:val="20"/>
                <w:szCs w:val="20"/>
              </w:rPr>
              <w:t></w:t>
            </w:r>
            <w:r w:rsidRPr="006E661C">
              <w:rPr>
                <w:sz w:val="20"/>
                <w:szCs w:val="20"/>
                <w:lang w:val="bg-BG" w:eastAsia="en-GB"/>
              </w:rPr>
              <w:t>07а</w:t>
            </w:r>
            <w:r w:rsidR="00C86985" w:rsidRPr="006E661C">
              <w:rPr>
                <w:sz w:val="20"/>
                <w:szCs w:val="20"/>
                <w:lang w:val="bg-BG" w:eastAsia="en-GB"/>
              </w:rPr>
              <w:t xml:space="preserve"> -</w:t>
            </w:r>
            <w:r w:rsidRPr="006E661C">
              <w:rPr>
                <w:sz w:val="20"/>
                <w:szCs w:val="20"/>
                <w:lang w:val="bg-BG" w:eastAsia="en-GB"/>
              </w:rPr>
              <w:t xml:space="preserve"> „Предоставяне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p w:rsidR="00A92B9E" w:rsidRPr="006E661C" w:rsidRDefault="00A92B9E" w:rsidP="00444623">
            <w:pPr>
              <w:widowControl w:val="0"/>
              <w:autoSpaceDE w:val="0"/>
              <w:autoSpaceDN w:val="0"/>
              <w:adjustRightInd w:val="0"/>
              <w:spacing w:before="0" w:after="0"/>
              <w:ind w:right="-128"/>
              <w:jc w:val="left"/>
              <w:rPr>
                <w:sz w:val="20"/>
              </w:rPr>
            </w:pPr>
            <w:r w:rsidRPr="006E661C">
              <w:rPr>
                <w:rFonts w:eastAsia="Times New Roman"/>
                <w:sz w:val="20"/>
              </w:rPr>
              <w:t xml:space="preserve">1 </w:t>
            </w:r>
            <w:r w:rsidR="00444623">
              <w:rPr>
                <w:rFonts w:eastAsia="Times New Roman"/>
                <w:sz w:val="20"/>
              </w:rPr>
              <w:t>–</w:t>
            </w:r>
            <w:r w:rsidR="00C86985" w:rsidRPr="006E661C">
              <w:rPr>
                <w:rFonts w:eastAsia="Times New Roman"/>
                <w:sz w:val="20"/>
              </w:rPr>
              <w:t xml:space="preserve"> </w:t>
            </w:r>
            <w:r w:rsidR="00444623">
              <w:rPr>
                <w:rFonts w:eastAsia="Times New Roman"/>
                <w:sz w:val="20"/>
              </w:rPr>
              <w:t xml:space="preserve">Увеличение на </w:t>
            </w:r>
            <w:r w:rsidR="00FE4E4D">
              <w:rPr>
                <w:rFonts w:eastAsia="Times New Roman"/>
                <w:sz w:val="20"/>
              </w:rPr>
              <w:t xml:space="preserve">потенциала за </w:t>
            </w:r>
            <w:r w:rsidR="00444623">
              <w:rPr>
                <w:rFonts w:eastAsia="Times New Roman"/>
                <w:sz w:val="20"/>
              </w:rPr>
              <w:t>използването на интермодален транспорт</w:t>
            </w:r>
            <w:r w:rsidR="00807807">
              <w:rPr>
                <w:rFonts w:eastAsia="Times New Roman"/>
                <w:sz w:val="20"/>
              </w:rPr>
              <w:t xml:space="preserve"> по коридор Ориент/Източно средиземноморски, участък София-Пловдив-Бургас</w:t>
            </w:r>
          </w:p>
        </w:tc>
        <w:tc>
          <w:tcPr>
            <w:tcW w:w="2236" w:type="dxa"/>
            <w:tcBorders>
              <w:top w:val="single" w:sz="4" w:space="0" w:color="auto"/>
              <w:left w:val="single" w:sz="4" w:space="0" w:color="auto"/>
              <w:bottom w:val="single" w:sz="4" w:space="0" w:color="auto"/>
              <w:right w:val="single" w:sz="4" w:space="0" w:color="auto"/>
            </w:tcBorders>
          </w:tcPr>
          <w:p w:rsidR="00A92B9E" w:rsidRPr="00F02DED" w:rsidRDefault="00A92B9E" w:rsidP="00CA2849">
            <w:pPr>
              <w:pStyle w:val="Text1"/>
              <w:spacing w:before="0" w:after="0"/>
              <w:ind w:left="0"/>
              <w:jc w:val="left"/>
              <w:rPr>
                <w:iCs/>
                <w:szCs w:val="24"/>
                <w:lang w:val="bg-BG"/>
              </w:rPr>
            </w:pPr>
            <w:r w:rsidRPr="00F02DED">
              <w:rPr>
                <w:rFonts w:eastAsia="Times New Roman"/>
                <w:szCs w:val="24"/>
              </w:rPr>
              <w:t>[6</w:t>
            </w:r>
            <w:r w:rsidR="00814B08">
              <w:rPr>
                <w:rFonts w:eastAsia="Times New Roman"/>
                <w:szCs w:val="24"/>
                <w:lang w:val="bg-BG"/>
              </w:rPr>
              <w:t>,8</w:t>
            </w:r>
            <w:r w:rsidRPr="00F02DED">
              <w:rPr>
                <w:rFonts w:eastAsia="Times New Roman"/>
                <w:szCs w:val="24"/>
              </w:rPr>
              <w:t>]</w:t>
            </w:r>
          </w:p>
          <w:p w:rsidR="00A92B9E" w:rsidRPr="00F20D1F" w:rsidRDefault="00A92B9E" w:rsidP="00CA2849">
            <w:pPr>
              <w:pStyle w:val="Text1"/>
              <w:spacing w:before="0" w:after="0"/>
              <w:ind w:left="0"/>
              <w:jc w:val="left"/>
              <w:rPr>
                <w:iCs/>
                <w:szCs w:val="24"/>
                <w:lang w:val="bg-BG"/>
              </w:rPr>
            </w:pPr>
          </w:p>
          <w:p w:rsidR="00A92B9E" w:rsidRPr="00F20D1F" w:rsidRDefault="00A92B9E" w:rsidP="00CA2849">
            <w:pPr>
              <w:pStyle w:val="Text1"/>
              <w:spacing w:before="0" w:after="0"/>
              <w:ind w:left="0"/>
              <w:jc w:val="left"/>
              <w:rPr>
                <w:iCs/>
                <w:szCs w:val="24"/>
                <w:lang w:val="bg-BG"/>
              </w:rPr>
            </w:pPr>
          </w:p>
          <w:p w:rsidR="00A92B9E" w:rsidRPr="00F20D1F" w:rsidRDefault="00A92B9E" w:rsidP="00CA2849">
            <w:pPr>
              <w:pStyle w:val="Text1"/>
              <w:spacing w:before="0" w:after="0"/>
              <w:ind w:left="0"/>
              <w:jc w:val="left"/>
              <w:rPr>
                <w:iCs/>
                <w:szCs w:val="24"/>
                <w:lang w:val="bg-BG"/>
              </w:rPr>
            </w:pPr>
          </w:p>
          <w:p w:rsidR="00A92B9E" w:rsidRPr="00F20D1F" w:rsidRDefault="00A92B9E" w:rsidP="00CA2849">
            <w:pPr>
              <w:pStyle w:val="Text1"/>
              <w:spacing w:before="0" w:after="0"/>
              <w:ind w:left="0"/>
              <w:jc w:val="left"/>
              <w:rPr>
                <w:iCs/>
                <w:szCs w:val="24"/>
                <w:lang w:val="bg-BG"/>
              </w:rPr>
            </w:pPr>
          </w:p>
          <w:p w:rsidR="00A92B9E" w:rsidRPr="00F20D1F" w:rsidRDefault="00A92B9E" w:rsidP="00CA2849">
            <w:pPr>
              <w:pStyle w:val="Text1"/>
              <w:spacing w:before="0" w:after="0"/>
              <w:ind w:left="0"/>
              <w:jc w:val="left"/>
              <w:rPr>
                <w:iCs/>
                <w:szCs w:val="24"/>
                <w:lang w:val="bg-BG"/>
              </w:rPr>
            </w:pPr>
          </w:p>
          <w:p w:rsidR="00A92B9E" w:rsidRPr="00F20D1F" w:rsidRDefault="00A92B9E" w:rsidP="00CA2849">
            <w:pPr>
              <w:pStyle w:val="Text1"/>
              <w:ind w:left="0"/>
              <w:jc w:val="left"/>
              <w:rPr>
                <w:szCs w:val="24"/>
                <w:lang w:val="bg-BG" w:eastAsia="en-GB"/>
              </w:rPr>
            </w:pPr>
          </w:p>
        </w:tc>
      </w:tr>
      <w:tr w:rsidR="00A92B9E" w:rsidRPr="00F20D1F" w:rsidTr="00CA2849">
        <w:trPr>
          <w:trHeight w:val="1975"/>
        </w:trPr>
        <w:tc>
          <w:tcPr>
            <w:tcW w:w="1728" w:type="dxa"/>
            <w:tcBorders>
              <w:top w:val="single" w:sz="4" w:space="0" w:color="auto"/>
              <w:left w:val="single" w:sz="4" w:space="0" w:color="auto"/>
              <w:bottom w:val="single" w:sz="4" w:space="0" w:color="auto"/>
              <w:right w:val="single" w:sz="4" w:space="0" w:color="auto"/>
            </w:tcBorders>
          </w:tcPr>
          <w:p w:rsidR="00A92B9E" w:rsidRPr="00CC5843" w:rsidRDefault="00A92B9E" w:rsidP="00CA2849">
            <w:pPr>
              <w:pStyle w:val="Text1"/>
              <w:spacing w:before="0" w:after="0"/>
              <w:ind w:left="0"/>
              <w:jc w:val="left"/>
              <w:rPr>
                <w:sz w:val="20"/>
                <w:szCs w:val="20"/>
                <w:lang w:val="bg-BG" w:eastAsia="en-GB"/>
              </w:rPr>
            </w:pPr>
            <w:r w:rsidRPr="00CC5843">
              <w:rPr>
                <w:sz w:val="20"/>
                <w:szCs w:val="20"/>
                <w:lang w:val="bg-BG" w:eastAsia="en-GB"/>
              </w:rPr>
              <w:t>4</w:t>
            </w:r>
          </w:p>
        </w:tc>
        <w:tc>
          <w:tcPr>
            <w:tcW w:w="1440" w:type="dxa"/>
            <w:tcBorders>
              <w:top w:val="single" w:sz="4" w:space="0" w:color="auto"/>
              <w:left w:val="single" w:sz="4" w:space="0" w:color="auto"/>
              <w:bottom w:val="single" w:sz="4" w:space="0" w:color="auto"/>
              <w:right w:val="single" w:sz="4" w:space="0" w:color="auto"/>
            </w:tcBorders>
          </w:tcPr>
          <w:p w:rsidR="00A92B9E" w:rsidRPr="00CC5843" w:rsidRDefault="00A92B9E" w:rsidP="00CA2849">
            <w:pPr>
              <w:pStyle w:val="Text1"/>
              <w:spacing w:before="0" w:after="0"/>
              <w:ind w:left="0"/>
              <w:rPr>
                <w:sz w:val="20"/>
                <w:szCs w:val="20"/>
                <w:lang w:val="bg-BG" w:eastAsia="en-GB"/>
              </w:rPr>
            </w:pPr>
            <w:r w:rsidRPr="00CC5843">
              <w:rPr>
                <w:sz w:val="20"/>
                <w:szCs w:val="20"/>
                <w:lang w:val="bg-BG" w:eastAsia="en-GB"/>
              </w:rPr>
              <w:t>ЕФРР</w:t>
            </w:r>
          </w:p>
        </w:tc>
        <w:tc>
          <w:tcPr>
            <w:tcW w:w="1800" w:type="dxa"/>
            <w:tcBorders>
              <w:top w:val="single" w:sz="4" w:space="0" w:color="auto"/>
              <w:left w:val="single" w:sz="4" w:space="0" w:color="auto"/>
              <w:bottom w:val="single" w:sz="4" w:space="0" w:color="auto"/>
              <w:right w:val="single" w:sz="4" w:space="0" w:color="auto"/>
            </w:tcBorders>
          </w:tcPr>
          <w:p w:rsidR="00207BA0" w:rsidRPr="00207BA0" w:rsidRDefault="00207BA0" w:rsidP="00207BA0">
            <w:pPr>
              <w:pStyle w:val="Text1"/>
              <w:ind w:left="0"/>
              <w:rPr>
                <w:sz w:val="20"/>
              </w:rPr>
            </w:pPr>
            <w:r w:rsidRPr="00207BA0">
              <w:rPr>
                <w:sz w:val="20"/>
              </w:rPr>
              <w:t>47 495 843,00</w:t>
            </w:r>
          </w:p>
          <w:p w:rsidR="00A92B9E" w:rsidRPr="000227E1" w:rsidRDefault="00125F8B" w:rsidP="00CA2849">
            <w:pPr>
              <w:pStyle w:val="Text1"/>
              <w:spacing w:before="0" w:after="0"/>
              <w:ind w:left="0"/>
              <w:rPr>
                <w:sz w:val="20"/>
                <w:szCs w:val="20"/>
                <w:lang w:val="bg-BG" w:eastAsia="en-GB"/>
              </w:rPr>
            </w:pPr>
            <w:r>
              <w:rPr>
                <w:sz w:val="20"/>
                <w:szCs w:val="20"/>
                <w:lang w:val="bg-BG" w:eastAsia="en-GB"/>
              </w:rPr>
              <w:t xml:space="preserve"> </w:t>
            </w:r>
          </w:p>
        </w:tc>
        <w:tc>
          <w:tcPr>
            <w:tcW w:w="1440" w:type="dxa"/>
            <w:tcBorders>
              <w:top w:val="single" w:sz="4" w:space="0" w:color="auto"/>
              <w:left w:val="single" w:sz="4" w:space="0" w:color="auto"/>
              <w:bottom w:val="single" w:sz="4" w:space="0" w:color="auto"/>
              <w:right w:val="single" w:sz="4" w:space="0" w:color="auto"/>
            </w:tcBorders>
          </w:tcPr>
          <w:p w:rsidR="004C3F17" w:rsidRDefault="004C3F17" w:rsidP="000667FD">
            <w:pPr>
              <w:pStyle w:val="Text1"/>
              <w:spacing w:before="0" w:after="0"/>
              <w:ind w:left="0"/>
              <w:rPr>
                <w:sz w:val="20"/>
                <w:lang w:val="bg-BG"/>
              </w:rPr>
            </w:pPr>
          </w:p>
          <w:p w:rsidR="004C3F17" w:rsidRPr="004C3F17" w:rsidRDefault="004C3F17" w:rsidP="004C3F17">
            <w:pPr>
              <w:pStyle w:val="Text1"/>
              <w:ind w:left="0"/>
              <w:rPr>
                <w:sz w:val="20"/>
                <w:lang w:val="bg-BG"/>
              </w:rPr>
            </w:pPr>
            <w:r w:rsidRPr="004C3F17">
              <w:rPr>
                <w:sz w:val="20"/>
                <w:lang w:val="bg-BG"/>
              </w:rPr>
              <w:t>3,12</w:t>
            </w:r>
          </w:p>
          <w:p w:rsidR="00D42993" w:rsidRPr="00D42993" w:rsidRDefault="009E0C3B" w:rsidP="000667FD">
            <w:pPr>
              <w:pStyle w:val="Text1"/>
              <w:spacing w:before="0" w:after="0"/>
              <w:ind w:left="0"/>
              <w:rPr>
                <w:sz w:val="20"/>
                <w:lang w:val="en-GB"/>
              </w:rPr>
            </w:pPr>
            <w:r w:rsidRPr="00473179">
              <w:rPr>
                <w:sz w:val="20"/>
                <w:lang w:val="en-GB"/>
              </w:rPr>
              <w:t>%</w:t>
            </w:r>
          </w:p>
          <w:p w:rsidR="00D42993" w:rsidRPr="000227E1" w:rsidRDefault="00D42993" w:rsidP="001560FC">
            <w:pPr>
              <w:pStyle w:val="Text1"/>
              <w:spacing w:before="0" w:after="0"/>
              <w:ind w:left="0"/>
              <w:rPr>
                <w:sz w:val="20"/>
                <w:szCs w:val="20"/>
                <w:lang w:val="bg-BG" w:eastAsia="en-GB"/>
              </w:rPr>
            </w:pPr>
          </w:p>
        </w:tc>
        <w:tc>
          <w:tcPr>
            <w:tcW w:w="6840" w:type="dxa"/>
            <w:tcBorders>
              <w:top w:val="single" w:sz="4" w:space="0" w:color="auto"/>
              <w:left w:val="single" w:sz="4" w:space="0" w:color="auto"/>
              <w:bottom w:val="single" w:sz="4" w:space="0" w:color="auto"/>
              <w:right w:val="single" w:sz="4" w:space="0" w:color="auto"/>
            </w:tcBorders>
          </w:tcPr>
          <w:p w:rsidR="00A92B9E" w:rsidRPr="006E661C" w:rsidRDefault="00A92B9E" w:rsidP="00CA2849">
            <w:pPr>
              <w:pStyle w:val="Text1"/>
              <w:spacing w:before="0" w:after="0"/>
              <w:ind w:left="0"/>
              <w:jc w:val="left"/>
              <w:rPr>
                <w:sz w:val="20"/>
                <w:szCs w:val="20"/>
                <w:lang w:val="bg-BG" w:eastAsia="en-GB"/>
              </w:rPr>
            </w:pPr>
            <w:r w:rsidRPr="006E661C">
              <w:rPr>
                <w:rFonts w:eastAsia="Times New Roman"/>
                <w:sz w:val="20"/>
                <w:szCs w:val="20"/>
              </w:rPr>
              <w:t></w:t>
            </w:r>
            <w:r w:rsidRPr="006E661C">
              <w:rPr>
                <w:sz w:val="20"/>
                <w:szCs w:val="20"/>
                <w:lang w:val="bg-BG" w:eastAsia="en-GB"/>
              </w:rPr>
              <w:t xml:space="preserve">07 </w:t>
            </w:r>
            <w:r w:rsidR="00C86985" w:rsidRPr="006E661C">
              <w:rPr>
                <w:sz w:val="20"/>
                <w:szCs w:val="20"/>
                <w:lang w:val="bg-BG" w:eastAsia="en-GB"/>
              </w:rPr>
              <w:t xml:space="preserve">- </w:t>
            </w:r>
            <w:r w:rsidRPr="006E661C">
              <w:rPr>
                <w:sz w:val="20"/>
                <w:szCs w:val="20"/>
                <w:lang w:val="bg-BG" w:eastAsia="en-GB"/>
              </w:rPr>
              <w:t>„</w:t>
            </w:r>
            <w:r w:rsidR="00505F46" w:rsidRPr="006E661C">
              <w:rPr>
                <w:sz w:val="20"/>
                <w:szCs w:val="20"/>
              </w:rPr>
              <w:t xml:space="preserve">Насърчаване на </w:t>
            </w:r>
            <w:r w:rsidR="00505F46" w:rsidRPr="006E661C">
              <w:rPr>
                <w:bCs/>
                <w:sz w:val="20"/>
                <w:szCs w:val="20"/>
              </w:rPr>
              <w:t>устойчивия транспорт</w:t>
            </w:r>
            <w:r w:rsidR="00505F46" w:rsidRPr="006E661C">
              <w:rPr>
                <w:sz w:val="20"/>
                <w:szCs w:val="20"/>
              </w:rPr>
              <w:t xml:space="preserve"> и премахване на участъците с недостатъчен капацитет във всички ключови мрежови инфраструктури</w:t>
            </w:r>
            <w:r w:rsidRPr="006E661C">
              <w:rPr>
                <w:sz w:val="20"/>
                <w:szCs w:val="20"/>
                <w:lang w:val="bg-BG" w:eastAsia="en-GB"/>
              </w:rPr>
              <w:t>”</w:t>
            </w:r>
          </w:p>
          <w:p w:rsidR="00A92B9E" w:rsidRPr="006E661C" w:rsidRDefault="00A92B9E" w:rsidP="00CA2849">
            <w:pPr>
              <w:pStyle w:val="Text1"/>
              <w:spacing w:before="0" w:after="0"/>
              <w:ind w:left="0"/>
              <w:jc w:val="left"/>
              <w:rPr>
                <w:sz w:val="20"/>
                <w:szCs w:val="20"/>
                <w:lang w:val="bg-BG" w:eastAsia="en-GB"/>
              </w:rPr>
            </w:pPr>
            <w:r w:rsidRPr="006E661C">
              <w:rPr>
                <w:rFonts w:eastAsia="Times New Roman"/>
                <w:sz w:val="20"/>
                <w:szCs w:val="20"/>
              </w:rPr>
              <w:t></w:t>
            </w:r>
            <w:r w:rsidRPr="006E661C">
              <w:rPr>
                <w:sz w:val="20"/>
                <w:szCs w:val="20"/>
                <w:lang w:val="bg-BG" w:eastAsia="en-GB"/>
              </w:rPr>
              <w:t xml:space="preserve">7с </w:t>
            </w:r>
            <w:r w:rsidRPr="006E661C">
              <w:rPr>
                <w:sz w:val="20"/>
                <w:szCs w:val="20"/>
                <w:lang w:val="ru-RU" w:eastAsia="en-GB"/>
              </w:rPr>
              <w:t xml:space="preserve">- </w:t>
            </w:r>
            <w:r w:rsidRPr="006E661C">
              <w:rPr>
                <w:sz w:val="20"/>
                <w:szCs w:val="20"/>
                <w:lang w:val="bg-BG" w:eastAsia="en-GB"/>
              </w:rPr>
              <w:t xml:space="preserve">„Разработване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w:t>
            </w:r>
            <w:r w:rsidR="00565667">
              <w:rPr>
                <w:sz w:val="20"/>
                <w:szCs w:val="20"/>
                <w:lang w:val="bg-BG" w:eastAsia="en-GB"/>
              </w:rPr>
              <w:t>мобилност</w:t>
            </w:r>
            <w:r w:rsidRPr="006E661C">
              <w:rPr>
                <w:sz w:val="20"/>
                <w:szCs w:val="20"/>
                <w:lang w:val="bg-BG" w:eastAsia="en-GB"/>
              </w:rPr>
              <w:t>”</w:t>
            </w:r>
          </w:p>
          <w:p w:rsidR="00A92B9E" w:rsidRPr="006E661C" w:rsidRDefault="00A92B9E" w:rsidP="00CA2849">
            <w:pPr>
              <w:pStyle w:val="Text1"/>
              <w:spacing w:before="0" w:after="0"/>
              <w:ind w:left="0"/>
              <w:jc w:val="left"/>
              <w:rPr>
                <w:sz w:val="20"/>
                <w:szCs w:val="20"/>
                <w:lang w:val="bg-BG" w:eastAsia="en-GB"/>
              </w:rPr>
            </w:pPr>
            <w:r w:rsidRPr="006E661C">
              <w:rPr>
                <w:rFonts w:eastAsia="Times New Roman"/>
                <w:sz w:val="20"/>
                <w:szCs w:val="20"/>
              </w:rPr>
              <w:t></w:t>
            </w:r>
            <w:r w:rsidRPr="006E661C">
              <w:rPr>
                <w:rFonts w:eastAsia="Times New Roman"/>
                <w:sz w:val="20"/>
                <w:szCs w:val="20"/>
                <w:lang w:val="bg-BG"/>
              </w:rPr>
              <w:t>1</w:t>
            </w:r>
            <w:r w:rsidRPr="006E661C">
              <w:rPr>
                <w:sz w:val="20"/>
                <w:szCs w:val="20"/>
                <w:lang w:val="bg-BG" w:eastAsia="en-GB"/>
              </w:rPr>
              <w:t xml:space="preserve"> </w:t>
            </w:r>
            <w:r w:rsidRPr="006E661C">
              <w:rPr>
                <w:sz w:val="20"/>
                <w:szCs w:val="20"/>
                <w:lang w:val="ru-RU" w:eastAsia="en-GB"/>
              </w:rPr>
              <w:t xml:space="preserve">- </w:t>
            </w:r>
            <w:r w:rsidR="0047455E">
              <w:rPr>
                <w:sz w:val="20"/>
                <w:szCs w:val="20"/>
                <w:lang w:val="bg-BG"/>
              </w:rPr>
              <w:t>Подобряване на</w:t>
            </w:r>
            <w:r w:rsidR="00AD1900" w:rsidRPr="002A6BA6">
              <w:rPr>
                <w:sz w:val="20"/>
                <w:szCs w:val="20"/>
              </w:rPr>
              <w:t xml:space="preserve"> управление</w:t>
            </w:r>
            <w:r w:rsidR="0047455E">
              <w:rPr>
                <w:sz w:val="20"/>
                <w:szCs w:val="20"/>
                <w:lang w:val="bg-BG"/>
              </w:rPr>
              <w:t>то</w:t>
            </w:r>
            <w:r w:rsidR="00AD1900" w:rsidRPr="002A6BA6">
              <w:rPr>
                <w:sz w:val="20"/>
                <w:szCs w:val="20"/>
              </w:rPr>
              <w:t xml:space="preserve"> на транспорта чрез внедряване на иновативни системи</w:t>
            </w:r>
          </w:p>
          <w:p w:rsidR="00A92B9E" w:rsidRPr="006E661C" w:rsidRDefault="00A92B9E" w:rsidP="00801871">
            <w:pPr>
              <w:pStyle w:val="Text1"/>
              <w:spacing w:before="0" w:after="0"/>
              <w:ind w:left="0"/>
              <w:rPr>
                <w:sz w:val="20"/>
                <w:szCs w:val="20"/>
                <w:lang w:val="bg-BG" w:eastAsia="en-GB"/>
              </w:rPr>
            </w:pPr>
          </w:p>
        </w:tc>
        <w:tc>
          <w:tcPr>
            <w:tcW w:w="2236" w:type="dxa"/>
            <w:tcBorders>
              <w:top w:val="single" w:sz="4" w:space="0" w:color="auto"/>
              <w:left w:val="single" w:sz="4" w:space="0" w:color="auto"/>
              <w:bottom w:val="single" w:sz="4" w:space="0" w:color="auto"/>
              <w:right w:val="single" w:sz="4" w:space="0" w:color="auto"/>
            </w:tcBorders>
          </w:tcPr>
          <w:p w:rsidR="00A92B9E" w:rsidRPr="00C53D6C" w:rsidRDefault="00A92B9E" w:rsidP="00CA2849">
            <w:pPr>
              <w:pStyle w:val="Text1"/>
              <w:spacing w:before="0" w:after="0"/>
              <w:ind w:left="0"/>
              <w:jc w:val="left"/>
              <w:rPr>
                <w:szCs w:val="24"/>
                <w:lang w:val="bg-BG" w:eastAsia="en-GB"/>
              </w:rPr>
            </w:pPr>
            <w:r w:rsidRPr="00C53D6C">
              <w:rPr>
                <w:rFonts w:eastAsia="Times New Roman"/>
                <w:szCs w:val="24"/>
              </w:rPr>
              <w:t>[12</w:t>
            </w:r>
            <w:r w:rsidR="001C10F9">
              <w:rPr>
                <w:rFonts w:eastAsia="Times New Roman"/>
                <w:szCs w:val="24"/>
                <w:lang w:val="bg-BG"/>
              </w:rPr>
              <w:t>, 1, 2, 9</w:t>
            </w:r>
            <w:r w:rsidRPr="00C53D6C">
              <w:rPr>
                <w:rFonts w:eastAsia="Times New Roman"/>
                <w:szCs w:val="24"/>
              </w:rPr>
              <w:t>]</w:t>
            </w:r>
          </w:p>
        </w:tc>
      </w:tr>
      <w:tr w:rsidR="00A92B9E" w:rsidRPr="00F20D1F" w:rsidTr="00CA2849">
        <w:tc>
          <w:tcPr>
            <w:tcW w:w="1728" w:type="dxa"/>
            <w:tcBorders>
              <w:top w:val="single" w:sz="4" w:space="0" w:color="auto"/>
              <w:left w:val="single" w:sz="4" w:space="0" w:color="auto"/>
              <w:bottom w:val="single" w:sz="4" w:space="0" w:color="auto"/>
              <w:right w:val="single" w:sz="4" w:space="0" w:color="auto"/>
            </w:tcBorders>
          </w:tcPr>
          <w:p w:rsidR="00A92B9E" w:rsidRPr="00CC5843" w:rsidRDefault="00A92B9E" w:rsidP="00CA2849">
            <w:pPr>
              <w:pStyle w:val="Text1"/>
              <w:spacing w:before="0" w:after="0"/>
              <w:ind w:left="0"/>
              <w:rPr>
                <w:sz w:val="20"/>
                <w:szCs w:val="20"/>
                <w:lang w:val="en-US" w:eastAsia="en-GB"/>
              </w:rPr>
            </w:pPr>
            <w:r w:rsidRPr="00CC5843">
              <w:rPr>
                <w:sz w:val="20"/>
                <w:szCs w:val="20"/>
                <w:lang w:val="en-US" w:eastAsia="en-GB"/>
              </w:rPr>
              <w:t>5</w:t>
            </w:r>
          </w:p>
        </w:tc>
        <w:tc>
          <w:tcPr>
            <w:tcW w:w="1440" w:type="dxa"/>
            <w:tcBorders>
              <w:top w:val="single" w:sz="4" w:space="0" w:color="auto"/>
              <w:left w:val="single" w:sz="4" w:space="0" w:color="auto"/>
              <w:bottom w:val="single" w:sz="4" w:space="0" w:color="auto"/>
              <w:right w:val="single" w:sz="4" w:space="0" w:color="auto"/>
            </w:tcBorders>
          </w:tcPr>
          <w:p w:rsidR="00A92B9E" w:rsidRPr="00CC5843" w:rsidRDefault="00A92B9E" w:rsidP="00CA2849">
            <w:pPr>
              <w:pStyle w:val="Text1"/>
              <w:spacing w:before="0" w:after="0"/>
              <w:ind w:left="0"/>
              <w:rPr>
                <w:sz w:val="20"/>
                <w:szCs w:val="20"/>
                <w:lang w:val="bg-BG" w:eastAsia="en-GB"/>
              </w:rPr>
            </w:pPr>
            <w:r w:rsidRPr="00CC5843">
              <w:rPr>
                <w:sz w:val="20"/>
                <w:szCs w:val="20"/>
                <w:lang w:val="bg-BG" w:eastAsia="en-GB"/>
              </w:rPr>
              <w:t>ЕФРР</w:t>
            </w:r>
          </w:p>
        </w:tc>
        <w:tc>
          <w:tcPr>
            <w:tcW w:w="1800" w:type="dxa"/>
            <w:tcBorders>
              <w:top w:val="single" w:sz="4" w:space="0" w:color="auto"/>
              <w:left w:val="single" w:sz="4" w:space="0" w:color="auto"/>
              <w:bottom w:val="single" w:sz="4" w:space="0" w:color="auto"/>
              <w:right w:val="single" w:sz="4" w:space="0" w:color="auto"/>
            </w:tcBorders>
          </w:tcPr>
          <w:p w:rsidR="00E25AF9" w:rsidRDefault="00E25AF9" w:rsidP="00E25AF9">
            <w:pPr>
              <w:pStyle w:val="Text1"/>
              <w:ind w:left="0"/>
              <w:rPr>
                <w:bCs/>
                <w:sz w:val="20"/>
                <w:lang w:val="bg-BG"/>
              </w:rPr>
            </w:pPr>
            <w:r w:rsidRPr="00D47EE2">
              <w:rPr>
                <w:bCs/>
                <w:sz w:val="20"/>
                <w:lang w:val="bg-BG"/>
              </w:rPr>
              <w:t>30 217 316,00</w:t>
            </w:r>
          </w:p>
          <w:p w:rsidR="00C63B2C" w:rsidRPr="00C63B2C" w:rsidRDefault="00C63B2C" w:rsidP="00E25AF9">
            <w:pPr>
              <w:pStyle w:val="Text1"/>
              <w:ind w:left="0"/>
              <w:rPr>
                <w:bCs/>
                <w:sz w:val="20"/>
                <w:lang w:val="bg-BG"/>
              </w:rPr>
            </w:pPr>
          </w:p>
          <w:p w:rsidR="000D6C05" w:rsidRPr="000D6C05" w:rsidRDefault="000D6C05" w:rsidP="000D6C05">
            <w:pPr>
              <w:pStyle w:val="Text1"/>
              <w:ind w:left="0"/>
              <w:rPr>
                <w:sz w:val="20"/>
              </w:rPr>
            </w:pPr>
          </w:p>
          <w:p w:rsidR="00A92B9E" w:rsidRPr="00F52FAF" w:rsidRDefault="00A92B9E" w:rsidP="00CA2849">
            <w:pPr>
              <w:pStyle w:val="Text1"/>
              <w:spacing w:before="0" w:after="0"/>
              <w:ind w:left="0"/>
              <w:rPr>
                <w:sz w:val="20"/>
                <w:szCs w:val="20"/>
                <w:lang w:val="bg-BG" w:eastAsia="en-GB"/>
              </w:rPr>
            </w:pPr>
          </w:p>
        </w:tc>
        <w:tc>
          <w:tcPr>
            <w:tcW w:w="1440" w:type="dxa"/>
            <w:tcBorders>
              <w:top w:val="single" w:sz="4" w:space="0" w:color="auto"/>
              <w:left w:val="single" w:sz="4" w:space="0" w:color="auto"/>
              <w:bottom w:val="single" w:sz="4" w:space="0" w:color="auto"/>
              <w:right w:val="single" w:sz="4" w:space="0" w:color="auto"/>
            </w:tcBorders>
          </w:tcPr>
          <w:p w:rsidR="00832108" w:rsidRPr="00832108" w:rsidRDefault="00832108" w:rsidP="00832108">
            <w:pPr>
              <w:pStyle w:val="Text1"/>
              <w:ind w:left="0"/>
              <w:rPr>
                <w:sz w:val="20"/>
              </w:rPr>
            </w:pPr>
            <w:r w:rsidRPr="00D47EE2">
              <w:rPr>
                <w:sz w:val="20"/>
              </w:rPr>
              <w:t>1,99</w:t>
            </w:r>
          </w:p>
          <w:p w:rsidR="008735E9" w:rsidRDefault="008735E9" w:rsidP="000F6C34">
            <w:pPr>
              <w:pStyle w:val="Text1"/>
              <w:spacing w:before="0" w:after="0"/>
              <w:ind w:left="0"/>
              <w:rPr>
                <w:sz w:val="20"/>
                <w:szCs w:val="20"/>
                <w:lang w:val="bg-BG" w:eastAsia="en-GB"/>
              </w:rPr>
            </w:pPr>
          </w:p>
          <w:p w:rsidR="008735E9" w:rsidRDefault="008735E9" w:rsidP="000F6C34">
            <w:pPr>
              <w:pStyle w:val="Text1"/>
              <w:spacing w:before="0" w:after="0"/>
              <w:ind w:left="0"/>
              <w:rPr>
                <w:sz w:val="20"/>
                <w:szCs w:val="20"/>
                <w:lang w:val="bg-BG" w:eastAsia="en-GB"/>
              </w:rPr>
            </w:pPr>
          </w:p>
          <w:p w:rsidR="00E37C9D" w:rsidRDefault="00E37C9D" w:rsidP="000F6C34">
            <w:pPr>
              <w:pStyle w:val="Text1"/>
              <w:spacing w:before="0" w:after="0"/>
              <w:ind w:left="0"/>
              <w:rPr>
                <w:sz w:val="20"/>
                <w:szCs w:val="20"/>
                <w:lang w:val="bg-BG" w:eastAsia="en-GB"/>
              </w:rPr>
            </w:pPr>
          </w:p>
          <w:p w:rsidR="00A627FE" w:rsidRPr="00A627FE" w:rsidRDefault="00A627FE" w:rsidP="00A627FE">
            <w:pPr>
              <w:pStyle w:val="Text1"/>
              <w:ind w:left="0"/>
              <w:rPr>
                <w:sz w:val="20"/>
              </w:rPr>
            </w:pPr>
          </w:p>
          <w:p w:rsidR="00A92B9E" w:rsidRPr="00A208E3" w:rsidRDefault="00A92B9E" w:rsidP="000F6C34">
            <w:pPr>
              <w:pStyle w:val="Text1"/>
              <w:spacing w:before="0" w:after="0"/>
              <w:ind w:left="0"/>
              <w:rPr>
                <w:sz w:val="20"/>
                <w:szCs w:val="20"/>
                <w:lang w:val="en-US" w:eastAsia="en-GB"/>
              </w:rPr>
            </w:pPr>
            <w:r w:rsidRPr="00473179">
              <w:rPr>
                <w:sz w:val="20"/>
                <w:szCs w:val="20"/>
                <w:lang w:val="bg-BG" w:eastAsia="en-GB"/>
              </w:rPr>
              <w:t>%</w:t>
            </w:r>
            <w:r w:rsidRPr="00F52FAF">
              <w:rPr>
                <w:sz w:val="20"/>
                <w:szCs w:val="20"/>
                <w:lang w:val="bg-BG" w:eastAsia="en-GB"/>
              </w:rPr>
              <w:t xml:space="preserve"> </w:t>
            </w:r>
          </w:p>
        </w:tc>
        <w:tc>
          <w:tcPr>
            <w:tcW w:w="6840" w:type="dxa"/>
            <w:tcBorders>
              <w:top w:val="single" w:sz="4" w:space="0" w:color="auto"/>
              <w:left w:val="single" w:sz="4" w:space="0" w:color="auto"/>
              <w:bottom w:val="single" w:sz="4" w:space="0" w:color="auto"/>
              <w:right w:val="single" w:sz="4" w:space="0" w:color="auto"/>
            </w:tcBorders>
          </w:tcPr>
          <w:p w:rsidR="00A92B9E" w:rsidRPr="00E87345" w:rsidRDefault="00A92B9E" w:rsidP="00E94F77">
            <w:pPr>
              <w:pStyle w:val="Text1"/>
              <w:spacing w:before="0" w:after="0"/>
              <w:ind w:left="0"/>
              <w:rPr>
                <w:sz w:val="20"/>
                <w:lang w:val="bg-BG"/>
              </w:rPr>
            </w:pPr>
            <w:r w:rsidRPr="006E661C">
              <w:rPr>
                <w:sz w:val="20"/>
                <w:szCs w:val="20"/>
                <w:lang w:val="bg-BG" w:eastAsia="en-GB"/>
              </w:rPr>
              <w:t xml:space="preserve">1 - </w:t>
            </w:r>
            <w:r w:rsidR="00E94F77" w:rsidRPr="00FE126F">
              <w:rPr>
                <w:sz w:val="20"/>
                <w:szCs w:val="20"/>
                <w:lang w:val="bg-BG"/>
              </w:rPr>
              <w:t>Осигуряване на необходимите условия за успешно приключване на ОПТ 2007-2013 и за изпълнение на ОПТТИ 2014-2020, повишаване на административния капацитет и публичната подкрепа</w:t>
            </w:r>
            <w:r w:rsidR="00E94F77">
              <w:rPr>
                <w:sz w:val="20"/>
                <w:szCs w:val="20"/>
                <w:lang w:val="bg-BG"/>
              </w:rPr>
              <w:t xml:space="preserve"> </w:t>
            </w:r>
          </w:p>
        </w:tc>
        <w:tc>
          <w:tcPr>
            <w:tcW w:w="2236" w:type="dxa"/>
            <w:tcBorders>
              <w:top w:val="single" w:sz="4" w:space="0" w:color="auto"/>
              <w:left w:val="single" w:sz="4" w:space="0" w:color="auto"/>
              <w:bottom w:val="single" w:sz="4" w:space="0" w:color="auto"/>
              <w:right w:val="single" w:sz="4" w:space="0" w:color="auto"/>
            </w:tcBorders>
          </w:tcPr>
          <w:p w:rsidR="00A92B9E" w:rsidRPr="006061DF" w:rsidRDefault="00A92B9E" w:rsidP="00CA2849">
            <w:pPr>
              <w:pStyle w:val="Text1"/>
              <w:spacing w:before="0" w:after="0"/>
              <w:ind w:left="0"/>
              <w:jc w:val="left"/>
              <w:rPr>
                <w:szCs w:val="24"/>
                <w:lang w:val="bg-BG" w:eastAsia="en-GB"/>
              </w:rPr>
            </w:pPr>
            <w:r w:rsidRPr="006061DF">
              <w:rPr>
                <w:rFonts w:eastAsia="Times New Roman"/>
                <w:szCs w:val="24"/>
              </w:rPr>
              <w:t>[</w:t>
            </w:r>
            <w:r w:rsidR="008E0D87">
              <w:rPr>
                <w:rFonts w:eastAsia="Times New Roman"/>
                <w:szCs w:val="24"/>
                <w:lang w:val="bg-BG"/>
              </w:rPr>
              <w:t>19,</w:t>
            </w:r>
            <w:r w:rsidRPr="006061DF">
              <w:rPr>
                <w:rFonts w:eastAsia="Times New Roman"/>
                <w:szCs w:val="24"/>
              </w:rPr>
              <w:t>17</w:t>
            </w:r>
            <w:r w:rsidR="008E0D87">
              <w:rPr>
                <w:rFonts w:eastAsia="Times New Roman"/>
                <w:szCs w:val="24"/>
                <w:lang w:val="bg-BG"/>
              </w:rPr>
              <w:t>,18,15,16,14</w:t>
            </w:r>
            <w:r w:rsidRPr="006061DF">
              <w:rPr>
                <w:rFonts w:eastAsia="Times New Roman"/>
                <w:szCs w:val="24"/>
              </w:rPr>
              <w:t>]</w:t>
            </w:r>
          </w:p>
        </w:tc>
      </w:tr>
      <w:tr w:rsidR="009757B0" w:rsidRPr="00F20D1F" w:rsidTr="00CA2849">
        <w:tc>
          <w:tcPr>
            <w:tcW w:w="1728" w:type="dxa"/>
            <w:tcBorders>
              <w:top w:val="single" w:sz="4" w:space="0" w:color="auto"/>
              <w:left w:val="single" w:sz="4" w:space="0" w:color="auto"/>
              <w:bottom w:val="single" w:sz="4" w:space="0" w:color="auto"/>
              <w:right w:val="single" w:sz="4" w:space="0" w:color="auto"/>
            </w:tcBorders>
          </w:tcPr>
          <w:p w:rsidR="009757B0" w:rsidRPr="00D47EE2" w:rsidRDefault="009757B0" w:rsidP="00CA2849">
            <w:pPr>
              <w:pStyle w:val="Text1"/>
              <w:spacing w:before="0" w:after="0"/>
              <w:ind w:left="0"/>
              <w:rPr>
                <w:sz w:val="20"/>
                <w:szCs w:val="20"/>
                <w:lang w:val="bg-BG" w:eastAsia="en-GB"/>
              </w:rPr>
            </w:pPr>
            <w:r w:rsidRPr="00D47EE2">
              <w:rPr>
                <w:sz w:val="20"/>
                <w:szCs w:val="20"/>
                <w:lang w:val="bg-BG" w:eastAsia="en-GB"/>
              </w:rPr>
              <w:lastRenderedPageBreak/>
              <w:t>6</w:t>
            </w:r>
          </w:p>
        </w:tc>
        <w:tc>
          <w:tcPr>
            <w:tcW w:w="1440" w:type="dxa"/>
            <w:tcBorders>
              <w:top w:val="single" w:sz="4" w:space="0" w:color="auto"/>
              <w:left w:val="single" w:sz="4" w:space="0" w:color="auto"/>
              <w:bottom w:val="single" w:sz="4" w:space="0" w:color="auto"/>
              <w:right w:val="single" w:sz="4" w:space="0" w:color="auto"/>
            </w:tcBorders>
          </w:tcPr>
          <w:p w:rsidR="009757B0" w:rsidRPr="00D47EE2" w:rsidRDefault="009757B0" w:rsidP="00CA2849">
            <w:pPr>
              <w:pStyle w:val="Text1"/>
              <w:spacing w:before="0" w:after="0"/>
              <w:ind w:left="0"/>
              <w:rPr>
                <w:sz w:val="20"/>
                <w:szCs w:val="20"/>
                <w:lang w:val="bg-BG" w:eastAsia="en-GB"/>
              </w:rPr>
            </w:pPr>
            <w:r w:rsidRPr="00D47EE2">
              <w:rPr>
                <w:sz w:val="20"/>
                <w:szCs w:val="20"/>
                <w:lang w:val="bg-BG" w:eastAsia="en-GB"/>
              </w:rPr>
              <w:t>КФ</w:t>
            </w:r>
          </w:p>
        </w:tc>
        <w:tc>
          <w:tcPr>
            <w:tcW w:w="1800" w:type="dxa"/>
            <w:tcBorders>
              <w:top w:val="single" w:sz="4" w:space="0" w:color="auto"/>
              <w:left w:val="single" w:sz="4" w:space="0" w:color="auto"/>
              <w:bottom w:val="single" w:sz="4" w:space="0" w:color="auto"/>
              <w:right w:val="single" w:sz="4" w:space="0" w:color="auto"/>
            </w:tcBorders>
          </w:tcPr>
          <w:p w:rsidR="00666C17" w:rsidRPr="00D47EE2" w:rsidRDefault="00666C17" w:rsidP="00666C17">
            <w:pPr>
              <w:pStyle w:val="Text1"/>
              <w:ind w:left="0"/>
              <w:rPr>
                <w:bCs/>
                <w:sz w:val="20"/>
                <w:lang w:val="bg-BG"/>
              </w:rPr>
            </w:pPr>
            <w:r w:rsidRPr="00D47EE2">
              <w:rPr>
                <w:bCs/>
                <w:sz w:val="20"/>
                <w:lang w:val="bg-BG"/>
              </w:rPr>
              <w:t>140 500 000,00</w:t>
            </w:r>
          </w:p>
          <w:p w:rsidR="00420115" w:rsidRPr="00D47EE2" w:rsidRDefault="00420115" w:rsidP="00666C17">
            <w:pPr>
              <w:pStyle w:val="Text1"/>
              <w:ind w:left="0"/>
              <w:rPr>
                <w:b/>
                <w:bCs/>
                <w:sz w:val="20"/>
                <w:lang w:val="bg-BG"/>
              </w:rPr>
            </w:pPr>
          </w:p>
          <w:p w:rsidR="002F5BD0" w:rsidRPr="00D47EE2" w:rsidRDefault="002F5BD0" w:rsidP="002F5BD0">
            <w:pPr>
              <w:pStyle w:val="Text1"/>
              <w:ind w:left="0"/>
              <w:rPr>
                <w:sz w:val="20"/>
              </w:rPr>
            </w:pPr>
          </w:p>
          <w:p w:rsidR="009757B0" w:rsidRPr="00D47EE2" w:rsidRDefault="009757B0" w:rsidP="000D6C05">
            <w:pPr>
              <w:pStyle w:val="Text1"/>
              <w:ind w:left="0"/>
              <w:rPr>
                <w:sz w:val="20"/>
                <w:lang w:val="bg-BG"/>
              </w:rPr>
            </w:pPr>
          </w:p>
        </w:tc>
        <w:tc>
          <w:tcPr>
            <w:tcW w:w="1440" w:type="dxa"/>
            <w:tcBorders>
              <w:top w:val="single" w:sz="4" w:space="0" w:color="auto"/>
              <w:left w:val="single" w:sz="4" w:space="0" w:color="auto"/>
              <w:bottom w:val="single" w:sz="4" w:space="0" w:color="auto"/>
              <w:right w:val="single" w:sz="4" w:space="0" w:color="auto"/>
            </w:tcBorders>
          </w:tcPr>
          <w:p w:rsidR="004B1495" w:rsidRPr="00D47EE2" w:rsidRDefault="004B1495" w:rsidP="004B1495">
            <w:pPr>
              <w:pStyle w:val="Text1"/>
              <w:ind w:left="0"/>
              <w:rPr>
                <w:sz w:val="20"/>
                <w:lang w:val="bg-BG"/>
              </w:rPr>
            </w:pPr>
            <w:r w:rsidRPr="00D47EE2">
              <w:rPr>
                <w:sz w:val="20"/>
                <w:lang w:val="bg-BG"/>
              </w:rPr>
              <w:t>9,24</w:t>
            </w:r>
          </w:p>
          <w:p w:rsidR="00420115" w:rsidRPr="00D47EE2" w:rsidRDefault="00420115" w:rsidP="00C22A06">
            <w:pPr>
              <w:pStyle w:val="Text1"/>
              <w:ind w:left="0"/>
              <w:rPr>
                <w:sz w:val="20"/>
                <w:lang w:val="en-US"/>
              </w:rPr>
            </w:pPr>
          </w:p>
          <w:p w:rsidR="008F6AC3" w:rsidRPr="00D47EE2" w:rsidRDefault="008F6AC3" w:rsidP="00C22A06">
            <w:pPr>
              <w:pStyle w:val="Text1"/>
              <w:ind w:left="0"/>
              <w:rPr>
                <w:sz w:val="20"/>
              </w:rPr>
            </w:pPr>
          </w:p>
          <w:p w:rsidR="009757B0" w:rsidRPr="00D47EE2" w:rsidDel="00E37C9D" w:rsidRDefault="006E6E9E" w:rsidP="000F6C34">
            <w:pPr>
              <w:pStyle w:val="Text1"/>
              <w:spacing w:before="0" w:after="0"/>
              <w:ind w:left="0"/>
              <w:rPr>
                <w:sz w:val="20"/>
                <w:szCs w:val="20"/>
                <w:lang w:val="bg-BG" w:eastAsia="en-GB"/>
              </w:rPr>
            </w:pPr>
            <w:r w:rsidRPr="00D47EE2">
              <w:rPr>
                <w:sz w:val="20"/>
                <w:szCs w:val="20"/>
                <w:lang w:val="bg-BG" w:eastAsia="en-GB"/>
              </w:rPr>
              <w:t>%</w:t>
            </w:r>
          </w:p>
        </w:tc>
        <w:tc>
          <w:tcPr>
            <w:tcW w:w="6840" w:type="dxa"/>
            <w:tcBorders>
              <w:top w:val="single" w:sz="4" w:space="0" w:color="auto"/>
              <w:left w:val="single" w:sz="4" w:space="0" w:color="auto"/>
              <w:bottom w:val="single" w:sz="4" w:space="0" w:color="auto"/>
              <w:right w:val="single" w:sz="4" w:space="0" w:color="auto"/>
            </w:tcBorders>
          </w:tcPr>
          <w:p w:rsidR="006E6E9E" w:rsidRPr="00D47EE2" w:rsidRDefault="006E6E9E" w:rsidP="006E6E9E">
            <w:pPr>
              <w:spacing w:before="0" w:after="0"/>
              <w:rPr>
                <w:sz w:val="20"/>
              </w:rPr>
            </w:pPr>
            <w:r w:rsidRPr="00D47EE2">
              <w:rPr>
                <w:sz w:val="20"/>
              </w:rPr>
              <w:t>03 - „По</w:t>
            </w:r>
            <w:r w:rsidR="004F0641" w:rsidRPr="00D47EE2">
              <w:rPr>
                <w:sz w:val="20"/>
              </w:rPr>
              <w:t>добряване</w:t>
            </w:r>
            <w:r w:rsidRPr="00D47EE2">
              <w:rPr>
                <w:sz w:val="20"/>
              </w:rPr>
              <w:t xml:space="preserve"> на конкурентоспособността на МСП</w:t>
            </w:r>
            <w:r w:rsidR="005C2DDD" w:rsidRPr="00D47EE2">
              <w:rPr>
                <w:sz w:val="18"/>
                <w:szCs w:val="18"/>
              </w:rPr>
              <w:t xml:space="preserve"> </w:t>
            </w:r>
            <w:r w:rsidR="005C2DDD" w:rsidRPr="00D47EE2">
              <w:rPr>
                <w:sz w:val="20"/>
              </w:rPr>
              <w:t>и на селскостопанския сектор (за ЕЗФРСР), и на сектора на рибарството и аквакултурите (за ЕФМДР)</w:t>
            </w:r>
            <w:r w:rsidRPr="00D47EE2">
              <w:rPr>
                <w:sz w:val="20"/>
              </w:rPr>
              <w:t>“</w:t>
            </w:r>
            <w:r w:rsidRPr="00D47EE2">
              <w:rPr>
                <w:sz w:val="20"/>
              </w:rPr>
              <w:tab/>
            </w:r>
          </w:p>
          <w:p w:rsidR="006E6E9E" w:rsidRPr="00D47EE2" w:rsidRDefault="006E6E9E" w:rsidP="006E6E9E">
            <w:pPr>
              <w:spacing w:before="0" w:after="0"/>
              <w:rPr>
                <w:sz w:val="20"/>
              </w:rPr>
            </w:pPr>
            <w:r w:rsidRPr="00D47EE2">
              <w:rPr>
                <w:sz w:val="20"/>
              </w:rPr>
              <w:t>П</w:t>
            </w:r>
            <w:r w:rsidR="00E415C4" w:rsidRPr="00D47EE2">
              <w:rPr>
                <w:sz w:val="20"/>
              </w:rPr>
              <w:t>редоставяне на п</w:t>
            </w:r>
            <w:r w:rsidRPr="00D47EE2">
              <w:rPr>
                <w:sz w:val="20"/>
              </w:rPr>
              <w:t xml:space="preserve">одкрепа </w:t>
            </w:r>
            <w:r w:rsidR="00E415C4" w:rsidRPr="00D47EE2">
              <w:rPr>
                <w:sz w:val="20"/>
              </w:rPr>
              <w:t>з</w:t>
            </w:r>
            <w:r w:rsidRPr="00D47EE2">
              <w:rPr>
                <w:sz w:val="20"/>
              </w:rPr>
              <w:t>а капацитет</w:t>
            </w:r>
            <w:r w:rsidR="00E415C4" w:rsidRPr="00D47EE2">
              <w:rPr>
                <w:sz w:val="20"/>
              </w:rPr>
              <w:t>а</w:t>
            </w:r>
            <w:r w:rsidRPr="00D47EE2">
              <w:rPr>
                <w:sz w:val="20"/>
              </w:rPr>
              <w:t xml:space="preserve"> на МСП </w:t>
            </w:r>
            <w:r w:rsidR="00E415C4" w:rsidRPr="00D47EE2">
              <w:rPr>
                <w:sz w:val="20"/>
              </w:rPr>
              <w:t>з</w:t>
            </w:r>
            <w:r w:rsidRPr="00D47EE2">
              <w:rPr>
                <w:sz w:val="20"/>
              </w:rPr>
              <w:t>а раст</w:t>
            </w:r>
            <w:r w:rsidR="00E415C4" w:rsidRPr="00D47EE2">
              <w:rPr>
                <w:sz w:val="20"/>
              </w:rPr>
              <w:t>еж</w:t>
            </w:r>
            <w:r w:rsidRPr="00D47EE2">
              <w:rPr>
                <w:sz w:val="20"/>
              </w:rPr>
              <w:t xml:space="preserve"> </w:t>
            </w:r>
            <w:r w:rsidR="00E415C4" w:rsidRPr="00D47EE2">
              <w:rPr>
                <w:sz w:val="20"/>
              </w:rPr>
              <w:t xml:space="preserve">в рамките </w:t>
            </w:r>
            <w:r w:rsidRPr="00D47EE2">
              <w:rPr>
                <w:sz w:val="20"/>
              </w:rPr>
              <w:t>на регионални</w:t>
            </w:r>
            <w:r w:rsidR="00E415C4" w:rsidRPr="00D47EE2">
              <w:rPr>
                <w:sz w:val="20"/>
              </w:rPr>
              <w:t>те</w:t>
            </w:r>
            <w:r w:rsidRPr="00D47EE2">
              <w:rPr>
                <w:sz w:val="20"/>
              </w:rPr>
              <w:t>, национални</w:t>
            </w:r>
            <w:r w:rsidR="00E415C4" w:rsidRPr="00D47EE2">
              <w:rPr>
                <w:sz w:val="20"/>
              </w:rPr>
              <w:t>те</w:t>
            </w:r>
            <w:r w:rsidRPr="00D47EE2">
              <w:rPr>
                <w:sz w:val="20"/>
              </w:rPr>
              <w:t xml:space="preserve"> и международни</w:t>
            </w:r>
            <w:r w:rsidR="00E415C4" w:rsidRPr="00D47EE2">
              <w:rPr>
                <w:sz w:val="20"/>
              </w:rPr>
              <w:t>те</w:t>
            </w:r>
            <w:r w:rsidRPr="00D47EE2">
              <w:rPr>
                <w:sz w:val="20"/>
              </w:rPr>
              <w:t xml:space="preserve"> пазари и </w:t>
            </w:r>
            <w:r w:rsidR="00E415C4" w:rsidRPr="00D47EE2">
              <w:rPr>
                <w:sz w:val="20"/>
              </w:rPr>
              <w:t>участие в процеса на иновации</w:t>
            </w:r>
          </w:p>
          <w:p w:rsidR="009757B0" w:rsidRPr="00D47EE2" w:rsidRDefault="006E6E9E" w:rsidP="00EA6AB2">
            <w:pPr>
              <w:pStyle w:val="Text1"/>
              <w:spacing w:before="0" w:after="0"/>
              <w:ind w:left="0"/>
              <w:rPr>
                <w:sz w:val="20"/>
                <w:szCs w:val="20"/>
                <w:lang w:val="bg-BG" w:eastAsia="en-GB"/>
              </w:rPr>
            </w:pPr>
            <w:r w:rsidRPr="00D47EE2">
              <w:rPr>
                <w:sz w:val="20"/>
                <w:szCs w:val="20"/>
                <w:lang w:val="bg-BG" w:eastAsia="en-GB"/>
              </w:rPr>
              <w:t></w:t>
            </w:r>
            <w:r w:rsidR="00E15730" w:rsidRPr="00D47EE2">
              <w:rPr>
                <w:sz w:val="20"/>
                <w:szCs w:val="20"/>
                <w:lang w:val="bg-BG" w:eastAsia="en-GB"/>
              </w:rPr>
              <w:t>1 -</w:t>
            </w:r>
            <w:r w:rsidRPr="00D47EE2">
              <w:rPr>
                <w:b/>
                <w:szCs w:val="20"/>
                <w:lang w:val="bg-BG" w:eastAsia="en-GB"/>
              </w:rPr>
              <w:t xml:space="preserve"> </w:t>
            </w:r>
            <w:r w:rsidR="00EA6AB2" w:rsidRPr="00D47EE2">
              <w:rPr>
                <w:sz w:val="20"/>
                <w:szCs w:val="20"/>
                <w:lang w:val="bg-BG" w:eastAsia="en-GB"/>
              </w:rPr>
              <w:t>Подкрепа за МСП, които са особено засегнати от увеличения на цените на енергията</w:t>
            </w:r>
          </w:p>
        </w:tc>
        <w:tc>
          <w:tcPr>
            <w:tcW w:w="2236" w:type="dxa"/>
            <w:tcBorders>
              <w:top w:val="single" w:sz="4" w:space="0" w:color="auto"/>
              <w:left w:val="single" w:sz="4" w:space="0" w:color="auto"/>
              <w:bottom w:val="single" w:sz="4" w:space="0" w:color="auto"/>
              <w:right w:val="single" w:sz="4" w:space="0" w:color="auto"/>
            </w:tcBorders>
          </w:tcPr>
          <w:p w:rsidR="009757B0" w:rsidRPr="006061DF" w:rsidRDefault="009757B0" w:rsidP="00CA2849">
            <w:pPr>
              <w:pStyle w:val="Text1"/>
              <w:spacing w:before="0" w:after="0"/>
              <w:ind w:left="0"/>
              <w:jc w:val="left"/>
              <w:rPr>
                <w:rFonts w:eastAsia="Times New Roman"/>
                <w:szCs w:val="24"/>
              </w:rPr>
            </w:pPr>
          </w:p>
        </w:tc>
      </w:tr>
      <w:tr w:rsidR="009757B0" w:rsidRPr="00F20D1F" w:rsidTr="00CA2849">
        <w:tc>
          <w:tcPr>
            <w:tcW w:w="1728" w:type="dxa"/>
            <w:tcBorders>
              <w:top w:val="single" w:sz="4" w:space="0" w:color="auto"/>
              <w:left w:val="single" w:sz="4" w:space="0" w:color="auto"/>
              <w:bottom w:val="single" w:sz="4" w:space="0" w:color="auto"/>
              <w:right w:val="single" w:sz="4" w:space="0" w:color="auto"/>
            </w:tcBorders>
          </w:tcPr>
          <w:p w:rsidR="009757B0" w:rsidRPr="00D47EE2" w:rsidRDefault="009757B0" w:rsidP="00CA2849">
            <w:pPr>
              <w:pStyle w:val="Text1"/>
              <w:spacing w:before="0" w:after="0"/>
              <w:ind w:left="0"/>
              <w:rPr>
                <w:sz w:val="20"/>
                <w:szCs w:val="20"/>
                <w:lang w:val="bg-BG" w:eastAsia="en-GB"/>
              </w:rPr>
            </w:pPr>
            <w:r w:rsidRPr="00D47EE2">
              <w:rPr>
                <w:sz w:val="20"/>
                <w:szCs w:val="20"/>
                <w:lang w:val="bg-BG" w:eastAsia="en-GB"/>
              </w:rPr>
              <w:t>6</w:t>
            </w:r>
          </w:p>
        </w:tc>
        <w:tc>
          <w:tcPr>
            <w:tcW w:w="1440" w:type="dxa"/>
            <w:tcBorders>
              <w:top w:val="single" w:sz="4" w:space="0" w:color="auto"/>
              <w:left w:val="single" w:sz="4" w:space="0" w:color="auto"/>
              <w:bottom w:val="single" w:sz="4" w:space="0" w:color="auto"/>
              <w:right w:val="single" w:sz="4" w:space="0" w:color="auto"/>
            </w:tcBorders>
          </w:tcPr>
          <w:p w:rsidR="009757B0" w:rsidRPr="00D47EE2" w:rsidRDefault="009757B0" w:rsidP="00CA2849">
            <w:pPr>
              <w:pStyle w:val="Text1"/>
              <w:spacing w:before="0" w:after="0"/>
              <w:ind w:left="0"/>
              <w:rPr>
                <w:sz w:val="20"/>
                <w:szCs w:val="20"/>
                <w:lang w:val="bg-BG" w:eastAsia="en-GB"/>
              </w:rPr>
            </w:pPr>
            <w:r w:rsidRPr="00D47EE2">
              <w:rPr>
                <w:sz w:val="20"/>
                <w:szCs w:val="20"/>
                <w:lang w:val="bg-BG" w:eastAsia="en-GB"/>
              </w:rPr>
              <w:t>ЕФРР</w:t>
            </w:r>
          </w:p>
        </w:tc>
        <w:tc>
          <w:tcPr>
            <w:tcW w:w="1800" w:type="dxa"/>
            <w:tcBorders>
              <w:top w:val="single" w:sz="4" w:space="0" w:color="auto"/>
              <w:left w:val="single" w:sz="4" w:space="0" w:color="auto"/>
              <w:bottom w:val="single" w:sz="4" w:space="0" w:color="auto"/>
              <w:right w:val="single" w:sz="4" w:space="0" w:color="auto"/>
            </w:tcBorders>
          </w:tcPr>
          <w:p w:rsidR="00A02604" w:rsidRPr="00D47EE2" w:rsidRDefault="00A02604" w:rsidP="00A02604">
            <w:pPr>
              <w:pStyle w:val="Text1"/>
              <w:ind w:left="0"/>
              <w:rPr>
                <w:bCs/>
                <w:sz w:val="20"/>
                <w:lang w:val="bg-BG"/>
              </w:rPr>
            </w:pPr>
            <w:r w:rsidRPr="00D47EE2">
              <w:rPr>
                <w:bCs/>
                <w:sz w:val="20"/>
                <w:lang w:val="bg-BG"/>
              </w:rPr>
              <w:t>4 500 000,00</w:t>
            </w:r>
          </w:p>
          <w:p w:rsidR="004C0010" w:rsidRPr="00D47EE2" w:rsidRDefault="004C0010" w:rsidP="00A02604">
            <w:pPr>
              <w:pStyle w:val="Text1"/>
              <w:ind w:left="0"/>
              <w:rPr>
                <w:bCs/>
                <w:sz w:val="20"/>
                <w:lang w:val="bg-BG"/>
              </w:rPr>
            </w:pPr>
          </w:p>
          <w:p w:rsidR="00456887" w:rsidRPr="00D47EE2" w:rsidRDefault="00456887" w:rsidP="00456887">
            <w:pPr>
              <w:pStyle w:val="Text1"/>
              <w:ind w:left="0"/>
              <w:rPr>
                <w:sz w:val="20"/>
              </w:rPr>
            </w:pPr>
          </w:p>
          <w:p w:rsidR="009757B0" w:rsidRPr="00D47EE2" w:rsidRDefault="009757B0" w:rsidP="000D6C05">
            <w:pPr>
              <w:pStyle w:val="Text1"/>
              <w:ind w:left="0"/>
              <w:rPr>
                <w:sz w:val="20"/>
                <w:lang w:val="bg-BG"/>
              </w:rPr>
            </w:pPr>
          </w:p>
        </w:tc>
        <w:tc>
          <w:tcPr>
            <w:tcW w:w="1440" w:type="dxa"/>
            <w:tcBorders>
              <w:top w:val="single" w:sz="4" w:space="0" w:color="auto"/>
              <w:left w:val="single" w:sz="4" w:space="0" w:color="auto"/>
              <w:bottom w:val="single" w:sz="4" w:space="0" w:color="auto"/>
              <w:right w:val="single" w:sz="4" w:space="0" w:color="auto"/>
            </w:tcBorders>
          </w:tcPr>
          <w:p w:rsidR="006D2709" w:rsidRPr="00D47EE2" w:rsidRDefault="006D2709" w:rsidP="006D2709">
            <w:pPr>
              <w:pStyle w:val="Text1"/>
              <w:ind w:left="0"/>
              <w:rPr>
                <w:sz w:val="20"/>
                <w:lang w:val="bg-BG"/>
              </w:rPr>
            </w:pPr>
            <w:r w:rsidRPr="00D47EE2">
              <w:rPr>
                <w:sz w:val="20"/>
                <w:lang w:val="bg-BG"/>
              </w:rPr>
              <w:t>0,30</w:t>
            </w:r>
          </w:p>
          <w:p w:rsidR="004C0010" w:rsidRPr="00D47EE2" w:rsidRDefault="004C0010" w:rsidP="008F6AC3">
            <w:pPr>
              <w:pStyle w:val="Text1"/>
              <w:ind w:left="0"/>
              <w:rPr>
                <w:sz w:val="20"/>
              </w:rPr>
            </w:pPr>
          </w:p>
          <w:p w:rsidR="0009403B" w:rsidRPr="00D47EE2" w:rsidRDefault="0009403B" w:rsidP="008F6AC3">
            <w:pPr>
              <w:pStyle w:val="Text1"/>
              <w:ind w:left="0"/>
              <w:rPr>
                <w:sz w:val="20"/>
              </w:rPr>
            </w:pPr>
          </w:p>
          <w:p w:rsidR="009757B0" w:rsidRPr="00D47EE2" w:rsidDel="00E37C9D" w:rsidRDefault="006E6E9E" w:rsidP="000F6C34">
            <w:pPr>
              <w:pStyle w:val="Text1"/>
              <w:spacing w:before="0" w:after="0"/>
              <w:ind w:left="0"/>
              <w:rPr>
                <w:sz w:val="20"/>
                <w:szCs w:val="20"/>
                <w:lang w:val="bg-BG" w:eastAsia="en-GB"/>
              </w:rPr>
            </w:pPr>
            <w:r w:rsidRPr="00D47EE2">
              <w:rPr>
                <w:sz w:val="20"/>
                <w:szCs w:val="20"/>
                <w:lang w:val="bg-BG" w:eastAsia="en-GB"/>
              </w:rPr>
              <w:t>%</w:t>
            </w:r>
          </w:p>
        </w:tc>
        <w:tc>
          <w:tcPr>
            <w:tcW w:w="6840" w:type="dxa"/>
            <w:tcBorders>
              <w:top w:val="single" w:sz="4" w:space="0" w:color="auto"/>
              <w:left w:val="single" w:sz="4" w:space="0" w:color="auto"/>
              <w:bottom w:val="single" w:sz="4" w:space="0" w:color="auto"/>
              <w:right w:val="single" w:sz="4" w:space="0" w:color="auto"/>
            </w:tcBorders>
          </w:tcPr>
          <w:p w:rsidR="00C0325F" w:rsidRPr="00D47EE2" w:rsidRDefault="00C0325F" w:rsidP="00C0325F">
            <w:pPr>
              <w:spacing w:before="0" w:after="0"/>
              <w:rPr>
                <w:sz w:val="20"/>
              </w:rPr>
            </w:pPr>
            <w:r w:rsidRPr="00D47EE2">
              <w:rPr>
                <w:sz w:val="20"/>
              </w:rPr>
              <w:t>03 - „Подобряване на конкурентоспособността на МСП</w:t>
            </w:r>
            <w:r w:rsidRPr="00D47EE2">
              <w:rPr>
                <w:sz w:val="18"/>
                <w:szCs w:val="18"/>
              </w:rPr>
              <w:t xml:space="preserve"> </w:t>
            </w:r>
            <w:r w:rsidRPr="00D47EE2">
              <w:rPr>
                <w:sz w:val="20"/>
              </w:rPr>
              <w:t>и на селскостопанския сектор (за ЕЗФРСР), и на сектора на рибарството и аквакултурите (за ЕФМДР)“</w:t>
            </w:r>
            <w:r w:rsidRPr="00D47EE2">
              <w:rPr>
                <w:sz w:val="20"/>
              </w:rPr>
              <w:tab/>
            </w:r>
          </w:p>
          <w:p w:rsidR="00C0325F" w:rsidRPr="00D47EE2" w:rsidRDefault="00C0325F" w:rsidP="00C0325F">
            <w:pPr>
              <w:spacing w:before="0" w:after="0"/>
              <w:rPr>
                <w:sz w:val="20"/>
              </w:rPr>
            </w:pPr>
            <w:r w:rsidRPr="00D47EE2">
              <w:rPr>
                <w:sz w:val="20"/>
              </w:rPr>
              <w:t>Предоставяне на подкрепа за капацитета на МСП за растеж в рамките на регионалните, националните и международните пазари и участие в процеса на иновации</w:t>
            </w:r>
          </w:p>
          <w:p w:rsidR="009757B0" w:rsidRPr="00D47EE2" w:rsidRDefault="00C0325F" w:rsidP="00C0325F">
            <w:pPr>
              <w:pStyle w:val="Text1"/>
              <w:spacing w:before="0" w:after="0"/>
              <w:ind w:left="0"/>
              <w:rPr>
                <w:sz w:val="20"/>
                <w:szCs w:val="20"/>
                <w:lang w:val="bg-BG" w:eastAsia="en-GB"/>
              </w:rPr>
            </w:pPr>
            <w:r w:rsidRPr="00D47EE2">
              <w:rPr>
                <w:sz w:val="20"/>
                <w:szCs w:val="20"/>
                <w:lang w:val="bg-BG" w:eastAsia="en-GB"/>
              </w:rPr>
              <w:t>1 -</w:t>
            </w:r>
            <w:r w:rsidRPr="00D47EE2">
              <w:rPr>
                <w:b/>
                <w:szCs w:val="20"/>
                <w:lang w:val="bg-BG" w:eastAsia="en-GB"/>
              </w:rPr>
              <w:t xml:space="preserve"> </w:t>
            </w:r>
            <w:r w:rsidRPr="00D47EE2">
              <w:rPr>
                <w:sz w:val="20"/>
                <w:szCs w:val="20"/>
                <w:lang w:val="bg-BG" w:eastAsia="en-GB"/>
              </w:rPr>
              <w:t>Подкрепа за МСП, които са особено засегнати от увеличения на цените на енергията</w:t>
            </w:r>
          </w:p>
        </w:tc>
        <w:tc>
          <w:tcPr>
            <w:tcW w:w="2236" w:type="dxa"/>
            <w:tcBorders>
              <w:top w:val="single" w:sz="4" w:space="0" w:color="auto"/>
              <w:left w:val="single" w:sz="4" w:space="0" w:color="auto"/>
              <w:bottom w:val="single" w:sz="4" w:space="0" w:color="auto"/>
              <w:right w:val="single" w:sz="4" w:space="0" w:color="auto"/>
            </w:tcBorders>
          </w:tcPr>
          <w:p w:rsidR="009757B0" w:rsidRPr="006061DF" w:rsidRDefault="009757B0" w:rsidP="00CA2849">
            <w:pPr>
              <w:pStyle w:val="Text1"/>
              <w:spacing w:before="0" w:after="0"/>
              <w:ind w:left="0"/>
              <w:jc w:val="left"/>
              <w:rPr>
                <w:rFonts w:eastAsia="Times New Roman"/>
                <w:szCs w:val="24"/>
              </w:rPr>
            </w:pPr>
          </w:p>
        </w:tc>
      </w:tr>
    </w:tbl>
    <w:p w:rsidR="00A92B9E" w:rsidRDefault="00A92B9E" w:rsidP="00CC38B6">
      <w:pPr>
        <w:rPr>
          <w:b/>
        </w:rPr>
      </w:pPr>
    </w:p>
    <w:p w:rsidR="00A92B9E" w:rsidRPr="00F20D1F" w:rsidRDefault="00A92B9E" w:rsidP="00CC38B6">
      <w:pPr>
        <w:rPr>
          <w:b/>
        </w:rPr>
      </w:pPr>
    </w:p>
    <w:p w:rsidR="00CF5CB0" w:rsidRDefault="00CF5CB0" w:rsidP="00F03C1E">
      <w:pPr>
        <w:pStyle w:val="Text1"/>
        <w:ind w:left="0"/>
        <w:sectPr w:rsidR="00CF5CB0" w:rsidSect="00C70AB8">
          <w:headerReference w:type="default" r:id="rId9"/>
          <w:footerReference w:type="default" r:id="rId10"/>
          <w:headerReference w:type="first" r:id="rId11"/>
          <w:footerReference w:type="first" r:id="rId12"/>
          <w:pgSz w:w="16839" w:h="11907" w:orient="landscape"/>
          <w:pgMar w:top="1418" w:right="1134" w:bottom="1418" w:left="1134" w:header="601" w:footer="1077" w:gutter="0"/>
          <w:cols w:space="720"/>
          <w:docGrid w:linePitch="326"/>
        </w:sectPr>
      </w:pPr>
    </w:p>
    <w:p w:rsidR="005E1B5A" w:rsidRPr="00F20D1F" w:rsidRDefault="00AD4AED" w:rsidP="00686A86">
      <w:pPr>
        <w:pStyle w:val="ManualHeading1"/>
      </w:pPr>
      <w:r w:rsidRPr="00F20D1F">
        <w:lastRenderedPageBreak/>
        <w:t>РАЗДЕЛ 2</w:t>
      </w:r>
      <w:r w:rsidRPr="00F20D1F">
        <w:tab/>
        <w:t xml:space="preserve">Приоритетни оси </w:t>
      </w:r>
    </w:p>
    <w:p w:rsidR="00686A86" w:rsidRPr="00F20D1F" w:rsidRDefault="00AD4AED" w:rsidP="00686A86">
      <w:r w:rsidRPr="00F20D1F">
        <w:t>(Позоваване: член 96, параграф 2, първа алинея, букви б) и в) от Регламент (EС) № 1303/2013)</w:t>
      </w:r>
    </w:p>
    <w:p w:rsidR="00C042B2" w:rsidRPr="00F20D1F" w:rsidRDefault="00AD4AED" w:rsidP="00BB7E37">
      <w:pPr>
        <w:rPr>
          <w:b/>
        </w:rPr>
      </w:pPr>
      <w:r w:rsidRPr="00F20D1F">
        <w:rPr>
          <w:b/>
        </w:rPr>
        <w:t xml:space="preserve">2.A </w:t>
      </w:r>
      <w:r w:rsidRPr="00F20D1F">
        <w:tab/>
      </w:r>
      <w:r w:rsidRPr="00F20D1F">
        <w:rPr>
          <w:b/>
        </w:rPr>
        <w:t xml:space="preserve">Описание на приоритетните оси, различни от техническа помощ </w:t>
      </w:r>
    </w:p>
    <w:p w:rsidR="00686A86" w:rsidRPr="00F20D1F" w:rsidRDefault="00AD4AED" w:rsidP="00445D2B">
      <w:pPr>
        <w:rPr>
          <w:b/>
        </w:rPr>
      </w:pPr>
      <w:r w:rsidRPr="00F20D1F">
        <w:t>(Позоваване: член 96, параграф 2, първа алинея, буква б) от Регламент (EС) № 1303/2013)</w:t>
      </w:r>
    </w:p>
    <w:p w:rsidR="00C33BD2" w:rsidRPr="00F20D1F" w:rsidRDefault="00C33BD2" w:rsidP="00B27067">
      <w:pPr>
        <w:rPr>
          <w:b/>
        </w:rPr>
      </w:pPr>
    </w:p>
    <w:p w:rsidR="00BB7E37" w:rsidRPr="00F20D1F" w:rsidRDefault="001F3EA0" w:rsidP="00B27067">
      <w:r w:rsidRPr="00F20D1F">
        <w:rPr>
          <w:b/>
        </w:rPr>
        <w:t>2.А.1 Приоритетна ос</w:t>
      </w:r>
      <w:r w:rsidR="00EA7990" w:rsidRPr="00F20D1F">
        <w:t xml:space="preserve"> „</w:t>
      </w:r>
      <w:r w:rsidR="00EA7990" w:rsidRPr="00F20D1F">
        <w:rPr>
          <w:b/>
        </w:rPr>
        <w:t xml:space="preserve">Развитие на железопътната инфраструктура по „основната” </w:t>
      </w:r>
      <w:r w:rsidR="008B37C9">
        <w:rPr>
          <w:b/>
        </w:rPr>
        <w:t xml:space="preserve">и „разширената“ </w:t>
      </w:r>
      <w:r w:rsidR="00EA7990" w:rsidRPr="00F20D1F">
        <w:rPr>
          <w:b/>
        </w:rPr>
        <w:t>Трансевропейска транспортна мрежа</w:t>
      </w:r>
      <w:r w:rsidR="00EA7990" w:rsidRPr="00F20D1F">
        <w:t>”</w:t>
      </w:r>
    </w:p>
    <w:p w:rsidR="00A44429" w:rsidRPr="00F20D1F" w:rsidRDefault="00A44429" w:rsidP="00B27067"/>
    <w:p w:rsidR="00A44429" w:rsidRPr="00F20D1F" w:rsidRDefault="00535E55" w:rsidP="00BF3391">
      <w:pPr>
        <w:ind w:left="1418" w:hanging="1418"/>
      </w:pPr>
      <w:r w:rsidRPr="00F20D1F">
        <w:rPr>
          <w:b/>
        </w:rPr>
        <w:t>2.А.1</w:t>
      </w:r>
      <w:r w:rsidR="00A44429" w:rsidRPr="00F20D1F">
        <w:rPr>
          <w:b/>
        </w:rPr>
        <w:t>.</w:t>
      </w:r>
      <w:r w:rsidRPr="00F20D1F">
        <w:rPr>
          <w:b/>
        </w:rPr>
        <w:t>1</w:t>
      </w:r>
      <w:r w:rsidR="00A44429" w:rsidRPr="00F20D1F">
        <w:tab/>
      </w:r>
      <w:r w:rsidR="00A44429" w:rsidRPr="00F20D1F">
        <w:rPr>
          <w:b/>
        </w:rPr>
        <w:t>Обосновка за определянето на дадена приоритетна ос, която обхваща повече от една категория региони, тематична цел</w:t>
      </w:r>
      <w:r w:rsidR="00A44429" w:rsidRPr="00F20D1F">
        <w:t xml:space="preserve"> </w:t>
      </w:r>
      <w:r w:rsidR="00A44429" w:rsidRPr="00F20D1F">
        <w:rPr>
          <w:b/>
        </w:rPr>
        <w:t>или фонд</w:t>
      </w:r>
      <w:r w:rsidR="00A44429" w:rsidRPr="00F20D1F">
        <w:t xml:space="preserve"> (където е приложимо)</w:t>
      </w:r>
    </w:p>
    <w:p w:rsidR="00A44429" w:rsidRPr="00F20D1F" w:rsidRDefault="00A44429" w:rsidP="00A44429">
      <w:pPr>
        <w:ind w:left="1418" w:hanging="1418"/>
      </w:pPr>
      <w:r w:rsidRPr="00F20D1F">
        <w:t>(Позоваване: член 96, параграф 1 от Регламент (ЕС) № 1303/2013)</w:t>
      </w:r>
    </w:p>
    <w:p w:rsidR="00A44429" w:rsidRPr="00F20D1F" w:rsidRDefault="00A44429" w:rsidP="00A4442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44429" w:rsidRPr="00F20D1F" w:rsidTr="007F21D2">
        <w:tc>
          <w:tcPr>
            <w:tcW w:w="9286" w:type="dxa"/>
            <w:shd w:val="clear" w:color="auto" w:fill="auto"/>
          </w:tcPr>
          <w:p w:rsidR="00A44429" w:rsidRPr="00D50D41" w:rsidRDefault="00834238" w:rsidP="007F21D2">
            <w:pPr>
              <w:pStyle w:val="Text1"/>
              <w:ind w:left="0"/>
              <w:rPr>
                <w:i/>
                <w:color w:val="4F81BD"/>
                <w:sz w:val="20"/>
                <w:szCs w:val="20"/>
                <w:lang w:val="bg-BG" w:eastAsia="en-GB"/>
              </w:rPr>
            </w:pPr>
            <w:r w:rsidRPr="00D50D41">
              <w:rPr>
                <w:szCs w:val="24"/>
                <w:lang w:val="bg-BG" w:eastAsia="en-GB"/>
              </w:rPr>
              <w:t>Приоритетната ос не обхваща повече от една категория региони, тематична цел или фонд.</w:t>
            </w:r>
          </w:p>
        </w:tc>
      </w:tr>
    </w:tbl>
    <w:p w:rsidR="00A44429" w:rsidRPr="00F20D1F" w:rsidRDefault="00A44429" w:rsidP="00B270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A44429" w:rsidRPr="00F20D1F" w:rsidTr="00F03C1E">
        <w:trPr>
          <w:trHeight w:val="491"/>
        </w:trPr>
        <w:tc>
          <w:tcPr>
            <w:tcW w:w="3510" w:type="dxa"/>
            <w:shd w:val="clear" w:color="auto" w:fill="auto"/>
          </w:tcPr>
          <w:p w:rsidR="00A44429" w:rsidRPr="00F20D1F" w:rsidRDefault="00A44429" w:rsidP="00DD1B70">
            <w:pPr>
              <w:jc w:val="left"/>
              <w:rPr>
                <w:i/>
              </w:rPr>
            </w:pPr>
            <w:r w:rsidRPr="00F20D1F">
              <w:t>Идентификация на приоритетната ос</w:t>
            </w:r>
          </w:p>
        </w:tc>
        <w:tc>
          <w:tcPr>
            <w:tcW w:w="4962" w:type="dxa"/>
            <w:shd w:val="clear" w:color="auto" w:fill="auto"/>
          </w:tcPr>
          <w:p w:rsidR="00A44429" w:rsidRPr="00D50D41" w:rsidRDefault="00B83A4B" w:rsidP="00F03C1E">
            <w:pPr>
              <w:pStyle w:val="Text1"/>
              <w:ind w:left="0"/>
              <w:jc w:val="left"/>
              <w:rPr>
                <w:i/>
                <w:color w:val="8DB3E2"/>
                <w:sz w:val="18"/>
                <w:szCs w:val="18"/>
                <w:lang w:val="bg-BG" w:eastAsia="en-GB"/>
              </w:rPr>
            </w:pPr>
            <w:r w:rsidRPr="00D50D41">
              <w:rPr>
                <w:szCs w:val="24"/>
                <w:lang w:val="bg-BG" w:eastAsia="en-GB"/>
              </w:rPr>
              <w:t>1</w:t>
            </w:r>
          </w:p>
        </w:tc>
      </w:tr>
      <w:tr w:rsidR="00A44429" w:rsidRPr="00F20D1F" w:rsidTr="00F03C1E">
        <w:trPr>
          <w:trHeight w:val="422"/>
        </w:trPr>
        <w:tc>
          <w:tcPr>
            <w:tcW w:w="3510" w:type="dxa"/>
            <w:shd w:val="clear" w:color="auto" w:fill="auto"/>
          </w:tcPr>
          <w:p w:rsidR="00A44429" w:rsidRPr="00F20D1F" w:rsidRDefault="00A44429" w:rsidP="00DD1B70">
            <w:pPr>
              <w:jc w:val="left"/>
              <w:rPr>
                <w:i/>
              </w:rPr>
            </w:pPr>
            <w:r w:rsidRPr="00F20D1F">
              <w:t>Наименование на приоритетната ос</w:t>
            </w:r>
          </w:p>
        </w:tc>
        <w:tc>
          <w:tcPr>
            <w:tcW w:w="4962" w:type="dxa"/>
            <w:shd w:val="clear" w:color="auto" w:fill="auto"/>
          </w:tcPr>
          <w:p w:rsidR="00B83A4B" w:rsidRPr="00F20D1F" w:rsidRDefault="00B83A4B" w:rsidP="000F2882">
            <w:r w:rsidRPr="00F20D1F">
              <w:t xml:space="preserve">„Развитие на железопътната инфраструктура по „основната” </w:t>
            </w:r>
            <w:r w:rsidR="000F2882">
              <w:t xml:space="preserve">и „разширената“ </w:t>
            </w:r>
            <w:r w:rsidRPr="00F20D1F">
              <w:t>Трансевропейска транспортна мрежа”</w:t>
            </w:r>
          </w:p>
        </w:tc>
      </w:tr>
    </w:tbl>
    <w:p w:rsidR="00AD4AED" w:rsidRPr="00F20D1F" w:rsidRDefault="00AD4AED" w:rsidP="00F03C1E">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AD4AED" w:rsidRPr="00F20D1F" w:rsidTr="00BB7E37">
        <w:tc>
          <w:tcPr>
            <w:tcW w:w="4986" w:type="dxa"/>
            <w:shd w:val="clear" w:color="auto" w:fill="auto"/>
          </w:tcPr>
          <w:p w:rsidR="00AD4AED" w:rsidRPr="00F20D1F" w:rsidRDefault="0060430E" w:rsidP="00BB7E37">
            <w:pPr>
              <w:pStyle w:val="Text3"/>
              <w:ind w:left="0"/>
            </w:pPr>
            <w:r w:rsidRPr="00F20D1F">
              <w:fldChar w:fldCharType="begin" w:fldLock="1">
                <w:ffData>
                  <w:name w:val="Check1"/>
                  <w:enabled/>
                  <w:calcOnExit w:val="0"/>
                  <w:checkBox>
                    <w:sizeAuto/>
                    <w:default w:val="0"/>
                  </w:checkBox>
                </w:ffData>
              </w:fldChar>
            </w:r>
            <w:r w:rsidR="00AD4AED" w:rsidRPr="00F20D1F">
              <w:instrText xml:space="preserve"> FORMCHECKBOX </w:instrText>
            </w:r>
            <w:r w:rsidR="004A63C0">
              <w:fldChar w:fldCharType="separate"/>
            </w:r>
            <w:r w:rsidRPr="00F20D1F">
              <w:fldChar w:fldCharType="end"/>
            </w:r>
            <w:r w:rsidR="00AD4AED" w:rsidRPr="00F20D1F">
              <w:t xml:space="preserve">  Цялата приоритетна ос ще се изпълнява само чрез финансови инструменти </w:t>
            </w:r>
          </w:p>
        </w:tc>
        <w:tc>
          <w:tcPr>
            <w:tcW w:w="2352" w:type="dxa"/>
            <w:shd w:val="clear" w:color="auto" w:fill="auto"/>
          </w:tcPr>
          <w:p w:rsidR="00B16587" w:rsidRPr="005825E4" w:rsidRDefault="00B16587" w:rsidP="00F03C1E">
            <w:pPr>
              <w:pStyle w:val="Text3"/>
              <w:ind w:left="0"/>
              <w:rPr>
                <w:i/>
              </w:rPr>
            </w:pPr>
            <w:r w:rsidRPr="005825E4">
              <w:rPr>
                <w:i/>
                <w:sz w:val="18"/>
              </w:rPr>
              <w:t>Н/П</w:t>
            </w:r>
          </w:p>
        </w:tc>
      </w:tr>
      <w:tr w:rsidR="00AD4AED" w:rsidRPr="00F20D1F" w:rsidTr="00BB7E37">
        <w:tc>
          <w:tcPr>
            <w:tcW w:w="4986" w:type="dxa"/>
            <w:shd w:val="clear" w:color="auto" w:fill="auto"/>
          </w:tcPr>
          <w:p w:rsidR="00AD4AED" w:rsidRPr="00F20D1F" w:rsidRDefault="0060430E" w:rsidP="00BB7E37">
            <w:pPr>
              <w:pStyle w:val="Text3"/>
              <w:ind w:left="0"/>
            </w:pPr>
            <w:r w:rsidRPr="00F20D1F">
              <w:fldChar w:fldCharType="begin" w:fldLock="1">
                <w:ffData>
                  <w:name w:val="Check2"/>
                  <w:enabled/>
                  <w:calcOnExit w:val="0"/>
                  <w:checkBox>
                    <w:sizeAuto/>
                    <w:default w:val="0"/>
                  </w:checkBox>
                </w:ffData>
              </w:fldChar>
            </w:r>
            <w:bookmarkStart w:id="1" w:name="Check2"/>
            <w:r w:rsidR="00AD4AED" w:rsidRPr="00F20D1F">
              <w:instrText xml:space="preserve"> FORMCHECKBOX </w:instrText>
            </w:r>
            <w:r w:rsidR="004A63C0">
              <w:fldChar w:fldCharType="separate"/>
            </w:r>
            <w:r w:rsidRPr="00F20D1F">
              <w:fldChar w:fldCharType="end"/>
            </w:r>
            <w:bookmarkEnd w:id="1"/>
            <w:r w:rsidR="00AD4AED" w:rsidRPr="00F20D1F">
              <w:t xml:space="preserve">  Цялата приоритетна ос ще се изпълнява само чрез финансови инструменти, организирани на равнището на Съюза </w:t>
            </w:r>
          </w:p>
        </w:tc>
        <w:tc>
          <w:tcPr>
            <w:tcW w:w="2352" w:type="dxa"/>
            <w:shd w:val="clear" w:color="auto" w:fill="auto"/>
          </w:tcPr>
          <w:p w:rsidR="00B16587" w:rsidRPr="005825E4" w:rsidRDefault="00B16587" w:rsidP="00F03C1E">
            <w:pPr>
              <w:pStyle w:val="Text3"/>
              <w:ind w:left="0"/>
              <w:rPr>
                <w:i/>
              </w:rPr>
            </w:pPr>
            <w:r w:rsidRPr="005825E4">
              <w:rPr>
                <w:i/>
                <w:sz w:val="18"/>
              </w:rPr>
              <w:t>Н/П</w:t>
            </w:r>
          </w:p>
        </w:tc>
      </w:tr>
      <w:tr w:rsidR="00AD4AED" w:rsidRPr="00F20D1F" w:rsidTr="00BB7E37">
        <w:tc>
          <w:tcPr>
            <w:tcW w:w="4986" w:type="dxa"/>
            <w:shd w:val="clear" w:color="auto" w:fill="auto"/>
          </w:tcPr>
          <w:p w:rsidR="00AD4AED" w:rsidRPr="00F20D1F" w:rsidRDefault="0060430E" w:rsidP="00BB7E37">
            <w:pPr>
              <w:pStyle w:val="Text3"/>
              <w:ind w:left="0"/>
            </w:pPr>
            <w:r w:rsidRPr="00F20D1F">
              <w:fldChar w:fldCharType="begin" w:fldLock="1">
                <w:ffData>
                  <w:name w:val="Check3"/>
                  <w:enabled/>
                  <w:calcOnExit w:val="0"/>
                  <w:checkBox>
                    <w:sizeAuto/>
                    <w:default w:val="0"/>
                  </w:checkBox>
                </w:ffData>
              </w:fldChar>
            </w:r>
            <w:bookmarkStart w:id="2" w:name="Check3"/>
            <w:r w:rsidR="00AD4AED" w:rsidRPr="00F20D1F">
              <w:instrText xml:space="preserve"> FORMCHECKBOX </w:instrText>
            </w:r>
            <w:r w:rsidR="004A63C0">
              <w:fldChar w:fldCharType="separate"/>
            </w:r>
            <w:r w:rsidRPr="00F20D1F">
              <w:fldChar w:fldCharType="end"/>
            </w:r>
            <w:bookmarkEnd w:id="2"/>
            <w:r w:rsidR="00AD4AED" w:rsidRPr="00F20D1F">
              <w:t xml:space="preserve">  Цялата приоритетна ос ще се изпълнява само чрез ръководено от общностите местно развитие</w:t>
            </w:r>
          </w:p>
        </w:tc>
        <w:tc>
          <w:tcPr>
            <w:tcW w:w="2352" w:type="dxa"/>
            <w:shd w:val="clear" w:color="auto" w:fill="auto"/>
          </w:tcPr>
          <w:p w:rsidR="00AD4AED" w:rsidRPr="005825E4" w:rsidRDefault="00B16587" w:rsidP="00F03C1E">
            <w:pPr>
              <w:pStyle w:val="Text3"/>
              <w:ind w:left="0"/>
              <w:rPr>
                <w:i/>
              </w:rPr>
            </w:pPr>
            <w:r w:rsidRPr="005825E4">
              <w:rPr>
                <w:i/>
                <w:sz w:val="18"/>
              </w:rPr>
              <w:t>Н/П</w:t>
            </w:r>
          </w:p>
        </w:tc>
      </w:tr>
      <w:tr w:rsidR="00AD4AED" w:rsidRPr="00F20D1F" w:rsidTr="00BB7E37">
        <w:tc>
          <w:tcPr>
            <w:tcW w:w="4986" w:type="dxa"/>
            <w:shd w:val="clear" w:color="auto" w:fill="auto"/>
          </w:tcPr>
          <w:p w:rsidR="00AD4AED" w:rsidRPr="00F20D1F" w:rsidRDefault="0060430E" w:rsidP="00BB7E37">
            <w:pPr>
              <w:pStyle w:val="Text3"/>
              <w:ind w:left="0"/>
            </w:pPr>
            <w:r w:rsidRPr="00F20D1F">
              <w:fldChar w:fldCharType="begin" w:fldLock="1">
                <w:ffData>
                  <w:name w:val="Check3"/>
                  <w:enabled/>
                  <w:calcOnExit w:val="0"/>
                  <w:checkBox>
                    <w:sizeAuto/>
                    <w:default w:val="0"/>
                  </w:checkBox>
                </w:ffData>
              </w:fldChar>
            </w:r>
            <w:r w:rsidR="00AD4AED" w:rsidRPr="00F20D1F">
              <w:instrText xml:space="preserve"> FORMCHECKBOX </w:instrText>
            </w:r>
            <w:r w:rsidR="004A63C0">
              <w:fldChar w:fldCharType="separate"/>
            </w:r>
            <w:r w:rsidRPr="00F20D1F">
              <w:fldChar w:fldCharType="end"/>
            </w:r>
            <w:r w:rsidR="00AD4AED" w:rsidRPr="00F20D1F">
              <w:t xml:space="preserve"> За ЕСФ: Цялата приоритетна ос е предназначена за социални иновации, за транснационално сътрудничество или и за двете</w:t>
            </w:r>
            <w:r w:rsidR="00AD4AED" w:rsidRPr="00F20D1F">
              <w:rPr>
                <w:i/>
              </w:rPr>
              <w:t xml:space="preserve"> </w:t>
            </w:r>
          </w:p>
        </w:tc>
        <w:tc>
          <w:tcPr>
            <w:tcW w:w="2352" w:type="dxa"/>
            <w:shd w:val="clear" w:color="auto" w:fill="auto"/>
          </w:tcPr>
          <w:p w:rsidR="00B16587" w:rsidRPr="005825E4" w:rsidRDefault="00B16587" w:rsidP="00F03C1E">
            <w:pPr>
              <w:pStyle w:val="Text3"/>
              <w:ind w:left="0"/>
              <w:rPr>
                <w:i/>
              </w:rPr>
            </w:pPr>
            <w:r w:rsidRPr="005825E4">
              <w:rPr>
                <w:i/>
                <w:sz w:val="18"/>
              </w:rPr>
              <w:t>Н/П</w:t>
            </w:r>
          </w:p>
        </w:tc>
      </w:tr>
    </w:tbl>
    <w:p w:rsidR="00AD4AED" w:rsidRPr="00F20D1F" w:rsidRDefault="00AD4AED" w:rsidP="00AD4AED"/>
    <w:p w:rsidR="00C042B2" w:rsidRPr="00F20D1F" w:rsidRDefault="001F3EA0" w:rsidP="00F03C1E">
      <w:pPr>
        <w:rPr>
          <w:b/>
        </w:rPr>
      </w:pPr>
      <w:r w:rsidRPr="00F20D1F">
        <w:rPr>
          <w:b/>
        </w:rPr>
        <w:t>2.А.</w:t>
      </w:r>
      <w:r w:rsidR="000F4AC8" w:rsidRPr="00F20D1F">
        <w:rPr>
          <w:b/>
        </w:rPr>
        <w:t>1.2</w:t>
      </w:r>
      <w:r w:rsidRPr="00F20D1F">
        <w:rPr>
          <w:b/>
        </w:rPr>
        <w:t xml:space="preserve"> Фонд, категория региони и основа за изчисляване на подкрепата от Съюза</w:t>
      </w:r>
    </w:p>
    <w:p w:rsidR="00AD4AED" w:rsidRPr="00F20D1F" w:rsidRDefault="00AD4AED" w:rsidP="00F03C1E">
      <w:pPr>
        <w:rPr>
          <w:b/>
        </w:rPr>
      </w:pPr>
      <w:r w:rsidRPr="00F20D1F">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AD4AED" w:rsidRPr="00F20D1F" w:rsidTr="00BF3391">
        <w:tc>
          <w:tcPr>
            <w:tcW w:w="3544" w:type="dxa"/>
            <w:shd w:val="clear" w:color="auto" w:fill="auto"/>
          </w:tcPr>
          <w:p w:rsidR="00AD4AED" w:rsidRPr="00F20D1F" w:rsidRDefault="00AD4AED" w:rsidP="00F03C1E">
            <w:pPr>
              <w:rPr>
                <w:i/>
              </w:rPr>
            </w:pPr>
            <w:r w:rsidRPr="00F20D1F">
              <w:rPr>
                <w:i/>
              </w:rPr>
              <w:t>Фонд</w:t>
            </w:r>
          </w:p>
        </w:tc>
        <w:tc>
          <w:tcPr>
            <w:tcW w:w="4962" w:type="dxa"/>
            <w:shd w:val="clear" w:color="auto" w:fill="auto"/>
          </w:tcPr>
          <w:p w:rsidR="00AD4AED" w:rsidRPr="00F20D1F" w:rsidRDefault="008C454E" w:rsidP="00F03C1E">
            <w:pPr>
              <w:jc w:val="left"/>
              <w:rPr>
                <w:i/>
                <w:color w:val="8DB3E2"/>
                <w:sz w:val="18"/>
                <w:szCs w:val="18"/>
              </w:rPr>
            </w:pPr>
            <w:r w:rsidRPr="00F20D1F">
              <w:rPr>
                <w:i/>
                <w:szCs w:val="24"/>
              </w:rPr>
              <w:t>Кохезионен фонд</w:t>
            </w:r>
          </w:p>
        </w:tc>
      </w:tr>
      <w:tr w:rsidR="00AD4AED" w:rsidRPr="00F20D1F" w:rsidTr="00BF3391">
        <w:tc>
          <w:tcPr>
            <w:tcW w:w="3544" w:type="dxa"/>
            <w:shd w:val="clear" w:color="auto" w:fill="auto"/>
          </w:tcPr>
          <w:p w:rsidR="00AD4AED" w:rsidRPr="00F20D1F" w:rsidRDefault="00AD4AED" w:rsidP="00F03C1E">
            <w:pPr>
              <w:rPr>
                <w:i/>
              </w:rPr>
            </w:pPr>
            <w:r w:rsidRPr="00F20D1F">
              <w:rPr>
                <w:i/>
              </w:rPr>
              <w:t>Категория региони</w:t>
            </w:r>
          </w:p>
        </w:tc>
        <w:tc>
          <w:tcPr>
            <w:tcW w:w="4962" w:type="dxa"/>
            <w:shd w:val="clear" w:color="auto" w:fill="auto"/>
          </w:tcPr>
          <w:p w:rsidR="00AD4AED" w:rsidRPr="00F20D1F" w:rsidRDefault="004C52FA" w:rsidP="00F03C1E">
            <w:pPr>
              <w:jc w:val="left"/>
              <w:rPr>
                <w:i/>
                <w:color w:val="8DB3E2"/>
                <w:sz w:val="18"/>
                <w:szCs w:val="18"/>
              </w:rPr>
            </w:pPr>
            <w:r>
              <w:rPr>
                <w:i/>
                <w:szCs w:val="24"/>
              </w:rPr>
              <w:t>Н/П</w:t>
            </w:r>
          </w:p>
        </w:tc>
      </w:tr>
      <w:tr w:rsidR="001F3EA0" w:rsidRPr="00F20D1F" w:rsidTr="00BF3391">
        <w:tc>
          <w:tcPr>
            <w:tcW w:w="3544" w:type="dxa"/>
            <w:shd w:val="clear" w:color="auto" w:fill="auto"/>
          </w:tcPr>
          <w:p w:rsidR="001F3EA0" w:rsidRPr="00F20D1F" w:rsidRDefault="001F3EA0" w:rsidP="00F03C1E">
            <w:pPr>
              <w:rPr>
                <w:i/>
              </w:rPr>
            </w:pPr>
            <w:r w:rsidRPr="00F20D1F">
              <w:rPr>
                <w:i/>
              </w:rPr>
              <w:t>Основа за изчисляване (публично или общо)</w:t>
            </w:r>
          </w:p>
        </w:tc>
        <w:tc>
          <w:tcPr>
            <w:tcW w:w="4962" w:type="dxa"/>
            <w:shd w:val="clear" w:color="auto" w:fill="auto"/>
          </w:tcPr>
          <w:p w:rsidR="001F3EA0" w:rsidRPr="00F20D1F" w:rsidRDefault="00BB1BDD" w:rsidP="00F03C1E">
            <w:pPr>
              <w:jc w:val="left"/>
              <w:rPr>
                <w:i/>
                <w:color w:val="8DB3E2"/>
                <w:sz w:val="18"/>
                <w:szCs w:val="18"/>
              </w:rPr>
            </w:pPr>
            <w:r>
              <w:rPr>
                <w:i/>
                <w:szCs w:val="24"/>
              </w:rPr>
              <w:t>публично</w:t>
            </w:r>
          </w:p>
        </w:tc>
      </w:tr>
      <w:tr w:rsidR="001F3EA0" w:rsidRPr="00F20D1F" w:rsidTr="00BF3391">
        <w:tc>
          <w:tcPr>
            <w:tcW w:w="3544" w:type="dxa"/>
            <w:shd w:val="clear" w:color="auto" w:fill="auto"/>
          </w:tcPr>
          <w:p w:rsidR="001F3EA0" w:rsidRPr="00F20D1F" w:rsidRDefault="001F3EA0" w:rsidP="00F03C1E">
            <w:pPr>
              <w:rPr>
                <w:i/>
              </w:rPr>
            </w:pPr>
            <w:r w:rsidRPr="00F20D1F">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1F3EA0" w:rsidRPr="00F20D1F" w:rsidRDefault="008C454E" w:rsidP="00F03C1E">
            <w:pPr>
              <w:jc w:val="left"/>
              <w:rPr>
                <w:i/>
                <w:color w:val="8DB3E2"/>
                <w:sz w:val="18"/>
                <w:szCs w:val="18"/>
              </w:rPr>
            </w:pPr>
            <w:r w:rsidRPr="00F20D1F">
              <w:rPr>
                <w:i/>
                <w:szCs w:val="24"/>
              </w:rPr>
              <w:t>Н/П</w:t>
            </w:r>
          </w:p>
        </w:tc>
      </w:tr>
    </w:tbl>
    <w:p w:rsidR="00AD4AED" w:rsidRPr="00F20D1F" w:rsidRDefault="00AD4AED" w:rsidP="00F03C1E">
      <w:pPr>
        <w:rPr>
          <w:i/>
        </w:rPr>
      </w:pPr>
    </w:p>
    <w:p w:rsidR="00C042B2" w:rsidRPr="00F20D1F" w:rsidRDefault="00D13947" w:rsidP="00B27067">
      <w:r w:rsidRPr="00F20D1F">
        <w:rPr>
          <w:b/>
        </w:rPr>
        <w:t>2.А.1.3</w:t>
      </w:r>
      <w:r w:rsidR="001F3EA0" w:rsidRPr="00F20D1F">
        <w:rPr>
          <w:b/>
        </w:rPr>
        <w:t xml:space="preserve"> Инвестиционен приоритет</w:t>
      </w:r>
      <w:r w:rsidR="001F3EA0" w:rsidRPr="00F20D1F">
        <w:t xml:space="preserve"> </w:t>
      </w:r>
    </w:p>
    <w:p w:rsidR="00AD4AED" w:rsidRPr="00F20D1F" w:rsidRDefault="00AD4AED" w:rsidP="00B27067">
      <w:r w:rsidRPr="00F20D1F">
        <w:t xml:space="preserve"> (повтаря се за всеки инвестиционен приоритет в рамките на приоритетната ос)</w:t>
      </w:r>
    </w:p>
    <w:tbl>
      <w:tblPr>
        <w:tblW w:w="84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878"/>
      </w:tblGrid>
      <w:tr w:rsidR="004C52FA" w:rsidRPr="00F20D1F" w:rsidTr="00CA2849">
        <w:tc>
          <w:tcPr>
            <w:tcW w:w="3544" w:type="dxa"/>
            <w:shd w:val="clear" w:color="auto" w:fill="auto"/>
          </w:tcPr>
          <w:p w:rsidR="004C52FA" w:rsidRPr="00F20D1F" w:rsidRDefault="004C52FA" w:rsidP="00CA2849">
            <w:pPr>
              <w:rPr>
                <w:i/>
              </w:rPr>
            </w:pPr>
            <w:r w:rsidRPr="00F20D1F">
              <w:rPr>
                <w:i/>
              </w:rPr>
              <w:t>Идентификация</w:t>
            </w:r>
          </w:p>
        </w:tc>
        <w:tc>
          <w:tcPr>
            <w:tcW w:w="4878" w:type="dxa"/>
            <w:shd w:val="clear" w:color="auto" w:fill="auto"/>
          </w:tcPr>
          <w:p w:rsidR="004C52FA" w:rsidRPr="00D56F8F" w:rsidRDefault="004C52FA" w:rsidP="00CA2849">
            <w:pPr>
              <w:widowControl w:val="0"/>
              <w:autoSpaceDE w:val="0"/>
              <w:autoSpaceDN w:val="0"/>
              <w:adjustRightInd w:val="0"/>
              <w:rPr>
                <w:i/>
                <w:szCs w:val="24"/>
              </w:rPr>
            </w:pPr>
            <w:r w:rsidRPr="00D56F8F">
              <w:rPr>
                <w:rFonts w:eastAsia="Times New Roman"/>
                <w:i/>
                <w:szCs w:val="24"/>
                <w:lang w:eastAsia="bg-BG"/>
              </w:rPr>
              <w:t>7i</w:t>
            </w:r>
          </w:p>
        </w:tc>
      </w:tr>
      <w:tr w:rsidR="004C52FA" w:rsidRPr="00F20D1F" w:rsidTr="00CA2849">
        <w:tc>
          <w:tcPr>
            <w:tcW w:w="3544" w:type="dxa"/>
            <w:shd w:val="clear" w:color="auto" w:fill="auto"/>
          </w:tcPr>
          <w:p w:rsidR="004C52FA" w:rsidRPr="00F20D1F" w:rsidRDefault="004C52FA" w:rsidP="00CA2849">
            <w:pPr>
              <w:rPr>
                <w:i/>
              </w:rPr>
            </w:pPr>
            <w:r w:rsidRPr="00F20D1F">
              <w:rPr>
                <w:i/>
              </w:rPr>
              <w:t>Инвестиционен приоритет</w:t>
            </w:r>
          </w:p>
        </w:tc>
        <w:tc>
          <w:tcPr>
            <w:tcW w:w="4878" w:type="dxa"/>
            <w:shd w:val="clear" w:color="auto" w:fill="auto"/>
          </w:tcPr>
          <w:p w:rsidR="004C52FA" w:rsidRPr="00F20D1F" w:rsidRDefault="004C52FA" w:rsidP="00CA2849">
            <w:pPr>
              <w:widowControl w:val="0"/>
              <w:autoSpaceDE w:val="0"/>
              <w:autoSpaceDN w:val="0"/>
              <w:adjustRightInd w:val="0"/>
            </w:pPr>
            <w:r w:rsidRPr="00F20D1F">
              <w:rPr>
                <w:i/>
              </w:rPr>
              <w:t>„Предоставяне на подкрепа за мултимодалното единно европейско транспортно пространство, посредством инвестиции в Трансевропейската тр</w:t>
            </w:r>
            <w:r w:rsidR="00CC5843">
              <w:rPr>
                <w:i/>
              </w:rPr>
              <w:t>анспортна мрежа”</w:t>
            </w:r>
            <w:r w:rsidRPr="00F20D1F">
              <w:rPr>
                <w:i/>
              </w:rPr>
              <w:t xml:space="preserve"> </w:t>
            </w:r>
          </w:p>
        </w:tc>
      </w:tr>
    </w:tbl>
    <w:p w:rsidR="004C52FA" w:rsidRPr="00F20D1F" w:rsidRDefault="004C52FA" w:rsidP="00F03C1E">
      <w:pPr>
        <w:rPr>
          <w:i/>
        </w:rPr>
      </w:pPr>
    </w:p>
    <w:p w:rsidR="00B31474" w:rsidRPr="00F20D1F" w:rsidRDefault="00145C5E" w:rsidP="00016192">
      <w:pPr>
        <w:rPr>
          <w:b/>
        </w:rPr>
      </w:pPr>
      <w:r w:rsidRPr="00F20D1F">
        <w:rPr>
          <w:b/>
        </w:rPr>
        <w:t>2.А.1</w:t>
      </w:r>
      <w:r w:rsidR="00AD4AED" w:rsidRPr="00F20D1F">
        <w:rPr>
          <w:b/>
        </w:rPr>
        <w:t>.</w:t>
      </w:r>
      <w:r w:rsidRPr="00F20D1F">
        <w:rPr>
          <w:b/>
        </w:rPr>
        <w:t>4</w:t>
      </w:r>
      <w:r w:rsidR="00AD4AED" w:rsidRPr="00F20D1F">
        <w:rPr>
          <w:b/>
        </w:rPr>
        <w:t xml:space="preserve"> </w:t>
      </w:r>
      <w:r w:rsidR="00AD4AED" w:rsidRPr="00F20D1F">
        <w:tab/>
      </w:r>
      <w:r w:rsidR="00AD4AED" w:rsidRPr="00F20D1F">
        <w:rPr>
          <w:b/>
        </w:rPr>
        <w:t xml:space="preserve">Специфични цели, съответстващи на инвестиционния приоритет, и очаквани резултати </w:t>
      </w:r>
    </w:p>
    <w:p w:rsidR="007624B2" w:rsidRPr="00F20D1F" w:rsidRDefault="007624B2" w:rsidP="007624B2">
      <w:r w:rsidRPr="00F20D1F">
        <w:t>(повтаря се за всяка специфична цел в рамките на инвестиционния приоритет)</w:t>
      </w:r>
    </w:p>
    <w:p w:rsidR="00AD4AED" w:rsidRPr="00F20D1F" w:rsidRDefault="007624B2" w:rsidP="007624B2">
      <w:r w:rsidRPr="00F20D1F">
        <w:t xml:space="preserve"> (Позоваване: член 96, параграф 2, първа алинея, буква б), подточки i) и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103"/>
      </w:tblGrid>
      <w:tr w:rsidR="00AD4AED" w:rsidRPr="00F20D1F" w:rsidTr="00F03C1E">
        <w:trPr>
          <w:trHeight w:val="491"/>
        </w:trPr>
        <w:tc>
          <w:tcPr>
            <w:tcW w:w="3510" w:type="dxa"/>
            <w:shd w:val="clear" w:color="auto" w:fill="auto"/>
          </w:tcPr>
          <w:p w:rsidR="00AD4AED" w:rsidRPr="00F20D1F" w:rsidRDefault="00AD4AED" w:rsidP="00F03C1E">
            <w:pPr>
              <w:rPr>
                <w:i/>
              </w:rPr>
            </w:pPr>
            <w:r w:rsidRPr="00F20D1F">
              <w:rPr>
                <w:i/>
              </w:rPr>
              <w:t>Идентификация</w:t>
            </w:r>
          </w:p>
        </w:tc>
        <w:tc>
          <w:tcPr>
            <w:tcW w:w="5103" w:type="dxa"/>
            <w:shd w:val="clear" w:color="auto" w:fill="auto"/>
          </w:tcPr>
          <w:p w:rsidR="00AD4AED" w:rsidRPr="00D50D41" w:rsidRDefault="00A94D45" w:rsidP="00F03C1E">
            <w:pPr>
              <w:pStyle w:val="Text1"/>
              <w:ind w:left="0"/>
              <w:jc w:val="left"/>
              <w:rPr>
                <w:i/>
                <w:color w:val="8DB3E2"/>
                <w:sz w:val="18"/>
                <w:szCs w:val="18"/>
                <w:lang w:val="bg-BG" w:eastAsia="en-GB"/>
              </w:rPr>
            </w:pPr>
            <w:r w:rsidRPr="00D50D41">
              <w:rPr>
                <w:i/>
                <w:szCs w:val="24"/>
                <w:lang w:val="bg-BG" w:eastAsia="en-GB"/>
              </w:rPr>
              <w:t>1</w:t>
            </w:r>
          </w:p>
        </w:tc>
      </w:tr>
      <w:tr w:rsidR="00AD4AED" w:rsidRPr="00F20D1F" w:rsidTr="00F03C1E">
        <w:trPr>
          <w:trHeight w:val="360"/>
        </w:trPr>
        <w:tc>
          <w:tcPr>
            <w:tcW w:w="3510" w:type="dxa"/>
            <w:shd w:val="clear" w:color="auto" w:fill="auto"/>
          </w:tcPr>
          <w:p w:rsidR="00AD4AED" w:rsidRPr="00F20D1F" w:rsidRDefault="00AD4AED" w:rsidP="00BC1B47">
            <w:pPr>
              <w:spacing w:before="0" w:after="0"/>
              <w:jc w:val="left"/>
              <w:rPr>
                <w:i/>
              </w:rPr>
            </w:pPr>
            <w:r w:rsidRPr="00F20D1F">
              <w:rPr>
                <w:i/>
              </w:rPr>
              <w:t xml:space="preserve">Специфична цел </w:t>
            </w:r>
          </w:p>
        </w:tc>
        <w:tc>
          <w:tcPr>
            <w:tcW w:w="5103" w:type="dxa"/>
            <w:shd w:val="clear" w:color="auto" w:fill="auto"/>
          </w:tcPr>
          <w:p w:rsidR="00AD4AED" w:rsidRPr="00D50D41" w:rsidRDefault="00A94D45" w:rsidP="00BC4EB1">
            <w:pPr>
              <w:pStyle w:val="Text1"/>
              <w:spacing w:before="0" w:after="0"/>
              <w:ind w:left="0"/>
              <w:rPr>
                <w:i/>
                <w:color w:val="8DB3E2"/>
                <w:sz w:val="18"/>
                <w:szCs w:val="18"/>
                <w:lang w:val="bg-BG" w:eastAsia="en-GB"/>
              </w:rPr>
            </w:pPr>
            <w:r w:rsidRPr="00FE126F">
              <w:rPr>
                <w:i/>
                <w:szCs w:val="20"/>
                <w:lang w:val="bg-BG" w:eastAsia="en-GB"/>
              </w:rPr>
              <w:t>„</w:t>
            </w:r>
            <w:r w:rsidR="001D162E">
              <w:rPr>
                <w:i/>
                <w:szCs w:val="20"/>
                <w:lang w:val="bg-BG" w:eastAsia="en-GB"/>
              </w:rPr>
              <w:t>Привличане на пътнически и товарен трафик чрез подобряване на качеството на железопътната инфраструктура по Трансевропейската транспортна мрежа</w:t>
            </w:r>
            <w:r w:rsidR="00BC4EB1">
              <w:rPr>
                <w:i/>
                <w:szCs w:val="20"/>
                <w:lang w:val="bg-BG" w:eastAsia="en-GB"/>
              </w:rPr>
              <w:t>“</w:t>
            </w:r>
            <w:r w:rsidR="001D162E">
              <w:rPr>
                <w:i/>
                <w:szCs w:val="20"/>
                <w:lang w:val="bg-BG" w:eastAsia="en-GB"/>
              </w:rPr>
              <w:t xml:space="preserve"> </w:t>
            </w:r>
          </w:p>
        </w:tc>
      </w:tr>
      <w:tr w:rsidR="00AD4AED" w:rsidRPr="00F20D1F" w:rsidTr="00F03C1E">
        <w:trPr>
          <w:trHeight w:val="360"/>
        </w:trPr>
        <w:tc>
          <w:tcPr>
            <w:tcW w:w="3510" w:type="dxa"/>
            <w:shd w:val="clear" w:color="auto" w:fill="auto"/>
          </w:tcPr>
          <w:p w:rsidR="00AD4AED" w:rsidRPr="00F20D1F" w:rsidRDefault="00AD4AED" w:rsidP="00BC1B47">
            <w:pPr>
              <w:spacing w:before="0" w:after="0"/>
              <w:jc w:val="left"/>
              <w:rPr>
                <w:i/>
              </w:rPr>
            </w:pPr>
            <w:r w:rsidRPr="00F20D1F">
              <w:rPr>
                <w:i/>
              </w:rPr>
              <w:t>Резултатите, които държавата членка се стреми да постигне с подкрепа от ЕС</w:t>
            </w:r>
          </w:p>
        </w:tc>
        <w:tc>
          <w:tcPr>
            <w:tcW w:w="5103" w:type="dxa"/>
            <w:shd w:val="clear" w:color="auto" w:fill="auto"/>
          </w:tcPr>
          <w:p w:rsidR="00A94D45" w:rsidRPr="00F20D1F" w:rsidRDefault="00A94D45" w:rsidP="00BC1B47">
            <w:pPr>
              <w:spacing w:before="0" w:after="0"/>
              <w:jc w:val="left"/>
              <w:rPr>
                <w:i/>
              </w:rPr>
            </w:pPr>
            <w:r w:rsidRPr="00F20D1F">
              <w:rPr>
                <w:i/>
              </w:rPr>
              <w:t>С изпълнението на планираните дейности се очаква постигането на следните основни резултати:</w:t>
            </w:r>
          </w:p>
          <w:p w:rsidR="00A94D45" w:rsidRPr="00F20D1F" w:rsidRDefault="00A754C5" w:rsidP="00511DF8">
            <w:pPr>
              <w:spacing w:after="0"/>
              <w:jc w:val="left"/>
              <w:rPr>
                <w:rFonts w:cs="Arial"/>
                <w:bCs/>
                <w:i/>
                <w:color w:val="000000"/>
              </w:rPr>
            </w:pPr>
            <w:r w:rsidRPr="00F20D1F">
              <w:rPr>
                <w:rFonts w:cs="Arial"/>
                <w:i/>
                <w:color w:val="000000"/>
                <w:lang w:eastAsia="bg-BG"/>
              </w:rPr>
              <w:t xml:space="preserve">- </w:t>
            </w:r>
            <w:r w:rsidR="00980556" w:rsidRPr="00F20D1F">
              <w:rPr>
                <w:rFonts w:cs="Arial"/>
                <w:bCs/>
                <w:i/>
                <w:color w:val="000000"/>
              </w:rPr>
              <w:t>п</w:t>
            </w:r>
            <w:r w:rsidR="00A94D45" w:rsidRPr="00F20D1F">
              <w:rPr>
                <w:rFonts w:cs="Arial"/>
                <w:bCs/>
                <w:i/>
                <w:color w:val="000000"/>
              </w:rPr>
              <w:t>овиш</w:t>
            </w:r>
            <w:r w:rsidR="00BC1B47" w:rsidRPr="00F20D1F">
              <w:rPr>
                <w:rFonts w:cs="Arial"/>
                <w:bCs/>
                <w:i/>
                <w:color w:val="000000"/>
              </w:rPr>
              <w:t>ен</w:t>
            </w:r>
            <w:r w:rsidR="000A2E95" w:rsidRPr="00F20D1F">
              <w:rPr>
                <w:rFonts w:cs="Arial"/>
                <w:bCs/>
                <w:i/>
                <w:color w:val="000000"/>
              </w:rPr>
              <w:t>и скорости по железен път</w:t>
            </w:r>
            <w:r w:rsidR="00A94D45" w:rsidRPr="00F20D1F">
              <w:rPr>
                <w:rFonts w:cs="Arial"/>
                <w:bCs/>
                <w:i/>
                <w:color w:val="000000"/>
              </w:rPr>
              <w:t>;</w:t>
            </w:r>
          </w:p>
          <w:p w:rsidR="000A2E95" w:rsidRPr="00F20D1F" w:rsidRDefault="000A2E95" w:rsidP="00511DF8">
            <w:pPr>
              <w:spacing w:after="0"/>
              <w:jc w:val="left"/>
              <w:rPr>
                <w:rFonts w:cs="Arial"/>
                <w:bCs/>
                <w:i/>
                <w:color w:val="000000"/>
              </w:rPr>
            </w:pPr>
            <w:r w:rsidRPr="00F20D1F">
              <w:rPr>
                <w:rFonts w:cs="Arial"/>
                <w:bCs/>
                <w:i/>
                <w:color w:val="000000"/>
              </w:rPr>
              <w:t xml:space="preserve">- </w:t>
            </w:r>
            <w:r w:rsidR="006012DE" w:rsidRPr="00F20D1F">
              <w:rPr>
                <w:rFonts w:cs="Arial"/>
                <w:bCs/>
                <w:i/>
                <w:color w:val="000000"/>
              </w:rPr>
              <w:t xml:space="preserve">повишена оперативна съвместимост за превози по </w:t>
            </w:r>
            <w:r w:rsidR="00151C10" w:rsidRPr="00F20D1F">
              <w:rPr>
                <w:rFonts w:cs="Arial"/>
                <w:bCs/>
                <w:i/>
                <w:color w:val="000000"/>
              </w:rPr>
              <w:t>железница</w:t>
            </w:r>
            <w:r w:rsidR="006012DE" w:rsidRPr="00F20D1F">
              <w:rPr>
                <w:rFonts w:cs="Arial"/>
                <w:bCs/>
                <w:i/>
                <w:color w:val="000000"/>
              </w:rPr>
              <w:t xml:space="preserve"> </w:t>
            </w:r>
          </w:p>
          <w:p w:rsidR="00A94D45" w:rsidRPr="00F20D1F" w:rsidRDefault="003E5662" w:rsidP="002E5258">
            <w:pPr>
              <w:spacing w:after="0"/>
              <w:jc w:val="left"/>
              <w:rPr>
                <w:i/>
                <w:color w:val="8DB3E2"/>
                <w:sz w:val="18"/>
                <w:szCs w:val="18"/>
              </w:rPr>
            </w:pPr>
            <w:r w:rsidRPr="00F20D1F">
              <w:rPr>
                <w:rFonts w:cs="Arial"/>
                <w:bCs/>
                <w:i/>
                <w:color w:val="000000"/>
              </w:rPr>
              <w:lastRenderedPageBreak/>
              <w:t xml:space="preserve">- </w:t>
            </w:r>
            <w:r w:rsidR="00980556" w:rsidRPr="00F20D1F">
              <w:rPr>
                <w:rFonts w:cs="Arial"/>
                <w:bCs/>
                <w:i/>
                <w:color w:val="000000"/>
              </w:rPr>
              <w:t>р</w:t>
            </w:r>
            <w:r w:rsidR="00A754C5" w:rsidRPr="00F20D1F">
              <w:rPr>
                <w:rFonts w:cs="Arial"/>
                <w:bCs/>
                <w:i/>
                <w:color w:val="000000"/>
              </w:rPr>
              <w:t>ъст на</w:t>
            </w:r>
            <w:r w:rsidRPr="00F20D1F">
              <w:rPr>
                <w:rFonts w:cs="Arial"/>
                <w:bCs/>
                <w:i/>
                <w:color w:val="000000"/>
              </w:rPr>
              <w:t xml:space="preserve"> пътнически</w:t>
            </w:r>
            <w:r w:rsidR="00A754C5" w:rsidRPr="00F20D1F">
              <w:rPr>
                <w:rFonts w:cs="Arial"/>
                <w:bCs/>
                <w:i/>
                <w:color w:val="000000"/>
              </w:rPr>
              <w:t>те</w:t>
            </w:r>
            <w:r w:rsidRPr="00F20D1F">
              <w:rPr>
                <w:rFonts w:cs="Arial"/>
                <w:bCs/>
                <w:i/>
                <w:color w:val="000000"/>
              </w:rPr>
              <w:t xml:space="preserve"> и товарни превози с железопътен транспорт</w:t>
            </w:r>
            <w:r w:rsidR="00A94D45" w:rsidRPr="00FE126F">
              <w:rPr>
                <w:rFonts w:cs="Arial"/>
                <w:i/>
                <w:color w:val="000000"/>
              </w:rPr>
              <w:t>.</w:t>
            </w:r>
          </w:p>
        </w:tc>
      </w:tr>
    </w:tbl>
    <w:p w:rsidR="00AD4AED" w:rsidRPr="00F20D1F" w:rsidRDefault="00AD4AED" w:rsidP="001966AC"/>
    <w:p w:rsidR="00AE6B37" w:rsidRDefault="00AE6B37" w:rsidP="001966AC">
      <w:pPr>
        <w:sectPr w:rsidR="00AE6B37" w:rsidSect="00CF5CB0">
          <w:headerReference w:type="default" r:id="rId13"/>
          <w:footerReference w:type="default" r:id="rId14"/>
          <w:headerReference w:type="first" r:id="rId15"/>
          <w:footerReference w:type="first" r:id="rId16"/>
          <w:pgSz w:w="11907" w:h="16839"/>
          <w:pgMar w:top="1134" w:right="1418" w:bottom="1134" w:left="1418" w:header="601" w:footer="1077" w:gutter="0"/>
          <w:cols w:space="720"/>
          <w:docGrid w:linePitch="326"/>
        </w:sectPr>
      </w:pPr>
    </w:p>
    <w:p w:rsidR="006626C9" w:rsidRPr="00F20D1F" w:rsidRDefault="00AD4AED" w:rsidP="006626C9">
      <w:r w:rsidRPr="00CA5CAA">
        <w:rPr>
          <w:b/>
        </w:rPr>
        <w:lastRenderedPageBreak/>
        <w:t xml:space="preserve">Таблица 3: </w:t>
      </w:r>
      <w:r w:rsidRPr="00CA5CAA">
        <w:tab/>
      </w:r>
      <w:r w:rsidRPr="00CA5CAA">
        <w:rPr>
          <w:b/>
        </w:rPr>
        <w:t>Специфични за програмата показатели за резултатите по специфични цели</w:t>
      </w:r>
      <w:r w:rsidRPr="00CA5CAA">
        <w:t xml:space="preserve"> (за ЕФРР и Кохезионния фонд)</w:t>
      </w:r>
    </w:p>
    <w:p w:rsidR="00B31474" w:rsidRPr="00F20D1F" w:rsidRDefault="00B31474" w:rsidP="00261A02">
      <w:pPr>
        <w:rPr>
          <w:b/>
        </w:rPr>
      </w:pPr>
    </w:p>
    <w:p w:rsidR="00AD4AED" w:rsidRPr="00F20D1F" w:rsidRDefault="00B31474" w:rsidP="00261A02">
      <w:pPr>
        <w:rPr>
          <w:szCs w:val="24"/>
        </w:rPr>
      </w:pPr>
      <w:r w:rsidRPr="00F20D1F">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2217"/>
        <w:gridCol w:w="1852"/>
        <w:gridCol w:w="1532"/>
        <w:gridCol w:w="1624"/>
        <w:gridCol w:w="1354"/>
        <w:gridCol w:w="2060"/>
        <w:gridCol w:w="1648"/>
        <w:gridCol w:w="1239"/>
      </w:tblGrid>
      <w:tr w:rsidR="00165B15" w:rsidRPr="00F20D1F" w:rsidTr="00165B15">
        <w:trPr>
          <w:trHeight w:val="531"/>
        </w:trPr>
        <w:tc>
          <w:tcPr>
            <w:tcW w:w="1184" w:type="pct"/>
            <w:gridSpan w:val="2"/>
            <w:tcBorders>
              <w:top w:val="single" w:sz="4" w:space="0" w:color="auto"/>
              <w:left w:val="single" w:sz="4" w:space="0" w:color="auto"/>
              <w:bottom w:val="single" w:sz="4" w:space="0" w:color="auto"/>
              <w:right w:val="single" w:sz="4" w:space="0" w:color="auto"/>
            </w:tcBorders>
          </w:tcPr>
          <w:p w:rsidR="00165B15" w:rsidRPr="00F20D1F" w:rsidRDefault="00165B15" w:rsidP="00CA2849">
            <w:pPr>
              <w:pStyle w:val="ListBullet"/>
              <w:numPr>
                <w:ilvl w:val="0"/>
                <w:numId w:val="0"/>
              </w:numPr>
              <w:tabs>
                <w:tab w:val="left" w:pos="720"/>
              </w:tabs>
              <w:rPr>
                <w:b/>
                <w:i/>
                <w:sz w:val="18"/>
              </w:rPr>
            </w:pPr>
            <w:r>
              <w:rPr>
                <w:b/>
                <w:i/>
                <w:sz w:val="18"/>
              </w:rPr>
              <w:t>Специфична цел</w:t>
            </w:r>
          </w:p>
        </w:tc>
        <w:tc>
          <w:tcPr>
            <w:tcW w:w="3816" w:type="pct"/>
            <w:gridSpan w:val="7"/>
            <w:tcBorders>
              <w:top w:val="single" w:sz="4" w:space="0" w:color="auto"/>
              <w:left w:val="single" w:sz="4" w:space="0" w:color="auto"/>
              <w:bottom w:val="single" w:sz="4" w:space="0" w:color="auto"/>
              <w:right w:val="single" w:sz="4" w:space="0" w:color="auto"/>
            </w:tcBorders>
          </w:tcPr>
          <w:p w:rsidR="00165B15" w:rsidRPr="00F20D1F" w:rsidRDefault="0025222E" w:rsidP="0025222E">
            <w:pPr>
              <w:pStyle w:val="ListBullet"/>
              <w:numPr>
                <w:ilvl w:val="0"/>
                <w:numId w:val="0"/>
              </w:numPr>
              <w:tabs>
                <w:tab w:val="left" w:pos="720"/>
              </w:tabs>
              <w:rPr>
                <w:b/>
                <w:i/>
                <w:sz w:val="18"/>
              </w:rPr>
            </w:pPr>
            <w:r w:rsidRPr="0025222E">
              <w:rPr>
                <w:i/>
              </w:rPr>
              <w:t xml:space="preserve">„Привличане на пътнически и товарен трафик чрез подобряване на качеството на железопътната инфраструктура по Трансевропейската транспортна мрежа“ </w:t>
            </w:r>
          </w:p>
        </w:tc>
      </w:tr>
      <w:tr w:rsidR="004C52FA" w:rsidRPr="00F20D1F" w:rsidTr="00CA2849">
        <w:trPr>
          <w:trHeight w:val="531"/>
        </w:trPr>
        <w:tc>
          <w:tcPr>
            <w:tcW w:w="436"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pStyle w:val="ListBullet"/>
              <w:numPr>
                <w:ilvl w:val="0"/>
                <w:numId w:val="0"/>
              </w:numPr>
              <w:tabs>
                <w:tab w:val="left" w:pos="720"/>
              </w:tabs>
              <w:rPr>
                <w:b/>
                <w:i/>
                <w:sz w:val="18"/>
                <w:szCs w:val="18"/>
              </w:rPr>
            </w:pPr>
            <w:r w:rsidRPr="00F20D1F">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pStyle w:val="ListBullet"/>
              <w:numPr>
                <w:ilvl w:val="0"/>
                <w:numId w:val="0"/>
              </w:numPr>
              <w:tabs>
                <w:tab w:val="left" w:pos="720"/>
              </w:tabs>
              <w:rPr>
                <w:b/>
                <w:i/>
                <w:sz w:val="18"/>
                <w:szCs w:val="18"/>
              </w:rPr>
            </w:pPr>
            <w:r w:rsidRPr="00F20D1F">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snapToGrid w:val="0"/>
              <w:rPr>
                <w:b/>
                <w:i/>
                <w:sz w:val="18"/>
                <w:szCs w:val="18"/>
              </w:rPr>
            </w:pPr>
            <w:r w:rsidRPr="00F20D1F">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pStyle w:val="ListBullet"/>
              <w:numPr>
                <w:ilvl w:val="0"/>
                <w:numId w:val="0"/>
              </w:numPr>
              <w:tabs>
                <w:tab w:val="left" w:pos="720"/>
              </w:tabs>
              <w:rPr>
                <w:b/>
                <w:i/>
                <w:sz w:val="18"/>
                <w:szCs w:val="18"/>
              </w:rPr>
            </w:pPr>
            <w:r w:rsidRPr="00F20D1F">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pStyle w:val="ListBullet"/>
              <w:numPr>
                <w:ilvl w:val="0"/>
                <w:numId w:val="0"/>
              </w:numPr>
              <w:tabs>
                <w:tab w:val="left" w:pos="720"/>
              </w:tabs>
              <w:rPr>
                <w:b/>
                <w:i/>
                <w:sz w:val="18"/>
                <w:szCs w:val="18"/>
              </w:rPr>
            </w:pPr>
            <w:r w:rsidRPr="00F20D1F">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snapToGrid w:val="0"/>
              <w:rPr>
                <w:b/>
                <w:i/>
                <w:sz w:val="18"/>
                <w:szCs w:val="18"/>
              </w:rPr>
            </w:pPr>
            <w:r w:rsidRPr="00F20D1F">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pStyle w:val="ListBullet"/>
              <w:numPr>
                <w:ilvl w:val="0"/>
                <w:numId w:val="0"/>
              </w:numPr>
              <w:tabs>
                <w:tab w:val="left" w:pos="720"/>
              </w:tabs>
              <w:rPr>
                <w:b/>
                <w:i/>
                <w:sz w:val="18"/>
                <w:szCs w:val="18"/>
              </w:rPr>
            </w:pPr>
            <w:r w:rsidRPr="00373853">
              <w:rPr>
                <w:b/>
                <w:i/>
                <w:sz w:val="18"/>
              </w:rPr>
              <w:t>Целева стойност</w:t>
            </w:r>
            <w:r w:rsidRPr="00373853">
              <w:rPr>
                <w:rStyle w:val="FootnoteReference"/>
                <w:b/>
                <w:i/>
                <w:sz w:val="18"/>
              </w:rPr>
              <w:footnoteReference w:id="16"/>
            </w:r>
            <w:r w:rsidRPr="00373853">
              <w:rPr>
                <w:b/>
                <w:i/>
                <w:sz w:val="18"/>
              </w:rPr>
              <w:t xml:space="preserve"> (2023 г.)</w:t>
            </w:r>
            <w:r w:rsidRPr="00F20D1F">
              <w:rPr>
                <w:b/>
                <w:i/>
                <w:sz w:val="18"/>
              </w:rPr>
              <w:t xml:space="preserve"> </w:t>
            </w:r>
          </w:p>
        </w:tc>
        <w:tc>
          <w:tcPr>
            <w:tcW w:w="556"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pStyle w:val="ListBullet"/>
              <w:numPr>
                <w:ilvl w:val="0"/>
                <w:numId w:val="0"/>
              </w:numPr>
              <w:tabs>
                <w:tab w:val="left" w:pos="720"/>
              </w:tabs>
              <w:rPr>
                <w:b/>
                <w:i/>
                <w:sz w:val="18"/>
                <w:szCs w:val="18"/>
              </w:rPr>
            </w:pPr>
            <w:r w:rsidRPr="00F20D1F">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pStyle w:val="ListBullet"/>
              <w:numPr>
                <w:ilvl w:val="0"/>
                <w:numId w:val="0"/>
              </w:numPr>
              <w:tabs>
                <w:tab w:val="left" w:pos="720"/>
              </w:tabs>
              <w:rPr>
                <w:b/>
                <w:i/>
                <w:sz w:val="18"/>
                <w:szCs w:val="18"/>
              </w:rPr>
            </w:pPr>
            <w:r w:rsidRPr="00F20D1F">
              <w:rPr>
                <w:b/>
                <w:i/>
                <w:sz w:val="18"/>
              </w:rPr>
              <w:t>Честота на отчитане</w:t>
            </w:r>
          </w:p>
        </w:tc>
      </w:tr>
      <w:tr w:rsidR="004C52FA" w:rsidRPr="00F20D1F" w:rsidTr="00CA2849">
        <w:trPr>
          <w:trHeight w:val="1729"/>
        </w:trPr>
        <w:tc>
          <w:tcPr>
            <w:tcW w:w="436"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pStyle w:val="Text1"/>
              <w:ind w:left="0"/>
              <w:jc w:val="left"/>
              <w:rPr>
                <w:i/>
                <w:sz w:val="18"/>
                <w:szCs w:val="18"/>
                <w:lang w:val="bg-BG" w:eastAsia="en-GB"/>
              </w:rPr>
            </w:pPr>
            <w:r>
              <w:rPr>
                <w:i/>
                <w:sz w:val="18"/>
                <w:szCs w:val="18"/>
                <w:lang w:val="bg-BG" w:eastAsia="en-GB"/>
              </w:rPr>
              <w:t>1.1</w:t>
            </w:r>
          </w:p>
        </w:tc>
        <w:tc>
          <w:tcPr>
            <w:tcW w:w="748" w:type="pct"/>
            <w:tcBorders>
              <w:top w:val="single" w:sz="4" w:space="0" w:color="auto"/>
              <w:left w:val="single" w:sz="4" w:space="0" w:color="auto"/>
              <w:bottom w:val="single" w:sz="4" w:space="0" w:color="auto"/>
              <w:right w:val="single" w:sz="4" w:space="0" w:color="auto"/>
            </w:tcBorders>
          </w:tcPr>
          <w:p w:rsidR="004C52FA" w:rsidRPr="00F20D1F" w:rsidRDefault="004C52FA" w:rsidP="00CC5843">
            <w:pPr>
              <w:pStyle w:val="Text1"/>
              <w:spacing w:after="0"/>
              <w:ind w:left="0"/>
              <w:jc w:val="left"/>
              <w:rPr>
                <w:i/>
                <w:sz w:val="18"/>
                <w:szCs w:val="18"/>
                <w:lang w:val="bg-BG" w:eastAsia="en-GB"/>
              </w:rPr>
            </w:pPr>
            <w:r w:rsidRPr="00F20D1F">
              <w:rPr>
                <w:i/>
                <w:sz w:val="18"/>
                <w:szCs w:val="18"/>
                <w:lang w:val="bg-BG" w:eastAsia="en-GB"/>
              </w:rPr>
              <w:t>Допустими максимални скорости по железен път</w:t>
            </w:r>
          </w:p>
        </w:tc>
        <w:tc>
          <w:tcPr>
            <w:tcW w:w="625" w:type="pct"/>
            <w:tcBorders>
              <w:top w:val="single" w:sz="4" w:space="0" w:color="auto"/>
              <w:left w:val="single" w:sz="4" w:space="0" w:color="auto"/>
              <w:bottom w:val="single" w:sz="4" w:space="0" w:color="auto"/>
              <w:right w:val="single" w:sz="4" w:space="0" w:color="auto"/>
            </w:tcBorders>
          </w:tcPr>
          <w:p w:rsidR="004C52FA" w:rsidRPr="00F20D1F" w:rsidRDefault="004C52FA" w:rsidP="00CC5843">
            <w:pPr>
              <w:snapToGrid w:val="0"/>
              <w:spacing w:after="0"/>
              <w:rPr>
                <w:i/>
                <w:sz w:val="18"/>
                <w:szCs w:val="18"/>
              </w:rPr>
            </w:pPr>
            <w:r w:rsidRPr="00F20D1F">
              <w:rPr>
                <w:i/>
                <w:iCs/>
                <w:sz w:val="18"/>
                <w:szCs w:val="18"/>
                <w:lang w:eastAsia="bg-BG"/>
              </w:rPr>
              <w:t>км/ч</w:t>
            </w:r>
          </w:p>
        </w:tc>
        <w:tc>
          <w:tcPr>
            <w:tcW w:w="517" w:type="pct"/>
            <w:tcBorders>
              <w:top w:val="single" w:sz="4" w:space="0" w:color="auto"/>
              <w:left w:val="single" w:sz="4" w:space="0" w:color="auto"/>
              <w:bottom w:val="single" w:sz="4" w:space="0" w:color="auto"/>
              <w:right w:val="single" w:sz="4" w:space="0" w:color="auto"/>
            </w:tcBorders>
          </w:tcPr>
          <w:p w:rsidR="004C52FA" w:rsidRPr="00F20D1F" w:rsidRDefault="004C52FA" w:rsidP="00CC5843">
            <w:pPr>
              <w:pStyle w:val="ListBullet"/>
              <w:numPr>
                <w:ilvl w:val="0"/>
                <w:numId w:val="0"/>
              </w:numPr>
              <w:tabs>
                <w:tab w:val="left" w:pos="720"/>
              </w:tabs>
              <w:spacing w:after="0"/>
              <w:contextualSpacing w:val="0"/>
              <w:jc w:val="left"/>
              <w:rPr>
                <w:i/>
                <w:sz w:val="18"/>
                <w:szCs w:val="18"/>
              </w:rPr>
            </w:pPr>
            <w:r>
              <w:rPr>
                <w:i/>
                <w:sz w:val="18"/>
                <w:szCs w:val="18"/>
              </w:rPr>
              <w:t>Н/П</w:t>
            </w:r>
          </w:p>
        </w:tc>
        <w:tc>
          <w:tcPr>
            <w:tcW w:w="548" w:type="pct"/>
            <w:tcBorders>
              <w:top w:val="single" w:sz="4" w:space="0" w:color="auto"/>
              <w:left w:val="single" w:sz="4" w:space="0" w:color="auto"/>
              <w:bottom w:val="single" w:sz="4" w:space="0" w:color="auto"/>
              <w:right w:val="single" w:sz="4" w:space="0" w:color="auto"/>
            </w:tcBorders>
          </w:tcPr>
          <w:p w:rsidR="004C52FA" w:rsidRPr="00F20D1F" w:rsidRDefault="00DA7C18" w:rsidP="00CC5843">
            <w:pPr>
              <w:pStyle w:val="ListBullet"/>
              <w:numPr>
                <w:ilvl w:val="0"/>
                <w:numId w:val="0"/>
              </w:numPr>
              <w:tabs>
                <w:tab w:val="left" w:pos="720"/>
              </w:tabs>
              <w:spacing w:after="0"/>
              <w:contextualSpacing w:val="0"/>
              <w:jc w:val="left"/>
              <w:rPr>
                <w:i/>
                <w:sz w:val="18"/>
                <w:szCs w:val="18"/>
              </w:rPr>
            </w:pPr>
            <w:r>
              <w:rPr>
                <w:i/>
                <w:iCs/>
                <w:sz w:val="18"/>
                <w:szCs w:val="18"/>
                <w:lang w:eastAsia="bg-BG"/>
              </w:rPr>
              <w:t xml:space="preserve"> </w:t>
            </w:r>
            <w:r w:rsidR="00D36002">
              <w:rPr>
                <w:i/>
                <w:iCs/>
                <w:sz w:val="18"/>
                <w:szCs w:val="18"/>
                <w:lang w:val="en-US" w:eastAsia="bg-BG"/>
              </w:rPr>
              <w:t>99.4</w:t>
            </w:r>
            <w:r w:rsidR="003D024E" w:rsidRPr="003D024E">
              <w:rPr>
                <w:i/>
                <w:iCs/>
                <w:sz w:val="18"/>
                <w:szCs w:val="18"/>
                <w:lang w:val="en-US" w:eastAsia="bg-BG"/>
              </w:rPr>
              <w:t xml:space="preserve"> </w:t>
            </w:r>
            <w:r w:rsidR="003D024E" w:rsidRPr="003D024E">
              <w:rPr>
                <w:i/>
                <w:iCs/>
                <w:sz w:val="18"/>
                <w:szCs w:val="18"/>
                <w:lang w:eastAsia="bg-BG"/>
              </w:rPr>
              <w:t>км/ч</w:t>
            </w:r>
          </w:p>
        </w:tc>
        <w:tc>
          <w:tcPr>
            <w:tcW w:w="457" w:type="pct"/>
            <w:tcBorders>
              <w:top w:val="single" w:sz="4" w:space="0" w:color="auto"/>
              <w:left w:val="single" w:sz="4" w:space="0" w:color="auto"/>
              <w:bottom w:val="single" w:sz="4" w:space="0" w:color="auto"/>
              <w:right w:val="single" w:sz="4" w:space="0" w:color="auto"/>
            </w:tcBorders>
          </w:tcPr>
          <w:p w:rsidR="004C52FA" w:rsidRPr="00F20D1F" w:rsidRDefault="004C52FA" w:rsidP="00CC5843">
            <w:pPr>
              <w:snapToGrid w:val="0"/>
              <w:spacing w:after="0"/>
              <w:rPr>
                <w:i/>
                <w:sz w:val="18"/>
                <w:szCs w:val="18"/>
              </w:rPr>
            </w:pPr>
            <w:r w:rsidRPr="00F20D1F">
              <w:rPr>
                <w:i/>
                <w:iCs/>
                <w:sz w:val="18"/>
                <w:szCs w:val="18"/>
                <w:lang w:eastAsia="bg-BG"/>
              </w:rPr>
              <w:t>2013</w:t>
            </w:r>
          </w:p>
        </w:tc>
        <w:tc>
          <w:tcPr>
            <w:tcW w:w="695" w:type="pct"/>
            <w:tcBorders>
              <w:top w:val="single" w:sz="4" w:space="0" w:color="auto"/>
              <w:left w:val="single" w:sz="4" w:space="0" w:color="auto"/>
              <w:bottom w:val="single" w:sz="4" w:space="0" w:color="auto"/>
              <w:right w:val="single" w:sz="4" w:space="0" w:color="auto"/>
            </w:tcBorders>
          </w:tcPr>
          <w:p w:rsidR="004C52FA" w:rsidRPr="00BC23A9" w:rsidRDefault="00023C74" w:rsidP="00C06893">
            <w:pPr>
              <w:pStyle w:val="ListBullet"/>
              <w:numPr>
                <w:ilvl w:val="0"/>
                <w:numId w:val="0"/>
              </w:numPr>
              <w:tabs>
                <w:tab w:val="left" w:pos="720"/>
              </w:tabs>
              <w:spacing w:after="0"/>
              <w:contextualSpacing w:val="0"/>
              <w:rPr>
                <w:i/>
                <w:sz w:val="18"/>
                <w:szCs w:val="18"/>
              </w:rPr>
            </w:pPr>
            <w:r>
              <w:rPr>
                <w:rFonts w:eastAsia="Times New Roman"/>
                <w:i/>
                <w:sz w:val="18"/>
                <w:szCs w:val="18"/>
                <w:lang w:eastAsia="bg-BG"/>
              </w:rPr>
              <w:t xml:space="preserve"> </w:t>
            </w:r>
            <w:r w:rsidR="009D2964" w:rsidRPr="009D2964">
              <w:rPr>
                <w:rFonts w:eastAsia="Times New Roman"/>
                <w:i/>
                <w:iCs/>
                <w:sz w:val="18"/>
                <w:szCs w:val="18"/>
                <w:lang w:eastAsia="bg-BG"/>
              </w:rPr>
              <w:t xml:space="preserve">124,8 </w:t>
            </w:r>
            <w:r w:rsidR="00C06893" w:rsidRPr="00C06893">
              <w:rPr>
                <w:rFonts w:eastAsia="Times New Roman"/>
                <w:i/>
                <w:iCs/>
                <w:sz w:val="18"/>
                <w:szCs w:val="18"/>
                <w:lang w:eastAsia="bg-BG"/>
              </w:rPr>
              <w:t xml:space="preserve"> </w:t>
            </w:r>
            <w:r w:rsidR="00C06893" w:rsidRPr="00C06893">
              <w:rPr>
                <w:rFonts w:eastAsia="Times New Roman"/>
                <w:i/>
                <w:sz w:val="18"/>
                <w:szCs w:val="18"/>
                <w:lang w:eastAsia="bg-BG"/>
              </w:rPr>
              <w:t>км/ч</w:t>
            </w:r>
            <w:r w:rsidR="00C06893" w:rsidRPr="00C06893" w:rsidDel="005E6097">
              <w:rPr>
                <w:rFonts w:eastAsia="Times New Roman"/>
                <w:i/>
                <w:iCs/>
                <w:sz w:val="18"/>
                <w:szCs w:val="18"/>
                <w:lang w:eastAsia="bg-BG"/>
              </w:rPr>
              <w:t xml:space="preserve"> </w:t>
            </w:r>
            <w:r w:rsidR="004C52FA" w:rsidRPr="00815C4A" w:rsidDel="005E6097">
              <w:rPr>
                <w:i/>
                <w:iCs/>
                <w:sz w:val="18"/>
                <w:szCs w:val="18"/>
                <w:lang w:eastAsia="bg-BG"/>
              </w:rPr>
              <w:t xml:space="preserve"> </w:t>
            </w:r>
          </w:p>
        </w:tc>
        <w:tc>
          <w:tcPr>
            <w:tcW w:w="556" w:type="pct"/>
            <w:tcBorders>
              <w:top w:val="single" w:sz="4" w:space="0" w:color="auto"/>
              <w:left w:val="single" w:sz="4" w:space="0" w:color="auto"/>
              <w:bottom w:val="single" w:sz="4" w:space="0" w:color="auto"/>
              <w:right w:val="single" w:sz="4" w:space="0" w:color="auto"/>
            </w:tcBorders>
          </w:tcPr>
          <w:p w:rsidR="004C52FA" w:rsidRPr="00F20D1F" w:rsidRDefault="004C52FA" w:rsidP="00CC5843">
            <w:pPr>
              <w:autoSpaceDE w:val="0"/>
              <w:autoSpaceDN w:val="0"/>
              <w:adjustRightInd w:val="0"/>
              <w:spacing w:after="0"/>
              <w:jc w:val="left"/>
              <w:rPr>
                <w:i/>
                <w:sz w:val="18"/>
                <w:szCs w:val="18"/>
              </w:rPr>
            </w:pPr>
            <w:r w:rsidRPr="00F20D1F">
              <w:rPr>
                <w:i/>
                <w:iCs/>
                <w:sz w:val="18"/>
                <w:szCs w:val="18"/>
                <w:lang w:eastAsia="bg-BG"/>
              </w:rPr>
              <w:t>Референтен документ за мрежата, ДП Национална компания „Железопътнаинфраструктура”</w:t>
            </w:r>
          </w:p>
        </w:tc>
        <w:tc>
          <w:tcPr>
            <w:tcW w:w="418" w:type="pct"/>
            <w:tcBorders>
              <w:top w:val="single" w:sz="4" w:space="0" w:color="auto"/>
              <w:left w:val="single" w:sz="4" w:space="0" w:color="auto"/>
              <w:bottom w:val="single" w:sz="4" w:space="0" w:color="auto"/>
              <w:right w:val="single" w:sz="4" w:space="0" w:color="auto"/>
            </w:tcBorders>
          </w:tcPr>
          <w:p w:rsidR="004C52FA" w:rsidRPr="00F20D1F" w:rsidRDefault="00A05D68" w:rsidP="00CC5843">
            <w:pPr>
              <w:pStyle w:val="ListBullet"/>
              <w:numPr>
                <w:ilvl w:val="0"/>
                <w:numId w:val="0"/>
              </w:numPr>
              <w:tabs>
                <w:tab w:val="left" w:pos="720"/>
              </w:tabs>
              <w:spacing w:after="0"/>
              <w:contextualSpacing w:val="0"/>
              <w:jc w:val="left"/>
              <w:rPr>
                <w:i/>
                <w:sz w:val="18"/>
                <w:szCs w:val="18"/>
              </w:rPr>
            </w:pPr>
            <w:r>
              <w:rPr>
                <w:i/>
                <w:iCs/>
                <w:sz w:val="18"/>
                <w:szCs w:val="18"/>
                <w:lang w:eastAsia="bg-BG"/>
              </w:rPr>
              <w:t>На годишна база</w:t>
            </w:r>
            <w:r w:rsidR="004C52FA" w:rsidRPr="00F20D1F">
              <w:rPr>
                <w:iCs/>
                <w:sz w:val="18"/>
                <w:szCs w:val="18"/>
                <w:lang w:eastAsia="bg-BG"/>
              </w:rPr>
              <w:t xml:space="preserve">  </w:t>
            </w:r>
          </w:p>
        </w:tc>
      </w:tr>
      <w:tr w:rsidR="004C52FA" w:rsidRPr="00F20D1F" w:rsidTr="00CA2849">
        <w:trPr>
          <w:trHeight w:val="1729"/>
        </w:trPr>
        <w:tc>
          <w:tcPr>
            <w:tcW w:w="436" w:type="pct"/>
            <w:tcBorders>
              <w:top w:val="single" w:sz="4" w:space="0" w:color="auto"/>
              <w:left w:val="single" w:sz="4" w:space="0" w:color="auto"/>
              <w:bottom w:val="single" w:sz="4" w:space="0" w:color="auto"/>
              <w:right w:val="single" w:sz="4" w:space="0" w:color="auto"/>
            </w:tcBorders>
          </w:tcPr>
          <w:p w:rsidR="004C52FA" w:rsidRPr="00F20D1F" w:rsidRDefault="004C52FA" w:rsidP="00CC5843">
            <w:pPr>
              <w:pStyle w:val="Text1"/>
              <w:spacing w:after="0"/>
              <w:ind w:left="0"/>
              <w:jc w:val="left"/>
              <w:rPr>
                <w:i/>
                <w:sz w:val="18"/>
                <w:szCs w:val="18"/>
                <w:lang w:val="bg-BG" w:eastAsia="en-GB"/>
              </w:rPr>
            </w:pPr>
            <w:r>
              <w:rPr>
                <w:i/>
                <w:sz w:val="18"/>
                <w:szCs w:val="18"/>
                <w:lang w:val="bg-BG" w:eastAsia="en-GB"/>
              </w:rPr>
              <w:t>1.2</w:t>
            </w:r>
          </w:p>
        </w:tc>
        <w:tc>
          <w:tcPr>
            <w:tcW w:w="748" w:type="pct"/>
            <w:tcBorders>
              <w:top w:val="single" w:sz="4" w:space="0" w:color="auto"/>
              <w:left w:val="single" w:sz="4" w:space="0" w:color="auto"/>
              <w:bottom w:val="single" w:sz="4" w:space="0" w:color="auto"/>
              <w:right w:val="single" w:sz="4" w:space="0" w:color="auto"/>
            </w:tcBorders>
          </w:tcPr>
          <w:p w:rsidR="004C52FA" w:rsidRPr="00F20D1F" w:rsidDel="00A754C5" w:rsidRDefault="004C52FA" w:rsidP="00E1356A">
            <w:pPr>
              <w:pStyle w:val="Text1"/>
              <w:spacing w:after="0"/>
              <w:ind w:left="0"/>
              <w:jc w:val="left"/>
              <w:rPr>
                <w:i/>
                <w:iCs/>
                <w:sz w:val="18"/>
                <w:szCs w:val="18"/>
                <w:lang w:val="bg-BG"/>
              </w:rPr>
            </w:pPr>
            <w:r w:rsidRPr="006E0307">
              <w:rPr>
                <w:i/>
                <w:iCs/>
                <w:sz w:val="18"/>
                <w:szCs w:val="18"/>
                <w:lang w:val="bg-BG"/>
              </w:rPr>
              <w:t xml:space="preserve">Извършена работа </w:t>
            </w:r>
            <w:r w:rsidR="00E1356A" w:rsidRPr="006E0307">
              <w:rPr>
                <w:i/>
                <w:iCs/>
                <w:sz w:val="18"/>
                <w:szCs w:val="18"/>
                <w:lang w:val="bg-BG"/>
              </w:rPr>
              <w:t xml:space="preserve">с </w:t>
            </w:r>
            <w:r w:rsidR="00C60626" w:rsidRPr="006E0307">
              <w:rPr>
                <w:i/>
                <w:iCs/>
                <w:sz w:val="18"/>
                <w:szCs w:val="18"/>
                <w:lang w:val="bg-BG"/>
              </w:rPr>
              <w:t xml:space="preserve">пътнически </w:t>
            </w:r>
            <w:r w:rsidR="00E1356A" w:rsidRPr="006E0307">
              <w:rPr>
                <w:i/>
                <w:iCs/>
                <w:sz w:val="18"/>
                <w:szCs w:val="18"/>
                <w:lang w:val="bg-BG"/>
              </w:rPr>
              <w:t>железопътен транспорт</w:t>
            </w:r>
          </w:p>
        </w:tc>
        <w:tc>
          <w:tcPr>
            <w:tcW w:w="625" w:type="pct"/>
            <w:tcBorders>
              <w:top w:val="single" w:sz="4" w:space="0" w:color="auto"/>
              <w:left w:val="single" w:sz="4" w:space="0" w:color="auto"/>
              <w:bottom w:val="single" w:sz="4" w:space="0" w:color="auto"/>
              <w:right w:val="single" w:sz="4" w:space="0" w:color="auto"/>
            </w:tcBorders>
          </w:tcPr>
          <w:p w:rsidR="004C52FA" w:rsidRPr="00F20D1F" w:rsidDel="00A754C5" w:rsidRDefault="004C52FA" w:rsidP="00984190">
            <w:pPr>
              <w:snapToGrid w:val="0"/>
              <w:spacing w:after="0"/>
              <w:jc w:val="left"/>
              <w:rPr>
                <w:i/>
                <w:iCs/>
                <w:sz w:val="18"/>
                <w:szCs w:val="18"/>
                <w:lang w:eastAsia="bg-BG"/>
              </w:rPr>
            </w:pPr>
            <w:r w:rsidRPr="00F20D1F">
              <w:rPr>
                <w:i/>
                <w:iCs/>
                <w:sz w:val="18"/>
                <w:szCs w:val="18"/>
                <w:lang w:eastAsia="bg-BG"/>
              </w:rPr>
              <w:t xml:space="preserve">млн. </w:t>
            </w:r>
            <w:r w:rsidR="0038529D">
              <w:rPr>
                <w:i/>
                <w:iCs/>
                <w:sz w:val="18"/>
                <w:szCs w:val="18"/>
                <w:lang w:eastAsia="bg-BG"/>
              </w:rPr>
              <w:t>пътнико-кило</w:t>
            </w:r>
            <w:r w:rsidR="00984190">
              <w:rPr>
                <w:i/>
                <w:iCs/>
                <w:sz w:val="18"/>
                <w:szCs w:val="18"/>
                <w:lang w:eastAsia="bg-BG"/>
              </w:rPr>
              <w:t>м</w:t>
            </w:r>
            <w:r w:rsidR="0038529D">
              <w:rPr>
                <w:i/>
                <w:iCs/>
                <w:sz w:val="18"/>
                <w:szCs w:val="18"/>
                <w:lang w:eastAsia="bg-BG"/>
              </w:rPr>
              <w:t>етра</w:t>
            </w:r>
          </w:p>
        </w:tc>
        <w:tc>
          <w:tcPr>
            <w:tcW w:w="517" w:type="pct"/>
            <w:tcBorders>
              <w:top w:val="single" w:sz="4" w:space="0" w:color="auto"/>
              <w:left w:val="single" w:sz="4" w:space="0" w:color="auto"/>
              <w:bottom w:val="single" w:sz="4" w:space="0" w:color="auto"/>
              <w:right w:val="single" w:sz="4" w:space="0" w:color="auto"/>
            </w:tcBorders>
          </w:tcPr>
          <w:p w:rsidR="004C52FA" w:rsidRPr="00F20D1F" w:rsidRDefault="004C52FA" w:rsidP="00CC5843">
            <w:pPr>
              <w:pStyle w:val="ListBullet"/>
              <w:numPr>
                <w:ilvl w:val="0"/>
                <w:numId w:val="0"/>
              </w:numPr>
              <w:tabs>
                <w:tab w:val="left" w:pos="720"/>
              </w:tabs>
              <w:spacing w:after="0"/>
              <w:jc w:val="left"/>
              <w:rPr>
                <w:i/>
                <w:sz w:val="18"/>
                <w:szCs w:val="18"/>
              </w:rPr>
            </w:pPr>
            <w:r>
              <w:rPr>
                <w:i/>
                <w:sz w:val="18"/>
                <w:szCs w:val="18"/>
              </w:rPr>
              <w:t>Н/П</w:t>
            </w:r>
          </w:p>
        </w:tc>
        <w:tc>
          <w:tcPr>
            <w:tcW w:w="548" w:type="pct"/>
            <w:tcBorders>
              <w:top w:val="single" w:sz="4" w:space="0" w:color="auto"/>
              <w:left w:val="single" w:sz="4" w:space="0" w:color="auto"/>
              <w:bottom w:val="single" w:sz="4" w:space="0" w:color="auto"/>
              <w:right w:val="single" w:sz="4" w:space="0" w:color="auto"/>
            </w:tcBorders>
          </w:tcPr>
          <w:p w:rsidR="004C52FA" w:rsidRPr="00F20D1F" w:rsidDel="00A754C5" w:rsidRDefault="004C52FA" w:rsidP="00CC5843">
            <w:pPr>
              <w:pStyle w:val="ListBullet"/>
              <w:numPr>
                <w:ilvl w:val="0"/>
                <w:numId w:val="0"/>
              </w:numPr>
              <w:tabs>
                <w:tab w:val="left" w:pos="720"/>
              </w:tabs>
              <w:spacing w:after="0"/>
              <w:jc w:val="left"/>
              <w:rPr>
                <w:i/>
                <w:iCs/>
                <w:sz w:val="18"/>
                <w:szCs w:val="18"/>
                <w:lang w:eastAsia="bg-BG"/>
              </w:rPr>
            </w:pPr>
            <w:r w:rsidRPr="00F20D1F">
              <w:rPr>
                <w:i/>
                <w:iCs/>
                <w:sz w:val="18"/>
                <w:szCs w:val="18"/>
                <w:lang w:eastAsia="bg-BG"/>
              </w:rPr>
              <w:t>1</w:t>
            </w:r>
            <w:r w:rsidR="004516CC">
              <w:rPr>
                <w:i/>
                <w:iCs/>
                <w:sz w:val="18"/>
                <w:szCs w:val="18"/>
                <w:lang w:eastAsia="bg-BG"/>
              </w:rPr>
              <w:t> </w:t>
            </w:r>
            <w:r w:rsidRPr="00F20D1F">
              <w:rPr>
                <w:i/>
                <w:iCs/>
                <w:sz w:val="18"/>
                <w:szCs w:val="18"/>
                <w:lang w:eastAsia="bg-BG"/>
              </w:rPr>
              <w:t>8</w:t>
            </w:r>
            <w:r w:rsidR="004516CC">
              <w:rPr>
                <w:i/>
                <w:iCs/>
                <w:sz w:val="18"/>
                <w:szCs w:val="18"/>
                <w:lang w:eastAsia="bg-BG"/>
              </w:rPr>
              <w:t>25.8</w:t>
            </w:r>
          </w:p>
        </w:tc>
        <w:tc>
          <w:tcPr>
            <w:tcW w:w="457" w:type="pct"/>
            <w:tcBorders>
              <w:top w:val="single" w:sz="4" w:space="0" w:color="auto"/>
              <w:left w:val="single" w:sz="4" w:space="0" w:color="auto"/>
              <w:bottom w:val="single" w:sz="4" w:space="0" w:color="auto"/>
              <w:right w:val="single" w:sz="4" w:space="0" w:color="auto"/>
            </w:tcBorders>
          </w:tcPr>
          <w:p w:rsidR="004C52FA" w:rsidRPr="00146990" w:rsidRDefault="004C52FA" w:rsidP="00CC5843">
            <w:pPr>
              <w:snapToGrid w:val="0"/>
              <w:spacing w:after="0"/>
              <w:rPr>
                <w:i/>
                <w:iCs/>
                <w:sz w:val="18"/>
                <w:szCs w:val="18"/>
                <w:lang w:eastAsia="bg-BG"/>
              </w:rPr>
            </w:pPr>
            <w:r w:rsidRPr="00F20D1F">
              <w:rPr>
                <w:i/>
                <w:iCs/>
                <w:sz w:val="18"/>
                <w:szCs w:val="18"/>
                <w:lang w:eastAsia="bg-BG"/>
              </w:rPr>
              <w:t>201</w:t>
            </w:r>
            <w:r w:rsidR="004516CC">
              <w:rPr>
                <w:i/>
                <w:iCs/>
                <w:sz w:val="18"/>
                <w:szCs w:val="18"/>
                <w:lang w:eastAsia="bg-BG"/>
              </w:rPr>
              <w:t>3</w:t>
            </w:r>
          </w:p>
        </w:tc>
        <w:tc>
          <w:tcPr>
            <w:tcW w:w="695" w:type="pct"/>
            <w:tcBorders>
              <w:top w:val="single" w:sz="4" w:space="0" w:color="auto"/>
              <w:left w:val="single" w:sz="4" w:space="0" w:color="auto"/>
              <w:bottom w:val="single" w:sz="4" w:space="0" w:color="auto"/>
              <w:right w:val="single" w:sz="4" w:space="0" w:color="auto"/>
            </w:tcBorders>
          </w:tcPr>
          <w:p w:rsidR="004C52FA" w:rsidRPr="00C37C9C" w:rsidDel="006E40FC" w:rsidRDefault="00B7078E" w:rsidP="00CC5843">
            <w:pPr>
              <w:pStyle w:val="ListBullet"/>
              <w:numPr>
                <w:ilvl w:val="0"/>
                <w:numId w:val="0"/>
              </w:numPr>
              <w:tabs>
                <w:tab w:val="left" w:pos="720"/>
              </w:tabs>
              <w:spacing w:after="0"/>
              <w:rPr>
                <w:i/>
                <w:iCs/>
                <w:sz w:val="18"/>
                <w:szCs w:val="18"/>
                <w:lang w:eastAsia="bg-BG"/>
              </w:rPr>
            </w:pPr>
            <w:r>
              <w:rPr>
                <w:i/>
                <w:iCs/>
                <w:sz w:val="18"/>
                <w:szCs w:val="18"/>
                <w:lang w:val="en-US" w:eastAsia="bg-BG"/>
              </w:rPr>
              <w:t xml:space="preserve">1 000 </w:t>
            </w:r>
          </w:p>
        </w:tc>
        <w:tc>
          <w:tcPr>
            <w:tcW w:w="556" w:type="pct"/>
            <w:tcBorders>
              <w:top w:val="single" w:sz="4" w:space="0" w:color="auto"/>
              <w:left w:val="single" w:sz="4" w:space="0" w:color="auto"/>
              <w:bottom w:val="single" w:sz="4" w:space="0" w:color="auto"/>
              <w:right w:val="single" w:sz="4" w:space="0" w:color="auto"/>
            </w:tcBorders>
          </w:tcPr>
          <w:p w:rsidR="004C52FA" w:rsidRPr="00F20D1F" w:rsidRDefault="004C52FA" w:rsidP="00CC5843">
            <w:pPr>
              <w:autoSpaceDE w:val="0"/>
              <w:autoSpaceDN w:val="0"/>
              <w:adjustRightInd w:val="0"/>
              <w:spacing w:after="0"/>
              <w:rPr>
                <w:i/>
                <w:iCs/>
                <w:sz w:val="18"/>
                <w:szCs w:val="18"/>
                <w:lang w:eastAsia="bg-BG"/>
              </w:rPr>
            </w:pPr>
            <w:r w:rsidRPr="00F20D1F">
              <w:rPr>
                <w:i/>
                <w:iCs/>
                <w:sz w:val="18"/>
                <w:szCs w:val="18"/>
                <w:lang w:eastAsia="bg-BG"/>
              </w:rPr>
              <w:t>НСИ</w:t>
            </w:r>
          </w:p>
        </w:tc>
        <w:tc>
          <w:tcPr>
            <w:tcW w:w="418" w:type="pct"/>
            <w:tcBorders>
              <w:top w:val="single" w:sz="4" w:space="0" w:color="auto"/>
              <w:left w:val="single" w:sz="4" w:space="0" w:color="auto"/>
              <w:bottom w:val="single" w:sz="4" w:space="0" w:color="auto"/>
              <w:right w:val="single" w:sz="4" w:space="0" w:color="auto"/>
            </w:tcBorders>
          </w:tcPr>
          <w:p w:rsidR="004C52FA" w:rsidRPr="00F20D1F" w:rsidRDefault="00EE298F" w:rsidP="00CC5843">
            <w:pPr>
              <w:autoSpaceDE w:val="0"/>
              <w:autoSpaceDN w:val="0"/>
              <w:adjustRightInd w:val="0"/>
              <w:spacing w:after="0"/>
              <w:rPr>
                <w:i/>
                <w:iCs/>
                <w:sz w:val="18"/>
                <w:szCs w:val="18"/>
                <w:lang w:eastAsia="bg-BG"/>
              </w:rPr>
            </w:pPr>
            <w:r w:rsidRPr="00EE298F">
              <w:rPr>
                <w:i/>
                <w:iCs/>
                <w:sz w:val="18"/>
                <w:szCs w:val="18"/>
                <w:lang w:eastAsia="bg-BG"/>
              </w:rPr>
              <w:t xml:space="preserve">На годишна база  </w:t>
            </w:r>
          </w:p>
        </w:tc>
      </w:tr>
      <w:tr w:rsidR="00C60626" w:rsidRPr="00F20D1F" w:rsidTr="00CA2849">
        <w:trPr>
          <w:trHeight w:val="1729"/>
        </w:trPr>
        <w:tc>
          <w:tcPr>
            <w:tcW w:w="436" w:type="pct"/>
            <w:tcBorders>
              <w:top w:val="single" w:sz="4" w:space="0" w:color="auto"/>
              <w:left w:val="single" w:sz="4" w:space="0" w:color="auto"/>
              <w:bottom w:val="single" w:sz="4" w:space="0" w:color="auto"/>
              <w:right w:val="single" w:sz="4" w:space="0" w:color="auto"/>
            </w:tcBorders>
          </w:tcPr>
          <w:p w:rsidR="00C60626" w:rsidRDefault="00C60626" w:rsidP="00CC5843">
            <w:pPr>
              <w:pStyle w:val="Text1"/>
              <w:spacing w:after="0"/>
              <w:ind w:left="0"/>
              <w:jc w:val="left"/>
              <w:rPr>
                <w:i/>
                <w:sz w:val="18"/>
                <w:szCs w:val="18"/>
                <w:lang w:val="bg-BG" w:eastAsia="en-GB"/>
              </w:rPr>
            </w:pPr>
            <w:r>
              <w:rPr>
                <w:i/>
                <w:sz w:val="18"/>
                <w:szCs w:val="18"/>
                <w:lang w:val="bg-BG" w:eastAsia="en-GB"/>
              </w:rPr>
              <w:t>1.3</w:t>
            </w:r>
          </w:p>
        </w:tc>
        <w:tc>
          <w:tcPr>
            <w:tcW w:w="748" w:type="pct"/>
            <w:tcBorders>
              <w:top w:val="single" w:sz="4" w:space="0" w:color="auto"/>
              <w:left w:val="single" w:sz="4" w:space="0" w:color="auto"/>
              <w:bottom w:val="single" w:sz="4" w:space="0" w:color="auto"/>
              <w:right w:val="single" w:sz="4" w:space="0" w:color="auto"/>
            </w:tcBorders>
          </w:tcPr>
          <w:p w:rsidR="00C60626" w:rsidRPr="00F20D1F" w:rsidRDefault="00C60626" w:rsidP="00EE5E20">
            <w:pPr>
              <w:pStyle w:val="Text1"/>
              <w:spacing w:after="0"/>
              <w:ind w:left="0"/>
              <w:jc w:val="left"/>
              <w:rPr>
                <w:i/>
                <w:iCs/>
                <w:sz w:val="18"/>
                <w:szCs w:val="18"/>
                <w:lang w:val="bg-BG"/>
              </w:rPr>
            </w:pPr>
            <w:r w:rsidRPr="0003510F">
              <w:rPr>
                <w:i/>
                <w:iCs/>
                <w:sz w:val="18"/>
                <w:szCs w:val="18"/>
                <w:lang w:val="bg-BG"/>
              </w:rPr>
              <w:t>Изв</w:t>
            </w:r>
            <w:r w:rsidR="00EE5E20" w:rsidRPr="0003510F">
              <w:rPr>
                <w:i/>
                <w:iCs/>
                <w:sz w:val="18"/>
                <w:szCs w:val="18"/>
                <w:lang w:val="bg-BG"/>
              </w:rPr>
              <w:t>ъ</w:t>
            </w:r>
            <w:r w:rsidRPr="0003510F">
              <w:rPr>
                <w:i/>
                <w:iCs/>
                <w:sz w:val="18"/>
                <w:szCs w:val="18"/>
                <w:lang w:val="bg-BG"/>
              </w:rPr>
              <w:t>ршена работа товарни превози по железница</w:t>
            </w:r>
          </w:p>
        </w:tc>
        <w:tc>
          <w:tcPr>
            <w:tcW w:w="625" w:type="pct"/>
            <w:tcBorders>
              <w:top w:val="single" w:sz="4" w:space="0" w:color="auto"/>
              <w:left w:val="single" w:sz="4" w:space="0" w:color="auto"/>
              <w:bottom w:val="single" w:sz="4" w:space="0" w:color="auto"/>
              <w:right w:val="single" w:sz="4" w:space="0" w:color="auto"/>
            </w:tcBorders>
          </w:tcPr>
          <w:p w:rsidR="00C60626" w:rsidRPr="00F20D1F" w:rsidRDefault="00C60626" w:rsidP="00CC5843">
            <w:pPr>
              <w:snapToGrid w:val="0"/>
              <w:spacing w:after="0"/>
              <w:jc w:val="left"/>
              <w:rPr>
                <w:i/>
                <w:iCs/>
                <w:sz w:val="18"/>
                <w:szCs w:val="18"/>
                <w:lang w:eastAsia="bg-BG"/>
              </w:rPr>
            </w:pPr>
            <w:r>
              <w:rPr>
                <w:i/>
                <w:iCs/>
                <w:sz w:val="18"/>
                <w:szCs w:val="18"/>
                <w:lang w:eastAsia="bg-BG"/>
              </w:rPr>
              <w:t>млн. ткм</w:t>
            </w:r>
          </w:p>
        </w:tc>
        <w:tc>
          <w:tcPr>
            <w:tcW w:w="517" w:type="pct"/>
            <w:tcBorders>
              <w:top w:val="single" w:sz="4" w:space="0" w:color="auto"/>
              <w:left w:val="single" w:sz="4" w:space="0" w:color="auto"/>
              <w:bottom w:val="single" w:sz="4" w:space="0" w:color="auto"/>
              <w:right w:val="single" w:sz="4" w:space="0" w:color="auto"/>
            </w:tcBorders>
          </w:tcPr>
          <w:p w:rsidR="00C60626" w:rsidRDefault="00C60626" w:rsidP="00CC5843">
            <w:pPr>
              <w:pStyle w:val="ListBullet"/>
              <w:numPr>
                <w:ilvl w:val="0"/>
                <w:numId w:val="0"/>
              </w:numPr>
              <w:tabs>
                <w:tab w:val="left" w:pos="720"/>
              </w:tabs>
              <w:spacing w:after="0"/>
              <w:contextualSpacing w:val="0"/>
              <w:jc w:val="left"/>
              <w:rPr>
                <w:i/>
                <w:sz w:val="18"/>
                <w:szCs w:val="18"/>
              </w:rPr>
            </w:pPr>
            <w:r>
              <w:rPr>
                <w:i/>
                <w:sz w:val="18"/>
                <w:szCs w:val="18"/>
              </w:rPr>
              <w:t>Н/П</w:t>
            </w:r>
          </w:p>
        </w:tc>
        <w:tc>
          <w:tcPr>
            <w:tcW w:w="548" w:type="pct"/>
            <w:tcBorders>
              <w:top w:val="single" w:sz="4" w:space="0" w:color="auto"/>
              <w:left w:val="single" w:sz="4" w:space="0" w:color="auto"/>
              <w:bottom w:val="single" w:sz="4" w:space="0" w:color="auto"/>
              <w:right w:val="single" w:sz="4" w:space="0" w:color="auto"/>
            </w:tcBorders>
          </w:tcPr>
          <w:p w:rsidR="00C60626" w:rsidRPr="00E87345" w:rsidRDefault="004516CC" w:rsidP="00CC5843">
            <w:pPr>
              <w:pStyle w:val="ListBullet"/>
              <w:numPr>
                <w:ilvl w:val="0"/>
                <w:numId w:val="0"/>
              </w:numPr>
              <w:tabs>
                <w:tab w:val="left" w:pos="720"/>
              </w:tabs>
              <w:spacing w:after="0"/>
              <w:contextualSpacing w:val="0"/>
              <w:jc w:val="left"/>
              <w:rPr>
                <w:i/>
                <w:iCs/>
                <w:sz w:val="18"/>
                <w:szCs w:val="18"/>
                <w:lang w:val="en-US" w:eastAsia="bg-BG"/>
              </w:rPr>
            </w:pPr>
            <w:r>
              <w:rPr>
                <w:i/>
                <w:iCs/>
                <w:sz w:val="18"/>
                <w:szCs w:val="18"/>
                <w:lang w:eastAsia="bg-BG"/>
              </w:rPr>
              <w:t>3 2</w:t>
            </w:r>
            <w:r w:rsidR="00C73FF3">
              <w:rPr>
                <w:i/>
                <w:iCs/>
                <w:sz w:val="18"/>
                <w:szCs w:val="18"/>
                <w:lang w:val="en-US" w:eastAsia="bg-BG"/>
              </w:rPr>
              <w:t>4</w:t>
            </w:r>
            <w:r>
              <w:rPr>
                <w:i/>
                <w:iCs/>
                <w:sz w:val="18"/>
                <w:szCs w:val="18"/>
                <w:lang w:eastAsia="bg-BG"/>
              </w:rPr>
              <w:t>6</w:t>
            </w:r>
          </w:p>
        </w:tc>
        <w:tc>
          <w:tcPr>
            <w:tcW w:w="457" w:type="pct"/>
            <w:tcBorders>
              <w:top w:val="single" w:sz="4" w:space="0" w:color="auto"/>
              <w:left w:val="single" w:sz="4" w:space="0" w:color="auto"/>
              <w:bottom w:val="single" w:sz="4" w:space="0" w:color="auto"/>
              <w:right w:val="single" w:sz="4" w:space="0" w:color="auto"/>
            </w:tcBorders>
          </w:tcPr>
          <w:p w:rsidR="00C60626" w:rsidRPr="00F20D1F" w:rsidRDefault="00C60626" w:rsidP="00CC5843">
            <w:pPr>
              <w:snapToGrid w:val="0"/>
              <w:spacing w:after="0"/>
              <w:rPr>
                <w:i/>
                <w:iCs/>
                <w:sz w:val="18"/>
                <w:szCs w:val="18"/>
                <w:lang w:eastAsia="bg-BG"/>
              </w:rPr>
            </w:pPr>
            <w:r>
              <w:rPr>
                <w:i/>
                <w:iCs/>
                <w:sz w:val="18"/>
                <w:szCs w:val="18"/>
                <w:lang w:eastAsia="bg-BG"/>
              </w:rPr>
              <w:t>201</w:t>
            </w:r>
            <w:r w:rsidR="004516CC">
              <w:rPr>
                <w:i/>
                <w:iCs/>
                <w:sz w:val="18"/>
                <w:szCs w:val="18"/>
                <w:lang w:eastAsia="bg-BG"/>
              </w:rPr>
              <w:t>3</w:t>
            </w:r>
          </w:p>
        </w:tc>
        <w:tc>
          <w:tcPr>
            <w:tcW w:w="695" w:type="pct"/>
            <w:tcBorders>
              <w:top w:val="single" w:sz="4" w:space="0" w:color="auto"/>
              <w:left w:val="single" w:sz="4" w:space="0" w:color="auto"/>
              <w:bottom w:val="single" w:sz="4" w:space="0" w:color="auto"/>
              <w:right w:val="single" w:sz="4" w:space="0" w:color="auto"/>
            </w:tcBorders>
          </w:tcPr>
          <w:p w:rsidR="00C60626" w:rsidRPr="00C37C9C" w:rsidRDefault="0003510F" w:rsidP="00CC5843">
            <w:pPr>
              <w:pStyle w:val="ListBullet"/>
              <w:numPr>
                <w:ilvl w:val="0"/>
                <w:numId w:val="0"/>
              </w:numPr>
              <w:tabs>
                <w:tab w:val="left" w:pos="720"/>
              </w:tabs>
              <w:spacing w:after="0"/>
              <w:contextualSpacing w:val="0"/>
              <w:rPr>
                <w:rFonts w:eastAsia="Times New Roman"/>
                <w:i/>
                <w:sz w:val="18"/>
                <w:szCs w:val="18"/>
                <w:lang w:eastAsia="bg-BG"/>
              </w:rPr>
            </w:pPr>
            <w:r>
              <w:rPr>
                <w:rFonts w:eastAsia="Times New Roman"/>
                <w:i/>
                <w:sz w:val="18"/>
                <w:szCs w:val="18"/>
                <w:lang w:val="en-US" w:eastAsia="bg-BG"/>
              </w:rPr>
              <w:t xml:space="preserve">4 000 </w:t>
            </w:r>
          </w:p>
        </w:tc>
        <w:tc>
          <w:tcPr>
            <w:tcW w:w="556" w:type="pct"/>
            <w:tcBorders>
              <w:top w:val="single" w:sz="4" w:space="0" w:color="auto"/>
              <w:left w:val="single" w:sz="4" w:space="0" w:color="auto"/>
              <w:bottom w:val="single" w:sz="4" w:space="0" w:color="auto"/>
              <w:right w:val="single" w:sz="4" w:space="0" w:color="auto"/>
            </w:tcBorders>
          </w:tcPr>
          <w:p w:rsidR="00C60626" w:rsidRPr="00F20D1F" w:rsidRDefault="00C60626" w:rsidP="00CC5843">
            <w:pPr>
              <w:autoSpaceDE w:val="0"/>
              <w:autoSpaceDN w:val="0"/>
              <w:adjustRightInd w:val="0"/>
              <w:spacing w:after="0"/>
              <w:rPr>
                <w:i/>
                <w:iCs/>
                <w:sz w:val="18"/>
                <w:szCs w:val="18"/>
                <w:lang w:eastAsia="bg-BG"/>
              </w:rPr>
            </w:pPr>
            <w:r w:rsidRPr="00F20D1F">
              <w:rPr>
                <w:i/>
                <w:iCs/>
                <w:sz w:val="18"/>
                <w:szCs w:val="18"/>
                <w:lang w:eastAsia="bg-BG"/>
              </w:rPr>
              <w:t>НСИ</w:t>
            </w:r>
          </w:p>
        </w:tc>
        <w:tc>
          <w:tcPr>
            <w:tcW w:w="418" w:type="pct"/>
            <w:tcBorders>
              <w:top w:val="single" w:sz="4" w:space="0" w:color="auto"/>
              <w:left w:val="single" w:sz="4" w:space="0" w:color="auto"/>
              <w:bottom w:val="single" w:sz="4" w:space="0" w:color="auto"/>
              <w:right w:val="single" w:sz="4" w:space="0" w:color="auto"/>
            </w:tcBorders>
          </w:tcPr>
          <w:p w:rsidR="00C60626" w:rsidRPr="00F20D1F" w:rsidRDefault="003F1E83" w:rsidP="00CC5843">
            <w:pPr>
              <w:autoSpaceDE w:val="0"/>
              <w:autoSpaceDN w:val="0"/>
              <w:adjustRightInd w:val="0"/>
              <w:spacing w:after="0"/>
              <w:rPr>
                <w:i/>
                <w:iCs/>
                <w:sz w:val="18"/>
                <w:szCs w:val="18"/>
                <w:lang w:eastAsia="bg-BG"/>
              </w:rPr>
            </w:pPr>
            <w:r w:rsidRPr="003F1E83">
              <w:rPr>
                <w:i/>
                <w:iCs/>
                <w:sz w:val="18"/>
                <w:szCs w:val="18"/>
                <w:lang w:eastAsia="bg-BG"/>
              </w:rPr>
              <w:t xml:space="preserve">На годишна база  </w:t>
            </w:r>
          </w:p>
        </w:tc>
      </w:tr>
      <w:tr w:rsidR="006560E7" w:rsidRPr="00F20D1F" w:rsidTr="00CA2849">
        <w:trPr>
          <w:trHeight w:val="1729"/>
        </w:trPr>
        <w:tc>
          <w:tcPr>
            <w:tcW w:w="436" w:type="pct"/>
            <w:tcBorders>
              <w:top w:val="single" w:sz="4" w:space="0" w:color="auto"/>
              <w:left w:val="single" w:sz="4" w:space="0" w:color="auto"/>
              <w:bottom w:val="single" w:sz="4" w:space="0" w:color="auto"/>
              <w:right w:val="single" w:sz="4" w:space="0" w:color="auto"/>
            </w:tcBorders>
          </w:tcPr>
          <w:p w:rsidR="006560E7" w:rsidRDefault="006560E7" w:rsidP="006560E7">
            <w:pPr>
              <w:pStyle w:val="Text1"/>
              <w:spacing w:after="0"/>
              <w:ind w:left="0"/>
              <w:jc w:val="left"/>
              <w:rPr>
                <w:i/>
                <w:sz w:val="18"/>
                <w:szCs w:val="18"/>
                <w:lang w:val="bg-BG" w:eastAsia="en-GB"/>
              </w:rPr>
            </w:pPr>
          </w:p>
        </w:tc>
        <w:tc>
          <w:tcPr>
            <w:tcW w:w="748" w:type="pct"/>
            <w:tcBorders>
              <w:top w:val="single" w:sz="4" w:space="0" w:color="auto"/>
              <w:left w:val="single" w:sz="4" w:space="0" w:color="auto"/>
              <w:bottom w:val="single" w:sz="4" w:space="0" w:color="auto"/>
              <w:right w:val="single" w:sz="4" w:space="0" w:color="auto"/>
            </w:tcBorders>
          </w:tcPr>
          <w:p w:rsidR="006560E7" w:rsidRDefault="006560E7" w:rsidP="006560E7">
            <w:pPr>
              <w:pStyle w:val="Text1"/>
              <w:spacing w:after="0"/>
              <w:ind w:left="0"/>
              <w:jc w:val="left"/>
              <w:rPr>
                <w:i/>
                <w:iCs/>
                <w:sz w:val="18"/>
                <w:szCs w:val="18"/>
                <w:lang w:val="bg-BG"/>
              </w:rPr>
            </w:pPr>
            <w:r w:rsidRPr="00214173">
              <w:rPr>
                <w:i/>
                <w:iCs/>
                <w:sz w:val="18"/>
                <w:szCs w:val="18"/>
                <w:lang w:val="bg-BG"/>
              </w:rPr>
              <w:t>Брой инциденти на местата на премахнати жп прелези в модернизираните жп участъци</w:t>
            </w:r>
          </w:p>
        </w:tc>
        <w:tc>
          <w:tcPr>
            <w:tcW w:w="625" w:type="pct"/>
            <w:tcBorders>
              <w:top w:val="single" w:sz="4" w:space="0" w:color="auto"/>
              <w:left w:val="single" w:sz="4" w:space="0" w:color="auto"/>
              <w:bottom w:val="single" w:sz="4" w:space="0" w:color="auto"/>
              <w:right w:val="single" w:sz="4" w:space="0" w:color="auto"/>
            </w:tcBorders>
          </w:tcPr>
          <w:p w:rsidR="006560E7" w:rsidRDefault="006560E7" w:rsidP="006560E7">
            <w:pPr>
              <w:snapToGrid w:val="0"/>
              <w:spacing w:after="0"/>
              <w:jc w:val="left"/>
              <w:rPr>
                <w:i/>
                <w:iCs/>
                <w:sz w:val="18"/>
                <w:szCs w:val="18"/>
                <w:lang w:eastAsia="bg-BG"/>
              </w:rPr>
            </w:pPr>
            <w:r w:rsidRPr="00214173">
              <w:rPr>
                <w:i/>
                <w:iCs/>
                <w:sz w:val="18"/>
                <w:szCs w:val="18"/>
                <w:lang w:eastAsia="bg-BG"/>
              </w:rPr>
              <w:t>брой</w:t>
            </w:r>
          </w:p>
        </w:tc>
        <w:tc>
          <w:tcPr>
            <w:tcW w:w="517" w:type="pct"/>
            <w:tcBorders>
              <w:top w:val="single" w:sz="4" w:space="0" w:color="auto"/>
              <w:left w:val="single" w:sz="4" w:space="0" w:color="auto"/>
              <w:bottom w:val="single" w:sz="4" w:space="0" w:color="auto"/>
              <w:right w:val="single" w:sz="4" w:space="0" w:color="auto"/>
            </w:tcBorders>
          </w:tcPr>
          <w:p w:rsidR="006560E7" w:rsidRDefault="006560E7" w:rsidP="006560E7">
            <w:pPr>
              <w:pStyle w:val="ListBullet"/>
              <w:numPr>
                <w:ilvl w:val="0"/>
                <w:numId w:val="0"/>
              </w:numPr>
              <w:tabs>
                <w:tab w:val="left" w:pos="720"/>
              </w:tabs>
              <w:spacing w:after="0"/>
              <w:contextualSpacing w:val="0"/>
              <w:jc w:val="left"/>
              <w:rPr>
                <w:i/>
                <w:sz w:val="18"/>
                <w:szCs w:val="18"/>
              </w:rPr>
            </w:pPr>
            <w:r w:rsidRPr="00214173">
              <w:rPr>
                <w:i/>
                <w:sz w:val="18"/>
                <w:szCs w:val="18"/>
              </w:rPr>
              <w:t>Н/П</w:t>
            </w:r>
          </w:p>
        </w:tc>
        <w:tc>
          <w:tcPr>
            <w:tcW w:w="548" w:type="pct"/>
            <w:tcBorders>
              <w:top w:val="single" w:sz="4" w:space="0" w:color="auto"/>
              <w:left w:val="single" w:sz="4" w:space="0" w:color="auto"/>
              <w:bottom w:val="single" w:sz="4" w:space="0" w:color="auto"/>
              <w:right w:val="single" w:sz="4" w:space="0" w:color="auto"/>
            </w:tcBorders>
          </w:tcPr>
          <w:p w:rsidR="006560E7" w:rsidRDefault="00CB6397" w:rsidP="006560E7">
            <w:pPr>
              <w:pStyle w:val="ListBullet"/>
              <w:numPr>
                <w:ilvl w:val="0"/>
                <w:numId w:val="0"/>
              </w:numPr>
              <w:tabs>
                <w:tab w:val="left" w:pos="720"/>
              </w:tabs>
              <w:spacing w:after="0"/>
              <w:contextualSpacing w:val="0"/>
              <w:jc w:val="left"/>
              <w:rPr>
                <w:i/>
                <w:iCs/>
                <w:sz w:val="18"/>
                <w:szCs w:val="18"/>
                <w:lang w:eastAsia="bg-BG"/>
              </w:rPr>
            </w:pPr>
            <w:r>
              <w:rPr>
                <w:i/>
                <w:iCs/>
                <w:sz w:val="18"/>
                <w:szCs w:val="18"/>
                <w:lang w:val="en-US" w:eastAsia="bg-BG"/>
              </w:rPr>
              <w:t>4</w:t>
            </w:r>
          </w:p>
        </w:tc>
        <w:tc>
          <w:tcPr>
            <w:tcW w:w="457" w:type="pct"/>
            <w:tcBorders>
              <w:top w:val="single" w:sz="4" w:space="0" w:color="auto"/>
              <w:left w:val="single" w:sz="4" w:space="0" w:color="auto"/>
              <w:bottom w:val="single" w:sz="4" w:space="0" w:color="auto"/>
              <w:right w:val="single" w:sz="4" w:space="0" w:color="auto"/>
            </w:tcBorders>
          </w:tcPr>
          <w:p w:rsidR="006560E7" w:rsidRDefault="006560E7" w:rsidP="006560E7">
            <w:pPr>
              <w:snapToGrid w:val="0"/>
              <w:spacing w:after="0"/>
              <w:rPr>
                <w:i/>
                <w:iCs/>
                <w:sz w:val="18"/>
                <w:szCs w:val="18"/>
                <w:lang w:eastAsia="bg-BG"/>
              </w:rPr>
            </w:pPr>
            <w:r>
              <w:rPr>
                <w:i/>
                <w:iCs/>
                <w:sz w:val="18"/>
                <w:szCs w:val="18"/>
                <w:lang w:eastAsia="bg-BG"/>
              </w:rPr>
              <w:t>2013</w:t>
            </w:r>
          </w:p>
        </w:tc>
        <w:tc>
          <w:tcPr>
            <w:tcW w:w="695" w:type="pct"/>
            <w:tcBorders>
              <w:top w:val="single" w:sz="4" w:space="0" w:color="auto"/>
              <w:left w:val="single" w:sz="4" w:space="0" w:color="auto"/>
              <w:bottom w:val="single" w:sz="4" w:space="0" w:color="auto"/>
              <w:right w:val="single" w:sz="4" w:space="0" w:color="auto"/>
            </w:tcBorders>
          </w:tcPr>
          <w:p w:rsidR="006560E7" w:rsidRDefault="00A56B62" w:rsidP="006560E7">
            <w:pPr>
              <w:pStyle w:val="ListBullet"/>
              <w:numPr>
                <w:ilvl w:val="0"/>
                <w:numId w:val="0"/>
              </w:numPr>
              <w:tabs>
                <w:tab w:val="left" w:pos="720"/>
              </w:tabs>
              <w:spacing w:after="0"/>
              <w:contextualSpacing w:val="0"/>
              <w:rPr>
                <w:rFonts w:eastAsia="Times New Roman"/>
                <w:i/>
                <w:sz w:val="18"/>
                <w:szCs w:val="18"/>
                <w:lang w:eastAsia="bg-BG"/>
              </w:rPr>
            </w:pPr>
            <w:r>
              <w:rPr>
                <w:rFonts w:eastAsia="Times New Roman"/>
                <w:i/>
                <w:sz w:val="18"/>
                <w:szCs w:val="18"/>
                <w:lang w:eastAsia="bg-BG"/>
              </w:rPr>
              <w:t>2</w:t>
            </w:r>
          </w:p>
        </w:tc>
        <w:tc>
          <w:tcPr>
            <w:tcW w:w="556" w:type="pct"/>
            <w:tcBorders>
              <w:top w:val="single" w:sz="4" w:space="0" w:color="auto"/>
              <w:left w:val="single" w:sz="4" w:space="0" w:color="auto"/>
              <w:bottom w:val="single" w:sz="4" w:space="0" w:color="auto"/>
              <w:right w:val="single" w:sz="4" w:space="0" w:color="auto"/>
            </w:tcBorders>
          </w:tcPr>
          <w:p w:rsidR="006560E7" w:rsidRPr="00F20D1F" w:rsidRDefault="006560E7" w:rsidP="006560E7">
            <w:pPr>
              <w:autoSpaceDE w:val="0"/>
              <w:autoSpaceDN w:val="0"/>
              <w:adjustRightInd w:val="0"/>
              <w:spacing w:after="0"/>
              <w:rPr>
                <w:i/>
                <w:iCs/>
                <w:sz w:val="18"/>
                <w:szCs w:val="18"/>
                <w:lang w:eastAsia="bg-BG"/>
              </w:rPr>
            </w:pPr>
            <w:r w:rsidRPr="00214173">
              <w:rPr>
                <w:i/>
                <w:iCs/>
                <w:sz w:val="18"/>
                <w:szCs w:val="18"/>
                <w:lang w:eastAsia="bg-BG"/>
              </w:rPr>
              <w:t>Национална компания „Железопътнаинфраструктура”</w:t>
            </w:r>
          </w:p>
        </w:tc>
        <w:tc>
          <w:tcPr>
            <w:tcW w:w="418" w:type="pct"/>
            <w:tcBorders>
              <w:top w:val="single" w:sz="4" w:space="0" w:color="auto"/>
              <w:left w:val="single" w:sz="4" w:space="0" w:color="auto"/>
              <w:bottom w:val="single" w:sz="4" w:space="0" w:color="auto"/>
              <w:right w:val="single" w:sz="4" w:space="0" w:color="auto"/>
            </w:tcBorders>
          </w:tcPr>
          <w:p w:rsidR="006560E7" w:rsidRPr="003F1E83" w:rsidRDefault="006560E7" w:rsidP="006560E7">
            <w:pPr>
              <w:autoSpaceDE w:val="0"/>
              <w:autoSpaceDN w:val="0"/>
              <w:adjustRightInd w:val="0"/>
              <w:spacing w:after="0"/>
              <w:rPr>
                <w:i/>
                <w:iCs/>
                <w:sz w:val="18"/>
                <w:szCs w:val="18"/>
                <w:lang w:eastAsia="bg-BG"/>
              </w:rPr>
            </w:pPr>
            <w:r w:rsidRPr="00214173">
              <w:rPr>
                <w:i/>
                <w:iCs/>
                <w:sz w:val="18"/>
                <w:szCs w:val="18"/>
                <w:lang w:eastAsia="bg-BG"/>
              </w:rPr>
              <w:t xml:space="preserve">На годишна база  </w:t>
            </w:r>
          </w:p>
        </w:tc>
      </w:tr>
      <w:tr w:rsidR="006560E7" w:rsidRPr="00F20D1F" w:rsidTr="00CA2849">
        <w:trPr>
          <w:trHeight w:val="1729"/>
        </w:trPr>
        <w:tc>
          <w:tcPr>
            <w:tcW w:w="436" w:type="pct"/>
            <w:tcBorders>
              <w:top w:val="single" w:sz="4" w:space="0" w:color="auto"/>
              <w:left w:val="single" w:sz="4" w:space="0" w:color="auto"/>
              <w:bottom w:val="single" w:sz="4" w:space="0" w:color="auto"/>
              <w:right w:val="single" w:sz="4" w:space="0" w:color="auto"/>
            </w:tcBorders>
          </w:tcPr>
          <w:p w:rsidR="006560E7" w:rsidRDefault="006560E7" w:rsidP="006560E7">
            <w:pPr>
              <w:pStyle w:val="Text1"/>
              <w:spacing w:after="0"/>
              <w:ind w:left="0"/>
              <w:jc w:val="left"/>
              <w:rPr>
                <w:i/>
                <w:sz w:val="18"/>
                <w:szCs w:val="18"/>
                <w:lang w:val="bg-BG" w:eastAsia="en-GB"/>
              </w:rPr>
            </w:pPr>
          </w:p>
        </w:tc>
        <w:tc>
          <w:tcPr>
            <w:tcW w:w="748" w:type="pct"/>
            <w:tcBorders>
              <w:top w:val="single" w:sz="4" w:space="0" w:color="auto"/>
              <w:left w:val="single" w:sz="4" w:space="0" w:color="auto"/>
              <w:bottom w:val="single" w:sz="4" w:space="0" w:color="auto"/>
              <w:right w:val="single" w:sz="4" w:space="0" w:color="auto"/>
            </w:tcBorders>
          </w:tcPr>
          <w:p w:rsidR="006560E7" w:rsidRDefault="006560E7" w:rsidP="006560E7">
            <w:pPr>
              <w:pStyle w:val="Text1"/>
              <w:spacing w:after="0"/>
              <w:ind w:left="0"/>
              <w:jc w:val="left"/>
              <w:rPr>
                <w:i/>
                <w:iCs/>
                <w:sz w:val="18"/>
                <w:szCs w:val="18"/>
                <w:lang w:val="bg-BG"/>
              </w:rPr>
            </w:pPr>
            <w:r w:rsidRPr="006560E7">
              <w:rPr>
                <w:i/>
                <w:iCs/>
                <w:sz w:val="18"/>
                <w:szCs w:val="18"/>
                <w:lang w:val="bg-BG"/>
              </w:rPr>
              <w:t>Брой конфликтни точки на местата на премахнатите прелези в модернизираните жп участъци</w:t>
            </w:r>
          </w:p>
        </w:tc>
        <w:tc>
          <w:tcPr>
            <w:tcW w:w="625" w:type="pct"/>
            <w:tcBorders>
              <w:top w:val="single" w:sz="4" w:space="0" w:color="auto"/>
              <w:left w:val="single" w:sz="4" w:space="0" w:color="auto"/>
              <w:bottom w:val="single" w:sz="4" w:space="0" w:color="auto"/>
              <w:right w:val="single" w:sz="4" w:space="0" w:color="auto"/>
            </w:tcBorders>
          </w:tcPr>
          <w:p w:rsidR="006560E7" w:rsidRDefault="006560E7" w:rsidP="006560E7">
            <w:pPr>
              <w:snapToGrid w:val="0"/>
              <w:spacing w:after="0"/>
              <w:jc w:val="left"/>
              <w:rPr>
                <w:i/>
                <w:iCs/>
                <w:sz w:val="18"/>
                <w:szCs w:val="18"/>
                <w:lang w:eastAsia="bg-BG"/>
              </w:rPr>
            </w:pPr>
            <w:r w:rsidRPr="006560E7">
              <w:rPr>
                <w:i/>
                <w:iCs/>
                <w:sz w:val="18"/>
                <w:szCs w:val="18"/>
                <w:lang w:eastAsia="bg-BG"/>
              </w:rPr>
              <w:t>брой</w:t>
            </w:r>
          </w:p>
        </w:tc>
        <w:tc>
          <w:tcPr>
            <w:tcW w:w="517" w:type="pct"/>
            <w:tcBorders>
              <w:top w:val="single" w:sz="4" w:space="0" w:color="auto"/>
              <w:left w:val="single" w:sz="4" w:space="0" w:color="auto"/>
              <w:bottom w:val="single" w:sz="4" w:space="0" w:color="auto"/>
              <w:right w:val="single" w:sz="4" w:space="0" w:color="auto"/>
            </w:tcBorders>
          </w:tcPr>
          <w:p w:rsidR="006560E7" w:rsidRDefault="006560E7" w:rsidP="006560E7">
            <w:pPr>
              <w:pStyle w:val="ListBullet"/>
              <w:numPr>
                <w:ilvl w:val="0"/>
                <w:numId w:val="0"/>
              </w:numPr>
              <w:tabs>
                <w:tab w:val="left" w:pos="720"/>
              </w:tabs>
              <w:spacing w:after="0"/>
              <w:contextualSpacing w:val="0"/>
              <w:jc w:val="left"/>
              <w:rPr>
                <w:i/>
                <w:sz w:val="18"/>
                <w:szCs w:val="18"/>
              </w:rPr>
            </w:pPr>
            <w:r w:rsidRPr="006560E7">
              <w:rPr>
                <w:i/>
                <w:sz w:val="18"/>
                <w:szCs w:val="18"/>
              </w:rPr>
              <w:t>Н/П</w:t>
            </w:r>
          </w:p>
        </w:tc>
        <w:tc>
          <w:tcPr>
            <w:tcW w:w="548" w:type="pct"/>
            <w:tcBorders>
              <w:top w:val="single" w:sz="4" w:space="0" w:color="auto"/>
              <w:left w:val="single" w:sz="4" w:space="0" w:color="auto"/>
              <w:bottom w:val="single" w:sz="4" w:space="0" w:color="auto"/>
              <w:right w:val="single" w:sz="4" w:space="0" w:color="auto"/>
            </w:tcBorders>
          </w:tcPr>
          <w:p w:rsidR="006560E7" w:rsidRDefault="006560E7" w:rsidP="006560E7">
            <w:pPr>
              <w:pStyle w:val="ListBullet"/>
              <w:numPr>
                <w:ilvl w:val="0"/>
                <w:numId w:val="0"/>
              </w:numPr>
              <w:tabs>
                <w:tab w:val="left" w:pos="720"/>
              </w:tabs>
              <w:spacing w:after="0"/>
              <w:contextualSpacing w:val="0"/>
              <w:jc w:val="left"/>
              <w:rPr>
                <w:i/>
                <w:iCs/>
                <w:sz w:val="18"/>
                <w:szCs w:val="18"/>
                <w:lang w:eastAsia="bg-BG"/>
              </w:rPr>
            </w:pPr>
            <w:r>
              <w:rPr>
                <w:i/>
                <w:iCs/>
                <w:sz w:val="18"/>
                <w:szCs w:val="18"/>
                <w:lang w:eastAsia="bg-BG"/>
              </w:rPr>
              <w:t>1</w:t>
            </w:r>
            <w:r w:rsidR="00B73B3A">
              <w:rPr>
                <w:i/>
                <w:iCs/>
                <w:sz w:val="18"/>
                <w:szCs w:val="18"/>
                <w:lang w:val="en-US" w:eastAsia="bg-BG"/>
              </w:rPr>
              <w:t>29</w:t>
            </w:r>
          </w:p>
        </w:tc>
        <w:tc>
          <w:tcPr>
            <w:tcW w:w="457" w:type="pct"/>
            <w:tcBorders>
              <w:top w:val="single" w:sz="4" w:space="0" w:color="auto"/>
              <w:left w:val="single" w:sz="4" w:space="0" w:color="auto"/>
              <w:bottom w:val="single" w:sz="4" w:space="0" w:color="auto"/>
              <w:right w:val="single" w:sz="4" w:space="0" w:color="auto"/>
            </w:tcBorders>
          </w:tcPr>
          <w:p w:rsidR="006560E7" w:rsidRDefault="006560E7" w:rsidP="006560E7">
            <w:pPr>
              <w:snapToGrid w:val="0"/>
              <w:spacing w:after="0"/>
              <w:rPr>
                <w:i/>
                <w:iCs/>
                <w:sz w:val="18"/>
                <w:szCs w:val="18"/>
                <w:lang w:eastAsia="bg-BG"/>
              </w:rPr>
            </w:pPr>
            <w:r>
              <w:rPr>
                <w:i/>
                <w:iCs/>
                <w:sz w:val="18"/>
                <w:szCs w:val="18"/>
                <w:lang w:eastAsia="bg-BG"/>
              </w:rPr>
              <w:t>2013</w:t>
            </w:r>
          </w:p>
        </w:tc>
        <w:tc>
          <w:tcPr>
            <w:tcW w:w="695" w:type="pct"/>
            <w:tcBorders>
              <w:top w:val="single" w:sz="4" w:space="0" w:color="auto"/>
              <w:left w:val="single" w:sz="4" w:space="0" w:color="auto"/>
              <w:bottom w:val="single" w:sz="4" w:space="0" w:color="auto"/>
              <w:right w:val="single" w:sz="4" w:space="0" w:color="auto"/>
            </w:tcBorders>
          </w:tcPr>
          <w:p w:rsidR="00FE5E3B" w:rsidRPr="00EB4EBD" w:rsidRDefault="008923E4" w:rsidP="006560E7">
            <w:pPr>
              <w:pStyle w:val="ListBullet"/>
              <w:numPr>
                <w:ilvl w:val="0"/>
                <w:numId w:val="0"/>
              </w:numPr>
              <w:tabs>
                <w:tab w:val="left" w:pos="720"/>
              </w:tabs>
              <w:spacing w:after="0"/>
              <w:contextualSpacing w:val="0"/>
              <w:rPr>
                <w:rFonts w:eastAsia="Times New Roman"/>
                <w:i/>
                <w:sz w:val="18"/>
                <w:szCs w:val="18"/>
                <w:lang w:eastAsia="bg-BG"/>
              </w:rPr>
            </w:pPr>
            <w:r w:rsidRPr="00EB4EBD">
              <w:rPr>
                <w:rFonts w:eastAsia="Times New Roman"/>
                <w:i/>
                <w:sz w:val="18"/>
                <w:szCs w:val="18"/>
                <w:lang w:eastAsia="bg-BG"/>
              </w:rPr>
              <w:t>84</w:t>
            </w:r>
          </w:p>
          <w:p w:rsidR="006560E7" w:rsidRDefault="006560E7" w:rsidP="006560E7">
            <w:pPr>
              <w:pStyle w:val="ListBullet"/>
              <w:numPr>
                <w:ilvl w:val="0"/>
                <w:numId w:val="0"/>
              </w:numPr>
              <w:tabs>
                <w:tab w:val="left" w:pos="720"/>
              </w:tabs>
              <w:spacing w:after="0"/>
              <w:contextualSpacing w:val="0"/>
              <w:rPr>
                <w:rFonts w:eastAsia="Times New Roman"/>
                <w:i/>
                <w:sz w:val="18"/>
                <w:szCs w:val="18"/>
                <w:lang w:eastAsia="bg-BG"/>
              </w:rPr>
            </w:pPr>
          </w:p>
        </w:tc>
        <w:tc>
          <w:tcPr>
            <w:tcW w:w="556" w:type="pct"/>
            <w:tcBorders>
              <w:top w:val="single" w:sz="4" w:space="0" w:color="auto"/>
              <w:left w:val="single" w:sz="4" w:space="0" w:color="auto"/>
              <w:bottom w:val="single" w:sz="4" w:space="0" w:color="auto"/>
              <w:right w:val="single" w:sz="4" w:space="0" w:color="auto"/>
            </w:tcBorders>
          </w:tcPr>
          <w:p w:rsidR="006560E7" w:rsidRPr="00F20D1F" w:rsidRDefault="006560E7" w:rsidP="006560E7">
            <w:pPr>
              <w:autoSpaceDE w:val="0"/>
              <w:autoSpaceDN w:val="0"/>
              <w:adjustRightInd w:val="0"/>
              <w:spacing w:after="0"/>
              <w:rPr>
                <w:i/>
                <w:iCs/>
                <w:sz w:val="18"/>
                <w:szCs w:val="18"/>
                <w:lang w:eastAsia="bg-BG"/>
              </w:rPr>
            </w:pPr>
            <w:r w:rsidRPr="006560E7">
              <w:rPr>
                <w:i/>
                <w:iCs/>
                <w:sz w:val="18"/>
                <w:szCs w:val="18"/>
                <w:lang w:eastAsia="bg-BG"/>
              </w:rPr>
              <w:t>Национална компания „Железопътнаинфраструктура”</w:t>
            </w:r>
          </w:p>
        </w:tc>
        <w:tc>
          <w:tcPr>
            <w:tcW w:w="418" w:type="pct"/>
            <w:tcBorders>
              <w:top w:val="single" w:sz="4" w:space="0" w:color="auto"/>
              <w:left w:val="single" w:sz="4" w:space="0" w:color="auto"/>
              <w:bottom w:val="single" w:sz="4" w:space="0" w:color="auto"/>
              <w:right w:val="single" w:sz="4" w:space="0" w:color="auto"/>
            </w:tcBorders>
          </w:tcPr>
          <w:p w:rsidR="006560E7" w:rsidRPr="003F1E83" w:rsidRDefault="006560E7" w:rsidP="006560E7">
            <w:pPr>
              <w:autoSpaceDE w:val="0"/>
              <w:autoSpaceDN w:val="0"/>
              <w:adjustRightInd w:val="0"/>
              <w:spacing w:after="0"/>
              <w:rPr>
                <w:i/>
                <w:iCs/>
                <w:sz w:val="18"/>
                <w:szCs w:val="18"/>
                <w:lang w:eastAsia="bg-BG"/>
              </w:rPr>
            </w:pPr>
            <w:r w:rsidRPr="006560E7">
              <w:rPr>
                <w:i/>
                <w:iCs/>
                <w:sz w:val="18"/>
                <w:szCs w:val="18"/>
                <w:lang w:eastAsia="bg-BG"/>
              </w:rPr>
              <w:t xml:space="preserve">На годишна база  </w:t>
            </w:r>
          </w:p>
        </w:tc>
      </w:tr>
    </w:tbl>
    <w:p w:rsidR="00511DF8" w:rsidRDefault="00511DF8" w:rsidP="001966AC">
      <w:pPr>
        <w:sectPr w:rsidR="00511DF8" w:rsidSect="00AE6B37">
          <w:headerReference w:type="default" r:id="rId17"/>
          <w:footerReference w:type="default" r:id="rId18"/>
          <w:headerReference w:type="first" r:id="rId19"/>
          <w:footerReference w:type="first" r:id="rId20"/>
          <w:pgSz w:w="16839" w:h="11907" w:orient="landscape"/>
          <w:pgMar w:top="1418" w:right="1134" w:bottom="1418" w:left="1134" w:header="601" w:footer="1077" w:gutter="0"/>
          <w:cols w:space="720"/>
          <w:docGrid w:linePitch="326"/>
        </w:sectPr>
      </w:pPr>
    </w:p>
    <w:p w:rsidR="00971BC1" w:rsidRPr="00722DAD" w:rsidRDefault="00FC77CE" w:rsidP="00971BC1">
      <w:pPr>
        <w:suppressAutoHyphens/>
      </w:pPr>
      <w:r w:rsidRPr="00FC77CE">
        <w:lastRenderedPageBreak/>
        <w:t>Целевата стойност за допустимите максимални скорости по железен път отчита целевата стойност за линията Пловдив-Бургас</w:t>
      </w:r>
      <w:r w:rsidR="0057727A">
        <w:t>,</w:t>
      </w:r>
      <w:r w:rsidR="0057727A" w:rsidRPr="0057727A">
        <w:t xml:space="preserve"> която въпреки че няма да бъде напълно функционираща в своята цялост към края на 2023 г., все пак има завършени и въведени в експлоатация участъци</w:t>
      </w:r>
      <w:r w:rsidRPr="00FC77CE">
        <w:t xml:space="preserve">. Проектът за модернизация на участъка Елин Пелин - Костенец </w:t>
      </w:r>
      <w:r w:rsidR="005E6627">
        <w:t xml:space="preserve">и проектът за модернизация на участъка Волуяк – Драгоман </w:t>
      </w:r>
      <w:r w:rsidRPr="00FC77CE">
        <w:t>няма да бъдат функциониращ</w:t>
      </w:r>
      <w:r w:rsidR="005E6627">
        <w:t>и</w:t>
      </w:r>
      <w:r w:rsidRPr="00FC77CE">
        <w:t xml:space="preserve"> в своята цялост към края на 2023 г.</w:t>
      </w:r>
      <w:r w:rsidR="005E6627">
        <w:t xml:space="preserve"> </w:t>
      </w:r>
      <w:r w:rsidR="005E6627" w:rsidRPr="005E6627">
        <w:t xml:space="preserve">Базовата стойност на индикатора за максимални допустими скорости по железен път </w:t>
      </w:r>
      <w:r w:rsidR="00680833">
        <w:rPr>
          <w:lang w:val="en-US"/>
        </w:rPr>
        <w:t>e</w:t>
      </w:r>
      <w:r w:rsidR="005E6627" w:rsidRPr="005E6627">
        <w:t xml:space="preserve"> определен</w:t>
      </w:r>
      <w:r w:rsidR="00F5042E">
        <w:t xml:space="preserve"> въз основа на настоящата</w:t>
      </w:r>
      <w:r w:rsidR="005E6627" w:rsidRPr="005E6627">
        <w:t xml:space="preserve"> скорост</w:t>
      </w:r>
      <w:r w:rsidR="005E6627">
        <w:t xml:space="preserve">. </w:t>
      </w:r>
      <w:r w:rsidR="00DE2BF5" w:rsidRPr="004A2C5C">
        <w:t>Базов</w:t>
      </w:r>
      <w:r w:rsidR="001150BE" w:rsidRPr="004A2C5C">
        <w:t>и</w:t>
      </w:r>
      <w:r w:rsidR="00DE2BF5" w:rsidRPr="004A2C5C">
        <w:t>т</w:t>
      </w:r>
      <w:r w:rsidR="001150BE" w:rsidRPr="004A2C5C">
        <w:t>е</w:t>
      </w:r>
      <w:r w:rsidR="00DE2BF5" w:rsidRPr="004A2C5C">
        <w:t xml:space="preserve"> стойност</w:t>
      </w:r>
      <w:r w:rsidR="001150BE" w:rsidRPr="004A2C5C">
        <w:t>и</w:t>
      </w:r>
      <w:r w:rsidR="00DE2BF5" w:rsidRPr="004A2C5C">
        <w:t xml:space="preserve"> </w:t>
      </w:r>
      <w:r w:rsidR="00511DF8">
        <w:t>на</w:t>
      </w:r>
      <w:r w:rsidR="00DE2BF5" w:rsidRPr="004A2C5C">
        <w:t xml:space="preserve"> </w:t>
      </w:r>
      <w:r w:rsidR="00F6382E" w:rsidRPr="004A2C5C">
        <w:t>показател</w:t>
      </w:r>
      <w:r w:rsidR="001150BE" w:rsidRPr="004A2C5C">
        <w:t>ите</w:t>
      </w:r>
      <w:r w:rsidR="00F6382E" w:rsidRPr="004A2C5C">
        <w:t xml:space="preserve"> </w:t>
      </w:r>
      <w:r w:rsidR="00DE2BF5" w:rsidRPr="004A2C5C">
        <w:t xml:space="preserve">за </w:t>
      </w:r>
      <w:r w:rsidR="00C037AA" w:rsidRPr="004A2C5C">
        <w:t xml:space="preserve">извършена работа </w:t>
      </w:r>
      <w:r w:rsidR="001150BE" w:rsidRPr="004A2C5C">
        <w:t xml:space="preserve">с пътнически и товарни жп превози </w:t>
      </w:r>
      <w:r w:rsidR="00C037AA" w:rsidRPr="004A2C5C">
        <w:t>се отнася</w:t>
      </w:r>
      <w:r w:rsidR="001150BE" w:rsidRPr="004A2C5C">
        <w:t>т</w:t>
      </w:r>
      <w:r w:rsidR="00C037AA" w:rsidRPr="004A2C5C">
        <w:t xml:space="preserve"> за цялата железопътна мрежа</w:t>
      </w:r>
      <w:r w:rsidR="007C1169" w:rsidRPr="004A2C5C">
        <w:t xml:space="preserve">. </w:t>
      </w:r>
      <w:r w:rsidR="00E54F90" w:rsidRPr="004A2C5C">
        <w:t xml:space="preserve">Отчитайки негативната тенденция за </w:t>
      </w:r>
      <w:r w:rsidR="00430D99">
        <w:t xml:space="preserve">рязък </w:t>
      </w:r>
      <w:r w:rsidR="00E54F90" w:rsidRPr="004A2C5C">
        <w:t>спад на търсенето на пътнически пътувания по железница, е определена целева</w:t>
      </w:r>
      <w:r w:rsidR="008D4AC8">
        <w:t>та</w:t>
      </w:r>
      <w:r w:rsidR="00E54F90" w:rsidRPr="004A2C5C">
        <w:t xml:space="preserve"> стойност за извършената работа за превоз на пътници к</w:t>
      </w:r>
      <w:r w:rsidR="003477C3" w:rsidRPr="004A2C5C">
        <w:t>ъ</w:t>
      </w:r>
      <w:r w:rsidR="00E54F90" w:rsidRPr="004A2C5C">
        <w:t xml:space="preserve">м 2023 г. Целевата стойност по отношение на извършената работа </w:t>
      </w:r>
      <w:r w:rsidR="00744AAC" w:rsidRPr="004A2C5C">
        <w:t>с</w:t>
      </w:r>
      <w:r w:rsidR="00E54F90" w:rsidRPr="004A2C5C">
        <w:t xml:space="preserve"> товарни превози по железница </w:t>
      </w:r>
      <w:r w:rsidR="0080301A">
        <w:t>б</w:t>
      </w:r>
      <w:r w:rsidR="00E54F90" w:rsidRPr="004A2C5C">
        <w:t>е</w:t>
      </w:r>
      <w:r w:rsidR="0080301A">
        <w:t>лежи</w:t>
      </w:r>
      <w:r w:rsidR="00E54F90" w:rsidRPr="004A2C5C">
        <w:t xml:space="preserve"> ръст</w:t>
      </w:r>
      <w:r w:rsidR="0080301A">
        <w:t>.</w:t>
      </w:r>
      <w:r w:rsidR="00E54F90" w:rsidRPr="004A2C5C">
        <w:t xml:space="preserve"> </w:t>
      </w:r>
    </w:p>
    <w:p w:rsidR="004F0457" w:rsidRPr="004F0457" w:rsidRDefault="001C3B5F" w:rsidP="004F0457">
      <w:pPr>
        <w:suppressAutoHyphens/>
        <w:rPr>
          <w:iCs/>
        </w:rPr>
      </w:pPr>
      <w:r>
        <w:rPr>
          <w:iCs/>
        </w:rPr>
        <w:t>Б</w:t>
      </w:r>
      <w:r w:rsidR="004F0457" w:rsidRPr="004F0457">
        <w:rPr>
          <w:iCs/>
        </w:rPr>
        <w:t>азова</w:t>
      </w:r>
      <w:r>
        <w:rPr>
          <w:iCs/>
        </w:rPr>
        <w:t>та</w:t>
      </w:r>
      <w:r w:rsidR="004F0457" w:rsidRPr="004F0457">
        <w:rPr>
          <w:iCs/>
        </w:rPr>
        <w:t xml:space="preserve"> стойност на индикатора за брой инциденти е </w:t>
      </w:r>
      <w:r w:rsidR="009854FA">
        <w:rPr>
          <w:iCs/>
          <w:lang w:val="en-US"/>
        </w:rPr>
        <w:t>4</w:t>
      </w:r>
      <w:r w:rsidR="004F0457" w:rsidRPr="004F0457">
        <w:rPr>
          <w:iCs/>
        </w:rPr>
        <w:t xml:space="preserve"> бр., като се отнася за проектите </w:t>
      </w:r>
      <w:r w:rsidR="004F0457" w:rsidRPr="004F0457">
        <w:rPr>
          <w:i/>
          <w:iCs/>
        </w:rPr>
        <w:t xml:space="preserve">„Рехабилитация на железопътната линия Пловдив – Бургас, Фаза 2“ – </w:t>
      </w:r>
      <w:r w:rsidR="004F0457" w:rsidRPr="004F0457">
        <w:rPr>
          <w:iCs/>
        </w:rPr>
        <w:t>4 бр</w:t>
      </w:r>
      <w:r w:rsidR="004F0457" w:rsidRPr="004F0457">
        <w:rPr>
          <w:i/>
          <w:iCs/>
        </w:rPr>
        <w:t>.  „Модернизация на железопътния участък Септември – Пловдив: част от Транс – европейската железопътна мрежа – изграждане на четири броя пътни надлези</w:t>
      </w:r>
      <w:r w:rsidR="004F0457" w:rsidRPr="004F0457">
        <w:rPr>
          <w:iCs/>
        </w:rPr>
        <w:t>“ – 0 бр. и „</w:t>
      </w:r>
      <w:r w:rsidR="004F0457" w:rsidRPr="004F0457">
        <w:rPr>
          <w:i/>
          <w:iCs/>
        </w:rPr>
        <w:t>Модернизация на жп линия София-Драгоман-граница със Сърбия, участък Волуяк-Драгоман</w:t>
      </w:r>
      <w:r w:rsidR="005A792A">
        <w:rPr>
          <w:i/>
          <w:iCs/>
        </w:rPr>
        <w:t>, Фаза 1</w:t>
      </w:r>
      <w:r w:rsidR="004F0457" w:rsidRPr="004F0457">
        <w:rPr>
          <w:i/>
          <w:iCs/>
        </w:rPr>
        <w:t xml:space="preserve">“- </w:t>
      </w:r>
      <w:r w:rsidR="009854FA">
        <w:rPr>
          <w:iCs/>
          <w:lang w:val="en-US"/>
        </w:rPr>
        <w:t>0</w:t>
      </w:r>
      <w:r w:rsidR="004F0457" w:rsidRPr="004F0457">
        <w:rPr>
          <w:i/>
          <w:iCs/>
        </w:rPr>
        <w:t xml:space="preserve"> </w:t>
      </w:r>
      <w:r w:rsidR="004F0457" w:rsidRPr="004F0457">
        <w:rPr>
          <w:iCs/>
        </w:rPr>
        <w:t>бр.</w:t>
      </w:r>
      <w:r w:rsidR="00964E22">
        <w:rPr>
          <w:iCs/>
        </w:rPr>
        <w:t xml:space="preserve"> Целевата стойност е определена на база проекта за рехабилитация на жп линия Пловдив – Бургас, който няма да бъде напълно завършен и функциониращ в своята цялост към 2023 г., но ще има завършени и въведени в експлоатация участъци.</w:t>
      </w:r>
    </w:p>
    <w:p w:rsidR="00705708" w:rsidRPr="00705708" w:rsidRDefault="004F0457" w:rsidP="00705708">
      <w:pPr>
        <w:suppressAutoHyphens/>
        <w:rPr>
          <w:iCs/>
        </w:rPr>
      </w:pPr>
      <w:r w:rsidRPr="004F0457">
        <w:rPr>
          <w:iCs/>
        </w:rPr>
        <w:t>С всеки премахнат жп прелез се отстраняват 3 броя конфликтни точки</w:t>
      </w:r>
      <w:r w:rsidRPr="004F0457">
        <w:rPr>
          <w:b/>
          <w:iCs/>
        </w:rPr>
        <w:t xml:space="preserve"> </w:t>
      </w:r>
      <w:r w:rsidRPr="004F0457">
        <w:rPr>
          <w:iCs/>
        </w:rPr>
        <w:t>- 2 бр. конфликтни точки за риска от нерегламентирано преминаване през жп линията от ППС-та по всяка една от пътните ленти и 1 бр. конфликтна точка за риска от нерегламентирано преминаване на хора/животни през жп линията. Съответно базовата стойност на индикатора е изчислена като е пресметнат броя  на конфликтните точки за 4</w:t>
      </w:r>
      <w:r w:rsidR="007530C1">
        <w:rPr>
          <w:iCs/>
        </w:rPr>
        <w:t>3</w:t>
      </w:r>
      <w:r w:rsidRPr="004F0457">
        <w:rPr>
          <w:iCs/>
        </w:rPr>
        <w:t xml:space="preserve"> броя прелези.</w:t>
      </w:r>
      <w:r w:rsidR="00705708" w:rsidRPr="00705708">
        <w:t xml:space="preserve"> </w:t>
      </w:r>
      <w:r w:rsidR="00705708">
        <w:t>К</w:t>
      </w:r>
      <w:r w:rsidR="00705708" w:rsidRPr="00705708">
        <w:rPr>
          <w:iCs/>
        </w:rPr>
        <w:t xml:space="preserve">ъм 2023 г. има премахнати </w:t>
      </w:r>
      <w:r w:rsidR="0010479E" w:rsidRPr="00A56620">
        <w:rPr>
          <w:iCs/>
        </w:rPr>
        <w:t>15</w:t>
      </w:r>
      <w:r w:rsidR="00705708" w:rsidRPr="00705708">
        <w:rPr>
          <w:iCs/>
        </w:rPr>
        <w:t xml:space="preserve"> прелеза * 3 конфл. точки = </w:t>
      </w:r>
      <w:r w:rsidR="005217C0" w:rsidRPr="00A56620">
        <w:rPr>
          <w:iCs/>
        </w:rPr>
        <w:t>45</w:t>
      </w:r>
      <w:r w:rsidR="002456A1" w:rsidRPr="00A56620">
        <w:rPr>
          <w:iCs/>
        </w:rPr>
        <w:t>, т.е. целевата стойност за 2023 г. е 84 бр. формирана от 129-45=84</w:t>
      </w:r>
    </w:p>
    <w:p w:rsidR="004F0457" w:rsidRPr="00A56620" w:rsidRDefault="00CB020F" w:rsidP="00705708">
      <w:pPr>
        <w:suppressAutoHyphens/>
        <w:rPr>
          <w:iCs/>
        </w:rPr>
      </w:pPr>
      <w:r w:rsidRPr="00CB020F">
        <w:rPr>
          <w:iCs/>
        </w:rPr>
        <w:t xml:space="preserve"> </w:t>
      </w:r>
      <w:r w:rsidRPr="00A56620">
        <w:rPr>
          <w:iCs/>
        </w:rPr>
        <w:t>В периода 2024 и 2025 г. ще бъдат премахнати 28 прелеза * 3 конфл. точки = 84, т.е. от целевата стойност за 2023 г. /84/ изваждаме тези, които ще бъдат премахнати в периода 2024 – 2025 г. и получаваме 84-84=0. Към 2025 г. целевата стойност на индикатора ще бъде „0“, т.е. ще бъдат елеминирани конфликтните точки.</w:t>
      </w:r>
    </w:p>
    <w:p w:rsidR="00FB707E" w:rsidRPr="00FB707E" w:rsidRDefault="00FB707E" w:rsidP="00FB707E">
      <w:pPr>
        <w:suppressAutoHyphens/>
      </w:pPr>
      <w:r w:rsidRPr="00A56620">
        <w:rPr>
          <w:iCs/>
        </w:rPr>
        <w:t xml:space="preserve">Премахнати жп прелези - Етап 1 от „Пловдив – Бургас, Фаза 2“ - </w:t>
      </w:r>
      <w:r w:rsidR="003D2901" w:rsidRPr="00A56620">
        <w:rPr>
          <w:iCs/>
        </w:rPr>
        <w:t>11</w:t>
      </w:r>
      <w:r w:rsidRPr="00A56620">
        <w:rPr>
          <w:iCs/>
        </w:rPr>
        <w:t xml:space="preserve"> броя, „Септември – Пловдив: част от Транс – европейската железопътна мрежа – изграждане на четири броя пътни надлези“ – 4 броя</w:t>
      </w:r>
      <w:r w:rsidR="009F26A3" w:rsidRPr="00A56620">
        <w:rPr>
          <w:iCs/>
        </w:rPr>
        <w:t xml:space="preserve"> или целевата стойност на индикатора за 2023 г ще бъде 11+4=15 бр</w:t>
      </w:r>
      <w:r w:rsidRPr="00A56620">
        <w:rPr>
          <w:iCs/>
        </w:rPr>
        <w:t xml:space="preserve">. След цялостното завършване на „Пловдив – Бургас, Фаза 2“ премахнатите жп прелези ще бъдат </w:t>
      </w:r>
      <w:r w:rsidR="008D5ADA" w:rsidRPr="00A56620">
        <w:rPr>
          <w:iCs/>
        </w:rPr>
        <w:t xml:space="preserve">общо </w:t>
      </w:r>
      <w:r w:rsidRPr="00A56620">
        <w:rPr>
          <w:iCs/>
        </w:rPr>
        <w:t>43</w:t>
      </w:r>
      <w:r w:rsidR="00796111" w:rsidRPr="00A56620">
        <w:rPr>
          <w:iCs/>
        </w:rPr>
        <w:t xml:space="preserve"> - 15 бр. премахнати до 2023 г. и 28 броя премахнати до 2025 г</w:t>
      </w:r>
      <w:r w:rsidRPr="00A56620">
        <w:rPr>
          <w:iCs/>
        </w:rPr>
        <w:t>.</w:t>
      </w:r>
    </w:p>
    <w:p w:rsidR="00DE2BF5" w:rsidRPr="00F20D1F" w:rsidRDefault="00DE2BF5" w:rsidP="00F03C1E">
      <w:pPr>
        <w:suppressAutoHyphens/>
      </w:pPr>
    </w:p>
    <w:p w:rsidR="006626C9" w:rsidRPr="00F20D1F" w:rsidRDefault="002B3425" w:rsidP="006626C9">
      <w:pPr>
        <w:ind w:left="1418" w:hanging="1418"/>
      </w:pPr>
      <w:r>
        <w:rPr>
          <w:b/>
        </w:rPr>
        <w:br w:type="page"/>
      </w:r>
      <w:r w:rsidR="00AD4AED" w:rsidRPr="00F20D1F">
        <w:rPr>
          <w:b/>
        </w:rPr>
        <w:lastRenderedPageBreak/>
        <w:t xml:space="preserve">Таблица 4: </w:t>
      </w:r>
      <w:r w:rsidR="00AD4AED" w:rsidRPr="00F20D1F">
        <w:tab/>
      </w:r>
      <w:r w:rsidR="00AD4AED" w:rsidRPr="00F20D1F">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00AD4AED" w:rsidRPr="00F20D1F">
        <w:t xml:space="preserve"> (за ЕСФ)</w:t>
      </w:r>
    </w:p>
    <w:p w:rsidR="00B31474" w:rsidRPr="00F20D1F" w:rsidRDefault="00B31474" w:rsidP="00924A40">
      <w:pPr>
        <w:rPr>
          <w:b/>
        </w:rPr>
      </w:pPr>
    </w:p>
    <w:p w:rsidR="00AD4AED" w:rsidRPr="00F20D1F" w:rsidRDefault="00AD4AED" w:rsidP="00924A40">
      <w:r w:rsidRPr="00F20D1F">
        <w:t>(Позоваване: член 96, параграф 2, първа алинея, буква б), подточка ii) от Регламент (EС) № 1303/2013)</w:t>
      </w:r>
    </w:p>
    <w:p w:rsidR="00924A40" w:rsidRPr="00F20D1F" w:rsidRDefault="00924A40" w:rsidP="00BF3391">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7"/>
        <w:gridCol w:w="2149"/>
        <w:gridCol w:w="1395"/>
        <w:gridCol w:w="1398"/>
        <w:gridCol w:w="1535"/>
        <w:gridCol w:w="326"/>
        <w:gridCol w:w="326"/>
        <w:gridCol w:w="326"/>
        <w:gridCol w:w="1255"/>
        <w:gridCol w:w="976"/>
        <w:gridCol w:w="559"/>
        <w:gridCol w:w="373"/>
        <w:gridCol w:w="466"/>
        <w:gridCol w:w="976"/>
        <w:gridCol w:w="1194"/>
      </w:tblGrid>
      <w:tr w:rsidR="00CF5CB0" w:rsidRPr="00F20D1F" w:rsidTr="00B31474">
        <w:trPr>
          <w:trHeight w:val="620"/>
        </w:trPr>
        <w:tc>
          <w:tcPr>
            <w:tcW w:w="449" w:type="pct"/>
            <w:vMerge w:val="restart"/>
            <w:tcBorders>
              <w:top w:val="single" w:sz="4" w:space="0" w:color="auto"/>
              <w:left w:val="single" w:sz="4" w:space="0" w:color="auto"/>
              <w:right w:val="single" w:sz="4" w:space="0" w:color="auto"/>
            </w:tcBorders>
          </w:tcPr>
          <w:p w:rsidR="00B31474" w:rsidRPr="00F20D1F" w:rsidRDefault="00B31474" w:rsidP="008C66F2">
            <w:pPr>
              <w:pStyle w:val="ListBullet"/>
              <w:numPr>
                <w:ilvl w:val="0"/>
                <w:numId w:val="0"/>
              </w:numPr>
              <w:tabs>
                <w:tab w:val="left" w:pos="720"/>
              </w:tabs>
              <w:spacing w:before="60" w:after="60"/>
              <w:rPr>
                <w:b/>
                <w:i/>
                <w:sz w:val="16"/>
                <w:szCs w:val="16"/>
              </w:rPr>
            </w:pPr>
            <w:r w:rsidRPr="00F20D1F">
              <w:rPr>
                <w:b/>
                <w:i/>
                <w:sz w:val="16"/>
              </w:rPr>
              <w:t>Идентификация</w:t>
            </w:r>
          </w:p>
        </w:tc>
        <w:tc>
          <w:tcPr>
            <w:tcW w:w="738" w:type="pct"/>
            <w:vMerge w:val="restart"/>
            <w:tcBorders>
              <w:top w:val="single" w:sz="4" w:space="0" w:color="auto"/>
              <w:left w:val="single" w:sz="4" w:space="0" w:color="auto"/>
              <w:right w:val="single" w:sz="4" w:space="0" w:color="auto"/>
            </w:tcBorders>
          </w:tcPr>
          <w:p w:rsidR="00B31474" w:rsidRPr="00F20D1F" w:rsidRDefault="00B31474" w:rsidP="008C66F2">
            <w:pPr>
              <w:pStyle w:val="ListBullet"/>
              <w:numPr>
                <w:ilvl w:val="0"/>
                <w:numId w:val="0"/>
              </w:numPr>
              <w:tabs>
                <w:tab w:val="left" w:pos="720"/>
              </w:tabs>
              <w:spacing w:before="60" w:after="60"/>
              <w:rPr>
                <w:b/>
                <w:i/>
                <w:sz w:val="16"/>
                <w:szCs w:val="16"/>
              </w:rPr>
            </w:pPr>
            <w:r w:rsidRPr="00F20D1F">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B31474" w:rsidRPr="00F20D1F" w:rsidRDefault="00B31474" w:rsidP="008C66F2">
            <w:pPr>
              <w:pStyle w:val="ListBullet"/>
              <w:numPr>
                <w:ilvl w:val="0"/>
                <w:numId w:val="0"/>
              </w:numPr>
              <w:tabs>
                <w:tab w:val="left" w:pos="720"/>
              </w:tabs>
              <w:spacing w:before="60" w:after="60"/>
              <w:rPr>
                <w:b/>
                <w:i/>
                <w:sz w:val="16"/>
                <w:szCs w:val="16"/>
              </w:rPr>
            </w:pPr>
            <w:r w:rsidRPr="00F20D1F">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tcPr>
          <w:p w:rsidR="00B31474" w:rsidRPr="00F20D1F" w:rsidRDefault="00B31474" w:rsidP="008C66F2">
            <w:pPr>
              <w:pStyle w:val="ListBullet"/>
              <w:numPr>
                <w:ilvl w:val="0"/>
                <w:numId w:val="0"/>
              </w:numPr>
              <w:tabs>
                <w:tab w:val="left" w:pos="720"/>
              </w:tabs>
              <w:spacing w:before="60" w:after="60"/>
              <w:rPr>
                <w:b/>
                <w:i/>
                <w:sz w:val="16"/>
                <w:szCs w:val="16"/>
              </w:rPr>
            </w:pPr>
            <w:r w:rsidRPr="00F20D1F">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tcPr>
          <w:p w:rsidR="00B31474" w:rsidRPr="00F20D1F" w:rsidRDefault="00B31474" w:rsidP="008C66F2">
            <w:pPr>
              <w:snapToGrid w:val="0"/>
              <w:spacing w:before="60" w:after="60"/>
              <w:rPr>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tcPr>
          <w:p w:rsidR="00B31474" w:rsidRPr="00F20D1F" w:rsidRDefault="00B31474" w:rsidP="008C66F2">
            <w:pPr>
              <w:pStyle w:val="ListBullet"/>
              <w:numPr>
                <w:ilvl w:val="0"/>
                <w:numId w:val="0"/>
              </w:numPr>
              <w:tabs>
                <w:tab w:val="left" w:pos="720"/>
              </w:tabs>
              <w:spacing w:before="60" w:after="60"/>
              <w:rPr>
                <w:b/>
                <w:i/>
                <w:sz w:val="16"/>
                <w:szCs w:val="16"/>
              </w:rPr>
            </w:pPr>
            <w:r w:rsidRPr="00F20D1F">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tcPr>
          <w:p w:rsidR="00B31474" w:rsidRPr="00F20D1F" w:rsidRDefault="00B31474" w:rsidP="008C66F2">
            <w:pPr>
              <w:pStyle w:val="ListBullet"/>
              <w:numPr>
                <w:ilvl w:val="0"/>
                <w:numId w:val="0"/>
              </w:numPr>
              <w:tabs>
                <w:tab w:val="left" w:pos="720"/>
              </w:tabs>
              <w:spacing w:before="60" w:after="60"/>
              <w:rPr>
                <w:b/>
                <w:i/>
                <w:sz w:val="16"/>
                <w:szCs w:val="16"/>
              </w:rPr>
            </w:pPr>
            <w:r w:rsidRPr="00F20D1F">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tcPr>
          <w:p w:rsidR="00B31474" w:rsidRPr="00F20D1F" w:rsidRDefault="00B31474" w:rsidP="008C66F2">
            <w:pPr>
              <w:pStyle w:val="ListBullet"/>
              <w:numPr>
                <w:ilvl w:val="0"/>
                <w:numId w:val="0"/>
              </w:numPr>
              <w:tabs>
                <w:tab w:val="left" w:pos="720"/>
              </w:tabs>
              <w:spacing w:before="60" w:after="60"/>
              <w:rPr>
                <w:b/>
                <w:i/>
                <w:sz w:val="16"/>
                <w:szCs w:val="16"/>
              </w:rPr>
            </w:pPr>
            <w:r w:rsidRPr="00F20D1F">
              <w:rPr>
                <w:b/>
                <w:i/>
                <w:sz w:val="16"/>
              </w:rPr>
              <w:t>Базова година</w:t>
            </w:r>
          </w:p>
        </w:tc>
        <w:tc>
          <w:tcPr>
            <w:tcW w:w="480" w:type="pct"/>
            <w:gridSpan w:val="3"/>
            <w:tcBorders>
              <w:top w:val="single" w:sz="4" w:space="0" w:color="auto"/>
              <w:left w:val="single" w:sz="4" w:space="0" w:color="auto"/>
              <w:right w:val="single" w:sz="4" w:space="0" w:color="auto"/>
            </w:tcBorders>
          </w:tcPr>
          <w:p w:rsidR="00B31474" w:rsidRPr="00F20D1F" w:rsidRDefault="00B31474" w:rsidP="00BF3391">
            <w:pPr>
              <w:snapToGrid w:val="0"/>
              <w:spacing w:before="60" w:after="60"/>
              <w:rPr>
                <w:b/>
                <w:i/>
                <w:sz w:val="16"/>
                <w:szCs w:val="16"/>
              </w:rPr>
            </w:pPr>
            <w:r w:rsidRPr="00F20D1F">
              <w:rPr>
                <w:b/>
                <w:i/>
                <w:sz w:val="16"/>
              </w:rPr>
              <w:t>Целева стойност</w:t>
            </w:r>
            <w:r w:rsidRPr="00F20D1F">
              <w:rPr>
                <w:rStyle w:val="FootnoteReference"/>
                <w:b/>
                <w:i/>
                <w:sz w:val="16"/>
              </w:rPr>
              <w:footnoteReference w:id="17"/>
            </w:r>
            <w:r w:rsidRPr="00F20D1F">
              <w:rPr>
                <w:b/>
                <w:i/>
                <w:sz w:val="16"/>
              </w:rPr>
              <w:t xml:space="preserve"> (2023 г.)</w:t>
            </w:r>
          </w:p>
        </w:tc>
        <w:tc>
          <w:tcPr>
            <w:tcW w:w="335" w:type="pct"/>
            <w:vMerge w:val="restart"/>
            <w:tcBorders>
              <w:top w:val="single" w:sz="4" w:space="0" w:color="auto"/>
              <w:left w:val="single" w:sz="4" w:space="0" w:color="auto"/>
              <w:right w:val="single" w:sz="4" w:space="0" w:color="auto"/>
            </w:tcBorders>
          </w:tcPr>
          <w:p w:rsidR="00B31474" w:rsidRPr="00F20D1F" w:rsidRDefault="00B31474" w:rsidP="008C66F2">
            <w:pPr>
              <w:pStyle w:val="ListBullet"/>
              <w:numPr>
                <w:ilvl w:val="0"/>
                <w:numId w:val="0"/>
              </w:numPr>
              <w:tabs>
                <w:tab w:val="left" w:pos="720"/>
              </w:tabs>
              <w:spacing w:before="60" w:after="60"/>
              <w:rPr>
                <w:b/>
                <w:i/>
                <w:sz w:val="16"/>
                <w:szCs w:val="16"/>
              </w:rPr>
            </w:pPr>
            <w:r w:rsidRPr="00F20D1F">
              <w:rPr>
                <w:b/>
                <w:i/>
                <w:sz w:val="16"/>
              </w:rPr>
              <w:t>Източник на данните</w:t>
            </w:r>
          </w:p>
        </w:tc>
        <w:tc>
          <w:tcPr>
            <w:tcW w:w="410" w:type="pct"/>
            <w:vMerge w:val="restart"/>
            <w:tcBorders>
              <w:top w:val="single" w:sz="4" w:space="0" w:color="auto"/>
              <w:left w:val="single" w:sz="4" w:space="0" w:color="auto"/>
              <w:right w:val="single" w:sz="4" w:space="0" w:color="auto"/>
            </w:tcBorders>
          </w:tcPr>
          <w:p w:rsidR="00B31474" w:rsidRPr="00F20D1F" w:rsidRDefault="00B31474" w:rsidP="008C66F2">
            <w:pPr>
              <w:pStyle w:val="ListBullet"/>
              <w:numPr>
                <w:ilvl w:val="0"/>
                <w:numId w:val="0"/>
              </w:numPr>
              <w:tabs>
                <w:tab w:val="left" w:pos="720"/>
              </w:tabs>
              <w:spacing w:before="60" w:after="60"/>
              <w:rPr>
                <w:b/>
                <w:i/>
                <w:sz w:val="16"/>
                <w:szCs w:val="16"/>
              </w:rPr>
            </w:pPr>
            <w:r w:rsidRPr="00F20D1F">
              <w:rPr>
                <w:b/>
                <w:i/>
                <w:sz w:val="16"/>
              </w:rPr>
              <w:t>Честота на отчитане</w:t>
            </w:r>
          </w:p>
        </w:tc>
      </w:tr>
      <w:tr w:rsidR="00CF5CB0" w:rsidRPr="00F20D1F" w:rsidTr="00BF2885">
        <w:trPr>
          <w:trHeight w:val="619"/>
        </w:trPr>
        <w:tc>
          <w:tcPr>
            <w:tcW w:w="449" w:type="pct"/>
            <w:vMerge/>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B31474" w:rsidRPr="00F20D1F" w:rsidRDefault="00B31474" w:rsidP="00F03C1E">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r w:rsidRPr="00F20D1F">
              <w:rPr>
                <w:sz w:val="16"/>
              </w:rPr>
              <w:t>M</w:t>
            </w:r>
          </w:p>
        </w:tc>
        <w:tc>
          <w:tcPr>
            <w:tcW w:w="112" w:type="pct"/>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r w:rsidRPr="00F20D1F">
              <w:rPr>
                <w:sz w:val="16"/>
              </w:rPr>
              <w:t>Ж</w:t>
            </w:r>
          </w:p>
        </w:tc>
        <w:tc>
          <w:tcPr>
            <w:tcW w:w="112" w:type="pct"/>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r w:rsidRPr="00F20D1F">
              <w:rPr>
                <w:sz w:val="16"/>
              </w:rPr>
              <w:t>О</w:t>
            </w:r>
          </w:p>
        </w:tc>
        <w:tc>
          <w:tcPr>
            <w:tcW w:w="431" w:type="pct"/>
            <w:vMerge/>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p>
        </w:tc>
        <w:tc>
          <w:tcPr>
            <w:tcW w:w="192" w:type="pct"/>
            <w:tcBorders>
              <w:top w:val="single" w:sz="4" w:space="0" w:color="auto"/>
              <w:left w:val="single" w:sz="4" w:space="0" w:color="auto"/>
              <w:right w:val="single" w:sz="4" w:space="0" w:color="auto"/>
            </w:tcBorders>
          </w:tcPr>
          <w:p w:rsidR="00B31474" w:rsidRPr="00F20D1F" w:rsidRDefault="00B31474" w:rsidP="00F03C1E">
            <w:pPr>
              <w:snapToGrid w:val="0"/>
              <w:spacing w:before="60" w:after="60"/>
              <w:rPr>
                <w:b/>
                <w:i/>
                <w:sz w:val="16"/>
                <w:szCs w:val="16"/>
              </w:rPr>
            </w:pPr>
            <w:r w:rsidRPr="00F20D1F">
              <w:rPr>
                <w:sz w:val="16"/>
              </w:rPr>
              <w:t>M</w:t>
            </w:r>
          </w:p>
        </w:tc>
        <w:tc>
          <w:tcPr>
            <w:tcW w:w="128" w:type="pct"/>
            <w:tcBorders>
              <w:top w:val="single" w:sz="4" w:space="0" w:color="auto"/>
              <w:left w:val="single" w:sz="4" w:space="0" w:color="auto"/>
              <w:right w:val="single" w:sz="4" w:space="0" w:color="auto"/>
            </w:tcBorders>
          </w:tcPr>
          <w:p w:rsidR="00B31474" w:rsidRPr="00F20D1F" w:rsidRDefault="00B31474" w:rsidP="00F03C1E">
            <w:pPr>
              <w:snapToGrid w:val="0"/>
              <w:spacing w:before="60" w:after="60"/>
              <w:rPr>
                <w:b/>
                <w:i/>
                <w:sz w:val="16"/>
                <w:szCs w:val="16"/>
              </w:rPr>
            </w:pPr>
            <w:r w:rsidRPr="00F20D1F">
              <w:rPr>
                <w:sz w:val="16"/>
              </w:rPr>
              <w:t>Ж</w:t>
            </w:r>
          </w:p>
        </w:tc>
        <w:tc>
          <w:tcPr>
            <w:tcW w:w="160" w:type="pct"/>
            <w:tcBorders>
              <w:top w:val="single" w:sz="4" w:space="0" w:color="auto"/>
              <w:left w:val="single" w:sz="4" w:space="0" w:color="auto"/>
              <w:right w:val="single" w:sz="4" w:space="0" w:color="auto"/>
            </w:tcBorders>
          </w:tcPr>
          <w:p w:rsidR="00B31474" w:rsidRPr="00F20D1F" w:rsidRDefault="00B31474" w:rsidP="00F03C1E">
            <w:pPr>
              <w:snapToGrid w:val="0"/>
              <w:spacing w:before="60" w:after="60"/>
              <w:rPr>
                <w:b/>
                <w:i/>
                <w:sz w:val="16"/>
                <w:szCs w:val="16"/>
              </w:rPr>
            </w:pPr>
            <w:r w:rsidRPr="00F20D1F">
              <w:rPr>
                <w:sz w:val="16"/>
              </w:rPr>
              <w:t>О</w:t>
            </w:r>
          </w:p>
        </w:tc>
        <w:tc>
          <w:tcPr>
            <w:tcW w:w="335" w:type="pct"/>
            <w:vMerge/>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sz w:val="16"/>
                <w:szCs w:val="16"/>
              </w:rPr>
            </w:pPr>
          </w:p>
        </w:tc>
      </w:tr>
      <w:tr w:rsidR="00CF5CB0" w:rsidRPr="00F20D1F" w:rsidTr="00BF2885">
        <w:trPr>
          <w:trHeight w:val="652"/>
        </w:trPr>
        <w:tc>
          <w:tcPr>
            <w:tcW w:w="449" w:type="pct"/>
            <w:tcBorders>
              <w:top w:val="single" w:sz="4" w:space="0" w:color="auto"/>
              <w:left w:val="single" w:sz="4" w:space="0" w:color="auto"/>
              <w:bottom w:val="single" w:sz="4" w:space="0" w:color="auto"/>
              <w:right w:val="single" w:sz="4" w:space="0" w:color="auto"/>
            </w:tcBorders>
          </w:tcPr>
          <w:p w:rsidR="00B31474" w:rsidRPr="00D50D41" w:rsidRDefault="001D7505" w:rsidP="00F03C1E">
            <w:pPr>
              <w:pStyle w:val="Text1"/>
              <w:spacing w:before="60" w:after="60"/>
              <w:ind w:left="0"/>
              <w:jc w:val="left"/>
              <w:rPr>
                <w:i/>
                <w:sz w:val="16"/>
                <w:szCs w:val="16"/>
                <w:lang w:val="bg-BG" w:eastAsia="en-GB"/>
              </w:rPr>
            </w:pPr>
            <w:r w:rsidRPr="00D50D41">
              <w:rPr>
                <w:i/>
                <w:sz w:val="16"/>
                <w:szCs w:val="16"/>
                <w:lang w:val="bg-BG" w:eastAsia="en-GB"/>
              </w:rPr>
              <w:t>Н/П</w:t>
            </w:r>
          </w:p>
        </w:tc>
        <w:tc>
          <w:tcPr>
            <w:tcW w:w="738" w:type="pct"/>
            <w:tcBorders>
              <w:top w:val="single" w:sz="4" w:space="0" w:color="auto"/>
              <w:left w:val="single" w:sz="4" w:space="0" w:color="auto"/>
              <w:bottom w:val="single" w:sz="4" w:space="0" w:color="auto"/>
              <w:right w:val="single" w:sz="4" w:space="0" w:color="auto"/>
            </w:tcBorders>
          </w:tcPr>
          <w:p w:rsidR="00B31474" w:rsidRPr="00D50D41" w:rsidRDefault="001D7505" w:rsidP="00F03C1E">
            <w:pPr>
              <w:pStyle w:val="Text1"/>
              <w:spacing w:before="60" w:after="60"/>
              <w:ind w:left="0"/>
              <w:jc w:val="left"/>
              <w:rPr>
                <w:i/>
                <w:sz w:val="16"/>
                <w:szCs w:val="16"/>
                <w:lang w:val="bg-BG" w:eastAsia="en-GB"/>
              </w:rPr>
            </w:pPr>
            <w:r w:rsidRPr="00D50D41">
              <w:rPr>
                <w:i/>
                <w:sz w:val="16"/>
                <w:szCs w:val="16"/>
                <w:lang w:val="bg-BG" w:eastAsia="en-GB"/>
              </w:rPr>
              <w:t>Н/П</w:t>
            </w:r>
          </w:p>
        </w:tc>
        <w:tc>
          <w:tcPr>
            <w:tcW w:w="479" w:type="pct"/>
            <w:tcBorders>
              <w:top w:val="single" w:sz="4" w:space="0" w:color="auto"/>
              <w:left w:val="single" w:sz="4" w:space="0" w:color="auto"/>
              <w:bottom w:val="single" w:sz="4" w:space="0" w:color="auto"/>
              <w:right w:val="single" w:sz="4" w:space="0" w:color="auto"/>
            </w:tcBorders>
          </w:tcPr>
          <w:p w:rsidR="00B31474" w:rsidRPr="00D50D41" w:rsidRDefault="001D7505" w:rsidP="001D7505">
            <w:pPr>
              <w:pStyle w:val="Text1"/>
              <w:spacing w:before="60" w:after="60"/>
              <w:ind w:left="0"/>
              <w:jc w:val="left"/>
              <w:rPr>
                <w:i/>
                <w:sz w:val="16"/>
                <w:szCs w:val="16"/>
                <w:lang w:val="bg-BG" w:eastAsia="en-GB"/>
              </w:rPr>
            </w:pPr>
            <w:r w:rsidRPr="00D50D41">
              <w:rPr>
                <w:i/>
                <w:sz w:val="16"/>
                <w:szCs w:val="16"/>
                <w:lang w:val="bg-BG" w:eastAsia="en-GB"/>
              </w:rPr>
              <w:t>Н/П</w:t>
            </w:r>
          </w:p>
        </w:tc>
        <w:tc>
          <w:tcPr>
            <w:tcW w:w="480" w:type="pct"/>
            <w:tcBorders>
              <w:top w:val="single" w:sz="4" w:space="0" w:color="auto"/>
              <w:left w:val="single" w:sz="4" w:space="0" w:color="auto"/>
              <w:bottom w:val="single" w:sz="4" w:space="0" w:color="auto"/>
              <w:right w:val="single" w:sz="4" w:space="0" w:color="auto"/>
            </w:tcBorders>
          </w:tcPr>
          <w:p w:rsidR="00B31474" w:rsidRPr="00D50D41" w:rsidRDefault="001D7505" w:rsidP="001D7505">
            <w:pPr>
              <w:pStyle w:val="Text1"/>
              <w:spacing w:before="60" w:after="60"/>
              <w:ind w:left="0"/>
              <w:jc w:val="left"/>
              <w:rPr>
                <w:i/>
                <w:sz w:val="16"/>
                <w:szCs w:val="16"/>
                <w:lang w:val="bg-BG" w:eastAsia="en-GB"/>
              </w:rPr>
            </w:pPr>
            <w:r w:rsidRPr="00D50D41">
              <w:rPr>
                <w:i/>
                <w:sz w:val="16"/>
                <w:szCs w:val="16"/>
                <w:lang w:val="bg-BG" w:eastAsia="en-GB"/>
              </w:rPr>
              <w:t>Н/П</w:t>
            </w:r>
          </w:p>
        </w:tc>
        <w:tc>
          <w:tcPr>
            <w:tcW w:w="527" w:type="pct"/>
            <w:tcBorders>
              <w:top w:val="single" w:sz="4" w:space="0" w:color="auto"/>
              <w:left w:val="single" w:sz="4" w:space="0" w:color="auto"/>
              <w:bottom w:val="single" w:sz="4" w:space="0" w:color="auto"/>
              <w:right w:val="single" w:sz="4" w:space="0" w:color="auto"/>
            </w:tcBorders>
          </w:tcPr>
          <w:p w:rsidR="00B31474" w:rsidRPr="00D50D41" w:rsidRDefault="001D7505" w:rsidP="001D7505">
            <w:pPr>
              <w:pStyle w:val="Text1"/>
              <w:spacing w:before="60" w:after="60"/>
              <w:ind w:left="0"/>
              <w:jc w:val="left"/>
              <w:rPr>
                <w:i/>
                <w:sz w:val="16"/>
                <w:szCs w:val="16"/>
                <w:lang w:val="bg-BG" w:eastAsia="en-GB"/>
              </w:rPr>
            </w:pPr>
            <w:r w:rsidRPr="00D50D41">
              <w:rPr>
                <w:i/>
                <w:sz w:val="16"/>
                <w:szCs w:val="16"/>
                <w:lang w:val="bg-BG" w:eastAsia="en-GB"/>
              </w:rPr>
              <w:t>Н/П</w:t>
            </w:r>
          </w:p>
        </w:tc>
        <w:tc>
          <w:tcPr>
            <w:tcW w:w="112" w:type="pct"/>
            <w:tcBorders>
              <w:top w:val="single" w:sz="4" w:space="0" w:color="auto"/>
              <w:left w:val="single" w:sz="4" w:space="0" w:color="auto"/>
              <w:right w:val="single" w:sz="4" w:space="0" w:color="auto"/>
            </w:tcBorders>
          </w:tcPr>
          <w:p w:rsidR="00B31474" w:rsidRPr="00D50D41" w:rsidDel="001A523D" w:rsidRDefault="001D7505" w:rsidP="00F03C1E">
            <w:pPr>
              <w:pStyle w:val="Text1"/>
              <w:spacing w:before="60" w:after="60"/>
              <w:ind w:left="0"/>
              <w:jc w:val="center"/>
              <w:rPr>
                <w:i/>
                <w:sz w:val="16"/>
                <w:szCs w:val="16"/>
                <w:lang w:val="bg-BG" w:eastAsia="en-GB"/>
              </w:rPr>
            </w:pPr>
            <w:r w:rsidRPr="00D50D41">
              <w:rPr>
                <w:i/>
                <w:sz w:val="16"/>
                <w:szCs w:val="16"/>
                <w:lang w:val="bg-BG" w:eastAsia="en-GB"/>
              </w:rPr>
              <w:t>Н/П</w:t>
            </w:r>
          </w:p>
        </w:tc>
        <w:tc>
          <w:tcPr>
            <w:tcW w:w="112" w:type="pct"/>
            <w:tcBorders>
              <w:top w:val="single" w:sz="4" w:space="0" w:color="auto"/>
              <w:left w:val="single" w:sz="4" w:space="0" w:color="auto"/>
              <w:right w:val="single" w:sz="4" w:space="0" w:color="auto"/>
            </w:tcBorders>
          </w:tcPr>
          <w:p w:rsidR="00B31474" w:rsidRPr="00D50D41" w:rsidDel="001A523D" w:rsidRDefault="001D7505" w:rsidP="00F03C1E">
            <w:pPr>
              <w:pStyle w:val="Text1"/>
              <w:spacing w:before="60" w:after="60"/>
              <w:ind w:left="0"/>
              <w:jc w:val="center"/>
              <w:rPr>
                <w:i/>
                <w:sz w:val="16"/>
                <w:szCs w:val="16"/>
                <w:lang w:val="bg-BG" w:eastAsia="en-GB"/>
              </w:rPr>
            </w:pPr>
            <w:r w:rsidRPr="00D50D41">
              <w:rPr>
                <w:i/>
                <w:sz w:val="16"/>
                <w:szCs w:val="16"/>
                <w:lang w:val="bg-BG" w:eastAsia="en-GB"/>
              </w:rPr>
              <w:t>Н/П</w:t>
            </w:r>
          </w:p>
        </w:tc>
        <w:tc>
          <w:tcPr>
            <w:tcW w:w="112" w:type="pct"/>
            <w:tcBorders>
              <w:top w:val="single" w:sz="4" w:space="0" w:color="auto"/>
              <w:left w:val="single" w:sz="4" w:space="0" w:color="auto"/>
              <w:right w:val="single" w:sz="4" w:space="0" w:color="auto"/>
            </w:tcBorders>
          </w:tcPr>
          <w:p w:rsidR="00B31474" w:rsidRPr="00D50D41" w:rsidDel="001A523D" w:rsidRDefault="001D7505" w:rsidP="00F03C1E">
            <w:pPr>
              <w:pStyle w:val="Text1"/>
              <w:spacing w:before="60" w:after="60"/>
              <w:ind w:left="0"/>
              <w:jc w:val="center"/>
              <w:rPr>
                <w:i/>
                <w:sz w:val="16"/>
                <w:szCs w:val="16"/>
                <w:lang w:val="bg-BG" w:eastAsia="en-GB"/>
              </w:rPr>
            </w:pPr>
            <w:r w:rsidRPr="00D50D41">
              <w:rPr>
                <w:i/>
                <w:sz w:val="16"/>
                <w:szCs w:val="16"/>
                <w:lang w:val="bg-BG" w:eastAsia="en-GB"/>
              </w:rPr>
              <w:t>Н/П</w:t>
            </w:r>
          </w:p>
        </w:tc>
        <w:tc>
          <w:tcPr>
            <w:tcW w:w="431" w:type="pct"/>
            <w:tcBorders>
              <w:top w:val="single" w:sz="4" w:space="0" w:color="auto"/>
              <w:left w:val="single" w:sz="4" w:space="0" w:color="auto"/>
              <w:bottom w:val="single" w:sz="4" w:space="0" w:color="auto"/>
              <w:right w:val="single" w:sz="4" w:space="0" w:color="auto"/>
            </w:tcBorders>
          </w:tcPr>
          <w:p w:rsidR="00B31474" w:rsidRPr="00D50D41" w:rsidDel="001A523D" w:rsidRDefault="001D7505" w:rsidP="001D7505">
            <w:pPr>
              <w:pStyle w:val="Text1"/>
              <w:spacing w:before="60" w:after="60"/>
              <w:ind w:left="0"/>
              <w:jc w:val="left"/>
              <w:rPr>
                <w:i/>
                <w:sz w:val="16"/>
                <w:szCs w:val="16"/>
                <w:lang w:val="bg-BG" w:eastAsia="en-GB"/>
              </w:rPr>
            </w:pPr>
            <w:r w:rsidRPr="00D50D41">
              <w:rPr>
                <w:i/>
                <w:sz w:val="16"/>
                <w:szCs w:val="16"/>
                <w:lang w:val="bg-BG" w:eastAsia="en-GB"/>
              </w:rPr>
              <w:t>Н/П</w:t>
            </w:r>
          </w:p>
        </w:tc>
        <w:tc>
          <w:tcPr>
            <w:tcW w:w="335" w:type="pct"/>
            <w:tcBorders>
              <w:top w:val="single" w:sz="4" w:space="0" w:color="auto"/>
              <w:left w:val="single" w:sz="4" w:space="0" w:color="auto"/>
              <w:bottom w:val="single" w:sz="4" w:space="0" w:color="auto"/>
              <w:right w:val="single" w:sz="4" w:space="0" w:color="auto"/>
            </w:tcBorders>
          </w:tcPr>
          <w:p w:rsidR="00B31474" w:rsidRPr="00D50D41" w:rsidRDefault="001D7505" w:rsidP="001D7505">
            <w:pPr>
              <w:pStyle w:val="Text1"/>
              <w:spacing w:before="60" w:after="60"/>
              <w:ind w:left="0"/>
              <w:jc w:val="left"/>
              <w:rPr>
                <w:i/>
                <w:sz w:val="16"/>
                <w:szCs w:val="16"/>
                <w:lang w:val="bg-BG" w:eastAsia="en-GB"/>
              </w:rPr>
            </w:pPr>
            <w:r w:rsidRPr="00D50D41">
              <w:rPr>
                <w:i/>
                <w:sz w:val="16"/>
                <w:szCs w:val="16"/>
                <w:lang w:val="bg-BG" w:eastAsia="en-GB"/>
              </w:rPr>
              <w:t>Н/П</w:t>
            </w:r>
          </w:p>
        </w:tc>
        <w:tc>
          <w:tcPr>
            <w:tcW w:w="192" w:type="pct"/>
            <w:tcBorders>
              <w:left w:val="single" w:sz="4" w:space="0" w:color="auto"/>
              <w:right w:val="single" w:sz="4" w:space="0" w:color="auto"/>
            </w:tcBorders>
          </w:tcPr>
          <w:p w:rsidR="00B31474" w:rsidRPr="00F20D1F" w:rsidDel="001A523D" w:rsidRDefault="001D7505" w:rsidP="00F03C1E">
            <w:pPr>
              <w:snapToGrid w:val="0"/>
              <w:spacing w:before="60" w:after="60"/>
              <w:jc w:val="center"/>
              <w:rPr>
                <w:i/>
                <w:sz w:val="16"/>
                <w:szCs w:val="16"/>
              </w:rPr>
            </w:pPr>
            <w:r w:rsidRPr="00F20D1F">
              <w:rPr>
                <w:i/>
                <w:sz w:val="16"/>
                <w:szCs w:val="16"/>
              </w:rPr>
              <w:t>Н/П</w:t>
            </w:r>
          </w:p>
        </w:tc>
        <w:tc>
          <w:tcPr>
            <w:tcW w:w="128" w:type="pct"/>
            <w:tcBorders>
              <w:left w:val="single" w:sz="4" w:space="0" w:color="auto"/>
              <w:right w:val="single" w:sz="4" w:space="0" w:color="auto"/>
            </w:tcBorders>
          </w:tcPr>
          <w:p w:rsidR="00B31474" w:rsidRPr="00F20D1F" w:rsidDel="001A523D" w:rsidRDefault="001D7505" w:rsidP="00F03C1E">
            <w:pPr>
              <w:snapToGrid w:val="0"/>
              <w:spacing w:before="60" w:after="60"/>
              <w:jc w:val="center"/>
              <w:rPr>
                <w:i/>
                <w:sz w:val="16"/>
                <w:szCs w:val="16"/>
              </w:rPr>
            </w:pPr>
            <w:r w:rsidRPr="00F20D1F">
              <w:rPr>
                <w:i/>
                <w:sz w:val="16"/>
                <w:szCs w:val="16"/>
              </w:rPr>
              <w:t>Н/П</w:t>
            </w:r>
          </w:p>
        </w:tc>
        <w:tc>
          <w:tcPr>
            <w:tcW w:w="160" w:type="pct"/>
            <w:tcBorders>
              <w:left w:val="single" w:sz="4" w:space="0" w:color="auto"/>
              <w:right w:val="single" w:sz="4" w:space="0" w:color="auto"/>
            </w:tcBorders>
          </w:tcPr>
          <w:p w:rsidR="00B31474" w:rsidRPr="00F20D1F" w:rsidDel="001A523D" w:rsidRDefault="001D7505" w:rsidP="00F03C1E">
            <w:pPr>
              <w:snapToGrid w:val="0"/>
              <w:spacing w:before="60" w:after="60"/>
              <w:jc w:val="center"/>
              <w:rPr>
                <w:i/>
                <w:sz w:val="16"/>
                <w:szCs w:val="16"/>
              </w:rPr>
            </w:pPr>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B31474" w:rsidRPr="00D50D41" w:rsidRDefault="001D7505" w:rsidP="001D7505">
            <w:pPr>
              <w:pStyle w:val="Text1"/>
              <w:spacing w:before="60" w:after="60"/>
              <w:ind w:left="0"/>
              <w:jc w:val="left"/>
              <w:rPr>
                <w:i/>
                <w:sz w:val="16"/>
                <w:szCs w:val="16"/>
                <w:lang w:val="bg-BG" w:eastAsia="en-GB"/>
              </w:rPr>
            </w:pPr>
            <w:r w:rsidRPr="00D50D41">
              <w:rPr>
                <w:i/>
                <w:sz w:val="16"/>
                <w:szCs w:val="16"/>
                <w:lang w:val="bg-BG" w:eastAsia="en-GB"/>
              </w:rPr>
              <w:t>Н/П</w:t>
            </w:r>
          </w:p>
        </w:tc>
        <w:tc>
          <w:tcPr>
            <w:tcW w:w="410" w:type="pct"/>
            <w:tcBorders>
              <w:top w:val="single" w:sz="4" w:space="0" w:color="auto"/>
              <w:left w:val="single" w:sz="4" w:space="0" w:color="auto"/>
              <w:bottom w:val="single" w:sz="4" w:space="0" w:color="auto"/>
              <w:right w:val="single" w:sz="4" w:space="0" w:color="auto"/>
            </w:tcBorders>
          </w:tcPr>
          <w:p w:rsidR="00B31474" w:rsidRPr="00D50D41" w:rsidRDefault="001D7505" w:rsidP="001D7505">
            <w:pPr>
              <w:pStyle w:val="Text1"/>
              <w:spacing w:before="60" w:after="60"/>
              <w:ind w:left="0"/>
              <w:jc w:val="left"/>
              <w:rPr>
                <w:sz w:val="16"/>
                <w:szCs w:val="16"/>
                <w:lang w:val="bg-BG" w:eastAsia="en-GB"/>
              </w:rPr>
            </w:pPr>
            <w:r w:rsidRPr="00D50D41">
              <w:rPr>
                <w:i/>
                <w:sz w:val="16"/>
                <w:szCs w:val="16"/>
                <w:lang w:val="bg-BG" w:eastAsia="en-GB"/>
              </w:rPr>
              <w:t>Н/П</w:t>
            </w:r>
          </w:p>
        </w:tc>
      </w:tr>
      <w:tr w:rsidR="00CF5CB0" w:rsidRPr="00F20D1F" w:rsidTr="00BF2885">
        <w:trPr>
          <w:trHeight w:val="665"/>
        </w:trPr>
        <w:tc>
          <w:tcPr>
            <w:tcW w:w="449" w:type="pct"/>
            <w:tcBorders>
              <w:top w:val="single" w:sz="4" w:space="0" w:color="auto"/>
              <w:left w:val="single" w:sz="4" w:space="0" w:color="auto"/>
              <w:bottom w:val="single" w:sz="4" w:space="0" w:color="auto"/>
              <w:right w:val="single" w:sz="4" w:space="0" w:color="auto"/>
            </w:tcBorders>
          </w:tcPr>
          <w:p w:rsidR="00B31474" w:rsidRPr="00D50D41" w:rsidRDefault="001D7505" w:rsidP="00F03C1E">
            <w:pPr>
              <w:pStyle w:val="Text1"/>
              <w:spacing w:before="60" w:after="60"/>
              <w:ind w:left="0"/>
              <w:jc w:val="left"/>
              <w:rPr>
                <w:i/>
                <w:sz w:val="16"/>
                <w:szCs w:val="16"/>
                <w:lang w:val="bg-BG" w:eastAsia="en-GB"/>
              </w:rPr>
            </w:pPr>
            <w:r w:rsidRPr="00D50D41">
              <w:rPr>
                <w:i/>
                <w:sz w:val="16"/>
                <w:szCs w:val="16"/>
                <w:lang w:val="bg-BG" w:eastAsia="en-GB"/>
              </w:rPr>
              <w:t>Н/П</w:t>
            </w:r>
          </w:p>
        </w:tc>
        <w:tc>
          <w:tcPr>
            <w:tcW w:w="738" w:type="pct"/>
            <w:tcBorders>
              <w:top w:val="single" w:sz="4" w:space="0" w:color="auto"/>
              <w:left w:val="single" w:sz="4" w:space="0" w:color="auto"/>
              <w:bottom w:val="single" w:sz="4" w:space="0" w:color="auto"/>
              <w:right w:val="single" w:sz="4" w:space="0" w:color="auto"/>
            </w:tcBorders>
          </w:tcPr>
          <w:p w:rsidR="00B31474" w:rsidRPr="00D50D41" w:rsidRDefault="001D7505" w:rsidP="00F03C1E">
            <w:pPr>
              <w:pStyle w:val="Text1"/>
              <w:spacing w:before="60" w:after="60"/>
              <w:ind w:left="0"/>
              <w:jc w:val="left"/>
              <w:rPr>
                <w:i/>
                <w:sz w:val="16"/>
                <w:szCs w:val="16"/>
                <w:lang w:val="bg-BG" w:eastAsia="en-GB"/>
              </w:rPr>
            </w:pPr>
            <w:r w:rsidRPr="00D50D41">
              <w:rPr>
                <w:i/>
                <w:sz w:val="16"/>
                <w:szCs w:val="16"/>
                <w:lang w:val="bg-BG" w:eastAsia="en-GB"/>
              </w:rPr>
              <w:t>Н/П</w:t>
            </w:r>
          </w:p>
        </w:tc>
        <w:tc>
          <w:tcPr>
            <w:tcW w:w="479" w:type="pct"/>
            <w:tcBorders>
              <w:top w:val="single" w:sz="4" w:space="0" w:color="auto"/>
              <w:left w:val="single" w:sz="4" w:space="0" w:color="auto"/>
              <w:bottom w:val="single" w:sz="4" w:space="0" w:color="auto"/>
              <w:right w:val="single" w:sz="4" w:space="0" w:color="auto"/>
            </w:tcBorders>
          </w:tcPr>
          <w:p w:rsidR="00B31474" w:rsidRPr="00F20D1F" w:rsidRDefault="001D7505" w:rsidP="001D7505">
            <w:pPr>
              <w:pStyle w:val="ListBullet"/>
              <w:numPr>
                <w:ilvl w:val="0"/>
                <w:numId w:val="0"/>
              </w:numPr>
              <w:tabs>
                <w:tab w:val="left" w:pos="720"/>
              </w:tabs>
              <w:spacing w:before="60" w:after="60"/>
              <w:jc w:val="left"/>
              <w:rPr>
                <w:i/>
                <w:sz w:val="16"/>
                <w:szCs w:val="16"/>
              </w:rPr>
            </w:pPr>
            <w:r w:rsidRPr="00F20D1F">
              <w:rPr>
                <w:i/>
                <w:sz w:val="16"/>
                <w:szCs w:val="16"/>
              </w:rPr>
              <w:t>Н/П</w:t>
            </w:r>
          </w:p>
        </w:tc>
        <w:tc>
          <w:tcPr>
            <w:tcW w:w="480" w:type="pct"/>
            <w:tcBorders>
              <w:top w:val="single" w:sz="4" w:space="0" w:color="auto"/>
              <w:left w:val="single" w:sz="4" w:space="0" w:color="auto"/>
              <w:bottom w:val="single" w:sz="4" w:space="0" w:color="auto"/>
              <w:right w:val="single" w:sz="4" w:space="0" w:color="auto"/>
            </w:tcBorders>
          </w:tcPr>
          <w:p w:rsidR="00B31474" w:rsidRPr="00F20D1F" w:rsidRDefault="001D7505" w:rsidP="001D7505">
            <w:pPr>
              <w:pStyle w:val="ListBullet"/>
              <w:numPr>
                <w:ilvl w:val="0"/>
                <w:numId w:val="0"/>
              </w:numPr>
              <w:tabs>
                <w:tab w:val="left" w:pos="720"/>
              </w:tabs>
              <w:spacing w:before="60" w:after="60"/>
              <w:jc w:val="left"/>
              <w:rPr>
                <w:i/>
                <w:sz w:val="16"/>
                <w:szCs w:val="16"/>
              </w:rPr>
            </w:pPr>
            <w:r w:rsidRPr="00F20D1F">
              <w:rPr>
                <w:i/>
                <w:sz w:val="16"/>
                <w:szCs w:val="16"/>
              </w:rPr>
              <w:t>Н/П</w:t>
            </w:r>
          </w:p>
        </w:tc>
        <w:tc>
          <w:tcPr>
            <w:tcW w:w="527" w:type="pct"/>
            <w:tcBorders>
              <w:top w:val="single" w:sz="4" w:space="0" w:color="auto"/>
              <w:left w:val="single" w:sz="4" w:space="0" w:color="auto"/>
              <w:bottom w:val="single" w:sz="4" w:space="0" w:color="auto"/>
              <w:right w:val="single" w:sz="4" w:space="0" w:color="auto"/>
            </w:tcBorders>
          </w:tcPr>
          <w:p w:rsidR="00B31474" w:rsidRPr="00F20D1F" w:rsidRDefault="001D7505" w:rsidP="00F03C1E">
            <w:pPr>
              <w:snapToGrid w:val="0"/>
              <w:spacing w:before="60" w:after="60"/>
              <w:rPr>
                <w:i/>
                <w:sz w:val="16"/>
                <w:szCs w:val="16"/>
              </w:rPr>
            </w:pPr>
            <w:r w:rsidRPr="00F20D1F">
              <w:rPr>
                <w:i/>
                <w:sz w:val="16"/>
                <w:szCs w:val="16"/>
              </w:rPr>
              <w:t>Н/П</w:t>
            </w:r>
          </w:p>
        </w:tc>
        <w:tc>
          <w:tcPr>
            <w:tcW w:w="112" w:type="pct"/>
            <w:tcBorders>
              <w:left w:val="single" w:sz="4" w:space="0" w:color="auto"/>
              <w:bottom w:val="single" w:sz="4" w:space="0" w:color="auto"/>
              <w:right w:val="single" w:sz="4" w:space="0" w:color="auto"/>
            </w:tcBorders>
          </w:tcPr>
          <w:p w:rsidR="00B31474" w:rsidRPr="00F20D1F" w:rsidRDefault="001D7505" w:rsidP="00F03C1E">
            <w:pPr>
              <w:pStyle w:val="ListBullet"/>
              <w:numPr>
                <w:ilvl w:val="0"/>
                <w:numId w:val="0"/>
              </w:numPr>
              <w:tabs>
                <w:tab w:val="left" w:pos="720"/>
              </w:tabs>
              <w:spacing w:before="60" w:after="60"/>
              <w:jc w:val="center"/>
              <w:rPr>
                <w:i/>
                <w:sz w:val="16"/>
                <w:szCs w:val="16"/>
              </w:rPr>
            </w:pPr>
            <w:r w:rsidRPr="00F20D1F">
              <w:rPr>
                <w:i/>
                <w:sz w:val="16"/>
                <w:szCs w:val="16"/>
              </w:rPr>
              <w:t>Н/П</w:t>
            </w:r>
          </w:p>
        </w:tc>
        <w:tc>
          <w:tcPr>
            <w:tcW w:w="112" w:type="pct"/>
            <w:tcBorders>
              <w:left w:val="single" w:sz="4" w:space="0" w:color="auto"/>
              <w:bottom w:val="single" w:sz="4" w:space="0" w:color="auto"/>
              <w:right w:val="single" w:sz="4" w:space="0" w:color="auto"/>
            </w:tcBorders>
          </w:tcPr>
          <w:p w:rsidR="00B31474" w:rsidRPr="00F20D1F" w:rsidRDefault="001D7505" w:rsidP="00F03C1E">
            <w:pPr>
              <w:pStyle w:val="ListBullet"/>
              <w:numPr>
                <w:ilvl w:val="0"/>
                <w:numId w:val="0"/>
              </w:numPr>
              <w:tabs>
                <w:tab w:val="left" w:pos="720"/>
              </w:tabs>
              <w:spacing w:before="60" w:after="60"/>
              <w:jc w:val="center"/>
              <w:rPr>
                <w:i/>
                <w:sz w:val="16"/>
                <w:szCs w:val="16"/>
              </w:rPr>
            </w:pPr>
            <w:r w:rsidRPr="00F20D1F">
              <w:rPr>
                <w:i/>
                <w:sz w:val="16"/>
                <w:szCs w:val="16"/>
              </w:rPr>
              <w:t>Н/П</w:t>
            </w:r>
          </w:p>
        </w:tc>
        <w:tc>
          <w:tcPr>
            <w:tcW w:w="112" w:type="pct"/>
            <w:tcBorders>
              <w:left w:val="single" w:sz="4" w:space="0" w:color="auto"/>
              <w:bottom w:val="single" w:sz="4" w:space="0" w:color="auto"/>
              <w:right w:val="single" w:sz="4" w:space="0" w:color="auto"/>
            </w:tcBorders>
          </w:tcPr>
          <w:p w:rsidR="00B31474" w:rsidRPr="00F20D1F" w:rsidRDefault="001D7505" w:rsidP="00F03C1E">
            <w:pPr>
              <w:pStyle w:val="ListBullet"/>
              <w:numPr>
                <w:ilvl w:val="0"/>
                <w:numId w:val="0"/>
              </w:numPr>
              <w:tabs>
                <w:tab w:val="left" w:pos="720"/>
              </w:tabs>
              <w:spacing w:before="60" w:after="60"/>
              <w:jc w:val="center"/>
              <w:rPr>
                <w:i/>
                <w:sz w:val="16"/>
                <w:szCs w:val="16"/>
              </w:rPr>
            </w:pPr>
            <w:r w:rsidRPr="00F20D1F">
              <w:rPr>
                <w:i/>
                <w:sz w:val="16"/>
                <w:szCs w:val="16"/>
              </w:rPr>
              <w:t>Н/П</w:t>
            </w:r>
          </w:p>
        </w:tc>
        <w:tc>
          <w:tcPr>
            <w:tcW w:w="431" w:type="pct"/>
            <w:tcBorders>
              <w:top w:val="single" w:sz="4" w:space="0" w:color="auto"/>
              <w:left w:val="single" w:sz="4" w:space="0" w:color="auto"/>
              <w:bottom w:val="single" w:sz="4" w:space="0" w:color="auto"/>
              <w:right w:val="single" w:sz="4" w:space="0" w:color="auto"/>
            </w:tcBorders>
          </w:tcPr>
          <w:p w:rsidR="00B31474" w:rsidRPr="00F20D1F" w:rsidRDefault="001D7505" w:rsidP="001D7505">
            <w:pPr>
              <w:pStyle w:val="ListBullet"/>
              <w:numPr>
                <w:ilvl w:val="0"/>
                <w:numId w:val="0"/>
              </w:numPr>
              <w:tabs>
                <w:tab w:val="left" w:pos="720"/>
              </w:tabs>
              <w:spacing w:before="60" w:after="60"/>
              <w:jc w:val="left"/>
              <w:rPr>
                <w:i/>
                <w:sz w:val="16"/>
                <w:szCs w:val="16"/>
              </w:rPr>
            </w:pPr>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B31474" w:rsidRPr="00F20D1F" w:rsidRDefault="001D7505" w:rsidP="001D7505">
            <w:pPr>
              <w:pStyle w:val="ListBullet"/>
              <w:numPr>
                <w:ilvl w:val="0"/>
                <w:numId w:val="0"/>
              </w:numPr>
              <w:tabs>
                <w:tab w:val="left" w:pos="720"/>
              </w:tabs>
              <w:spacing w:before="60" w:after="60"/>
              <w:jc w:val="left"/>
              <w:rPr>
                <w:i/>
                <w:sz w:val="16"/>
                <w:szCs w:val="16"/>
              </w:rPr>
            </w:pPr>
            <w:r w:rsidRPr="00F20D1F">
              <w:rPr>
                <w:i/>
                <w:sz w:val="16"/>
                <w:szCs w:val="16"/>
              </w:rPr>
              <w:t>Н/П</w:t>
            </w:r>
          </w:p>
        </w:tc>
        <w:tc>
          <w:tcPr>
            <w:tcW w:w="192" w:type="pct"/>
            <w:tcBorders>
              <w:left w:val="single" w:sz="4" w:space="0" w:color="auto"/>
              <w:bottom w:val="single" w:sz="4" w:space="0" w:color="auto"/>
              <w:right w:val="single" w:sz="4" w:space="0" w:color="auto"/>
            </w:tcBorders>
          </w:tcPr>
          <w:p w:rsidR="00B31474" w:rsidRPr="00F20D1F" w:rsidRDefault="001D7505" w:rsidP="00F03C1E">
            <w:pPr>
              <w:snapToGrid w:val="0"/>
              <w:spacing w:before="60" w:after="60"/>
              <w:jc w:val="center"/>
              <w:rPr>
                <w:i/>
                <w:sz w:val="16"/>
                <w:szCs w:val="16"/>
              </w:rPr>
            </w:pPr>
            <w:r w:rsidRPr="00F20D1F">
              <w:rPr>
                <w:i/>
                <w:sz w:val="16"/>
                <w:szCs w:val="16"/>
              </w:rPr>
              <w:t>Н/П</w:t>
            </w:r>
          </w:p>
        </w:tc>
        <w:tc>
          <w:tcPr>
            <w:tcW w:w="128" w:type="pct"/>
            <w:tcBorders>
              <w:left w:val="single" w:sz="4" w:space="0" w:color="auto"/>
              <w:bottom w:val="single" w:sz="4" w:space="0" w:color="auto"/>
              <w:right w:val="single" w:sz="4" w:space="0" w:color="auto"/>
            </w:tcBorders>
          </w:tcPr>
          <w:p w:rsidR="00B31474" w:rsidRPr="00F20D1F" w:rsidRDefault="001D7505" w:rsidP="00F03C1E">
            <w:pPr>
              <w:snapToGrid w:val="0"/>
              <w:spacing w:before="60" w:after="60"/>
              <w:jc w:val="center"/>
              <w:rPr>
                <w:i/>
                <w:sz w:val="16"/>
                <w:szCs w:val="16"/>
              </w:rPr>
            </w:pPr>
            <w:r w:rsidRPr="00F20D1F">
              <w:rPr>
                <w:i/>
                <w:sz w:val="16"/>
                <w:szCs w:val="16"/>
              </w:rPr>
              <w:t>Н/П</w:t>
            </w:r>
          </w:p>
        </w:tc>
        <w:tc>
          <w:tcPr>
            <w:tcW w:w="160" w:type="pct"/>
            <w:tcBorders>
              <w:left w:val="single" w:sz="4" w:space="0" w:color="auto"/>
              <w:bottom w:val="single" w:sz="4" w:space="0" w:color="auto"/>
              <w:right w:val="single" w:sz="4" w:space="0" w:color="auto"/>
            </w:tcBorders>
          </w:tcPr>
          <w:p w:rsidR="00B31474" w:rsidRPr="00F20D1F" w:rsidRDefault="001D7505" w:rsidP="00F03C1E">
            <w:pPr>
              <w:snapToGrid w:val="0"/>
              <w:spacing w:before="60" w:after="60"/>
              <w:jc w:val="center"/>
              <w:rPr>
                <w:i/>
                <w:sz w:val="16"/>
                <w:szCs w:val="16"/>
              </w:rPr>
            </w:pPr>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B31474" w:rsidRPr="00F20D1F" w:rsidRDefault="001D7505" w:rsidP="001D7505">
            <w:pPr>
              <w:pStyle w:val="ListBullet"/>
              <w:numPr>
                <w:ilvl w:val="0"/>
                <w:numId w:val="0"/>
              </w:numPr>
              <w:tabs>
                <w:tab w:val="left" w:pos="720"/>
              </w:tabs>
              <w:spacing w:before="60" w:after="60"/>
              <w:jc w:val="left"/>
              <w:rPr>
                <w:i/>
                <w:sz w:val="16"/>
                <w:szCs w:val="16"/>
              </w:rPr>
            </w:pPr>
            <w:r w:rsidRPr="00F20D1F">
              <w:rPr>
                <w:i/>
                <w:sz w:val="16"/>
                <w:szCs w:val="16"/>
              </w:rPr>
              <w:t>Н/П</w:t>
            </w:r>
          </w:p>
        </w:tc>
        <w:tc>
          <w:tcPr>
            <w:tcW w:w="410" w:type="pct"/>
            <w:tcBorders>
              <w:top w:val="single" w:sz="4" w:space="0" w:color="auto"/>
              <w:left w:val="single" w:sz="4" w:space="0" w:color="auto"/>
              <w:bottom w:val="single" w:sz="4" w:space="0" w:color="auto"/>
              <w:right w:val="single" w:sz="4" w:space="0" w:color="auto"/>
            </w:tcBorders>
          </w:tcPr>
          <w:p w:rsidR="00B31474" w:rsidRPr="00F20D1F" w:rsidRDefault="001D7505" w:rsidP="001D7505">
            <w:pPr>
              <w:pStyle w:val="ListBullet"/>
              <w:numPr>
                <w:ilvl w:val="0"/>
                <w:numId w:val="0"/>
              </w:numPr>
              <w:tabs>
                <w:tab w:val="left" w:pos="720"/>
              </w:tabs>
              <w:spacing w:before="60" w:after="60"/>
              <w:jc w:val="left"/>
              <w:rPr>
                <w:sz w:val="16"/>
                <w:szCs w:val="16"/>
              </w:rPr>
            </w:pPr>
            <w:r w:rsidRPr="00F20D1F">
              <w:rPr>
                <w:i/>
                <w:sz w:val="16"/>
                <w:szCs w:val="16"/>
              </w:rPr>
              <w:t>Н/П</w:t>
            </w:r>
          </w:p>
        </w:tc>
      </w:tr>
    </w:tbl>
    <w:p w:rsidR="00E37828" w:rsidRPr="00F20D1F" w:rsidRDefault="00E37828" w:rsidP="00E37828">
      <w:pPr>
        <w:tabs>
          <w:tab w:val="left" w:pos="720"/>
        </w:tabs>
        <w:spacing w:before="0" w:after="240"/>
        <w:jc w:val="center"/>
        <w:rPr>
          <w:rFonts w:eastAsia="Times New Roman"/>
          <w:b/>
        </w:rPr>
      </w:pPr>
    </w:p>
    <w:p w:rsidR="00A73B4E" w:rsidRPr="00F20D1F" w:rsidRDefault="00BF7CF9" w:rsidP="00924A40">
      <w:pPr>
        <w:tabs>
          <w:tab w:val="left" w:pos="720"/>
        </w:tabs>
        <w:spacing w:before="0" w:after="240"/>
        <w:jc w:val="left"/>
        <w:rPr>
          <w:rFonts w:eastAsia="Times New Roman"/>
          <w:b/>
        </w:rPr>
      </w:pPr>
      <w:r w:rsidRPr="00F20D1F">
        <w:br w:type="page"/>
      </w:r>
      <w:r w:rsidRPr="00F20D1F">
        <w:rPr>
          <w:b/>
        </w:rPr>
        <w:lastRenderedPageBreak/>
        <w:t xml:space="preserve">Таблица 4a: </w:t>
      </w:r>
      <w:r w:rsidRPr="00F20D1F">
        <w:tab/>
      </w:r>
      <w:r w:rsidRPr="00F20D1F">
        <w:rPr>
          <w:b/>
        </w:rPr>
        <w:t xml:space="preserve">Показатели за резултати по ИМЗ и специфични за програмата показатели за резултати, съответстващи на специфичната цел </w:t>
      </w:r>
    </w:p>
    <w:p w:rsidR="00496ED7" w:rsidRPr="00F20D1F" w:rsidRDefault="00496ED7" w:rsidP="00496ED7">
      <w:pPr>
        <w:tabs>
          <w:tab w:val="left" w:pos="720"/>
        </w:tabs>
        <w:spacing w:before="0" w:after="240"/>
        <w:jc w:val="left"/>
        <w:rPr>
          <w:rFonts w:eastAsia="Times New Roman"/>
        </w:rPr>
      </w:pPr>
      <w:r w:rsidRPr="00F20D1F">
        <w:t xml:space="preserve">(по приоритетни оси или по част от приоритетна ос) </w:t>
      </w:r>
    </w:p>
    <w:p w:rsidR="00A73B4E" w:rsidRPr="00F20D1F" w:rsidRDefault="00496ED7" w:rsidP="00496ED7">
      <w:pPr>
        <w:tabs>
          <w:tab w:val="left" w:pos="720"/>
        </w:tabs>
        <w:spacing w:before="0" w:after="240"/>
        <w:jc w:val="left"/>
        <w:rPr>
          <w:rFonts w:eastAsia="Times New Roman"/>
        </w:rPr>
      </w:pPr>
      <w:r w:rsidRPr="00F20D1F">
        <w:t xml:space="preserve"> (Позоваване: член 19, параграф 3 от Регламент (ЕС) № 1304/2013 на Европейския парламент и на Съвета</w:t>
      </w:r>
      <w:r w:rsidRPr="00F20D1F">
        <w:rPr>
          <w:rStyle w:val="FootnoteReference"/>
        </w:rPr>
        <w:footnoteReference w:id="18"/>
      </w:r>
      <w:r w:rsidRPr="00F20D1F">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8"/>
        <w:gridCol w:w="2149"/>
        <w:gridCol w:w="1398"/>
        <w:gridCol w:w="1535"/>
        <w:gridCol w:w="327"/>
        <w:gridCol w:w="327"/>
        <w:gridCol w:w="327"/>
        <w:gridCol w:w="1256"/>
        <w:gridCol w:w="977"/>
        <w:gridCol w:w="558"/>
        <w:gridCol w:w="379"/>
        <w:gridCol w:w="466"/>
        <w:gridCol w:w="977"/>
        <w:gridCol w:w="1182"/>
      </w:tblGrid>
      <w:tr w:rsidR="00C97769" w:rsidRPr="00F20D1F" w:rsidTr="00C97769">
        <w:trPr>
          <w:trHeight w:val="620"/>
        </w:trPr>
        <w:tc>
          <w:tcPr>
            <w:tcW w:w="497" w:type="pct"/>
            <w:vMerge w:val="restart"/>
            <w:tcBorders>
              <w:top w:val="single" w:sz="4" w:space="0" w:color="auto"/>
              <w:left w:val="single" w:sz="4" w:space="0" w:color="auto"/>
              <w:right w:val="single" w:sz="4" w:space="0" w:color="auto"/>
            </w:tcBorders>
          </w:tcPr>
          <w:p w:rsidR="00C97769" w:rsidRPr="00F20D1F" w:rsidRDefault="00496ED7" w:rsidP="008C66F2">
            <w:pPr>
              <w:tabs>
                <w:tab w:val="left" w:pos="720"/>
              </w:tabs>
              <w:spacing w:before="60" w:after="60"/>
              <w:rPr>
                <w:rFonts w:eastAsia="Times New Roman"/>
                <w:b/>
                <w:i/>
                <w:sz w:val="16"/>
                <w:szCs w:val="16"/>
              </w:rPr>
            </w:pPr>
            <w:r w:rsidRPr="00F20D1F">
              <w:rPr>
                <w:b/>
                <w:i/>
                <w:sz w:val="16"/>
              </w:rPr>
              <w:t>Идентификация</w:t>
            </w:r>
          </w:p>
        </w:tc>
        <w:tc>
          <w:tcPr>
            <w:tcW w:w="816" w:type="pct"/>
            <w:vMerge w:val="restart"/>
            <w:tcBorders>
              <w:top w:val="single" w:sz="4" w:space="0" w:color="auto"/>
              <w:left w:val="single" w:sz="4" w:space="0" w:color="auto"/>
              <w:right w:val="single" w:sz="4" w:space="0" w:color="auto"/>
            </w:tcBorders>
          </w:tcPr>
          <w:p w:rsidR="00C97769" w:rsidRPr="00F20D1F" w:rsidRDefault="00C97769" w:rsidP="008C66F2">
            <w:pPr>
              <w:tabs>
                <w:tab w:val="left" w:pos="720"/>
              </w:tabs>
              <w:spacing w:before="60" w:after="60"/>
              <w:rPr>
                <w:rFonts w:eastAsia="Times New Roman"/>
                <w:b/>
                <w:i/>
                <w:sz w:val="16"/>
                <w:szCs w:val="16"/>
              </w:rPr>
            </w:pPr>
            <w:r w:rsidRPr="00F20D1F">
              <w:rPr>
                <w:b/>
                <w:i/>
                <w:sz w:val="16"/>
              </w:rPr>
              <w:t xml:space="preserve">Показател </w:t>
            </w:r>
          </w:p>
        </w:tc>
        <w:tc>
          <w:tcPr>
            <w:tcW w:w="531" w:type="pct"/>
            <w:vMerge w:val="restart"/>
            <w:tcBorders>
              <w:top w:val="single" w:sz="4" w:space="0" w:color="auto"/>
              <w:left w:val="single" w:sz="4" w:space="0" w:color="auto"/>
              <w:right w:val="single" w:sz="4" w:space="0" w:color="auto"/>
            </w:tcBorders>
          </w:tcPr>
          <w:p w:rsidR="00C97769" w:rsidRPr="00F20D1F" w:rsidRDefault="00C97769" w:rsidP="008C66F2">
            <w:pPr>
              <w:tabs>
                <w:tab w:val="left" w:pos="720"/>
              </w:tabs>
              <w:spacing w:before="60" w:after="60"/>
              <w:rPr>
                <w:rFonts w:eastAsia="Times New Roman"/>
                <w:b/>
                <w:i/>
                <w:sz w:val="16"/>
                <w:szCs w:val="16"/>
              </w:rPr>
            </w:pPr>
            <w:r w:rsidRPr="00F20D1F">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tcPr>
          <w:p w:rsidR="00C97769" w:rsidRPr="00F20D1F" w:rsidRDefault="00C97769" w:rsidP="008C66F2">
            <w:pPr>
              <w:snapToGrid w:val="0"/>
              <w:spacing w:before="60" w:after="60"/>
              <w:rPr>
                <w:rFonts w:eastAsia="Times New Roman"/>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tcPr>
          <w:p w:rsidR="00C97769" w:rsidRPr="00F20D1F" w:rsidRDefault="00C97769" w:rsidP="008C66F2">
            <w:pPr>
              <w:tabs>
                <w:tab w:val="left" w:pos="720"/>
              </w:tabs>
              <w:spacing w:before="60" w:after="60"/>
              <w:rPr>
                <w:rFonts w:eastAsia="Times New Roman"/>
                <w:b/>
                <w:i/>
                <w:sz w:val="16"/>
                <w:szCs w:val="16"/>
              </w:rPr>
            </w:pPr>
            <w:r w:rsidRPr="00F20D1F">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tcPr>
          <w:p w:rsidR="00C97769" w:rsidRPr="00F20D1F" w:rsidRDefault="00C97769" w:rsidP="008C66F2">
            <w:pPr>
              <w:tabs>
                <w:tab w:val="left" w:pos="720"/>
              </w:tabs>
              <w:spacing w:before="60" w:after="60"/>
              <w:rPr>
                <w:rFonts w:eastAsia="Times New Roman"/>
                <w:b/>
                <w:i/>
                <w:sz w:val="16"/>
                <w:szCs w:val="16"/>
              </w:rPr>
            </w:pPr>
            <w:r w:rsidRPr="00F20D1F">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tcPr>
          <w:p w:rsidR="00C97769" w:rsidRPr="00F20D1F" w:rsidRDefault="00C97769" w:rsidP="008C66F2">
            <w:pPr>
              <w:tabs>
                <w:tab w:val="left" w:pos="720"/>
              </w:tabs>
              <w:spacing w:before="60" w:after="60"/>
              <w:rPr>
                <w:rFonts w:eastAsia="Times New Roman"/>
                <w:b/>
                <w:i/>
                <w:sz w:val="16"/>
                <w:szCs w:val="16"/>
              </w:rPr>
            </w:pPr>
            <w:r w:rsidRPr="00F20D1F">
              <w:rPr>
                <w:b/>
                <w:i/>
                <w:sz w:val="16"/>
              </w:rPr>
              <w:t>Базова година</w:t>
            </w:r>
          </w:p>
        </w:tc>
        <w:tc>
          <w:tcPr>
            <w:tcW w:w="531" w:type="pct"/>
            <w:gridSpan w:val="3"/>
            <w:tcBorders>
              <w:top w:val="single" w:sz="4" w:space="0" w:color="auto"/>
              <w:left w:val="single" w:sz="4" w:space="0" w:color="auto"/>
              <w:right w:val="single" w:sz="4" w:space="0" w:color="auto"/>
            </w:tcBorders>
          </w:tcPr>
          <w:p w:rsidR="00C97769" w:rsidRPr="00F20D1F" w:rsidRDefault="00C97769" w:rsidP="00BF3391">
            <w:pPr>
              <w:snapToGrid w:val="0"/>
              <w:spacing w:before="60" w:after="60"/>
              <w:rPr>
                <w:rFonts w:eastAsia="Times New Roman"/>
                <w:b/>
                <w:i/>
                <w:sz w:val="16"/>
                <w:szCs w:val="16"/>
              </w:rPr>
            </w:pPr>
            <w:r w:rsidRPr="00F20D1F">
              <w:rPr>
                <w:b/>
                <w:i/>
                <w:sz w:val="16"/>
              </w:rPr>
              <w:t>Целева стойност</w:t>
            </w:r>
            <w:r w:rsidRPr="00F20D1F">
              <w:rPr>
                <w:rStyle w:val="FootnoteReference"/>
              </w:rPr>
              <w:footnoteReference w:id="19"/>
            </w:r>
            <w:r w:rsidRPr="00F20D1F">
              <w:rPr>
                <w:b/>
                <w:i/>
                <w:sz w:val="16"/>
              </w:rPr>
              <w:t xml:space="preserve"> (2023 г.)</w:t>
            </w:r>
          </w:p>
        </w:tc>
        <w:tc>
          <w:tcPr>
            <w:tcW w:w="371" w:type="pct"/>
            <w:vMerge w:val="restart"/>
            <w:tcBorders>
              <w:top w:val="single" w:sz="4" w:space="0" w:color="auto"/>
              <w:left w:val="single" w:sz="4" w:space="0" w:color="auto"/>
              <w:right w:val="single" w:sz="4" w:space="0" w:color="auto"/>
            </w:tcBorders>
          </w:tcPr>
          <w:p w:rsidR="00C97769" w:rsidRPr="00F20D1F" w:rsidRDefault="00C97769" w:rsidP="008C66F2">
            <w:pPr>
              <w:tabs>
                <w:tab w:val="left" w:pos="720"/>
              </w:tabs>
              <w:spacing w:before="60" w:after="60"/>
              <w:rPr>
                <w:rFonts w:eastAsia="Times New Roman"/>
                <w:b/>
                <w:i/>
                <w:sz w:val="16"/>
                <w:szCs w:val="16"/>
              </w:rPr>
            </w:pPr>
            <w:r w:rsidRPr="00F20D1F">
              <w:rPr>
                <w:b/>
                <w:i/>
                <w:sz w:val="16"/>
              </w:rPr>
              <w:t>Източник на данните</w:t>
            </w:r>
          </w:p>
        </w:tc>
        <w:tc>
          <w:tcPr>
            <w:tcW w:w="451" w:type="pct"/>
            <w:vMerge w:val="restart"/>
            <w:tcBorders>
              <w:top w:val="single" w:sz="4" w:space="0" w:color="auto"/>
              <w:left w:val="single" w:sz="4" w:space="0" w:color="auto"/>
              <w:right w:val="single" w:sz="4" w:space="0" w:color="auto"/>
            </w:tcBorders>
          </w:tcPr>
          <w:p w:rsidR="00C97769" w:rsidRPr="00F20D1F" w:rsidRDefault="00C97769" w:rsidP="008C66F2">
            <w:pPr>
              <w:tabs>
                <w:tab w:val="left" w:pos="720"/>
              </w:tabs>
              <w:spacing w:before="60" w:after="60"/>
              <w:rPr>
                <w:rFonts w:eastAsia="Times New Roman"/>
                <w:b/>
                <w:i/>
                <w:sz w:val="16"/>
                <w:szCs w:val="16"/>
              </w:rPr>
            </w:pPr>
            <w:r w:rsidRPr="00F20D1F">
              <w:rPr>
                <w:b/>
                <w:i/>
                <w:sz w:val="16"/>
              </w:rPr>
              <w:t>Честота на отчитане</w:t>
            </w:r>
          </w:p>
        </w:tc>
      </w:tr>
      <w:tr w:rsidR="00CF5CB0" w:rsidRPr="00F20D1F" w:rsidTr="00BF2885">
        <w:trPr>
          <w:trHeight w:val="619"/>
        </w:trPr>
        <w:tc>
          <w:tcPr>
            <w:tcW w:w="497" w:type="pct"/>
            <w:vMerge/>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C97769" w:rsidRPr="00F20D1F" w:rsidRDefault="00C97769" w:rsidP="00E37828">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i/>
                <w:sz w:val="16"/>
                <w:szCs w:val="16"/>
              </w:rPr>
            </w:pPr>
            <w:r w:rsidRPr="00F20D1F">
              <w:rPr>
                <w:sz w:val="16"/>
              </w:rPr>
              <w:t>M</w:t>
            </w:r>
          </w:p>
        </w:tc>
        <w:tc>
          <w:tcPr>
            <w:tcW w:w="124" w:type="pct"/>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i/>
                <w:sz w:val="16"/>
                <w:szCs w:val="16"/>
              </w:rPr>
            </w:pPr>
            <w:r w:rsidRPr="00F20D1F">
              <w:rPr>
                <w:sz w:val="16"/>
              </w:rPr>
              <w:t>Ж</w:t>
            </w:r>
          </w:p>
        </w:tc>
        <w:tc>
          <w:tcPr>
            <w:tcW w:w="124" w:type="pct"/>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i/>
                <w:sz w:val="16"/>
                <w:szCs w:val="16"/>
              </w:rPr>
            </w:pPr>
            <w:r w:rsidRPr="00F20D1F">
              <w:rPr>
                <w:sz w:val="16"/>
              </w:rPr>
              <w:t>О</w:t>
            </w:r>
          </w:p>
        </w:tc>
        <w:tc>
          <w:tcPr>
            <w:tcW w:w="477" w:type="pct"/>
            <w:vMerge/>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i/>
                <w:sz w:val="16"/>
                <w:szCs w:val="16"/>
              </w:rPr>
            </w:pPr>
          </w:p>
        </w:tc>
        <w:tc>
          <w:tcPr>
            <w:tcW w:w="210" w:type="pct"/>
            <w:tcBorders>
              <w:top w:val="single" w:sz="4" w:space="0" w:color="auto"/>
              <w:left w:val="single" w:sz="4" w:space="0" w:color="auto"/>
              <w:right w:val="single" w:sz="4" w:space="0" w:color="auto"/>
            </w:tcBorders>
          </w:tcPr>
          <w:p w:rsidR="00C97769" w:rsidRPr="00F20D1F" w:rsidRDefault="00C97769" w:rsidP="00E37828">
            <w:pPr>
              <w:snapToGrid w:val="0"/>
              <w:spacing w:before="60" w:after="60"/>
              <w:rPr>
                <w:rFonts w:eastAsia="Times New Roman"/>
                <w:b/>
                <w:i/>
                <w:sz w:val="16"/>
                <w:szCs w:val="16"/>
              </w:rPr>
            </w:pPr>
            <w:r w:rsidRPr="00F20D1F">
              <w:rPr>
                <w:sz w:val="16"/>
              </w:rPr>
              <w:t>M</w:t>
            </w:r>
          </w:p>
        </w:tc>
        <w:tc>
          <w:tcPr>
            <w:tcW w:w="144" w:type="pct"/>
            <w:tcBorders>
              <w:top w:val="single" w:sz="4" w:space="0" w:color="auto"/>
              <w:left w:val="single" w:sz="4" w:space="0" w:color="auto"/>
              <w:right w:val="single" w:sz="4" w:space="0" w:color="auto"/>
            </w:tcBorders>
          </w:tcPr>
          <w:p w:rsidR="00C97769" w:rsidRPr="00F20D1F" w:rsidRDefault="00C97769" w:rsidP="00E37828">
            <w:pPr>
              <w:snapToGrid w:val="0"/>
              <w:spacing w:before="60" w:after="60"/>
              <w:rPr>
                <w:rFonts w:eastAsia="Times New Roman"/>
                <w:b/>
                <w:i/>
                <w:sz w:val="16"/>
                <w:szCs w:val="16"/>
              </w:rPr>
            </w:pPr>
            <w:r w:rsidRPr="00F20D1F">
              <w:rPr>
                <w:sz w:val="16"/>
              </w:rPr>
              <w:t>Ж</w:t>
            </w:r>
          </w:p>
        </w:tc>
        <w:tc>
          <w:tcPr>
            <w:tcW w:w="177" w:type="pct"/>
            <w:tcBorders>
              <w:top w:val="single" w:sz="4" w:space="0" w:color="auto"/>
              <w:left w:val="single" w:sz="4" w:space="0" w:color="auto"/>
              <w:right w:val="single" w:sz="4" w:space="0" w:color="auto"/>
            </w:tcBorders>
          </w:tcPr>
          <w:p w:rsidR="00C97769" w:rsidRPr="00F20D1F" w:rsidRDefault="00C97769" w:rsidP="00E37828">
            <w:pPr>
              <w:snapToGrid w:val="0"/>
              <w:spacing w:before="60" w:after="60"/>
              <w:rPr>
                <w:rFonts w:eastAsia="Times New Roman"/>
                <w:b/>
                <w:i/>
                <w:sz w:val="16"/>
                <w:szCs w:val="16"/>
              </w:rPr>
            </w:pPr>
            <w:r w:rsidRPr="00F20D1F">
              <w:rPr>
                <w:sz w:val="16"/>
              </w:rPr>
              <w:t>О</w:t>
            </w:r>
          </w:p>
        </w:tc>
        <w:tc>
          <w:tcPr>
            <w:tcW w:w="371" w:type="pct"/>
            <w:vMerge/>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sz w:val="16"/>
                <w:szCs w:val="16"/>
              </w:rPr>
            </w:pPr>
          </w:p>
        </w:tc>
      </w:tr>
      <w:tr w:rsidR="00CF5CB0" w:rsidRPr="00F20D1F" w:rsidTr="00C97769">
        <w:trPr>
          <w:trHeight w:val="652"/>
        </w:trPr>
        <w:tc>
          <w:tcPr>
            <w:tcW w:w="497" w:type="pct"/>
            <w:tcBorders>
              <w:top w:val="single" w:sz="4" w:space="0" w:color="auto"/>
              <w:left w:val="single" w:sz="4" w:space="0" w:color="auto"/>
              <w:bottom w:val="single" w:sz="4" w:space="0" w:color="auto"/>
              <w:right w:val="single" w:sz="4" w:space="0" w:color="auto"/>
            </w:tcBorders>
          </w:tcPr>
          <w:p w:rsidR="00C97769" w:rsidRPr="00F20D1F" w:rsidRDefault="00BB61F7" w:rsidP="00E37828">
            <w:pPr>
              <w:spacing w:before="60" w:after="60"/>
              <w:jc w:val="left"/>
              <w:rPr>
                <w:rFonts w:eastAsia="Times New Roman"/>
                <w:i/>
                <w:sz w:val="16"/>
                <w:szCs w:val="16"/>
              </w:rPr>
            </w:pPr>
            <w:r w:rsidRPr="00F20D1F">
              <w:rPr>
                <w:i/>
                <w:sz w:val="16"/>
                <w:szCs w:val="16"/>
              </w:rPr>
              <w:t>Н/П</w:t>
            </w:r>
          </w:p>
        </w:tc>
        <w:tc>
          <w:tcPr>
            <w:tcW w:w="816" w:type="pct"/>
            <w:tcBorders>
              <w:top w:val="single" w:sz="4" w:space="0" w:color="auto"/>
              <w:left w:val="single" w:sz="4" w:space="0" w:color="auto"/>
              <w:bottom w:val="single" w:sz="4" w:space="0" w:color="auto"/>
              <w:right w:val="single" w:sz="4" w:space="0" w:color="auto"/>
            </w:tcBorders>
          </w:tcPr>
          <w:p w:rsidR="00C97769" w:rsidRPr="00F20D1F" w:rsidRDefault="00BB61F7" w:rsidP="00E37828">
            <w:pPr>
              <w:spacing w:before="60" w:after="60"/>
              <w:jc w:val="left"/>
              <w:rPr>
                <w:rFonts w:eastAsia="Times New Roman"/>
                <w:i/>
                <w:sz w:val="16"/>
                <w:szCs w:val="16"/>
              </w:rPr>
            </w:pPr>
            <w:r w:rsidRPr="00F20D1F">
              <w:rPr>
                <w:i/>
                <w:sz w:val="16"/>
                <w:szCs w:val="16"/>
              </w:rPr>
              <w:t>Н/П</w:t>
            </w:r>
          </w:p>
        </w:tc>
        <w:tc>
          <w:tcPr>
            <w:tcW w:w="531" w:type="pct"/>
            <w:tcBorders>
              <w:top w:val="single" w:sz="4" w:space="0" w:color="auto"/>
              <w:left w:val="single" w:sz="4" w:space="0" w:color="auto"/>
              <w:bottom w:val="single" w:sz="4" w:space="0" w:color="auto"/>
              <w:right w:val="single" w:sz="4" w:space="0" w:color="auto"/>
            </w:tcBorders>
          </w:tcPr>
          <w:p w:rsidR="00C97769" w:rsidRPr="00F20D1F" w:rsidRDefault="00BB61F7" w:rsidP="00E37828">
            <w:pPr>
              <w:spacing w:before="60" w:after="60"/>
              <w:jc w:val="center"/>
              <w:rPr>
                <w:rFonts w:eastAsia="Times New Roman"/>
                <w:i/>
                <w:sz w:val="16"/>
                <w:szCs w:val="16"/>
              </w:rPr>
            </w:pPr>
            <w:r w:rsidRPr="00F20D1F">
              <w:rPr>
                <w:i/>
                <w:sz w:val="16"/>
                <w:szCs w:val="16"/>
              </w:rPr>
              <w:t>Н/П</w:t>
            </w:r>
          </w:p>
        </w:tc>
        <w:tc>
          <w:tcPr>
            <w:tcW w:w="583" w:type="pct"/>
            <w:tcBorders>
              <w:top w:val="single" w:sz="4" w:space="0" w:color="auto"/>
              <w:left w:val="single" w:sz="4" w:space="0" w:color="auto"/>
              <w:bottom w:val="single" w:sz="4" w:space="0" w:color="auto"/>
              <w:right w:val="single" w:sz="4" w:space="0" w:color="auto"/>
            </w:tcBorders>
          </w:tcPr>
          <w:p w:rsidR="00C97769" w:rsidRPr="00F20D1F" w:rsidRDefault="00BB61F7" w:rsidP="00E37828">
            <w:pPr>
              <w:spacing w:before="60" w:after="60"/>
              <w:jc w:val="center"/>
              <w:rPr>
                <w:rFonts w:eastAsia="Times New Roman"/>
                <w:i/>
                <w:sz w:val="16"/>
                <w:szCs w:val="16"/>
              </w:rPr>
            </w:pPr>
            <w:r w:rsidRPr="00F20D1F">
              <w:rPr>
                <w:i/>
                <w:sz w:val="16"/>
                <w:szCs w:val="16"/>
              </w:rPr>
              <w:t>Н/П</w:t>
            </w:r>
          </w:p>
        </w:tc>
        <w:tc>
          <w:tcPr>
            <w:tcW w:w="372" w:type="pct"/>
            <w:gridSpan w:val="3"/>
            <w:tcBorders>
              <w:top w:val="single" w:sz="4" w:space="0" w:color="auto"/>
              <w:left w:val="single" w:sz="4" w:space="0" w:color="auto"/>
              <w:bottom w:val="single" w:sz="4" w:space="0" w:color="auto"/>
              <w:right w:val="single" w:sz="4" w:space="0" w:color="auto"/>
            </w:tcBorders>
          </w:tcPr>
          <w:p w:rsidR="00C97769" w:rsidRPr="00F20D1F" w:rsidDel="001A523D" w:rsidRDefault="00BB61F7" w:rsidP="00E37828">
            <w:pPr>
              <w:spacing w:before="60" w:after="60"/>
              <w:jc w:val="center"/>
              <w:rPr>
                <w:rFonts w:eastAsia="Times New Roman"/>
                <w:i/>
                <w:sz w:val="16"/>
                <w:szCs w:val="16"/>
              </w:rPr>
            </w:pPr>
            <w:r w:rsidRPr="00F20D1F">
              <w:rPr>
                <w:i/>
                <w:sz w:val="16"/>
                <w:szCs w:val="16"/>
              </w:rPr>
              <w:t>Н/П</w:t>
            </w:r>
          </w:p>
        </w:tc>
        <w:tc>
          <w:tcPr>
            <w:tcW w:w="477" w:type="pct"/>
            <w:tcBorders>
              <w:top w:val="single" w:sz="4" w:space="0" w:color="auto"/>
              <w:left w:val="single" w:sz="4" w:space="0" w:color="auto"/>
              <w:bottom w:val="single" w:sz="4" w:space="0" w:color="auto"/>
              <w:right w:val="single" w:sz="4" w:space="0" w:color="auto"/>
            </w:tcBorders>
          </w:tcPr>
          <w:p w:rsidR="00C97769" w:rsidRPr="00F20D1F" w:rsidDel="001A523D" w:rsidRDefault="00BB61F7" w:rsidP="00E37828">
            <w:pPr>
              <w:spacing w:before="60" w:after="60"/>
              <w:jc w:val="center"/>
              <w:rPr>
                <w:rFonts w:eastAsia="Times New Roman"/>
                <w:i/>
                <w:sz w:val="16"/>
                <w:szCs w:val="16"/>
              </w:rPr>
            </w:pPr>
            <w:r w:rsidRPr="00F20D1F">
              <w:rPr>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C97769" w:rsidRPr="00F20D1F" w:rsidRDefault="00BB61F7" w:rsidP="00E37828">
            <w:pPr>
              <w:spacing w:before="60" w:after="60"/>
              <w:jc w:val="center"/>
              <w:rPr>
                <w:rFonts w:eastAsia="Times New Roman"/>
                <w:i/>
                <w:sz w:val="16"/>
                <w:szCs w:val="16"/>
              </w:rPr>
            </w:pPr>
            <w:r w:rsidRPr="00F20D1F">
              <w:rPr>
                <w:i/>
                <w:sz w:val="16"/>
                <w:szCs w:val="16"/>
              </w:rPr>
              <w:t>Н/П</w:t>
            </w:r>
          </w:p>
        </w:tc>
        <w:tc>
          <w:tcPr>
            <w:tcW w:w="212" w:type="pct"/>
            <w:tcBorders>
              <w:left w:val="single" w:sz="4" w:space="0" w:color="auto"/>
              <w:right w:val="single" w:sz="4" w:space="0" w:color="auto"/>
            </w:tcBorders>
          </w:tcPr>
          <w:p w:rsidR="00C97769" w:rsidRPr="00F20D1F" w:rsidDel="001A523D" w:rsidRDefault="00BB61F7" w:rsidP="00E37828">
            <w:pPr>
              <w:snapToGrid w:val="0"/>
              <w:spacing w:before="60" w:after="60"/>
              <w:jc w:val="center"/>
              <w:rPr>
                <w:rFonts w:eastAsia="Times New Roman"/>
                <w:i/>
                <w:sz w:val="16"/>
                <w:szCs w:val="16"/>
              </w:rPr>
            </w:pPr>
            <w:r w:rsidRPr="00F20D1F">
              <w:rPr>
                <w:i/>
                <w:sz w:val="16"/>
                <w:szCs w:val="16"/>
              </w:rPr>
              <w:t>Н/П</w:t>
            </w:r>
          </w:p>
        </w:tc>
        <w:tc>
          <w:tcPr>
            <w:tcW w:w="142" w:type="pct"/>
            <w:tcBorders>
              <w:left w:val="single" w:sz="4" w:space="0" w:color="auto"/>
              <w:right w:val="single" w:sz="4" w:space="0" w:color="auto"/>
            </w:tcBorders>
          </w:tcPr>
          <w:p w:rsidR="00C97769" w:rsidRPr="00F20D1F" w:rsidDel="001A523D" w:rsidRDefault="00BB61F7" w:rsidP="00E37828">
            <w:pPr>
              <w:snapToGrid w:val="0"/>
              <w:spacing w:before="60" w:after="60"/>
              <w:jc w:val="center"/>
              <w:rPr>
                <w:rFonts w:eastAsia="Times New Roman"/>
                <w:i/>
                <w:sz w:val="16"/>
                <w:szCs w:val="16"/>
              </w:rPr>
            </w:pPr>
            <w:r w:rsidRPr="00F20D1F">
              <w:rPr>
                <w:i/>
                <w:sz w:val="16"/>
                <w:szCs w:val="16"/>
              </w:rPr>
              <w:t>Н/П</w:t>
            </w:r>
          </w:p>
        </w:tc>
        <w:tc>
          <w:tcPr>
            <w:tcW w:w="177" w:type="pct"/>
            <w:tcBorders>
              <w:left w:val="single" w:sz="4" w:space="0" w:color="auto"/>
              <w:right w:val="single" w:sz="4" w:space="0" w:color="auto"/>
            </w:tcBorders>
          </w:tcPr>
          <w:p w:rsidR="00C97769" w:rsidRPr="00F20D1F" w:rsidDel="001A523D" w:rsidRDefault="00BB61F7" w:rsidP="00E37828">
            <w:pPr>
              <w:snapToGrid w:val="0"/>
              <w:spacing w:before="60" w:after="60"/>
              <w:jc w:val="center"/>
              <w:rPr>
                <w:rFonts w:eastAsia="Times New Roman"/>
                <w:i/>
                <w:sz w:val="16"/>
                <w:szCs w:val="16"/>
              </w:rPr>
            </w:pPr>
            <w:r w:rsidRPr="00F20D1F">
              <w:rPr>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C97769" w:rsidRPr="00F20D1F" w:rsidRDefault="00BB61F7" w:rsidP="00E37828">
            <w:pPr>
              <w:spacing w:before="60" w:after="60"/>
              <w:jc w:val="center"/>
              <w:rPr>
                <w:rFonts w:eastAsia="Times New Roman"/>
                <w:i/>
                <w:sz w:val="16"/>
                <w:szCs w:val="16"/>
              </w:rPr>
            </w:pPr>
            <w:r w:rsidRPr="00F20D1F">
              <w:rPr>
                <w:i/>
                <w:sz w:val="16"/>
                <w:szCs w:val="16"/>
              </w:rPr>
              <w:t>Н/П</w:t>
            </w:r>
          </w:p>
        </w:tc>
        <w:tc>
          <w:tcPr>
            <w:tcW w:w="451" w:type="pct"/>
            <w:tcBorders>
              <w:top w:val="single" w:sz="4" w:space="0" w:color="auto"/>
              <w:left w:val="single" w:sz="4" w:space="0" w:color="auto"/>
              <w:bottom w:val="single" w:sz="4" w:space="0" w:color="auto"/>
              <w:right w:val="single" w:sz="4" w:space="0" w:color="auto"/>
            </w:tcBorders>
          </w:tcPr>
          <w:p w:rsidR="00C97769" w:rsidRPr="00F20D1F" w:rsidRDefault="00BB61F7" w:rsidP="00E37828">
            <w:pPr>
              <w:spacing w:before="60" w:after="60"/>
              <w:jc w:val="center"/>
              <w:rPr>
                <w:rFonts w:eastAsia="Times New Roman"/>
                <w:sz w:val="16"/>
                <w:szCs w:val="16"/>
              </w:rPr>
            </w:pPr>
            <w:r w:rsidRPr="00F20D1F">
              <w:rPr>
                <w:i/>
                <w:sz w:val="16"/>
                <w:szCs w:val="16"/>
              </w:rPr>
              <w:t>Н/П</w:t>
            </w:r>
          </w:p>
        </w:tc>
      </w:tr>
    </w:tbl>
    <w:p w:rsidR="00AE6B37" w:rsidRDefault="00AE6B37" w:rsidP="00F03C1E">
      <w:pPr>
        <w:suppressAutoHyphens/>
        <w:rPr>
          <w:b/>
        </w:rPr>
        <w:sectPr w:rsidR="00AE6B37" w:rsidSect="002B3425">
          <w:pgSz w:w="16839" w:h="11907" w:orient="landscape"/>
          <w:pgMar w:top="1418" w:right="1134" w:bottom="1418" w:left="1134" w:header="601" w:footer="1077" w:gutter="0"/>
          <w:cols w:space="720"/>
          <w:docGrid w:linePitch="326"/>
        </w:sectPr>
      </w:pPr>
    </w:p>
    <w:p w:rsidR="005E1B5A" w:rsidRPr="00F20D1F" w:rsidRDefault="00AD4AED" w:rsidP="007001A3">
      <w:pPr>
        <w:suppressAutoHyphens/>
        <w:rPr>
          <w:b/>
        </w:rPr>
      </w:pPr>
      <w:r w:rsidRPr="00F20D1F">
        <w:rPr>
          <w:b/>
        </w:rPr>
        <w:lastRenderedPageBreak/>
        <w:t>2.А.</w:t>
      </w:r>
      <w:r w:rsidR="00145C5E" w:rsidRPr="00F20D1F">
        <w:rPr>
          <w:b/>
        </w:rPr>
        <w:t>1</w:t>
      </w:r>
      <w:r w:rsidRPr="00F20D1F">
        <w:rPr>
          <w:b/>
        </w:rPr>
        <w:t>.</w:t>
      </w:r>
      <w:r w:rsidR="00145C5E" w:rsidRPr="00F20D1F">
        <w:rPr>
          <w:b/>
        </w:rPr>
        <w:t>5</w:t>
      </w:r>
      <w:r w:rsidRPr="00F20D1F">
        <w:rPr>
          <w:b/>
        </w:rPr>
        <w:t xml:space="preserve">  </w:t>
      </w:r>
      <w:r w:rsidRPr="00F20D1F">
        <w:tab/>
      </w:r>
      <w:r w:rsidRPr="00F20D1F">
        <w:rPr>
          <w:b/>
        </w:rPr>
        <w:t xml:space="preserve">Действия, които ще получат подкрепа в рамките на инвестиционния приоритет </w:t>
      </w:r>
    </w:p>
    <w:p w:rsidR="00AD4AED" w:rsidRPr="00F20D1F" w:rsidRDefault="00AD4AED" w:rsidP="007001A3">
      <w:pPr>
        <w:suppressAutoHyphens/>
      </w:pPr>
      <w:r w:rsidRPr="00F20D1F">
        <w:t>(по инвестиционни приоритети)</w:t>
      </w:r>
    </w:p>
    <w:p w:rsidR="007001A3" w:rsidRPr="00F20D1F" w:rsidRDefault="007001A3" w:rsidP="007001A3">
      <w:pPr>
        <w:suppressAutoHyphens/>
        <w:rPr>
          <w:b/>
        </w:rPr>
      </w:pPr>
    </w:p>
    <w:p w:rsidR="007001A3" w:rsidRPr="00F20D1F" w:rsidRDefault="00145C5E" w:rsidP="00BF3391">
      <w:pPr>
        <w:pStyle w:val="ManualHeading3"/>
        <w:tabs>
          <w:tab w:val="clear" w:pos="850"/>
        </w:tabs>
        <w:ind w:left="1418" w:hanging="1418"/>
        <w:rPr>
          <w:b/>
        </w:rPr>
      </w:pPr>
      <w:r w:rsidRPr="00F20D1F">
        <w:rPr>
          <w:b/>
        </w:rPr>
        <w:t>2.А.1</w:t>
      </w:r>
      <w:r w:rsidR="00AD4AED" w:rsidRPr="00F20D1F">
        <w:rPr>
          <w:b/>
        </w:rPr>
        <w:t>.</w:t>
      </w:r>
      <w:r w:rsidRPr="00F20D1F">
        <w:rPr>
          <w:b/>
        </w:rPr>
        <w:t>5.</w:t>
      </w:r>
      <w:r w:rsidR="00AD4AED" w:rsidRPr="00F20D1F">
        <w:rPr>
          <w:b/>
        </w:rPr>
        <w:t xml:space="preserve">1 </w:t>
      </w:r>
      <w:r w:rsidR="00AD4AED" w:rsidRPr="00F20D1F">
        <w:tab/>
      </w:r>
      <w:r w:rsidR="00AD4AED" w:rsidRPr="00F20D1F">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00AD4AED" w:rsidRPr="00F20D1F">
        <w:rPr>
          <w:b/>
        </w:rPr>
        <w:br/>
      </w:r>
    </w:p>
    <w:p w:rsidR="00AD4AED" w:rsidRPr="00F20D1F" w:rsidRDefault="00AD4AED" w:rsidP="004900E0">
      <w:pPr>
        <w:pStyle w:val="ManualHeading3"/>
        <w:tabs>
          <w:tab w:val="clear" w:pos="850"/>
        </w:tabs>
        <w:ind w:left="1418" w:hanging="1418"/>
        <w:rPr>
          <w:i w:val="0"/>
        </w:rPr>
      </w:pPr>
      <w:r w:rsidRPr="00F20D1F">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F20D1F" w:rsidTr="00F03C1E">
        <w:trPr>
          <w:trHeight w:val="518"/>
        </w:trPr>
        <w:tc>
          <w:tcPr>
            <w:tcW w:w="2235" w:type="dxa"/>
            <w:shd w:val="clear" w:color="auto" w:fill="auto"/>
          </w:tcPr>
          <w:p w:rsidR="00AD4AED" w:rsidRPr="00F20D1F" w:rsidRDefault="00055AC8" w:rsidP="00F03C1E">
            <w:pPr>
              <w:rPr>
                <w:i/>
                <w:color w:val="8DB3E2"/>
                <w:sz w:val="18"/>
                <w:szCs w:val="18"/>
              </w:rPr>
            </w:pPr>
            <w:r w:rsidRPr="00F20D1F">
              <w:rPr>
                <w:i/>
              </w:rPr>
              <w:t>Инвестиционен приоритет</w:t>
            </w:r>
          </w:p>
        </w:tc>
        <w:tc>
          <w:tcPr>
            <w:tcW w:w="6443" w:type="dxa"/>
            <w:shd w:val="clear" w:color="auto" w:fill="auto"/>
          </w:tcPr>
          <w:p w:rsidR="007C1169" w:rsidRPr="00F20D1F" w:rsidRDefault="00BF2885" w:rsidP="007C1169">
            <w:pPr>
              <w:rPr>
                <w:i/>
              </w:rPr>
            </w:pPr>
            <w:r w:rsidRPr="00BF2885">
              <w:rPr>
                <w:i/>
              </w:rPr>
              <w:t xml:space="preserve">7i - </w:t>
            </w:r>
            <w:r w:rsidR="00281B92" w:rsidRPr="00F20D1F">
              <w:rPr>
                <w:i/>
              </w:rPr>
              <w:t xml:space="preserve">„Предоставяне на подкрепа за мултимодалното единно европейско транспортно пространство, посредством инвестиции в Трансевропейската транспортна мрежа” </w:t>
            </w:r>
          </w:p>
          <w:p w:rsidR="00281B92" w:rsidRPr="00F20D1F" w:rsidRDefault="00281B92" w:rsidP="007C1169">
            <w:pPr>
              <w:rPr>
                <w:i/>
                <w:color w:val="8DB3E2"/>
                <w:sz w:val="18"/>
                <w:szCs w:val="18"/>
              </w:rPr>
            </w:pPr>
          </w:p>
        </w:tc>
      </w:tr>
      <w:tr w:rsidR="00AD4AED" w:rsidRPr="00F20D1F" w:rsidTr="00F03C1E">
        <w:trPr>
          <w:trHeight w:val="819"/>
        </w:trPr>
        <w:tc>
          <w:tcPr>
            <w:tcW w:w="8678" w:type="dxa"/>
            <w:gridSpan w:val="2"/>
            <w:shd w:val="clear" w:color="auto" w:fill="auto"/>
          </w:tcPr>
          <w:p w:rsidR="00F7388A" w:rsidRPr="00F20D1F" w:rsidRDefault="00F7388A" w:rsidP="00672949">
            <w:pPr>
              <w:widowControl w:val="0"/>
              <w:autoSpaceDE w:val="0"/>
              <w:autoSpaceDN w:val="0"/>
              <w:adjustRightInd w:val="0"/>
              <w:rPr>
                <w:b/>
              </w:rPr>
            </w:pPr>
            <w:r w:rsidRPr="00923B3C">
              <w:rPr>
                <w:b/>
              </w:rPr>
              <w:t>Примерни допустими дейности:</w:t>
            </w:r>
          </w:p>
          <w:p w:rsidR="00F7388A" w:rsidRPr="002B4437" w:rsidRDefault="00F7388A" w:rsidP="00672949">
            <w:r w:rsidRPr="00F20D1F">
              <w:t xml:space="preserve">Изграждане, модернизация, рехабилитация, електрификация и внедряване на сигнализация и телекомуникации на железопътни участъци </w:t>
            </w:r>
            <w:r w:rsidR="002B4437" w:rsidRPr="002B4437">
              <w:t>по „основната” и „разширената“ Трансевропейска транспортна мрежа</w:t>
            </w:r>
            <w:r w:rsidR="002B4437">
              <w:t>,</w:t>
            </w:r>
            <w:r w:rsidR="002B4437" w:rsidRPr="002B4437">
              <w:t xml:space="preserve"> </w:t>
            </w:r>
            <w:r w:rsidR="00374DB7">
              <w:t xml:space="preserve">включително </w:t>
            </w:r>
            <w:r w:rsidR="002B4437" w:rsidRPr="002B4437">
              <w:t xml:space="preserve">развитие на </w:t>
            </w:r>
            <w:r w:rsidR="00562C3A">
              <w:t>мултимодална</w:t>
            </w:r>
            <w:r w:rsidR="002B4437" w:rsidRPr="002B4437">
              <w:t xml:space="preserve"> градска желез</w:t>
            </w:r>
            <w:r w:rsidR="00374DB7">
              <w:t>ница</w:t>
            </w:r>
            <w:r w:rsidR="002B4437" w:rsidRPr="002B4437">
              <w:t xml:space="preserve"> </w:t>
            </w:r>
            <w:r w:rsidR="00FD778B">
              <w:t xml:space="preserve">за </w:t>
            </w:r>
            <w:r w:rsidR="00FD778B" w:rsidRPr="00FD778B">
              <w:t xml:space="preserve">подобряване на свързаността и достъпността </w:t>
            </w:r>
            <w:r w:rsidR="00562C3A">
              <w:t>п</w:t>
            </w:r>
            <w:r w:rsidR="00FD778B" w:rsidRPr="00FD778B">
              <w:t xml:space="preserve">о Трансевропейската транспортна мрежа </w:t>
            </w:r>
            <w:r w:rsidR="00B10324">
              <w:t xml:space="preserve">и мерки за </w:t>
            </w:r>
            <w:r w:rsidR="00B10324" w:rsidRPr="00B10324">
              <w:t>техническа помощ за подготовката/завършване на подготовката на инвестиционни проекти за развитие на железопътната инфраструктура</w:t>
            </w:r>
            <w:r w:rsidR="002B4437">
              <w:t>, включително в градска среда</w:t>
            </w:r>
            <w:r w:rsidRPr="00F20D1F">
              <w:t>.</w:t>
            </w:r>
          </w:p>
          <w:p w:rsidR="00F7388A" w:rsidRPr="00A36027" w:rsidRDefault="00F7388A" w:rsidP="00672949">
            <w:pPr>
              <w:widowControl w:val="0"/>
              <w:autoSpaceDE w:val="0"/>
              <w:autoSpaceDN w:val="0"/>
              <w:adjustRightInd w:val="0"/>
            </w:pPr>
            <w:r w:rsidRPr="00F20D1F">
              <w:rPr>
                <w:spacing w:val="-2"/>
                <w:w w:val="106"/>
              </w:rPr>
              <w:t>Дейностите за п</w:t>
            </w:r>
            <w:r w:rsidRPr="00F20D1F">
              <w:rPr>
                <w:spacing w:val="2"/>
                <w:w w:val="106"/>
              </w:rPr>
              <w:t>о</w:t>
            </w:r>
            <w:r w:rsidRPr="00F20D1F">
              <w:rPr>
                <w:spacing w:val="1"/>
                <w:w w:val="106"/>
              </w:rPr>
              <w:t>д</w:t>
            </w:r>
            <w:r w:rsidRPr="00F20D1F">
              <w:rPr>
                <w:spacing w:val="-3"/>
                <w:w w:val="106"/>
              </w:rPr>
              <w:t>о</w:t>
            </w:r>
            <w:r w:rsidRPr="00F20D1F">
              <w:rPr>
                <w:spacing w:val="1"/>
                <w:w w:val="106"/>
              </w:rPr>
              <w:t>б</w:t>
            </w:r>
            <w:r w:rsidRPr="00F20D1F">
              <w:rPr>
                <w:w w:val="106"/>
              </w:rPr>
              <w:t>ря</w:t>
            </w:r>
            <w:r w:rsidRPr="00F20D1F">
              <w:rPr>
                <w:spacing w:val="2"/>
                <w:w w:val="106"/>
              </w:rPr>
              <w:t>в</w:t>
            </w:r>
            <w:r w:rsidRPr="00F20D1F">
              <w:rPr>
                <w:spacing w:val="-1"/>
                <w:w w:val="106"/>
              </w:rPr>
              <w:t>а</w:t>
            </w:r>
            <w:r w:rsidRPr="00F20D1F">
              <w:rPr>
                <w:spacing w:val="1"/>
                <w:w w:val="106"/>
              </w:rPr>
              <w:t>н</w:t>
            </w:r>
            <w:r w:rsidRPr="00F20D1F">
              <w:rPr>
                <w:w w:val="106"/>
              </w:rPr>
              <w:t>е</w:t>
            </w:r>
            <w:r w:rsidRPr="00F20D1F">
              <w:rPr>
                <w:spacing w:val="8"/>
                <w:w w:val="106"/>
              </w:rPr>
              <w:t xml:space="preserve"> </w:t>
            </w:r>
            <w:r w:rsidRPr="00F20D1F">
              <w:t>и</w:t>
            </w:r>
            <w:r w:rsidRPr="00F20D1F">
              <w:rPr>
                <w:spacing w:val="21"/>
              </w:rPr>
              <w:t xml:space="preserve"> </w:t>
            </w:r>
            <w:r w:rsidRPr="00F20D1F">
              <w:rPr>
                <w:w w:val="106"/>
              </w:rPr>
              <w:t>мо</w:t>
            </w:r>
            <w:r w:rsidRPr="00F20D1F">
              <w:rPr>
                <w:spacing w:val="3"/>
                <w:w w:val="106"/>
              </w:rPr>
              <w:t>д</w:t>
            </w:r>
            <w:r w:rsidRPr="00F20D1F">
              <w:rPr>
                <w:spacing w:val="-3"/>
                <w:w w:val="106"/>
              </w:rPr>
              <w:t>е</w:t>
            </w:r>
            <w:r w:rsidRPr="00F20D1F">
              <w:rPr>
                <w:w w:val="106"/>
              </w:rPr>
              <w:t>р</w:t>
            </w:r>
            <w:r w:rsidRPr="00F20D1F">
              <w:rPr>
                <w:spacing w:val="1"/>
                <w:w w:val="106"/>
              </w:rPr>
              <w:t>н</w:t>
            </w:r>
            <w:r w:rsidRPr="00F20D1F">
              <w:rPr>
                <w:spacing w:val="2"/>
                <w:w w:val="106"/>
              </w:rPr>
              <w:t>и</w:t>
            </w:r>
            <w:r w:rsidRPr="00F20D1F">
              <w:rPr>
                <w:w w:val="106"/>
              </w:rPr>
              <w:t>з</w:t>
            </w:r>
            <w:r w:rsidRPr="00F20D1F">
              <w:rPr>
                <w:spacing w:val="-3"/>
                <w:w w:val="106"/>
              </w:rPr>
              <w:t>а</w:t>
            </w:r>
            <w:r w:rsidRPr="00F20D1F">
              <w:rPr>
                <w:spacing w:val="-1"/>
                <w:w w:val="106"/>
              </w:rPr>
              <w:t>ц</w:t>
            </w:r>
            <w:r w:rsidRPr="00F20D1F">
              <w:rPr>
                <w:spacing w:val="4"/>
                <w:w w:val="106"/>
              </w:rPr>
              <w:t>и</w:t>
            </w:r>
            <w:r w:rsidRPr="00F20D1F">
              <w:rPr>
                <w:w w:val="106"/>
              </w:rPr>
              <w:t>я</w:t>
            </w:r>
            <w:r w:rsidRPr="00F20D1F">
              <w:rPr>
                <w:spacing w:val="13"/>
                <w:w w:val="106"/>
              </w:rPr>
              <w:t xml:space="preserve"> </w:t>
            </w:r>
            <w:r w:rsidRPr="00F20D1F">
              <w:rPr>
                <w:spacing w:val="3"/>
              </w:rPr>
              <w:t>н</w:t>
            </w:r>
            <w:r w:rsidRPr="00F20D1F">
              <w:t>а</w:t>
            </w:r>
            <w:r w:rsidRPr="00F20D1F">
              <w:rPr>
                <w:spacing w:val="17"/>
              </w:rPr>
              <w:t xml:space="preserve"> </w:t>
            </w:r>
            <w:r w:rsidRPr="00F20D1F">
              <w:rPr>
                <w:spacing w:val="-2"/>
                <w:w w:val="105"/>
              </w:rPr>
              <w:t>ж</w:t>
            </w:r>
            <w:r w:rsidRPr="00F20D1F">
              <w:rPr>
                <w:spacing w:val="-1"/>
                <w:w w:val="105"/>
              </w:rPr>
              <w:t>е</w:t>
            </w:r>
            <w:r w:rsidRPr="00F20D1F">
              <w:rPr>
                <w:w w:val="105"/>
              </w:rPr>
              <w:t>л</w:t>
            </w:r>
            <w:r w:rsidRPr="00F20D1F">
              <w:rPr>
                <w:spacing w:val="-1"/>
                <w:w w:val="105"/>
              </w:rPr>
              <w:t>е</w:t>
            </w:r>
            <w:r w:rsidRPr="00F20D1F">
              <w:rPr>
                <w:spacing w:val="-3"/>
                <w:w w:val="105"/>
              </w:rPr>
              <w:t>з</w:t>
            </w:r>
            <w:r w:rsidRPr="00F20D1F">
              <w:rPr>
                <w:spacing w:val="2"/>
                <w:w w:val="105"/>
              </w:rPr>
              <w:t>о</w:t>
            </w:r>
            <w:r w:rsidRPr="00F20D1F">
              <w:rPr>
                <w:spacing w:val="1"/>
                <w:w w:val="105"/>
              </w:rPr>
              <w:t>пъ</w:t>
            </w:r>
            <w:r w:rsidRPr="00F20D1F">
              <w:rPr>
                <w:spacing w:val="-4"/>
                <w:w w:val="105"/>
              </w:rPr>
              <w:t>т</w:t>
            </w:r>
            <w:r w:rsidRPr="00F20D1F">
              <w:rPr>
                <w:spacing w:val="3"/>
                <w:w w:val="105"/>
              </w:rPr>
              <w:t>н</w:t>
            </w:r>
            <w:r w:rsidRPr="00F20D1F">
              <w:rPr>
                <w:spacing w:val="-3"/>
                <w:w w:val="105"/>
              </w:rPr>
              <w:t>а</w:t>
            </w:r>
            <w:r w:rsidRPr="00F20D1F">
              <w:rPr>
                <w:spacing w:val="1"/>
                <w:w w:val="105"/>
              </w:rPr>
              <w:t>т</w:t>
            </w:r>
            <w:r w:rsidRPr="00F20D1F">
              <w:rPr>
                <w:w w:val="105"/>
              </w:rPr>
              <w:t>а</w:t>
            </w:r>
            <w:r w:rsidRPr="00F20D1F">
              <w:rPr>
                <w:spacing w:val="15"/>
                <w:w w:val="105"/>
              </w:rPr>
              <w:t xml:space="preserve"> </w:t>
            </w:r>
            <w:r w:rsidRPr="00F20D1F">
              <w:t>л</w:t>
            </w:r>
            <w:r w:rsidRPr="00F20D1F">
              <w:rPr>
                <w:spacing w:val="2"/>
              </w:rPr>
              <w:t>и</w:t>
            </w:r>
            <w:r w:rsidRPr="00F20D1F">
              <w:rPr>
                <w:spacing w:val="1"/>
              </w:rPr>
              <w:t>н</w:t>
            </w:r>
            <w:r w:rsidRPr="00F20D1F">
              <w:rPr>
                <w:spacing w:val="2"/>
              </w:rPr>
              <w:t>и</w:t>
            </w:r>
            <w:r w:rsidRPr="00F20D1F">
              <w:t xml:space="preserve">я </w:t>
            </w:r>
            <w:r w:rsidRPr="00F20D1F">
              <w:rPr>
                <w:spacing w:val="2"/>
              </w:rPr>
              <w:t xml:space="preserve">от </w:t>
            </w:r>
            <w:r w:rsidRPr="00F20D1F">
              <w:rPr>
                <w:spacing w:val="-2"/>
                <w:w w:val="108"/>
              </w:rPr>
              <w:t>П</w:t>
            </w:r>
            <w:r w:rsidRPr="00F20D1F">
              <w:rPr>
                <w:w w:val="108"/>
              </w:rPr>
              <w:t>ло</w:t>
            </w:r>
            <w:r w:rsidRPr="00F20D1F">
              <w:rPr>
                <w:spacing w:val="2"/>
                <w:w w:val="108"/>
              </w:rPr>
              <w:t>в</w:t>
            </w:r>
            <w:r w:rsidRPr="00F20D1F">
              <w:rPr>
                <w:spacing w:val="-2"/>
                <w:w w:val="108"/>
              </w:rPr>
              <w:t>д</w:t>
            </w:r>
            <w:r w:rsidRPr="00F20D1F">
              <w:rPr>
                <w:spacing w:val="-1"/>
                <w:w w:val="108"/>
              </w:rPr>
              <w:t>и</w:t>
            </w:r>
            <w:r w:rsidRPr="00F20D1F">
              <w:rPr>
                <w:w w:val="108"/>
              </w:rPr>
              <w:t>в</w:t>
            </w:r>
            <w:r w:rsidRPr="00F20D1F">
              <w:rPr>
                <w:spacing w:val="14"/>
                <w:w w:val="108"/>
              </w:rPr>
              <w:t xml:space="preserve"> </w:t>
            </w:r>
            <w:r w:rsidRPr="00F20D1F">
              <w:rPr>
                <w:spacing w:val="1"/>
              </w:rPr>
              <w:t>д</w:t>
            </w:r>
            <w:r w:rsidRPr="00F20D1F">
              <w:t>о</w:t>
            </w:r>
            <w:r w:rsidRPr="00F20D1F">
              <w:rPr>
                <w:spacing w:val="29"/>
              </w:rPr>
              <w:t xml:space="preserve"> </w:t>
            </w:r>
            <w:r w:rsidRPr="00F20D1F">
              <w:rPr>
                <w:spacing w:val="-2"/>
              </w:rPr>
              <w:t>Б</w:t>
            </w:r>
            <w:r w:rsidRPr="00F20D1F">
              <w:rPr>
                <w:spacing w:val="-3"/>
              </w:rPr>
              <w:t>у</w:t>
            </w:r>
            <w:r w:rsidRPr="00F20D1F">
              <w:t>р</w:t>
            </w:r>
            <w:r w:rsidRPr="00F20D1F">
              <w:rPr>
                <w:spacing w:val="2"/>
              </w:rPr>
              <w:t>г</w:t>
            </w:r>
            <w:r w:rsidRPr="00F20D1F">
              <w:rPr>
                <w:spacing w:val="-1"/>
              </w:rPr>
              <w:t>а</w:t>
            </w:r>
            <w:r w:rsidRPr="00F20D1F">
              <w:t>с</w:t>
            </w:r>
            <w:r w:rsidR="00FF1C20" w:rsidRPr="00F20D1F">
              <w:t xml:space="preserve">, </w:t>
            </w:r>
            <w:r w:rsidRPr="00F20D1F">
              <w:t>са насочени основно към модернизация и п</w:t>
            </w:r>
            <w:r w:rsidRPr="00F20D1F">
              <w:rPr>
                <w:spacing w:val="-3"/>
              </w:rPr>
              <w:t>о</w:t>
            </w:r>
            <w:r w:rsidRPr="00F20D1F">
              <w:rPr>
                <w:spacing w:val="2"/>
              </w:rPr>
              <w:t>д</w:t>
            </w:r>
            <w:r w:rsidRPr="00F20D1F">
              <w:rPr>
                <w:spacing w:val="-2"/>
              </w:rPr>
              <w:t>н</w:t>
            </w:r>
            <w:r w:rsidRPr="00F20D1F">
              <w:rPr>
                <w:spacing w:val="-1"/>
              </w:rPr>
              <w:t>о</w:t>
            </w:r>
            <w:r w:rsidRPr="00F20D1F">
              <w:rPr>
                <w:spacing w:val="1"/>
              </w:rPr>
              <w:t>в</w:t>
            </w:r>
            <w:r w:rsidRPr="00F20D1F">
              <w:t>я</w:t>
            </w:r>
            <w:r w:rsidRPr="00F20D1F">
              <w:rPr>
                <w:spacing w:val="1"/>
              </w:rPr>
              <w:t>в</w:t>
            </w:r>
            <w:r w:rsidRPr="00F20D1F">
              <w:rPr>
                <w:spacing w:val="-1"/>
              </w:rPr>
              <w:t>а</w:t>
            </w:r>
            <w:r w:rsidRPr="00F20D1F">
              <w:rPr>
                <w:spacing w:val="3"/>
              </w:rPr>
              <w:t>н</w:t>
            </w:r>
            <w:r w:rsidRPr="00F20D1F">
              <w:t>е</w:t>
            </w:r>
            <w:r w:rsidRPr="00F20D1F">
              <w:rPr>
                <w:spacing w:val="21"/>
              </w:rPr>
              <w:t xml:space="preserve"> </w:t>
            </w:r>
            <w:r w:rsidRPr="00F20D1F">
              <w:t>на</w:t>
            </w:r>
            <w:r w:rsidRPr="00F20D1F">
              <w:rPr>
                <w:spacing w:val="32"/>
              </w:rPr>
              <w:t xml:space="preserve"> </w:t>
            </w:r>
            <w:r w:rsidRPr="00F20D1F">
              <w:rPr>
                <w:spacing w:val="2"/>
              </w:rPr>
              <w:t>и</w:t>
            </w:r>
            <w:r w:rsidRPr="00F20D1F">
              <w:t>нфр</w:t>
            </w:r>
            <w:r w:rsidRPr="00F20D1F">
              <w:rPr>
                <w:spacing w:val="-3"/>
              </w:rPr>
              <w:t>а</w:t>
            </w:r>
            <w:r w:rsidRPr="00F20D1F">
              <w:rPr>
                <w:spacing w:val="2"/>
              </w:rPr>
              <w:t>ст</w:t>
            </w:r>
            <w:r w:rsidRPr="00F20D1F">
              <w:rPr>
                <w:spacing w:val="-3"/>
              </w:rPr>
              <w:t>р</w:t>
            </w:r>
            <w:r w:rsidRPr="00F20D1F">
              <w:rPr>
                <w:spacing w:val="-1"/>
              </w:rPr>
              <w:t>у</w:t>
            </w:r>
            <w:r w:rsidRPr="00F20D1F">
              <w:t>к</w:t>
            </w:r>
            <w:r w:rsidRPr="00F20D1F">
              <w:rPr>
                <w:spacing w:val="2"/>
              </w:rPr>
              <w:t>т</w:t>
            </w:r>
            <w:r w:rsidRPr="00F20D1F">
              <w:rPr>
                <w:spacing w:val="-1"/>
              </w:rPr>
              <w:t>ур</w:t>
            </w:r>
            <w:r w:rsidRPr="00F20D1F">
              <w:t>н</w:t>
            </w:r>
            <w:r w:rsidRPr="00F20D1F">
              <w:rPr>
                <w:spacing w:val="2"/>
              </w:rPr>
              <w:t>ит</w:t>
            </w:r>
            <w:r w:rsidRPr="00F20D1F">
              <w:t xml:space="preserve">е </w:t>
            </w:r>
            <w:r w:rsidRPr="00F20D1F">
              <w:rPr>
                <w:spacing w:val="-3"/>
              </w:rPr>
              <w:t>с</w:t>
            </w:r>
            <w:r w:rsidRPr="00F20D1F">
              <w:rPr>
                <w:spacing w:val="4"/>
              </w:rPr>
              <w:t>и</w:t>
            </w:r>
            <w:r w:rsidRPr="00F20D1F">
              <w:rPr>
                <w:spacing w:val="-1"/>
              </w:rPr>
              <w:t>стем</w:t>
            </w:r>
            <w:r w:rsidRPr="00F20D1F">
              <w:t>и</w:t>
            </w:r>
            <w:r w:rsidRPr="00F20D1F">
              <w:rPr>
                <w:spacing w:val="2"/>
              </w:rPr>
              <w:t xml:space="preserve"> </w:t>
            </w:r>
            <w:r w:rsidRPr="00F20D1F">
              <w:t>и</w:t>
            </w:r>
            <w:r w:rsidRPr="00F20D1F">
              <w:rPr>
                <w:spacing w:val="11"/>
              </w:rPr>
              <w:t xml:space="preserve"> </w:t>
            </w:r>
            <w:r w:rsidRPr="00F20D1F">
              <w:rPr>
                <w:spacing w:val="-1"/>
              </w:rPr>
              <w:t>в</w:t>
            </w:r>
            <w:r w:rsidRPr="00F20D1F">
              <w:rPr>
                <w:spacing w:val="2"/>
              </w:rPr>
              <w:t>ъ</w:t>
            </w:r>
            <w:r w:rsidRPr="00F20D1F">
              <w:rPr>
                <w:spacing w:val="-1"/>
              </w:rPr>
              <w:t>в</w:t>
            </w:r>
            <w:r w:rsidRPr="00F20D1F">
              <w:t>ежд</w:t>
            </w:r>
            <w:r w:rsidRPr="00F20D1F">
              <w:rPr>
                <w:spacing w:val="-1"/>
              </w:rPr>
              <w:t>а</w:t>
            </w:r>
            <w:r w:rsidRPr="00F20D1F">
              <w:rPr>
                <w:spacing w:val="-2"/>
              </w:rPr>
              <w:t>н</w:t>
            </w:r>
            <w:r w:rsidRPr="00F20D1F">
              <w:t>е</w:t>
            </w:r>
            <w:r w:rsidRPr="00F20D1F">
              <w:rPr>
                <w:spacing w:val="1"/>
              </w:rPr>
              <w:t xml:space="preserve"> </w:t>
            </w:r>
            <w:r w:rsidRPr="00F20D1F">
              <w:t>на</w:t>
            </w:r>
            <w:r w:rsidRPr="00F20D1F">
              <w:rPr>
                <w:spacing w:val="5"/>
              </w:rPr>
              <w:t xml:space="preserve"> </w:t>
            </w:r>
            <w:r w:rsidRPr="00F20D1F">
              <w:rPr>
                <w:spacing w:val="-1"/>
              </w:rPr>
              <w:t>с</w:t>
            </w:r>
            <w:r w:rsidRPr="00F20D1F">
              <w:t>к</w:t>
            </w:r>
            <w:r w:rsidRPr="00F20D1F">
              <w:rPr>
                <w:spacing w:val="2"/>
              </w:rPr>
              <w:t>о</w:t>
            </w:r>
            <w:r w:rsidRPr="00F20D1F">
              <w:rPr>
                <w:spacing w:val="-1"/>
              </w:rPr>
              <w:t>ро</w:t>
            </w:r>
            <w:r w:rsidRPr="00F20D1F">
              <w:rPr>
                <w:spacing w:val="2"/>
              </w:rPr>
              <w:t>с</w:t>
            </w:r>
            <w:r w:rsidRPr="00F20D1F">
              <w:rPr>
                <w:spacing w:val="-1"/>
              </w:rPr>
              <w:t>т</w:t>
            </w:r>
            <w:r w:rsidRPr="00F20D1F">
              <w:t>ни</w:t>
            </w:r>
            <w:r w:rsidRPr="00F20D1F">
              <w:rPr>
                <w:spacing w:val="-1"/>
              </w:rPr>
              <w:t xml:space="preserve"> в</w:t>
            </w:r>
            <w:r w:rsidRPr="00F20D1F">
              <w:t>л</w:t>
            </w:r>
            <w:r w:rsidRPr="00F20D1F">
              <w:rPr>
                <w:spacing w:val="-3"/>
              </w:rPr>
              <w:t>а</w:t>
            </w:r>
            <w:r w:rsidRPr="00F20D1F">
              <w:t>к</w:t>
            </w:r>
            <w:r w:rsidRPr="00F20D1F">
              <w:rPr>
                <w:spacing w:val="-1"/>
              </w:rPr>
              <w:t>о</w:t>
            </w:r>
            <w:r w:rsidRPr="00F20D1F">
              <w:rPr>
                <w:spacing w:val="1"/>
              </w:rPr>
              <w:t>в</w:t>
            </w:r>
            <w:r w:rsidRPr="00F20D1F">
              <w:t>е</w:t>
            </w:r>
            <w:r w:rsidRPr="00F20D1F">
              <w:rPr>
                <w:spacing w:val="2"/>
              </w:rPr>
              <w:t xml:space="preserve"> </w:t>
            </w:r>
            <w:r w:rsidRPr="00F20D1F">
              <w:rPr>
                <w:spacing w:val="-3"/>
              </w:rPr>
              <w:t>о</w:t>
            </w:r>
            <w:r w:rsidRPr="00F20D1F">
              <w:t>т</w:t>
            </w:r>
            <w:r w:rsidRPr="00F20D1F">
              <w:rPr>
                <w:spacing w:val="10"/>
              </w:rPr>
              <w:t xml:space="preserve"> </w:t>
            </w:r>
            <w:r w:rsidRPr="00F20D1F">
              <w:t>С</w:t>
            </w:r>
            <w:r w:rsidRPr="00F20D1F">
              <w:rPr>
                <w:spacing w:val="-3"/>
              </w:rPr>
              <w:t>о</w:t>
            </w:r>
            <w:r w:rsidRPr="00F20D1F">
              <w:t>ф</w:t>
            </w:r>
            <w:r w:rsidRPr="00F20D1F">
              <w:rPr>
                <w:spacing w:val="4"/>
              </w:rPr>
              <w:t>и</w:t>
            </w:r>
            <w:r w:rsidRPr="00F20D1F">
              <w:t>я</w:t>
            </w:r>
            <w:r w:rsidRPr="00F20D1F">
              <w:rPr>
                <w:spacing w:val="2"/>
              </w:rPr>
              <w:t xml:space="preserve"> </w:t>
            </w:r>
            <w:r w:rsidRPr="00F20D1F">
              <w:t>до</w:t>
            </w:r>
            <w:r w:rsidRPr="00F20D1F">
              <w:rPr>
                <w:spacing w:val="6"/>
              </w:rPr>
              <w:t xml:space="preserve"> </w:t>
            </w:r>
            <w:r w:rsidRPr="00F20D1F">
              <w:rPr>
                <w:spacing w:val="2"/>
              </w:rPr>
              <w:t>Б</w:t>
            </w:r>
            <w:r w:rsidRPr="00F20D1F">
              <w:rPr>
                <w:spacing w:val="-1"/>
              </w:rPr>
              <w:t>ур</w:t>
            </w:r>
            <w:r w:rsidRPr="00F20D1F">
              <w:rPr>
                <w:spacing w:val="1"/>
              </w:rPr>
              <w:t>г</w:t>
            </w:r>
            <w:r w:rsidRPr="00F20D1F">
              <w:rPr>
                <w:spacing w:val="-3"/>
              </w:rPr>
              <w:t>а</w:t>
            </w:r>
            <w:r w:rsidRPr="00F20D1F">
              <w:t xml:space="preserve">с. Необходимо е през програмен период 2014-2020 г. да бъде </w:t>
            </w:r>
            <w:r w:rsidR="00F354F8">
              <w:t>осигурено финансиране за Етап 1</w:t>
            </w:r>
            <w:r w:rsidRPr="00F20D1F">
              <w:t xml:space="preserve"> </w:t>
            </w:r>
            <w:r w:rsidR="00F354F8">
              <w:t xml:space="preserve">от </w:t>
            </w:r>
            <w:r w:rsidRPr="00F20D1F">
              <w:t>модернизацията на ж.п. линията Пловдив – Бургас</w:t>
            </w:r>
            <w:r w:rsidR="00F354F8">
              <w:t>, фаза 2</w:t>
            </w:r>
            <w:r w:rsidRPr="00F20D1F">
              <w:t xml:space="preserve">, като в допълнение на инвестицията в програмен период 2007-2013 г. се осигури </w:t>
            </w:r>
            <w:r w:rsidR="00467C81">
              <w:t xml:space="preserve">модернизацията/рехабилитацията на участъците Скутаре-Оризово, Стралджа-Церковски, </w:t>
            </w:r>
            <w:r w:rsidR="00F354F8">
              <w:t xml:space="preserve">както и частична </w:t>
            </w:r>
            <w:r w:rsidR="00467C81">
              <w:t xml:space="preserve">модернизация на участъци Оризово-Михайлово, Ямбол-Зимница и др., </w:t>
            </w:r>
            <w:r w:rsidR="00E97491">
              <w:t>включително проектиране и изграждане на системи за сигнализация и телекомуникация</w:t>
            </w:r>
            <w:r w:rsidR="00926748">
              <w:t xml:space="preserve">, </w:t>
            </w:r>
            <w:r w:rsidR="00926748" w:rsidRPr="00926748">
              <w:t>което ще продължи и завърши в периода 2021-2027</w:t>
            </w:r>
            <w:r w:rsidR="00467C81">
              <w:t>.</w:t>
            </w:r>
            <w:r w:rsidR="00866580">
              <w:t xml:space="preserve"> </w:t>
            </w:r>
            <w:r w:rsidR="008B1E6F">
              <w:t xml:space="preserve">В допълнение се предвижда изпълнението на отделен проект за </w:t>
            </w:r>
            <w:r w:rsidR="008B1E6F" w:rsidRPr="008B1E6F">
              <w:t>проектиране и модернизация на тягови подстанции Бургас, Карнобат и Ямбол</w:t>
            </w:r>
            <w:r w:rsidR="008B1E6F">
              <w:t xml:space="preserve">. </w:t>
            </w:r>
            <w:r w:rsidRPr="00F20D1F">
              <w:t>Проектът за модернизация на железопътната линия Пловдив – Бургас е приоритетен според Общия</w:t>
            </w:r>
            <w:r w:rsidR="00156AC6" w:rsidRPr="00F20D1F">
              <w:t xml:space="preserve"> генерален план за транспорта.</w:t>
            </w:r>
          </w:p>
          <w:p w:rsidR="00A362ED" w:rsidRPr="00A362ED" w:rsidRDefault="00A362ED" w:rsidP="00A362ED">
            <w:pPr>
              <w:widowControl w:val="0"/>
              <w:autoSpaceDE w:val="0"/>
              <w:autoSpaceDN w:val="0"/>
              <w:adjustRightInd w:val="0"/>
            </w:pPr>
            <w:r w:rsidRPr="00A362ED">
              <w:t>По проекта за рехабилирация на жп линията Пловдив – Бургас, фаза 2 НКЖИ актуализира схемата за техническо и финансово изпълнение на дейностите, в периода на допустимост на разходите</w:t>
            </w:r>
            <w:r w:rsidR="00491057">
              <w:t>. И</w:t>
            </w:r>
            <w:r w:rsidRPr="00A362ED">
              <w:t>зпълнението по компоненти и дейности, които  ще бъдат финансирани по ОПТТИ са: Компонент 1-Проектиране и изграждане на системи за сигнализация и телекомуникации по железопътната линия Пловдив-Бургас – 43,73 %; Компонент 2-Изграждане на надлези/подлези за железопътната линия Пловдив–Бургас на мястото на съществуващи прелези–</w:t>
            </w:r>
            <w:r w:rsidRPr="00A362ED">
              <w:lastRenderedPageBreak/>
              <w:t>премахване на жп прелези и изграждане на надлези – 55,74%; Компонент 3-Изграждане на защитен лесопояс в междугарието Черноград-Айтос – 100%; Компонент 4-Рехабилитация на жп участък Скутаре–Оризово – 99,51%; Компонент 5-Модернизация на жп участък Оризово – Михайлово – 51,06%, а ТПС Чирпан - 100 % ; Компонент 6-Модернизация на жп участък Ямбол – Зимница, при гара Завой - 0%; Компонент 7-Реконструкция на стрелковото развитие на гара Зимница и рехабилитация на контактната мрежа в гарите Зимница и Стралджа – 60,93%; Компонент 8-Рехабилитация на железопътната отсечка Стралджа – Церковски – 100%; Отчуждителни процедури – 100 %.</w:t>
            </w:r>
          </w:p>
          <w:p w:rsidR="00F7388A" w:rsidRDefault="00E0245F" w:rsidP="00672949">
            <w:r>
              <w:t>По отношение м</w:t>
            </w:r>
            <w:r w:rsidR="00451450" w:rsidRPr="00F20D1F">
              <w:t xml:space="preserve">одернизацията на </w:t>
            </w:r>
            <w:r w:rsidR="002E5603">
              <w:t>железопътната линия София</w:t>
            </w:r>
            <w:r>
              <w:t xml:space="preserve"> </w:t>
            </w:r>
            <w:r w:rsidR="002E5603">
              <w:t>-</w:t>
            </w:r>
            <w:r>
              <w:t xml:space="preserve"> </w:t>
            </w:r>
            <w:r w:rsidR="002E5603">
              <w:t xml:space="preserve">Пловдив, която </w:t>
            </w:r>
            <w:r w:rsidR="00F7388A" w:rsidRPr="00F20D1F">
              <w:t>стартира през програмен период</w:t>
            </w:r>
            <w:r w:rsidR="002E5603">
              <w:t xml:space="preserve"> </w:t>
            </w:r>
            <w:r w:rsidR="008C3532">
              <w:t xml:space="preserve">2007-2013 г. </w:t>
            </w:r>
            <w:r w:rsidR="002E5603">
              <w:t>(</w:t>
            </w:r>
            <w:r w:rsidR="002E5603" w:rsidRPr="00F20D1F">
              <w:t>участък Септември – Пловдив</w:t>
            </w:r>
            <w:r w:rsidR="002E5603">
              <w:t>)</w:t>
            </w:r>
            <w:r w:rsidR="002E5603" w:rsidRPr="00F20D1F">
              <w:t xml:space="preserve"> </w:t>
            </w:r>
            <w:r w:rsidRPr="00F20D1F">
              <w:t xml:space="preserve">е необходимо </w:t>
            </w:r>
            <w:r w:rsidR="00F7388A" w:rsidRPr="00F20D1F">
              <w:t xml:space="preserve">през програмен период 2014-2020 г. да се осигури </w:t>
            </w:r>
            <w:r w:rsidR="00D462D4">
              <w:t xml:space="preserve">финансиране на </w:t>
            </w:r>
            <w:r w:rsidR="00F7388A" w:rsidRPr="00F20D1F">
              <w:t xml:space="preserve">строителството на </w:t>
            </w:r>
            <w:r w:rsidR="00FA51F1">
              <w:t>ф</w:t>
            </w:r>
            <w:r w:rsidR="003D4CAA" w:rsidRPr="003D4CAA">
              <w:t xml:space="preserve">аза 1 от </w:t>
            </w:r>
            <w:r w:rsidR="00F7388A" w:rsidRPr="00F20D1F">
              <w:t xml:space="preserve">участъка </w:t>
            </w:r>
            <w:r w:rsidR="00D462D4">
              <w:t xml:space="preserve">Елин Пелин </w:t>
            </w:r>
            <w:r w:rsidR="003D4CAA">
              <w:t>-</w:t>
            </w:r>
            <w:r w:rsidR="00D462D4">
              <w:t xml:space="preserve"> Костенец. </w:t>
            </w:r>
            <w:r w:rsidR="00B03801">
              <w:t xml:space="preserve">За останалите участъци по линията </w:t>
            </w:r>
            <w:r w:rsidR="00F7388A" w:rsidRPr="00F20D1F">
              <w:t>София – Септември</w:t>
            </w:r>
            <w:r w:rsidR="00B03801">
              <w:t>, средствата за изграждането им са осигурени от МСЕ</w:t>
            </w:r>
            <w:r w:rsidR="00F7388A" w:rsidRPr="00F20D1F">
              <w:t xml:space="preserve">. Заедно с модернизацията на ж.п. линията Пловдив – Бургас </w:t>
            </w:r>
            <w:r w:rsidR="00A01E56">
              <w:t>(</w:t>
            </w:r>
            <w:r w:rsidR="00F7388A" w:rsidRPr="00F20D1F">
              <w:t xml:space="preserve">през </w:t>
            </w:r>
            <w:r w:rsidR="007B3DE3">
              <w:t>програмни периоди 2007-2013</w:t>
            </w:r>
            <w:r w:rsidR="00C865E4">
              <w:t>,</w:t>
            </w:r>
            <w:r w:rsidR="007B3DE3">
              <w:t xml:space="preserve"> 2014-2020</w:t>
            </w:r>
            <w:r w:rsidR="00C865E4">
              <w:t xml:space="preserve"> и 2021-2027</w:t>
            </w:r>
            <w:r w:rsidR="00A01E56">
              <w:t>)</w:t>
            </w:r>
            <w:r w:rsidR="00F7388A" w:rsidRPr="00F20D1F">
              <w:t xml:space="preserve"> ще се осигури </w:t>
            </w:r>
            <w:r w:rsidR="00F7388A" w:rsidRPr="00F20D1F">
              <w:rPr>
                <w:spacing w:val="2"/>
              </w:rPr>
              <w:t>с</w:t>
            </w:r>
            <w:r w:rsidR="00F7388A" w:rsidRPr="00F20D1F">
              <w:t>к</w:t>
            </w:r>
            <w:r w:rsidR="00F7388A" w:rsidRPr="00F20D1F">
              <w:rPr>
                <w:spacing w:val="-3"/>
              </w:rPr>
              <w:t>о</w:t>
            </w:r>
            <w:r w:rsidR="00F7388A" w:rsidRPr="00F20D1F">
              <w:rPr>
                <w:spacing w:val="2"/>
              </w:rPr>
              <w:t>р</w:t>
            </w:r>
            <w:r w:rsidR="00F7388A" w:rsidRPr="00F20D1F">
              <w:rPr>
                <w:spacing w:val="-1"/>
              </w:rPr>
              <w:t>о</w:t>
            </w:r>
            <w:r w:rsidR="00F7388A" w:rsidRPr="00F20D1F">
              <w:rPr>
                <w:spacing w:val="2"/>
              </w:rPr>
              <w:t>ст</w:t>
            </w:r>
            <w:r w:rsidR="00F7388A" w:rsidRPr="00F20D1F">
              <w:rPr>
                <w:spacing w:val="-3"/>
              </w:rPr>
              <w:t>е</w:t>
            </w:r>
            <w:r w:rsidR="00F7388A" w:rsidRPr="00F20D1F">
              <w:t xml:space="preserve">н </w:t>
            </w:r>
            <w:r w:rsidR="00F7388A" w:rsidRPr="00F20D1F">
              <w:rPr>
                <w:spacing w:val="1"/>
              </w:rPr>
              <w:t>м</w:t>
            </w:r>
            <w:r w:rsidR="00F7388A" w:rsidRPr="00F20D1F">
              <w:rPr>
                <w:spacing w:val="-1"/>
              </w:rPr>
              <w:t>а</w:t>
            </w:r>
            <w:r w:rsidR="00F7388A" w:rsidRPr="00F20D1F">
              <w:rPr>
                <w:spacing w:val="-3"/>
              </w:rPr>
              <w:t>р</w:t>
            </w:r>
            <w:r w:rsidR="00F7388A" w:rsidRPr="00F20D1F">
              <w:rPr>
                <w:spacing w:val="3"/>
              </w:rPr>
              <w:t>ш</w:t>
            </w:r>
            <w:r w:rsidR="00F7388A" w:rsidRPr="00F20D1F">
              <w:rPr>
                <w:spacing w:val="-3"/>
              </w:rPr>
              <w:t>р</w:t>
            </w:r>
            <w:r w:rsidR="00F7388A" w:rsidRPr="00F20D1F">
              <w:rPr>
                <w:spacing w:val="-1"/>
              </w:rPr>
              <w:t>у</w:t>
            </w:r>
            <w:r w:rsidR="00F7388A" w:rsidRPr="00F20D1F">
              <w:rPr>
                <w:spacing w:val="2"/>
              </w:rPr>
              <w:t>т</w:t>
            </w:r>
            <w:r w:rsidR="00F7388A" w:rsidRPr="00F20D1F">
              <w:t xml:space="preserve">, с </w:t>
            </w:r>
            <w:r w:rsidR="00F7388A" w:rsidRPr="00F20D1F">
              <w:rPr>
                <w:spacing w:val="-3"/>
              </w:rPr>
              <w:t>п</w:t>
            </w:r>
            <w:r w:rsidR="00F7388A" w:rsidRPr="00F20D1F">
              <w:rPr>
                <w:spacing w:val="-1"/>
              </w:rPr>
              <w:t>о</w:t>
            </w:r>
            <w:r w:rsidR="00F7388A" w:rsidRPr="00F20D1F">
              <w:rPr>
                <w:spacing w:val="2"/>
              </w:rPr>
              <w:t>д</w:t>
            </w:r>
            <w:r w:rsidR="00F7388A" w:rsidRPr="00F20D1F">
              <w:rPr>
                <w:spacing w:val="-1"/>
              </w:rPr>
              <w:t>о</w:t>
            </w:r>
            <w:r w:rsidR="00F7388A" w:rsidRPr="00F20D1F">
              <w:rPr>
                <w:spacing w:val="2"/>
              </w:rPr>
              <w:t>б</w:t>
            </w:r>
            <w:r w:rsidR="00F7388A" w:rsidRPr="00F20D1F">
              <w:rPr>
                <w:spacing w:val="-1"/>
              </w:rPr>
              <w:t>ре</w:t>
            </w:r>
            <w:r w:rsidR="00F7388A" w:rsidRPr="00F20D1F">
              <w:t>на н</w:t>
            </w:r>
            <w:r w:rsidR="00F7388A" w:rsidRPr="00F20D1F">
              <w:rPr>
                <w:spacing w:val="-1"/>
              </w:rPr>
              <w:t>а</w:t>
            </w:r>
            <w:r w:rsidR="00F7388A" w:rsidRPr="00F20D1F">
              <w:rPr>
                <w:spacing w:val="2"/>
              </w:rPr>
              <w:t>д</w:t>
            </w:r>
            <w:r w:rsidR="00F7388A" w:rsidRPr="00F20D1F">
              <w:t>еждн</w:t>
            </w:r>
            <w:r w:rsidR="00F7388A" w:rsidRPr="00F20D1F">
              <w:rPr>
                <w:spacing w:val="-1"/>
              </w:rPr>
              <w:t>о</w:t>
            </w:r>
            <w:r w:rsidR="00F7388A" w:rsidRPr="00F20D1F">
              <w:rPr>
                <w:spacing w:val="2"/>
              </w:rPr>
              <w:t>с</w:t>
            </w:r>
            <w:r w:rsidR="00F7388A" w:rsidRPr="00F20D1F">
              <w:t xml:space="preserve">т и </w:t>
            </w:r>
            <w:r w:rsidR="00F7388A" w:rsidRPr="00F20D1F">
              <w:rPr>
                <w:spacing w:val="-1"/>
              </w:rPr>
              <w:t>у</w:t>
            </w:r>
            <w:r w:rsidR="00F7388A" w:rsidRPr="00F20D1F">
              <w:rPr>
                <w:spacing w:val="1"/>
              </w:rPr>
              <w:t>в</w:t>
            </w:r>
            <w:r w:rsidR="00F7388A" w:rsidRPr="00F20D1F">
              <w:rPr>
                <w:spacing w:val="-3"/>
              </w:rPr>
              <w:t>е</w:t>
            </w:r>
            <w:r w:rsidR="00F7388A" w:rsidRPr="00F20D1F">
              <w:rPr>
                <w:spacing w:val="2"/>
              </w:rPr>
              <w:t>ли</w:t>
            </w:r>
            <w:r w:rsidR="00F7388A" w:rsidRPr="00F20D1F">
              <w:rPr>
                <w:spacing w:val="1"/>
              </w:rPr>
              <w:t>ч</w:t>
            </w:r>
            <w:r w:rsidR="00F7388A" w:rsidRPr="00F20D1F">
              <w:rPr>
                <w:spacing w:val="-3"/>
              </w:rPr>
              <w:t>е</w:t>
            </w:r>
            <w:r w:rsidR="00F7388A" w:rsidRPr="00F20D1F">
              <w:t xml:space="preserve">н </w:t>
            </w:r>
            <w:r w:rsidR="00F7388A" w:rsidRPr="00F20D1F">
              <w:rPr>
                <w:spacing w:val="3"/>
              </w:rPr>
              <w:t>к</w:t>
            </w:r>
            <w:r w:rsidR="00F7388A" w:rsidRPr="00F20D1F">
              <w:rPr>
                <w:spacing w:val="-3"/>
              </w:rPr>
              <w:t>а</w:t>
            </w:r>
            <w:r w:rsidR="00F7388A" w:rsidRPr="00F20D1F">
              <w:rPr>
                <w:spacing w:val="2"/>
              </w:rPr>
              <w:t>п</w:t>
            </w:r>
            <w:r w:rsidR="00F7388A" w:rsidRPr="00F20D1F">
              <w:rPr>
                <w:spacing w:val="-3"/>
              </w:rPr>
              <w:t>а</w:t>
            </w:r>
            <w:r w:rsidR="00F7388A" w:rsidRPr="00F20D1F">
              <w:rPr>
                <w:spacing w:val="2"/>
              </w:rPr>
              <w:t>цит</w:t>
            </w:r>
            <w:r w:rsidR="00F7388A" w:rsidRPr="00F20D1F">
              <w:rPr>
                <w:spacing w:val="-3"/>
              </w:rPr>
              <w:t>е</w:t>
            </w:r>
            <w:r w:rsidR="00F7388A" w:rsidRPr="00F20D1F">
              <w:t xml:space="preserve">т в </w:t>
            </w:r>
            <w:r w:rsidR="00F7388A" w:rsidRPr="00F20D1F">
              <w:rPr>
                <w:spacing w:val="-3"/>
              </w:rPr>
              <w:t>у</w:t>
            </w:r>
            <w:r w:rsidR="00F7388A" w:rsidRPr="00F20D1F">
              <w:rPr>
                <w:spacing w:val="1"/>
              </w:rPr>
              <w:t>ч</w:t>
            </w:r>
            <w:r w:rsidR="00F7388A" w:rsidRPr="00F20D1F">
              <w:rPr>
                <w:spacing w:val="-1"/>
              </w:rPr>
              <w:t>ас</w:t>
            </w:r>
            <w:r w:rsidR="00F7388A" w:rsidRPr="00F20D1F">
              <w:rPr>
                <w:spacing w:val="2"/>
              </w:rPr>
              <w:t>т</w:t>
            </w:r>
            <w:r w:rsidR="00F7388A" w:rsidRPr="00F20D1F">
              <w:t>ъка</w:t>
            </w:r>
            <w:r w:rsidR="00F7388A" w:rsidRPr="00F20D1F">
              <w:rPr>
                <w:spacing w:val="-7"/>
              </w:rPr>
              <w:t xml:space="preserve"> </w:t>
            </w:r>
            <w:r w:rsidR="00F7388A" w:rsidRPr="00F20D1F">
              <w:rPr>
                <w:spacing w:val="-1"/>
              </w:rPr>
              <w:t>м</w:t>
            </w:r>
            <w:r w:rsidR="00F7388A" w:rsidRPr="00F20D1F">
              <w:t>ежду</w:t>
            </w:r>
            <w:r w:rsidR="00F7388A" w:rsidRPr="00F20D1F">
              <w:rPr>
                <w:spacing w:val="-5"/>
              </w:rPr>
              <w:t xml:space="preserve"> </w:t>
            </w:r>
            <w:r w:rsidR="00F7388A" w:rsidRPr="00F20D1F">
              <w:rPr>
                <w:spacing w:val="2"/>
              </w:rPr>
              <w:t>ст</w:t>
            </w:r>
            <w:r w:rsidR="00F7388A" w:rsidRPr="00F20D1F">
              <w:rPr>
                <w:spacing w:val="-3"/>
              </w:rPr>
              <w:t>о</w:t>
            </w:r>
            <w:r w:rsidR="00F7388A" w:rsidRPr="00F20D1F">
              <w:t>л</w:t>
            </w:r>
            <w:r w:rsidR="00F7388A" w:rsidRPr="00F20D1F">
              <w:rPr>
                <w:spacing w:val="2"/>
              </w:rPr>
              <w:t>иц</w:t>
            </w:r>
            <w:r w:rsidR="00F7388A" w:rsidRPr="00F20D1F">
              <w:rPr>
                <w:spacing w:val="-1"/>
              </w:rPr>
              <w:t>а</w:t>
            </w:r>
            <w:r w:rsidR="00F7388A" w:rsidRPr="00F20D1F">
              <w:rPr>
                <w:spacing w:val="2"/>
              </w:rPr>
              <w:t>т</w:t>
            </w:r>
            <w:r w:rsidR="00F7388A" w:rsidRPr="00F20D1F">
              <w:t>а</w:t>
            </w:r>
            <w:r w:rsidR="00F7388A" w:rsidRPr="00F20D1F">
              <w:rPr>
                <w:spacing w:val="-10"/>
              </w:rPr>
              <w:t xml:space="preserve"> </w:t>
            </w:r>
            <w:r w:rsidR="00F7388A" w:rsidRPr="00F20D1F">
              <w:t>и</w:t>
            </w:r>
            <w:r w:rsidR="00F7388A" w:rsidRPr="00F20D1F">
              <w:rPr>
                <w:spacing w:val="-1"/>
              </w:rPr>
              <w:t xml:space="preserve"> </w:t>
            </w:r>
            <w:r w:rsidR="00F7388A" w:rsidRPr="00F20D1F">
              <w:t>Ч</w:t>
            </w:r>
            <w:r w:rsidR="00F7388A" w:rsidRPr="00F20D1F">
              <w:rPr>
                <w:spacing w:val="-1"/>
              </w:rPr>
              <w:t>ер</w:t>
            </w:r>
            <w:r w:rsidR="00F7388A" w:rsidRPr="00F20D1F">
              <w:rPr>
                <w:spacing w:val="3"/>
              </w:rPr>
              <w:t>н</w:t>
            </w:r>
            <w:r w:rsidR="00F7388A" w:rsidRPr="00F20D1F">
              <w:t>о</w:t>
            </w:r>
            <w:r w:rsidR="00F7388A" w:rsidRPr="00F20D1F">
              <w:rPr>
                <w:spacing w:val="-7"/>
              </w:rPr>
              <w:t xml:space="preserve"> </w:t>
            </w:r>
            <w:r w:rsidR="00F7388A" w:rsidRPr="00F20D1F">
              <w:rPr>
                <w:spacing w:val="1"/>
              </w:rPr>
              <w:t>м</w:t>
            </w:r>
            <w:r w:rsidR="00F7388A" w:rsidRPr="00F20D1F">
              <w:rPr>
                <w:spacing w:val="-3"/>
              </w:rPr>
              <w:t>о</w:t>
            </w:r>
            <w:r w:rsidR="00F7388A" w:rsidRPr="00F20D1F">
              <w:rPr>
                <w:spacing w:val="2"/>
              </w:rPr>
              <w:t>р</w:t>
            </w:r>
            <w:r w:rsidR="00F7388A" w:rsidRPr="00F20D1F">
              <w:rPr>
                <w:spacing w:val="-3"/>
              </w:rPr>
              <w:t>е</w:t>
            </w:r>
            <w:r w:rsidR="00F7388A" w:rsidRPr="00F20D1F">
              <w:t>. Проект</w:t>
            </w:r>
            <w:r w:rsidR="00844151">
              <w:t>ъ</w:t>
            </w:r>
            <w:r w:rsidR="00F7388A" w:rsidRPr="00F20D1F">
              <w:t>т</w:t>
            </w:r>
            <w:r w:rsidR="00844151">
              <w:t xml:space="preserve"> </w:t>
            </w:r>
            <w:r w:rsidR="00F7388A" w:rsidRPr="00F20D1F">
              <w:t>е  приоритет</w:t>
            </w:r>
            <w:r w:rsidR="00844151">
              <w:t>е</w:t>
            </w:r>
            <w:r w:rsidR="00F7388A" w:rsidRPr="00F20D1F">
              <w:t>н според Общия генерален план за транспорта.</w:t>
            </w:r>
          </w:p>
          <w:p w:rsidR="007B3DE3" w:rsidRPr="007B3DE3" w:rsidRDefault="007B3DE3" w:rsidP="007B3DE3">
            <w:pPr>
              <w:rPr>
                <w:lang w:val="en-US"/>
              </w:rPr>
            </w:pPr>
            <w:r>
              <w:t>По проекта за жп отсечката Елин</w:t>
            </w:r>
            <w:r w:rsidRPr="007B3DE3">
              <w:rPr>
                <w:lang w:val="en-GB"/>
              </w:rPr>
              <w:t xml:space="preserve"> </w:t>
            </w:r>
            <w:r>
              <w:t>Пелин</w:t>
            </w:r>
            <w:r w:rsidRPr="007B3DE3">
              <w:rPr>
                <w:lang w:val="en-GB"/>
              </w:rPr>
              <w:t xml:space="preserve"> - </w:t>
            </w:r>
            <w:r>
              <w:t>Костенец</w:t>
            </w:r>
            <w:r w:rsidRPr="007B3DE3">
              <w:rPr>
                <w:lang w:val="en-US"/>
              </w:rPr>
              <w:t xml:space="preserve"> </w:t>
            </w:r>
            <w:r>
              <w:t>НКЖИ</w:t>
            </w:r>
            <w:r w:rsidRPr="007B3DE3">
              <w:rPr>
                <w:lang w:val="en-US"/>
              </w:rPr>
              <w:t xml:space="preserve"> </w:t>
            </w:r>
            <w:r>
              <w:t>актуализира схемата за техническо и финансово изпълнение на дейностите</w:t>
            </w:r>
            <w:r w:rsidR="0072416D">
              <w:t>,</w:t>
            </w:r>
            <w:r>
              <w:t xml:space="preserve"> в периода на допустимост на разходит</w:t>
            </w:r>
            <w:r w:rsidR="0072416D">
              <w:t>е,</w:t>
            </w:r>
            <w:r w:rsidRPr="007B3DE3">
              <w:rPr>
                <w:lang w:val="en-US"/>
              </w:rPr>
              <w:t xml:space="preserve"> </w:t>
            </w:r>
            <w:r w:rsidR="0072416D">
              <w:t>на базата на получените финансови оферти и предложената технология за строителство от избраните изпълнители</w:t>
            </w:r>
            <w:r w:rsidRPr="007B3DE3">
              <w:rPr>
                <w:lang w:val="en-US"/>
              </w:rPr>
              <w:t xml:space="preserve">. </w:t>
            </w:r>
            <w:r w:rsidR="0072416D">
              <w:t>С оглед постигането на  целите на проекта</w:t>
            </w:r>
            <w:r w:rsidRPr="007B3DE3">
              <w:rPr>
                <w:lang w:val="en-US"/>
              </w:rPr>
              <w:t xml:space="preserve">, </w:t>
            </w:r>
            <w:r w:rsidR="0072416D">
              <w:t xml:space="preserve">бяха предприети стъпки за реализация на част от дейностите в обхвата </w:t>
            </w:r>
            <w:r w:rsidR="0070450A">
              <w:t>му</w:t>
            </w:r>
            <w:r w:rsidRPr="007B3DE3">
              <w:rPr>
                <w:lang w:val="en-US"/>
              </w:rPr>
              <w:t xml:space="preserve"> </w:t>
            </w:r>
            <w:r w:rsidR="0072416D">
              <w:t>със средства по</w:t>
            </w:r>
            <w:r w:rsidRPr="007B3DE3">
              <w:rPr>
                <w:lang w:val="en-US"/>
              </w:rPr>
              <w:t xml:space="preserve"> </w:t>
            </w:r>
            <w:r w:rsidR="0072416D">
              <w:t>ОПТТИ</w:t>
            </w:r>
            <w:r w:rsidRPr="007B3DE3">
              <w:rPr>
                <w:lang w:val="en-US"/>
              </w:rPr>
              <w:t xml:space="preserve"> 2014-2020 </w:t>
            </w:r>
            <w:r w:rsidR="0070450A">
              <w:t xml:space="preserve">и за фазирането на проекта, за да се осигури възможност оставащите дейности да бъдат финансирани и изпълнени със </w:t>
            </w:r>
            <w:r w:rsidR="0070450A" w:rsidRPr="00897DAF">
              <w:t xml:space="preserve">средства от програма „Транспортна свързаност“ за периода </w:t>
            </w:r>
            <w:r w:rsidRPr="00897DAF">
              <w:rPr>
                <w:lang w:val="en-US"/>
              </w:rPr>
              <w:t>2021-2027.</w:t>
            </w:r>
            <w:r w:rsidRPr="007B3DE3">
              <w:rPr>
                <w:lang w:val="en-US"/>
              </w:rPr>
              <w:t xml:space="preserve"> </w:t>
            </w:r>
            <w:r w:rsidR="0070450A">
              <w:t>На базата на оценката на разходите</w:t>
            </w:r>
            <w:r w:rsidRPr="007B3DE3">
              <w:rPr>
                <w:lang w:val="en-US"/>
              </w:rPr>
              <w:t xml:space="preserve">, </w:t>
            </w:r>
            <w:r w:rsidR="0070450A">
              <w:t>следните дейности ще бъдат финансирани по ОПТТИ</w:t>
            </w:r>
            <w:r w:rsidRPr="007B3DE3">
              <w:rPr>
                <w:lang w:val="en-US"/>
              </w:rPr>
              <w:t>:</w:t>
            </w:r>
          </w:p>
          <w:p w:rsidR="007B3DE3" w:rsidRPr="007B3DE3" w:rsidRDefault="007B3DE3" w:rsidP="007B3DE3">
            <w:pPr>
              <w:rPr>
                <w:lang w:val="en-US"/>
              </w:rPr>
            </w:pPr>
            <w:r w:rsidRPr="007B3DE3">
              <w:rPr>
                <w:b/>
                <w:bCs/>
                <w:lang w:val="en-US"/>
              </w:rPr>
              <w:t>Lot 1</w:t>
            </w:r>
            <w:r w:rsidR="0070450A">
              <w:rPr>
                <w:lang w:val="en-US"/>
              </w:rPr>
              <w:t xml:space="preserve"> “Модернизация на жп участък</w:t>
            </w:r>
            <w:r w:rsidRPr="007B3DE3">
              <w:rPr>
                <w:lang w:val="en-US"/>
              </w:rPr>
              <w:t xml:space="preserve"> </w:t>
            </w:r>
            <w:r w:rsidR="0070450A">
              <w:t>от</w:t>
            </w:r>
            <w:r w:rsidRPr="007B3DE3">
              <w:rPr>
                <w:lang w:val="en-US"/>
              </w:rPr>
              <w:t xml:space="preserve"> </w:t>
            </w:r>
            <w:r w:rsidR="0070450A">
              <w:t>км</w:t>
            </w:r>
            <w:r w:rsidRPr="007B3DE3">
              <w:rPr>
                <w:lang w:val="en-US"/>
              </w:rPr>
              <w:t xml:space="preserve"> </w:t>
            </w:r>
            <w:r w:rsidRPr="007B3DE3">
              <w:t xml:space="preserve">22+554 </w:t>
            </w:r>
            <w:r w:rsidR="0070450A">
              <w:t>до</w:t>
            </w:r>
            <w:r w:rsidRPr="007B3DE3">
              <w:t xml:space="preserve"> </w:t>
            </w:r>
            <w:r w:rsidR="0070450A">
              <w:t>км</w:t>
            </w:r>
            <w:r w:rsidRPr="007B3DE3">
              <w:t xml:space="preserve"> 42+200“</w:t>
            </w:r>
            <w:r w:rsidRPr="007B3DE3">
              <w:rPr>
                <w:lang w:val="en-US"/>
              </w:rPr>
              <w:t>:</w:t>
            </w:r>
            <w:r w:rsidRPr="007B3DE3">
              <w:t xml:space="preserve"> 100 % </w:t>
            </w:r>
            <w:r w:rsidR="0070450A">
              <w:t>проектиране</w:t>
            </w:r>
            <w:r w:rsidRPr="007B3DE3">
              <w:t xml:space="preserve">, </w:t>
            </w:r>
            <w:r w:rsidR="0070450A">
              <w:t>земни работи</w:t>
            </w:r>
            <w:r w:rsidRPr="007B3DE3">
              <w:rPr>
                <w:lang w:val="en-US"/>
              </w:rPr>
              <w:t xml:space="preserve">, </w:t>
            </w:r>
            <w:r w:rsidR="007663FA" w:rsidRPr="007663FA">
              <w:t xml:space="preserve">100% Тунел 1 и 23 % от Тунел 2. </w:t>
            </w:r>
            <w:r w:rsidRPr="007B3DE3">
              <w:rPr>
                <w:lang w:val="en-US"/>
              </w:rPr>
              <w:t xml:space="preserve"> </w:t>
            </w:r>
          </w:p>
          <w:p w:rsidR="007B3DE3" w:rsidRPr="007B3DE3" w:rsidRDefault="007B3DE3" w:rsidP="007B3DE3">
            <w:pPr>
              <w:rPr>
                <w:lang w:val="en-US"/>
              </w:rPr>
            </w:pPr>
            <w:r w:rsidRPr="007B3DE3">
              <w:rPr>
                <w:b/>
                <w:lang w:val="en-US"/>
              </w:rPr>
              <w:t>Lot</w:t>
            </w:r>
            <w:r w:rsidRPr="007B3DE3">
              <w:rPr>
                <w:b/>
              </w:rPr>
              <w:t xml:space="preserve"> 2</w:t>
            </w:r>
            <w:r w:rsidRPr="007B3DE3">
              <w:t xml:space="preserve"> </w:t>
            </w:r>
            <w:r w:rsidRPr="007B3DE3">
              <w:rPr>
                <w:lang w:val="en-US"/>
              </w:rPr>
              <w:t>“</w:t>
            </w:r>
            <w:r w:rsidR="0070450A">
              <w:t>Модернизация на</w:t>
            </w:r>
            <w:r w:rsidRPr="007B3DE3">
              <w:rPr>
                <w:lang w:val="en-US"/>
              </w:rPr>
              <w:t xml:space="preserve"> </w:t>
            </w:r>
            <w:r w:rsidR="0070450A">
              <w:t>жп участък</w:t>
            </w:r>
            <w:r w:rsidRPr="007B3DE3">
              <w:rPr>
                <w:lang w:val="en-US"/>
              </w:rPr>
              <w:t xml:space="preserve"> </w:t>
            </w:r>
            <w:r w:rsidR="0070450A">
              <w:t>от</w:t>
            </w:r>
            <w:r w:rsidRPr="007B3DE3">
              <w:rPr>
                <w:lang w:val="en-US"/>
              </w:rPr>
              <w:t xml:space="preserve"> </w:t>
            </w:r>
            <w:r w:rsidR="0070450A">
              <w:t>км</w:t>
            </w:r>
            <w:r w:rsidRPr="007B3DE3">
              <w:t xml:space="preserve"> 42+200 </w:t>
            </w:r>
            <w:r w:rsidR="0070450A">
              <w:t>до</w:t>
            </w:r>
            <w:r w:rsidRPr="007B3DE3">
              <w:t xml:space="preserve"> </w:t>
            </w:r>
            <w:r w:rsidR="0070450A">
              <w:t>км</w:t>
            </w:r>
            <w:r w:rsidRPr="007B3DE3">
              <w:t xml:space="preserve"> 62+400</w:t>
            </w:r>
            <w:r w:rsidRPr="007B3DE3">
              <w:rPr>
                <w:lang w:val="en-US"/>
              </w:rPr>
              <w:t>”:</w:t>
            </w:r>
            <w:r w:rsidRPr="007B3DE3">
              <w:t xml:space="preserve"> 100 %</w:t>
            </w:r>
            <w:r w:rsidRPr="007B3DE3">
              <w:rPr>
                <w:lang w:val="en-US"/>
              </w:rPr>
              <w:t xml:space="preserve"> </w:t>
            </w:r>
            <w:r w:rsidR="00E8592A" w:rsidRPr="00E8592A">
              <w:t>проектиране, демонтажни дейности, 4 пътни надлеза, 53% горно строене, 1 мост, 35% контактна мрежа, 27% сигнализация и телекомуникации</w:t>
            </w:r>
            <w:r w:rsidRPr="007B3DE3">
              <w:rPr>
                <w:lang w:val="en-US"/>
              </w:rPr>
              <w:t xml:space="preserve">. </w:t>
            </w:r>
          </w:p>
          <w:p w:rsidR="007B3DE3" w:rsidRPr="009D7B81" w:rsidRDefault="007B3DE3" w:rsidP="007B3DE3">
            <w:r w:rsidRPr="007B3DE3">
              <w:rPr>
                <w:b/>
                <w:lang w:val="en-US"/>
              </w:rPr>
              <w:t>Lot</w:t>
            </w:r>
            <w:r w:rsidRPr="007B3DE3">
              <w:rPr>
                <w:b/>
              </w:rPr>
              <w:t xml:space="preserve"> 3</w:t>
            </w:r>
            <w:r w:rsidRPr="007B3DE3">
              <w:rPr>
                <w:b/>
                <w:lang w:val="en-US"/>
              </w:rPr>
              <w:t xml:space="preserve"> </w:t>
            </w:r>
            <w:r w:rsidRPr="007B3DE3">
              <w:rPr>
                <w:bCs/>
                <w:lang w:val="en-US"/>
              </w:rPr>
              <w:t>“</w:t>
            </w:r>
            <w:r w:rsidR="0070450A">
              <w:rPr>
                <w:bCs/>
              </w:rPr>
              <w:t>Модернизация на жп участъка от</w:t>
            </w:r>
            <w:r w:rsidRPr="007B3DE3">
              <w:rPr>
                <w:bCs/>
                <w:lang w:val="en-US"/>
              </w:rPr>
              <w:t xml:space="preserve"> </w:t>
            </w:r>
            <w:r w:rsidR="0070450A">
              <w:rPr>
                <w:bCs/>
              </w:rPr>
              <w:t>км</w:t>
            </w:r>
            <w:r w:rsidRPr="007B3DE3">
              <w:t xml:space="preserve"> 62+400 </w:t>
            </w:r>
            <w:r w:rsidR="0070450A">
              <w:t>до</w:t>
            </w:r>
            <w:r w:rsidRPr="007B3DE3">
              <w:t xml:space="preserve"> </w:t>
            </w:r>
            <w:r w:rsidR="0070450A">
              <w:t>км</w:t>
            </w:r>
            <w:r w:rsidRPr="007B3DE3">
              <w:t xml:space="preserve"> 73+598</w:t>
            </w:r>
            <w:r w:rsidRPr="007B3DE3">
              <w:rPr>
                <w:lang w:val="en-US"/>
              </w:rPr>
              <w:t>”:</w:t>
            </w:r>
            <w:r w:rsidRPr="007B3DE3">
              <w:t xml:space="preserve"> 100 % </w:t>
            </w:r>
            <w:r w:rsidR="0070450A">
              <w:t>проектиране и земни работи</w:t>
            </w:r>
            <w:r w:rsidRPr="007B3DE3">
              <w:t xml:space="preserve">, </w:t>
            </w:r>
            <w:r w:rsidR="00A33528" w:rsidRPr="00A33528">
              <w:t>40% Тунел №3, 28% Тунел 4 , 10% Тунел 6, 38% Тунел 9, 34% Тунел 10, 4 моста, 50% водостоци, 93% пътища</w:t>
            </w:r>
            <w:r w:rsidR="00A33528">
              <w:t>.</w:t>
            </w:r>
            <w:r w:rsidRPr="007B3DE3">
              <w:rPr>
                <w:lang w:val="en-US"/>
              </w:rPr>
              <w:t xml:space="preserve"> </w:t>
            </w:r>
          </w:p>
          <w:p w:rsidR="00334AE2" w:rsidRPr="00BD2998" w:rsidRDefault="0070450A" w:rsidP="00D83F5C">
            <w:pPr>
              <w:tabs>
                <w:tab w:val="left" w:pos="0"/>
              </w:tabs>
              <w:rPr>
                <w:bCs/>
              </w:rPr>
            </w:pPr>
            <w:r>
              <w:t xml:space="preserve">В допълнение </w:t>
            </w:r>
            <w:r w:rsidR="00A456ED">
              <w:t xml:space="preserve">по ОПТТИ </w:t>
            </w:r>
            <w:r>
              <w:t>ще бъдат изпълнени и съпътстващите дейности по отчуждителни процедури, строителен</w:t>
            </w:r>
            <w:r w:rsidR="007B3DE3" w:rsidRPr="007B3DE3">
              <w:rPr>
                <w:lang w:val="en-US"/>
              </w:rPr>
              <w:t xml:space="preserve"> </w:t>
            </w:r>
            <w:r>
              <w:t>надзор</w:t>
            </w:r>
            <w:r w:rsidR="007B3DE3" w:rsidRPr="007B3DE3">
              <w:rPr>
                <w:lang w:val="en-US"/>
              </w:rPr>
              <w:t xml:space="preserve">, </w:t>
            </w:r>
            <w:r w:rsidR="00A456ED">
              <w:t>машини и оборудване</w:t>
            </w:r>
            <w:r w:rsidR="007B3DE3" w:rsidRPr="007B3DE3">
              <w:rPr>
                <w:lang w:val="en-US"/>
              </w:rPr>
              <w:t xml:space="preserve">, </w:t>
            </w:r>
            <w:r w:rsidR="00A456ED">
              <w:t>техническа помощ</w:t>
            </w:r>
            <w:r w:rsidR="007B3DE3" w:rsidRPr="007B3DE3">
              <w:rPr>
                <w:lang w:val="en-US"/>
              </w:rPr>
              <w:t xml:space="preserve"> </w:t>
            </w:r>
            <w:r w:rsidR="00A456ED">
              <w:t>и др.</w:t>
            </w:r>
            <w:r w:rsidR="00F7388A" w:rsidRPr="00F20D1F">
              <w:t xml:space="preserve">Модернизацията на ж.п. линия София </w:t>
            </w:r>
            <w:r w:rsidR="008F6E64">
              <w:t>-</w:t>
            </w:r>
            <w:r w:rsidR="00F7388A" w:rsidRPr="00F20D1F">
              <w:t xml:space="preserve"> Пловдив, заедно със завършването на реконструкцията и електрификацията на железопътната линия Пловдив – Свиленград по </w:t>
            </w:r>
            <w:r w:rsidR="00632532" w:rsidRPr="00F20D1F">
              <w:t>Ориент/източно</w:t>
            </w:r>
            <w:r w:rsidR="00902BD9" w:rsidRPr="00F20D1F">
              <w:t xml:space="preserve"> </w:t>
            </w:r>
            <w:r w:rsidR="00632532" w:rsidRPr="00F20D1F">
              <w:t>средиземноморския коридор</w:t>
            </w:r>
            <w:r w:rsidR="00F7388A" w:rsidRPr="00F20D1F">
              <w:t xml:space="preserve">: участък Първомай – Свиленград и електрификацията и реконструкцията на железопътната линия Свиленград – турска граница по Оперативна програма „Транспорт” през </w:t>
            </w:r>
            <w:r w:rsidR="00632532" w:rsidRPr="00F20D1F">
              <w:t xml:space="preserve">миналия </w:t>
            </w:r>
            <w:r w:rsidR="00F7388A" w:rsidRPr="00F20D1F">
              <w:t xml:space="preserve">програмен период 2007-2013 г., ще осигурят по-голяма надеждност и качество на </w:t>
            </w:r>
            <w:r w:rsidR="00632532" w:rsidRPr="00F20D1F">
              <w:t xml:space="preserve">транспортните услуги </w:t>
            </w:r>
            <w:r w:rsidR="00F7388A" w:rsidRPr="00F20D1F">
              <w:t xml:space="preserve">по маршрута </w:t>
            </w:r>
            <w:r w:rsidR="00F7388A" w:rsidRPr="00F20D1F">
              <w:rPr>
                <w:bCs/>
              </w:rPr>
              <w:t xml:space="preserve">София – Пловдив </w:t>
            </w:r>
            <w:r w:rsidR="00F7388A" w:rsidRPr="00F20D1F">
              <w:t>–</w:t>
            </w:r>
            <w:r w:rsidR="00F7388A" w:rsidRPr="00F20D1F">
              <w:rPr>
                <w:bCs/>
              </w:rPr>
              <w:t xml:space="preserve"> Истанбул. </w:t>
            </w:r>
          </w:p>
          <w:p w:rsidR="00522ECC" w:rsidRPr="007459AC" w:rsidRDefault="00334AE2" w:rsidP="000E49D2">
            <w:pPr>
              <w:tabs>
                <w:tab w:val="left" w:pos="0"/>
              </w:tabs>
            </w:pPr>
            <w:r w:rsidRPr="00334AE2">
              <w:rPr>
                <w:bCs/>
              </w:rPr>
              <w:lastRenderedPageBreak/>
              <w:t>Железопътна линия София</w:t>
            </w:r>
            <w:r w:rsidRPr="00334AE2">
              <w:rPr>
                <w:bCs/>
                <w:lang w:val="en-US"/>
              </w:rPr>
              <w:t xml:space="preserve"> – </w:t>
            </w:r>
            <w:r w:rsidRPr="00334AE2">
              <w:rPr>
                <w:bCs/>
              </w:rPr>
              <w:t>Драгоман</w:t>
            </w:r>
            <w:r w:rsidRPr="00334AE2">
              <w:rPr>
                <w:bCs/>
                <w:lang w:val="en-US"/>
              </w:rPr>
              <w:t xml:space="preserve"> – </w:t>
            </w:r>
            <w:r w:rsidRPr="00334AE2">
              <w:rPr>
                <w:bCs/>
              </w:rPr>
              <w:t>Сръбска граница</w:t>
            </w:r>
            <w:r w:rsidRPr="00334AE2">
              <w:rPr>
                <w:b/>
                <w:bCs/>
                <w:lang w:val="en-US"/>
              </w:rPr>
              <w:t xml:space="preserve"> </w:t>
            </w:r>
            <w:r w:rsidRPr="00334AE2">
              <w:rPr>
                <w:bCs/>
              </w:rPr>
              <w:t>е</w:t>
            </w:r>
            <w:r w:rsidRPr="00334AE2">
              <w:rPr>
                <w:lang w:val="en-US"/>
              </w:rPr>
              <w:t xml:space="preserve"> </w:t>
            </w:r>
            <w:r w:rsidRPr="00334AE2">
              <w:t>част от „основната“</w:t>
            </w:r>
            <w:r w:rsidRPr="00334AE2">
              <w:rPr>
                <w:lang w:val="en-US"/>
              </w:rPr>
              <w:t xml:space="preserve"> TEN-T </w:t>
            </w:r>
            <w:r w:rsidRPr="00334AE2">
              <w:t>мрежа и е разположен на важна национална транспортна ос</w:t>
            </w:r>
            <w:r w:rsidRPr="00334AE2">
              <w:rPr>
                <w:lang w:val="en-US"/>
              </w:rPr>
              <w:t xml:space="preserve">. </w:t>
            </w:r>
            <w:r w:rsidRPr="00334AE2">
              <w:t xml:space="preserve">Планираната модернизация </w:t>
            </w:r>
            <w:r w:rsidR="00061632" w:rsidRPr="00061632">
              <w:t xml:space="preserve">на участък Волуяк - Драгоман </w:t>
            </w:r>
            <w:r w:rsidR="00EC7516" w:rsidRPr="008C3E5E">
              <w:t xml:space="preserve">/фаза 1 по ОПТТИ 2014-2020 г. и фаза 2 </w:t>
            </w:r>
            <w:r w:rsidR="009D696B" w:rsidRPr="008C3E5E">
              <w:t>в програмен период</w:t>
            </w:r>
            <w:r w:rsidR="00EC7516" w:rsidRPr="008C3E5E">
              <w:t xml:space="preserve"> 2021-2027 г./</w:t>
            </w:r>
            <w:r w:rsidR="00EC7516">
              <w:t xml:space="preserve"> </w:t>
            </w:r>
            <w:r w:rsidRPr="00334AE2">
              <w:t xml:space="preserve">ще допринесе за повишаване на сигурността и безопасността на железопътния транспорт. Дейностите в обхвата на </w:t>
            </w:r>
            <w:r w:rsidR="00613369">
              <w:t xml:space="preserve">фаза 1 от </w:t>
            </w:r>
            <w:r w:rsidR="00113E35">
              <w:t>проекта</w:t>
            </w:r>
            <w:r w:rsidR="00584F43">
              <w:t xml:space="preserve"> </w:t>
            </w:r>
            <w:r w:rsidRPr="00334AE2">
              <w:t>включват</w:t>
            </w:r>
            <w:r w:rsidR="00F028CB">
              <w:t xml:space="preserve"> работи по</w:t>
            </w:r>
            <w:r w:rsidR="00D55986">
              <w:t>:</w:t>
            </w:r>
            <w:r w:rsidR="00BC47C2">
              <w:t xml:space="preserve"> 1</w:t>
            </w:r>
            <w:r w:rsidR="00BC47C2" w:rsidRPr="00BC47C2">
              <w:rPr>
                <w:lang w:val="ru-RU"/>
              </w:rPr>
              <w:t>)</w:t>
            </w:r>
            <w:r w:rsidR="00D55986">
              <w:t xml:space="preserve"> </w:t>
            </w:r>
            <w:r w:rsidR="0096523D">
              <w:t xml:space="preserve">проектиране </w:t>
            </w:r>
            <w:r w:rsidR="00497ED5">
              <w:t>на</w:t>
            </w:r>
            <w:r w:rsidR="00E553B4">
              <w:t>:</w:t>
            </w:r>
            <w:r w:rsidR="0096523D">
              <w:t xml:space="preserve"> </w:t>
            </w:r>
            <w:r w:rsidR="00D31372">
              <w:rPr>
                <w:lang w:val="ru-RU"/>
              </w:rPr>
              <w:t>ж</w:t>
            </w:r>
            <w:r w:rsidR="00D31372" w:rsidRPr="00D31372">
              <w:rPr>
                <w:lang w:val="ru-RU"/>
              </w:rPr>
              <w:t>елезен път, отводняване, канавки и дренажи</w:t>
            </w:r>
            <w:r w:rsidR="0096523D">
              <w:rPr>
                <w:lang w:val="ru-RU"/>
              </w:rPr>
              <w:t>,</w:t>
            </w:r>
            <w:r w:rsidR="00BE59B9">
              <w:rPr>
                <w:lang w:val="ru-RU"/>
              </w:rPr>
              <w:t xml:space="preserve"> </w:t>
            </w:r>
            <w:r w:rsidR="00721D66" w:rsidRPr="00721D66">
              <w:rPr>
                <w:lang w:val="ru-RU"/>
              </w:rPr>
              <w:t>съоръжения (</w:t>
            </w:r>
            <w:r w:rsidR="003010B5" w:rsidRPr="003010B5">
              <w:rPr>
                <w:lang w:val="ru-RU"/>
              </w:rPr>
              <w:t xml:space="preserve">ПУП/ПРЗ </w:t>
            </w:r>
            <w:r w:rsidR="00721D66" w:rsidRPr="00721D66">
              <w:rPr>
                <w:lang w:val="ru-RU"/>
              </w:rPr>
              <w:t>за новите)</w:t>
            </w:r>
            <w:r w:rsidR="0096523D">
              <w:rPr>
                <w:lang w:val="ru-RU"/>
              </w:rPr>
              <w:t xml:space="preserve">; </w:t>
            </w:r>
            <w:r w:rsidR="00082116" w:rsidRPr="00082116">
              <w:rPr>
                <w:lang w:val="ru-RU"/>
              </w:rPr>
              <w:t>шумозащитни съоръжения в урбанизирани територии и огради за районите на гарите</w:t>
            </w:r>
            <w:r w:rsidR="005F2009">
              <w:rPr>
                <w:lang w:val="ru-RU"/>
              </w:rPr>
              <w:t xml:space="preserve">; </w:t>
            </w:r>
            <w:r w:rsidR="00EE5D97">
              <w:rPr>
                <w:lang w:val="ru-RU"/>
              </w:rPr>
              <w:t xml:space="preserve">коловози в гарите, </w:t>
            </w:r>
            <w:r w:rsidR="00326749">
              <w:rPr>
                <w:lang w:val="ru-RU"/>
              </w:rPr>
              <w:t xml:space="preserve">нова контактна мрежа и подновяване/ модернизация на съществуващата; </w:t>
            </w:r>
            <w:r w:rsidR="00BD0487">
              <w:rPr>
                <w:lang w:val="ru-RU"/>
              </w:rPr>
              <w:t xml:space="preserve">приемни здания, сигнализация и телекомуникации; </w:t>
            </w:r>
            <w:r w:rsidR="00BC47C2">
              <w:rPr>
                <w:lang w:val="ru-RU"/>
              </w:rPr>
              <w:t>2</w:t>
            </w:r>
            <w:r w:rsidR="00BC47C2" w:rsidRPr="00BC47C2">
              <w:rPr>
                <w:lang w:val="ru-RU"/>
              </w:rPr>
              <w:t>)</w:t>
            </w:r>
            <w:r w:rsidR="00BC47C2">
              <w:rPr>
                <w:lang w:val="ru-RU"/>
              </w:rPr>
              <w:t xml:space="preserve"> </w:t>
            </w:r>
            <w:r w:rsidR="00F51125">
              <w:rPr>
                <w:lang w:val="ru-RU"/>
              </w:rPr>
              <w:t xml:space="preserve">строителство </w:t>
            </w:r>
            <w:r w:rsidR="00AA4ABB">
              <w:rPr>
                <w:lang w:val="ru-RU"/>
              </w:rPr>
              <w:t>на ж</w:t>
            </w:r>
            <w:r w:rsidR="00AA4ABB" w:rsidRPr="00AA4ABB">
              <w:rPr>
                <w:lang w:val="ru-RU"/>
              </w:rPr>
              <w:t xml:space="preserve">елезен път, отводняване, канавки и дренажи </w:t>
            </w:r>
            <w:r w:rsidR="00AA4ABB">
              <w:rPr>
                <w:lang w:val="ru-RU"/>
              </w:rPr>
              <w:t xml:space="preserve">- </w:t>
            </w:r>
            <w:r w:rsidR="004C4BBB">
              <w:rPr>
                <w:lang w:val="en-US"/>
              </w:rPr>
              <w:t>н</w:t>
            </w:r>
            <w:r w:rsidR="004C4BBB" w:rsidRPr="004C4BBB">
              <w:rPr>
                <w:lang w:val="en-US"/>
              </w:rPr>
              <w:t>ов железен път</w:t>
            </w:r>
            <w:r w:rsidR="004A5A54" w:rsidRPr="004A5A54">
              <w:rPr>
                <w:szCs w:val="24"/>
                <w:lang w:val="ru-RU" w:eastAsia="en-US"/>
              </w:rPr>
              <w:t xml:space="preserve"> </w:t>
            </w:r>
            <w:r w:rsidR="004A5A54" w:rsidRPr="004A5A54">
              <w:rPr>
                <w:lang w:val="ru-RU"/>
              </w:rPr>
              <w:t xml:space="preserve">от км </w:t>
            </w:r>
            <w:r w:rsidR="00F83299" w:rsidRPr="00F83299">
              <w:t>15+825 до км 21+306 с обща дължина – 5 484 м, от км 24+500 до км 26+800 с обща дължина – 2 300 м и от км 34+460 до 35+800 в с обща дължина – 1 340м; подновен/модернизиран железен път - от км 9+200 до км 21+306 с дължина 12,106 км; от км 36+100 до км 42+537 с дължина 6,438 км; от км 27+622 до км 36+100 с обща дължина 8,478 км; от км 37+100 до км 38+100 с обща дължина – 1 000 м;   железопътни мостове - подготвителни работи и трасиране на съоръженията на км 25+706, км 28+580, и км 28+780; коловози в гарите – Костинброд – долно строене на 3 коловоза; контактна мрежа – направа на фундаментни за стълбове на КМ</w:t>
            </w:r>
            <w:r w:rsidR="00F83299">
              <w:t>.</w:t>
            </w:r>
            <w:r w:rsidR="00F83299" w:rsidRPr="00F83299" w:rsidDel="00F83299">
              <w:rPr>
                <w:lang w:val="ru-RU"/>
              </w:rPr>
              <w:t xml:space="preserve"> </w:t>
            </w:r>
          </w:p>
          <w:p w:rsidR="00E04F0D" w:rsidRPr="00F20D1F" w:rsidRDefault="00FF0F52" w:rsidP="00853EE6">
            <w:r w:rsidRPr="00FF0F52">
              <w:t>Отделно е планирано</w:t>
            </w:r>
            <w:r w:rsidRPr="00FF0F52">
              <w:rPr>
                <w:lang w:val="en-US"/>
              </w:rPr>
              <w:t xml:space="preserve"> </w:t>
            </w:r>
            <w:r>
              <w:t>т</w:t>
            </w:r>
            <w:r w:rsidR="00E04F0D">
              <w:rPr>
                <w:lang w:val="en-US"/>
              </w:rPr>
              <w:t>ри тяго</w:t>
            </w:r>
            <w:r w:rsidR="00E04F0D">
              <w:t xml:space="preserve">ви подстанции </w:t>
            </w:r>
            <w:r>
              <w:t>да</w:t>
            </w:r>
            <w:r w:rsidR="00E04F0D">
              <w:t xml:space="preserve"> бъдат  модернизирани и пуснати в експлоатация заедно с прилежащата инфраструктура</w:t>
            </w:r>
            <w:r w:rsidR="00E04F0D" w:rsidRPr="00E04F0D">
              <w:rPr>
                <w:lang w:val="en-US"/>
              </w:rPr>
              <w:t xml:space="preserve">, </w:t>
            </w:r>
            <w:r w:rsidR="00E04F0D">
              <w:t>в съответствие с нормативните изисквания</w:t>
            </w:r>
            <w:r w:rsidR="00E04F0D" w:rsidRPr="00E04F0D">
              <w:rPr>
                <w:lang w:val="en-US"/>
              </w:rPr>
              <w:t xml:space="preserve">. </w:t>
            </w:r>
            <w:r w:rsidR="00E04F0D">
              <w:t>Проектът включва модернизация на съществуващите тягови подстанции във</w:t>
            </w:r>
            <w:r w:rsidR="00E04F0D" w:rsidRPr="00E04F0D">
              <w:rPr>
                <w:lang w:val="en-US"/>
              </w:rPr>
              <w:t xml:space="preserve"> </w:t>
            </w:r>
            <w:r w:rsidR="00E04F0D">
              <w:t>Варна</w:t>
            </w:r>
            <w:r w:rsidR="00E04F0D" w:rsidRPr="00E04F0D">
              <w:rPr>
                <w:lang w:val="en-US"/>
              </w:rPr>
              <w:t xml:space="preserve"> </w:t>
            </w:r>
            <w:r w:rsidR="00E04F0D">
              <w:t>и</w:t>
            </w:r>
            <w:r w:rsidR="00E04F0D" w:rsidRPr="00E04F0D">
              <w:rPr>
                <w:lang w:val="en-US"/>
              </w:rPr>
              <w:t xml:space="preserve"> </w:t>
            </w:r>
            <w:r w:rsidR="00E04F0D">
              <w:t>Разград</w:t>
            </w:r>
            <w:r w:rsidR="00E04F0D" w:rsidRPr="00E04F0D">
              <w:rPr>
                <w:lang w:val="en-US"/>
              </w:rPr>
              <w:t>,</w:t>
            </w:r>
            <w:r w:rsidR="00E04F0D">
              <w:t xml:space="preserve"> </w:t>
            </w:r>
            <w:r w:rsidR="004B3D39" w:rsidRPr="004B3D39">
              <w:t xml:space="preserve">както и изграждане на нова подстанция в Русе /фаза 1 по ОПТТИ 2014-2020 г. и фаза 2 в програмен период 2021-2027 г./, </w:t>
            </w:r>
            <w:r w:rsidR="00E04F0D">
              <w:t>които ще обслужват жп линии част от „основната“</w:t>
            </w:r>
            <w:r w:rsidR="00E04F0D" w:rsidRPr="00E04F0D">
              <w:rPr>
                <w:lang w:val="en-US"/>
              </w:rPr>
              <w:t xml:space="preserve"> </w:t>
            </w:r>
            <w:r w:rsidR="00E04F0D">
              <w:t xml:space="preserve">и „разширената“ </w:t>
            </w:r>
            <w:r w:rsidR="00E04F0D" w:rsidRPr="00E04F0D">
              <w:rPr>
                <w:lang w:val="en-US"/>
              </w:rPr>
              <w:t>TEN-T</w:t>
            </w:r>
            <w:r w:rsidR="00E04F0D">
              <w:t xml:space="preserve"> мрежа</w:t>
            </w:r>
            <w:r w:rsidR="00E04F0D" w:rsidRPr="00E04F0D">
              <w:rPr>
                <w:lang w:val="en-US"/>
              </w:rPr>
              <w:t xml:space="preserve">. </w:t>
            </w:r>
            <w:r w:rsidR="009D52B4" w:rsidRPr="009D52B4">
              <w:t xml:space="preserve">Дейностите в обхвата на фаза 1 от проекта включват работи по: завършено проектиране техническо и работно за трите ТПС; завършени доставки и строителство за ТПС Варна и Разград; изпълнение на ТПС Русе 44,48%. Тягова подстанция Русе ще се изпълнява в два последователни програмни периода. </w:t>
            </w:r>
            <w:r w:rsidR="00E04F0D">
              <w:t>Основнат</w:t>
            </w:r>
            <w:r w:rsidR="00A57E6D">
              <w:t>а</w:t>
            </w:r>
            <w:r w:rsidR="00E04F0D">
              <w:t xml:space="preserve"> цел на проекта е да осигури надеждно зареждане на енергия и оперативна съвместимост,</w:t>
            </w:r>
            <w:r w:rsidR="00E04F0D" w:rsidRPr="00E04F0D">
              <w:rPr>
                <w:lang w:val="en-US"/>
              </w:rPr>
              <w:t xml:space="preserve"> </w:t>
            </w:r>
            <w:r w:rsidR="00E04F0D">
              <w:t>както и да намали разходите и закъсненията на влаковете по участъка</w:t>
            </w:r>
            <w:r w:rsidR="0040674E">
              <w:t>, п</w:t>
            </w:r>
            <w:r w:rsidR="000266C3">
              <w:t>ричинена от</w:t>
            </w:r>
            <w:r w:rsidR="0040674E">
              <w:t xml:space="preserve"> липсата им</w:t>
            </w:r>
            <w:r w:rsidR="00E04F0D" w:rsidRPr="00E04F0D">
              <w:rPr>
                <w:lang w:val="en-US"/>
              </w:rPr>
              <w:t>.</w:t>
            </w:r>
            <w:r w:rsidR="0040674E">
              <w:t xml:space="preserve"> </w:t>
            </w:r>
            <w:r w:rsidR="00E04F0D">
              <w:t xml:space="preserve"> </w:t>
            </w:r>
          </w:p>
          <w:p w:rsidR="001271BA" w:rsidRDefault="001271BA" w:rsidP="00672949">
            <w:pPr>
              <w:widowControl w:val="0"/>
              <w:autoSpaceDE w:val="0"/>
              <w:autoSpaceDN w:val="0"/>
              <w:adjustRightInd w:val="0"/>
            </w:pPr>
            <w:r>
              <w:t>За изпълнение на тези дейности се предвижда в рамките на тази приоритетна ос на ОПТТИ 2014-2020 да бъдат финансирани следните инвестиционни проекти:</w:t>
            </w:r>
          </w:p>
          <w:p w:rsidR="004C0B7E" w:rsidRDefault="001271BA" w:rsidP="00CB5114">
            <w:pPr>
              <w:widowControl w:val="0"/>
              <w:numPr>
                <w:ilvl w:val="0"/>
                <w:numId w:val="81"/>
              </w:numPr>
              <w:tabs>
                <w:tab w:val="left" w:pos="567"/>
              </w:tabs>
              <w:autoSpaceDE w:val="0"/>
              <w:autoSpaceDN w:val="0"/>
              <w:adjustRightInd w:val="0"/>
              <w:ind w:left="567" w:hanging="283"/>
            </w:pPr>
            <w:r>
              <w:t>Рехабилитация на железопътн</w:t>
            </w:r>
            <w:r w:rsidR="001B1127">
              <w:t>ата</w:t>
            </w:r>
            <w:r>
              <w:t xml:space="preserve"> </w:t>
            </w:r>
            <w:r w:rsidR="001B1127">
              <w:t>линия</w:t>
            </w:r>
            <w:r>
              <w:t xml:space="preserve"> Пловдив-Бургас</w:t>
            </w:r>
            <w:r w:rsidR="00F2119D">
              <w:t>,</w:t>
            </w:r>
            <w:r>
              <w:t xml:space="preserve"> </w:t>
            </w:r>
            <w:r w:rsidR="00E65144">
              <w:t>ф</w:t>
            </w:r>
            <w:r>
              <w:t xml:space="preserve">аза </w:t>
            </w:r>
            <w:r>
              <w:rPr>
                <w:lang w:val="en-US"/>
              </w:rPr>
              <w:t>II</w:t>
            </w:r>
            <w:r w:rsidR="0073092C">
              <w:t>, Етап 1</w:t>
            </w:r>
            <w:r w:rsidR="004C0B7E">
              <w:t>;</w:t>
            </w:r>
          </w:p>
          <w:p w:rsidR="00F7388A" w:rsidRDefault="004C0B7E" w:rsidP="00CB5114">
            <w:pPr>
              <w:widowControl w:val="0"/>
              <w:numPr>
                <w:ilvl w:val="0"/>
                <w:numId w:val="81"/>
              </w:numPr>
              <w:tabs>
                <w:tab w:val="left" w:pos="567"/>
              </w:tabs>
              <w:autoSpaceDE w:val="0"/>
              <w:autoSpaceDN w:val="0"/>
              <w:adjustRightInd w:val="0"/>
              <w:ind w:left="567" w:hanging="283"/>
            </w:pPr>
            <w:r>
              <w:t>Модернизация на ж</w:t>
            </w:r>
            <w:r w:rsidR="006027EC">
              <w:t>елезо</w:t>
            </w:r>
            <w:r>
              <w:t>п</w:t>
            </w:r>
            <w:r w:rsidR="006027EC">
              <w:t>ътната</w:t>
            </w:r>
            <w:r>
              <w:t xml:space="preserve"> линия София-</w:t>
            </w:r>
            <w:r w:rsidR="000C0593">
              <w:t>Пловдив</w:t>
            </w:r>
            <w:r>
              <w:t xml:space="preserve"> в участъка Елин Пелин-</w:t>
            </w:r>
            <w:r w:rsidR="000C0593">
              <w:t>Костенец</w:t>
            </w:r>
            <w:r w:rsidR="00374598">
              <w:t xml:space="preserve">, </w:t>
            </w:r>
            <w:r w:rsidR="00E65144">
              <w:t>ф</w:t>
            </w:r>
            <w:r w:rsidR="00374598">
              <w:t xml:space="preserve">аза </w:t>
            </w:r>
            <w:r w:rsidR="00374598" w:rsidRPr="00374598">
              <w:rPr>
                <w:lang w:val="en-US"/>
              </w:rPr>
              <w:t>I</w:t>
            </w:r>
            <w:r>
              <w:t>.</w:t>
            </w:r>
          </w:p>
          <w:p w:rsidR="00B44373" w:rsidRDefault="00B44373" w:rsidP="00CB5114">
            <w:pPr>
              <w:widowControl w:val="0"/>
              <w:numPr>
                <w:ilvl w:val="0"/>
                <w:numId w:val="81"/>
              </w:numPr>
              <w:tabs>
                <w:tab w:val="left" w:pos="567"/>
              </w:tabs>
              <w:autoSpaceDE w:val="0"/>
              <w:autoSpaceDN w:val="0"/>
              <w:adjustRightInd w:val="0"/>
              <w:ind w:left="567" w:hanging="283"/>
            </w:pPr>
            <w:r>
              <w:t>Модернизация на железопътн</w:t>
            </w:r>
            <w:r w:rsidR="00325BE0">
              <w:t>ата</w:t>
            </w:r>
            <w:r>
              <w:t xml:space="preserve"> </w:t>
            </w:r>
            <w:r w:rsidR="00325BE0">
              <w:t>линия</w:t>
            </w:r>
            <w:r>
              <w:t xml:space="preserve"> </w:t>
            </w:r>
            <w:r w:rsidR="00325BE0">
              <w:t>София-</w:t>
            </w:r>
            <w:r w:rsidR="00325BE0" w:rsidRPr="00325BE0">
              <w:t>Драгоман</w:t>
            </w:r>
            <w:r w:rsidR="00325BE0">
              <w:t>-</w:t>
            </w:r>
            <w:r w:rsidR="00325BE0" w:rsidRPr="00325BE0">
              <w:t>сръбска граница</w:t>
            </w:r>
            <w:r w:rsidR="00325BE0">
              <w:t>: участък</w:t>
            </w:r>
            <w:r w:rsidR="00325BE0" w:rsidRPr="00325BE0">
              <w:t xml:space="preserve"> </w:t>
            </w:r>
            <w:r>
              <w:t xml:space="preserve">Волуяк </w:t>
            </w:r>
            <w:r w:rsidR="00AE7CBF">
              <w:t>–</w:t>
            </w:r>
            <w:r>
              <w:t xml:space="preserve"> Драгоман</w:t>
            </w:r>
            <w:r w:rsidR="00AE7CBF">
              <w:t xml:space="preserve">, фаза </w:t>
            </w:r>
            <w:r w:rsidR="00396438" w:rsidRPr="00396438">
              <w:rPr>
                <w:lang w:val="en-US"/>
              </w:rPr>
              <w:t>I</w:t>
            </w:r>
            <w:r>
              <w:t xml:space="preserve">; </w:t>
            </w:r>
          </w:p>
          <w:p w:rsidR="00B44373" w:rsidRPr="00F20D1F" w:rsidRDefault="00B44373" w:rsidP="00CB5114">
            <w:pPr>
              <w:widowControl w:val="0"/>
              <w:numPr>
                <w:ilvl w:val="0"/>
                <w:numId w:val="81"/>
              </w:numPr>
              <w:tabs>
                <w:tab w:val="left" w:pos="567"/>
              </w:tabs>
              <w:autoSpaceDE w:val="0"/>
              <w:autoSpaceDN w:val="0"/>
              <w:adjustRightInd w:val="0"/>
              <w:ind w:left="567"/>
            </w:pPr>
            <w:r>
              <w:t>Модернизация на тягови подстанции Варна и Разград, изграждане на тягова подстанция Русе и въвеждане на SCADА</w:t>
            </w:r>
            <w:r w:rsidR="00F93FEE">
              <w:t xml:space="preserve">, </w:t>
            </w:r>
            <w:r w:rsidR="00F93FEE" w:rsidRPr="00F93FEE">
              <w:t xml:space="preserve">фаза </w:t>
            </w:r>
            <w:r w:rsidR="00F93FEE" w:rsidRPr="00F93FEE">
              <w:rPr>
                <w:lang w:val="en-US"/>
              </w:rPr>
              <w:t>I</w:t>
            </w:r>
            <w:r>
              <w:t>.</w:t>
            </w:r>
          </w:p>
          <w:p w:rsidR="00DE77B7" w:rsidRPr="00396438" w:rsidRDefault="00780931" w:rsidP="006E3F79">
            <w:pPr>
              <w:widowControl w:val="0"/>
              <w:autoSpaceDE w:val="0"/>
              <w:autoSpaceDN w:val="0"/>
              <w:adjustRightInd w:val="0"/>
            </w:pPr>
            <w:r>
              <w:t>Проектите</w:t>
            </w:r>
            <w:r w:rsidR="004C0B7E">
              <w:t xml:space="preserve"> са част от </w:t>
            </w:r>
            <w:r w:rsidR="00AD071E" w:rsidRPr="004C0B7E">
              <w:t>Трансевропейска</w:t>
            </w:r>
            <w:r w:rsidR="003411E8">
              <w:t>та</w:t>
            </w:r>
            <w:r w:rsidR="00AD071E" w:rsidRPr="004C0B7E">
              <w:t xml:space="preserve"> транспортна мрежа</w:t>
            </w:r>
            <w:r w:rsidR="00DE77B7">
              <w:t>.</w:t>
            </w:r>
          </w:p>
          <w:p w:rsidR="00AD071E" w:rsidRDefault="00AD071E" w:rsidP="006E3F79">
            <w:pPr>
              <w:widowControl w:val="0"/>
              <w:autoSpaceDE w:val="0"/>
              <w:autoSpaceDN w:val="0"/>
              <w:adjustRightInd w:val="0"/>
            </w:pPr>
            <w:r>
              <w:rPr>
                <w:rFonts w:eastAsia="HiddenHorzOCR"/>
                <w:szCs w:val="24"/>
              </w:rPr>
              <w:t xml:space="preserve">За финансиране по </w:t>
            </w:r>
            <w:r w:rsidRPr="00F20D1F">
              <w:t>Механизма за свързване на Европа</w:t>
            </w:r>
            <w:r>
              <w:t xml:space="preserve"> са предвидени инвестиции по направленията </w:t>
            </w:r>
            <w:r w:rsidR="002A098D">
              <w:t>Волуяк</w:t>
            </w:r>
            <w:r w:rsidR="00876B5B">
              <w:rPr>
                <w:lang w:val="en-US"/>
              </w:rPr>
              <w:t xml:space="preserve"> - </w:t>
            </w:r>
            <w:r>
              <w:t>София</w:t>
            </w:r>
            <w:r w:rsidR="00876B5B">
              <w:rPr>
                <w:lang w:val="en-US"/>
              </w:rPr>
              <w:t xml:space="preserve"> </w:t>
            </w:r>
            <w:r>
              <w:t>-</w:t>
            </w:r>
            <w:r w:rsidR="00876B5B">
              <w:rPr>
                <w:lang w:val="en-US"/>
              </w:rPr>
              <w:t xml:space="preserve"> </w:t>
            </w:r>
            <w:r>
              <w:t xml:space="preserve">Елин Пелин и </w:t>
            </w:r>
            <w:r w:rsidR="002A098D">
              <w:t>Костенец - Септември</w:t>
            </w:r>
            <w:r>
              <w:t xml:space="preserve">. </w:t>
            </w:r>
            <w:r w:rsidR="00C14D59">
              <w:t xml:space="preserve">Подготовката за извършване на строителните дейности е изцяло финансирана по ОПТ 2007-2013 за следните участъци – жп възел София, София-Елин Пелин и </w:t>
            </w:r>
            <w:r w:rsidR="00A3100A">
              <w:lastRenderedPageBreak/>
              <w:t>възел Пловдив</w:t>
            </w:r>
            <w:r w:rsidR="00C14D59">
              <w:t>, като за всеки един проект етап</w:t>
            </w:r>
            <w:r w:rsidR="007E0033">
              <w:t>ът</w:t>
            </w:r>
            <w:r w:rsidR="00C14D59">
              <w:t xml:space="preserve"> на подготовка до достигане степен „зрял” проект е на следната фаза:</w:t>
            </w:r>
          </w:p>
          <w:p w:rsidR="00C14D59" w:rsidRPr="00ED232B" w:rsidRDefault="00C14D59" w:rsidP="00CB5114">
            <w:pPr>
              <w:numPr>
                <w:ilvl w:val="0"/>
                <w:numId w:val="82"/>
              </w:numPr>
              <w:tabs>
                <w:tab w:val="left" w:pos="567"/>
              </w:tabs>
              <w:autoSpaceDE w:val="0"/>
              <w:autoSpaceDN w:val="0"/>
              <w:adjustRightInd w:val="0"/>
              <w:spacing w:after="0"/>
              <w:ind w:left="567" w:hanging="283"/>
            </w:pPr>
            <w:r w:rsidRPr="00ED232B">
              <w:t>Жп възел София</w:t>
            </w:r>
            <w:r w:rsidR="001657DB">
              <w:t>, в участъка София-Волуяк</w:t>
            </w:r>
            <w:r w:rsidRPr="00ED232B">
              <w:t xml:space="preserve"> - </w:t>
            </w:r>
            <w:r w:rsidR="00ED232B" w:rsidRPr="00ED232B">
              <w:t>готов и</w:t>
            </w:r>
            <w:r w:rsidR="00D85DB6">
              <w:t>деен</w:t>
            </w:r>
            <w:r w:rsidR="00ED232B" w:rsidRPr="00ED232B">
              <w:t xml:space="preserve"> проект</w:t>
            </w:r>
            <w:r w:rsidR="00BB55FE">
              <w:t>, извършени теренно-археологически проучвания,</w:t>
            </w:r>
            <w:r w:rsidR="00ED232B" w:rsidRPr="00ED232B">
              <w:t>; изготв</w:t>
            </w:r>
            <w:r w:rsidR="00BB55FE">
              <w:t>ен</w:t>
            </w:r>
            <w:r w:rsidR="00ED232B" w:rsidRPr="00ED232B">
              <w:t xml:space="preserve"> доклад за ОВОС </w:t>
            </w:r>
            <w:r w:rsidR="00BB55FE">
              <w:t xml:space="preserve">през 2014 г. </w:t>
            </w:r>
            <w:r w:rsidR="00ED232B" w:rsidRPr="00ED232B">
              <w:t>и провеждане на отчуждения – не са приложими</w:t>
            </w:r>
            <w:r w:rsidR="00193C58">
              <w:t>; предстои сключване на договор за СМР;</w:t>
            </w:r>
          </w:p>
          <w:p w:rsidR="00C14D59" w:rsidRPr="00ED232B" w:rsidRDefault="00C14D59" w:rsidP="00CB5114">
            <w:pPr>
              <w:numPr>
                <w:ilvl w:val="0"/>
                <w:numId w:val="82"/>
              </w:numPr>
              <w:tabs>
                <w:tab w:val="left" w:pos="567"/>
              </w:tabs>
              <w:autoSpaceDE w:val="0"/>
              <w:autoSpaceDN w:val="0"/>
              <w:adjustRightInd w:val="0"/>
              <w:spacing w:after="0"/>
            </w:pPr>
            <w:r w:rsidRPr="00ED232B">
              <w:t xml:space="preserve">София-Елин Пелин - </w:t>
            </w:r>
            <w:r w:rsidR="00ED232B" w:rsidRPr="00ED232B">
              <w:t>готов и</w:t>
            </w:r>
            <w:r w:rsidR="000D772F">
              <w:t>деен</w:t>
            </w:r>
            <w:r w:rsidR="00ED232B" w:rsidRPr="00ED232B">
              <w:t xml:space="preserve"> проект</w:t>
            </w:r>
            <w:r w:rsidR="00BE0783">
              <w:t xml:space="preserve"> </w:t>
            </w:r>
            <w:r w:rsidR="006A5AF4">
              <w:t xml:space="preserve">и </w:t>
            </w:r>
            <w:r w:rsidR="00BE0783">
              <w:t>технически проект,</w:t>
            </w:r>
            <w:r w:rsidR="00AF1EDC">
              <w:t xml:space="preserve"> </w:t>
            </w:r>
            <w:r w:rsidR="00AF1EDC" w:rsidRPr="00AF1EDC">
              <w:t>доклад за ОВОС</w:t>
            </w:r>
            <w:r w:rsidR="00ED232B" w:rsidRPr="00ED232B">
              <w:t xml:space="preserve"> </w:t>
            </w:r>
            <w:r w:rsidR="00BE0783">
              <w:t>- неприложимо</w:t>
            </w:r>
            <w:r w:rsidR="00AF1EDC">
              <w:t xml:space="preserve"> </w:t>
            </w:r>
            <w:r w:rsidR="00ED232B" w:rsidRPr="00ED232B">
              <w:t>и провед</w:t>
            </w:r>
            <w:r w:rsidR="00261DAC">
              <w:rPr>
                <w:lang w:val="en-US"/>
              </w:rPr>
              <w:t>е</w:t>
            </w:r>
            <w:r w:rsidR="00ED232B" w:rsidRPr="00ED232B">
              <w:t>н</w:t>
            </w:r>
            <w:r w:rsidR="00261DAC">
              <w:t>и</w:t>
            </w:r>
            <w:r w:rsidR="00ED232B" w:rsidRPr="00ED232B">
              <w:t xml:space="preserve"> </w:t>
            </w:r>
            <w:r w:rsidR="00AF1EDC">
              <w:t xml:space="preserve"> </w:t>
            </w:r>
            <w:r w:rsidR="00ED232B" w:rsidRPr="00ED232B">
              <w:t>отчуждения</w:t>
            </w:r>
            <w:r w:rsidR="00AF1EDC">
              <w:t>.</w:t>
            </w:r>
            <w:r w:rsidR="006A5AF4">
              <w:t>;</w:t>
            </w:r>
            <w:r w:rsidR="00193C58">
              <w:t xml:space="preserve"> в</w:t>
            </w:r>
            <w:r w:rsidR="006A5AF4">
              <w:t xml:space="preserve"> етап на</w:t>
            </w:r>
            <w:r w:rsidR="00193C58">
              <w:t xml:space="preserve"> строителство</w:t>
            </w:r>
            <w:r w:rsidR="006A5AF4">
              <w:t>;</w:t>
            </w:r>
          </w:p>
          <w:p w:rsidR="00C14D59" w:rsidRDefault="004A2556" w:rsidP="00CB5114">
            <w:pPr>
              <w:numPr>
                <w:ilvl w:val="0"/>
                <w:numId w:val="82"/>
              </w:numPr>
              <w:tabs>
                <w:tab w:val="left" w:pos="567"/>
              </w:tabs>
              <w:autoSpaceDE w:val="0"/>
              <w:autoSpaceDN w:val="0"/>
              <w:adjustRightInd w:val="0"/>
              <w:spacing w:after="0"/>
              <w:ind w:left="567" w:hanging="283"/>
            </w:pPr>
            <w:r>
              <w:t>Участък Костенец-Септември</w:t>
            </w:r>
            <w:r w:rsidR="0075217B">
              <w:t xml:space="preserve"> -</w:t>
            </w:r>
            <w:r>
              <w:t xml:space="preserve"> готов технически проект в края на 2016 г.; доклад за ОВОС </w:t>
            </w:r>
            <w:r w:rsidR="00863487">
              <w:t xml:space="preserve">през </w:t>
            </w:r>
            <w:r>
              <w:t>201</w:t>
            </w:r>
            <w:r w:rsidR="00863487">
              <w:t>4</w:t>
            </w:r>
            <w:r>
              <w:t xml:space="preserve"> г. и провед</w:t>
            </w:r>
            <w:r w:rsidR="002D36FB">
              <w:t>е</w:t>
            </w:r>
            <w:r>
              <w:t>н</w:t>
            </w:r>
            <w:r w:rsidR="002D36FB">
              <w:t>и</w:t>
            </w:r>
            <w:r>
              <w:t xml:space="preserve"> отчуждения</w:t>
            </w:r>
            <w:r w:rsidR="006A5AF4">
              <w:t>;</w:t>
            </w:r>
            <w:r>
              <w:t>.</w:t>
            </w:r>
            <w:r w:rsidR="00193C58">
              <w:t xml:space="preserve"> в </w:t>
            </w:r>
            <w:r w:rsidR="006A5AF4">
              <w:t xml:space="preserve">етап на </w:t>
            </w:r>
            <w:r w:rsidR="00193C58">
              <w:t>строителство</w:t>
            </w:r>
            <w:r w:rsidR="006A5AF4">
              <w:t>;</w:t>
            </w:r>
          </w:p>
          <w:p w:rsidR="004F6024" w:rsidRPr="00AD071E" w:rsidRDefault="0075217B" w:rsidP="00CB5114">
            <w:pPr>
              <w:numPr>
                <w:ilvl w:val="0"/>
                <w:numId w:val="82"/>
              </w:numPr>
              <w:tabs>
                <w:tab w:val="left" w:pos="567"/>
              </w:tabs>
              <w:autoSpaceDE w:val="0"/>
              <w:autoSpaceDN w:val="0"/>
              <w:adjustRightInd w:val="0"/>
              <w:spacing w:after="0"/>
              <w:ind w:left="567" w:hanging="283"/>
            </w:pPr>
            <w:r>
              <w:t>Възел Пловдив</w:t>
            </w:r>
            <w:r w:rsidR="00EB550D">
              <w:t xml:space="preserve"> </w:t>
            </w:r>
            <w:r w:rsidR="00F74D51">
              <w:t>-</w:t>
            </w:r>
            <w:r w:rsidR="00EB550D">
              <w:t xml:space="preserve"> готов идеен проект и доклад за ОВОС</w:t>
            </w:r>
            <w:r w:rsidR="00F74D51">
              <w:t xml:space="preserve"> в края на 2015 г.; провеждане на отчуждения </w:t>
            </w:r>
            <w:r w:rsidR="006A5AF4">
              <w:t>–</w:t>
            </w:r>
            <w:r w:rsidR="00F74D51">
              <w:t xml:space="preserve"> неприложимо</w:t>
            </w:r>
            <w:r w:rsidR="006A5AF4">
              <w:t>;</w:t>
            </w:r>
            <w:r w:rsidR="00193C58">
              <w:t xml:space="preserve"> </w:t>
            </w:r>
            <w:r w:rsidR="006A5AF4">
              <w:t>в етап на</w:t>
            </w:r>
            <w:r w:rsidR="00193C58">
              <w:t xml:space="preserve"> строителство</w:t>
            </w:r>
            <w:r w:rsidR="006A5AF4">
              <w:t xml:space="preserve">. </w:t>
            </w:r>
          </w:p>
          <w:p w:rsidR="00390D1F" w:rsidRPr="00265268" w:rsidRDefault="00C14D59" w:rsidP="00672949">
            <w:pPr>
              <w:autoSpaceDE w:val="0"/>
              <w:autoSpaceDN w:val="0"/>
              <w:adjustRightInd w:val="0"/>
              <w:spacing w:after="0"/>
              <w:rPr>
                <w:rFonts w:eastAsia="HiddenHorzOCR"/>
                <w:szCs w:val="24"/>
              </w:rPr>
            </w:pPr>
            <w:r>
              <w:rPr>
                <w:rFonts w:eastAsia="HiddenHorzOCR"/>
                <w:szCs w:val="24"/>
              </w:rPr>
              <w:t xml:space="preserve">В допълнение </w:t>
            </w:r>
            <w:r w:rsidR="00390D1F">
              <w:rPr>
                <w:rFonts w:eastAsia="HiddenHorzOCR"/>
                <w:szCs w:val="24"/>
              </w:rPr>
              <w:t xml:space="preserve">на инвестициите по приоритетна ос 3, се предвдижда </w:t>
            </w:r>
            <w:r w:rsidR="007A6EF1">
              <w:rPr>
                <w:rFonts w:eastAsia="HiddenHorzOCR"/>
                <w:szCs w:val="24"/>
              </w:rPr>
              <w:t xml:space="preserve">закупуване на подвижен състав и </w:t>
            </w:r>
            <w:r w:rsidR="00390D1F">
              <w:rPr>
                <w:rFonts w:eastAsia="HiddenHorzOCR"/>
                <w:bCs/>
                <w:szCs w:val="24"/>
              </w:rPr>
              <w:t>последващо</w:t>
            </w:r>
            <w:r w:rsidR="00390D1F" w:rsidRPr="00390D1F">
              <w:rPr>
                <w:rFonts w:eastAsia="HiddenHorzOCR"/>
                <w:bCs/>
                <w:szCs w:val="24"/>
              </w:rPr>
              <w:t xml:space="preserve"> разширение на метрото в София, което </w:t>
            </w:r>
            <w:r w:rsidR="007A6EF1">
              <w:rPr>
                <w:rFonts w:eastAsia="HiddenHorzOCR"/>
                <w:bCs/>
                <w:szCs w:val="24"/>
              </w:rPr>
              <w:t xml:space="preserve">представлява градска железопътна система и </w:t>
            </w:r>
            <w:r w:rsidR="00390D1F" w:rsidRPr="00390D1F">
              <w:rPr>
                <w:rFonts w:eastAsia="HiddenHorzOCR"/>
                <w:bCs/>
                <w:szCs w:val="24"/>
              </w:rPr>
              <w:t>осигурява интермодална връзка между ж.п. мрежа</w:t>
            </w:r>
            <w:r w:rsidR="005B46D4">
              <w:rPr>
                <w:rFonts w:eastAsia="HiddenHorzOCR"/>
                <w:bCs/>
                <w:szCs w:val="24"/>
              </w:rPr>
              <w:t>та</w:t>
            </w:r>
            <w:r w:rsidR="007A6EF1">
              <w:rPr>
                <w:rFonts w:eastAsia="HiddenHorzOCR"/>
                <w:bCs/>
                <w:szCs w:val="24"/>
              </w:rPr>
              <w:t xml:space="preserve"> и</w:t>
            </w:r>
            <w:r w:rsidR="00390D1F" w:rsidRPr="00390D1F">
              <w:rPr>
                <w:rFonts w:eastAsia="HiddenHorzOCR"/>
                <w:bCs/>
                <w:szCs w:val="24"/>
              </w:rPr>
              <w:t xml:space="preserve"> авиационната пътническа система</w:t>
            </w:r>
            <w:r w:rsidR="007A6EF1">
              <w:rPr>
                <w:rFonts w:eastAsia="HiddenHorzOCR"/>
                <w:bCs/>
                <w:szCs w:val="24"/>
              </w:rPr>
              <w:t xml:space="preserve"> по </w:t>
            </w:r>
            <w:r w:rsidR="007A6EF1">
              <w:rPr>
                <w:rFonts w:eastAsia="HiddenHorzOCR"/>
                <w:bCs/>
                <w:szCs w:val="24"/>
                <w:lang w:val="en-US"/>
              </w:rPr>
              <w:t>TEN-T</w:t>
            </w:r>
            <w:r w:rsidR="00390D1F" w:rsidRPr="00390D1F">
              <w:rPr>
                <w:rFonts w:eastAsia="HiddenHorzOCR"/>
                <w:bCs/>
                <w:szCs w:val="24"/>
              </w:rPr>
              <w:t xml:space="preserve">, както и връзки с трамвайната и автобусна мрежа </w:t>
            </w:r>
            <w:r w:rsidR="007A6EF1">
              <w:rPr>
                <w:rFonts w:eastAsia="HiddenHorzOCR"/>
                <w:bCs/>
                <w:szCs w:val="24"/>
              </w:rPr>
              <w:t>на столицата</w:t>
            </w:r>
            <w:r w:rsidR="007A6EF1">
              <w:rPr>
                <w:rFonts w:eastAsia="HiddenHorzOCR"/>
                <w:bCs/>
                <w:szCs w:val="24"/>
                <w:lang w:val="en-US"/>
              </w:rPr>
              <w:t xml:space="preserve"> </w:t>
            </w:r>
            <w:r w:rsidR="00390D1F">
              <w:rPr>
                <w:rFonts w:eastAsia="HiddenHorzOCR"/>
                <w:bCs/>
                <w:szCs w:val="24"/>
              </w:rPr>
              <w:t xml:space="preserve">и </w:t>
            </w:r>
            <w:r w:rsidR="00390D1F" w:rsidRPr="00390D1F">
              <w:rPr>
                <w:rFonts w:eastAsia="HiddenHorzOCR"/>
                <w:bCs/>
                <w:szCs w:val="24"/>
              </w:rPr>
              <w:t>ще допринесе за ограничаване на високата употреба на автомобили, задръстванията и вредното въздействие върху околната среда</w:t>
            </w:r>
            <w:r w:rsidR="007300B4">
              <w:rPr>
                <w:rFonts w:eastAsia="HiddenHorzOCR"/>
                <w:bCs/>
                <w:szCs w:val="24"/>
              </w:rPr>
              <w:t xml:space="preserve"> посредством използването на обществен транспорт</w:t>
            </w:r>
            <w:r w:rsidR="00390D1F" w:rsidRPr="00390D1F">
              <w:rPr>
                <w:rFonts w:eastAsia="HiddenHorzOCR"/>
                <w:bCs/>
                <w:szCs w:val="24"/>
              </w:rPr>
              <w:t>.</w:t>
            </w:r>
            <w:r w:rsidR="007300B4">
              <w:rPr>
                <w:rFonts w:eastAsia="HiddenHorzOCR"/>
                <w:bCs/>
                <w:szCs w:val="24"/>
              </w:rPr>
              <w:t xml:space="preserve"> Съгласно Насоките за развитие на </w:t>
            </w:r>
            <w:r w:rsidR="007300B4" w:rsidRPr="007300B4">
              <w:rPr>
                <w:rFonts w:eastAsia="HiddenHorzOCR"/>
                <w:bCs/>
                <w:szCs w:val="24"/>
                <w:lang w:val="en-US"/>
              </w:rPr>
              <w:t>TEN-T</w:t>
            </w:r>
            <w:r w:rsidR="007300B4">
              <w:rPr>
                <w:rFonts w:eastAsia="HiddenHorzOCR"/>
                <w:bCs/>
                <w:szCs w:val="24"/>
              </w:rPr>
              <w:t xml:space="preserve"> София е градски възел от „основната“ </w:t>
            </w:r>
            <w:r w:rsidR="00E6146B" w:rsidRPr="00E6146B">
              <w:rPr>
                <w:rFonts w:eastAsia="HiddenHorzOCR"/>
                <w:bCs/>
                <w:szCs w:val="24"/>
                <w:lang w:val="en-US"/>
              </w:rPr>
              <w:t>TEN-T</w:t>
            </w:r>
            <w:r w:rsidR="00E6146B" w:rsidRPr="00E6146B">
              <w:rPr>
                <w:rFonts w:eastAsia="HiddenHorzOCR"/>
                <w:bCs/>
                <w:szCs w:val="24"/>
              </w:rPr>
              <w:t xml:space="preserve"> </w:t>
            </w:r>
            <w:r w:rsidR="007300B4">
              <w:rPr>
                <w:rFonts w:eastAsia="HiddenHorzOCR"/>
                <w:bCs/>
                <w:szCs w:val="24"/>
              </w:rPr>
              <w:t xml:space="preserve">мрежа и от съществено значение е осигуряването на свързаност между </w:t>
            </w:r>
            <w:r w:rsidR="007300B4" w:rsidRPr="007300B4">
              <w:rPr>
                <w:rFonts w:eastAsia="HiddenHorzOCR"/>
                <w:bCs/>
                <w:szCs w:val="24"/>
              </w:rPr>
              <w:t>между железо</w:t>
            </w:r>
            <w:r w:rsidR="008F506B">
              <w:rPr>
                <w:rFonts w:eastAsia="HiddenHorzOCR"/>
                <w:bCs/>
                <w:szCs w:val="24"/>
              </w:rPr>
              <w:t>пътната, пътната и</w:t>
            </w:r>
            <w:r w:rsidR="007300B4" w:rsidRPr="007300B4">
              <w:rPr>
                <w:rFonts w:eastAsia="HiddenHorzOCR"/>
                <w:bCs/>
                <w:szCs w:val="24"/>
              </w:rPr>
              <w:t xml:space="preserve"> инфраструктурата за въздушен транспорт</w:t>
            </w:r>
            <w:r w:rsidR="008F506B">
              <w:rPr>
                <w:rFonts w:eastAsia="HiddenHorzOCR"/>
                <w:bCs/>
                <w:szCs w:val="24"/>
              </w:rPr>
              <w:t>.</w:t>
            </w:r>
            <w:r w:rsidR="007300B4">
              <w:rPr>
                <w:rFonts w:eastAsia="HiddenHorzOCR"/>
                <w:bCs/>
                <w:szCs w:val="24"/>
              </w:rPr>
              <w:t xml:space="preserve">  </w:t>
            </w:r>
            <w:r w:rsidR="008C46AD" w:rsidRPr="008C46AD">
              <w:rPr>
                <w:rFonts w:eastAsia="HiddenHorzOCR"/>
                <w:b/>
                <w:bCs/>
                <w:szCs w:val="24"/>
              </w:rPr>
              <w:t>Проект</w:t>
            </w:r>
            <w:r w:rsidR="008C46AD">
              <w:rPr>
                <w:rFonts w:eastAsia="HiddenHorzOCR"/>
                <w:b/>
                <w:bCs/>
                <w:szCs w:val="24"/>
              </w:rPr>
              <w:t>ът</w:t>
            </w:r>
            <w:r w:rsidR="008C46AD" w:rsidRPr="008C46AD">
              <w:rPr>
                <w:rFonts w:eastAsia="HiddenHorzOCR"/>
                <w:b/>
                <w:bCs/>
                <w:szCs w:val="24"/>
              </w:rPr>
              <w:t xml:space="preserve"> за разширение на Линия 3, участък „ул. Шипка - кв. Гео Милев – ж.к. Слатина - Зала Арена Армеец/Тех Парк София - бул. Цариградско шосе“</w:t>
            </w:r>
            <w:r w:rsidR="008C46AD" w:rsidRPr="008C46AD">
              <w:rPr>
                <w:rFonts w:eastAsia="HiddenHorzOCR"/>
                <w:b/>
                <w:bCs/>
                <w:i/>
                <w:iCs/>
                <w:szCs w:val="24"/>
              </w:rPr>
              <w:t xml:space="preserve"> </w:t>
            </w:r>
            <w:r w:rsidR="008C46AD" w:rsidRPr="008C46AD">
              <w:rPr>
                <w:rFonts w:eastAsia="HiddenHorzOCR"/>
                <w:szCs w:val="24"/>
              </w:rPr>
              <w:t xml:space="preserve">включва </w:t>
            </w:r>
            <w:r w:rsidR="00734F91">
              <w:rPr>
                <w:rFonts w:eastAsia="HiddenHorzOCR"/>
                <w:szCs w:val="24"/>
              </w:rPr>
              <w:t xml:space="preserve">около </w:t>
            </w:r>
            <w:r w:rsidR="008C46AD" w:rsidRPr="008C46AD">
              <w:rPr>
                <w:rFonts w:eastAsia="HiddenHorzOCR"/>
                <w:szCs w:val="24"/>
              </w:rPr>
              <w:t>6 км метролиния с 6 метростанции и буферен паркинг към станцията на бул. Цариградско шосе</w:t>
            </w:r>
            <w:r w:rsidR="008C46AD" w:rsidRPr="008C46AD">
              <w:rPr>
                <w:rFonts w:eastAsia="HiddenHorzOCR"/>
                <w:b/>
                <w:bCs/>
                <w:i/>
                <w:iCs/>
                <w:szCs w:val="24"/>
              </w:rPr>
              <w:t>.</w:t>
            </w:r>
            <w:r w:rsidR="000A3D4F">
              <w:rPr>
                <w:rFonts w:eastAsia="HiddenHorzOCR"/>
                <w:bCs/>
                <w:iCs/>
                <w:szCs w:val="24"/>
              </w:rPr>
              <w:t xml:space="preserve"> Предвижда се и закупуването на 8 влака за Линия 3.</w:t>
            </w:r>
            <w:r w:rsidR="00767F5C">
              <w:rPr>
                <w:rFonts w:eastAsia="HiddenHorzOCR"/>
                <w:bCs/>
                <w:iCs/>
                <w:szCs w:val="24"/>
              </w:rPr>
              <w:t xml:space="preserve"> Със средства по ПО 1 на ОПТТИ </w:t>
            </w:r>
            <w:r w:rsidR="007A71B1">
              <w:rPr>
                <w:rFonts w:eastAsia="HiddenHorzOCR"/>
                <w:bCs/>
                <w:iCs/>
                <w:szCs w:val="24"/>
              </w:rPr>
              <w:t xml:space="preserve">до края на 2023 г. </w:t>
            </w:r>
            <w:r w:rsidR="00767F5C">
              <w:rPr>
                <w:rFonts w:eastAsia="HiddenHorzOCR"/>
                <w:bCs/>
                <w:iCs/>
                <w:szCs w:val="24"/>
              </w:rPr>
              <w:t xml:space="preserve">ще бъде извършено частично работно проектиране на участъка </w:t>
            </w:r>
            <w:r w:rsidR="00D4610B">
              <w:rPr>
                <w:rFonts w:eastAsia="HiddenHorzOCR"/>
                <w:bCs/>
                <w:iCs/>
                <w:szCs w:val="24"/>
              </w:rPr>
              <w:t>–</w:t>
            </w:r>
            <w:r w:rsidR="00767F5C">
              <w:rPr>
                <w:rFonts w:eastAsia="HiddenHorzOCR"/>
                <w:bCs/>
                <w:iCs/>
                <w:szCs w:val="24"/>
              </w:rPr>
              <w:t xml:space="preserve"> </w:t>
            </w:r>
            <w:r w:rsidR="00AF7BEF">
              <w:rPr>
                <w:rFonts w:eastAsia="HiddenHorzOCR"/>
                <w:bCs/>
                <w:iCs/>
                <w:szCs w:val="24"/>
              </w:rPr>
              <w:t>метростанции</w:t>
            </w:r>
            <w:r w:rsidR="00D4610B">
              <w:rPr>
                <w:rFonts w:eastAsia="HiddenHorzOCR"/>
                <w:bCs/>
                <w:iCs/>
                <w:szCs w:val="24"/>
              </w:rPr>
              <w:t xml:space="preserve"> </w:t>
            </w:r>
            <w:r w:rsidR="00AF7BEF">
              <w:rPr>
                <w:rFonts w:eastAsia="HiddenHorzOCR"/>
                <w:bCs/>
                <w:iCs/>
                <w:szCs w:val="24"/>
              </w:rPr>
              <w:t>– 70 %, тунели – 70 %, системи – 70 %;</w:t>
            </w:r>
            <w:r w:rsidR="00AF7BEF" w:rsidRPr="00AF7BEF">
              <w:rPr>
                <w:rFonts w:eastAsia="HiddenHorzOCR"/>
                <w:bCs/>
                <w:iCs/>
                <w:szCs w:val="24"/>
              </w:rPr>
              <w:t xml:space="preserve"> частично изпълнение</w:t>
            </w:r>
            <w:r w:rsidR="00AF7BEF">
              <w:rPr>
                <w:rFonts w:eastAsia="HiddenHorzOCR"/>
                <w:bCs/>
                <w:iCs/>
                <w:szCs w:val="24"/>
              </w:rPr>
              <w:t xml:space="preserve"> на строително-монтажни работи – р</w:t>
            </w:r>
            <w:r w:rsidR="00AF7BEF" w:rsidRPr="00AF7BEF">
              <w:rPr>
                <w:rFonts w:eastAsia="HiddenHorzOCR"/>
                <w:bCs/>
                <w:iCs/>
                <w:szCs w:val="24"/>
              </w:rPr>
              <w:t>еконструкции</w:t>
            </w:r>
            <w:r w:rsidR="00AF7BEF">
              <w:rPr>
                <w:rFonts w:eastAsia="HiddenHorzOCR"/>
                <w:bCs/>
                <w:iCs/>
                <w:szCs w:val="24"/>
              </w:rPr>
              <w:t xml:space="preserve"> на инженерни мрежи – 50 %, и</w:t>
            </w:r>
            <w:r w:rsidR="00AF7BEF" w:rsidRPr="00AF7BEF">
              <w:rPr>
                <w:rFonts w:eastAsia="HiddenHorzOCR"/>
                <w:bCs/>
                <w:iCs/>
                <w:szCs w:val="24"/>
              </w:rPr>
              <w:t>згра</w:t>
            </w:r>
            <w:r w:rsidR="003D5D09">
              <w:rPr>
                <w:rFonts w:eastAsia="HiddenHorzOCR"/>
                <w:bCs/>
                <w:iCs/>
                <w:szCs w:val="24"/>
              </w:rPr>
              <w:t>ж</w:t>
            </w:r>
            <w:r w:rsidR="00AF7BEF" w:rsidRPr="00AF7BEF">
              <w:rPr>
                <w:rFonts w:eastAsia="HiddenHorzOCR"/>
                <w:bCs/>
                <w:iCs/>
                <w:szCs w:val="24"/>
              </w:rPr>
              <w:t>д</w:t>
            </w:r>
            <w:r w:rsidR="003D5D09">
              <w:rPr>
                <w:rFonts w:eastAsia="HiddenHorzOCR"/>
                <w:bCs/>
                <w:iCs/>
                <w:szCs w:val="24"/>
              </w:rPr>
              <w:t>а</w:t>
            </w:r>
            <w:r w:rsidR="00AF7BEF" w:rsidRPr="00AF7BEF">
              <w:rPr>
                <w:rFonts w:eastAsia="HiddenHorzOCR"/>
                <w:bCs/>
                <w:iCs/>
                <w:szCs w:val="24"/>
              </w:rPr>
              <w:t>н</w:t>
            </w:r>
            <w:r w:rsidR="003D5D09">
              <w:rPr>
                <w:rFonts w:eastAsia="HiddenHorzOCR"/>
                <w:bCs/>
                <w:iCs/>
                <w:szCs w:val="24"/>
              </w:rPr>
              <w:t>е</w:t>
            </w:r>
            <w:r w:rsidR="00AF7BEF" w:rsidRPr="00AF7BEF">
              <w:rPr>
                <w:rFonts w:eastAsia="HiddenHorzOCR"/>
                <w:bCs/>
                <w:iCs/>
                <w:szCs w:val="24"/>
              </w:rPr>
              <w:t xml:space="preserve"> </w:t>
            </w:r>
            <w:r w:rsidR="003D5D09">
              <w:rPr>
                <w:rFonts w:eastAsia="HiddenHorzOCR"/>
                <w:bCs/>
                <w:iCs/>
                <w:szCs w:val="24"/>
              </w:rPr>
              <w:t xml:space="preserve">на </w:t>
            </w:r>
            <w:r w:rsidR="00AF7BEF" w:rsidRPr="00AF7BEF">
              <w:rPr>
                <w:rFonts w:eastAsia="HiddenHorzOCR"/>
                <w:bCs/>
                <w:iCs/>
                <w:szCs w:val="24"/>
              </w:rPr>
              <w:t>конструкции на метростанциите – 10 %</w:t>
            </w:r>
            <w:r w:rsidR="00AF7BEF">
              <w:rPr>
                <w:rFonts w:eastAsia="HiddenHorzOCR"/>
                <w:bCs/>
                <w:iCs/>
                <w:szCs w:val="24"/>
              </w:rPr>
              <w:t>; п</w:t>
            </w:r>
            <w:r w:rsidR="00AF7BEF" w:rsidRPr="00AF7BEF">
              <w:rPr>
                <w:rFonts w:eastAsia="HiddenHorzOCR"/>
                <w:bCs/>
                <w:iCs/>
                <w:szCs w:val="24"/>
              </w:rPr>
              <w:t xml:space="preserve">одготовка </w:t>
            </w:r>
            <w:r w:rsidR="00AF7BEF">
              <w:rPr>
                <w:rFonts w:eastAsia="HiddenHorzOCR"/>
                <w:bCs/>
                <w:iCs/>
                <w:szCs w:val="24"/>
              </w:rPr>
              <w:t xml:space="preserve">на </w:t>
            </w:r>
            <w:r w:rsidR="00AF7BEF" w:rsidRPr="00AF7BEF">
              <w:rPr>
                <w:rFonts w:eastAsia="HiddenHorzOCR"/>
                <w:bCs/>
                <w:iCs/>
                <w:szCs w:val="24"/>
              </w:rPr>
              <w:t xml:space="preserve">тунелопробивна машина (ТПМ) </w:t>
            </w:r>
            <w:r w:rsidR="00AF7BEF">
              <w:rPr>
                <w:rFonts w:eastAsia="HiddenHorzOCR"/>
                <w:bCs/>
                <w:iCs/>
                <w:szCs w:val="24"/>
              </w:rPr>
              <w:t>– 50 %, и</w:t>
            </w:r>
            <w:r w:rsidR="00AF7BEF" w:rsidRPr="00AF7BEF">
              <w:rPr>
                <w:rFonts w:eastAsia="HiddenHorzOCR"/>
                <w:bCs/>
                <w:iCs/>
                <w:szCs w:val="24"/>
              </w:rPr>
              <w:t xml:space="preserve">зграждане </w:t>
            </w:r>
            <w:r w:rsidR="00AF7BEF">
              <w:rPr>
                <w:rFonts w:eastAsia="HiddenHorzOCR"/>
                <w:bCs/>
                <w:iCs/>
                <w:szCs w:val="24"/>
              </w:rPr>
              <w:t>на стартова шахта за ТПМ – 50 %, като</w:t>
            </w:r>
            <w:r w:rsidR="00AF7BEF" w:rsidRPr="00AF7BEF">
              <w:rPr>
                <w:rFonts w:eastAsia="HiddenHorzOCR"/>
                <w:bCs/>
                <w:iCs/>
                <w:szCs w:val="24"/>
              </w:rPr>
              <w:t xml:space="preserve"> и частично проектиране на 8 влака.</w:t>
            </w:r>
            <w:r w:rsidR="0014023D">
              <w:rPr>
                <w:rFonts w:eastAsia="HiddenHorzOCR"/>
                <w:bCs/>
                <w:iCs/>
                <w:szCs w:val="24"/>
              </w:rPr>
              <w:t xml:space="preserve"> </w:t>
            </w:r>
            <w:r w:rsidR="0014023D" w:rsidRPr="00EB51D2">
              <w:rPr>
                <w:rFonts w:eastAsia="HiddenHorzOCR"/>
                <w:bCs/>
                <w:iCs/>
                <w:szCs w:val="24"/>
              </w:rPr>
              <w:t xml:space="preserve">Допълнително финансиране ще бъде осигурено </w:t>
            </w:r>
            <w:r w:rsidR="00B93545" w:rsidRPr="00EB51D2">
              <w:rPr>
                <w:rFonts w:eastAsia="HiddenHorzOCR"/>
                <w:bCs/>
                <w:iCs/>
                <w:szCs w:val="24"/>
              </w:rPr>
              <w:t>от Столична община със заем от Европейската инвестиционна банка и със средства от бюджета на Столична община и Държавния бюдже</w:t>
            </w:r>
            <w:r w:rsidR="005D74DB" w:rsidRPr="00EB51D2">
              <w:rPr>
                <w:rFonts w:eastAsia="HiddenHorzOCR"/>
                <w:bCs/>
                <w:iCs/>
                <w:szCs w:val="24"/>
              </w:rPr>
              <w:t>т</w:t>
            </w:r>
            <w:r w:rsidR="00B93545" w:rsidRPr="00EB51D2">
              <w:rPr>
                <w:rFonts w:eastAsia="HiddenHorzOCR"/>
                <w:bCs/>
                <w:iCs/>
                <w:szCs w:val="24"/>
              </w:rPr>
              <w:t xml:space="preserve">. </w:t>
            </w:r>
            <w:r w:rsidR="007F7C3E" w:rsidRPr="00A56620">
              <w:rPr>
                <w:rFonts w:eastAsia="HiddenHorzOCR"/>
                <w:bCs/>
                <w:iCs/>
                <w:szCs w:val="24"/>
              </w:rPr>
              <w:t>Ще бъдат</w:t>
            </w:r>
            <w:r w:rsidR="00984323" w:rsidRPr="00A56620">
              <w:rPr>
                <w:rFonts w:eastAsia="HiddenHorzOCR"/>
                <w:bCs/>
                <w:iCs/>
                <w:szCs w:val="24"/>
              </w:rPr>
              <w:t xml:space="preserve"> </w:t>
            </w:r>
            <w:r w:rsidR="007F7C3E" w:rsidRPr="00A56620">
              <w:rPr>
                <w:rFonts w:eastAsia="HiddenHorzOCR"/>
                <w:bCs/>
                <w:iCs/>
                <w:szCs w:val="24"/>
              </w:rPr>
              <w:t>закупени</w:t>
            </w:r>
            <w:r w:rsidR="00984323" w:rsidRPr="00A56620">
              <w:rPr>
                <w:rFonts w:eastAsia="HiddenHorzOCR"/>
                <w:bCs/>
                <w:iCs/>
                <w:szCs w:val="24"/>
              </w:rPr>
              <w:t xml:space="preserve"> допълнителни метровлакове и по останалите линии.</w:t>
            </w:r>
          </w:p>
          <w:p w:rsidR="00C14D59" w:rsidRDefault="00E35734" w:rsidP="00672949">
            <w:pPr>
              <w:autoSpaceDE w:val="0"/>
              <w:autoSpaceDN w:val="0"/>
              <w:adjustRightInd w:val="0"/>
              <w:spacing w:after="0"/>
              <w:rPr>
                <w:rFonts w:eastAsia="HiddenHorzOCR"/>
                <w:szCs w:val="24"/>
              </w:rPr>
            </w:pPr>
            <w:r>
              <w:rPr>
                <w:rFonts w:eastAsia="HiddenHorzOCR"/>
                <w:szCs w:val="24"/>
              </w:rPr>
              <w:t>.</w:t>
            </w:r>
          </w:p>
          <w:p w:rsidR="00F7388A" w:rsidRPr="00F20D1F" w:rsidRDefault="00F7388A" w:rsidP="00672949">
            <w:pPr>
              <w:pStyle w:val="Default"/>
              <w:spacing w:before="120"/>
              <w:jc w:val="both"/>
              <w:rPr>
                <w:b/>
                <w:bCs/>
              </w:rPr>
            </w:pPr>
            <w:r w:rsidRPr="00F20D1F">
              <w:rPr>
                <w:b/>
                <w:bCs/>
              </w:rPr>
              <w:t>Потенциални бенефициенти:</w:t>
            </w:r>
          </w:p>
          <w:p w:rsidR="00033469" w:rsidRPr="00390D1F" w:rsidRDefault="00F7388A" w:rsidP="00CB5114">
            <w:pPr>
              <w:pStyle w:val="Default"/>
              <w:numPr>
                <w:ilvl w:val="0"/>
                <w:numId w:val="35"/>
              </w:numPr>
              <w:spacing w:before="120"/>
              <w:jc w:val="both"/>
              <w:rPr>
                <w:i/>
                <w:sz w:val="18"/>
                <w:szCs w:val="18"/>
              </w:rPr>
            </w:pPr>
            <w:r w:rsidRPr="00F20D1F">
              <w:rPr>
                <w:bCs/>
              </w:rPr>
              <w:t>ДП</w:t>
            </w:r>
            <w:r w:rsidR="0008607E">
              <w:rPr>
                <w:bCs/>
              </w:rPr>
              <w:t xml:space="preserve"> </w:t>
            </w:r>
            <w:r w:rsidRPr="00F20D1F">
              <w:rPr>
                <w:bCs/>
              </w:rPr>
              <w:t xml:space="preserve">Национална компания </w:t>
            </w:r>
            <w:r w:rsidR="0008607E">
              <w:rPr>
                <w:bCs/>
              </w:rPr>
              <w:t>„Ж</w:t>
            </w:r>
            <w:r w:rsidRPr="00F20D1F">
              <w:rPr>
                <w:bCs/>
              </w:rPr>
              <w:t>елезопътна инфраст</w:t>
            </w:r>
            <w:r w:rsidR="00DE77B7">
              <w:rPr>
                <w:bCs/>
              </w:rPr>
              <w:t>руктура”</w:t>
            </w:r>
            <w:r w:rsidR="00390D1F">
              <w:rPr>
                <w:bCs/>
              </w:rPr>
              <w:t>;</w:t>
            </w:r>
          </w:p>
          <w:p w:rsidR="00390D1F" w:rsidRPr="00390D1F" w:rsidRDefault="00390D1F" w:rsidP="00390D1F">
            <w:pPr>
              <w:pStyle w:val="Default"/>
              <w:numPr>
                <w:ilvl w:val="0"/>
                <w:numId w:val="35"/>
              </w:numPr>
              <w:spacing w:before="120"/>
              <w:jc w:val="both"/>
            </w:pPr>
            <w:r w:rsidRPr="00390D1F">
              <w:t>„Метрополитен” ЕАД</w:t>
            </w:r>
            <w:r w:rsidR="00324A33">
              <w:t>.</w:t>
            </w:r>
          </w:p>
        </w:tc>
      </w:tr>
    </w:tbl>
    <w:p w:rsidR="00AD4AED" w:rsidRPr="00F20D1F" w:rsidRDefault="00AD4AED" w:rsidP="001966AC"/>
    <w:p w:rsidR="002A3BE2" w:rsidRPr="00F20D1F" w:rsidRDefault="00AD4AED" w:rsidP="00BF3391">
      <w:pPr>
        <w:pStyle w:val="ManualHeading3"/>
        <w:tabs>
          <w:tab w:val="clear" w:pos="850"/>
        </w:tabs>
        <w:ind w:left="1418" w:hanging="1418"/>
        <w:rPr>
          <w:b/>
        </w:rPr>
      </w:pPr>
      <w:r w:rsidRPr="00F20D1F">
        <w:rPr>
          <w:b/>
        </w:rPr>
        <w:lastRenderedPageBreak/>
        <w:t>2.A</w:t>
      </w:r>
      <w:r w:rsidR="004B16AA" w:rsidRPr="00F20D1F">
        <w:rPr>
          <w:b/>
        </w:rPr>
        <w:t>.1.5</w:t>
      </w:r>
      <w:r w:rsidRPr="00F20D1F">
        <w:rPr>
          <w:b/>
        </w:rPr>
        <w:t xml:space="preserve">.2 </w:t>
      </w:r>
      <w:r w:rsidRPr="00F20D1F">
        <w:tab/>
      </w:r>
      <w:r w:rsidRPr="00F20D1F">
        <w:rPr>
          <w:b/>
        </w:rPr>
        <w:t>Ръководни принципи за подбора на операциите</w:t>
      </w:r>
    </w:p>
    <w:p w:rsidR="00AD4AED" w:rsidRPr="00F20D1F" w:rsidRDefault="00AD4AED" w:rsidP="00BF3391">
      <w:pPr>
        <w:pStyle w:val="ManualHeading3"/>
        <w:tabs>
          <w:tab w:val="clear" w:pos="850"/>
        </w:tabs>
        <w:ind w:left="1418" w:hanging="1418"/>
        <w:rPr>
          <w:i w:val="0"/>
        </w:rPr>
      </w:pPr>
      <w:r w:rsidRPr="00F20D1F">
        <w:rPr>
          <w:i w:val="0"/>
        </w:rPr>
        <w:t xml:space="preserve"> (Позоваване: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F20D1F" w:rsidTr="00F03C1E">
        <w:trPr>
          <w:trHeight w:val="518"/>
        </w:trPr>
        <w:tc>
          <w:tcPr>
            <w:tcW w:w="2235" w:type="dxa"/>
            <w:shd w:val="clear" w:color="auto" w:fill="auto"/>
          </w:tcPr>
          <w:p w:rsidR="00AD4AED" w:rsidRPr="00F20D1F" w:rsidRDefault="00AD4AED" w:rsidP="00F03C1E">
            <w:pPr>
              <w:rPr>
                <w:i/>
                <w:color w:val="8DB3E2"/>
                <w:sz w:val="18"/>
                <w:szCs w:val="18"/>
              </w:rPr>
            </w:pPr>
            <w:r w:rsidRPr="00F20D1F">
              <w:rPr>
                <w:i/>
              </w:rPr>
              <w:t>Инвестиционен приоритет</w:t>
            </w:r>
          </w:p>
        </w:tc>
        <w:tc>
          <w:tcPr>
            <w:tcW w:w="6443" w:type="dxa"/>
            <w:shd w:val="clear" w:color="auto" w:fill="auto"/>
          </w:tcPr>
          <w:p w:rsidR="006022BD" w:rsidRPr="00F20D1F" w:rsidRDefault="00C606E8" w:rsidP="006022BD">
            <w:pPr>
              <w:rPr>
                <w:i/>
              </w:rPr>
            </w:pPr>
            <w:r w:rsidRPr="00C606E8">
              <w:rPr>
                <w:i/>
              </w:rPr>
              <w:t xml:space="preserve">7i </w:t>
            </w:r>
            <w:r>
              <w:rPr>
                <w:i/>
              </w:rPr>
              <w:t xml:space="preserve">- </w:t>
            </w:r>
            <w:r w:rsidR="00AD0581" w:rsidRPr="00F20D1F">
              <w:rPr>
                <w:i/>
              </w:rPr>
              <w:t xml:space="preserve">„Предоставяне на подкрепа за мултимодалното единно европейско транспортно пространство, посредством инвестиции в Трансевропейската транспортна мрежа” </w:t>
            </w:r>
          </w:p>
          <w:p w:rsidR="00AD0581" w:rsidRPr="00F20D1F" w:rsidRDefault="00AD0581" w:rsidP="006022BD">
            <w:pPr>
              <w:rPr>
                <w:i/>
                <w:color w:val="8DB3E2"/>
                <w:sz w:val="18"/>
                <w:szCs w:val="18"/>
              </w:rPr>
            </w:pPr>
          </w:p>
        </w:tc>
      </w:tr>
      <w:tr w:rsidR="00AD4AED" w:rsidRPr="00F20D1F" w:rsidTr="00F03C1E">
        <w:trPr>
          <w:trHeight w:val="1088"/>
        </w:trPr>
        <w:tc>
          <w:tcPr>
            <w:tcW w:w="8678" w:type="dxa"/>
            <w:gridSpan w:val="2"/>
            <w:shd w:val="clear" w:color="auto" w:fill="auto"/>
          </w:tcPr>
          <w:p w:rsidR="00BC3D47" w:rsidRPr="00F20D1F" w:rsidRDefault="004A3020" w:rsidP="00BC3D47">
            <w:bookmarkStart w:id="3" w:name="Check1"/>
            <w:r w:rsidRPr="00F20D1F">
              <w:t>**</w:t>
            </w:r>
            <w:bookmarkEnd w:id="3"/>
            <w:r w:rsidR="00BC3D47" w:rsidRPr="00F20D1F">
              <w:t>При определянето на операциите, включени в списъка с инве</w:t>
            </w:r>
            <w:r w:rsidR="00FA1AFB" w:rsidRPr="00F20D1F">
              <w:t>с</w:t>
            </w:r>
            <w:r w:rsidR="00BC3D47" w:rsidRPr="00F20D1F">
              <w:t>тиционни проекти за финансиране по приоритетн</w:t>
            </w:r>
            <w:r w:rsidR="00FA1AFB" w:rsidRPr="00F20D1F">
              <w:t>ите</w:t>
            </w:r>
            <w:r w:rsidR="00BC3D47" w:rsidRPr="00F20D1F">
              <w:t xml:space="preserve"> ос</w:t>
            </w:r>
            <w:r w:rsidR="00FA1AFB" w:rsidRPr="00F20D1F">
              <w:t>и</w:t>
            </w:r>
            <w:r w:rsidR="00BC3D47" w:rsidRPr="00F20D1F">
              <w:t xml:space="preserve"> на ОПТТИ 2014-2020 са взети под внимание</w:t>
            </w:r>
            <w:bookmarkStart w:id="4" w:name="_Ref383097157"/>
            <w:r w:rsidR="00C476D5" w:rsidRPr="00F20D1F">
              <w:rPr>
                <w:rStyle w:val="FootnoteReference"/>
              </w:rPr>
              <w:footnoteReference w:id="20"/>
            </w:r>
            <w:bookmarkEnd w:id="4"/>
            <w:r w:rsidR="00BC3D47" w:rsidRPr="00F20D1F">
              <w:t>:</w:t>
            </w:r>
          </w:p>
          <w:p w:rsidR="00BC3D47" w:rsidRPr="00F20D1F" w:rsidRDefault="00BC3D47" w:rsidP="00CB5114">
            <w:pPr>
              <w:numPr>
                <w:ilvl w:val="0"/>
                <w:numId w:val="36"/>
              </w:numPr>
              <w:tabs>
                <w:tab w:val="left" w:pos="709"/>
              </w:tabs>
              <w:overflowPunct w:val="0"/>
              <w:autoSpaceDE w:val="0"/>
              <w:autoSpaceDN w:val="0"/>
              <w:adjustRightInd w:val="0"/>
              <w:spacing w:before="0" w:after="0"/>
              <w:ind w:left="709" w:hanging="349"/>
              <w:textAlignment w:val="baseline"/>
            </w:pPr>
            <w:r w:rsidRPr="00F20D1F">
              <w:t>прогнозите за търсенето на транспортни услуги за 2020 и 2030 г.</w:t>
            </w:r>
          </w:p>
          <w:p w:rsidR="00F55ECF" w:rsidRPr="00F20D1F" w:rsidRDefault="00F55ECF" w:rsidP="00CB5114">
            <w:pPr>
              <w:numPr>
                <w:ilvl w:val="0"/>
                <w:numId w:val="36"/>
              </w:numPr>
              <w:tabs>
                <w:tab w:val="left" w:pos="709"/>
              </w:tabs>
              <w:overflowPunct w:val="0"/>
              <w:autoSpaceDE w:val="0"/>
              <w:autoSpaceDN w:val="0"/>
              <w:adjustRightInd w:val="0"/>
              <w:spacing w:before="0" w:after="0"/>
              <w:ind w:left="709" w:hanging="349"/>
              <w:textAlignment w:val="baseline"/>
            </w:pPr>
            <w:r w:rsidRPr="00F20D1F">
              <w:t>нужд</w:t>
            </w:r>
            <w:r w:rsidR="006022BD" w:rsidRPr="00F20D1F">
              <w:t>ата</w:t>
            </w:r>
            <w:r w:rsidRPr="00F20D1F">
              <w:t xml:space="preserve"> за привеждане на инфраструктурата по основната и разширена Трансевропейска мрежа към техническите стандарти, определени </w:t>
            </w:r>
            <w:r w:rsidR="00BB7169" w:rsidRPr="00F20D1F">
              <w:t>в чл. 39 на Регламент (Е</w:t>
            </w:r>
            <w:r w:rsidR="00C606E8">
              <w:t>С</w:t>
            </w:r>
            <w:r w:rsidR="00BB7169" w:rsidRPr="00F20D1F">
              <w:t>) 1315/</w:t>
            </w:r>
            <w:r w:rsidRPr="00F20D1F">
              <w:t>2013</w:t>
            </w:r>
            <w:r w:rsidR="006022BD" w:rsidRPr="00F20D1F">
              <w:t xml:space="preserve"> и</w:t>
            </w:r>
          </w:p>
          <w:p w:rsidR="00BC3D47" w:rsidRPr="00F20D1F" w:rsidRDefault="0018224D" w:rsidP="00CB5114">
            <w:pPr>
              <w:numPr>
                <w:ilvl w:val="0"/>
                <w:numId w:val="36"/>
              </w:numPr>
              <w:tabs>
                <w:tab w:val="left" w:pos="709"/>
              </w:tabs>
              <w:overflowPunct w:val="0"/>
              <w:autoSpaceDE w:val="0"/>
              <w:autoSpaceDN w:val="0"/>
              <w:adjustRightInd w:val="0"/>
              <w:spacing w:before="0" w:after="0"/>
              <w:ind w:left="709" w:hanging="349"/>
              <w:textAlignment w:val="baseline"/>
            </w:pPr>
            <w:r w:rsidRPr="00F20D1F">
              <w:t>синергия с ОПТ 2007-2013, както и с други програми и</w:t>
            </w:r>
            <w:r w:rsidR="006022BD" w:rsidRPr="00F20D1F">
              <w:t xml:space="preserve"> </w:t>
            </w:r>
            <w:r w:rsidRPr="00F20D1F">
              <w:t>финансови инструменти, в т.ч. Механизма за свързване на Европа</w:t>
            </w:r>
            <w:r w:rsidR="00762929">
              <w:t xml:space="preserve"> и</w:t>
            </w:r>
            <w:r w:rsidR="00762929" w:rsidRPr="00762929">
              <w:rPr>
                <w:rFonts w:eastAsia="Times New Roman"/>
                <w:szCs w:val="24"/>
                <w:lang w:eastAsia="en-US"/>
              </w:rPr>
              <w:t xml:space="preserve"> </w:t>
            </w:r>
            <w:r w:rsidR="00762929" w:rsidRPr="00762929">
              <w:t>Националния план за възстановяване и устойчивост</w:t>
            </w:r>
            <w:r w:rsidR="00BC3D47" w:rsidRPr="00F20D1F">
              <w:t>.</w:t>
            </w:r>
          </w:p>
          <w:p w:rsidR="00BC3D47" w:rsidRPr="00F20D1F" w:rsidRDefault="00BC3D47" w:rsidP="00BC3D47">
            <w:r w:rsidRPr="00F20D1F">
              <w:t xml:space="preserve">Процесът на подбор и оценка </w:t>
            </w:r>
            <w:r w:rsidR="00DD4669" w:rsidRPr="00F20D1F">
              <w:t xml:space="preserve">на проектите </w:t>
            </w:r>
            <w:r w:rsidRPr="00F20D1F">
              <w:t xml:space="preserve">протича на два етапа – оценка за допустимост на предложението и оценка за подбор на същото. </w:t>
            </w:r>
          </w:p>
          <w:p w:rsidR="005825E4" w:rsidRDefault="00BC3D47" w:rsidP="00BC3D47">
            <w:r w:rsidRPr="00F20D1F">
              <w:t xml:space="preserve">В първият етап се обръща внимание на необходимостта от връзка и съответствие с основните стратегически, програмни и приложни документи, регламенти, наръчници и стратегии на Общностно и на национално ниво. </w:t>
            </w:r>
            <w:r w:rsidR="00207CA8">
              <w:t>П</w:t>
            </w:r>
            <w:r w:rsidRPr="00F20D1F">
              <w:t>редвиждан</w:t>
            </w:r>
            <w:r w:rsidR="001511FB">
              <w:t>и</w:t>
            </w:r>
            <w:r w:rsidRPr="00F20D1F">
              <w:t>т</w:t>
            </w:r>
            <w:r w:rsidR="001511FB">
              <w:t>е</w:t>
            </w:r>
            <w:r w:rsidRPr="00F20D1F">
              <w:t xml:space="preserve"> интервенци</w:t>
            </w:r>
            <w:r w:rsidR="001511FB">
              <w:t>и</w:t>
            </w:r>
            <w:r w:rsidRPr="00F20D1F">
              <w:t xml:space="preserve"> </w:t>
            </w:r>
            <w:r w:rsidR="001511FB">
              <w:t xml:space="preserve">трябва да </w:t>
            </w:r>
            <w:r w:rsidR="00876B5B">
              <w:t>са по</w:t>
            </w:r>
            <w:r w:rsidR="00876B5B" w:rsidRPr="00F20D1F">
              <w:t xml:space="preserve"> </w:t>
            </w:r>
            <w:r w:rsidRPr="00F20D1F">
              <w:t xml:space="preserve">видовете транспорт, предвидени за финансиране по програмата. Проверяват се степента на релевантност на проекта по отношение на прилаганите хоризонтални принципи и политики, наличието на принос за постигане на специфичните цели на съответната приоритетна ос. Търси се наличие на европейска добавена стойност и нужда от публична финансова подкрепа. В случай, че всички изисквания са изцяло удовлетворени, се преминава към следващия втори етап – оценка за подбор на предложението. Този етап включва детайлна преценка на предложението, като основните групи от критерии за оценка са разбити на системи от под-критерии, свързани с основните такива. </w:t>
            </w:r>
          </w:p>
          <w:p w:rsidR="00BC3D47" w:rsidRPr="00F20D1F" w:rsidRDefault="00BC3D47" w:rsidP="00BC3D47">
            <w:r w:rsidRPr="00F20D1F">
              <w:t>Същите обхващат релевантност, ефективност, ефикасност, съгласуваност и устойчивост.</w:t>
            </w:r>
          </w:p>
          <w:p w:rsidR="00BC3D47" w:rsidRPr="00F20D1F" w:rsidRDefault="00BC3D47" w:rsidP="00BC3D47">
            <w:r w:rsidRPr="00F20D1F">
              <w:t xml:space="preserve">По критерий </w:t>
            </w:r>
            <w:r w:rsidRPr="00F20D1F">
              <w:rPr>
                <w:b/>
              </w:rPr>
              <w:t>релевантност</w:t>
            </w:r>
            <w:r w:rsidRPr="00F20D1F">
              <w:t xml:space="preserve"> се прави оценка относно връзката на проекта с политиките на ЕС и приложимите стратегически документи, съответствието му с изискванията на общия и приложните регламенти и всякакви други специфични европейски документи имащи отношение към проекта. </w:t>
            </w:r>
            <w:r w:rsidRPr="003526AE">
              <w:t>Наред с това се оценява връзката и съответствието с националните приложими програмни и стратегически документи и под-нормативни наръчници и процедури. Установява се връзката на проекта с основните хоризонтални принципи и политики на Общността.</w:t>
            </w:r>
            <w:r w:rsidRPr="00F20D1F">
              <w:t xml:space="preserve"> </w:t>
            </w:r>
          </w:p>
          <w:p w:rsidR="00BC3D47" w:rsidRPr="00F20D1F" w:rsidRDefault="00BC3D47" w:rsidP="00BC3D47">
            <w:r w:rsidRPr="00F20D1F">
              <w:lastRenderedPageBreak/>
              <w:t xml:space="preserve">По критерий </w:t>
            </w:r>
            <w:r w:rsidRPr="00F20D1F">
              <w:rPr>
                <w:b/>
              </w:rPr>
              <w:t>ефективност</w:t>
            </w:r>
            <w:r w:rsidRPr="00F20D1F">
              <w:t xml:space="preserve"> се установява дали и в каква степен проектът допринася за постигане на специфичните цели на приоритетната ос, към развитие на мрежата TEN-T, по какъв начин изпълнението му влияе върху околната среда, дали и в каква степен същият увеличава безопасността на транспортната система. Разглежда се и набор от социално-икономически критерии, приложими към конкретния проект и в зависимост от неговата специфика. </w:t>
            </w:r>
            <w:r w:rsidRPr="003526AE">
              <w:t>Степента на проектна готовност е един от най-важните параметри за оценка в контекста на ефективността.</w:t>
            </w:r>
            <w:r w:rsidRPr="00F20D1F">
              <w:t xml:space="preserve"> </w:t>
            </w:r>
          </w:p>
          <w:p w:rsidR="00BC3D47" w:rsidRPr="00F20D1F" w:rsidRDefault="00BC3D47" w:rsidP="00BC3D47">
            <w:r w:rsidRPr="00F20D1F">
              <w:t xml:space="preserve">По критерий </w:t>
            </w:r>
            <w:r w:rsidRPr="00F20D1F">
              <w:rPr>
                <w:b/>
              </w:rPr>
              <w:t>ефикасност</w:t>
            </w:r>
            <w:r w:rsidRPr="00F20D1F">
              <w:t xml:space="preserve"> се разглеждат и оценяват количествено групи от под-критерии, адаптирани към спецификата на типа оценяван проект, като същите включват между другото оценка на финансовия план на проекта, адекватност на анализа на риска и мерките за неговото предотвратяване или преодоляване, заложената времева рамка на изпълнението, кадровите ресурси по проекта, както и техническите параметри на разглежданото проектно предложение.</w:t>
            </w:r>
          </w:p>
          <w:p w:rsidR="00BC3D47" w:rsidRPr="00F20D1F" w:rsidRDefault="00BC3D47" w:rsidP="00BC3D47">
            <w:r w:rsidRPr="00F20D1F">
              <w:t xml:space="preserve">По критерий </w:t>
            </w:r>
            <w:r w:rsidRPr="00F20D1F">
              <w:rPr>
                <w:b/>
              </w:rPr>
              <w:t xml:space="preserve">съгласуваност, </w:t>
            </w:r>
            <w:r w:rsidRPr="00F20D1F">
              <w:t>отново отчитайки спецификата на типа разглеждан проект се извършва анализ на съгласуваността с ОПТ 2007-2013, с други оперативни програми и други проекти и инициативи, ако това е свързано с разглеждания проект и същият подлежи на такава оценка.</w:t>
            </w:r>
          </w:p>
          <w:p w:rsidR="00BC3D47" w:rsidRPr="00F20D1F" w:rsidRDefault="00BC3D47" w:rsidP="00BC3D47">
            <w:r w:rsidRPr="00F20D1F">
              <w:t xml:space="preserve">По критерий </w:t>
            </w:r>
            <w:r w:rsidRPr="00F20D1F">
              <w:rPr>
                <w:b/>
              </w:rPr>
              <w:t xml:space="preserve">устойчивост </w:t>
            </w:r>
            <w:r w:rsidRPr="00F20D1F">
              <w:t>се търси оценка за това дали и в каква степен по проекта са осигурени консенсус и партньорство между участниците, дали има осигурени ресурси за експлоатация и поддръжка на съоръженията след приключване на строителството, както и по какъв начин се гарантира осигуряването на устойчивост на околната среда</w:t>
            </w:r>
            <w:r w:rsidR="00053978">
              <w:t>, включително осигуряването на възможности за адаптация и повишена устойчивост към изменението на климата</w:t>
            </w:r>
            <w:r w:rsidR="005825E4">
              <w:t>.</w:t>
            </w:r>
          </w:p>
          <w:p w:rsidR="00CA6BD5" w:rsidRPr="00F20D1F" w:rsidRDefault="00CA6BD5" w:rsidP="00CA6BD5">
            <w:r w:rsidRPr="00F20D1F">
              <w:t xml:space="preserve">По-конкретно внимание в оценката за подбор на операциите </w:t>
            </w:r>
            <w:r w:rsidR="006D22C2" w:rsidRPr="00F20D1F">
              <w:t>по</w:t>
            </w:r>
            <w:r w:rsidRPr="00F20D1F">
              <w:t xml:space="preserve"> приоритетна ос 1 е насочено в отчитане на покриването на следните под-критерии:</w:t>
            </w:r>
          </w:p>
          <w:p w:rsidR="00CA6BD5" w:rsidRPr="00F20D1F" w:rsidRDefault="00CA6BD5" w:rsidP="00F050B8">
            <w:pPr>
              <w:numPr>
                <w:ilvl w:val="0"/>
                <w:numId w:val="36"/>
              </w:numPr>
              <w:tabs>
                <w:tab w:val="left" w:pos="709"/>
              </w:tabs>
              <w:spacing w:after="0"/>
              <w:ind w:left="714" w:hanging="357"/>
              <w:contextualSpacing/>
            </w:pPr>
            <w:r w:rsidRPr="00F20D1F">
              <w:t>степен на привличане на пътници и товари от автомоби</w:t>
            </w:r>
            <w:r w:rsidR="00156AC6" w:rsidRPr="00F20D1F">
              <w:t>лен към железопътен транспорт;</w:t>
            </w:r>
          </w:p>
          <w:p w:rsidR="00CA6BD5" w:rsidRPr="00F20D1F" w:rsidRDefault="00CA6BD5" w:rsidP="00F050B8">
            <w:pPr>
              <w:numPr>
                <w:ilvl w:val="0"/>
                <w:numId w:val="36"/>
              </w:numPr>
              <w:tabs>
                <w:tab w:val="left" w:pos="709"/>
              </w:tabs>
              <w:spacing w:after="0"/>
              <w:ind w:left="714" w:hanging="357"/>
              <w:contextualSpacing/>
            </w:pPr>
            <w:r w:rsidRPr="00F20D1F">
              <w:t xml:space="preserve">степен на </w:t>
            </w:r>
            <w:r w:rsidR="00F55ECF" w:rsidRPr="00F20D1F">
              <w:t>привеждане</w:t>
            </w:r>
            <w:r w:rsidRPr="00F20D1F">
              <w:t xml:space="preserve"> на железопътна инфраструктура в съответствие с изискванията за оперативна съвместимост;</w:t>
            </w:r>
          </w:p>
          <w:p w:rsidR="00CA6BD5" w:rsidRPr="00F20D1F" w:rsidRDefault="00CA6BD5" w:rsidP="00F050B8">
            <w:pPr>
              <w:numPr>
                <w:ilvl w:val="0"/>
                <w:numId w:val="36"/>
              </w:numPr>
              <w:tabs>
                <w:tab w:val="left" w:pos="709"/>
              </w:tabs>
              <w:spacing w:after="0"/>
              <w:ind w:left="714" w:hanging="357"/>
              <w:contextualSpacing/>
              <w:rPr>
                <w:i/>
                <w:sz w:val="18"/>
                <w:szCs w:val="18"/>
              </w:rPr>
            </w:pPr>
            <w:r w:rsidRPr="00F20D1F">
              <w:t xml:space="preserve">надграждане или доизграждане на инвестиционни проекти, финансирани по ОПТ 2007-2013; </w:t>
            </w:r>
          </w:p>
          <w:p w:rsidR="00CA6BD5" w:rsidRPr="00F20D1F" w:rsidRDefault="00CA6BD5" w:rsidP="00F050B8">
            <w:pPr>
              <w:numPr>
                <w:ilvl w:val="0"/>
                <w:numId w:val="36"/>
              </w:numPr>
              <w:tabs>
                <w:tab w:val="left" w:pos="709"/>
              </w:tabs>
              <w:spacing w:after="0"/>
              <w:ind w:left="714" w:hanging="357"/>
              <w:contextualSpacing/>
              <w:rPr>
                <w:i/>
                <w:sz w:val="18"/>
                <w:szCs w:val="18"/>
              </w:rPr>
            </w:pPr>
            <w:r w:rsidRPr="00F20D1F">
              <w:t>степен на внедряване на системи за управление движението на влаковете ERTMS;</w:t>
            </w:r>
          </w:p>
          <w:p w:rsidR="00CA6BD5" w:rsidRPr="00F20D1F" w:rsidRDefault="00CA6BD5" w:rsidP="00F050B8">
            <w:pPr>
              <w:numPr>
                <w:ilvl w:val="0"/>
                <w:numId w:val="36"/>
              </w:numPr>
              <w:tabs>
                <w:tab w:val="left" w:pos="709"/>
              </w:tabs>
              <w:spacing w:after="0"/>
              <w:ind w:left="714" w:hanging="357"/>
              <w:contextualSpacing/>
            </w:pPr>
            <w:r w:rsidRPr="00F20D1F">
              <w:t>оценка на ползите от околна среда;</w:t>
            </w:r>
          </w:p>
          <w:p w:rsidR="00CA6BD5" w:rsidRPr="00F20D1F" w:rsidRDefault="00CA6BD5" w:rsidP="00F050B8">
            <w:pPr>
              <w:numPr>
                <w:ilvl w:val="0"/>
                <w:numId w:val="36"/>
              </w:numPr>
              <w:tabs>
                <w:tab w:val="left" w:pos="709"/>
              </w:tabs>
              <w:spacing w:after="0"/>
              <w:ind w:left="714" w:hanging="357"/>
              <w:contextualSpacing/>
            </w:pPr>
            <w:r w:rsidRPr="00F20D1F">
              <w:t>оценка подобряването на безопасността на железопътния транспорт.</w:t>
            </w:r>
          </w:p>
        </w:tc>
      </w:tr>
    </w:tbl>
    <w:p w:rsidR="00AD4AED" w:rsidRPr="00F20D1F" w:rsidRDefault="00AD4AED" w:rsidP="00F03C1E">
      <w:pPr>
        <w:pStyle w:val="Text3"/>
        <w:ind w:left="0"/>
        <w:rPr>
          <w:szCs w:val="24"/>
        </w:rPr>
      </w:pPr>
    </w:p>
    <w:p w:rsidR="00842FD5" w:rsidRPr="00F20D1F" w:rsidRDefault="00033469" w:rsidP="00842FD5">
      <w:pPr>
        <w:pStyle w:val="Text1"/>
        <w:ind w:left="0"/>
      </w:pPr>
      <w:r>
        <w:rPr>
          <w:b/>
          <w:i/>
        </w:rPr>
        <w:br w:type="page"/>
      </w:r>
      <w:r w:rsidR="00AD4AED" w:rsidRPr="00F20D1F">
        <w:rPr>
          <w:b/>
          <w:i/>
        </w:rPr>
        <w:lastRenderedPageBreak/>
        <w:t>2.A.</w:t>
      </w:r>
      <w:r w:rsidR="004B16AA" w:rsidRPr="00F20D1F">
        <w:rPr>
          <w:b/>
          <w:i/>
        </w:rPr>
        <w:t>1.5</w:t>
      </w:r>
      <w:r w:rsidR="00AD4AED" w:rsidRPr="00F20D1F">
        <w:rPr>
          <w:b/>
          <w:i/>
        </w:rPr>
        <w:t>.3</w:t>
      </w:r>
      <w:r w:rsidR="00AD4AED" w:rsidRPr="00F20D1F">
        <w:tab/>
      </w:r>
      <w:r w:rsidR="00AD4AED" w:rsidRPr="00F20D1F">
        <w:rPr>
          <w:b/>
          <w:i/>
        </w:rPr>
        <w:t xml:space="preserve"> </w:t>
      </w:r>
      <w:r w:rsidR="00AD4AED" w:rsidRPr="00F20D1F">
        <w:rPr>
          <w:b/>
        </w:rPr>
        <w:t>Планирано използване на финансови инструменти</w:t>
      </w:r>
      <w:r w:rsidR="00AD4AED" w:rsidRPr="00F20D1F">
        <w:t xml:space="preserve"> (когато е целесъобразно)</w:t>
      </w:r>
    </w:p>
    <w:p w:rsidR="002A3BE2" w:rsidRPr="00F20D1F" w:rsidRDefault="00AD4AED" w:rsidP="00BF3391">
      <w:pPr>
        <w:pStyle w:val="ManualHeading3"/>
        <w:tabs>
          <w:tab w:val="clear" w:pos="850"/>
        </w:tabs>
        <w:ind w:left="0" w:firstLine="0"/>
        <w:rPr>
          <w:i w:val="0"/>
        </w:rPr>
      </w:pPr>
      <w:r w:rsidRPr="00F20D1F">
        <w:rPr>
          <w:i w:val="0"/>
        </w:rPr>
        <w:t xml:space="preserve">(Позоваване: член 96, параграф 2, първа алинея, буква б), подточка iii) от Регламент (EС) № 1303/2013) </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339"/>
      </w:tblGrid>
      <w:tr w:rsidR="00AD4AED" w:rsidRPr="00F20D1F" w:rsidTr="00F03C1E">
        <w:trPr>
          <w:trHeight w:val="518"/>
        </w:trPr>
        <w:tc>
          <w:tcPr>
            <w:tcW w:w="4339" w:type="dxa"/>
            <w:shd w:val="clear" w:color="auto" w:fill="auto"/>
          </w:tcPr>
          <w:p w:rsidR="00AD4AED" w:rsidRPr="00F20D1F" w:rsidRDefault="00AD4AED" w:rsidP="00F03C1E">
            <w:pPr>
              <w:rPr>
                <w:i/>
                <w:color w:val="8DB3E2"/>
                <w:sz w:val="18"/>
                <w:szCs w:val="18"/>
              </w:rPr>
            </w:pPr>
            <w:r w:rsidRPr="00F20D1F">
              <w:rPr>
                <w:i/>
              </w:rPr>
              <w:t>Инвестиционен приоритет</w:t>
            </w:r>
          </w:p>
        </w:tc>
        <w:tc>
          <w:tcPr>
            <w:tcW w:w="4339" w:type="dxa"/>
            <w:shd w:val="clear" w:color="auto" w:fill="auto"/>
          </w:tcPr>
          <w:p w:rsidR="005825E4" w:rsidRPr="005825E4" w:rsidRDefault="005825E4" w:rsidP="005825E4">
            <w:pPr>
              <w:rPr>
                <w:i/>
                <w:szCs w:val="24"/>
              </w:rPr>
            </w:pPr>
            <w:r w:rsidRPr="005825E4">
              <w:rPr>
                <w:i/>
                <w:szCs w:val="24"/>
              </w:rPr>
              <w:t xml:space="preserve">7i - „Предоставяне на подкрепа за мултимодалното единно европейско транспортно пространство, посредством инвестиции в Трансевропейската транспортна мрежа” </w:t>
            </w:r>
          </w:p>
          <w:p w:rsidR="00AD4AED" w:rsidRPr="00F20D1F" w:rsidRDefault="00AD4AED" w:rsidP="005825E4">
            <w:pPr>
              <w:rPr>
                <w:i/>
                <w:color w:val="8DB3E2"/>
                <w:sz w:val="18"/>
                <w:szCs w:val="18"/>
              </w:rPr>
            </w:pPr>
          </w:p>
        </w:tc>
      </w:tr>
      <w:tr w:rsidR="00AD4AED" w:rsidRPr="00F20D1F" w:rsidTr="00F03C1E">
        <w:trPr>
          <w:trHeight w:val="379"/>
        </w:trPr>
        <w:tc>
          <w:tcPr>
            <w:tcW w:w="4339" w:type="dxa"/>
            <w:shd w:val="clear" w:color="auto" w:fill="auto"/>
          </w:tcPr>
          <w:p w:rsidR="00AD4AED" w:rsidRPr="00F20D1F" w:rsidRDefault="00AD4AED" w:rsidP="00F03C1E">
            <w:pPr>
              <w:rPr>
                <w:i/>
                <w:color w:val="8DB3E2"/>
                <w:sz w:val="18"/>
                <w:szCs w:val="18"/>
              </w:rPr>
            </w:pPr>
            <w:r w:rsidRPr="005825E4">
              <w:rPr>
                <w:i/>
              </w:rPr>
              <w:t>Планирано използване на финансови инструменти</w:t>
            </w:r>
          </w:p>
        </w:tc>
        <w:tc>
          <w:tcPr>
            <w:tcW w:w="4339" w:type="dxa"/>
            <w:shd w:val="clear" w:color="auto" w:fill="auto"/>
          </w:tcPr>
          <w:p w:rsidR="00AD4AED" w:rsidRPr="005825E4" w:rsidRDefault="00C90CCB" w:rsidP="00F03C1E">
            <w:pPr>
              <w:rPr>
                <w:i/>
                <w:color w:val="8DB3E2"/>
                <w:szCs w:val="24"/>
              </w:rPr>
            </w:pPr>
            <w:r w:rsidRPr="005825E4">
              <w:rPr>
                <w:i/>
                <w:szCs w:val="24"/>
              </w:rPr>
              <w:t>Н/П</w:t>
            </w:r>
          </w:p>
        </w:tc>
      </w:tr>
      <w:tr w:rsidR="00AD4AED" w:rsidRPr="00F20D1F" w:rsidTr="003E451B">
        <w:trPr>
          <w:trHeight w:val="602"/>
        </w:trPr>
        <w:tc>
          <w:tcPr>
            <w:tcW w:w="8678" w:type="dxa"/>
            <w:gridSpan w:val="2"/>
            <w:shd w:val="clear" w:color="auto" w:fill="auto"/>
          </w:tcPr>
          <w:p w:rsidR="00C90CCB" w:rsidRPr="005825E4" w:rsidRDefault="00C90CCB" w:rsidP="00BF3391">
            <w:pPr>
              <w:rPr>
                <w:i/>
                <w:szCs w:val="24"/>
              </w:rPr>
            </w:pPr>
            <w:r w:rsidRPr="005825E4">
              <w:rPr>
                <w:i/>
                <w:szCs w:val="24"/>
              </w:rPr>
              <w:t>Н/П</w:t>
            </w:r>
          </w:p>
        </w:tc>
      </w:tr>
    </w:tbl>
    <w:p w:rsidR="00800C8E" w:rsidRDefault="00800C8E" w:rsidP="00B27067"/>
    <w:p w:rsidR="00AD4AED" w:rsidRPr="00F20D1F" w:rsidRDefault="00AD4AED" w:rsidP="00B27067"/>
    <w:p w:rsidR="00842FD5" w:rsidRPr="00F20D1F" w:rsidRDefault="00AD4AED" w:rsidP="00842FD5">
      <w:pPr>
        <w:pStyle w:val="Text1"/>
        <w:ind w:left="0"/>
      </w:pPr>
      <w:r w:rsidRPr="00F20D1F">
        <w:rPr>
          <w:b/>
          <w:i/>
        </w:rPr>
        <w:t>2.A.</w:t>
      </w:r>
      <w:r w:rsidR="004B16AA" w:rsidRPr="00F20D1F">
        <w:rPr>
          <w:b/>
          <w:i/>
        </w:rPr>
        <w:t>1.5</w:t>
      </w:r>
      <w:r w:rsidRPr="00F20D1F">
        <w:rPr>
          <w:b/>
          <w:i/>
        </w:rPr>
        <w:t xml:space="preserve">.4 </w:t>
      </w:r>
      <w:r w:rsidRPr="00F20D1F">
        <w:tab/>
      </w:r>
      <w:r w:rsidRPr="0019217A">
        <w:rPr>
          <w:b/>
        </w:rPr>
        <w:t>Планирано използване на големи проекти</w:t>
      </w:r>
      <w:r w:rsidRPr="00F20D1F">
        <w:t xml:space="preserve"> (когато е целесъобразно)</w:t>
      </w:r>
    </w:p>
    <w:p w:rsidR="00AD4AED" w:rsidRPr="00F20D1F" w:rsidRDefault="00AD4AED" w:rsidP="00BF3391">
      <w:pPr>
        <w:pStyle w:val="ManualHeading3"/>
        <w:tabs>
          <w:tab w:val="clear" w:pos="850"/>
        </w:tabs>
        <w:ind w:left="1418" w:hanging="1418"/>
        <w:rPr>
          <w:i w:val="0"/>
        </w:rPr>
      </w:pPr>
      <w:r w:rsidRPr="00F20D1F">
        <w:rPr>
          <w:i w:val="0"/>
        </w:rPr>
        <w:t xml:space="preserve"> (Позоваване: член 96, параграф 2, първа алинея, буква б), подточка iii) от Регламент (EС) № 1303/2013) </w:t>
      </w:r>
    </w:p>
    <w:p w:rsidR="002A3BE2" w:rsidRPr="00F20D1F" w:rsidRDefault="002A3BE2" w:rsidP="008001C8">
      <w:pPr>
        <w:pStyle w:val="Text1"/>
        <w:ind w:left="0"/>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416"/>
      </w:tblGrid>
      <w:tr w:rsidR="00AD4AED" w:rsidRPr="00F20D1F" w:rsidTr="00F03C1E">
        <w:trPr>
          <w:trHeight w:val="518"/>
        </w:trPr>
        <w:tc>
          <w:tcPr>
            <w:tcW w:w="4339" w:type="dxa"/>
            <w:shd w:val="clear" w:color="auto" w:fill="auto"/>
          </w:tcPr>
          <w:p w:rsidR="00AD4AED" w:rsidRPr="00F20D1F" w:rsidRDefault="00AD4AED" w:rsidP="00F03C1E">
            <w:pPr>
              <w:rPr>
                <w:i/>
                <w:color w:val="8DB3E2"/>
                <w:sz w:val="18"/>
                <w:szCs w:val="18"/>
              </w:rPr>
            </w:pPr>
            <w:r w:rsidRPr="00F20D1F">
              <w:rPr>
                <w:i/>
              </w:rPr>
              <w:t>Инвестиционен приоритет</w:t>
            </w:r>
          </w:p>
        </w:tc>
        <w:tc>
          <w:tcPr>
            <w:tcW w:w="4416" w:type="dxa"/>
            <w:shd w:val="clear" w:color="auto" w:fill="auto"/>
          </w:tcPr>
          <w:p w:rsidR="00CA59A2" w:rsidRPr="00F20D1F" w:rsidRDefault="00C10FB4" w:rsidP="00F03C1E">
            <w:pPr>
              <w:rPr>
                <w:i/>
              </w:rPr>
            </w:pPr>
            <w:r w:rsidRPr="00C10FB4">
              <w:rPr>
                <w:i/>
              </w:rPr>
              <w:t xml:space="preserve">7i - </w:t>
            </w:r>
            <w:r w:rsidR="00622CD0" w:rsidRPr="00F20D1F">
              <w:rPr>
                <w:i/>
              </w:rPr>
              <w:t xml:space="preserve">„Предоставяне на подкрепа за мултимодалното единно европейско транспортно пространство, посредством инвестиции в Трансевропейската транспортна мрежа” </w:t>
            </w:r>
          </w:p>
          <w:p w:rsidR="00AD4AED" w:rsidRPr="00F20D1F" w:rsidRDefault="00AD4AED" w:rsidP="00F03C1E">
            <w:pPr>
              <w:rPr>
                <w:i/>
              </w:rPr>
            </w:pPr>
          </w:p>
        </w:tc>
      </w:tr>
      <w:tr w:rsidR="00AD4AED" w:rsidRPr="00F20D1F" w:rsidTr="00F23B50">
        <w:trPr>
          <w:trHeight w:val="286"/>
        </w:trPr>
        <w:tc>
          <w:tcPr>
            <w:tcW w:w="8755" w:type="dxa"/>
            <w:gridSpan w:val="2"/>
            <w:shd w:val="clear" w:color="auto" w:fill="auto"/>
          </w:tcPr>
          <w:p w:rsidR="00F621F0" w:rsidRPr="00F20D1F" w:rsidRDefault="00F621F0" w:rsidP="00DE77B7">
            <w:pPr>
              <w:autoSpaceDE w:val="0"/>
              <w:autoSpaceDN w:val="0"/>
              <w:adjustRightInd w:val="0"/>
            </w:pPr>
            <w:r w:rsidRPr="00F20D1F">
              <w:rPr>
                <w:iCs/>
                <w:lang w:eastAsia="bg-BG"/>
              </w:rPr>
              <w:t>Посредством реализацията на големи</w:t>
            </w:r>
            <w:r w:rsidR="00303C45">
              <w:rPr>
                <w:iCs/>
                <w:lang w:eastAsia="bg-BG"/>
              </w:rPr>
              <w:t>те</w:t>
            </w:r>
            <w:r w:rsidRPr="00F20D1F">
              <w:rPr>
                <w:iCs/>
                <w:lang w:eastAsia="bg-BG"/>
              </w:rPr>
              <w:t xml:space="preserve"> проекти, ще се допринесе за </w:t>
            </w:r>
            <w:r w:rsidRPr="00F20D1F">
              <w:t xml:space="preserve">интегрираното развитие на транспортната мрежа на страната, като част от </w:t>
            </w:r>
            <w:r w:rsidR="00303C45">
              <w:rPr>
                <w:lang w:val="en-US"/>
              </w:rPr>
              <w:t>TEN-T</w:t>
            </w:r>
            <w:r w:rsidRPr="00F20D1F">
              <w:t>.</w:t>
            </w:r>
          </w:p>
          <w:p w:rsidR="00787FA2" w:rsidRDefault="007A04DB" w:rsidP="00DE77B7">
            <w:pPr>
              <w:widowControl w:val="0"/>
              <w:autoSpaceDE w:val="0"/>
              <w:autoSpaceDN w:val="0"/>
              <w:adjustRightInd w:val="0"/>
            </w:pPr>
            <w:r>
              <w:t>Предвидени са</w:t>
            </w:r>
            <w:r w:rsidR="00787FA2">
              <w:t xml:space="preserve"> следните големи проекти:</w:t>
            </w:r>
          </w:p>
          <w:p w:rsidR="00FB4716" w:rsidRPr="00556E89" w:rsidRDefault="00E643E0" w:rsidP="00D64728">
            <w:pPr>
              <w:numPr>
                <w:ilvl w:val="0"/>
                <w:numId w:val="59"/>
              </w:numPr>
              <w:ind w:left="567" w:hanging="207"/>
            </w:pPr>
            <w:r w:rsidRPr="00E643E0">
              <w:t xml:space="preserve">Етап 1 от </w:t>
            </w:r>
            <w:r>
              <w:t xml:space="preserve">проекта за </w:t>
            </w:r>
            <w:r w:rsidR="00787FA2">
              <w:t>Рехабилитация на ж</w:t>
            </w:r>
            <w:r w:rsidR="00BC23A9">
              <w:t>п</w:t>
            </w:r>
            <w:r w:rsidR="00787FA2">
              <w:t xml:space="preserve"> </w:t>
            </w:r>
            <w:r w:rsidR="00B275A0">
              <w:t>линия</w:t>
            </w:r>
            <w:r w:rsidR="00787FA2">
              <w:t xml:space="preserve"> Пловдив</w:t>
            </w:r>
            <w:r w:rsidR="00E80BEE">
              <w:t xml:space="preserve"> </w:t>
            </w:r>
            <w:r w:rsidR="00787FA2">
              <w:t>-</w:t>
            </w:r>
            <w:r w:rsidR="00E80BEE">
              <w:t xml:space="preserve"> </w:t>
            </w:r>
            <w:r w:rsidR="00787FA2">
              <w:t xml:space="preserve">Бургас Фаза </w:t>
            </w:r>
            <w:r w:rsidR="00787FA2">
              <w:rPr>
                <w:lang w:val="en-US"/>
              </w:rPr>
              <w:t>II</w:t>
            </w:r>
            <w:r w:rsidR="00E90329">
              <w:t>.</w:t>
            </w:r>
            <w:r w:rsidR="00FB4716">
              <w:t xml:space="preserve"> </w:t>
            </w:r>
            <w:r w:rsidR="00FB4716" w:rsidRPr="00556E89">
              <w:t xml:space="preserve">Общата </w:t>
            </w:r>
            <w:r w:rsidR="00E90329">
              <w:t xml:space="preserve">разгъната </w:t>
            </w:r>
            <w:r w:rsidR="00FB4716" w:rsidRPr="00556E89">
              <w:t xml:space="preserve">дължина на </w:t>
            </w:r>
            <w:r w:rsidR="00E90329">
              <w:t>линиите</w:t>
            </w:r>
            <w:r w:rsidR="00FB4716" w:rsidRPr="00556E89">
              <w:t>, които ще бъдат ре</w:t>
            </w:r>
            <w:r w:rsidR="00E90329">
              <w:t>конструирани</w:t>
            </w:r>
            <w:r w:rsidR="00FB4716" w:rsidRPr="00556E89">
              <w:t xml:space="preserve"> или модернизирани е </w:t>
            </w:r>
            <w:r w:rsidR="00542FCC">
              <w:t>33</w:t>
            </w:r>
            <w:r w:rsidR="00E92F53" w:rsidRPr="00E92F53">
              <w:t xml:space="preserve"> км</w:t>
            </w:r>
            <w:r w:rsidR="00FB4716" w:rsidRPr="00556E89">
              <w:t xml:space="preserve">. Проектът включва </w:t>
            </w:r>
            <w:r w:rsidR="00176C4A">
              <w:t xml:space="preserve">и </w:t>
            </w:r>
            <w:r w:rsidR="003E6CFC">
              <w:t>изграждане на</w:t>
            </w:r>
            <w:r w:rsidR="00176C4A">
              <w:t xml:space="preserve">  </w:t>
            </w:r>
            <w:r w:rsidR="001A4FCC">
              <w:t xml:space="preserve">7 </w:t>
            </w:r>
            <w:r w:rsidR="00176C4A">
              <w:t>броя МКЦ</w:t>
            </w:r>
            <w:r w:rsidR="003E6CFC">
              <w:t xml:space="preserve">, </w:t>
            </w:r>
            <w:r w:rsidR="003E6CFC" w:rsidRPr="003E6CFC">
              <w:t xml:space="preserve">премахване на </w:t>
            </w:r>
            <w:r w:rsidR="003E6CFC" w:rsidRPr="00A56620">
              <w:t>1</w:t>
            </w:r>
            <w:r w:rsidR="005376A3" w:rsidRPr="00A56620">
              <w:t>1</w:t>
            </w:r>
            <w:r w:rsidR="003E6CFC" w:rsidRPr="00A56620">
              <w:t xml:space="preserve"> бр. прелеза и изграждане на 1</w:t>
            </w:r>
            <w:r w:rsidR="001277D7" w:rsidRPr="00A56620">
              <w:t>1</w:t>
            </w:r>
            <w:r w:rsidR="003E6CFC" w:rsidRPr="003E6CFC">
              <w:t xml:space="preserve"> бр. селскостопански надлези</w:t>
            </w:r>
            <w:r w:rsidR="00FB4716" w:rsidRPr="00556E89">
              <w:t>;</w:t>
            </w:r>
            <w:r w:rsidR="00176C4A">
              <w:t xml:space="preserve"> </w:t>
            </w:r>
          </w:p>
          <w:p w:rsidR="00787FA2" w:rsidRDefault="00787FA2" w:rsidP="00D64728">
            <w:pPr>
              <w:numPr>
                <w:ilvl w:val="0"/>
                <w:numId w:val="59"/>
              </w:numPr>
              <w:tabs>
                <w:tab w:val="left" w:pos="567"/>
              </w:tabs>
            </w:pPr>
            <w:r>
              <w:t>Модернизация на жп линията София-</w:t>
            </w:r>
            <w:r w:rsidR="00DB6478">
              <w:t>Пловдив</w:t>
            </w:r>
            <w:r>
              <w:t xml:space="preserve"> в участъка Елин Пелин</w:t>
            </w:r>
            <w:r w:rsidR="00E80BEE">
              <w:t xml:space="preserve"> </w:t>
            </w:r>
            <w:r>
              <w:t>-</w:t>
            </w:r>
            <w:r w:rsidR="00E80BEE">
              <w:t xml:space="preserve"> </w:t>
            </w:r>
            <w:r w:rsidR="00B46CA4">
              <w:t>Костенец</w:t>
            </w:r>
            <w:r w:rsidR="00203C3F">
              <w:t xml:space="preserve"> </w:t>
            </w:r>
            <w:r w:rsidR="007F52DF" w:rsidRPr="007F52DF">
              <w:t xml:space="preserve">Фаза 1. Участък Елин Пелин – Костенец е </w:t>
            </w:r>
            <w:r w:rsidR="00203C3F" w:rsidRPr="00556E89">
              <w:t xml:space="preserve">с обща дължина от </w:t>
            </w:r>
            <w:r w:rsidR="00B46CA4" w:rsidRPr="0049504D">
              <w:t>5</w:t>
            </w:r>
            <w:r w:rsidR="0049504D">
              <w:t>1</w:t>
            </w:r>
            <w:r w:rsidR="00D837CD">
              <w:rPr>
                <w:lang w:val="en-US"/>
              </w:rPr>
              <w:t>,044</w:t>
            </w:r>
            <w:r w:rsidR="00203C3F" w:rsidRPr="00556E89">
              <w:t xml:space="preserve"> км, изцяло двойна линия</w:t>
            </w:r>
            <w:r w:rsidR="000227AB">
              <w:t xml:space="preserve">, </w:t>
            </w:r>
            <w:r w:rsidR="002668FC">
              <w:t xml:space="preserve">но </w:t>
            </w:r>
            <w:r w:rsidR="007A04DB">
              <w:t>по</w:t>
            </w:r>
            <w:r w:rsidR="002668FC">
              <w:t xml:space="preserve"> ОПТТИ ще бъде извършена модернизация само на част от участъка, представляващ </w:t>
            </w:r>
            <w:r w:rsidR="000227AB">
              <w:t xml:space="preserve">Фаза </w:t>
            </w:r>
            <w:r w:rsidR="000227AB" w:rsidRPr="000227AB">
              <w:rPr>
                <w:lang w:val="en-US"/>
              </w:rPr>
              <w:t>I</w:t>
            </w:r>
            <w:r w:rsidRPr="00556E89">
              <w:t>.</w:t>
            </w:r>
            <w:r w:rsidR="00203C3F" w:rsidRPr="00556E89">
              <w:t xml:space="preserve"> </w:t>
            </w:r>
          </w:p>
          <w:p w:rsidR="000227AB" w:rsidRDefault="000227AB" w:rsidP="00D64728">
            <w:pPr>
              <w:numPr>
                <w:ilvl w:val="0"/>
                <w:numId w:val="59"/>
              </w:numPr>
              <w:tabs>
                <w:tab w:val="left" w:pos="709"/>
              </w:tabs>
            </w:pPr>
            <w:r>
              <w:lastRenderedPageBreak/>
              <w:t>Модернизация на жп линия София – Драгоман – Сръбска граница, участък Волуяк-Драгоман</w:t>
            </w:r>
            <w:r w:rsidR="001547C4">
              <w:t>, фаза 1</w:t>
            </w:r>
            <w:r w:rsidR="008855E1">
              <w:t>.</w:t>
            </w:r>
            <w:r w:rsidR="008855E1" w:rsidRPr="008855E1">
              <w:t xml:space="preserve"> Участък Волуяк - Драгоман е с обща дължина от 34 км, единична жп линия</w:t>
            </w:r>
            <w:r w:rsidR="008855E1">
              <w:t>.</w:t>
            </w:r>
            <w:r w:rsidR="006605F3">
              <w:t xml:space="preserve"> </w:t>
            </w:r>
            <w:r w:rsidR="00EE0828">
              <w:t>По</w:t>
            </w:r>
            <w:r w:rsidR="006605F3">
              <w:t xml:space="preserve"> ОПТТИ ще бъде изпълнена само фаза 1 от проекта. </w:t>
            </w:r>
          </w:p>
          <w:p w:rsidR="00787FA2" w:rsidRDefault="00787FA2" w:rsidP="00787FA2">
            <w:pPr>
              <w:widowControl w:val="0"/>
              <w:autoSpaceDE w:val="0"/>
              <w:autoSpaceDN w:val="0"/>
              <w:adjustRightInd w:val="0"/>
              <w:ind w:right="240"/>
            </w:pPr>
            <w:r>
              <w:t>Подготовката за извършване на строителните работи за проект</w:t>
            </w:r>
            <w:r w:rsidR="0016101D">
              <w:t>ите</w:t>
            </w:r>
            <w:r>
              <w:t xml:space="preserve"> е финансирана от ОПТ 2007-2013 и </w:t>
            </w:r>
            <w:r w:rsidR="0016101D">
              <w:t xml:space="preserve">ОПТТИ 2014-2020 г. </w:t>
            </w:r>
            <w:r w:rsidR="0033339B">
              <w:t>В</w:t>
            </w:r>
            <w:r>
              <w:t xml:space="preserve">секи един от тях е на различен етап на подготовка до степен „зрял” проект. </w:t>
            </w:r>
          </w:p>
          <w:p w:rsidR="00787FA2" w:rsidRPr="00AD071E" w:rsidRDefault="00917241" w:rsidP="00787FA2">
            <w:pPr>
              <w:widowControl w:val="0"/>
              <w:autoSpaceDE w:val="0"/>
              <w:autoSpaceDN w:val="0"/>
              <w:adjustRightInd w:val="0"/>
              <w:ind w:right="240"/>
              <w:rPr>
                <w:i/>
              </w:rPr>
            </w:pPr>
            <w:r w:rsidRPr="00917241">
              <w:rPr>
                <w:i/>
              </w:rPr>
              <w:t xml:space="preserve">Етап 1 от </w:t>
            </w:r>
            <w:r w:rsidR="00787FA2" w:rsidRPr="00AD071E">
              <w:rPr>
                <w:i/>
              </w:rPr>
              <w:t>Проект „Рехабилитация на железопътн</w:t>
            </w:r>
            <w:r w:rsidR="00C141D7">
              <w:rPr>
                <w:i/>
              </w:rPr>
              <w:t>ата</w:t>
            </w:r>
            <w:r w:rsidR="00787FA2" w:rsidRPr="00AD071E">
              <w:rPr>
                <w:i/>
              </w:rPr>
              <w:t xml:space="preserve"> </w:t>
            </w:r>
            <w:r w:rsidR="00C141D7">
              <w:rPr>
                <w:i/>
              </w:rPr>
              <w:t>линия</w:t>
            </w:r>
            <w:r w:rsidR="00787FA2" w:rsidRPr="00AD071E">
              <w:rPr>
                <w:i/>
              </w:rPr>
              <w:t xml:space="preserve"> Пловдив-Бургас Фаза </w:t>
            </w:r>
            <w:r w:rsidR="00787FA2" w:rsidRPr="00AD071E">
              <w:rPr>
                <w:i/>
                <w:lang w:val="en-US"/>
              </w:rPr>
              <w:t>II</w:t>
            </w:r>
            <w:r w:rsidR="00787FA2" w:rsidRPr="00AD071E">
              <w:rPr>
                <w:i/>
              </w:rPr>
              <w:t>”</w:t>
            </w:r>
          </w:p>
          <w:p w:rsidR="00ED232B" w:rsidRPr="00ED232B" w:rsidRDefault="00ED232B" w:rsidP="00D64728">
            <w:pPr>
              <w:widowControl w:val="0"/>
              <w:numPr>
                <w:ilvl w:val="0"/>
                <w:numId w:val="36"/>
              </w:numPr>
              <w:autoSpaceDE w:val="0"/>
              <w:autoSpaceDN w:val="0"/>
              <w:adjustRightInd w:val="0"/>
              <w:ind w:right="240"/>
            </w:pPr>
            <w:r w:rsidRPr="00ED232B">
              <w:t>наличен идеен проект;</w:t>
            </w:r>
          </w:p>
          <w:p w:rsidR="00ED232B" w:rsidRPr="00ED232B" w:rsidRDefault="00ED232B" w:rsidP="00D64728">
            <w:pPr>
              <w:widowControl w:val="0"/>
              <w:numPr>
                <w:ilvl w:val="0"/>
                <w:numId w:val="36"/>
              </w:numPr>
              <w:autoSpaceDE w:val="0"/>
              <w:autoSpaceDN w:val="0"/>
              <w:adjustRightInd w:val="0"/>
              <w:ind w:right="240"/>
            </w:pPr>
            <w:r w:rsidRPr="00ED232B">
              <w:t xml:space="preserve">готов технически проект в края на 2015 г.; </w:t>
            </w:r>
          </w:p>
          <w:p w:rsidR="00ED232B" w:rsidRPr="00ED232B" w:rsidRDefault="00ED232B" w:rsidP="00D64728">
            <w:pPr>
              <w:widowControl w:val="0"/>
              <w:numPr>
                <w:ilvl w:val="0"/>
                <w:numId w:val="36"/>
              </w:numPr>
              <w:autoSpaceDE w:val="0"/>
              <w:autoSpaceDN w:val="0"/>
              <w:adjustRightInd w:val="0"/>
              <w:ind w:right="240"/>
            </w:pPr>
            <w:r w:rsidRPr="00ED232B">
              <w:t xml:space="preserve">готов доклад за ОВОС (при необходимост) в края на 2015 г.; </w:t>
            </w:r>
          </w:p>
          <w:p w:rsidR="00787FA2" w:rsidRPr="00ED232B" w:rsidRDefault="00ED232B" w:rsidP="00D64728">
            <w:pPr>
              <w:widowControl w:val="0"/>
              <w:numPr>
                <w:ilvl w:val="0"/>
                <w:numId w:val="36"/>
              </w:numPr>
              <w:autoSpaceDE w:val="0"/>
              <w:autoSpaceDN w:val="0"/>
              <w:adjustRightInd w:val="0"/>
              <w:ind w:right="240"/>
            </w:pPr>
            <w:r w:rsidRPr="00ED232B">
              <w:t>провеждане на отчуждения.</w:t>
            </w:r>
          </w:p>
          <w:p w:rsidR="00787FA2" w:rsidRPr="00AD071E" w:rsidRDefault="00787FA2" w:rsidP="00787FA2">
            <w:pPr>
              <w:widowControl w:val="0"/>
              <w:autoSpaceDE w:val="0"/>
              <w:autoSpaceDN w:val="0"/>
              <w:adjustRightInd w:val="0"/>
              <w:ind w:right="240"/>
              <w:rPr>
                <w:i/>
              </w:rPr>
            </w:pPr>
            <w:r w:rsidRPr="00AD071E">
              <w:rPr>
                <w:i/>
              </w:rPr>
              <w:t>Модернизация на жп линията София-Септември в участъка Елин Пелин-</w:t>
            </w:r>
            <w:r w:rsidR="00B46CA4">
              <w:rPr>
                <w:i/>
              </w:rPr>
              <w:t>Костенец</w:t>
            </w:r>
            <w:r w:rsidR="005B74EE">
              <w:rPr>
                <w:i/>
              </w:rPr>
              <w:t>,</w:t>
            </w:r>
            <w:r w:rsidR="005B74EE" w:rsidRPr="005B74EE">
              <w:rPr>
                <w:i/>
              </w:rPr>
              <w:t xml:space="preserve"> фаза 1</w:t>
            </w:r>
          </w:p>
          <w:p w:rsidR="00ED232B" w:rsidRPr="00ED232B" w:rsidRDefault="00ED232B" w:rsidP="00D64728">
            <w:pPr>
              <w:widowControl w:val="0"/>
              <w:numPr>
                <w:ilvl w:val="0"/>
                <w:numId w:val="36"/>
              </w:numPr>
              <w:autoSpaceDE w:val="0"/>
              <w:autoSpaceDN w:val="0"/>
              <w:adjustRightInd w:val="0"/>
              <w:ind w:right="240"/>
            </w:pPr>
            <w:r w:rsidRPr="00ED232B">
              <w:t>наличен идеен проект;</w:t>
            </w:r>
          </w:p>
          <w:p w:rsidR="00ED232B" w:rsidRPr="00ED232B" w:rsidRDefault="00ED232B" w:rsidP="00D64728">
            <w:pPr>
              <w:widowControl w:val="0"/>
              <w:numPr>
                <w:ilvl w:val="0"/>
                <w:numId w:val="36"/>
              </w:numPr>
              <w:autoSpaceDE w:val="0"/>
              <w:autoSpaceDN w:val="0"/>
              <w:adjustRightInd w:val="0"/>
              <w:ind w:right="240"/>
            </w:pPr>
            <w:r w:rsidRPr="00ED232B">
              <w:t xml:space="preserve">готов технически проект в края на 2015 г.; </w:t>
            </w:r>
          </w:p>
          <w:p w:rsidR="00ED232B" w:rsidRPr="00ED232B" w:rsidRDefault="00ED232B" w:rsidP="00D64728">
            <w:pPr>
              <w:widowControl w:val="0"/>
              <w:numPr>
                <w:ilvl w:val="0"/>
                <w:numId w:val="36"/>
              </w:numPr>
              <w:autoSpaceDE w:val="0"/>
              <w:autoSpaceDN w:val="0"/>
              <w:adjustRightInd w:val="0"/>
              <w:ind w:right="240"/>
            </w:pPr>
            <w:r w:rsidRPr="00ED232B">
              <w:t xml:space="preserve">готов доклад за ОВОС - септември 2014 г.; </w:t>
            </w:r>
          </w:p>
          <w:p w:rsidR="00787FA2" w:rsidRDefault="00ED232B" w:rsidP="00D64728">
            <w:pPr>
              <w:widowControl w:val="0"/>
              <w:numPr>
                <w:ilvl w:val="0"/>
                <w:numId w:val="36"/>
              </w:numPr>
              <w:autoSpaceDE w:val="0"/>
              <w:autoSpaceDN w:val="0"/>
              <w:adjustRightInd w:val="0"/>
              <w:ind w:right="240"/>
            </w:pPr>
            <w:r w:rsidRPr="00ED232B">
              <w:t>провеждане на отчуждения.</w:t>
            </w:r>
          </w:p>
          <w:p w:rsidR="00785474" w:rsidRPr="00D83F5C" w:rsidRDefault="00785474" w:rsidP="00785474">
            <w:pPr>
              <w:widowControl w:val="0"/>
              <w:autoSpaceDE w:val="0"/>
              <w:autoSpaceDN w:val="0"/>
              <w:adjustRightInd w:val="0"/>
              <w:ind w:right="240"/>
              <w:rPr>
                <w:i/>
              </w:rPr>
            </w:pPr>
            <w:r w:rsidRPr="00785474">
              <w:rPr>
                <w:i/>
              </w:rPr>
              <w:t>Модернизация на жп линия София – Драгоман – Сръбска граница, участък Волуяк-Драгоман</w:t>
            </w:r>
            <w:r w:rsidR="007F594B">
              <w:rPr>
                <w:i/>
              </w:rPr>
              <w:t>, фаза 1</w:t>
            </w:r>
          </w:p>
          <w:p w:rsidR="00785474" w:rsidRDefault="00785474" w:rsidP="00785474">
            <w:pPr>
              <w:widowControl w:val="0"/>
              <w:autoSpaceDE w:val="0"/>
              <w:autoSpaceDN w:val="0"/>
              <w:adjustRightInd w:val="0"/>
              <w:ind w:right="240"/>
            </w:pPr>
            <w:r>
              <w:t>-</w:t>
            </w:r>
            <w:r>
              <w:tab/>
              <w:t xml:space="preserve">подготвен и одобрен ПУП за отсечката Волуяк – Петърч; подготвена документация за отчуждителни процедури </w:t>
            </w:r>
            <w:r w:rsidR="00CD03A4" w:rsidRPr="00CD03A4">
              <w:t xml:space="preserve">и получено </w:t>
            </w:r>
            <w:r>
              <w:t>РМС</w:t>
            </w:r>
            <w:r w:rsidR="00F02944">
              <w:t xml:space="preserve"> № 633/04.09.2020 за приключване на </w:t>
            </w:r>
            <w:r w:rsidR="00F02944" w:rsidRPr="00F02944">
              <w:t>отчуждителни</w:t>
            </w:r>
            <w:r w:rsidR="00F02944">
              <w:t>те</w:t>
            </w:r>
            <w:r w:rsidR="00F02944" w:rsidRPr="00F02944">
              <w:t xml:space="preserve"> процедури</w:t>
            </w:r>
            <w:r>
              <w:t>.</w:t>
            </w:r>
          </w:p>
          <w:p w:rsidR="00785474" w:rsidRDefault="00785474" w:rsidP="00785474">
            <w:pPr>
              <w:widowControl w:val="0"/>
              <w:autoSpaceDE w:val="0"/>
              <w:autoSpaceDN w:val="0"/>
              <w:adjustRightInd w:val="0"/>
              <w:ind w:right="240"/>
            </w:pPr>
            <w:r>
              <w:t>-</w:t>
            </w:r>
            <w:r>
              <w:tab/>
              <w:t xml:space="preserve">подготвен ПУП и технически проект </w:t>
            </w:r>
            <w:r w:rsidR="005A6F13">
              <w:t>за</w:t>
            </w:r>
            <w:r>
              <w:t xml:space="preserve"> </w:t>
            </w:r>
            <w:r w:rsidR="005A6F13">
              <w:t>модернизация на</w:t>
            </w:r>
            <w:r>
              <w:t xml:space="preserve"> </w:t>
            </w:r>
            <w:r w:rsidR="005A6F13">
              <w:t>участъка</w:t>
            </w:r>
            <w:r>
              <w:t xml:space="preserve"> </w:t>
            </w:r>
            <w:r w:rsidR="005A6F13">
              <w:t>от жп гара Петърч</w:t>
            </w:r>
            <w:r>
              <w:t xml:space="preserve"> </w:t>
            </w:r>
            <w:r w:rsidR="005A6F13">
              <w:t>до жп гара</w:t>
            </w:r>
            <w:r>
              <w:t xml:space="preserve"> </w:t>
            </w:r>
            <w:r w:rsidR="005A6F13">
              <w:t>Драгоман</w:t>
            </w:r>
            <w:r>
              <w:t xml:space="preserve">; </w:t>
            </w:r>
            <w:r w:rsidR="00C13B68">
              <w:t>и</w:t>
            </w:r>
            <w:r w:rsidR="00C13B68" w:rsidRPr="00C13B68">
              <w:t>здадена наредба,</w:t>
            </w:r>
            <w:r w:rsidR="00C13B68">
              <w:t xml:space="preserve"> обнародвана в Държавен вестник;</w:t>
            </w:r>
            <w:r w:rsidR="00C13B68" w:rsidRPr="00C13B68">
              <w:t xml:space="preserve"> </w:t>
            </w:r>
            <w:r w:rsidR="00C13B68">
              <w:t>п</w:t>
            </w:r>
            <w:r w:rsidR="00C13B68" w:rsidRPr="00C13B68">
              <w:t>одготвени документи за процедури за придобиване на земя</w:t>
            </w:r>
            <w:r w:rsidR="00C13B68">
              <w:t xml:space="preserve">; </w:t>
            </w:r>
          </w:p>
          <w:p w:rsidR="00785474" w:rsidRDefault="00785474" w:rsidP="00785474">
            <w:pPr>
              <w:widowControl w:val="0"/>
              <w:autoSpaceDE w:val="0"/>
              <w:autoSpaceDN w:val="0"/>
              <w:adjustRightInd w:val="0"/>
              <w:ind w:right="240"/>
            </w:pPr>
            <w:r>
              <w:t>-</w:t>
            </w:r>
            <w:r>
              <w:tab/>
            </w:r>
            <w:r w:rsidR="005A6F13">
              <w:t>подготвен ПУП и</w:t>
            </w:r>
            <w:r>
              <w:t xml:space="preserve"> </w:t>
            </w:r>
            <w:r w:rsidR="005A6F13">
              <w:t>технически проект</w:t>
            </w:r>
            <w:r>
              <w:t xml:space="preserve"> </w:t>
            </w:r>
            <w:r w:rsidR="005A6F13">
              <w:t>за пътническо здание в жп гара Сливница</w:t>
            </w:r>
            <w:r>
              <w:t xml:space="preserve">; </w:t>
            </w:r>
          </w:p>
          <w:p w:rsidR="00785474" w:rsidRDefault="00785474" w:rsidP="00785474">
            <w:pPr>
              <w:widowControl w:val="0"/>
              <w:autoSpaceDE w:val="0"/>
              <w:autoSpaceDN w:val="0"/>
              <w:adjustRightInd w:val="0"/>
              <w:ind w:right="240"/>
            </w:pPr>
            <w:r>
              <w:t>-</w:t>
            </w:r>
            <w:r>
              <w:tab/>
            </w:r>
            <w:r w:rsidR="004F10AB">
              <w:t>завършен ОВОС и издадено Решение на МОСВ</w:t>
            </w:r>
            <w:r>
              <w:t xml:space="preserve"> № 5-5/2016.</w:t>
            </w:r>
          </w:p>
          <w:p w:rsidR="00785474" w:rsidRDefault="00785474" w:rsidP="00785474">
            <w:pPr>
              <w:widowControl w:val="0"/>
              <w:autoSpaceDE w:val="0"/>
              <w:autoSpaceDN w:val="0"/>
              <w:adjustRightInd w:val="0"/>
              <w:ind w:right="240"/>
            </w:pPr>
            <w:r>
              <w:t>-</w:t>
            </w:r>
            <w:r>
              <w:tab/>
            </w:r>
            <w:r w:rsidR="0023273C">
              <w:t>подготвен доклад от археологическо проучване</w:t>
            </w:r>
            <w:r>
              <w:t>.</w:t>
            </w:r>
          </w:p>
          <w:p w:rsidR="00785474" w:rsidRPr="00ED232B" w:rsidRDefault="00785474" w:rsidP="004F10AB">
            <w:pPr>
              <w:widowControl w:val="0"/>
              <w:autoSpaceDE w:val="0"/>
              <w:autoSpaceDN w:val="0"/>
              <w:adjustRightInd w:val="0"/>
              <w:ind w:right="240"/>
            </w:pPr>
            <w:r>
              <w:t>-</w:t>
            </w:r>
            <w:r>
              <w:tab/>
            </w:r>
            <w:r w:rsidR="00D64728">
              <w:t xml:space="preserve">финализирана </w:t>
            </w:r>
            <w:r w:rsidR="007A4C2C">
              <w:t>процедура по възлагане на обществената поръчка</w:t>
            </w:r>
            <w:r w:rsidR="00CF1FC0">
              <w:t>, подписани договори за изпълнение на СМР и строителен надзор</w:t>
            </w:r>
            <w:r w:rsidR="009D0B81">
              <w:t>.</w:t>
            </w:r>
          </w:p>
          <w:p w:rsidR="007863C6" w:rsidRPr="007863C6" w:rsidRDefault="007863C6" w:rsidP="007863C6">
            <w:pPr>
              <w:spacing w:after="60"/>
              <w:rPr>
                <w:bCs/>
                <w:iCs/>
                <w:szCs w:val="24"/>
              </w:rPr>
            </w:pPr>
            <w:r w:rsidRPr="007863C6">
              <w:rPr>
                <w:bCs/>
                <w:iCs/>
                <w:szCs w:val="24"/>
              </w:rPr>
              <w:t xml:space="preserve"> </w:t>
            </w:r>
          </w:p>
          <w:p w:rsidR="00FC4A56" w:rsidRDefault="00A4432E" w:rsidP="00AD4D38">
            <w:pPr>
              <w:spacing w:after="60"/>
              <w:rPr>
                <w:szCs w:val="24"/>
              </w:rPr>
            </w:pPr>
            <w:r w:rsidRPr="002F3170">
              <w:rPr>
                <w:szCs w:val="24"/>
              </w:rPr>
              <w:t xml:space="preserve">Възприетата стратегия за „пълна проектна готовност“ цели избягване на основните проблеми, водещи до забавяне реализацията на железопътните инвестиционни проекти – своевременно приключване на геоложки, геодезически и археологически проучвания, отчуждителни процедури (започващи след </w:t>
            </w:r>
            <w:r>
              <w:rPr>
                <w:szCs w:val="24"/>
              </w:rPr>
              <w:t xml:space="preserve">изготвяне на </w:t>
            </w:r>
            <w:r w:rsidRPr="002F3170">
              <w:rPr>
                <w:szCs w:val="24"/>
              </w:rPr>
              <w:t>техническ</w:t>
            </w:r>
            <w:r>
              <w:rPr>
                <w:szCs w:val="24"/>
              </w:rPr>
              <w:t>и</w:t>
            </w:r>
            <w:r w:rsidRPr="002F3170">
              <w:rPr>
                <w:szCs w:val="24"/>
              </w:rPr>
              <w:t xml:space="preserve"> проект), издаване на разрешения за строеж, приключили процедури по ОВОС.</w:t>
            </w:r>
          </w:p>
          <w:p w:rsidR="00BD472E" w:rsidRPr="00F20D1F" w:rsidRDefault="00BD472E" w:rsidP="00CB715A">
            <w:r>
              <w:rPr>
                <w:szCs w:val="24"/>
              </w:rPr>
              <w:lastRenderedPageBreak/>
              <w:t>С оглед на инвестиционната стойност на проектите, УО предвижда възможността всеки от тях да бъде разделен на няколко големи проекта.</w:t>
            </w:r>
          </w:p>
        </w:tc>
      </w:tr>
    </w:tbl>
    <w:p w:rsidR="00686A86" w:rsidRPr="00F20D1F" w:rsidRDefault="00686A86" w:rsidP="00AD4AED"/>
    <w:p w:rsidR="002A3BE2" w:rsidRPr="00F20D1F" w:rsidRDefault="00686A86" w:rsidP="00BE6C47">
      <w:pPr>
        <w:rPr>
          <w:b/>
          <w:i/>
        </w:rPr>
      </w:pPr>
      <w:r w:rsidRPr="00F20D1F">
        <w:rPr>
          <w:b/>
          <w:i/>
        </w:rPr>
        <w:t>2.A.</w:t>
      </w:r>
      <w:r w:rsidR="004B16AA" w:rsidRPr="00F20D1F">
        <w:rPr>
          <w:b/>
          <w:i/>
        </w:rPr>
        <w:t>1</w:t>
      </w:r>
      <w:r w:rsidRPr="00F20D1F">
        <w:rPr>
          <w:b/>
          <w:i/>
        </w:rPr>
        <w:t>.5</w:t>
      </w:r>
      <w:r w:rsidR="004B16AA" w:rsidRPr="00F20D1F">
        <w:rPr>
          <w:b/>
          <w:i/>
        </w:rPr>
        <w:t>.5</w:t>
      </w:r>
      <w:r w:rsidRPr="00F20D1F">
        <w:tab/>
      </w:r>
      <w:r w:rsidRPr="00F20D1F">
        <w:rPr>
          <w:b/>
          <w:i/>
        </w:rPr>
        <w:t xml:space="preserve">  Показатели за изпълнението по инвестиционни приоритети и когато е целесъобразно — по категории региони</w:t>
      </w:r>
    </w:p>
    <w:p w:rsidR="00AD4AED" w:rsidRPr="00F20D1F" w:rsidRDefault="00AD4AED" w:rsidP="00BE6C47">
      <w:r w:rsidRPr="00F20D1F">
        <w:t>(Позоваване: член 96, параграф 2, първа алинея, буква б), подточка iv) от Регламент (EС) № 1303/2013)</w:t>
      </w:r>
    </w:p>
    <w:p w:rsidR="00261A02" w:rsidRPr="00F20D1F" w:rsidRDefault="00261A02" w:rsidP="00686A86">
      <w:pPr>
        <w:rPr>
          <w:i/>
        </w:rPr>
      </w:pPr>
    </w:p>
    <w:p w:rsidR="00D00827" w:rsidRPr="00F20D1F" w:rsidRDefault="00033469" w:rsidP="00FD59D6">
      <w:pPr>
        <w:rPr>
          <w:b/>
        </w:rPr>
      </w:pPr>
      <w:r>
        <w:rPr>
          <w:b/>
        </w:rPr>
        <w:br w:type="page"/>
      </w:r>
      <w:r w:rsidR="00AD4AED" w:rsidRPr="00F20D1F">
        <w:rPr>
          <w:b/>
        </w:rPr>
        <w:lastRenderedPageBreak/>
        <w:t xml:space="preserve">Таблица 5: </w:t>
      </w:r>
      <w:r w:rsidR="00AD4AED" w:rsidRPr="00F20D1F">
        <w:tab/>
      </w:r>
      <w:r w:rsidR="00AD4AED" w:rsidRPr="00CA67F1">
        <w:rPr>
          <w:b/>
        </w:rPr>
        <w:t>Общи и специфични за програмата показатели за изпълнението</w:t>
      </w:r>
      <w:r w:rsidR="00AD4AED" w:rsidRPr="00F20D1F">
        <w:rPr>
          <w:b/>
        </w:rPr>
        <w:t xml:space="preserve"> </w:t>
      </w:r>
    </w:p>
    <w:p w:rsidR="00AD4AED" w:rsidRPr="00F20D1F" w:rsidRDefault="00AD4AED" w:rsidP="00FD59D6">
      <w:r w:rsidRPr="00F20D1F">
        <w:t>(по инвестиционни приоритети, разпределени по категории региони за ЕСФ и когато е уместно — за ЕФРР)</w:t>
      </w:r>
    </w:p>
    <w:tbl>
      <w:tblPr>
        <w:tblW w:w="545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2"/>
        <w:gridCol w:w="1673"/>
        <w:gridCol w:w="900"/>
        <w:gridCol w:w="1039"/>
        <w:gridCol w:w="1041"/>
        <w:gridCol w:w="1058"/>
        <w:gridCol w:w="1757"/>
        <w:gridCol w:w="1381"/>
      </w:tblGrid>
      <w:tr w:rsidR="007409AD" w:rsidRPr="00F20D1F" w:rsidTr="007409AD">
        <w:trPr>
          <w:trHeight w:val="813"/>
          <w:jc w:val="center"/>
        </w:trPr>
        <w:tc>
          <w:tcPr>
            <w:tcW w:w="1373" w:type="pct"/>
            <w:gridSpan w:val="2"/>
          </w:tcPr>
          <w:p w:rsidR="007409AD" w:rsidRPr="00F20D1F" w:rsidRDefault="007409AD" w:rsidP="00BF3391">
            <w:pPr>
              <w:pStyle w:val="ListDash"/>
              <w:numPr>
                <w:ilvl w:val="0"/>
                <w:numId w:val="0"/>
              </w:numPr>
              <w:ind w:left="283" w:hanging="283"/>
              <w:rPr>
                <w:b/>
                <w:i/>
                <w:sz w:val="16"/>
              </w:rPr>
            </w:pPr>
            <w:r>
              <w:rPr>
                <w:b/>
                <w:i/>
                <w:sz w:val="16"/>
              </w:rPr>
              <w:t>Инвестиционен приоритет</w:t>
            </w:r>
          </w:p>
        </w:tc>
        <w:tc>
          <w:tcPr>
            <w:tcW w:w="3627" w:type="pct"/>
            <w:gridSpan w:val="6"/>
            <w:shd w:val="clear" w:color="auto" w:fill="auto"/>
          </w:tcPr>
          <w:p w:rsidR="007409AD" w:rsidRPr="00F20D1F" w:rsidRDefault="006D5FDD" w:rsidP="00BF3391">
            <w:pPr>
              <w:pStyle w:val="ListDash"/>
              <w:numPr>
                <w:ilvl w:val="0"/>
                <w:numId w:val="0"/>
              </w:numPr>
              <w:rPr>
                <w:b/>
                <w:i/>
                <w:sz w:val="16"/>
              </w:rPr>
            </w:pPr>
            <w:r w:rsidRPr="006D5FDD">
              <w:rPr>
                <w:b/>
                <w:i/>
                <w:sz w:val="16"/>
              </w:rPr>
              <w:t>7i - „Предоставяне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8F6A01" w:rsidRPr="00F20D1F" w:rsidTr="003E451B">
        <w:trPr>
          <w:trHeight w:val="813"/>
          <w:jc w:val="center"/>
        </w:trPr>
        <w:tc>
          <w:tcPr>
            <w:tcW w:w="527" w:type="pct"/>
          </w:tcPr>
          <w:p w:rsidR="008F6A01" w:rsidRPr="00F20D1F" w:rsidRDefault="008F6A01" w:rsidP="00BF3391">
            <w:pPr>
              <w:pStyle w:val="ListDash"/>
              <w:numPr>
                <w:ilvl w:val="0"/>
                <w:numId w:val="0"/>
              </w:numPr>
              <w:ind w:left="283" w:hanging="283"/>
              <w:rPr>
                <w:b/>
                <w:i/>
                <w:sz w:val="16"/>
                <w:szCs w:val="16"/>
              </w:rPr>
            </w:pPr>
            <w:r w:rsidRPr="00F20D1F">
              <w:rPr>
                <w:b/>
                <w:i/>
                <w:sz w:val="16"/>
              </w:rPr>
              <w:t>Идентификация</w:t>
            </w:r>
          </w:p>
        </w:tc>
        <w:tc>
          <w:tcPr>
            <w:tcW w:w="846" w:type="pct"/>
            <w:shd w:val="clear" w:color="auto" w:fill="auto"/>
          </w:tcPr>
          <w:p w:rsidR="008F6A01" w:rsidRPr="00F20D1F" w:rsidRDefault="008F6A01" w:rsidP="00BF3391">
            <w:pPr>
              <w:pStyle w:val="ListDash"/>
              <w:numPr>
                <w:ilvl w:val="0"/>
                <w:numId w:val="0"/>
              </w:numPr>
              <w:ind w:left="283" w:hanging="283"/>
              <w:rPr>
                <w:b/>
                <w:i/>
                <w:sz w:val="16"/>
                <w:szCs w:val="16"/>
              </w:rPr>
            </w:pPr>
            <w:r w:rsidRPr="00F20D1F">
              <w:rPr>
                <w:b/>
                <w:i/>
                <w:sz w:val="16"/>
              </w:rPr>
              <w:t xml:space="preserve">Показател </w:t>
            </w:r>
          </w:p>
        </w:tc>
        <w:tc>
          <w:tcPr>
            <w:tcW w:w="455" w:type="pct"/>
            <w:shd w:val="clear" w:color="auto" w:fill="auto"/>
          </w:tcPr>
          <w:p w:rsidR="008F6A01" w:rsidRPr="00F20D1F" w:rsidRDefault="008F6A01" w:rsidP="00BF3391">
            <w:pPr>
              <w:pStyle w:val="ListDash"/>
              <w:numPr>
                <w:ilvl w:val="0"/>
                <w:numId w:val="0"/>
              </w:numPr>
              <w:rPr>
                <w:b/>
                <w:i/>
                <w:sz w:val="16"/>
                <w:szCs w:val="16"/>
              </w:rPr>
            </w:pPr>
            <w:r w:rsidRPr="00F20D1F">
              <w:rPr>
                <w:b/>
                <w:i/>
                <w:sz w:val="16"/>
              </w:rPr>
              <w:t>Мерна единица</w:t>
            </w:r>
          </w:p>
        </w:tc>
        <w:tc>
          <w:tcPr>
            <w:tcW w:w="525" w:type="pct"/>
          </w:tcPr>
          <w:p w:rsidR="008F6A01" w:rsidRPr="00F20D1F" w:rsidRDefault="008F6A01" w:rsidP="00BF3391">
            <w:pPr>
              <w:pStyle w:val="ListDash"/>
              <w:numPr>
                <w:ilvl w:val="0"/>
                <w:numId w:val="0"/>
              </w:numPr>
              <w:rPr>
                <w:b/>
                <w:i/>
                <w:sz w:val="16"/>
                <w:szCs w:val="16"/>
              </w:rPr>
            </w:pPr>
            <w:r w:rsidRPr="00F20D1F">
              <w:rPr>
                <w:b/>
                <w:i/>
                <w:sz w:val="16"/>
              </w:rPr>
              <w:t xml:space="preserve">Фонд </w:t>
            </w:r>
          </w:p>
        </w:tc>
        <w:tc>
          <w:tcPr>
            <w:tcW w:w="526" w:type="pct"/>
          </w:tcPr>
          <w:p w:rsidR="008F6A01" w:rsidRPr="00F20D1F" w:rsidRDefault="008F6A01" w:rsidP="00A11273">
            <w:pPr>
              <w:pStyle w:val="ListDash"/>
              <w:numPr>
                <w:ilvl w:val="0"/>
                <w:numId w:val="0"/>
              </w:numPr>
              <w:rPr>
                <w:b/>
                <w:i/>
                <w:sz w:val="16"/>
                <w:szCs w:val="16"/>
              </w:rPr>
            </w:pPr>
            <w:r w:rsidRPr="00F20D1F">
              <w:rPr>
                <w:b/>
                <w:i/>
                <w:sz w:val="16"/>
              </w:rPr>
              <w:t xml:space="preserve">Категория региони (когато е уместно) </w:t>
            </w:r>
          </w:p>
        </w:tc>
        <w:tc>
          <w:tcPr>
            <w:tcW w:w="535" w:type="pct"/>
            <w:shd w:val="clear" w:color="auto" w:fill="auto"/>
          </w:tcPr>
          <w:p w:rsidR="008F6A01" w:rsidRPr="00F20D1F" w:rsidRDefault="008F6A01" w:rsidP="00BF3391">
            <w:pPr>
              <w:pStyle w:val="ListDash"/>
              <w:numPr>
                <w:ilvl w:val="0"/>
                <w:numId w:val="0"/>
              </w:numPr>
              <w:rPr>
                <w:b/>
                <w:i/>
                <w:sz w:val="16"/>
                <w:szCs w:val="16"/>
              </w:rPr>
            </w:pPr>
            <w:r w:rsidRPr="00F20D1F">
              <w:rPr>
                <w:b/>
                <w:i/>
                <w:sz w:val="16"/>
              </w:rPr>
              <w:t>Целева стойност (2023 г.)</w:t>
            </w:r>
            <w:r w:rsidRPr="00F20D1F">
              <w:rPr>
                <w:rStyle w:val="FootnoteReference"/>
                <w:b/>
                <w:i/>
                <w:sz w:val="16"/>
              </w:rPr>
              <w:footnoteReference w:id="21"/>
            </w:r>
          </w:p>
        </w:tc>
        <w:tc>
          <w:tcPr>
            <w:tcW w:w="888" w:type="pct"/>
            <w:shd w:val="clear" w:color="auto" w:fill="auto"/>
          </w:tcPr>
          <w:p w:rsidR="008F6A01" w:rsidRPr="00F20D1F" w:rsidRDefault="008F6A01" w:rsidP="00BF3391">
            <w:pPr>
              <w:pStyle w:val="ListDash"/>
              <w:numPr>
                <w:ilvl w:val="0"/>
                <w:numId w:val="0"/>
              </w:numPr>
              <w:rPr>
                <w:b/>
                <w:i/>
                <w:sz w:val="16"/>
                <w:szCs w:val="16"/>
              </w:rPr>
            </w:pPr>
            <w:r w:rsidRPr="00F20D1F">
              <w:rPr>
                <w:b/>
                <w:i/>
                <w:sz w:val="16"/>
              </w:rPr>
              <w:t>Източник на данните</w:t>
            </w:r>
          </w:p>
        </w:tc>
        <w:tc>
          <w:tcPr>
            <w:tcW w:w="698" w:type="pct"/>
          </w:tcPr>
          <w:p w:rsidR="008F6A01" w:rsidRPr="00F20D1F" w:rsidRDefault="008F6A01" w:rsidP="00BF3391">
            <w:pPr>
              <w:pStyle w:val="ListDash"/>
              <w:numPr>
                <w:ilvl w:val="0"/>
                <w:numId w:val="0"/>
              </w:numPr>
              <w:rPr>
                <w:b/>
                <w:i/>
                <w:sz w:val="16"/>
                <w:szCs w:val="16"/>
              </w:rPr>
            </w:pPr>
            <w:r w:rsidRPr="00F20D1F">
              <w:rPr>
                <w:b/>
                <w:i/>
                <w:sz w:val="16"/>
              </w:rPr>
              <w:t>Честота на отчитане</w:t>
            </w:r>
          </w:p>
        </w:tc>
      </w:tr>
      <w:tr w:rsidR="00964C1E" w:rsidRPr="00F20D1F" w:rsidTr="003E451B">
        <w:trPr>
          <w:trHeight w:val="1608"/>
          <w:jc w:val="center"/>
        </w:trPr>
        <w:tc>
          <w:tcPr>
            <w:tcW w:w="527" w:type="pct"/>
          </w:tcPr>
          <w:p w:rsidR="00964C1E" w:rsidRDefault="00964C1E" w:rsidP="00CA2849">
            <w:pPr>
              <w:pStyle w:val="ListDash"/>
              <w:numPr>
                <w:ilvl w:val="0"/>
                <w:numId w:val="0"/>
              </w:numPr>
              <w:rPr>
                <w:sz w:val="20"/>
              </w:rPr>
            </w:pPr>
            <w:r w:rsidRPr="00FE126F">
              <w:rPr>
                <w:sz w:val="20"/>
              </w:rPr>
              <w:t>СО12a</w:t>
            </w:r>
          </w:p>
          <w:p w:rsidR="00964C1E" w:rsidRPr="00F20D1F" w:rsidRDefault="00964C1E" w:rsidP="00CA2849">
            <w:pPr>
              <w:pStyle w:val="ListDash"/>
              <w:numPr>
                <w:ilvl w:val="0"/>
                <w:numId w:val="0"/>
              </w:numPr>
              <w:rPr>
                <w:sz w:val="20"/>
              </w:rPr>
            </w:pPr>
          </w:p>
        </w:tc>
        <w:tc>
          <w:tcPr>
            <w:tcW w:w="846" w:type="pct"/>
            <w:shd w:val="clear" w:color="auto" w:fill="auto"/>
          </w:tcPr>
          <w:p w:rsidR="00964C1E" w:rsidRPr="00F20D1F" w:rsidRDefault="00964C1E" w:rsidP="00A8277A">
            <w:pPr>
              <w:pStyle w:val="ListDash"/>
              <w:numPr>
                <w:ilvl w:val="0"/>
                <w:numId w:val="0"/>
              </w:numPr>
              <w:spacing w:after="120"/>
              <w:jc w:val="left"/>
              <w:rPr>
                <w:sz w:val="20"/>
              </w:rPr>
            </w:pPr>
            <w:r w:rsidRPr="00F20D1F">
              <w:rPr>
                <w:sz w:val="20"/>
              </w:rPr>
              <w:t>Обща дължина на реконструира-ните или модернизирани железопътни линии</w:t>
            </w:r>
            <w:r w:rsidR="001225CF" w:rsidRPr="001225CF">
              <w:rPr>
                <w:sz w:val="20"/>
              </w:rPr>
              <w:t xml:space="preserve">, </w:t>
            </w:r>
            <w:r w:rsidR="001225CF" w:rsidRPr="00FE126F">
              <w:rPr>
                <w:sz w:val="20"/>
              </w:rPr>
              <w:t>от които ТEN-T</w:t>
            </w:r>
          </w:p>
        </w:tc>
        <w:tc>
          <w:tcPr>
            <w:tcW w:w="455" w:type="pct"/>
            <w:shd w:val="clear" w:color="auto" w:fill="auto"/>
          </w:tcPr>
          <w:p w:rsidR="00964C1E" w:rsidRPr="00F20D1F" w:rsidRDefault="00964C1E" w:rsidP="00F03C1E">
            <w:pPr>
              <w:pStyle w:val="ListDash"/>
              <w:numPr>
                <w:ilvl w:val="0"/>
                <w:numId w:val="0"/>
              </w:numPr>
              <w:rPr>
                <w:sz w:val="20"/>
              </w:rPr>
            </w:pPr>
            <w:r w:rsidRPr="00F20D1F">
              <w:rPr>
                <w:sz w:val="20"/>
              </w:rPr>
              <w:t>км</w:t>
            </w:r>
          </w:p>
        </w:tc>
        <w:tc>
          <w:tcPr>
            <w:tcW w:w="525" w:type="pct"/>
          </w:tcPr>
          <w:p w:rsidR="00964C1E" w:rsidRPr="00F20D1F" w:rsidRDefault="00964C1E" w:rsidP="00F03C1E">
            <w:pPr>
              <w:pStyle w:val="ListDash"/>
              <w:numPr>
                <w:ilvl w:val="0"/>
                <w:numId w:val="0"/>
              </w:numPr>
              <w:rPr>
                <w:i/>
                <w:sz w:val="20"/>
              </w:rPr>
            </w:pPr>
            <w:r w:rsidRPr="00F20D1F">
              <w:rPr>
                <w:sz w:val="20"/>
              </w:rPr>
              <w:t>КФ</w:t>
            </w:r>
          </w:p>
        </w:tc>
        <w:tc>
          <w:tcPr>
            <w:tcW w:w="526" w:type="pct"/>
          </w:tcPr>
          <w:p w:rsidR="00964C1E" w:rsidRPr="00F20D1F" w:rsidRDefault="00964C1E" w:rsidP="00F03C1E">
            <w:pPr>
              <w:pStyle w:val="ListDash"/>
              <w:numPr>
                <w:ilvl w:val="0"/>
                <w:numId w:val="0"/>
              </w:numPr>
              <w:rPr>
                <w:i/>
                <w:sz w:val="20"/>
              </w:rPr>
            </w:pPr>
            <w:r w:rsidRPr="00F20D1F">
              <w:rPr>
                <w:sz w:val="20"/>
              </w:rPr>
              <w:t>Слабо развити региони</w:t>
            </w:r>
          </w:p>
        </w:tc>
        <w:tc>
          <w:tcPr>
            <w:tcW w:w="535" w:type="pct"/>
            <w:shd w:val="clear" w:color="auto" w:fill="auto"/>
          </w:tcPr>
          <w:p w:rsidR="00964C1E" w:rsidRPr="00DE77B7" w:rsidRDefault="001D4540" w:rsidP="00D656B8">
            <w:pPr>
              <w:pStyle w:val="ListDash"/>
              <w:numPr>
                <w:ilvl w:val="0"/>
                <w:numId w:val="0"/>
              </w:numPr>
              <w:jc w:val="left"/>
              <w:rPr>
                <w:i/>
                <w:sz w:val="20"/>
                <w:highlight w:val="yellow"/>
                <w:lang w:val="en-US"/>
              </w:rPr>
            </w:pPr>
            <w:r>
              <w:rPr>
                <w:sz w:val="20"/>
              </w:rPr>
              <w:t>33</w:t>
            </w:r>
          </w:p>
        </w:tc>
        <w:tc>
          <w:tcPr>
            <w:tcW w:w="888" w:type="pct"/>
            <w:shd w:val="clear" w:color="auto" w:fill="auto"/>
          </w:tcPr>
          <w:p w:rsidR="00964C1E" w:rsidRPr="00F20D1F" w:rsidRDefault="00964C1E" w:rsidP="00D35587">
            <w:pPr>
              <w:autoSpaceDE w:val="0"/>
              <w:autoSpaceDN w:val="0"/>
              <w:adjustRightInd w:val="0"/>
              <w:spacing w:before="0" w:after="0"/>
              <w:jc w:val="left"/>
              <w:rPr>
                <w:iCs/>
                <w:sz w:val="20"/>
                <w:lang w:eastAsia="bg-BG"/>
              </w:rPr>
            </w:pPr>
            <w:r w:rsidRPr="004452F2">
              <w:rPr>
                <w:i/>
                <w:iCs/>
                <w:sz w:val="20"/>
                <w:lang w:eastAsia="bg-BG"/>
              </w:rPr>
              <w:t>Референтен документ за мрежата</w:t>
            </w:r>
            <w:r w:rsidRPr="00F20D1F">
              <w:rPr>
                <w:iCs/>
                <w:sz w:val="20"/>
                <w:lang w:eastAsia="bg-BG"/>
              </w:rPr>
              <w:t>, ДП Национална компания</w:t>
            </w:r>
          </w:p>
          <w:p w:rsidR="00964C1E" w:rsidRDefault="00964C1E">
            <w:pPr>
              <w:pStyle w:val="ListDash"/>
              <w:numPr>
                <w:ilvl w:val="0"/>
                <w:numId w:val="0"/>
              </w:numPr>
              <w:spacing w:after="0"/>
              <w:jc w:val="left"/>
              <w:rPr>
                <w:iCs/>
                <w:sz w:val="20"/>
                <w:lang w:eastAsia="bg-BG"/>
              </w:rPr>
            </w:pPr>
            <w:r w:rsidRPr="00F20D1F">
              <w:rPr>
                <w:iCs/>
                <w:sz w:val="20"/>
                <w:lang w:eastAsia="bg-BG"/>
              </w:rPr>
              <w:t>„Железопътна инфраструктура”</w:t>
            </w:r>
          </w:p>
        </w:tc>
        <w:tc>
          <w:tcPr>
            <w:tcW w:w="698" w:type="pct"/>
          </w:tcPr>
          <w:p w:rsidR="00964C1E" w:rsidRPr="001B0F0F" w:rsidRDefault="001B0F0F" w:rsidP="001B0F0F">
            <w:pPr>
              <w:pStyle w:val="ListDash"/>
              <w:numPr>
                <w:ilvl w:val="0"/>
                <w:numId w:val="0"/>
              </w:numPr>
              <w:jc w:val="left"/>
              <w:rPr>
                <w:sz w:val="20"/>
              </w:rPr>
            </w:pPr>
            <w:r>
              <w:rPr>
                <w:sz w:val="20"/>
              </w:rPr>
              <w:t>На годишна база</w:t>
            </w:r>
          </w:p>
        </w:tc>
      </w:tr>
      <w:tr w:rsidR="008E2804" w:rsidRPr="00F20D1F" w:rsidTr="003E451B">
        <w:trPr>
          <w:trHeight w:val="1608"/>
          <w:jc w:val="center"/>
        </w:trPr>
        <w:tc>
          <w:tcPr>
            <w:tcW w:w="527" w:type="pct"/>
          </w:tcPr>
          <w:p w:rsidR="008E2804" w:rsidRPr="00FE126F" w:rsidRDefault="008E2804" w:rsidP="00CA2849">
            <w:pPr>
              <w:pStyle w:val="ListDash"/>
              <w:numPr>
                <w:ilvl w:val="0"/>
                <w:numId w:val="0"/>
              </w:numPr>
              <w:rPr>
                <w:sz w:val="20"/>
              </w:rPr>
            </w:pPr>
          </w:p>
        </w:tc>
        <w:tc>
          <w:tcPr>
            <w:tcW w:w="846" w:type="pct"/>
            <w:shd w:val="clear" w:color="auto" w:fill="auto"/>
          </w:tcPr>
          <w:p w:rsidR="008E2804" w:rsidRPr="00B841F6" w:rsidRDefault="008E2804" w:rsidP="00A8277A">
            <w:pPr>
              <w:pStyle w:val="ListDash"/>
              <w:numPr>
                <w:ilvl w:val="0"/>
                <w:numId w:val="0"/>
              </w:numPr>
              <w:spacing w:after="120"/>
              <w:jc w:val="left"/>
              <w:rPr>
                <w:sz w:val="20"/>
              </w:rPr>
            </w:pPr>
            <w:r w:rsidRPr="00B841F6">
              <w:rPr>
                <w:sz w:val="20"/>
              </w:rPr>
              <w:t>Премахнати жп прелези в модернизираните жп участъци</w:t>
            </w:r>
          </w:p>
        </w:tc>
        <w:tc>
          <w:tcPr>
            <w:tcW w:w="455" w:type="pct"/>
            <w:shd w:val="clear" w:color="auto" w:fill="auto"/>
          </w:tcPr>
          <w:p w:rsidR="008E2804" w:rsidRPr="00F20D1F" w:rsidRDefault="008E2804" w:rsidP="00F03C1E">
            <w:pPr>
              <w:pStyle w:val="ListDash"/>
              <w:numPr>
                <w:ilvl w:val="0"/>
                <w:numId w:val="0"/>
              </w:numPr>
              <w:rPr>
                <w:sz w:val="20"/>
              </w:rPr>
            </w:pPr>
            <w:r>
              <w:rPr>
                <w:sz w:val="20"/>
              </w:rPr>
              <w:t>брой</w:t>
            </w:r>
          </w:p>
        </w:tc>
        <w:tc>
          <w:tcPr>
            <w:tcW w:w="525" w:type="pct"/>
          </w:tcPr>
          <w:p w:rsidR="008E2804" w:rsidRPr="00F20D1F" w:rsidRDefault="008E2804" w:rsidP="00F03C1E">
            <w:pPr>
              <w:pStyle w:val="ListDash"/>
              <w:numPr>
                <w:ilvl w:val="0"/>
                <w:numId w:val="0"/>
              </w:numPr>
              <w:rPr>
                <w:sz w:val="20"/>
              </w:rPr>
            </w:pPr>
            <w:r w:rsidRPr="008E2804">
              <w:rPr>
                <w:sz w:val="20"/>
              </w:rPr>
              <w:t>КФ</w:t>
            </w:r>
          </w:p>
        </w:tc>
        <w:tc>
          <w:tcPr>
            <w:tcW w:w="526" w:type="pct"/>
          </w:tcPr>
          <w:p w:rsidR="008E2804" w:rsidRPr="00F20D1F" w:rsidRDefault="008E2804" w:rsidP="00F03C1E">
            <w:pPr>
              <w:pStyle w:val="ListDash"/>
              <w:numPr>
                <w:ilvl w:val="0"/>
                <w:numId w:val="0"/>
              </w:numPr>
              <w:rPr>
                <w:sz w:val="20"/>
              </w:rPr>
            </w:pPr>
            <w:r w:rsidRPr="008E2804">
              <w:rPr>
                <w:sz w:val="20"/>
              </w:rPr>
              <w:t>Слабо развити региони</w:t>
            </w:r>
          </w:p>
        </w:tc>
        <w:tc>
          <w:tcPr>
            <w:tcW w:w="535" w:type="pct"/>
            <w:shd w:val="clear" w:color="auto" w:fill="auto"/>
          </w:tcPr>
          <w:p w:rsidR="00096547" w:rsidRPr="00B92CBF" w:rsidRDefault="00906549" w:rsidP="00D656B8">
            <w:pPr>
              <w:pStyle w:val="ListDash"/>
              <w:numPr>
                <w:ilvl w:val="0"/>
                <w:numId w:val="0"/>
              </w:numPr>
              <w:jc w:val="left"/>
              <w:rPr>
                <w:sz w:val="20"/>
              </w:rPr>
            </w:pPr>
            <w:r w:rsidRPr="00B92CBF">
              <w:rPr>
                <w:sz w:val="20"/>
              </w:rPr>
              <w:t>15</w:t>
            </w:r>
          </w:p>
          <w:p w:rsidR="008E2804" w:rsidRPr="00B841F6" w:rsidDel="00D656B8" w:rsidRDefault="008E2804" w:rsidP="00D656B8">
            <w:pPr>
              <w:pStyle w:val="ListDash"/>
              <w:numPr>
                <w:ilvl w:val="0"/>
                <w:numId w:val="0"/>
              </w:numPr>
              <w:jc w:val="left"/>
              <w:rPr>
                <w:sz w:val="20"/>
              </w:rPr>
            </w:pPr>
          </w:p>
        </w:tc>
        <w:tc>
          <w:tcPr>
            <w:tcW w:w="888" w:type="pct"/>
            <w:shd w:val="clear" w:color="auto" w:fill="auto"/>
          </w:tcPr>
          <w:p w:rsidR="00B841F6" w:rsidRPr="00B841F6" w:rsidRDefault="00B841F6" w:rsidP="00B841F6">
            <w:pPr>
              <w:autoSpaceDE w:val="0"/>
              <w:autoSpaceDN w:val="0"/>
              <w:adjustRightInd w:val="0"/>
              <w:spacing w:before="0" w:after="0"/>
              <w:jc w:val="left"/>
              <w:rPr>
                <w:iCs/>
                <w:sz w:val="20"/>
                <w:lang w:eastAsia="bg-BG"/>
              </w:rPr>
            </w:pPr>
            <w:r w:rsidRPr="00B841F6">
              <w:rPr>
                <w:iCs/>
                <w:sz w:val="20"/>
                <w:lang w:eastAsia="bg-BG"/>
              </w:rPr>
              <w:t>ДП Национална компания</w:t>
            </w:r>
          </w:p>
          <w:p w:rsidR="008E2804" w:rsidRPr="004452F2" w:rsidRDefault="00B841F6" w:rsidP="00B841F6">
            <w:pPr>
              <w:autoSpaceDE w:val="0"/>
              <w:autoSpaceDN w:val="0"/>
              <w:adjustRightInd w:val="0"/>
              <w:spacing w:before="0" w:after="0"/>
              <w:jc w:val="left"/>
              <w:rPr>
                <w:i/>
                <w:iCs/>
                <w:sz w:val="20"/>
                <w:lang w:eastAsia="bg-BG"/>
              </w:rPr>
            </w:pPr>
            <w:r w:rsidRPr="00B841F6">
              <w:rPr>
                <w:iCs/>
                <w:sz w:val="20"/>
                <w:lang w:eastAsia="bg-BG"/>
              </w:rPr>
              <w:t>„Железопътна инфраструктура”</w:t>
            </w:r>
          </w:p>
        </w:tc>
        <w:tc>
          <w:tcPr>
            <w:tcW w:w="698" w:type="pct"/>
          </w:tcPr>
          <w:p w:rsidR="008E2804" w:rsidRDefault="00B841F6" w:rsidP="001B0F0F">
            <w:pPr>
              <w:pStyle w:val="ListDash"/>
              <w:numPr>
                <w:ilvl w:val="0"/>
                <w:numId w:val="0"/>
              </w:numPr>
              <w:jc w:val="left"/>
              <w:rPr>
                <w:sz w:val="20"/>
              </w:rPr>
            </w:pPr>
            <w:r w:rsidRPr="00B841F6">
              <w:rPr>
                <w:sz w:val="20"/>
              </w:rPr>
              <w:t>На годишна база</w:t>
            </w:r>
          </w:p>
        </w:tc>
      </w:tr>
      <w:tr w:rsidR="00B841F6" w:rsidRPr="00F20D1F" w:rsidTr="003E451B">
        <w:trPr>
          <w:trHeight w:val="1608"/>
          <w:jc w:val="center"/>
        </w:trPr>
        <w:tc>
          <w:tcPr>
            <w:tcW w:w="527" w:type="pct"/>
          </w:tcPr>
          <w:p w:rsidR="00B841F6" w:rsidRPr="00FE126F" w:rsidRDefault="00B841F6" w:rsidP="00B841F6">
            <w:pPr>
              <w:pStyle w:val="ListDash"/>
              <w:numPr>
                <w:ilvl w:val="0"/>
                <w:numId w:val="0"/>
              </w:numPr>
              <w:rPr>
                <w:sz w:val="20"/>
              </w:rPr>
            </w:pPr>
          </w:p>
        </w:tc>
        <w:tc>
          <w:tcPr>
            <w:tcW w:w="846" w:type="pct"/>
            <w:shd w:val="clear" w:color="auto" w:fill="auto"/>
          </w:tcPr>
          <w:p w:rsidR="00B841F6" w:rsidRPr="009150E4" w:rsidRDefault="009150E4" w:rsidP="00B841F6">
            <w:pPr>
              <w:pStyle w:val="ListDash"/>
              <w:numPr>
                <w:ilvl w:val="0"/>
                <w:numId w:val="0"/>
              </w:numPr>
              <w:spacing w:after="120"/>
              <w:jc w:val="left"/>
              <w:rPr>
                <w:sz w:val="20"/>
              </w:rPr>
            </w:pPr>
            <w:r w:rsidRPr="009150E4">
              <w:rPr>
                <w:sz w:val="20"/>
              </w:rPr>
              <w:t>Изградени надлези и подлези в модернизираните жп участъци</w:t>
            </w:r>
          </w:p>
        </w:tc>
        <w:tc>
          <w:tcPr>
            <w:tcW w:w="455" w:type="pct"/>
            <w:shd w:val="clear" w:color="auto" w:fill="auto"/>
          </w:tcPr>
          <w:p w:rsidR="00B841F6" w:rsidRPr="00F20D1F" w:rsidRDefault="00B841F6" w:rsidP="00B841F6">
            <w:pPr>
              <w:pStyle w:val="ListDash"/>
              <w:numPr>
                <w:ilvl w:val="0"/>
                <w:numId w:val="0"/>
              </w:numPr>
              <w:rPr>
                <w:sz w:val="20"/>
              </w:rPr>
            </w:pPr>
            <w:r>
              <w:rPr>
                <w:sz w:val="20"/>
              </w:rPr>
              <w:t>брой</w:t>
            </w:r>
          </w:p>
        </w:tc>
        <w:tc>
          <w:tcPr>
            <w:tcW w:w="525" w:type="pct"/>
          </w:tcPr>
          <w:p w:rsidR="00B841F6" w:rsidRPr="00F20D1F" w:rsidRDefault="00B841F6" w:rsidP="00B841F6">
            <w:pPr>
              <w:pStyle w:val="ListDash"/>
              <w:numPr>
                <w:ilvl w:val="0"/>
                <w:numId w:val="0"/>
              </w:numPr>
              <w:rPr>
                <w:sz w:val="20"/>
              </w:rPr>
            </w:pPr>
            <w:r w:rsidRPr="008E2804">
              <w:rPr>
                <w:sz w:val="20"/>
              </w:rPr>
              <w:t>КФ</w:t>
            </w:r>
          </w:p>
        </w:tc>
        <w:tc>
          <w:tcPr>
            <w:tcW w:w="526" w:type="pct"/>
          </w:tcPr>
          <w:p w:rsidR="00B841F6" w:rsidRPr="00F20D1F" w:rsidRDefault="00B841F6" w:rsidP="00B841F6">
            <w:pPr>
              <w:pStyle w:val="ListDash"/>
              <w:numPr>
                <w:ilvl w:val="0"/>
                <w:numId w:val="0"/>
              </w:numPr>
              <w:rPr>
                <w:sz w:val="20"/>
              </w:rPr>
            </w:pPr>
            <w:r w:rsidRPr="008E2804">
              <w:rPr>
                <w:sz w:val="20"/>
              </w:rPr>
              <w:t>Слабо развити региони</w:t>
            </w:r>
          </w:p>
        </w:tc>
        <w:tc>
          <w:tcPr>
            <w:tcW w:w="535" w:type="pct"/>
            <w:shd w:val="clear" w:color="auto" w:fill="auto"/>
          </w:tcPr>
          <w:p w:rsidR="00096547" w:rsidRPr="00B92CBF" w:rsidRDefault="006D61F9" w:rsidP="00B841F6">
            <w:pPr>
              <w:pStyle w:val="ListDash"/>
              <w:numPr>
                <w:ilvl w:val="0"/>
                <w:numId w:val="0"/>
              </w:numPr>
              <w:jc w:val="left"/>
              <w:rPr>
                <w:sz w:val="20"/>
              </w:rPr>
            </w:pPr>
            <w:r w:rsidRPr="00B92CBF">
              <w:rPr>
                <w:sz w:val="20"/>
              </w:rPr>
              <w:t>15</w:t>
            </w:r>
          </w:p>
          <w:p w:rsidR="00B841F6" w:rsidRPr="00B841F6" w:rsidDel="00D656B8" w:rsidRDefault="00B841F6" w:rsidP="00B841F6">
            <w:pPr>
              <w:pStyle w:val="ListDash"/>
              <w:numPr>
                <w:ilvl w:val="0"/>
                <w:numId w:val="0"/>
              </w:numPr>
              <w:jc w:val="left"/>
              <w:rPr>
                <w:sz w:val="20"/>
              </w:rPr>
            </w:pPr>
          </w:p>
        </w:tc>
        <w:tc>
          <w:tcPr>
            <w:tcW w:w="888" w:type="pct"/>
            <w:shd w:val="clear" w:color="auto" w:fill="auto"/>
          </w:tcPr>
          <w:p w:rsidR="00B841F6" w:rsidRPr="00B841F6" w:rsidRDefault="00B841F6" w:rsidP="00B841F6">
            <w:pPr>
              <w:autoSpaceDE w:val="0"/>
              <w:autoSpaceDN w:val="0"/>
              <w:adjustRightInd w:val="0"/>
              <w:spacing w:before="0" w:after="0"/>
              <w:jc w:val="left"/>
              <w:rPr>
                <w:iCs/>
                <w:sz w:val="20"/>
                <w:lang w:eastAsia="bg-BG"/>
              </w:rPr>
            </w:pPr>
            <w:r w:rsidRPr="00B841F6">
              <w:rPr>
                <w:iCs/>
                <w:sz w:val="20"/>
                <w:lang w:eastAsia="bg-BG"/>
              </w:rPr>
              <w:t>ДП Национална компания</w:t>
            </w:r>
          </w:p>
          <w:p w:rsidR="00B841F6" w:rsidRPr="004452F2" w:rsidRDefault="00B841F6" w:rsidP="00B841F6">
            <w:pPr>
              <w:autoSpaceDE w:val="0"/>
              <w:autoSpaceDN w:val="0"/>
              <w:adjustRightInd w:val="0"/>
              <w:spacing w:before="0" w:after="0"/>
              <w:jc w:val="left"/>
              <w:rPr>
                <w:i/>
                <w:iCs/>
                <w:sz w:val="20"/>
                <w:lang w:eastAsia="bg-BG"/>
              </w:rPr>
            </w:pPr>
            <w:r w:rsidRPr="00B841F6">
              <w:rPr>
                <w:iCs/>
                <w:sz w:val="20"/>
                <w:lang w:eastAsia="bg-BG"/>
              </w:rPr>
              <w:t>„Железопътна инфраструктура”</w:t>
            </w:r>
          </w:p>
        </w:tc>
        <w:tc>
          <w:tcPr>
            <w:tcW w:w="698" w:type="pct"/>
          </w:tcPr>
          <w:p w:rsidR="00B841F6" w:rsidRDefault="00B841F6" w:rsidP="00B841F6">
            <w:pPr>
              <w:pStyle w:val="ListDash"/>
              <w:numPr>
                <w:ilvl w:val="0"/>
                <w:numId w:val="0"/>
              </w:numPr>
              <w:jc w:val="left"/>
              <w:rPr>
                <w:sz w:val="20"/>
              </w:rPr>
            </w:pPr>
            <w:r w:rsidRPr="00B841F6">
              <w:rPr>
                <w:sz w:val="20"/>
              </w:rPr>
              <w:t>На годишна база</w:t>
            </w:r>
          </w:p>
        </w:tc>
      </w:tr>
      <w:tr w:rsidR="004F669B" w:rsidRPr="00F20D1F" w:rsidTr="003E451B">
        <w:trPr>
          <w:trHeight w:val="1608"/>
          <w:jc w:val="center"/>
        </w:trPr>
        <w:tc>
          <w:tcPr>
            <w:tcW w:w="527" w:type="pct"/>
          </w:tcPr>
          <w:p w:rsidR="004F669B" w:rsidRPr="00FE126F" w:rsidRDefault="004F669B" w:rsidP="004F669B">
            <w:pPr>
              <w:pStyle w:val="ListDash"/>
              <w:numPr>
                <w:ilvl w:val="0"/>
                <w:numId w:val="0"/>
              </w:numPr>
              <w:rPr>
                <w:sz w:val="20"/>
              </w:rPr>
            </w:pPr>
          </w:p>
        </w:tc>
        <w:tc>
          <w:tcPr>
            <w:tcW w:w="846" w:type="pct"/>
            <w:shd w:val="clear" w:color="auto" w:fill="auto"/>
          </w:tcPr>
          <w:p w:rsidR="004F669B" w:rsidRPr="006C3596" w:rsidRDefault="00CF67A4" w:rsidP="00A8095A">
            <w:pPr>
              <w:pStyle w:val="ListDash"/>
              <w:numPr>
                <w:ilvl w:val="0"/>
                <w:numId w:val="0"/>
              </w:numPr>
              <w:rPr>
                <w:sz w:val="20"/>
              </w:rPr>
            </w:pPr>
            <w:r w:rsidRPr="006C3596">
              <w:rPr>
                <w:sz w:val="20"/>
              </w:rPr>
              <w:t>*</w:t>
            </w:r>
            <w:r w:rsidR="004F669B" w:rsidRPr="006C3596">
              <w:rPr>
                <w:sz w:val="20"/>
              </w:rPr>
              <w:t>Метролинии в процес на проектиране</w:t>
            </w:r>
          </w:p>
          <w:p w:rsidR="004F669B" w:rsidRPr="006C3596" w:rsidRDefault="004F669B" w:rsidP="004F669B">
            <w:pPr>
              <w:pStyle w:val="ListDash"/>
              <w:numPr>
                <w:ilvl w:val="0"/>
                <w:numId w:val="0"/>
              </w:numPr>
              <w:spacing w:after="120"/>
              <w:jc w:val="left"/>
              <w:rPr>
                <w:sz w:val="20"/>
              </w:rPr>
            </w:pPr>
          </w:p>
        </w:tc>
        <w:tc>
          <w:tcPr>
            <w:tcW w:w="455" w:type="pct"/>
            <w:shd w:val="clear" w:color="auto" w:fill="auto"/>
          </w:tcPr>
          <w:p w:rsidR="004F669B" w:rsidRPr="006C3596" w:rsidRDefault="004F669B" w:rsidP="004F669B">
            <w:pPr>
              <w:pStyle w:val="ListDash"/>
              <w:numPr>
                <w:ilvl w:val="0"/>
                <w:numId w:val="0"/>
              </w:numPr>
              <w:rPr>
                <w:sz w:val="20"/>
              </w:rPr>
            </w:pPr>
            <w:r w:rsidRPr="006C3596">
              <w:rPr>
                <w:sz w:val="20"/>
              </w:rPr>
              <w:t>км</w:t>
            </w:r>
          </w:p>
        </w:tc>
        <w:tc>
          <w:tcPr>
            <w:tcW w:w="525" w:type="pct"/>
          </w:tcPr>
          <w:p w:rsidR="004F669B" w:rsidRPr="006C3596" w:rsidRDefault="004F669B" w:rsidP="004F669B">
            <w:pPr>
              <w:pStyle w:val="ListDash"/>
              <w:numPr>
                <w:ilvl w:val="0"/>
                <w:numId w:val="0"/>
              </w:numPr>
              <w:rPr>
                <w:sz w:val="20"/>
              </w:rPr>
            </w:pPr>
            <w:r w:rsidRPr="006C3596">
              <w:rPr>
                <w:sz w:val="20"/>
              </w:rPr>
              <w:t>КФ</w:t>
            </w:r>
          </w:p>
        </w:tc>
        <w:tc>
          <w:tcPr>
            <w:tcW w:w="526" w:type="pct"/>
          </w:tcPr>
          <w:p w:rsidR="004F669B" w:rsidRPr="006C3596" w:rsidRDefault="004F669B" w:rsidP="004F669B">
            <w:pPr>
              <w:pStyle w:val="ListDash"/>
              <w:numPr>
                <w:ilvl w:val="0"/>
                <w:numId w:val="0"/>
              </w:numPr>
              <w:rPr>
                <w:sz w:val="20"/>
              </w:rPr>
            </w:pPr>
            <w:r w:rsidRPr="006C3596">
              <w:rPr>
                <w:sz w:val="20"/>
              </w:rPr>
              <w:t>Слабо развити региони</w:t>
            </w:r>
          </w:p>
        </w:tc>
        <w:tc>
          <w:tcPr>
            <w:tcW w:w="535" w:type="pct"/>
            <w:shd w:val="clear" w:color="auto" w:fill="auto"/>
          </w:tcPr>
          <w:p w:rsidR="004F669B" w:rsidRPr="006C3596" w:rsidRDefault="004F669B" w:rsidP="004F669B">
            <w:pPr>
              <w:pStyle w:val="ListDash"/>
              <w:numPr>
                <w:ilvl w:val="0"/>
                <w:numId w:val="0"/>
              </w:numPr>
              <w:jc w:val="left"/>
              <w:rPr>
                <w:sz w:val="20"/>
              </w:rPr>
            </w:pPr>
            <w:r w:rsidRPr="006C3596">
              <w:rPr>
                <w:sz w:val="20"/>
              </w:rPr>
              <w:t>5,</w:t>
            </w:r>
            <w:r w:rsidR="008E17B3" w:rsidRPr="006C3596">
              <w:rPr>
                <w:sz w:val="20"/>
              </w:rPr>
              <w:t>6</w:t>
            </w:r>
            <w:r w:rsidRPr="006C3596">
              <w:rPr>
                <w:sz w:val="20"/>
              </w:rPr>
              <w:t xml:space="preserve"> </w:t>
            </w:r>
          </w:p>
        </w:tc>
        <w:tc>
          <w:tcPr>
            <w:tcW w:w="888" w:type="pct"/>
            <w:shd w:val="clear" w:color="auto" w:fill="auto"/>
          </w:tcPr>
          <w:p w:rsidR="004F669B" w:rsidRPr="006C3596" w:rsidRDefault="004F669B" w:rsidP="004F669B">
            <w:pPr>
              <w:autoSpaceDE w:val="0"/>
              <w:autoSpaceDN w:val="0"/>
              <w:adjustRightInd w:val="0"/>
              <w:spacing w:before="0" w:after="0"/>
              <w:jc w:val="left"/>
              <w:rPr>
                <w:iCs/>
                <w:sz w:val="20"/>
                <w:lang w:eastAsia="bg-BG"/>
              </w:rPr>
            </w:pPr>
            <w:r w:rsidRPr="006C3596">
              <w:rPr>
                <w:iCs/>
                <w:sz w:val="20"/>
                <w:lang w:eastAsia="bg-BG"/>
              </w:rPr>
              <w:t>„Метрополитен” ЕАД</w:t>
            </w:r>
          </w:p>
        </w:tc>
        <w:tc>
          <w:tcPr>
            <w:tcW w:w="698" w:type="pct"/>
          </w:tcPr>
          <w:p w:rsidR="004F669B" w:rsidRPr="006C3596" w:rsidRDefault="004F669B" w:rsidP="004F669B">
            <w:pPr>
              <w:pStyle w:val="ListDash"/>
              <w:numPr>
                <w:ilvl w:val="0"/>
                <w:numId w:val="0"/>
              </w:numPr>
              <w:jc w:val="left"/>
              <w:rPr>
                <w:sz w:val="20"/>
              </w:rPr>
            </w:pPr>
            <w:r w:rsidRPr="006C3596">
              <w:rPr>
                <w:sz w:val="20"/>
              </w:rPr>
              <w:t>На годишна база</w:t>
            </w:r>
          </w:p>
        </w:tc>
      </w:tr>
      <w:tr w:rsidR="00A8095A" w:rsidRPr="00F20D1F" w:rsidTr="003E451B">
        <w:trPr>
          <w:trHeight w:val="1608"/>
          <w:jc w:val="center"/>
        </w:trPr>
        <w:tc>
          <w:tcPr>
            <w:tcW w:w="527" w:type="pct"/>
          </w:tcPr>
          <w:p w:rsidR="00A8095A" w:rsidRPr="00FE126F" w:rsidRDefault="00A8095A" w:rsidP="00A8095A">
            <w:pPr>
              <w:pStyle w:val="ListDash"/>
              <w:numPr>
                <w:ilvl w:val="0"/>
                <w:numId w:val="0"/>
              </w:numPr>
              <w:rPr>
                <w:sz w:val="20"/>
              </w:rPr>
            </w:pPr>
          </w:p>
        </w:tc>
        <w:tc>
          <w:tcPr>
            <w:tcW w:w="846" w:type="pct"/>
            <w:shd w:val="clear" w:color="auto" w:fill="auto"/>
          </w:tcPr>
          <w:p w:rsidR="00A8095A" w:rsidRPr="009150E4" w:rsidRDefault="00CF67A4" w:rsidP="00A8095A">
            <w:pPr>
              <w:pStyle w:val="ListDash"/>
              <w:numPr>
                <w:ilvl w:val="0"/>
                <w:numId w:val="0"/>
              </w:numPr>
              <w:spacing w:after="120"/>
              <w:jc w:val="left"/>
              <w:rPr>
                <w:sz w:val="20"/>
              </w:rPr>
            </w:pPr>
            <w:r>
              <w:rPr>
                <w:sz w:val="20"/>
              </w:rPr>
              <w:t>*</w:t>
            </w:r>
            <w:r w:rsidR="000F1E8C">
              <w:rPr>
                <w:sz w:val="20"/>
              </w:rPr>
              <w:t>*</w:t>
            </w:r>
            <w:r w:rsidR="00A8095A" w:rsidRPr="004F669B">
              <w:rPr>
                <w:sz w:val="20"/>
              </w:rPr>
              <w:t>Метровлакове в процес на проектиране</w:t>
            </w:r>
          </w:p>
        </w:tc>
        <w:tc>
          <w:tcPr>
            <w:tcW w:w="455" w:type="pct"/>
            <w:shd w:val="clear" w:color="auto" w:fill="auto"/>
          </w:tcPr>
          <w:p w:rsidR="00A8095A" w:rsidRDefault="00A8095A" w:rsidP="00A8095A">
            <w:pPr>
              <w:pStyle w:val="ListDash"/>
              <w:numPr>
                <w:ilvl w:val="0"/>
                <w:numId w:val="0"/>
              </w:numPr>
              <w:rPr>
                <w:sz w:val="20"/>
              </w:rPr>
            </w:pPr>
            <w:r>
              <w:rPr>
                <w:sz w:val="20"/>
              </w:rPr>
              <w:t>брой</w:t>
            </w:r>
          </w:p>
        </w:tc>
        <w:tc>
          <w:tcPr>
            <w:tcW w:w="525" w:type="pct"/>
          </w:tcPr>
          <w:p w:rsidR="00A8095A" w:rsidRPr="008E2804" w:rsidRDefault="00A8095A" w:rsidP="00A8095A">
            <w:pPr>
              <w:pStyle w:val="ListDash"/>
              <w:numPr>
                <w:ilvl w:val="0"/>
                <w:numId w:val="0"/>
              </w:numPr>
              <w:rPr>
                <w:sz w:val="20"/>
              </w:rPr>
            </w:pPr>
            <w:r>
              <w:rPr>
                <w:sz w:val="20"/>
              </w:rPr>
              <w:t>КФ</w:t>
            </w:r>
          </w:p>
        </w:tc>
        <w:tc>
          <w:tcPr>
            <w:tcW w:w="526" w:type="pct"/>
          </w:tcPr>
          <w:p w:rsidR="00A8095A" w:rsidRPr="008E2804" w:rsidRDefault="00A8095A" w:rsidP="00A8095A">
            <w:pPr>
              <w:pStyle w:val="ListDash"/>
              <w:numPr>
                <w:ilvl w:val="0"/>
                <w:numId w:val="0"/>
              </w:numPr>
              <w:rPr>
                <w:sz w:val="20"/>
              </w:rPr>
            </w:pPr>
            <w:r w:rsidRPr="006323AC">
              <w:rPr>
                <w:sz w:val="20"/>
              </w:rPr>
              <w:t>Слабо развити региони</w:t>
            </w:r>
          </w:p>
        </w:tc>
        <w:tc>
          <w:tcPr>
            <w:tcW w:w="535" w:type="pct"/>
            <w:shd w:val="clear" w:color="auto" w:fill="auto"/>
          </w:tcPr>
          <w:p w:rsidR="00A8095A" w:rsidRDefault="00BC1D48" w:rsidP="00A8095A">
            <w:pPr>
              <w:pStyle w:val="ListDash"/>
              <w:numPr>
                <w:ilvl w:val="0"/>
                <w:numId w:val="0"/>
              </w:numPr>
              <w:jc w:val="left"/>
              <w:rPr>
                <w:sz w:val="20"/>
              </w:rPr>
            </w:pPr>
            <w:r w:rsidRPr="00B92CBF">
              <w:rPr>
                <w:sz w:val="20"/>
              </w:rPr>
              <w:t>16</w:t>
            </w:r>
          </w:p>
        </w:tc>
        <w:tc>
          <w:tcPr>
            <w:tcW w:w="888" w:type="pct"/>
            <w:shd w:val="clear" w:color="auto" w:fill="auto"/>
          </w:tcPr>
          <w:p w:rsidR="00A8095A" w:rsidRPr="00B841F6" w:rsidRDefault="00A8095A" w:rsidP="00A8095A">
            <w:pPr>
              <w:autoSpaceDE w:val="0"/>
              <w:autoSpaceDN w:val="0"/>
              <w:adjustRightInd w:val="0"/>
              <w:spacing w:before="0" w:after="0"/>
              <w:jc w:val="left"/>
              <w:rPr>
                <w:iCs/>
                <w:sz w:val="20"/>
                <w:lang w:eastAsia="bg-BG"/>
              </w:rPr>
            </w:pPr>
            <w:r w:rsidRPr="00556542">
              <w:rPr>
                <w:iCs/>
                <w:sz w:val="20"/>
                <w:lang w:eastAsia="bg-BG"/>
              </w:rPr>
              <w:t>„Метрополитен” ЕАД</w:t>
            </w:r>
          </w:p>
        </w:tc>
        <w:tc>
          <w:tcPr>
            <w:tcW w:w="698" w:type="pct"/>
          </w:tcPr>
          <w:p w:rsidR="00A8095A" w:rsidRPr="00B841F6" w:rsidRDefault="00A8095A" w:rsidP="00A8095A">
            <w:pPr>
              <w:pStyle w:val="ListDash"/>
              <w:numPr>
                <w:ilvl w:val="0"/>
                <w:numId w:val="0"/>
              </w:numPr>
              <w:jc w:val="left"/>
              <w:rPr>
                <w:sz w:val="20"/>
              </w:rPr>
            </w:pPr>
            <w:r w:rsidRPr="006323AC">
              <w:rPr>
                <w:sz w:val="20"/>
              </w:rPr>
              <w:t>На годишна база</w:t>
            </w:r>
          </w:p>
        </w:tc>
      </w:tr>
    </w:tbl>
    <w:p w:rsidR="00AD4AED" w:rsidRDefault="00A24C73" w:rsidP="001966AC">
      <w:r>
        <w:t xml:space="preserve">* </w:t>
      </w:r>
      <w:r w:rsidR="000F1E8C">
        <w:t>Представлява общата дължина на метролиниите, които ще бъдат в процес на работно проектиране и подготовка.</w:t>
      </w:r>
      <w:r w:rsidR="00FF0F40" w:rsidRPr="00FF0F40">
        <w:t xml:space="preserve"> Стойността на показателя се получава чрез сумиране на </w:t>
      </w:r>
      <w:r w:rsidR="00FF0F40">
        <w:lastRenderedPageBreak/>
        <w:t>километрите метролинии</w:t>
      </w:r>
      <w:r w:rsidR="00FF0F40" w:rsidRPr="00FF0F40">
        <w:t>, за които</w:t>
      </w:r>
      <w:r w:rsidR="00FF0F40">
        <w:t xml:space="preserve"> към датата на отчета е сключен</w:t>
      </w:r>
      <w:r w:rsidR="00FF0F40" w:rsidRPr="00FF0F40">
        <w:t xml:space="preserve"> поне един договор за </w:t>
      </w:r>
      <w:r w:rsidR="00FF0F40">
        <w:t>работно проектиране</w:t>
      </w:r>
      <w:r w:rsidR="00FF0F40" w:rsidRPr="00FF0F40">
        <w:t>.</w:t>
      </w:r>
      <w:r w:rsidR="00FF0F40">
        <w:t xml:space="preserve"> </w:t>
      </w:r>
    </w:p>
    <w:p w:rsidR="00762139" w:rsidRPr="00762139" w:rsidRDefault="000F1E8C" w:rsidP="00762139">
      <w:r>
        <w:t xml:space="preserve">** Представлява </w:t>
      </w:r>
      <w:r w:rsidRPr="00B92CBF">
        <w:t>общия</w:t>
      </w:r>
      <w:r w:rsidR="00166F81" w:rsidRPr="00B92CBF">
        <w:t>т</w:t>
      </w:r>
      <w:r w:rsidRPr="00B92CBF">
        <w:t xml:space="preserve"> брой</w:t>
      </w:r>
      <w:r>
        <w:t xml:space="preserve"> на метровлаковете, които ще бъдат в процес на проектиране.</w:t>
      </w:r>
      <w:r w:rsidR="00762139">
        <w:t xml:space="preserve"> </w:t>
      </w:r>
      <w:r w:rsidR="00762139" w:rsidRPr="00762139">
        <w:t xml:space="preserve">Стойността на показателя се получава </w:t>
      </w:r>
      <w:r w:rsidR="00762139">
        <w:t>на базата на броя</w:t>
      </w:r>
      <w:r w:rsidR="00762139" w:rsidRPr="00762139">
        <w:t xml:space="preserve"> на метро</w:t>
      </w:r>
      <w:r w:rsidR="00762139">
        <w:t>влаковете</w:t>
      </w:r>
      <w:r w:rsidR="00762139" w:rsidRPr="00762139">
        <w:t xml:space="preserve">, за които към датата на отчета е сключен договор за </w:t>
      </w:r>
      <w:r w:rsidR="004D3171">
        <w:t>изработване и доставка</w:t>
      </w:r>
      <w:r w:rsidR="00762139" w:rsidRPr="00762139">
        <w:t xml:space="preserve">. </w:t>
      </w:r>
    </w:p>
    <w:p w:rsidR="000F1E8C" w:rsidRDefault="000F1E8C" w:rsidP="001966AC"/>
    <w:p w:rsidR="000F1E8C" w:rsidRPr="00F20D1F" w:rsidRDefault="000F1E8C" w:rsidP="001966AC"/>
    <w:p w:rsidR="00C7527F" w:rsidRPr="00F20D1F" w:rsidRDefault="00AD4AED" w:rsidP="00BF3391">
      <w:pPr>
        <w:ind w:left="1418" w:hanging="1418"/>
        <w:rPr>
          <w:b/>
        </w:rPr>
      </w:pPr>
      <w:r w:rsidRPr="00F20D1F">
        <w:rPr>
          <w:b/>
        </w:rPr>
        <w:t>2.А.</w:t>
      </w:r>
      <w:r w:rsidR="004B16AA" w:rsidRPr="00F20D1F">
        <w:rPr>
          <w:b/>
        </w:rPr>
        <w:t>1.6</w:t>
      </w:r>
      <w:r w:rsidRPr="00F20D1F">
        <w:rPr>
          <w:b/>
        </w:rPr>
        <w:t xml:space="preserve"> </w:t>
      </w:r>
      <w:r w:rsidRPr="00F20D1F">
        <w:tab/>
      </w:r>
      <w:r w:rsidRPr="00F20D1F">
        <w:rPr>
          <w:b/>
        </w:rPr>
        <w:t>Социални иновации, транснационално сътрудничество и принос по тематични цели 1—7</w:t>
      </w:r>
      <w:r w:rsidRPr="00F20D1F">
        <w:rPr>
          <w:rStyle w:val="FootnoteReference"/>
          <w:b/>
        </w:rPr>
        <w:footnoteReference w:id="22"/>
      </w:r>
    </w:p>
    <w:p w:rsidR="00AD4AED" w:rsidRPr="00F20D1F" w:rsidRDefault="00AD4AED" w:rsidP="008C66F2">
      <w:pPr>
        <w:rPr>
          <w:sz w:val="20"/>
        </w:rPr>
      </w:pPr>
      <w:r w:rsidRPr="00F20D1F">
        <w:rPr>
          <w:sz w:val="20"/>
        </w:rPr>
        <w:t>Специфични разпоредби за ЕСФ</w:t>
      </w:r>
      <w:r w:rsidRPr="00F20D1F">
        <w:rPr>
          <w:rStyle w:val="FootnoteReference"/>
          <w:sz w:val="20"/>
        </w:rPr>
        <w:footnoteReference w:id="23"/>
      </w:r>
      <w:r w:rsidRPr="00F20D1F">
        <w:rPr>
          <w:sz w:val="20"/>
        </w:rPr>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AD4AED" w:rsidRPr="00F20D1F" w:rsidRDefault="00AD4AED" w:rsidP="001966AC"/>
    <w:p w:rsidR="00AD4AED" w:rsidRPr="00F20D1F" w:rsidRDefault="00AD4AED" w:rsidP="001966AC">
      <w:pPr>
        <w:rPr>
          <w:sz w:val="20"/>
        </w:rPr>
      </w:pPr>
      <w:r w:rsidRPr="00F20D1F">
        <w:rPr>
          <w:sz w:val="20"/>
        </w:rPr>
        <w:t xml:space="preserve">Описание на приноса на планираните действия по приоритетната ос за: </w:t>
      </w:r>
    </w:p>
    <w:p w:rsidR="00AD4AED" w:rsidRPr="00F20D1F" w:rsidRDefault="00AD4AED" w:rsidP="00F03C1E">
      <w:pPr>
        <w:pStyle w:val="ListDash"/>
        <w:tabs>
          <w:tab w:val="clear" w:pos="283"/>
          <w:tab w:val="num" w:pos="851"/>
        </w:tabs>
        <w:spacing w:before="120" w:after="120"/>
        <w:ind w:left="851"/>
        <w:rPr>
          <w:sz w:val="20"/>
        </w:rPr>
      </w:pPr>
      <w:r w:rsidRPr="00F20D1F">
        <w:rPr>
          <w:sz w:val="20"/>
        </w:rPr>
        <w:t>социалните иновации (ако не са включени в специално предвидена за тях приоритетна ос);</w:t>
      </w:r>
    </w:p>
    <w:p w:rsidR="00AD4AED" w:rsidRPr="00F20D1F" w:rsidRDefault="00AD4AED" w:rsidP="00F03C1E">
      <w:pPr>
        <w:pStyle w:val="ListDash"/>
        <w:tabs>
          <w:tab w:val="clear" w:pos="283"/>
          <w:tab w:val="num" w:pos="851"/>
        </w:tabs>
        <w:spacing w:before="120" w:after="120"/>
        <w:ind w:left="851"/>
        <w:rPr>
          <w:sz w:val="20"/>
        </w:rPr>
      </w:pPr>
      <w:r w:rsidRPr="00F20D1F">
        <w:rPr>
          <w:sz w:val="20"/>
        </w:rPr>
        <w:t xml:space="preserve"> транснационалното сътрудничество (ако не е включено в специално предвидена за него приоритетна ос); </w:t>
      </w:r>
    </w:p>
    <w:p w:rsidR="00AD4AED" w:rsidRPr="00F20D1F" w:rsidRDefault="00AD4AED" w:rsidP="00F03C1E">
      <w:pPr>
        <w:pStyle w:val="ListDash"/>
        <w:tabs>
          <w:tab w:val="clear" w:pos="283"/>
          <w:tab w:val="num" w:pos="851"/>
        </w:tabs>
        <w:spacing w:before="120" w:after="120"/>
        <w:ind w:left="851"/>
        <w:rPr>
          <w:sz w:val="20"/>
        </w:rPr>
      </w:pPr>
      <w:r w:rsidRPr="00F20D1F">
        <w:rPr>
          <w:sz w:val="20"/>
        </w:rPr>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F20D1F" w:rsidTr="00F03C1E">
        <w:trPr>
          <w:trHeight w:val="518"/>
        </w:trPr>
        <w:tc>
          <w:tcPr>
            <w:tcW w:w="2235" w:type="dxa"/>
            <w:shd w:val="clear" w:color="auto" w:fill="auto"/>
          </w:tcPr>
          <w:p w:rsidR="00AD4AED" w:rsidRPr="00F20D1F" w:rsidRDefault="00055AC8" w:rsidP="00F03C1E">
            <w:pPr>
              <w:rPr>
                <w:i/>
                <w:color w:val="8DB3E2"/>
                <w:sz w:val="18"/>
                <w:szCs w:val="18"/>
              </w:rPr>
            </w:pPr>
            <w:r w:rsidRPr="00F20D1F">
              <w:rPr>
                <w:i/>
              </w:rPr>
              <w:t>Приоритетна ос</w:t>
            </w:r>
          </w:p>
        </w:tc>
        <w:tc>
          <w:tcPr>
            <w:tcW w:w="6443" w:type="dxa"/>
            <w:shd w:val="clear" w:color="auto" w:fill="auto"/>
          </w:tcPr>
          <w:p w:rsidR="00AD4AED" w:rsidRPr="00F20D1F" w:rsidRDefault="009A1CA7" w:rsidP="00F03C1E">
            <w:pPr>
              <w:rPr>
                <w:i/>
                <w:color w:val="8DB3E2"/>
                <w:sz w:val="18"/>
                <w:szCs w:val="18"/>
              </w:rPr>
            </w:pPr>
            <w:r w:rsidRPr="00F20D1F">
              <w:rPr>
                <w:i/>
                <w:sz w:val="18"/>
              </w:rPr>
              <w:t>Н/П</w:t>
            </w:r>
          </w:p>
        </w:tc>
      </w:tr>
      <w:tr w:rsidR="00AD4AED" w:rsidRPr="00F20D1F" w:rsidTr="003E451B">
        <w:trPr>
          <w:trHeight w:val="505"/>
        </w:trPr>
        <w:tc>
          <w:tcPr>
            <w:tcW w:w="8678" w:type="dxa"/>
            <w:gridSpan w:val="2"/>
            <w:shd w:val="clear" w:color="auto" w:fill="auto"/>
          </w:tcPr>
          <w:p w:rsidR="009A1CA7" w:rsidRPr="00F20D1F" w:rsidRDefault="009A1CA7" w:rsidP="00BF3391">
            <w:pPr>
              <w:rPr>
                <w:i/>
                <w:sz w:val="18"/>
                <w:szCs w:val="18"/>
              </w:rPr>
            </w:pPr>
            <w:r w:rsidRPr="00F20D1F">
              <w:rPr>
                <w:i/>
                <w:sz w:val="18"/>
              </w:rPr>
              <w:t>Н/П</w:t>
            </w:r>
          </w:p>
        </w:tc>
      </w:tr>
    </w:tbl>
    <w:p w:rsidR="00FE0443" w:rsidRDefault="00FE0443" w:rsidP="00F03C1E">
      <w:pPr>
        <w:suppressAutoHyphens/>
        <w:rPr>
          <w:b/>
        </w:rPr>
        <w:sectPr w:rsidR="00FE0443" w:rsidSect="00AE6B37">
          <w:headerReference w:type="default" r:id="rId21"/>
          <w:footerReference w:type="default" r:id="rId22"/>
          <w:headerReference w:type="first" r:id="rId23"/>
          <w:footerReference w:type="first" r:id="rId24"/>
          <w:pgSz w:w="11907" w:h="16839"/>
          <w:pgMar w:top="1134" w:right="1418" w:bottom="1134" w:left="1418" w:header="601" w:footer="1077" w:gutter="0"/>
          <w:cols w:space="720"/>
          <w:docGrid w:linePitch="326"/>
        </w:sectPr>
      </w:pPr>
    </w:p>
    <w:p w:rsidR="006C7FF1" w:rsidRPr="00F20D1F" w:rsidRDefault="00AD4AED" w:rsidP="00BF3391">
      <w:pPr>
        <w:ind w:left="1418" w:hanging="1418"/>
        <w:rPr>
          <w:b/>
        </w:rPr>
      </w:pPr>
      <w:r w:rsidRPr="00F20D1F">
        <w:rPr>
          <w:b/>
        </w:rPr>
        <w:lastRenderedPageBreak/>
        <w:t>2.А.</w:t>
      </w:r>
      <w:r w:rsidR="004B16AA" w:rsidRPr="00F20D1F">
        <w:rPr>
          <w:b/>
        </w:rPr>
        <w:t>1.7</w:t>
      </w:r>
      <w:r w:rsidRPr="00F20D1F">
        <w:rPr>
          <w:b/>
        </w:rPr>
        <w:t xml:space="preserve"> </w:t>
      </w:r>
      <w:r w:rsidRPr="00F20D1F">
        <w:tab/>
      </w:r>
      <w:r w:rsidRPr="00F20D1F">
        <w:rPr>
          <w:b/>
        </w:rPr>
        <w:t xml:space="preserve">Рамка на изпълнението </w:t>
      </w:r>
    </w:p>
    <w:p w:rsidR="00AD4AED" w:rsidRPr="00F20D1F" w:rsidRDefault="00AD4AED" w:rsidP="00BF3391">
      <w:pPr>
        <w:ind w:left="1418" w:hanging="1418"/>
      </w:pPr>
      <w:r w:rsidRPr="00F20D1F">
        <w:t>(Позоваване: член 96, параграф 2, първа алинея, буква б), подточка v) и приложение II към Регламент (EС) № 1303/2013)</w:t>
      </w:r>
    </w:p>
    <w:p w:rsidR="006C7FF1" w:rsidRPr="00F20D1F" w:rsidRDefault="00AD4AED" w:rsidP="0029451D">
      <w:pPr>
        <w:rPr>
          <w:b/>
        </w:rPr>
      </w:pPr>
      <w:r w:rsidRPr="00F20D1F">
        <w:rPr>
          <w:b/>
        </w:rPr>
        <w:t xml:space="preserve">Таблица 6: </w:t>
      </w:r>
      <w:r w:rsidRPr="00F20D1F">
        <w:tab/>
      </w:r>
      <w:r w:rsidRPr="00790928">
        <w:rPr>
          <w:b/>
        </w:rPr>
        <w:t>Рамка на изпълнението на приоритетната ос</w:t>
      </w:r>
    </w:p>
    <w:p w:rsidR="00AD4AED" w:rsidRDefault="00AD4AED" w:rsidP="00261A02">
      <w:pPr>
        <w:pStyle w:val="TableTitle"/>
        <w:jc w:val="left"/>
        <w:rPr>
          <w:b w:val="0"/>
        </w:rPr>
      </w:pPr>
      <w:r w:rsidRPr="00F20D1F">
        <w:rPr>
          <w:b w:val="0"/>
        </w:rPr>
        <w:t xml:space="preserve"> (по фондове и категории региони)</w:t>
      </w:r>
      <w:r w:rsidRPr="00F20D1F">
        <w:rPr>
          <w:rStyle w:val="FootnoteReference"/>
          <w:b w:val="0"/>
        </w:rPr>
        <w:footnoteReference w:id="24"/>
      </w:r>
    </w:p>
    <w:p w:rsidR="00F57E9F" w:rsidRDefault="00F57E9F" w:rsidP="00F57E9F"/>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2"/>
        <w:gridCol w:w="1396"/>
        <w:gridCol w:w="38"/>
        <w:gridCol w:w="2081"/>
        <w:gridCol w:w="1658"/>
        <w:gridCol w:w="819"/>
        <w:gridCol w:w="1361"/>
        <w:gridCol w:w="1495"/>
        <w:gridCol w:w="1364"/>
        <w:gridCol w:w="1495"/>
        <w:gridCol w:w="1714"/>
      </w:tblGrid>
      <w:tr w:rsidR="00F57E9F" w:rsidRPr="00F20D1F" w:rsidTr="00203F0D">
        <w:trPr>
          <w:trHeight w:val="348"/>
        </w:trPr>
        <w:tc>
          <w:tcPr>
            <w:tcW w:w="887" w:type="pct"/>
            <w:gridSpan w:val="3"/>
          </w:tcPr>
          <w:p w:rsidR="00F57E9F" w:rsidRPr="00F20D1F" w:rsidRDefault="00F57E9F" w:rsidP="00CA2849">
            <w:pPr>
              <w:pStyle w:val="Text1"/>
              <w:ind w:left="0"/>
              <w:rPr>
                <w:b/>
                <w:i/>
                <w:sz w:val="20"/>
                <w:szCs w:val="20"/>
                <w:lang w:val="bg-BG" w:eastAsia="en-GB"/>
              </w:rPr>
            </w:pPr>
            <w:r w:rsidRPr="00F20D1F">
              <w:rPr>
                <w:b/>
                <w:i/>
                <w:sz w:val="18"/>
                <w:szCs w:val="20"/>
                <w:lang w:val="bg-BG" w:eastAsia="en-GB"/>
              </w:rPr>
              <w:t>Приоритетна ос</w:t>
            </w:r>
          </w:p>
        </w:tc>
        <w:tc>
          <w:tcPr>
            <w:tcW w:w="4113" w:type="pct"/>
            <w:gridSpan w:val="8"/>
            <w:shd w:val="clear" w:color="auto" w:fill="auto"/>
          </w:tcPr>
          <w:p w:rsidR="00F57E9F" w:rsidRPr="00F20D1F" w:rsidRDefault="00F57E9F" w:rsidP="00D86BDC">
            <w:pPr>
              <w:rPr>
                <w:b/>
                <w:i/>
                <w:sz w:val="20"/>
              </w:rPr>
            </w:pPr>
            <w:r w:rsidRPr="00F20D1F">
              <w:rPr>
                <w:sz w:val="18"/>
                <w:szCs w:val="18"/>
              </w:rPr>
              <w:t xml:space="preserve">„Развитие на железопътната инфраструктура по „основната” </w:t>
            </w:r>
            <w:r w:rsidR="00BF2DA3">
              <w:rPr>
                <w:sz w:val="18"/>
                <w:szCs w:val="18"/>
              </w:rPr>
              <w:t xml:space="preserve">и „разширената“ </w:t>
            </w:r>
            <w:r w:rsidRPr="00F20D1F">
              <w:rPr>
                <w:sz w:val="18"/>
                <w:szCs w:val="18"/>
              </w:rPr>
              <w:t>Трансевропейска транспортна мрежа”</w:t>
            </w:r>
          </w:p>
        </w:tc>
      </w:tr>
      <w:tr w:rsidR="00F57E9F" w:rsidRPr="00F20D1F" w:rsidTr="00203F0D">
        <w:trPr>
          <w:trHeight w:val="1145"/>
        </w:trPr>
        <w:tc>
          <w:tcPr>
            <w:tcW w:w="395" w:type="pct"/>
          </w:tcPr>
          <w:p w:rsidR="00F57E9F" w:rsidRPr="00F20D1F" w:rsidRDefault="00F57E9F" w:rsidP="00CA2849">
            <w:pPr>
              <w:pStyle w:val="Text1"/>
              <w:ind w:left="0"/>
              <w:rPr>
                <w:b/>
                <w:i/>
                <w:sz w:val="18"/>
                <w:szCs w:val="18"/>
                <w:lang w:val="bg-BG" w:eastAsia="en-GB"/>
              </w:rPr>
            </w:pPr>
            <w:r w:rsidRPr="00F20D1F">
              <w:rPr>
                <w:b/>
                <w:i/>
                <w:sz w:val="20"/>
                <w:szCs w:val="20"/>
                <w:lang w:val="bg-BG" w:eastAsia="en-GB"/>
              </w:rPr>
              <w:t>Идентификация</w:t>
            </w:r>
            <w:r w:rsidRPr="00F20D1F" w:rsidDel="006F7C5B">
              <w:rPr>
                <w:b/>
                <w:i/>
                <w:sz w:val="18"/>
                <w:szCs w:val="20"/>
                <w:lang w:val="bg-BG" w:eastAsia="en-GB"/>
              </w:rPr>
              <w:t xml:space="preserve"> </w:t>
            </w:r>
          </w:p>
        </w:tc>
        <w:tc>
          <w:tcPr>
            <w:tcW w:w="491" w:type="pct"/>
            <w:gridSpan w:val="2"/>
          </w:tcPr>
          <w:p w:rsidR="00F57E9F" w:rsidRPr="00F20D1F" w:rsidRDefault="00F57E9F" w:rsidP="00CA2849">
            <w:pPr>
              <w:pStyle w:val="Text1"/>
              <w:ind w:left="0"/>
              <w:rPr>
                <w:b/>
                <w:i/>
                <w:sz w:val="18"/>
                <w:szCs w:val="18"/>
                <w:lang w:val="bg-BG" w:eastAsia="en-GB"/>
              </w:rPr>
            </w:pPr>
            <w:r w:rsidRPr="00F20D1F">
              <w:rPr>
                <w:b/>
                <w:i/>
                <w:sz w:val="18"/>
                <w:szCs w:val="20"/>
                <w:lang w:val="bg-BG" w:eastAsia="en-GB"/>
              </w:rPr>
              <w:t>Вид показател</w:t>
            </w:r>
          </w:p>
          <w:p w:rsidR="00F57E9F" w:rsidRPr="00F20D1F" w:rsidRDefault="00F57E9F" w:rsidP="00CA2849">
            <w:pPr>
              <w:pStyle w:val="Text1"/>
              <w:ind w:left="0"/>
              <w:rPr>
                <w:b/>
                <w:i/>
                <w:sz w:val="18"/>
                <w:szCs w:val="18"/>
                <w:lang w:val="bg-BG" w:eastAsia="en-GB"/>
              </w:rPr>
            </w:pPr>
          </w:p>
          <w:p w:rsidR="00F57E9F" w:rsidRPr="00F20D1F" w:rsidRDefault="00F57E9F" w:rsidP="00CA2849">
            <w:pPr>
              <w:pStyle w:val="Text1"/>
              <w:ind w:left="0"/>
              <w:rPr>
                <w:b/>
                <w:i/>
                <w:sz w:val="20"/>
                <w:szCs w:val="20"/>
                <w:lang w:val="bg-BG" w:eastAsia="en-GB"/>
              </w:rPr>
            </w:pPr>
          </w:p>
        </w:tc>
        <w:tc>
          <w:tcPr>
            <w:tcW w:w="714" w:type="pct"/>
            <w:shd w:val="clear" w:color="auto" w:fill="auto"/>
          </w:tcPr>
          <w:p w:rsidR="00F57E9F" w:rsidRPr="00F20D1F" w:rsidRDefault="00F57E9F" w:rsidP="00CA2849">
            <w:pPr>
              <w:pStyle w:val="Text1"/>
              <w:ind w:left="0"/>
              <w:rPr>
                <w:b/>
                <w:i/>
                <w:sz w:val="20"/>
                <w:szCs w:val="20"/>
                <w:lang w:val="bg-BG" w:eastAsia="en-GB"/>
              </w:rPr>
            </w:pPr>
            <w:r w:rsidRPr="00F20D1F">
              <w:rPr>
                <w:b/>
                <w:i/>
                <w:sz w:val="20"/>
                <w:szCs w:val="20"/>
                <w:lang w:val="bg-BG" w:eastAsia="en-GB"/>
              </w:rPr>
              <w:t xml:space="preserve">Показател или основна стъпка за изпълнението </w:t>
            </w:r>
          </w:p>
        </w:tc>
        <w:tc>
          <w:tcPr>
            <w:tcW w:w="569" w:type="pct"/>
          </w:tcPr>
          <w:p w:rsidR="00F57E9F" w:rsidRPr="00F20D1F" w:rsidRDefault="00F57E9F" w:rsidP="00CA2849">
            <w:pPr>
              <w:pStyle w:val="Text1"/>
              <w:ind w:left="0"/>
              <w:rPr>
                <w:b/>
                <w:i/>
                <w:sz w:val="20"/>
                <w:szCs w:val="20"/>
                <w:lang w:val="bg-BG" w:eastAsia="en-GB"/>
              </w:rPr>
            </w:pPr>
            <w:r w:rsidRPr="00F20D1F">
              <w:rPr>
                <w:b/>
                <w:i/>
                <w:sz w:val="20"/>
                <w:szCs w:val="20"/>
                <w:lang w:val="bg-BG" w:eastAsia="en-GB"/>
              </w:rPr>
              <w:t xml:space="preserve">Мерна единица, когато е целесъобразно </w:t>
            </w:r>
          </w:p>
        </w:tc>
        <w:tc>
          <w:tcPr>
            <w:tcW w:w="281" w:type="pct"/>
          </w:tcPr>
          <w:p w:rsidR="00F57E9F" w:rsidRPr="00F20D1F" w:rsidRDefault="00F57E9F" w:rsidP="00CA2849">
            <w:pPr>
              <w:pStyle w:val="Text1"/>
              <w:ind w:left="0"/>
              <w:rPr>
                <w:b/>
                <w:i/>
                <w:sz w:val="20"/>
                <w:szCs w:val="20"/>
                <w:lang w:val="bg-BG" w:eastAsia="en-GB"/>
              </w:rPr>
            </w:pPr>
            <w:r w:rsidRPr="00F20D1F">
              <w:rPr>
                <w:b/>
                <w:i/>
                <w:sz w:val="20"/>
                <w:szCs w:val="20"/>
                <w:lang w:val="bg-BG" w:eastAsia="en-GB"/>
              </w:rPr>
              <w:t>Фонд</w:t>
            </w:r>
          </w:p>
        </w:tc>
        <w:tc>
          <w:tcPr>
            <w:tcW w:w="467" w:type="pct"/>
          </w:tcPr>
          <w:p w:rsidR="00F57E9F" w:rsidRPr="00F20D1F" w:rsidRDefault="00F57E9F" w:rsidP="00CA2849">
            <w:pPr>
              <w:pStyle w:val="Text1"/>
              <w:ind w:left="0"/>
              <w:rPr>
                <w:b/>
                <w:i/>
                <w:sz w:val="20"/>
                <w:szCs w:val="20"/>
                <w:lang w:val="bg-BG" w:eastAsia="en-GB"/>
              </w:rPr>
            </w:pPr>
            <w:r w:rsidRPr="00F20D1F">
              <w:rPr>
                <w:b/>
                <w:i/>
                <w:sz w:val="20"/>
                <w:szCs w:val="20"/>
                <w:lang w:val="bg-BG" w:eastAsia="en-GB"/>
              </w:rPr>
              <w:t>Категория региони</w:t>
            </w:r>
          </w:p>
        </w:tc>
        <w:tc>
          <w:tcPr>
            <w:tcW w:w="513" w:type="pct"/>
            <w:shd w:val="clear" w:color="auto" w:fill="auto"/>
          </w:tcPr>
          <w:p w:rsidR="00F57E9F" w:rsidRPr="00F20D1F" w:rsidRDefault="00F57E9F" w:rsidP="00CA2849">
            <w:pPr>
              <w:pStyle w:val="Text1"/>
              <w:ind w:left="0"/>
              <w:rPr>
                <w:b/>
                <w:i/>
                <w:sz w:val="20"/>
                <w:szCs w:val="20"/>
                <w:lang w:val="bg-BG" w:eastAsia="en-GB"/>
              </w:rPr>
            </w:pPr>
            <w:r w:rsidRPr="00F20D1F">
              <w:rPr>
                <w:b/>
                <w:i/>
                <w:sz w:val="20"/>
                <w:szCs w:val="20"/>
                <w:lang w:val="bg-BG" w:eastAsia="en-GB"/>
              </w:rPr>
              <w:t>Етапна цел за 2018 г.</w:t>
            </w:r>
          </w:p>
        </w:tc>
        <w:tc>
          <w:tcPr>
            <w:tcW w:w="468" w:type="pct"/>
            <w:shd w:val="clear" w:color="auto" w:fill="auto"/>
          </w:tcPr>
          <w:p w:rsidR="00F57E9F" w:rsidRPr="00F20D1F" w:rsidRDefault="00F57E9F" w:rsidP="00CA2849">
            <w:pPr>
              <w:pStyle w:val="Text1"/>
              <w:ind w:left="0"/>
              <w:rPr>
                <w:b/>
                <w:i/>
                <w:sz w:val="20"/>
                <w:szCs w:val="20"/>
                <w:lang w:val="bg-BG" w:eastAsia="en-GB"/>
              </w:rPr>
            </w:pPr>
            <w:r w:rsidRPr="00F20D1F">
              <w:rPr>
                <w:b/>
                <w:i/>
                <w:sz w:val="20"/>
                <w:szCs w:val="20"/>
                <w:lang w:val="bg-BG" w:eastAsia="en-GB"/>
              </w:rPr>
              <w:t>Крайна цел (2023 г.)</w:t>
            </w:r>
            <w:r w:rsidRPr="00F20D1F">
              <w:rPr>
                <w:rStyle w:val="FootnoteReference"/>
                <w:b/>
                <w:i/>
                <w:sz w:val="20"/>
                <w:szCs w:val="20"/>
                <w:lang w:val="bg-BG" w:eastAsia="en-GB"/>
              </w:rPr>
              <w:footnoteReference w:id="25"/>
            </w:r>
          </w:p>
        </w:tc>
        <w:tc>
          <w:tcPr>
            <w:tcW w:w="513" w:type="pct"/>
            <w:shd w:val="clear" w:color="auto" w:fill="auto"/>
          </w:tcPr>
          <w:p w:rsidR="00F57E9F" w:rsidRPr="00F20D1F" w:rsidRDefault="00F57E9F" w:rsidP="00CA2849">
            <w:pPr>
              <w:pStyle w:val="Text1"/>
              <w:ind w:left="0"/>
              <w:rPr>
                <w:b/>
                <w:i/>
                <w:sz w:val="20"/>
                <w:szCs w:val="20"/>
                <w:lang w:val="bg-BG" w:eastAsia="en-GB"/>
              </w:rPr>
            </w:pPr>
            <w:r w:rsidRPr="00F20D1F">
              <w:rPr>
                <w:b/>
                <w:i/>
                <w:sz w:val="20"/>
                <w:szCs w:val="20"/>
                <w:lang w:val="bg-BG" w:eastAsia="en-GB"/>
              </w:rPr>
              <w:t>Източник на данните</w:t>
            </w:r>
          </w:p>
          <w:p w:rsidR="00F57E9F" w:rsidRPr="00F20D1F" w:rsidRDefault="00F57E9F" w:rsidP="00CA2849">
            <w:pPr>
              <w:pStyle w:val="Text1"/>
              <w:spacing w:line="480" w:lineRule="auto"/>
              <w:ind w:left="0"/>
              <w:rPr>
                <w:b/>
                <w:i/>
                <w:sz w:val="20"/>
                <w:szCs w:val="20"/>
                <w:lang w:val="bg-BG" w:eastAsia="en-GB"/>
              </w:rPr>
            </w:pPr>
          </w:p>
        </w:tc>
        <w:tc>
          <w:tcPr>
            <w:tcW w:w="589" w:type="pct"/>
          </w:tcPr>
          <w:p w:rsidR="00F57E9F" w:rsidRPr="00F20D1F" w:rsidRDefault="00F57E9F" w:rsidP="00CA2849">
            <w:pPr>
              <w:rPr>
                <w:b/>
                <w:i/>
                <w:sz w:val="20"/>
              </w:rPr>
            </w:pPr>
            <w:r w:rsidRPr="00F20D1F">
              <w:rPr>
                <w:b/>
                <w:i/>
                <w:sz w:val="20"/>
              </w:rPr>
              <w:t>Обяснение за значението на показателя, по целесъобразност</w:t>
            </w:r>
          </w:p>
        </w:tc>
      </w:tr>
      <w:tr w:rsidR="00F57E9F" w:rsidRPr="00F20D1F" w:rsidTr="00203F0D">
        <w:trPr>
          <w:trHeight w:val="397"/>
        </w:trPr>
        <w:tc>
          <w:tcPr>
            <w:tcW w:w="395" w:type="pct"/>
          </w:tcPr>
          <w:p w:rsidR="00F57E9F" w:rsidRPr="00F20D1F" w:rsidDel="005967CE" w:rsidRDefault="00F57E9F" w:rsidP="001C5451">
            <w:pPr>
              <w:spacing w:before="0" w:after="0"/>
              <w:jc w:val="left"/>
              <w:rPr>
                <w:sz w:val="18"/>
                <w:szCs w:val="18"/>
              </w:rPr>
            </w:pPr>
            <w:r>
              <w:rPr>
                <w:sz w:val="18"/>
                <w:szCs w:val="18"/>
              </w:rPr>
              <w:t>СО12а</w:t>
            </w:r>
          </w:p>
        </w:tc>
        <w:tc>
          <w:tcPr>
            <w:tcW w:w="491" w:type="pct"/>
            <w:gridSpan w:val="2"/>
          </w:tcPr>
          <w:p w:rsidR="00F57E9F" w:rsidRPr="00F20D1F" w:rsidRDefault="00F57E9F" w:rsidP="00CA2849">
            <w:pPr>
              <w:pStyle w:val="Text1"/>
              <w:spacing w:before="0" w:after="0"/>
              <w:ind w:left="0"/>
              <w:jc w:val="left"/>
              <w:rPr>
                <w:sz w:val="18"/>
                <w:szCs w:val="20"/>
                <w:lang w:val="bg-BG" w:eastAsia="en-GB"/>
              </w:rPr>
            </w:pPr>
            <w:r w:rsidRPr="00F20D1F">
              <w:rPr>
                <w:sz w:val="18"/>
                <w:szCs w:val="20"/>
                <w:lang w:val="bg-BG" w:eastAsia="en-GB"/>
              </w:rPr>
              <w:t>показател за изпълнение</w:t>
            </w:r>
          </w:p>
          <w:p w:rsidR="00F57E9F" w:rsidRPr="00F20D1F" w:rsidRDefault="00F57E9F" w:rsidP="00CA2849">
            <w:pPr>
              <w:pStyle w:val="Text1"/>
              <w:spacing w:before="0" w:after="0"/>
              <w:ind w:left="0"/>
              <w:jc w:val="left"/>
              <w:rPr>
                <w:sz w:val="18"/>
                <w:szCs w:val="18"/>
              </w:rPr>
            </w:pPr>
          </w:p>
        </w:tc>
        <w:tc>
          <w:tcPr>
            <w:tcW w:w="714" w:type="pct"/>
            <w:shd w:val="clear" w:color="auto" w:fill="auto"/>
          </w:tcPr>
          <w:p w:rsidR="00F57E9F" w:rsidRPr="00F20D1F" w:rsidRDefault="00F57E9F" w:rsidP="00CA2849">
            <w:pPr>
              <w:pStyle w:val="Text1"/>
              <w:spacing w:before="0" w:after="0"/>
              <w:ind w:left="0"/>
              <w:jc w:val="left"/>
              <w:rPr>
                <w:sz w:val="18"/>
                <w:szCs w:val="18"/>
                <w:lang w:val="bg-BG" w:eastAsia="en-GB"/>
              </w:rPr>
            </w:pPr>
            <w:r w:rsidRPr="00F20D1F">
              <w:rPr>
                <w:sz w:val="18"/>
                <w:szCs w:val="18"/>
                <w:lang w:val="bg-BG" w:eastAsia="en-GB"/>
              </w:rPr>
              <w:t xml:space="preserve">Обща дължина на реконструирани или модернизирани железопътни линии, от които </w:t>
            </w:r>
            <w:r w:rsidRPr="00F20D1F">
              <w:rPr>
                <w:sz w:val="18"/>
                <w:szCs w:val="18"/>
                <w:lang w:val="en-US" w:eastAsia="en-GB"/>
              </w:rPr>
              <w:t>TEN</w:t>
            </w:r>
            <w:r w:rsidRPr="001F5F58">
              <w:rPr>
                <w:sz w:val="18"/>
                <w:szCs w:val="18"/>
                <w:lang w:val="ru-RU" w:eastAsia="en-GB"/>
              </w:rPr>
              <w:t>-</w:t>
            </w:r>
            <w:r w:rsidRPr="00F20D1F">
              <w:rPr>
                <w:sz w:val="18"/>
                <w:szCs w:val="18"/>
                <w:lang w:val="en-US" w:eastAsia="en-GB"/>
              </w:rPr>
              <w:t>T</w:t>
            </w:r>
          </w:p>
        </w:tc>
        <w:tc>
          <w:tcPr>
            <w:tcW w:w="569" w:type="pct"/>
          </w:tcPr>
          <w:p w:rsidR="00F57E9F" w:rsidRPr="00F20D1F" w:rsidRDefault="00F57E9F" w:rsidP="00CA2849">
            <w:pPr>
              <w:pStyle w:val="Text1"/>
              <w:spacing w:before="0" w:after="0"/>
              <w:ind w:left="0"/>
              <w:jc w:val="left"/>
              <w:rPr>
                <w:sz w:val="18"/>
                <w:szCs w:val="18"/>
                <w:lang w:val="bg-BG" w:eastAsia="en-GB"/>
              </w:rPr>
            </w:pPr>
            <w:r w:rsidRPr="00F20D1F">
              <w:rPr>
                <w:sz w:val="18"/>
                <w:szCs w:val="18"/>
                <w:lang w:val="bg-BG" w:eastAsia="en-GB"/>
              </w:rPr>
              <w:t>км</w:t>
            </w:r>
          </w:p>
        </w:tc>
        <w:tc>
          <w:tcPr>
            <w:tcW w:w="281" w:type="pct"/>
          </w:tcPr>
          <w:p w:rsidR="00F57E9F" w:rsidRPr="00F20D1F" w:rsidRDefault="00F57E9F" w:rsidP="00CA2849">
            <w:pPr>
              <w:pStyle w:val="Text1"/>
              <w:spacing w:before="0" w:after="0"/>
              <w:ind w:left="0"/>
              <w:jc w:val="left"/>
              <w:rPr>
                <w:sz w:val="18"/>
                <w:szCs w:val="18"/>
                <w:lang w:val="bg-BG" w:eastAsia="en-GB"/>
              </w:rPr>
            </w:pPr>
            <w:r w:rsidRPr="00F20D1F">
              <w:rPr>
                <w:sz w:val="18"/>
                <w:szCs w:val="18"/>
                <w:lang w:val="bg-BG" w:eastAsia="en-GB"/>
              </w:rPr>
              <w:t>КФ</w:t>
            </w:r>
          </w:p>
        </w:tc>
        <w:tc>
          <w:tcPr>
            <w:tcW w:w="467" w:type="pct"/>
          </w:tcPr>
          <w:p w:rsidR="00F57E9F" w:rsidRPr="00F20D1F" w:rsidRDefault="00F57E9F" w:rsidP="00CA2849">
            <w:pPr>
              <w:autoSpaceDE w:val="0"/>
              <w:autoSpaceDN w:val="0"/>
              <w:adjustRightInd w:val="0"/>
              <w:spacing w:before="0" w:after="0"/>
              <w:jc w:val="left"/>
              <w:rPr>
                <w:sz w:val="18"/>
                <w:szCs w:val="18"/>
              </w:rPr>
            </w:pPr>
            <w:r>
              <w:rPr>
                <w:sz w:val="18"/>
                <w:szCs w:val="18"/>
              </w:rPr>
              <w:t>Н/П</w:t>
            </w:r>
          </w:p>
        </w:tc>
        <w:tc>
          <w:tcPr>
            <w:tcW w:w="513" w:type="pct"/>
            <w:shd w:val="clear" w:color="auto" w:fill="auto"/>
          </w:tcPr>
          <w:p w:rsidR="00F57E9F" w:rsidRPr="00F20D1F" w:rsidRDefault="00F57E9F" w:rsidP="00CA2849">
            <w:pPr>
              <w:pStyle w:val="Text1"/>
              <w:spacing w:before="0" w:after="0"/>
              <w:ind w:left="0"/>
              <w:jc w:val="left"/>
              <w:rPr>
                <w:sz w:val="18"/>
                <w:szCs w:val="18"/>
                <w:lang w:val="bg-BG" w:eastAsia="en-GB"/>
              </w:rPr>
            </w:pPr>
            <w:r w:rsidRPr="00F20D1F">
              <w:rPr>
                <w:sz w:val="18"/>
                <w:szCs w:val="18"/>
              </w:rPr>
              <w:t>0</w:t>
            </w:r>
          </w:p>
        </w:tc>
        <w:tc>
          <w:tcPr>
            <w:tcW w:w="468" w:type="pct"/>
            <w:shd w:val="clear" w:color="auto" w:fill="auto"/>
          </w:tcPr>
          <w:p w:rsidR="00F57E9F" w:rsidRPr="00EB5173" w:rsidRDefault="00452FCF" w:rsidP="007D5359">
            <w:pPr>
              <w:pStyle w:val="Text1"/>
              <w:spacing w:before="0" w:after="0"/>
              <w:ind w:left="0"/>
              <w:jc w:val="left"/>
              <w:rPr>
                <w:sz w:val="18"/>
                <w:szCs w:val="18"/>
                <w:lang w:val="bg-BG" w:eastAsia="en-GB"/>
              </w:rPr>
            </w:pPr>
            <w:r>
              <w:rPr>
                <w:sz w:val="18"/>
                <w:szCs w:val="18"/>
                <w:lang w:val="bg-BG"/>
              </w:rPr>
              <w:t>33</w:t>
            </w:r>
          </w:p>
        </w:tc>
        <w:tc>
          <w:tcPr>
            <w:tcW w:w="513" w:type="pct"/>
            <w:shd w:val="clear" w:color="auto" w:fill="auto"/>
          </w:tcPr>
          <w:p w:rsidR="00F57E9F" w:rsidRPr="00F20D1F" w:rsidRDefault="00F57E9F" w:rsidP="00CA2849">
            <w:pPr>
              <w:autoSpaceDE w:val="0"/>
              <w:autoSpaceDN w:val="0"/>
              <w:adjustRightInd w:val="0"/>
              <w:spacing w:before="0" w:after="0"/>
              <w:rPr>
                <w:sz w:val="18"/>
                <w:szCs w:val="18"/>
              </w:rPr>
            </w:pPr>
            <w:r w:rsidRPr="00F20D1F">
              <w:rPr>
                <w:sz w:val="18"/>
                <w:szCs w:val="18"/>
              </w:rPr>
              <w:t>ДП Национална компания</w:t>
            </w:r>
          </w:p>
          <w:p w:rsidR="00F57E9F" w:rsidRPr="00F20D1F" w:rsidRDefault="00F57E9F" w:rsidP="00CA2849">
            <w:pPr>
              <w:pStyle w:val="Text1"/>
              <w:spacing w:before="0" w:after="0"/>
              <w:ind w:left="0"/>
              <w:jc w:val="left"/>
              <w:rPr>
                <w:sz w:val="18"/>
                <w:szCs w:val="18"/>
                <w:lang w:val="bg-BG" w:eastAsia="en-GB"/>
              </w:rPr>
            </w:pPr>
            <w:r w:rsidRPr="00F20D1F">
              <w:rPr>
                <w:sz w:val="18"/>
                <w:szCs w:val="18"/>
              </w:rPr>
              <w:t>„Железопътна инфраструктура”</w:t>
            </w:r>
          </w:p>
        </w:tc>
        <w:tc>
          <w:tcPr>
            <w:tcW w:w="589" w:type="pct"/>
          </w:tcPr>
          <w:p w:rsidR="00F57E9F" w:rsidRPr="00F20D1F" w:rsidRDefault="00F57E9F" w:rsidP="00CA2849">
            <w:pPr>
              <w:pStyle w:val="Text1"/>
              <w:spacing w:before="0" w:after="0"/>
              <w:ind w:left="0"/>
              <w:jc w:val="left"/>
              <w:rPr>
                <w:sz w:val="18"/>
                <w:szCs w:val="18"/>
                <w:lang w:val="bg-BG" w:eastAsia="en-GB"/>
              </w:rPr>
            </w:pPr>
            <w:r w:rsidRPr="00F20D1F">
              <w:rPr>
                <w:sz w:val="18"/>
                <w:szCs w:val="18"/>
              </w:rPr>
              <w:t xml:space="preserve">Показателят се отнася за 100% от бюджета </w:t>
            </w:r>
          </w:p>
        </w:tc>
      </w:tr>
      <w:tr w:rsidR="00F57E9F" w:rsidRPr="00F20D1F" w:rsidTr="00203F0D">
        <w:trPr>
          <w:trHeight w:val="397"/>
        </w:trPr>
        <w:tc>
          <w:tcPr>
            <w:tcW w:w="395" w:type="pct"/>
          </w:tcPr>
          <w:p w:rsidR="00F57E9F" w:rsidRPr="00F20D1F" w:rsidRDefault="00F57E9F" w:rsidP="00CA2849">
            <w:pPr>
              <w:spacing w:before="0" w:after="0"/>
              <w:jc w:val="left"/>
              <w:rPr>
                <w:sz w:val="18"/>
                <w:szCs w:val="18"/>
              </w:rPr>
            </w:pPr>
            <w:r>
              <w:rPr>
                <w:sz w:val="18"/>
                <w:szCs w:val="18"/>
              </w:rPr>
              <w:t>1</w:t>
            </w:r>
          </w:p>
        </w:tc>
        <w:tc>
          <w:tcPr>
            <w:tcW w:w="491" w:type="pct"/>
            <w:gridSpan w:val="2"/>
          </w:tcPr>
          <w:p w:rsidR="00F57E9F" w:rsidRPr="00F20D1F" w:rsidRDefault="00F57E9F" w:rsidP="00CA2849">
            <w:pPr>
              <w:pStyle w:val="Text1"/>
              <w:spacing w:before="0" w:after="0"/>
              <w:ind w:left="0"/>
              <w:jc w:val="left"/>
              <w:rPr>
                <w:sz w:val="20"/>
                <w:szCs w:val="20"/>
                <w:lang w:val="bg-BG" w:eastAsia="en-GB"/>
              </w:rPr>
            </w:pPr>
            <w:r w:rsidRPr="00F20D1F">
              <w:rPr>
                <w:sz w:val="18"/>
                <w:szCs w:val="18"/>
              </w:rPr>
              <w:t>финансов показател</w:t>
            </w:r>
          </w:p>
        </w:tc>
        <w:tc>
          <w:tcPr>
            <w:tcW w:w="714" w:type="pct"/>
            <w:shd w:val="clear" w:color="auto" w:fill="auto"/>
          </w:tcPr>
          <w:p w:rsidR="00F57E9F" w:rsidRPr="00F20D1F" w:rsidRDefault="00F57E9F" w:rsidP="00CA2849">
            <w:pPr>
              <w:pStyle w:val="Text1"/>
              <w:spacing w:before="0" w:after="0"/>
              <w:ind w:left="0"/>
              <w:jc w:val="left"/>
              <w:rPr>
                <w:sz w:val="20"/>
                <w:szCs w:val="20"/>
                <w:lang w:val="bg-BG" w:eastAsia="en-GB"/>
              </w:rPr>
            </w:pPr>
            <w:r w:rsidRPr="00F20D1F">
              <w:rPr>
                <w:sz w:val="18"/>
                <w:szCs w:val="18"/>
                <w:lang w:val="bg-BG" w:eastAsia="en-GB"/>
              </w:rPr>
              <w:t>Сертифицирани разходи от сертифициращия орган</w:t>
            </w:r>
          </w:p>
        </w:tc>
        <w:tc>
          <w:tcPr>
            <w:tcW w:w="569" w:type="pct"/>
          </w:tcPr>
          <w:p w:rsidR="00F57E9F" w:rsidRPr="00F20D1F" w:rsidRDefault="00F57E9F" w:rsidP="00CA2849">
            <w:pPr>
              <w:pStyle w:val="Text1"/>
              <w:spacing w:before="0" w:after="0"/>
              <w:ind w:left="0"/>
              <w:jc w:val="left"/>
              <w:rPr>
                <w:sz w:val="18"/>
                <w:szCs w:val="18"/>
                <w:lang w:val="bg-BG" w:eastAsia="en-GB"/>
              </w:rPr>
            </w:pPr>
            <w:r w:rsidRPr="00F20D1F">
              <w:rPr>
                <w:sz w:val="18"/>
                <w:szCs w:val="18"/>
                <w:lang w:val="bg-BG" w:eastAsia="en-GB"/>
              </w:rPr>
              <w:t>Евро</w:t>
            </w:r>
          </w:p>
        </w:tc>
        <w:tc>
          <w:tcPr>
            <w:tcW w:w="281" w:type="pct"/>
          </w:tcPr>
          <w:p w:rsidR="00F57E9F" w:rsidRPr="00F20D1F" w:rsidRDefault="00F57E9F" w:rsidP="00CA2849">
            <w:pPr>
              <w:pStyle w:val="Text1"/>
              <w:spacing w:before="0" w:after="0"/>
              <w:ind w:left="0"/>
              <w:jc w:val="left"/>
              <w:rPr>
                <w:sz w:val="18"/>
                <w:szCs w:val="18"/>
                <w:lang w:val="bg-BG" w:eastAsia="en-GB"/>
              </w:rPr>
            </w:pPr>
            <w:r w:rsidRPr="00F20D1F">
              <w:rPr>
                <w:sz w:val="18"/>
                <w:szCs w:val="18"/>
                <w:lang w:val="bg-BG" w:eastAsia="en-GB"/>
              </w:rPr>
              <w:t>КФ</w:t>
            </w:r>
          </w:p>
        </w:tc>
        <w:tc>
          <w:tcPr>
            <w:tcW w:w="467" w:type="pct"/>
          </w:tcPr>
          <w:p w:rsidR="00F57E9F" w:rsidRPr="00F20D1F" w:rsidRDefault="00F57E9F" w:rsidP="00CA2849">
            <w:pPr>
              <w:pStyle w:val="Text1"/>
              <w:spacing w:before="0" w:after="0"/>
              <w:ind w:left="0"/>
              <w:jc w:val="left"/>
              <w:rPr>
                <w:sz w:val="20"/>
                <w:szCs w:val="20"/>
                <w:lang w:val="bg-BG" w:eastAsia="en-GB"/>
              </w:rPr>
            </w:pPr>
            <w:r>
              <w:rPr>
                <w:sz w:val="18"/>
                <w:szCs w:val="18"/>
                <w:lang w:val="bg-BG" w:eastAsia="en-GB"/>
              </w:rPr>
              <w:t>Н/П</w:t>
            </w:r>
          </w:p>
        </w:tc>
        <w:tc>
          <w:tcPr>
            <w:tcW w:w="513" w:type="pct"/>
            <w:shd w:val="clear" w:color="auto" w:fill="auto"/>
          </w:tcPr>
          <w:p w:rsidR="00F57E9F" w:rsidRPr="00CA6AB3" w:rsidRDefault="00CA6AB3" w:rsidP="00104DB2">
            <w:pPr>
              <w:pStyle w:val="Text1"/>
              <w:spacing w:before="0" w:after="0"/>
              <w:ind w:left="0"/>
              <w:jc w:val="left"/>
              <w:rPr>
                <w:sz w:val="18"/>
                <w:szCs w:val="18"/>
                <w:lang w:val="bg-BG" w:eastAsia="en-GB"/>
              </w:rPr>
            </w:pPr>
            <w:r>
              <w:rPr>
                <w:sz w:val="18"/>
                <w:szCs w:val="18"/>
                <w:lang w:val="bg-BG" w:eastAsia="en-GB"/>
              </w:rPr>
              <w:t>76 000</w:t>
            </w:r>
            <w:r w:rsidR="002968A3">
              <w:rPr>
                <w:sz w:val="18"/>
                <w:szCs w:val="18"/>
                <w:lang w:val="bg-BG" w:eastAsia="en-GB"/>
              </w:rPr>
              <w:t> </w:t>
            </w:r>
            <w:r>
              <w:rPr>
                <w:sz w:val="18"/>
                <w:szCs w:val="18"/>
                <w:lang w:val="bg-BG" w:eastAsia="en-GB"/>
              </w:rPr>
              <w:t>000</w:t>
            </w:r>
          </w:p>
        </w:tc>
        <w:tc>
          <w:tcPr>
            <w:tcW w:w="468" w:type="pct"/>
            <w:shd w:val="clear" w:color="auto" w:fill="auto"/>
          </w:tcPr>
          <w:p w:rsidR="002968A3" w:rsidRPr="002968A3" w:rsidRDefault="002968A3" w:rsidP="002968A3">
            <w:pPr>
              <w:pStyle w:val="Text1"/>
              <w:ind w:left="0"/>
              <w:rPr>
                <w:sz w:val="18"/>
                <w:szCs w:val="18"/>
              </w:rPr>
            </w:pPr>
            <w:r w:rsidRPr="00B92CBF">
              <w:rPr>
                <w:sz w:val="18"/>
                <w:szCs w:val="18"/>
              </w:rPr>
              <w:t xml:space="preserve">500 </w:t>
            </w:r>
            <w:r w:rsidRPr="00B92CBF">
              <w:rPr>
                <w:sz w:val="18"/>
                <w:szCs w:val="18"/>
                <w:lang w:val="en-US"/>
              </w:rPr>
              <w:t>000</w:t>
            </w:r>
            <w:r w:rsidRPr="00B92CBF">
              <w:rPr>
                <w:sz w:val="18"/>
                <w:szCs w:val="18"/>
              </w:rPr>
              <w:t xml:space="preserve"> </w:t>
            </w:r>
            <w:r w:rsidRPr="00B92CBF">
              <w:rPr>
                <w:sz w:val="18"/>
                <w:szCs w:val="18"/>
                <w:lang w:val="en-US"/>
              </w:rPr>
              <w:t>000</w:t>
            </w:r>
            <w:r w:rsidRPr="00B92CBF">
              <w:rPr>
                <w:sz w:val="18"/>
                <w:szCs w:val="18"/>
              </w:rPr>
              <w:t>,00</w:t>
            </w:r>
          </w:p>
          <w:p w:rsidR="002968A3" w:rsidRDefault="002968A3" w:rsidP="004C087D">
            <w:pPr>
              <w:pStyle w:val="Text1"/>
              <w:spacing w:before="0" w:after="0"/>
              <w:ind w:left="0"/>
              <w:rPr>
                <w:sz w:val="18"/>
                <w:szCs w:val="18"/>
                <w:lang w:val="bg-BG"/>
              </w:rPr>
            </w:pPr>
          </w:p>
          <w:p w:rsidR="00A0029C" w:rsidRPr="004E07B6" w:rsidRDefault="00A0029C" w:rsidP="004C087D">
            <w:pPr>
              <w:pStyle w:val="Text1"/>
              <w:spacing w:before="0" w:after="0"/>
              <w:ind w:left="0"/>
              <w:rPr>
                <w:sz w:val="18"/>
                <w:szCs w:val="18"/>
                <w:lang w:val="bg-BG"/>
              </w:rPr>
            </w:pPr>
          </w:p>
          <w:p w:rsidR="00DF3932" w:rsidRDefault="00DF3932" w:rsidP="004C087D">
            <w:pPr>
              <w:pStyle w:val="Text1"/>
              <w:spacing w:before="0" w:after="0"/>
              <w:ind w:left="0"/>
              <w:rPr>
                <w:sz w:val="18"/>
                <w:szCs w:val="18"/>
                <w:lang w:val="bg-BG"/>
              </w:rPr>
            </w:pPr>
          </w:p>
          <w:p w:rsidR="00CA62F4" w:rsidRPr="004C087D" w:rsidRDefault="00CA62F4" w:rsidP="004C087D">
            <w:pPr>
              <w:pStyle w:val="Text1"/>
              <w:spacing w:before="0" w:after="0"/>
              <w:ind w:left="0"/>
              <w:rPr>
                <w:sz w:val="18"/>
                <w:szCs w:val="18"/>
                <w:lang w:val="bg-BG"/>
              </w:rPr>
            </w:pPr>
          </w:p>
          <w:p w:rsidR="00F42B9D" w:rsidRPr="00F57E9F" w:rsidRDefault="00F42B9D" w:rsidP="004C087D">
            <w:pPr>
              <w:pStyle w:val="Text1"/>
              <w:spacing w:before="0" w:after="0"/>
              <w:ind w:left="0"/>
              <w:jc w:val="left"/>
              <w:rPr>
                <w:sz w:val="18"/>
                <w:szCs w:val="18"/>
                <w:lang w:val="bg-BG" w:eastAsia="en-GB"/>
              </w:rPr>
            </w:pPr>
          </w:p>
        </w:tc>
        <w:tc>
          <w:tcPr>
            <w:tcW w:w="513" w:type="pct"/>
            <w:shd w:val="clear" w:color="auto" w:fill="auto"/>
          </w:tcPr>
          <w:p w:rsidR="00F57E9F" w:rsidRPr="00F20D1F" w:rsidRDefault="00F57E9F" w:rsidP="00CA2849">
            <w:pPr>
              <w:pStyle w:val="Text1"/>
              <w:spacing w:before="0" w:after="0"/>
              <w:ind w:left="0"/>
              <w:jc w:val="left"/>
              <w:rPr>
                <w:sz w:val="18"/>
                <w:szCs w:val="18"/>
                <w:lang w:val="bg-BG" w:eastAsia="en-GB"/>
              </w:rPr>
            </w:pPr>
            <w:r w:rsidRPr="00F20D1F">
              <w:rPr>
                <w:sz w:val="18"/>
                <w:szCs w:val="18"/>
                <w:lang w:val="bg-BG" w:eastAsia="en-GB"/>
              </w:rPr>
              <w:t>Сертифициращ орган</w:t>
            </w:r>
          </w:p>
        </w:tc>
        <w:tc>
          <w:tcPr>
            <w:tcW w:w="589" w:type="pct"/>
          </w:tcPr>
          <w:p w:rsidR="00F57E9F" w:rsidRPr="00F20D1F" w:rsidRDefault="00F57E9F" w:rsidP="00CA2849">
            <w:pPr>
              <w:pStyle w:val="Text1"/>
              <w:spacing w:before="0" w:after="0"/>
              <w:ind w:left="0"/>
              <w:jc w:val="left"/>
              <w:rPr>
                <w:sz w:val="18"/>
                <w:szCs w:val="18"/>
                <w:lang w:val="bg-BG" w:eastAsia="en-GB"/>
              </w:rPr>
            </w:pPr>
            <w:r w:rsidRPr="00F20D1F">
              <w:rPr>
                <w:sz w:val="18"/>
                <w:szCs w:val="18"/>
                <w:lang w:val="bg-BG" w:eastAsia="en-GB"/>
              </w:rPr>
              <w:t>Този финансов индикатор се предлага да се използва в ръководството за определяне на етапи и цели за рамката на изпълнението</w:t>
            </w:r>
          </w:p>
        </w:tc>
      </w:tr>
      <w:tr w:rsidR="00F57E9F" w:rsidRPr="00F20D1F" w:rsidTr="00203F0D">
        <w:tc>
          <w:tcPr>
            <w:tcW w:w="395" w:type="pct"/>
          </w:tcPr>
          <w:p w:rsidR="00F57E9F" w:rsidRPr="00F20D1F" w:rsidRDefault="00F57E9F" w:rsidP="00CA2849">
            <w:pPr>
              <w:pStyle w:val="Text1"/>
              <w:spacing w:before="0" w:after="0"/>
              <w:ind w:left="0"/>
              <w:jc w:val="left"/>
              <w:rPr>
                <w:sz w:val="20"/>
                <w:szCs w:val="20"/>
                <w:lang w:val="bg-BG" w:eastAsia="en-GB"/>
              </w:rPr>
            </w:pPr>
            <w:r>
              <w:rPr>
                <w:sz w:val="20"/>
                <w:szCs w:val="20"/>
                <w:lang w:val="bg-BG" w:eastAsia="en-GB"/>
              </w:rPr>
              <w:lastRenderedPageBreak/>
              <w:t>4</w:t>
            </w:r>
          </w:p>
        </w:tc>
        <w:tc>
          <w:tcPr>
            <w:tcW w:w="479" w:type="pct"/>
          </w:tcPr>
          <w:p w:rsidR="00F57E9F" w:rsidRPr="00F20D1F" w:rsidRDefault="00F57E9F" w:rsidP="00D747ED">
            <w:pPr>
              <w:pStyle w:val="Text1"/>
              <w:spacing w:before="0" w:after="0"/>
              <w:ind w:left="0"/>
              <w:jc w:val="left"/>
              <w:rPr>
                <w:sz w:val="20"/>
                <w:szCs w:val="20"/>
                <w:lang w:val="bg-BG" w:eastAsia="en-GB"/>
              </w:rPr>
            </w:pPr>
            <w:r w:rsidRPr="00F20D1F">
              <w:rPr>
                <w:sz w:val="18"/>
                <w:szCs w:val="20"/>
                <w:lang w:val="bg-BG" w:eastAsia="en-GB"/>
              </w:rPr>
              <w:t xml:space="preserve"> </w:t>
            </w:r>
            <w:r w:rsidR="00600B4D">
              <w:rPr>
                <w:sz w:val="18"/>
                <w:szCs w:val="20"/>
                <w:lang w:val="bg-BG" w:eastAsia="en-GB"/>
              </w:rPr>
              <w:t>Етап на</w:t>
            </w:r>
            <w:r w:rsidRPr="00F20D1F">
              <w:rPr>
                <w:sz w:val="18"/>
                <w:szCs w:val="20"/>
                <w:lang w:val="bg-BG" w:eastAsia="en-GB"/>
              </w:rPr>
              <w:t xml:space="preserve"> изпълнение</w:t>
            </w:r>
          </w:p>
        </w:tc>
        <w:tc>
          <w:tcPr>
            <w:tcW w:w="726" w:type="pct"/>
            <w:gridSpan w:val="2"/>
            <w:shd w:val="clear" w:color="auto" w:fill="auto"/>
          </w:tcPr>
          <w:p w:rsidR="00F57E9F" w:rsidRPr="00F20D1F" w:rsidRDefault="00F57E9F" w:rsidP="00CA2849">
            <w:pPr>
              <w:pStyle w:val="Text1"/>
              <w:spacing w:before="0" w:after="0"/>
              <w:ind w:left="0"/>
              <w:jc w:val="left"/>
              <w:rPr>
                <w:sz w:val="18"/>
                <w:szCs w:val="18"/>
                <w:lang w:val="bg-BG" w:eastAsia="en-GB"/>
              </w:rPr>
            </w:pPr>
            <w:r w:rsidRPr="00F20D1F">
              <w:rPr>
                <w:sz w:val="18"/>
                <w:szCs w:val="18"/>
                <w:lang w:val="bg-BG" w:eastAsia="en-GB"/>
              </w:rPr>
              <w:t>Брой големи проекти със стартирало строителство</w:t>
            </w:r>
          </w:p>
        </w:tc>
        <w:tc>
          <w:tcPr>
            <w:tcW w:w="569" w:type="pct"/>
          </w:tcPr>
          <w:p w:rsidR="00F57E9F" w:rsidRPr="00F20D1F" w:rsidRDefault="00F57E9F" w:rsidP="00CA2849">
            <w:pPr>
              <w:pStyle w:val="Text1"/>
              <w:spacing w:before="0" w:after="0"/>
              <w:ind w:left="0"/>
              <w:rPr>
                <w:sz w:val="20"/>
                <w:szCs w:val="20"/>
                <w:lang w:val="bg-BG" w:eastAsia="en-GB"/>
              </w:rPr>
            </w:pPr>
            <w:r w:rsidRPr="00F20D1F">
              <w:rPr>
                <w:sz w:val="20"/>
                <w:szCs w:val="20"/>
                <w:lang w:val="bg-BG" w:eastAsia="en-GB"/>
              </w:rPr>
              <w:t>брой</w:t>
            </w:r>
          </w:p>
        </w:tc>
        <w:tc>
          <w:tcPr>
            <w:tcW w:w="281" w:type="pct"/>
          </w:tcPr>
          <w:p w:rsidR="00F57E9F" w:rsidRPr="00F20D1F" w:rsidRDefault="00F57E9F" w:rsidP="00CA2849">
            <w:pPr>
              <w:pStyle w:val="Text1"/>
              <w:spacing w:before="0" w:after="0"/>
              <w:ind w:left="0"/>
              <w:rPr>
                <w:sz w:val="20"/>
                <w:szCs w:val="20"/>
                <w:lang w:val="bg-BG" w:eastAsia="en-GB"/>
              </w:rPr>
            </w:pPr>
            <w:r w:rsidRPr="00F20D1F">
              <w:rPr>
                <w:sz w:val="18"/>
                <w:szCs w:val="18"/>
                <w:lang w:val="bg-BG" w:eastAsia="en-GB"/>
              </w:rPr>
              <w:t>КФ</w:t>
            </w:r>
          </w:p>
        </w:tc>
        <w:tc>
          <w:tcPr>
            <w:tcW w:w="467" w:type="pct"/>
          </w:tcPr>
          <w:p w:rsidR="00F57E9F" w:rsidRPr="00F20D1F" w:rsidRDefault="00F57E9F" w:rsidP="00CA2849">
            <w:pPr>
              <w:pStyle w:val="Text1"/>
              <w:spacing w:before="0" w:after="0"/>
              <w:ind w:left="0"/>
              <w:rPr>
                <w:sz w:val="20"/>
                <w:szCs w:val="20"/>
                <w:lang w:val="bg-BG" w:eastAsia="en-GB"/>
              </w:rPr>
            </w:pPr>
            <w:r>
              <w:rPr>
                <w:sz w:val="18"/>
                <w:szCs w:val="18"/>
                <w:lang w:val="bg-BG" w:eastAsia="en-GB"/>
              </w:rPr>
              <w:t>Н/П</w:t>
            </w:r>
          </w:p>
        </w:tc>
        <w:tc>
          <w:tcPr>
            <w:tcW w:w="513" w:type="pct"/>
            <w:shd w:val="clear" w:color="auto" w:fill="auto"/>
          </w:tcPr>
          <w:p w:rsidR="00F57E9F" w:rsidRPr="006B15E8" w:rsidRDefault="007D5359" w:rsidP="00CA2849">
            <w:pPr>
              <w:autoSpaceDE w:val="0"/>
              <w:autoSpaceDN w:val="0"/>
              <w:adjustRightInd w:val="0"/>
              <w:spacing w:before="0" w:after="0"/>
              <w:rPr>
                <w:sz w:val="20"/>
              </w:rPr>
            </w:pPr>
            <w:r w:rsidRPr="00203F0D">
              <w:rPr>
                <w:sz w:val="20"/>
              </w:rPr>
              <w:t>2</w:t>
            </w:r>
          </w:p>
        </w:tc>
        <w:tc>
          <w:tcPr>
            <w:tcW w:w="468" w:type="pct"/>
            <w:shd w:val="clear" w:color="auto" w:fill="auto"/>
          </w:tcPr>
          <w:p w:rsidR="00F57E9F" w:rsidRPr="006B15E8" w:rsidRDefault="00C962A0" w:rsidP="00CA2849">
            <w:pPr>
              <w:autoSpaceDE w:val="0"/>
              <w:autoSpaceDN w:val="0"/>
              <w:adjustRightInd w:val="0"/>
              <w:spacing w:before="0" w:after="0"/>
              <w:rPr>
                <w:sz w:val="20"/>
              </w:rPr>
            </w:pPr>
            <w:r w:rsidRPr="004E07B6">
              <w:rPr>
                <w:sz w:val="20"/>
              </w:rPr>
              <w:t>3</w:t>
            </w:r>
          </w:p>
        </w:tc>
        <w:tc>
          <w:tcPr>
            <w:tcW w:w="513" w:type="pct"/>
            <w:shd w:val="clear" w:color="auto" w:fill="auto"/>
          </w:tcPr>
          <w:p w:rsidR="00F57E9F" w:rsidRPr="00F20D1F" w:rsidRDefault="00F57E9F" w:rsidP="00CA2849">
            <w:pPr>
              <w:autoSpaceDE w:val="0"/>
              <w:autoSpaceDN w:val="0"/>
              <w:adjustRightInd w:val="0"/>
              <w:spacing w:before="0" w:after="0"/>
              <w:rPr>
                <w:sz w:val="18"/>
                <w:szCs w:val="18"/>
              </w:rPr>
            </w:pPr>
            <w:r w:rsidRPr="00F20D1F">
              <w:rPr>
                <w:sz w:val="18"/>
                <w:szCs w:val="18"/>
              </w:rPr>
              <w:t xml:space="preserve">Управляващ орган </w:t>
            </w:r>
          </w:p>
        </w:tc>
        <w:tc>
          <w:tcPr>
            <w:tcW w:w="589" w:type="pct"/>
          </w:tcPr>
          <w:p w:rsidR="00F57E9F" w:rsidRPr="00F20D1F" w:rsidRDefault="00F57E9F" w:rsidP="00CA2849">
            <w:pPr>
              <w:autoSpaceDE w:val="0"/>
              <w:autoSpaceDN w:val="0"/>
              <w:adjustRightInd w:val="0"/>
              <w:spacing w:before="0" w:after="0"/>
              <w:jc w:val="left"/>
              <w:rPr>
                <w:sz w:val="18"/>
                <w:szCs w:val="18"/>
              </w:rPr>
            </w:pPr>
            <w:r w:rsidRPr="00F20D1F">
              <w:rPr>
                <w:sz w:val="18"/>
                <w:szCs w:val="18"/>
              </w:rPr>
              <w:t xml:space="preserve">Препоръчително е да се използва, тъй като не се очаква измерим резултат от изпълнението т.е. напълно реализирани проекти през 2018 г. </w:t>
            </w:r>
          </w:p>
        </w:tc>
      </w:tr>
    </w:tbl>
    <w:p w:rsidR="00AD4AED" w:rsidRPr="00F20D1F" w:rsidRDefault="00B33920" w:rsidP="00F03C1E">
      <w:pPr>
        <w:suppressAutoHyphens/>
      </w:pPr>
      <w:r w:rsidRPr="006B15E8">
        <w:t xml:space="preserve">Етапната цел на финансовия показател е определена въз основа на общата стойност на </w:t>
      </w:r>
      <w:r w:rsidR="00E91C9A" w:rsidRPr="006B15E8">
        <w:t>финансирането</w:t>
      </w:r>
      <w:r w:rsidRPr="006B15E8">
        <w:t xml:space="preserve"> (без резерва за изпълнение) в размер на </w:t>
      </w:r>
      <w:r w:rsidR="00CA6AB3">
        <w:t>633</w:t>
      </w:r>
      <w:r w:rsidR="00CA6AB3" w:rsidRPr="006B15E8">
        <w:t xml:space="preserve"> </w:t>
      </w:r>
      <w:r w:rsidRPr="006B15E8">
        <w:t xml:space="preserve">млн. и </w:t>
      </w:r>
      <w:r w:rsidR="00EC7004" w:rsidRPr="006B15E8">
        <w:t>опита от изпълн</w:t>
      </w:r>
      <w:r w:rsidR="00EC7004" w:rsidRPr="00C455E7">
        <w:t>ението на ОП</w:t>
      </w:r>
      <w:r w:rsidR="000425BA" w:rsidRPr="00DA6499">
        <w:t>Т 2007-2013</w:t>
      </w:r>
      <w:r w:rsidR="00EC7004" w:rsidRPr="00DA6499">
        <w:t>, т.е. към 2018 г. да бъдат сключени 60% от договорите за изпълнение по програмата</w:t>
      </w:r>
      <w:r w:rsidR="00EC7004" w:rsidRPr="00952C7E">
        <w:t>.</w:t>
      </w:r>
    </w:p>
    <w:p w:rsidR="00A84E6B" w:rsidRPr="00F20D1F" w:rsidRDefault="00AD4AED" w:rsidP="00F03C1E">
      <w:pPr>
        <w:suppressAutoHyphens/>
      </w:pPr>
      <w:r w:rsidRPr="00F20D1F">
        <w:t xml:space="preserve">Допълнителна информация за качествени показатели относно създаването на рамката на изпълнението </w:t>
      </w:r>
    </w:p>
    <w:p w:rsidR="00AD4AED" w:rsidRPr="00F20D1F" w:rsidRDefault="00A84E6B" w:rsidP="00F03C1E">
      <w:pPr>
        <w:suppressAutoHyphens/>
        <w:rPr>
          <w:b/>
        </w:rPr>
      </w:pPr>
      <w:r w:rsidRPr="00F20D1F">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1"/>
      </w:tblGrid>
      <w:tr w:rsidR="00AD4AED" w:rsidRPr="00F20D1F" w:rsidTr="00F03C1E">
        <w:trPr>
          <w:trHeight w:val="678"/>
        </w:trPr>
        <w:tc>
          <w:tcPr>
            <w:tcW w:w="14567" w:type="dxa"/>
            <w:shd w:val="clear" w:color="auto" w:fill="auto"/>
          </w:tcPr>
          <w:p w:rsidR="00AD4AED" w:rsidRPr="00D50D41" w:rsidRDefault="0090187A" w:rsidP="00F03C1E">
            <w:pPr>
              <w:pStyle w:val="Text1"/>
              <w:ind w:left="0"/>
              <w:rPr>
                <w:i/>
                <w:color w:val="8DB3E2"/>
                <w:sz w:val="18"/>
                <w:szCs w:val="18"/>
                <w:lang w:val="bg-BG" w:eastAsia="en-GB"/>
              </w:rPr>
            </w:pPr>
            <w:r w:rsidRPr="00D50D41">
              <w:rPr>
                <w:szCs w:val="20"/>
                <w:lang w:val="bg-BG"/>
              </w:rPr>
              <w:t>Инвестиционните приоритети ще се изпълняват, чрез предоставяне на безвъзмездна финансова помощ.</w:t>
            </w:r>
          </w:p>
        </w:tc>
      </w:tr>
    </w:tbl>
    <w:p w:rsidR="00AD4AED" w:rsidRPr="00F20D1F" w:rsidRDefault="00AD4AED" w:rsidP="00F03C1E">
      <w:pPr>
        <w:suppressAutoHyphens/>
        <w:rPr>
          <w:b/>
        </w:rPr>
      </w:pPr>
    </w:p>
    <w:p w:rsidR="00F31C9D" w:rsidRDefault="00F31C9D" w:rsidP="00F03C1E">
      <w:pPr>
        <w:suppressAutoHyphens/>
        <w:rPr>
          <w:b/>
        </w:rPr>
        <w:sectPr w:rsidR="00F31C9D" w:rsidSect="00FE0443">
          <w:headerReference w:type="default" r:id="rId25"/>
          <w:footerReference w:type="default" r:id="rId26"/>
          <w:headerReference w:type="first" r:id="rId27"/>
          <w:footerReference w:type="first" r:id="rId28"/>
          <w:pgSz w:w="16839" w:h="11907" w:orient="landscape"/>
          <w:pgMar w:top="1418" w:right="1134" w:bottom="1418" w:left="1134" w:header="601" w:footer="1077" w:gutter="0"/>
          <w:cols w:space="720"/>
          <w:docGrid w:linePitch="326"/>
        </w:sectPr>
      </w:pPr>
    </w:p>
    <w:p w:rsidR="00A44429" w:rsidRPr="00F20D1F" w:rsidRDefault="00AD4AED" w:rsidP="00BF3391">
      <w:pPr>
        <w:suppressAutoHyphens/>
        <w:ind w:left="1418" w:hanging="1418"/>
        <w:rPr>
          <w:b/>
        </w:rPr>
      </w:pPr>
      <w:r w:rsidRPr="00F20D1F">
        <w:rPr>
          <w:b/>
        </w:rPr>
        <w:lastRenderedPageBreak/>
        <w:t>2.А.</w:t>
      </w:r>
      <w:r w:rsidR="004B2E3D" w:rsidRPr="00F20D1F">
        <w:rPr>
          <w:b/>
        </w:rPr>
        <w:t>1.8</w:t>
      </w:r>
      <w:r w:rsidRPr="00F20D1F">
        <w:rPr>
          <w:b/>
        </w:rPr>
        <w:t xml:space="preserve"> </w:t>
      </w:r>
      <w:r w:rsidRPr="00F20D1F">
        <w:tab/>
      </w:r>
      <w:r w:rsidRPr="00F20D1F">
        <w:rPr>
          <w:b/>
        </w:rPr>
        <w:t xml:space="preserve">Категории интервенции </w:t>
      </w:r>
    </w:p>
    <w:p w:rsidR="00AF4F22" w:rsidRPr="00F20D1F" w:rsidRDefault="00AD4AED" w:rsidP="00BF3391">
      <w:pPr>
        <w:suppressAutoHyphens/>
        <w:ind w:left="1418" w:hanging="1418"/>
      </w:pPr>
      <w:r w:rsidRPr="00F20D1F">
        <w:t xml:space="preserve">(Позоваване: член 96, параграф 2, буква б), подточка </w:t>
      </w:r>
      <w:r w:rsidRPr="004A2C5C">
        <w:t>vi)</w:t>
      </w:r>
      <w:r w:rsidRPr="00F20D1F">
        <w:t xml:space="preserve"> от Регламент (EС) № 1303/2013)</w:t>
      </w:r>
    </w:p>
    <w:p w:rsidR="00AD4AED" w:rsidRPr="00F20D1F" w:rsidRDefault="00AD4AED" w:rsidP="00F03C1E">
      <w:pPr>
        <w:suppressAutoHyphens/>
        <w:rPr>
          <w:szCs w:val="24"/>
        </w:rPr>
      </w:pPr>
      <w:r w:rsidRPr="00F20D1F">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A44429" w:rsidRPr="00F20D1F" w:rsidRDefault="00AD4AED" w:rsidP="00BF3391">
      <w:pPr>
        <w:suppressAutoHyphens/>
        <w:ind w:left="1418" w:hanging="1418"/>
        <w:rPr>
          <w:b/>
          <w:szCs w:val="24"/>
        </w:rPr>
      </w:pPr>
      <w:r w:rsidRPr="00F20D1F">
        <w:rPr>
          <w:b/>
        </w:rPr>
        <w:t xml:space="preserve">Таблици 7—11: </w:t>
      </w:r>
      <w:r w:rsidRPr="00F20D1F">
        <w:tab/>
      </w:r>
      <w:r w:rsidRPr="00F20D1F">
        <w:rPr>
          <w:b/>
        </w:rPr>
        <w:t>Категории интервенции</w:t>
      </w:r>
      <w:r w:rsidRPr="00F20D1F">
        <w:rPr>
          <w:rStyle w:val="FootnoteReference"/>
          <w:b/>
        </w:rPr>
        <w:footnoteReference w:id="26"/>
      </w:r>
      <w:r w:rsidRPr="00F20D1F">
        <w:rPr>
          <w:b/>
        </w:rPr>
        <w:t xml:space="preserve"> </w:t>
      </w:r>
    </w:p>
    <w:p w:rsidR="00AD4AED" w:rsidRDefault="00AD4AED" w:rsidP="00203F0D">
      <w:pPr>
        <w:suppressAutoHyphens/>
        <w:ind w:left="1418" w:hanging="1418"/>
        <w:rPr>
          <w:b/>
          <w:sz w:val="16"/>
          <w:szCs w:val="16"/>
        </w:rPr>
      </w:pPr>
      <w:r w:rsidRPr="00F20D1F">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1614"/>
        <w:gridCol w:w="2693"/>
        <w:gridCol w:w="2977"/>
      </w:tblGrid>
      <w:tr w:rsidR="00964C1E" w:rsidRPr="00F20D1F" w:rsidTr="00CA2849">
        <w:trPr>
          <w:trHeight w:val="364"/>
        </w:trPr>
        <w:tc>
          <w:tcPr>
            <w:tcW w:w="8472" w:type="dxa"/>
            <w:gridSpan w:val="4"/>
            <w:shd w:val="clear" w:color="auto" w:fill="auto"/>
          </w:tcPr>
          <w:p w:rsidR="00964C1E" w:rsidRPr="00E76858" w:rsidRDefault="00964C1E" w:rsidP="00CA2849">
            <w:pPr>
              <w:autoSpaceDE w:val="0"/>
              <w:autoSpaceDN w:val="0"/>
              <w:adjustRightInd w:val="0"/>
              <w:spacing w:after="0"/>
              <w:jc w:val="left"/>
              <w:rPr>
                <w:b/>
                <w:color w:val="000000"/>
                <w:sz w:val="20"/>
              </w:rPr>
            </w:pPr>
            <w:r w:rsidRPr="00E76858">
              <w:rPr>
                <w:b/>
                <w:color w:val="000000"/>
                <w:sz w:val="20"/>
              </w:rPr>
              <w:t>Таблица 7: Измерение 1 – Област на интервенция</w:t>
            </w:r>
          </w:p>
        </w:tc>
      </w:tr>
      <w:tr w:rsidR="00964C1E" w:rsidRPr="00F20D1F" w:rsidTr="00CA2849">
        <w:trPr>
          <w:trHeight w:val="364"/>
        </w:trPr>
        <w:tc>
          <w:tcPr>
            <w:tcW w:w="2802" w:type="dxa"/>
            <w:gridSpan w:val="2"/>
            <w:shd w:val="clear" w:color="auto" w:fill="auto"/>
          </w:tcPr>
          <w:p w:rsidR="00964C1E" w:rsidRPr="00F20D1F" w:rsidRDefault="00964C1E" w:rsidP="00CA2849">
            <w:pPr>
              <w:autoSpaceDE w:val="0"/>
              <w:autoSpaceDN w:val="0"/>
              <w:adjustRightInd w:val="0"/>
              <w:spacing w:after="0"/>
              <w:jc w:val="left"/>
              <w:rPr>
                <w:bCs/>
                <w:sz w:val="20"/>
              </w:rPr>
            </w:pPr>
            <w:r w:rsidRPr="00F20D1F">
              <w:rPr>
                <w:b/>
                <w:sz w:val="18"/>
              </w:rPr>
              <w:t>Приоритетна ос</w:t>
            </w:r>
            <w:r w:rsidRPr="00F20D1F" w:rsidDel="00B032C8">
              <w:rPr>
                <w:sz w:val="20"/>
              </w:rPr>
              <w:t xml:space="preserve"> </w:t>
            </w:r>
          </w:p>
        </w:tc>
        <w:tc>
          <w:tcPr>
            <w:tcW w:w="5670" w:type="dxa"/>
            <w:gridSpan w:val="2"/>
            <w:shd w:val="clear" w:color="auto" w:fill="auto"/>
          </w:tcPr>
          <w:p w:rsidR="00964C1E" w:rsidRPr="00F20D1F" w:rsidRDefault="00964C1E" w:rsidP="000A4C51">
            <w:pPr>
              <w:autoSpaceDE w:val="0"/>
              <w:autoSpaceDN w:val="0"/>
              <w:adjustRightInd w:val="0"/>
              <w:spacing w:after="0"/>
              <w:rPr>
                <w:bCs/>
                <w:sz w:val="20"/>
              </w:rPr>
            </w:pPr>
            <w:r w:rsidRPr="00F20D1F">
              <w:rPr>
                <w:sz w:val="18"/>
                <w:szCs w:val="18"/>
              </w:rPr>
              <w:t xml:space="preserve">„Развитие на железопътната инфраструктура по „основната” </w:t>
            </w:r>
            <w:r w:rsidR="000A4C51">
              <w:rPr>
                <w:sz w:val="18"/>
                <w:szCs w:val="18"/>
              </w:rPr>
              <w:t xml:space="preserve">и „разширената“ </w:t>
            </w:r>
            <w:r w:rsidRPr="00F20D1F">
              <w:rPr>
                <w:sz w:val="18"/>
                <w:szCs w:val="18"/>
              </w:rPr>
              <w:t>Транс-европейска транспортна мрежа”</w:t>
            </w:r>
          </w:p>
        </w:tc>
      </w:tr>
      <w:tr w:rsidR="00964C1E" w:rsidRPr="00F20D1F" w:rsidTr="00CA2849">
        <w:trPr>
          <w:trHeight w:val="664"/>
        </w:trPr>
        <w:tc>
          <w:tcPr>
            <w:tcW w:w="1188" w:type="dxa"/>
            <w:shd w:val="clear" w:color="auto" w:fill="auto"/>
          </w:tcPr>
          <w:p w:rsidR="00964C1E" w:rsidRPr="00F20D1F" w:rsidRDefault="00964C1E" w:rsidP="00CA2849">
            <w:pPr>
              <w:jc w:val="center"/>
              <w:rPr>
                <w:b/>
                <w:sz w:val="18"/>
                <w:szCs w:val="18"/>
              </w:rPr>
            </w:pPr>
            <w:r>
              <w:rPr>
                <w:b/>
                <w:sz w:val="18"/>
              </w:rPr>
              <w:t>Фонд</w:t>
            </w:r>
          </w:p>
          <w:p w:rsidR="00964C1E" w:rsidRPr="00F20D1F" w:rsidRDefault="00964C1E" w:rsidP="00CA2849">
            <w:pPr>
              <w:pStyle w:val="Text1"/>
              <w:ind w:left="0"/>
              <w:jc w:val="left"/>
              <w:rPr>
                <w:sz w:val="18"/>
                <w:szCs w:val="18"/>
                <w:lang w:val="bg-BG" w:eastAsia="en-GB"/>
              </w:rPr>
            </w:pPr>
          </w:p>
        </w:tc>
        <w:tc>
          <w:tcPr>
            <w:tcW w:w="1614" w:type="dxa"/>
            <w:shd w:val="clear" w:color="auto" w:fill="auto"/>
          </w:tcPr>
          <w:p w:rsidR="00964C1E" w:rsidRPr="0073669C" w:rsidRDefault="00964C1E" w:rsidP="00CA2849">
            <w:pPr>
              <w:pStyle w:val="Text1"/>
              <w:ind w:left="0"/>
              <w:jc w:val="center"/>
              <w:rPr>
                <w:b/>
                <w:sz w:val="18"/>
                <w:szCs w:val="18"/>
              </w:rPr>
            </w:pPr>
            <w:r w:rsidRPr="0073669C">
              <w:rPr>
                <w:b/>
                <w:sz w:val="18"/>
                <w:szCs w:val="18"/>
                <w:lang w:val="bg-BG" w:eastAsia="en-GB"/>
              </w:rPr>
              <w:t>Категория регион</w:t>
            </w:r>
          </w:p>
        </w:tc>
        <w:tc>
          <w:tcPr>
            <w:tcW w:w="2693" w:type="dxa"/>
            <w:shd w:val="clear" w:color="auto" w:fill="auto"/>
          </w:tcPr>
          <w:p w:rsidR="00964C1E" w:rsidRPr="00F20D1F" w:rsidRDefault="00964C1E" w:rsidP="00CA2849">
            <w:pPr>
              <w:jc w:val="center"/>
              <w:rPr>
                <w:sz w:val="20"/>
              </w:rPr>
            </w:pPr>
            <w:r w:rsidRPr="00F20D1F">
              <w:rPr>
                <w:b/>
                <w:sz w:val="18"/>
              </w:rPr>
              <w:t>Код</w:t>
            </w:r>
          </w:p>
        </w:tc>
        <w:tc>
          <w:tcPr>
            <w:tcW w:w="2977" w:type="dxa"/>
            <w:shd w:val="clear" w:color="auto" w:fill="auto"/>
          </w:tcPr>
          <w:p w:rsidR="00964C1E" w:rsidRPr="00F20D1F" w:rsidRDefault="00964C1E" w:rsidP="00CA2849">
            <w:pPr>
              <w:jc w:val="center"/>
              <w:rPr>
                <w:sz w:val="20"/>
              </w:rPr>
            </w:pPr>
            <w:r w:rsidRPr="00E76858">
              <w:rPr>
                <w:b/>
                <w:sz w:val="18"/>
              </w:rPr>
              <w:t>Сума (в евро)</w:t>
            </w:r>
          </w:p>
        </w:tc>
      </w:tr>
      <w:tr w:rsidR="00964C1E" w:rsidRPr="00F20D1F" w:rsidTr="00CA2849">
        <w:tc>
          <w:tcPr>
            <w:tcW w:w="1188" w:type="dxa"/>
            <w:shd w:val="clear" w:color="auto" w:fill="auto"/>
          </w:tcPr>
          <w:p w:rsidR="00964C1E" w:rsidRPr="00F20D1F" w:rsidRDefault="00964C1E" w:rsidP="00CA2849">
            <w:pPr>
              <w:pStyle w:val="Text1"/>
              <w:ind w:left="0"/>
              <w:jc w:val="left"/>
              <w:rPr>
                <w:sz w:val="18"/>
                <w:szCs w:val="18"/>
                <w:lang w:val="bg-BG" w:eastAsia="en-GB"/>
              </w:rPr>
            </w:pPr>
            <w:r>
              <w:rPr>
                <w:sz w:val="18"/>
                <w:szCs w:val="18"/>
                <w:lang w:val="bg-BG" w:eastAsia="en-GB"/>
              </w:rPr>
              <w:t>КФ</w:t>
            </w:r>
          </w:p>
        </w:tc>
        <w:tc>
          <w:tcPr>
            <w:tcW w:w="1614" w:type="dxa"/>
            <w:shd w:val="clear" w:color="auto" w:fill="auto"/>
          </w:tcPr>
          <w:p w:rsidR="00964C1E" w:rsidRPr="00F20D1F" w:rsidRDefault="00964C1E" w:rsidP="00CA2849">
            <w:pPr>
              <w:pStyle w:val="Text1"/>
              <w:ind w:left="0"/>
              <w:jc w:val="left"/>
              <w:rPr>
                <w:sz w:val="18"/>
                <w:szCs w:val="18"/>
                <w:lang w:val="bg-BG" w:eastAsia="en-GB"/>
              </w:rPr>
            </w:pPr>
            <w:r>
              <w:rPr>
                <w:sz w:val="18"/>
                <w:szCs w:val="18"/>
                <w:lang w:val="bg-BG" w:eastAsia="en-GB"/>
              </w:rPr>
              <w:t>Н/П</w:t>
            </w:r>
          </w:p>
        </w:tc>
        <w:tc>
          <w:tcPr>
            <w:tcW w:w="2693" w:type="dxa"/>
            <w:shd w:val="clear" w:color="auto" w:fill="auto"/>
          </w:tcPr>
          <w:p w:rsidR="00964C1E" w:rsidRPr="00F20D1F" w:rsidRDefault="00964C1E" w:rsidP="00CA2849">
            <w:pPr>
              <w:pStyle w:val="Text1"/>
              <w:ind w:left="0"/>
              <w:jc w:val="left"/>
              <w:rPr>
                <w:sz w:val="18"/>
                <w:szCs w:val="18"/>
                <w:lang w:val="bg-BG" w:eastAsia="en-GB"/>
              </w:rPr>
            </w:pPr>
            <w:r w:rsidRPr="00F20D1F">
              <w:rPr>
                <w:sz w:val="18"/>
                <w:szCs w:val="18"/>
                <w:lang w:val="bg-BG" w:eastAsia="en-GB"/>
              </w:rPr>
              <w:t>024 Железопътни линии (основна TEN-T мрежа)</w:t>
            </w:r>
          </w:p>
        </w:tc>
        <w:tc>
          <w:tcPr>
            <w:tcW w:w="2977" w:type="dxa"/>
            <w:shd w:val="clear" w:color="auto" w:fill="auto"/>
          </w:tcPr>
          <w:p w:rsidR="004A29EF" w:rsidRPr="0074336E" w:rsidRDefault="004A29EF" w:rsidP="00EE4EEA">
            <w:pPr>
              <w:pStyle w:val="Text1"/>
              <w:ind w:left="0"/>
              <w:rPr>
                <w:sz w:val="18"/>
                <w:szCs w:val="18"/>
                <w:lang w:val="en-US"/>
              </w:rPr>
            </w:pPr>
            <w:r w:rsidRPr="0074336E">
              <w:rPr>
                <w:sz w:val="18"/>
                <w:szCs w:val="18"/>
                <w:lang w:val="en-US"/>
              </w:rPr>
              <w:t>420 354 023,00</w:t>
            </w:r>
          </w:p>
          <w:p w:rsidR="004A29EF" w:rsidRPr="0074336E" w:rsidRDefault="004A29EF" w:rsidP="00EE4EEA">
            <w:pPr>
              <w:pStyle w:val="Text1"/>
              <w:ind w:left="0"/>
              <w:rPr>
                <w:sz w:val="18"/>
                <w:szCs w:val="18"/>
                <w:lang w:val="bg-BG"/>
              </w:rPr>
            </w:pPr>
          </w:p>
          <w:p w:rsidR="00EE4EEA" w:rsidRPr="0074336E" w:rsidRDefault="00EE4EEA" w:rsidP="00EE4EEA">
            <w:pPr>
              <w:pStyle w:val="Text1"/>
              <w:ind w:left="0"/>
              <w:rPr>
                <w:sz w:val="18"/>
                <w:szCs w:val="18"/>
                <w:lang w:val="bg-BG"/>
              </w:rPr>
            </w:pPr>
          </w:p>
          <w:p w:rsidR="00345503" w:rsidRPr="0074336E" w:rsidRDefault="00345503" w:rsidP="00345503">
            <w:pPr>
              <w:pStyle w:val="Text1"/>
              <w:ind w:left="0"/>
              <w:rPr>
                <w:sz w:val="18"/>
                <w:szCs w:val="18"/>
              </w:rPr>
            </w:pPr>
          </w:p>
          <w:p w:rsidR="00A225A9" w:rsidRPr="00A225A9" w:rsidRDefault="00A225A9" w:rsidP="00A225A9">
            <w:pPr>
              <w:pStyle w:val="Text1"/>
              <w:ind w:left="0"/>
              <w:rPr>
                <w:sz w:val="18"/>
                <w:szCs w:val="18"/>
                <w:lang w:val="bg-BG"/>
              </w:rPr>
            </w:pPr>
          </w:p>
          <w:p w:rsidR="00964C1E" w:rsidRPr="00F20D1F" w:rsidRDefault="007771AB" w:rsidP="00CA2849">
            <w:pPr>
              <w:pStyle w:val="Text1"/>
              <w:ind w:left="0"/>
              <w:jc w:val="left"/>
              <w:rPr>
                <w:sz w:val="18"/>
                <w:szCs w:val="18"/>
                <w:lang w:val="bg-BG" w:eastAsia="en-GB"/>
              </w:rPr>
            </w:pPr>
            <w:r w:rsidRPr="007771AB">
              <w:rPr>
                <w:sz w:val="18"/>
                <w:szCs w:val="18"/>
                <w:lang w:val="en-GB" w:eastAsia="en-GB"/>
              </w:rPr>
              <w:t xml:space="preserve"> </w:t>
            </w:r>
            <w:r w:rsidR="00982B20">
              <w:rPr>
                <w:sz w:val="18"/>
                <w:szCs w:val="18"/>
                <w:lang w:val="bg-BG" w:eastAsia="en-GB"/>
              </w:rPr>
              <w:t xml:space="preserve"> </w:t>
            </w:r>
          </w:p>
        </w:tc>
      </w:tr>
      <w:tr w:rsidR="00822DBA" w:rsidRPr="00F20D1F" w:rsidTr="00CA2849">
        <w:tc>
          <w:tcPr>
            <w:tcW w:w="1188" w:type="dxa"/>
            <w:shd w:val="clear" w:color="auto" w:fill="auto"/>
          </w:tcPr>
          <w:p w:rsidR="00822DBA" w:rsidRDefault="00822DBA" w:rsidP="00822DBA">
            <w:pPr>
              <w:pStyle w:val="Text1"/>
              <w:ind w:left="0"/>
              <w:jc w:val="left"/>
              <w:rPr>
                <w:sz w:val="18"/>
                <w:szCs w:val="18"/>
                <w:lang w:val="bg-BG" w:eastAsia="en-GB"/>
              </w:rPr>
            </w:pPr>
            <w:r>
              <w:rPr>
                <w:sz w:val="18"/>
                <w:szCs w:val="18"/>
                <w:lang w:val="bg-BG" w:eastAsia="en-GB"/>
              </w:rPr>
              <w:t>КФ</w:t>
            </w:r>
          </w:p>
        </w:tc>
        <w:tc>
          <w:tcPr>
            <w:tcW w:w="1614" w:type="dxa"/>
            <w:shd w:val="clear" w:color="auto" w:fill="auto"/>
          </w:tcPr>
          <w:p w:rsidR="00822DBA" w:rsidRDefault="00822DBA" w:rsidP="00822DBA">
            <w:pPr>
              <w:pStyle w:val="Text1"/>
              <w:ind w:left="0"/>
              <w:jc w:val="left"/>
              <w:rPr>
                <w:sz w:val="18"/>
                <w:szCs w:val="18"/>
                <w:lang w:val="bg-BG" w:eastAsia="en-GB"/>
              </w:rPr>
            </w:pPr>
            <w:r>
              <w:rPr>
                <w:sz w:val="18"/>
                <w:szCs w:val="18"/>
                <w:lang w:val="bg-BG" w:eastAsia="en-GB"/>
              </w:rPr>
              <w:t>Н/П</w:t>
            </w:r>
          </w:p>
        </w:tc>
        <w:tc>
          <w:tcPr>
            <w:tcW w:w="2693" w:type="dxa"/>
            <w:shd w:val="clear" w:color="auto" w:fill="auto"/>
          </w:tcPr>
          <w:p w:rsidR="00822DBA" w:rsidRPr="00F20D1F" w:rsidRDefault="0046108F" w:rsidP="00363DC5">
            <w:pPr>
              <w:pStyle w:val="Text1"/>
              <w:ind w:left="0"/>
              <w:jc w:val="left"/>
              <w:rPr>
                <w:sz w:val="18"/>
                <w:szCs w:val="18"/>
                <w:lang w:val="bg-BG" w:eastAsia="en-GB"/>
              </w:rPr>
            </w:pPr>
            <w:r w:rsidRPr="00383145">
              <w:rPr>
                <w:sz w:val="18"/>
                <w:szCs w:val="18"/>
                <w:lang w:val="bg-BG" w:eastAsia="en-GB"/>
              </w:rPr>
              <w:t>043 Инфраструктура за екологосъобразен градски транспорт и насърчаване (включително оборудване и подвижен състав)</w:t>
            </w:r>
          </w:p>
        </w:tc>
        <w:tc>
          <w:tcPr>
            <w:tcW w:w="2977" w:type="dxa"/>
            <w:shd w:val="clear" w:color="auto" w:fill="auto"/>
          </w:tcPr>
          <w:p w:rsidR="004B645B" w:rsidRPr="0074336E" w:rsidRDefault="004B645B" w:rsidP="004B645B">
            <w:pPr>
              <w:pStyle w:val="Text1"/>
              <w:ind w:left="37" w:hanging="37"/>
              <w:rPr>
                <w:sz w:val="18"/>
                <w:szCs w:val="18"/>
              </w:rPr>
            </w:pPr>
            <w:r w:rsidRPr="0074336E">
              <w:rPr>
                <w:sz w:val="18"/>
                <w:szCs w:val="18"/>
              </w:rPr>
              <w:t>60 000 000,00</w:t>
            </w:r>
          </w:p>
          <w:p w:rsidR="00B171AD" w:rsidRPr="0074336E" w:rsidRDefault="00B171AD" w:rsidP="004B645B">
            <w:pPr>
              <w:pStyle w:val="Text1"/>
              <w:ind w:left="37" w:hanging="37"/>
              <w:rPr>
                <w:sz w:val="18"/>
                <w:szCs w:val="18"/>
              </w:rPr>
            </w:pPr>
          </w:p>
          <w:p w:rsidR="0036766B" w:rsidRPr="0036766B" w:rsidRDefault="0036766B" w:rsidP="0036766B">
            <w:pPr>
              <w:pStyle w:val="Text1"/>
              <w:ind w:left="0"/>
              <w:rPr>
                <w:sz w:val="18"/>
                <w:szCs w:val="18"/>
                <w:lang w:val="bg-BG"/>
              </w:rPr>
            </w:pPr>
          </w:p>
          <w:p w:rsidR="00596E67" w:rsidRPr="00596E67" w:rsidRDefault="00596E67" w:rsidP="00596E67">
            <w:pPr>
              <w:pStyle w:val="Text1"/>
              <w:ind w:left="0"/>
              <w:rPr>
                <w:sz w:val="18"/>
                <w:szCs w:val="18"/>
              </w:rPr>
            </w:pPr>
          </w:p>
          <w:p w:rsidR="00822DBA" w:rsidRPr="0008385D" w:rsidRDefault="00822DBA" w:rsidP="00822DBA">
            <w:pPr>
              <w:pStyle w:val="Text1"/>
              <w:ind w:left="0"/>
              <w:jc w:val="left"/>
              <w:rPr>
                <w:sz w:val="18"/>
                <w:szCs w:val="18"/>
                <w:lang w:val="bg-BG" w:eastAsia="en-GB"/>
              </w:rPr>
            </w:pPr>
          </w:p>
        </w:tc>
      </w:tr>
    </w:tbl>
    <w:p w:rsidR="00964C1E" w:rsidRDefault="00964C1E" w:rsidP="00A27DCE">
      <w:pPr>
        <w:suppressAutoHyphens/>
        <w:spacing w:before="0" w:after="0"/>
        <w:rPr>
          <w:b/>
          <w:sz w:val="16"/>
          <w:szCs w:val="16"/>
        </w:rPr>
      </w:pPr>
    </w:p>
    <w:p w:rsidR="00033469" w:rsidRDefault="00033469" w:rsidP="00A27DCE">
      <w:pPr>
        <w:suppressAutoHyphens/>
        <w:spacing w:before="0" w:after="0"/>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964C1E" w:rsidRPr="00F20D1F" w:rsidTr="00CA2849">
        <w:trPr>
          <w:trHeight w:val="364"/>
        </w:trPr>
        <w:tc>
          <w:tcPr>
            <w:tcW w:w="8472" w:type="dxa"/>
            <w:gridSpan w:val="4"/>
            <w:shd w:val="clear" w:color="auto" w:fill="auto"/>
          </w:tcPr>
          <w:p w:rsidR="00964C1E" w:rsidRPr="00F20D1F" w:rsidRDefault="00964C1E" w:rsidP="00CA2849">
            <w:pPr>
              <w:autoSpaceDE w:val="0"/>
              <w:autoSpaceDN w:val="0"/>
              <w:adjustRightInd w:val="0"/>
              <w:spacing w:after="0"/>
              <w:jc w:val="left"/>
              <w:rPr>
                <w:b/>
                <w:color w:val="000000"/>
                <w:sz w:val="20"/>
              </w:rPr>
            </w:pPr>
            <w:r w:rsidRPr="00E76858">
              <w:rPr>
                <w:b/>
                <w:color w:val="000000"/>
                <w:sz w:val="20"/>
              </w:rPr>
              <w:t>Таблица 8: Измерение 2 – Форма на финансиране</w:t>
            </w:r>
          </w:p>
        </w:tc>
      </w:tr>
      <w:tr w:rsidR="00964C1E" w:rsidRPr="00F20D1F" w:rsidTr="00CA2849">
        <w:trPr>
          <w:trHeight w:val="364"/>
        </w:trPr>
        <w:tc>
          <w:tcPr>
            <w:tcW w:w="2802" w:type="dxa"/>
            <w:gridSpan w:val="2"/>
            <w:shd w:val="clear" w:color="auto" w:fill="auto"/>
          </w:tcPr>
          <w:p w:rsidR="00964C1E" w:rsidRPr="00F20D1F" w:rsidRDefault="00964C1E" w:rsidP="00CA2849">
            <w:pPr>
              <w:autoSpaceDE w:val="0"/>
              <w:autoSpaceDN w:val="0"/>
              <w:adjustRightInd w:val="0"/>
              <w:spacing w:after="0"/>
              <w:jc w:val="left"/>
              <w:rPr>
                <w:bCs/>
                <w:sz w:val="20"/>
              </w:rPr>
            </w:pPr>
            <w:r w:rsidRPr="00F20D1F">
              <w:rPr>
                <w:b/>
                <w:sz w:val="18"/>
              </w:rPr>
              <w:t>Приоритетна ос</w:t>
            </w:r>
            <w:r w:rsidRPr="00F20D1F" w:rsidDel="00B032C8">
              <w:rPr>
                <w:sz w:val="20"/>
              </w:rPr>
              <w:t xml:space="preserve"> </w:t>
            </w:r>
          </w:p>
        </w:tc>
        <w:tc>
          <w:tcPr>
            <w:tcW w:w="5670" w:type="dxa"/>
            <w:gridSpan w:val="2"/>
            <w:shd w:val="clear" w:color="auto" w:fill="auto"/>
          </w:tcPr>
          <w:p w:rsidR="00964C1E" w:rsidRPr="00F20D1F" w:rsidRDefault="00964C1E" w:rsidP="00982B20">
            <w:pPr>
              <w:autoSpaceDE w:val="0"/>
              <w:autoSpaceDN w:val="0"/>
              <w:adjustRightInd w:val="0"/>
              <w:spacing w:after="0"/>
              <w:rPr>
                <w:bCs/>
                <w:sz w:val="20"/>
              </w:rPr>
            </w:pPr>
            <w:r w:rsidRPr="00F20D1F">
              <w:rPr>
                <w:sz w:val="18"/>
                <w:szCs w:val="18"/>
              </w:rPr>
              <w:t xml:space="preserve">„Развитие на железопътната инфраструктура по „основната” </w:t>
            </w:r>
            <w:r w:rsidR="00982B20">
              <w:rPr>
                <w:sz w:val="18"/>
                <w:szCs w:val="18"/>
              </w:rPr>
              <w:t xml:space="preserve">и „разширената“ </w:t>
            </w:r>
            <w:r w:rsidRPr="00F20D1F">
              <w:rPr>
                <w:sz w:val="18"/>
                <w:szCs w:val="18"/>
              </w:rPr>
              <w:t>Транс-европейска транспортна мрежа”</w:t>
            </w:r>
          </w:p>
        </w:tc>
      </w:tr>
      <w:tr w:rsidR="00964C1E" w:rsidRPr="00F20D1F" w:rsidTr="00CA2849">
        <w:trPr>
          <w:trHeight w:val="267"/>
        </w:trPr>
        <w:tc>
          <w:tcPr>
            <w:tcW w:w="1401" w:type="dxa"/>
            <w:shd w:val="clear" w:color="auto" w:fill="auto"/>
          </w:tcPr>
          <w:p w:rsidR="00964C1E" w:rsidRPr="00F20D1F" w:rsidRDefault="00964C1E" w:rsidP="00CA2849">
            <w:pPr>
              <w:jc w:val="center"/>
              <w:rPr>
                <w:b/>
                <w:sz w:val="18"/>
                <w:szCs w:val="18"/>
              </w:rPr>
            </w:pPr>
            <w:r>
              <w:rPr>
                <w:b/>
                <w:sz w:val="18"/>
              </w:rPr>
              <w:t>Фонд</w:t>
            </w:r>
          </w:p>
          <w:p w:rsidR="00964C1E" w:rsidRPr="00F20D1F" w:rsidRDefault="00964C1E" w:rsidP="00CA2849">
            <w:pPr>
              <w:jc w:val="center"/>
              <w:rPr>
                <w:b/>
                <w:sz w:val="18"/>
                <w:szCs w:val="18"/>
              </w:rPr>
            </w:pPr>
          </w:p>
        </w:tc>
        <w:tc>
          <w:tcPr>
            <w:tcW w:w="1401" w:type="dxa"/>
            <w:shd w:val="clear" w:color="auto" w:fill="auto"/>
          </w:tcPr>
          <w:p w:rsidR="00964C1E" w:rsidRPr="00F20D1F" w:rsidRDefault="00964C1E" w:rsidP="00CA2849">
            <w:pPr>
              <w:pStyle w:val="Text1"/>
              <w:ind w:left="0"/>
              <w:jc w:val="left"/>
              <w:rPr>
                <w:b/>
                <w:sz w:val="18"/>
                <w:szCs w:val="18"/>
              </w:rPr>
            </w:pPr>
            <w:r w:rsidRPr="0073669C">
              <w:rPr>
                <w:b/>
                <w:sz w:val="18"/>
                <w:szCs w:val="18"/>
                <w:lang w:val="bg-BG" w:eastAsia="en-GB"/>
              </w:rPr>
              <w:t>Категория регион</w:t>
            </w:r>
          </w:p>
        </w:tc>
        <w:tc>
          <w:tcPr>
            <w:tcW w:w="2693" w:type="dxa"/>
            <w:shd w:val="clear" w:color="auto" w:fill="auto"/>
          </w:tcPr>
          <w:p w:rsidR="00964C1E" w:rsidRPr="00F20D1F" w:rsidRDefault="00964C1E" w:rsidP="00CA2849">
            <w:pPr>
              <w:jc w:val="center"/>
              <w:rPr>
                <w:sz w:val="20"/>
              </w:rPr>
            </w:pPr>
            <w:r w:rsidRPr="00F20D1F">
              <w:rPr>
                <w:b/>
                <w:sz w:val="18"/>
              </w:rPr>
              <w:t>Код</w:t>
            </w:r>
          </w:p>
        </w:tc>
        <w:tc>
          <w:tcPr>
            <w:tcW w:w="2977" w:type="dxa"/>
            <w:shd w:val="clear" w:color="auto" w:fill="auto"/>
          </w:tcPr>
          <w:p w:rsidR="00964C1E" w:rsidRPr="00F20D1F" w:rsidRDefault="00964C1E" w:rsidP="00CA2849">
            <w:pPr>
              <w:jc w:val="center"/>
              <w:rPr>
                <w:sz w:val="20"/>
              </w:rPr>
            </w:pPr>
            <w:r w:rsidRPr="00F20D1F">
              <w:rPr>
                <w:b/>
                <w:sz w:val="18"/>
              </w:rPr>
              <w:t>Сума (в евро)</w:t>
            </w:r>
          </w:p>
        </w:tc>
      </w:tr>
      <w:tr w:rsidR="00964C1E" w:rsidRPr="00F20D1F" w:rsidTr="00CA2849">
        <w:tc>
          <w:tcPr>
            <w:tcW w:w="1401" w:type="dxa"/>
            <w:shd w:val="clear" w:color="auto" w:fill="auto"/>
          </w:tcPr>
          <w:p w:rsidR="00964C1E" w:rsidRPr="00F20D1F" w:rsidRDefault="00964C1E" w:rsidP="00CA2849">
            <w:pPr>
              <w:pStyle w:val="Text1"/>
              <w:ind w:left="0"/>
              <w:jc w:val="left"/>
              <w:rPr>
                <w:sz w:val="18"/>
                <w:szCs w:val="18"/>
                <w:lang w:val="bg-BG" w:eastAsia="en-GB"/>
              </w:rPr>
            </w:pPr>
            <w:r>
              <w:rPr>
                <w:sz w:val="18"/>
                <w:szCs w:val="18"/>
                <w:lang w:val="bg-BG" w:eastAsia="en-GB"/>
              </w:rPr>
              <w:t>КФ</w:t>
            </w:r>
          </w:p>
        </w:tc>
        <w:tc>
          <w:tcPr>
            <w:tcW w:w="1401" w:type="dxa"/>
            <w:shd w:val="clear" w:color="auto" w:fill="auto"/>
          </w:tcPr>
          <w:p w:rsidR="00964C1E" w:rsidRPr="00F20D1F" w:rsidRDefault="00964C1E" w:rsidP="00CA2849">
            <w:pPr>
              <w:pStyle w:val="Text1"/>
              <w:ind w:left="0"/>
              <w:jc w:val="left"/>
              <w:rPr>
                <w:sz w:val="18"/>
                <w:szCs w:val="18"/>
                <w:lang w:val="bg-BG" w:eastAsia="en-GB"/>
              </w:rPr>
            </w:pPr>
            <w:r>
              <w:rPr>
                <w:sz w:val="18"/>
                <w:szCs w:val="18"/>
                <w:lang w:val="bg-BG" w:eastAsia="en-GB"/>
              </w:rPr>
              <w:t>Н/П</w:t>
            </w:r>
          </w:p>
        </w:tc>
        <w:tc>
          <w:tcPr>
            <w:tcW w:w="2693" w:type="dxa"/>
            <w:shd w:val="clear" w:color="auto" w:fill="auto"/>
          </w:tcPr>
          <w:p w:rsidR="00964C1E" w:rsidRPr="00F20D1F" w:rsidRDefault="00964C1E" w:rsidP="00CA2849">
            <w:pPr>
              <w:pStyle w:val="Text1"/>
              <w:ind w:left="0"/>
              <w:jc w:val="left"/>
              <w:rPr>
                <w:sz w:val="18"/>
                <w:szCs w:val="18"/>
                <w:lang w:val="bg-BG" w:eastAsia="en-GB"/>
              </w:rPr>
            </w:pPr>
            <w:r w:rsidRPr="00F20D1F">
              <w:rPr>
                <w:sz w:val="18"/>
                <w:szCs w:val="18"/>
                <w:lang w:val="bg-BG" w:eastAsia="en-GB"/>
              </w:rPr>
              <w:t>01 безвъзмездна финансова помощ</w:t>
            </w:r>
          </w:p>
        </w:tc>
        <w:tc>
          <w:tcPr>
            <w:tcW w:w="2977" w:type="dxa"/>
            <w:shd w:val="clear" w:color="auto" w:fill="auto"/>
          </w:tcPr>
          <w:p w:rsidR="0071165E" w:rsidRPr="0074336E" w:rsidRDefault="0071165E" w:rsidP="0071165E">
            <w:pPr>
              <w:spacing w:before="0" w:after="0"/>
              <w:rPr>
                <w:b/>
                <w:bCs/>
                <w:color w:val="000000"/>
                <w:sz w:val="18"/>
                <w:szCs w:val="18"/>
              </w:rPr>
            </w:pPr>
            <w:r w:rsidRPr="0074336E">
              <w:rPr>
                <w:b/>
                <w:bCs/>
                <w:color w:val="000000"/>
                <w:sz w:val="18"/>
                <w:szCs w:val="18"/>
              </w:rPr>
              <w:t>480 354 023,00</w:t>
            </w:r>
          </w:p>
          <w:p w:rsidR="0071165E" w:rsidRPr="0074336E" w:rsidRDefault="0071165E" w:rsidP="00C95369">
            <w:pPr>
              <w:spacing w:before="0" w:after="0"/>
              <w:rPr>
                <w:color w:val="000000"/>
                <w:sz w:val="18"/>
                <w:szCs w:val="18"/>
              </w:rPr>
            </w:pPr>
          </w:p>
          <w:p w:rsidR="00C95369" w:rsidRPr="0074336E" w:rsidRDefault="00C95369" w:rsidP="00C95369">
            <w:pPr>
              <w:spacing w:before="0" w:after="0"/>
              <w:rPr>
                <w:color w:val="000000"/>
                <w:sz w:val="18"/>
                <w:szCs w:val="18"/>
              </w:rPr>
            </w:pPr>
          </w:p>
          <w:p w:rsidR="00D964E8" w:rsidRPr="0074336E" w:rsidRDefault="00D964E8" w:rsidP="00D964E8">
            <w:pPr>
              <w:spacing w:before="0" w:after="0"/>
              <w:rPr>
                <w:color w:val="000000"/>
                <w:sz w:val="18"/>
                <w:szCs w:val="18"/>
                <w:lang w:eastAsia="bg-BG"/>
              </w:rPr>
            </w:pPr>
          </w:p>
          <w:p w:rsidR="005A4397" w:rsidRPr="0074336E" w:rsidRDefault="005A4397" w:rsidP="005A4397">
            <w:pPr>
              <w:pStyle w:val="Text1"/>
              <w:ind w:left="0"/>
              <w:rPr>
                <w:bCs/>
                <w:sz w:val="18"/>
                <w:szCs w:val="18"/>
                <w:lang w:val="bg-BG"/>
              </w:rPr>
            </w:pPr>
          </w:p>
          <w:p w:rsidR="00964C1E" w:rsidRPr="00A87FEF" w:rsidRDefault="0098412E" w:rsidP="00C40A56">
            <w:pPr>
              <w:pStyle w:val="Text1"/>
              <w:ind w:left="0"/>
              <w:jc w:val="left"/>
              <w:rPr>
                <w:sz w:val="18"/>
                <w:szCs w:val="18"/>
                <w:lang w:val="bg-BG" w:eastAsia="en-GB"/>
              </w:rPr>
            </w:pPr>
            <w:r w:rsidRPr="0098412E">
              <w:rPr>
                <w:sz w:val="18"/>
                <w:szCs w:val="18"/>
                <w:lang w:val="en-GB" w:eastAsia="en-GB"/>
              </w:rPr>
              <w:t xml:space="preserve"> </w:t>
            </w:r>
          </w:p>
        </w:tc>
      </w:tr>
    </w:tbl>
    <w:p w:rsidR="00964C1E" w:rsidRDefault="00964C1E" w:rsidP="00A27DCE">
      <w:pPr>
        <w:suppressAutoHyphens/>
        <w:spacing w:before="0" w:after="0"/>
        <w:rPr>
          <w:b/>
          <w:sz w:val="16"/>
          <w:szCs w:val="16"/>
        </w:rPr>
      </w:pPr>
    </w:p>
    <w:p w:rsidR="00033469" w:rsidRDefault="00033469" w:rsidP="00A27DCE">
      <w:pPr>
        <w:suppressAutoHyphens/>
        <w:spacing w:before="0" w:after="0"/>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964C1E" w:rsidRPr="00F20D1F" w:rsidTr="00CA2849">
        <w:trPr>
          <w:trHeight w:val="364"/>
        </w:trPr>
        <w:tc>
          <w:tcPr>
            <w:tcW w:w="8472" w:type="dxa"/>
            <w:gridSpan w:val="4"/>
            <w:shd w:val="clear" w:color="auto" w:fill="auto"/>
          </w:tcPr>
          <w:p w:rsidR="00964C1E" w:rsidRPr="00F20D1F" w:rsidRDefault="00964C1E" w:rsidP="00CA2849">
            <w:pPr>
              <w:autoSpaceDE w:val="0"/>
              <w:autoSpaceDN w:val="0"/>
              <w:adjustRightInd w:val="0"/>
              <w:spacing w:after="0"/>
              <w:jc w:val="left"/>
              <w:rPr>
                <w:b/>
                <w:color w:val="000000"/>
                <w:sz w:val="20"/>
              </w:rPr>
            </w:pPr>
            <w:r w:rsidRPr="00E76858">
              <w:rPr>
                <w:b/>
                <w:color w:val="000000"/>
                <w:sz w:val="20"/>
              </w:rPr>
              <w:lastRenderedPageBreak/>
              <w:t>Таблица 9: Измерение 3 – Вид територия</w:t>
            </w:r>
          </w:p>
        </w:tc>
      </w:tr>
      <w:tr w:rsidR="00964C1E" w:rsidRPr="00F20D1F" w:rsidTr="00CA2849">
        <w:trPr>
          <w:trHeight w:val="364"/>
        </w:trPr>
        <w:tc>
          <w:tcPr>
            <w:tcW w:w="2802" w:type="dxa"/>
            <w:gridSpan w:val="2"/>
            <w:shd w:val="clear" w:color="auto" w:fill="auto"/>
          </w:tcPr>
          <w:p w:rsidR="00964C1E" w:rsidRPr="00F20D1F" w:rsidRDefault="00964C1E" w:rsidP="00CA2849">
            <w:pPr>
              <w:autoSpaceDE w:val="0"/>
              <w:autoSpaceDN w:val="0"/>
              <w:adjustRightInd w:val="0"/>
              <w:spacing w:after="0"/>
              <w:jc w:val="left"/>
              <w:rPr>
                <w:bCs/>
                <w:sz w:val="20"/>
              </w:rPr>
            </w:pPr>
            <w:r w:rsidRPr="00F20D1F">
              <w:rPr>
                <w:b/>
                <w:sz w:val="18"/>
              </w:rPr>
              <w:t>Приоритетна ос</w:t>
            </w:r>
            <w:r w:rsidRPr="00F20D1F" w:rsidDel="00B032C8">
              <w:rPr>
                <w:sz w:val="20"/>
              </w:rPr>
              <w:t xml:space="preserve"> </w:t>
            </w:r>
          </w:p>
        </w:tc>
        <w:tc>
          <w:tcPr>
            <w:tcW w:w="5670" w:type="dxa"/>
            <w:gridSpan w:val="2"/>
            <w:shd w:val="clear" w:color="auto" w:fill="auto"/>
          </w:tcPr>
          <w:p w:rsidR="00964C1E" w:rsidRPr="00F20D1F" w:rsidRDefault="00964C1E" w:rsidP="005C5FB6">
            <w:pPr>
              <w:autoSpaceDE w:val="0"/>
              <w:autoSpaceDN w:val="0"/>
              <w:adjustRightInd w:val="0"/>
              <w:spacing w:after="0"/>
              <w:rPr>
                <w:bCs/>
                <w:sz w:val="20"/>
              </w:rPr>
            </w:pPr>
            <w:r w:rsidRPr="00F20D1F">
              <w:rPr>
                <w:sz w:val="18"/>
                <w:szCs w:val="18"/>
              </w:rPr>
              <w:t xml:space="preserve">„Развитие на железопътната инфраструктура по „основната” </w:t>
            </w:r>
            <w:r w:rsidR="005C5FB6">
              <w:rPr>
                <w:sz w:val="18"/>
                <w:szCs w:val="18"/>
              </w:rPr>
              <w:t xml:space="preserve">и „разширената“ </w:t>
            </w:r>
            <w:r w:rsidRPr="00F20D1F">
              <w:rPr>
                <w:sz w:val="18"/>
                <w:szCs w:val="18"/>
              </w:rPr>
              <w:t>Транс-европейска транспортна мрежа”</w:t>
            </w:r>
          </w:p>
        </w:tc>
      </w:tr>
      <w:tr w:rsidR="00964C1E" w:rsidRPr="00F20D1F" w:rsidTr="00CA2849">
        <w:trPr>
          <w:trHeight w:val="267"/>
        </w:trPr>
        <w:tc>
          <w:tcPr>
            <w:tcW w:w="1401" w:type="dxa"/>
            <w:shd w:val="clear" w:color="auto" w:fill="auto"/>
          </w:tcPr>
          <w:p w:rsidR="00964C1E" w:rsidRPr="00F20D1F" w:rsidRDefault="00964C1E" w:rsidP="00CA2849">
            <w:pPr>
              <w:jc w:val="center"/>
              <w:rPr>
                <w:b/>
                <w:sz w:val="18"/>
                <w:szCs w:val="18"/>
              </w:rPr>
            </w:pPr>
            <w:r>
              <w:rPr>
                <w:b/>
                <w:sz w:val="18"/>
              </w:rPr>
              <w:t>Фонд</w:t>
            </w:r>
          </w:p>
          <w:p w:rsidR="00964C1E" w:rsidRPr="00F20D1F" w:rsidRDefault="00964C1E" w:rsidP="00CA2849">
            <w:pPr>
              <w:jc w:val="center"/>
              <w:rPr>
                <w:b/>
                <w:sz w:val="18"/>
                <w:szCs w:val="18"/>
              </w:rPr>
            </w:pPr>
          </w:p>
        </w:tc>
        <w:tc>
          <w:tcPr>
            <w:tcW w:w="1401" w:type="dxa"/>
            <w:shd w:val="clear" w:color="auto" w:fill="auto"/>
          </w:tcPr>
          <w:p w:rsidR="00964C1E" w:rsidRPr="00F20D1F" w:rsidRDefault="00964C1E" w:rsidP="00CA2849">
            <w:pPr>
              <w:pStyle w:val="Text1"/>
              <w:ind w:left="0"/>
              <w:jc w:val="left"/>
              <w:rPr>
                <w:b/>
                <w:sz w:val="18"/>
                <w:szCs w:val="18"/>
              </w:rPr>
            </w:pPr>
            <w:r w:rsidRPr="0073669C">
              <w:rPr>
                <w:b/>
                <w:sz w:val="18"/>
                <w:szCs w:val="18"/>
                <w:lang w:val="bg-BG" w:eastAsia="en-GB"/>
              </w:rPr>
              <w:t>Категория регион</w:t>
            </w:r>
          </w:p>
        </w:tc>
        <w:tc>
          <w:tcPr>
            <w:tcW w:w="2693" w:type="dxa"/>
            <w:shd w:val="clear" w:color="auto" w:fill="auto"/>
          </w:tcPr>
          <w:p w:rsidR="00964C1E" w:rsidRPr="00F20D1F" w:rsidRDefault="00964C1E" w:rsidP="00CA2849">
            <w:pPr>
              <w:jc w:val="center"/>
              <w:rPr>
                <w:sz w:val="20"/>
              </w:rPr>
            </w:pPr>
            <w:r w:rsidRPr="00F20D1F">
              <w:rPr>
                <w:b/>
                <w:sz w:val="18"/>
              </w:rPr>
              <w:t>Код</w:t>
            </w:r>
          </w:p>
        </w:tc>
        <w:tc>
          <w:tcPr>
            <w:tcW w:w="2977" w:type="dxa"/>
            <w:shd w:val="clear" w:color="auto" w:fill="auto"/>
          </w:tcPr>
          <w:p w:rsidR="00964C1E" w:rsidRPr="00F20D1F" w:rsidRDefault="00964C1E" w:rsidP="00CA2849">
            <w:pPr>
              <w:jc w:val="center"/>
              <w:rPr>
                <w:sz w:val="20"/>
              </w:rPr>
            </w:pPr>
            <w:r w:rsidRPr="00F20D1F">
              <w:rPr>
                <w:b/>
                <w:sz w:val="18"/>
              </w:rPr>
              <w:t>Сума (в евро)</w:t>
            </w:r>
          </w:p>
        </w:tc>
      </w:tr>
      <w:tr w:rsidR="00964C1E" w:rsidRPr="00F20D1F" w:rsidTr="00CA2849">
        <w:tc>
          <w:tcPr>
            <w:tcW w:w="1401" w:type="dxa"/>
            <w:shd w:val="clear" w:color="auto" w:fill="auto"/>
          </w:tcPr>
          <w:p w:rsidR="00964C1E" w:rsidRPr="00F20D1F" w:rsidRDefault="00964C1E" w:rsidP="00CA2849">
            <w:pPr>
              <w:pStyle w:val="Text1"/>
              <w:ind w:left="0"/>
              <w:jc w:val="left"/>
              <w:rPr>
                <w:sz w:val="18"/>
                <w:szCs w:val="18"/>
                <w:lang w:val="bg-BG" w:eastAsia="en-GB"/>
              </w:rPr>
            </w:pPr>
            <w:r>
              <w:rPr>
                <w:sz w:val="18"/>
                <w:szCs w:val="18"/>
                <w:lang w:val="bg-BG" w:eastAsia="en-GB"/>
              </w:rPr>
              <w:t>КФ</w:t>
            </w:r>
          </w:p>
        </w:tc>
        <w:tc>
          <w:tcPr>
            <w:tcW w:w="1401" w:type="dxa"/>
            <w:shd w:val="clear" w:color="auto" w:fill="auto"/>
          </w:tcPr>
          <w:p w:rsidR="00964C1E" w:rsidRPr="00F20D1F" w:rsidRDefault="00964C1E" w:rsidP="00CA2849">
            <w:pPr>
              <w:pStyle w:val="Text1"/>
              <w:ind w:left="0"/>
              <w:jc w:val="left"/>
              <w:rPr>
                <w:sz w:val="18"/>
                <w:szCs w:val="18"/>
                <w:lang w:val="bg-BG" w:eastAsia="en-GB"/>
              </w:rPr>
            </w:pPr>
            <w:r>
              <w:rPr>
                <w:sz w:val="18"/>
                <w:szCs w:val="18"/>
                <w:lang w:val="bg-BG" w:eastAsia="en-GB"/>
              </w:rPr>
              <w:t>Н/П</w:t>
            </w:r>
          </w:p>
        </w:tc>
        <w:tc>
          <w:tcPr>
            <w:tcW w:w="2693" w:type="dxa"/>
            <w:shd w:val="clear" w:color="auto" w:fill="auto"/>
          </w:tcPr>
          <w:p w:rsidR="00964C1E" w:rsidRPr="00F20D1F" w:rsidRDefault="00964C1E" w:rsidP="00CA2849">
            <w:pPr>
              <w:pStyle w:val="Text1"/>
              <w:ind w:left="0"/>
              <w:jc w:val="left"/>
              <w:rPr>
                <w:sz w:val="18"/>
                <w:szCs w:val="18"/>
                <w:lang w:val="bg-BG" w:eastAsia="en-GB"/>
              </w:rPr>
            </w:pPr>
            <w:r w:rsidRPr="00F20D1F">
              <w:rPr>
                <w:sz w:val="18"/>
                <w:szCs w:val="18"/>
                <w:lang w:val="bg-BG" w:eastAsia="en-GB"/>
              </w:rPr>
              <w:t>0</w:t>
            </w:r>
            <w:r>
              <w:rPr>
                <w:sz w:val="18"/>
                <w:szCs w:val="18"/>
                <w:lang w:val="bg-BG" w:eastAsia="en-GB"/>
              </w:rPr>
              <w:t>7</w:t>
            </w:r>
            <w:r w:rsidRPr="00F20D1F">
              <w:rPr>
                <w:sz w:val="18"/>
                <w:szCs w:val="18"/>
                <w:lang w:val="bg-BG" w:eastAsia="en-GB"/>
              </w:rPr>
              <w:t xml:space="preserve"> Н/П</w:t>
            </w:r>
          </w:p>
        </w:tc>
        <w:tc>
          <w:tcPr>
            <w:tcW w:w="2977" w:type="dxa"/>
            <w:shd w:val="clear" w:color="auto" w:fill="auto"/>
          </w:tcPr>
          <w:p w:rsidR="0000005C" w:rsidRPr="0074336E" w:rsidRDefault="0000005C" w:rsidP="0000005C">
            <w:pPr>
              <w:spacing w:before="0" w:after="0"/>
              <w:rPr>
                <w:b/>
                <w:bCs/>
                <w:color w:val="000000"/>
                <w:sz w:val="18"/>
                <w:szCs w:val="18"/>
              </w:rPr>
            </w:pPr>
            <w:r w:rsidRPr="0074336E">
              <w:rPr>
                <w:b/>
                <w:bCs/>
                <w:color w:val="000000"/>
                <w:sz w:val="18"/>
                <w:szCs w:val="18"/>
              </w:rPr>
              <w:t>480 354 023,00</w:t>
            </w:r>
          </w:p>
          <w:p w:rsidR="0000005C" w:rsidRPr="0074336E" w:rsidRDefault="0000005C" w:rsidP="00691574">
            <w:pPr>
              <w:spacing w:before="0" w:after="0"/>
              <w:rPr>
                <w:color w:val="000000"/>
                <w:sz w:val="18"/>
                <w:szCs w:val="18"/>
              </w:rPr>
            </w:pPr>
          </w:p>
          <w:p w:rsidR="00691574" w:rsidRPr="0074336E" w:rsidRDefault="00691574" w:rsidP="00691574">
            <w:pPr>
              <w:spacing w:before="0" w:after="0"/>
              <w:rPr>
                <w:color w:val="000000"/>
                <w:sz w:val="18"/>
                <w:szCs w:val="18"/>
              </w:rPr>
            </w:pPr>
          </w:p>
          <w:p w:rsidR="0024786B" w:rsidRPr="0074336E" w:rsidRDefault="0024786B" w:rsidP="0024786B">
            <w:pPr>
              <w:spacing w:before="0" w:after="0"/>
              <w:rPr>
                <w:color w:val="000000"/>
                <w:sz w:val="18"/>
                <w:szCs w:val="18"/>
              </w:rPr>
            </w:pPr>
          </w:p>
          <w:p w:rsidR="008D5A46" w:rsidRPr="0074336E" w:rsidRDefault="008D5A46" w:rsidP="008D5A46">
            <w:pPr>
              <w:pStyle w:val="Text1"/>
              <w:ind w:left="0"/>
              <w:rPr>
                <w:bCs/>
                <w:sz w:val="18"/>
                <w:szCs w:val="18"/>
                <w:lang w:val="bg-BG"/>
              </w:rPr>
            </w:pPr>
          </w:p>
          <w:p w:rsidR="00964C1E" w:rsidRPr="00F20D1F" w:rsidRDefault="00B60CB6" w:rsidP="00C40A56">
            <w:pPr>
              <w:pStyle w:val="Text1"/>
              <w:ind w:left="0"/>
              <w:jc w:val="left"/>
              <w:rPr>
                <w:sz w:val="18"/>
                <w:szCs w:val="18"/>
                <w:lang w:val="bg-BG" w:eastAsia="en-GB"/>
              </w:rPr>
            </w:pPr>
            <w:r w:rsidRPr="00B60CB6">
              <w:rPr>
                <w:sz w:val="18"/>
                <w:szCs w:val="18"/>
                <w:lang w:val="en-GB" w:eastAsia="en-GB"/>
              </w:rPr>
              <w:t xml:space="preserve"> </w:t>
            </w:r>
            <w:r w:rsidR="005C5FB6">
              <w:rPr>
                <w:sz w:val="18"/>
                <w:szCs w:val="18"/>
                <w:lang w:val="bg-BG" w:eastAsia="en-GB"/>
              </w:rPr>
              <w:t xml:space="preserve"> </w:t>
            </w:r>
          </w:p>
        </w:tc>
      </w:tr>
    </w:tbl>
    <w:p w:rsidR="00033469" w:rsidRDefault="00033469" w:rsidP="00203F0D">
      <w:pPr>
        <w:suppressAutoHyphens/>
        <w:spacing w:before="0" w:after="0"/>
        <w:rPr>
          <w:b/>
          <w:sz w:val="16"/>
          <w:szCs w:val="16"/>
        </w:rPr>
      </w:pPr>
    </w:p>
    <w:p w:rsidR="00AD4AED" w:rsidRDefault="00033469" w:rsidP="00203F0D">
      <w:pPr>
        <w:suppressAutoHyphens/>
        <w:spacing w:before="0" w:after="0"/>
        <w:rPr>
          <w:b/>
          <w:sz w:val="16"/>
          <w:szCs w:val="16"/>
        </w:rPr>
      </w:pPr>
      <w:r>
        <w:rPr>
          <w:b/>
          <w:sz w:val="16"/>
          <w:szCs w:val="1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964C1E" w:rsidRPr="00F20D1F" w:rsidTr="00CA2849">
        <w:trPr>
          <w:trHeight w:val="364"/>
        </w:trPr>
        <w:tc>
          <w:tcPr>
            <w:tcW w:w="8472" w:type="dxa"/>
            <w:gridSpan w:val="4"/>
            <w:shd w:val="clear" w:color="auto" w:fill="auto"/>
          </w:tcPr>
          <w:p w:rsidR="00964C1E" w:rsidRPr="00F20D1F" w:rsidRDefault="00964C1E" w:rsidP="00CA2849">
            <w:pPr>
              <w:autoSpaceDE w:val="0"/>
              <w:autoSpaceDN w:val="0"/>
              <w:adjustRightInd w:val="0"/>
              <w:spacing w:after="0"/>
              <w:jc w:val="left"/>
              <w:rPr>
                <w:b/>
                <w:color w:val="000000"/>
                <w:sz w:val="20"/>
              </w:rPr>
            </w:pPr>
            <w:r w:rsidRPr="00E76858">
              <w:rPr>
                <w:b/>
                <w:color w:val="000000"/>
                <w:sz w:val="20"/>
              </w:rPr>
              <w:lastRenderedPageBreak/>
              <w:t>Таблица 10: Измерение 4 – Териториални механизми за изпълнение</w:t>
            </w:r>
          </w:p>
        </w:tc>
      </w:tr>
      <w:tr w:rsidR="00964C1E" w:rsidRPr="00F20D1F" w:rsidTr="00CA2849">
        <w:trPr>
          <w:trHeight w:val="364"/>
        </w:trPr>
        <w:tc>
          <w:tcPr>
            <w:tcW w:w="2802" w:type="dxa"/>
            <w:gridSpan w:val="2"/>
            <w:shd w:val="clear" w:color="auto" w:fill="auto"/>
          </w:tcPr>
          <w:p w:rsidR="00964C1E" w:rsidRPr="00F20D1F" w:rsidRDefault="00964C1E" w:rsidP="00CA2849">
            <w:pPr>
              <w:autoSpaceDE w:val="0"/>
              <w:autoSpaceDN w:val="0"/>
              <w:adjustRightInd w:val="0"/>
              <w:spacing w:after="0"/>
              <w:jc w:val="left"/>
              <w:rPr>
                <w:bCs/>
                <w:sz w:val="20"/>
              </w:rPr>
            </w:pPr>
            <w:r w:rsidRPr="00F20D1F">
              <w:rPr>
                <w:b/>
                <w:sz w:val="18"/>
              </w:rPr>
              <w:t>Приоритетна ос</w:t>
            </w:r>
            <w:r w:rsidRPr="00F20D1F" w:rsidDel="0006707B">
              <w:rPr>
                <w:sz w:val="20"/>
              </w:rPr>
              <w:t xml:space="preserve"> </w:t>
            </w:r>
          </w:p>
        </w:tc>
        <w:tc>
          <w:tcPr>
            <w:tcW w:w="5670" w:type="dxa"/>
            <w:gridSpan w:val="2"/>
            <w:shd w:val="clear" w:color="auto" w:fill="auto"/>
          </w:tcPr>
          <w:p w:rsidR="00964C1E" w:rsidRPr="00F20D1F" w:rsidRDefault="00964C1E" w:rsidP="007165FE">
            <w:pPr>
              <w:autoSpaceDE w:val="0"/>
              <w:autoSpaceDN w:val="0"/>
              <w:adjustRightInd w:val="0"/>
              <w:spacing w:after="0"/>
              <w:rPr>
                <w:bCs/>
                <w:sz w:val="20"/>
              </w:rPr>
            </w:pPr>
            <w:r w:rsidRPr="00F20D1F">
              <w:rPr>
                <w:sz w:val="18"/>
                <w:szCs w:val="18"/>
              </w:rPr>
              <w:t>„Развитие на железопътната инфраструктура по „основната”</w:t>
            </w:r>
            <w:r w:rsidR="007165FE">
              <w:rPr>
                <w:sz w:val="18"/>
                <w:szCs w:val="18"/>
              </w:rPr>
              <w:t xml:space="preserve"> и „разширената“</w:t>
            </w:r>
            <w:r w:rsidRPr="00F20D1F">
              <w:rPr>
                <w:sz w:val="18"/>
                <w:szCs w:val="18"/>
              </w:rPr>
              <w:t xml:space="preserve"> Трансевропейска транспортна мрежа”</w:t>
            </w:r>
          </w:p>
        </w:tc>
      </w:tr>
      <w:tr w:rsidR="00964C1E" w:rsidRPr="00F20D1F" w:rsidTr="00CA2849">
        <w:trPr>
          <w:trHeight w:val="267"/>
        </w:trPr>
        <w:tc>
          <w:tcPr>
            <w:tcW w:w="1401" w:type="dxa"/>
            <w:shd w:val="clear" w:color="auto" w:fill="auto"/>
          </w:tcPr>
          <w:p w:rsidR="00964C1E" w:rsidRPr="00F20D1F" w:rsidRDefault="00964C1E" w:rsidP="00CA2849">
            <w:pPr>
              <w:jc w:val="center"/>
              <w:rPr>
                <w:b/>
                <w:sz w:val="18"/>
                <w:szCs w:val="18"/>
              </w:rPr>
            </w:pPr>
            <w:r>
              <w:rPr>
                <w:b/>
                <w:sz w:val="18"/>
              </w:rPr>
              <w:t>Фонд</w:t>
            </w:r>
          </w:p>
          <w:p w:rsidR="00964C1E" w:rsidRPr="00F20D1F" w:rsidRDefault="00964C1E" w:rsidP="00CA2849">
            <w:pPr>
              <w:jc w:val="center"/>
              <w:rPr>
                <w:b/>
                <w:sz w:val="18"/>
                <w:szCs w:val="18"/>
              </w:rPr>
            </w:pPr>
          </w:p>
        </w:tc>
        <w:tc>
          <w:tcPr>
            <w:tcW w:w="1401" w:type="dxa"/>
            <w:shd w:val="clear" w:color="auto" w:fill="auto"/>
          </w:tcPr>
          <w:p w:rsidR="00964C1E" w:rsidRPr="00F20D1F" w:rsidRDefault="00964C1E" w:rsidP="00CA2849">
            <w:pPr>
              <w:pStyle w:val="Text1"/>
              <w:ind w:left="0"/>
              <w:jc w:val="left"/>
              <w:rPr>
                <w:b/>
                <w:sz w:val="18"/>
                <w:szCs w:val="18"/>
              </w:rPr>
            </w:pPr>
            <w:r w:rsidRPr="0073669C">
              <w:rPr>
                <w:b/>
                <w:sz w:val="18"/>
                <w:szCs w:val="18"/>
                <w:lang w:val="bg-BG" w:eastAsia="en-GB"/>
              </w:rPr>
              <w:t>Категория регион</w:t>
            </w:r>
          </w:p>
        </w:tc>
        <w:tc>
          <w:tcPr>
            <w:tcW w:w="2693" w:type="dxa"/>
            <w:shd w:val="clear" w:color="auto" w:fill="auto"/>
          </w:tcPr>
          <w:p w:rsidR="00964C1E" w:rsidRPr="00F20D1F" w:rsidRDefault="00964C1E" w:rsidP="00CA2849">
            <w:pPr>
              <w:jc w:val="center"/>
              <w:rPr>
                <w:sz w:val="20"/>
              </w:rPr>
            </w:pPr>
            <w:r w:rsidRPr="00F20D1F">
              <w:rPr>
                <w:b/>
                <w:sz w:val="18"/>
              </w:rPr>
              <w:t>Код</w:t>
            </w:r>
          </w:p>
        </w:tc>
        <w:tc>
          <w:tcPr>
            <w:tcW w:w="2977" w:type="dxa"/>
            <w:shd w:val="clear" w:color="auto" w:fill="auto"/>
          </w:tcPr>
          <w:p w:rsidR="00964C1E" w:rsidRPr="00F20D1F" w:rsidRDefault="00964C1E" w:rsidP="00CA2849">
            <w:pPr>
              <w:jc w:val="center"/>
              <w:rPr>
                <w:sz w:val="20"/>
              </w:rPr>
            </w:pPr>
            <w:r w:rsidRPr="00F20D1F">
              <w:rPr>
                <w:b/>
                <w:sz w:val="18"/>
              </w:rPr>
              <w:t>Сума (в евро)</w:t>
            </w:r>
          </w:p>
        </w:tc>
      </w:tr>
      <w:tr w:rsidR="00964C1E" w:rsidRPr="00F20D1F" w:rsidTr="00CA2849">
        <w:tc>
          <w:tcPr>
            <w:tcW w:w="1401" w:type="dxa"/>
            <w:shd w:val="clear" w:color="auto" w:fill="auto"/>
          </w:tcPr>
          <w:p w:rsidR="00964C1E" w:rsidRPr="00F20D1F" w:rsidRDefault="00964C1E" w:rsidP="00CA2849">
            <w:pPr>
              <w:pStyle w:val="Text1"/>
              <w:ind w:left="0"/>
              <w:jc w:val="left"/>
              <w:rPr>
                <w:sz w:val="18"/>
                <w:szCs w:val="18"/>
                <w:lang w:val="bg-BG" w:eastAsia="en-GB"/>
              </w:rPr>
            </w:pPr>
            <w:r>
              <w:rPr>
                <w:sz w:val="18"/>
                <w:szCs w:val="18"/>
                <w:lang w:val="bg-BG" w:eastAsia="en-GB"/>
              </w:rPr>
              <w:t>КФ</w:t>
            </w:r>
          </w:p>
        </w:tc>
        <w:tc>
          <w:tcPr>
            <w:tcW w:w="1401" w:type="dxa"/>
            <w:shd w:val="clear" w:color="auto" w:fill="auto"/>
          </w:tcPr>
          <w:p w:rsidR="00964C1E" w:rsidRPr="00F20D1F" w:rsidRDefault="00964C1E" w:rsidP="00CA2849">
            <w:pPr>
              <w:pStyle w:val="Text1"/>
              <w:ind w:left="0"/>
              <w:jc w:val="left"/>
              <w:rPr>
                <w:sz w:val="18"/>
                <w:szCs w:val="18"/>
                <w:lang w:val="bg-BG" w:eastAsia="en-GB"/>
              </w:rPr>
            </w:pPr>
            <w:r>
              <w:rPr>
                <w:sz w:val="18"/>
                <w:szCs w:val="18"/>
                <w:lang w:val="bg-BG" w:eastAsia="en-GB"/>
              </w:rPr>
              <w:t>Н/П</w:t>
            </w:r>
          </w:p>
        </w:tc>
        <w:tc>
          <w:tcPr>
            <w:tcW w:w="2693" w:type="dxa"/>
            <w:shd w:val="clear" w:color="auto" w:fill="auto"/>
          </w:tcPr>
          <w:p w:rsidR="00964C1E" w:rsidRPr="00F20D1F" w:rsidRDefault="00964C1E" w:rsidP="00CA2849">
            <w:pPr>
              <w:pStyle w:val="Text1"/>
              <w:ind w:left="0"/>
              <w:jc w:val="left"/>
              <w:rPr>
                <w:sz w:val="18"/>
                <w:szCs w:val="18"/>
                <w:lang w:val="bg-BG" w:eastAsia="en-GB"/>
              </w:rPr>
            </w:pPr>
            <w:r w:rsidRPr="00F20D1F">
              <w:rPr>
                <w:sz w:val="18"/>
                <w:szCs w:val="18"/>
                <w:lang w:val="bg-BG" w:eastAsia="en-GB"/>
              </w:rPr>
              <w:t>0</w:t>
            </w:r>
            <w:r>
              <w:rPr>
                <w:sz w:val="18"/>
                <w:szCs w:val="18"/>
                <w:lang w:val="bg-BG" w:eastAsia="en-GB"/>
              </w:rPr>
              <w:t>7</w:t>
            </w:r>
            <w:r w:rsidRPr="00F20D1F">
              <w:rPr>
                <w:sz w:val="18"/>
                <w:szCs w:val="18"/>
                <w:lang w:val="bg-BG" w:eastAsia="en-GB"/>
              </w:rPr>
              <w:t xml:space="preserve"> Н/П</w:t>
            </w:r>
          </w:p>
        </w:tc>
        <w:tc>
          <w:tcPr>
            <w:tcW w:w="2977" w:type="dxa"/>
            <w:shd w:val="clear" w:color="auto" w:fill="auto"/>
          </w:tcPr>
          <w:p w:rsidR="000D5AA3" w:rsidRPr="0074336E" w:rsidRDefault="000D5AA3" w:rsidP="000D5AA3">
            <w:pPr>
              <w:spacing w:before="0" w:after="0"/>
              <w:rPr>
                <w:b/>
                <w:bCs/>
                <w:color w:val="000000"/>
                <w:sz w:val="18"/>
                <w:szCs w:val="18"/>
              </w:rPr>
            </w:pPr>
            <w:r w:rsidRPr="0074336E">
              <w:rPr>
                <w:b/>
                <w:bCs/>
                <w:color w:val="000000"/>
                <w:sz w:val="18"/>
                <w:szCs w:val="18"/>
              </w:rPr>
              <w:t>480 354 023,00</w:t>
            </w:r>
          </w:p>
          <w:p w:rsidR="000D5AA3" w:rsidRPr="0074336E" w:rsidRDefault="000D5AA3" w:rsidP="00AA68EB">
            <w:pPr>
              <w:spacing w:before="0" w:after="0"/>
              <w:rPr>
                <w:color w:val="000000"/>
                <w:sz w:val="18"/>
                <w:szCs w:val="18"/>
              </w:rPr>
            </w:pPr>
          </w:p>
          <w:p w:rsidR="000D5AA3" w:rsidRPr="0074336E" w:rsidRDefault="000D5AA3" w:rsidP="00AA68EB">
            <w:pPr>
              <w:spacing w:before="0" w:after="0"/>
              <w:rPr>
                <w:color w:val="000000"/>
                <w:sz w:val="18"/>
                <w:szCs w:val="18"/>
              </w:rPr>
            </w:pPr>
          </w:p>
          <w:p w:rsidR="00AA68EB" w:rsidRPr="0074336E" w:rsidRDefault="00AA68EB" w:rsidP="00AA68EB">
            <w:pPr>
              <w:spacing w:before="0" w:after="0"/>
              <w:rPr>
                <w:color w:val="000000"/>
                <w:sz w:val="18"/>
                <w:szCs w:val="18"/>
              </w:rPr>
            </w:pPr>
          </w:p>
          <w:p w:rsidR="00AA68EB" w:rsidRPr="0074336E" w:rsidRDefault="00AA68EB" w:rsidP="0053542D">
            <w:pPr>
              <w:spacing w:before="0" w:after="0"/>
              <w:rPr>
                <w:color w:val="000000"/>
                <w:sz w:val="18"/>
                <w:szCs w:val="18"/>
              </w:rPr>
            </w:pPr>
          </w:p>
          <w:p w:rsidR="0053542D" w:rsidRDefault="0053542D" w:rsidP="0053542D">
            <w:pPr>
              <w:spacing w:before="0" w:after="0"/>
              <w:rPr>
                <w:color w:val="000000"/>
                <w:sz w:val="18"/>
                <w:szCs w:val="18"/>
              </w:rPr>
            </w:pPr>
          </w:p>
          <w:p w:rsidR="00964C1E" w:rsidRPr="00F20D1F" w:rsidRDefault="00B9251F" w:rsidP="00D9542E">
            <w:pPr>
              <w:pStyle w:val="Text1"/>
              <w:ind w:left="0"/>
              <w:jc w:val="left"/>
              <w:rPr>
                <w:sz w:val="18"/>
                <w:szCs w:val="18"/>
                <w:lang w:val="bg-BG" w:eastAsia="en-GB"/>
              </w:rPr>
            </w:pPr>
            <w:r w:rsidRPr="00B9251F">
              <w:rPr>
                <w:sz w:val="18"/>
                <w:szCs w:val="18"/>
                <w:lang w:val="en-GB" w:eastAsia="en-GB"/>
              </w:rPr>
              <w:t xml:space="preserve"> </w:t>
            </w:r>
          </w:p>
        </w:tc>
      </w:tr>
    </w:tbl>
    <w:p w:rsidR="00964C1E" w:rsidRDefault="00964C1E" w:rsidP="00F03C1E">
      <w:pPr>
        <w:suppressAutoHyphens/>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964C1E" w:rsidRPr="00F20D1F" w:rsidTr="00CA2849">
        <w:trPr>
          <w:trHeight w:val="364"/>
        </w:trPr>
        <w:tc>
          <w:tcPr>
            <w:tcW w:w="8472" w:type="dxa"/>
            <w:gridSpan w:val="4"/>
            <w:shd w:val="clear" w:color="auto" w:fill="auto"/>
          </w:tcPr>
          <w:p w:rsidR="00964C1E" w:rsidRPr="00F20D1F" w:rsidRDefault="00964C1E" w:rsidP="00CA2849">
            <w:pPr>
              <w:autoSpaceDE w:val="0"/>
              <w:autoSpaceDN w:val="0"/>
              <w:adjustRightInd w:val="0"/>
              <w:spacing w:after="0"/>
              <w:jc w:val="left"/>
              <w:rPr>
                <w:rFonts w:ascii="TimesNewRoman" w:hAnsi="TimesNewRoman" w:cs="TimesNewRoman"/>
                <w:b/>
                <w:color w:val="000000"/>
                <w:sz w:val="20"/>
              </w:rPr>
            </w:pPr>
            <w:r w:rsidRPr="00F20D1F">
              <w:rPr>
                <w:rFonts w:ascii="TimesNewRoman,Bold" w:hAnsi="TimesNewRoman,Bold"/>
                <w:b/>
                <w:color w:val="000000"/>
                <w:sz w:val="20"/>
              </w:rPr>
              <w:t xml:space="preserve">Таблица 11: </w:t>
            </w:r>
            <w:r w:rsidRPr="00F20D1F">
              <w:rPr>
                <w:b/>
              </w:rPr>
              <w:t>Измерение 6 – Допълнителна тема за ЕСФ</w:t>
            </w:r>
            <w:r w:rsidRPr="00F20D1F">
              <w:rPr>
                <w:rStyle w:val="FootnoteReference"/>
                <w:b/>
              </w:rPr>
              <w:footnoteReference w:id="27"/>
            </w:r>
            <w:r w:rsidRPr="00F20D1F">
              <w:rPr>
                <w:b/>
              </w:rPr>
              <w:t xml:space="preserve"> (само за ЕСФ)</w:t>
            </w:r>
          </w:p>
        </w:tc>
      </w:tr>
      <w:tr w:rsidR="00964C1E" w:rsidRPr="00F20D1F" w:rsidTr="00CA2849">
        <w:trPr>
          <w:trHeight w:val="364"/>
        </w:trPr>
        <w:tc>
          <w:tcPr>
            <w:tcW w:w="2802" w:type="dxa"/>
            <w:gridSpan w:val="2"/>
            <w:shd w:val="clear" w:color="auto" w:fill="auto"/>
          </w:tcPr>
          <w:p w:rsidR="00964C1E" w:rsidRPr="00F20D1F" w:rsidRDefault="00964C1E" w:rsidP="00CA2849">
            <w:pPr>
              <w:autoSpaceDE w:val="0"/>
              <w:autoSpaceDN w:val="0"/>
              <w:adjustRightInd w:val="0"/>
              <w:spacing w:after="0"/>
              <w:jc w:val="left"/>
              <w:rPr>
                <w:bCs/>
                <w:sz w:val="20"/>
              </w:rPr>
            </w:pPr>
            <w:r w:rsidRPr="00F20D1F">
              <w:rPr>
                <w:b/>
                <w:sz w:val="18"/>
              </w:rPr>
              <w:t>Приоритетна ос</w:t>
            </w:r>
            <w:r w:rsidRPr="00F20D1F" w:rsidDel="00C94150">
              <w:rPr>
                <w:sz w:val="20"/>
              </w:rPr>
              <w:t xml:space="preserve"> </w:t>
            </w:r>
          </w:p>
        </w:tc>
        <w:tc>
          <w:tcPr>
            <w:tcW w:w="5670" w:type="dxa"/>
            <w:gridSpan w:val="2"/>
            <w:shd w:val="clear" w:color="auto" w:fill="auto"/>
          </w:tcPr>
          <w:p w:rsidR="00964C1E" w:rsidRPr="00F20D1F" w:rsidRDefault="00110D5B" w:rsidP="00D9240E">
            <w:pPr>
              <w:autoSpaceDE w:val="0"/>
              <w:autoSpaceDN w:val="0"/>
              <w:adjustRightInd w:val="0"/>
              <w:spacing w:after="0"/>
              <w:rPr>
                <w:bCs/>
                <w:sz w:val="20"/>
              </w:rPr>
            </w:pPr>
            <w:r w:rsidRPr="00110D5B">
              <w:rPr>
                <w:sz w:val="18"/>
                <w:szCs w:val="18"/>
              </w:rPr>
              <w:t>„Развитие на железопътната инфраструктура по „основната”</w:t>
            </w:r>
            <w:r w:rsidR="00D9240E">
              <w:rPr>
                <w:sz w:val="18"/>
                <w:szCs w:val="18"/>
              </w:rPr>
              <w:t xml:space="preserve"> и „разширената“</w:t>
            </w:r>
            <w:r w:rsidRPr="00110D5B">
              <w:rPr>
                <w:sz w:val="18"/>
                <w:szCs w:val="18"/>
              </w:rPr>
              <w:t xml:space="preserve"> Трансевропейска транспортна мрежа”</w:t>
            </w:r>
          </w:p>
        </w:tc>
      </w:tr>
      <w:tr w:rsidR="00964C1E" w:rsidRPr="00F20D1F" w:rsidTr="00CA2849">
        <w:trPr>
          <w:trHeight w:val="267"/>
        </w:trPr>
        <w:tc>
          <w:tcPr>
            <w:tcW w:w="1401" w:type="dxa"/>
            <w:shd w:val="clear" w:color="auto" w:fill="auto"/>
          </w:tcPr>
          <w:p w:rsidR="00964C1E" w:rsidRPr="00F20D1F" w:rsidRDefault="00964C1E" w:rsidP="00CA2849">
            <w:pPr>
              <w:jc w:val="center"/>
              <w:rPr>
                <w:b/>
                <w:sz w:val="18"/>
                <w:szCs w:val="18"/>
              </w:rPr>
            </w:pPr>
            <w:r>
              <w:rPr>
                <w:b/>
                <w:sz w:val="18"/>
              </w:rPr>
              <w:t>Фонд</w:t>
            </w:r>
          </w:p>
          <w:p w:rsidR="00964C1E" w:rsidRPr="00F20D1F" w:rsidRDefault="00964C1E" w:rsidP="00CA2849">
            <w:pPr>
              <w:pStyle w:val="Text1"/>
              <w:ind w:left="0"/>
              <w:jc w:val="left"/>
              <w:rPr>
                <w:sz w:val="18"/>
                <w:szCs w:val="18"/>
                <w:lang w:val="bg-BG" w:eastAsia="en-GB"/>
              </w:rPr>
            </w:pPr>
          </w:p>
        </w:tc>
        <w:tc>
          <w:tcPr>
            <w:tcW w:w="1401" w:type="dxa"/>
            <w:shd w:val="clear" w:color="auto" w:fill="auto"/>
          </w:tcPr>
          <w:p w:rsidR="00964C1E" w:rsidRPr="00F20D1F" w:rsidRDefault="00964C1E" w:rsidP="00CA2849">
            <w:pPr>
              <w:pStyle w:val="Text1"/>
              <w:ind w:left="0"/>
              <w:jc w:val="left"/>
              <w:rPr>
                <w:b/>
                <w:sz w:val="18"/>
                <w:szCs w:val="18"/>
              </w:rPr>
            </w:pPr>
            <w:r w:rsidRPr="0073669C">
              <w:rPr>
                <w:b/>
                <w:sz w:val="18"/>
                <w:szCs w:val="18"/>
                <w:lang w:val="bg-BG" w:eastAsia="en-GB"/>
              </w:rPr>
              <w:t>Категория регион</w:t>
            </w:r>
          </w:p>
        </w:tc>
        <w:tc>
          <w:tcPr>
            <w:tcW w:w="2693" w:type="dxa"/>
            <w:shd w:val="clear" w:color="auto" w:fill="auto"/>
          </w:tcPr>
          <w:p w:rsidR="00964C1E" w:rsidRPr="00F20D1F" w:rsidRDefault="00964C1E" w:rsidP="00CA2849">
            <w:pPr>
              <w:jc w:val="center"/>
              <w:rPr>
                <w:sz w:val="20"/>
              </w:rPr>
            </w:pPr>
            <w:r w:rsidRPr="00F20D1F">
              <w:rPr>
                <w:b/>
                <w:sz w:val="18"/>
              </w:rPr>
              <w:t>Код</w:t>
            </w:r>
          </w:p>
        </w:tc>
        <w:tc>
          <w:tcPr>
            <w:tcW w:w="2977" w:type="dxa"/>
            <w:shd w:val="clear" w:color="auto" w:fill="auto"/>
          </w:tcPr>
          <w:p w:rsidR="00964C1E" w:rsidRPr="00F20D1F" w:rsidRDefault="00964C1E" w:rsidP="00CA2849">
            <w:pPr>
              <w:jc w:val="center"/>
              <w:rPr>
                <w:sz w:val="20"/>
              </w:rPr>
            </w:pPr>
            <w:r w:rsidRPr="00F20D1F">
              <w:rPr>
                <w:b/>
                <w:sz w:val="18"/>
              </w:rPr>
              <w:t>Сума (в евро)</w:t>
            </w:r>
          </w:p>
        </w:tc>
      </w:tr>
      <w:tr w:rsidR="00964C1E" w:rsidRPr="00F20D1F" w:rsidTr="00CA2849">
        <w:tc>
          <w:tcPr>
            <w:tcW w:w="1401" w:type="dxa"/>
            <w:shd w:val="clear" w:color="auto" w:fill="auto"/>
          </w:tcPr>
          <w:p w:rsidR="00964C1E" w:rsidRPr="00F20D1F" w:rsidRDefault="00964C1E" w:rsidP="00CA2849">
            <w:pPr>
              <w:pStyle w:val="Text1"/>
              <w:ind w:left="0"/>
              <w:jc w:val="left"/>
              <w:rPr>
                <w:sz w:val="18"/>
                <w:szCs w:val="18"/>
                <w:lang w:val="bg-BG" w:eastAsia="en-GB"/>
              </w:rPr>
            </w:pPr>
            <w:r w:rsidRPr="00F20D1F">
              <w:rPr>
                <w:sz w:val="18"/>
                <w:szCs w:val="18"/>
                <w:lang w:val="bg-BG" w:eastAsia="en-GB"/>
              </w:rPr>
              <w:t xml:space="preserve"> Н/П</w:t>
            </w:r>
          </w:p>
        </w:tc>
        <w:tc>
          <w:tcPr>
            <w:tcW w:w="1401" w:type="dxa"/>
            <w:shd w:val="clear" w:color="auto" w:fill="auto"/>
          </w:tcPr>
          <w:p w:rsidR="00964C1E" w:rsidRPr="00F20D1F" w:rsidRDefault="00964C1E" w:rsidP="00CA2849">
            <w:pPr>
              <w:pStyle w:val="Text1"/>
              <w:ind w:left="0"/>
              <w:jc w:val="left"/>
              <w:rPr>
                <w:sz w:val="18"/>
                <w:szCs w:val="18"/>
                <w:lang w:val="bg-BG" w:eastAsia="en-GB"/>
              </w:rPr>
            </w:pPr>
            <w:r w:rsidRPr="00F20D1F">
              <w:rPr>
                <w:sz w:val="18"/>
                <w:szCs w:val="18"/>
                <w:lang w:val="bg-BG" w:eastAsia="en-GB"/>
              </w:rPr>
              <w:t xml:space="preserve"> Н/П</w:t>
            </w:r>
          </w:p>
        </w:tc>
        <w:tc>
          <w:tcPr>
            <w:tcW w:w="2693" w:type="dxa"/>
            <w:shd w:val="clear" w:color="auto" w:fill="auto"/>
          </w:tcPr>
          <w:p w:rsidR="00964C1E" w:rsidRPr="00F20D1F" w:rsidRDefault="00964C1E" w:rsidP="00CA2849">
            <w:pPr>
              <w:pStyle w:val="Text1"/>
              <w:ind w:left="0"/>
              <w:jc w:val="left"/>
              <w:rPr>
                <w:sz w:val="18"/>
                <w:szCs w:val="18"/>
                <w:lang w:val="bg-BG" w:eastAsia="en-GB"/>
              </w:rPr>
            </w:pPr>
            <w:r w:rsidRPr="00F20D1F">
              <w:rPr>
                <w:sz w:val="18"/>
                <w:szCs w:val="18"/>
                <w:lang w:val="bg-BG" w:eastAsia="en-GB"/>
              </w:rPr>
              <w:t>Н/П</w:t>
            </w:r>
          </w:p>
        </w:tc>
        <w:tc>
          <w:tcPr>
            <w:tcW w:w="2977" w:type="dxa"/>
            <w:shd w:val="clear" w:color="auto" w:fill="auto"/>
          </w:tcPr>
          <w:p w:rsidR="00964C1E" w:rsidRPr="00F20D1F" w:rsidRDefault="00964C1E" w:rsidP="00CA2849">
            <w:pPr>
              <w:pStyle w:val="Text1"/>
              <w:ind w:left="0"/>
              <w:jc w:val="left"/>
              <w:rPr>
                <w:sz w:val="18"/>
                <w:szCs w:val="18"/>
                <w:lang w:val="bg-BG" w:eastAsia="en-GB"/>
              </w:rPr>
            </w:pPr>
            <w:r w:rsidRPr="00F20D1F">
              <w:rPr>
                <w:sz w:val="18"/>
                <w:szCs w:val="18"/>
                <w:lang w:val="bg-BG" w:eastAsia="en-GB"/>
              </w:rPr>
              <w:t>Н/П</w:t>
            </w:r>
          </w:p>
        </w:tc>
      </w:tr>
    </w:tbl>
    <w:p w:rsidR="00964C1E" w:rsidRDefault="00964C1E" w:rsidP="00F03C1E">
      <w:pPr>
        <w:suppressAutoHyphens/>
        <w:rPr>
          <w:b/>
          <w:sz w:val="16"/>
          <w:szCs w:val="16"/>
        </w:rPr>
      </w:pPr>
    </w:p>
    <w:p w:rsidR="00E017FB" w:rsidRPr="00F20D1F" w:rsidRDefault="00AD4AED" w:rsidP="00E017FB">
      <w:r w:rsidRPr="00F20D1F">
        <w:rPr>
          <w:b/>
        </w:rPr>
        <w:t>2.A.1</w:t>
      </w:r>
      <w:r w:rsidR="004B2E3D" w:rsidRPr="00F20D1F">
        <w:rPr>
          <w:b/>
        </w:rPr>
        <w:t>.9</w:t>
      </w:r>
      <w:r w:rsidRPr="00F20D1F">
        <w:rPr>
          <w:b/>
        </w:rPr>
        <w:t xml:space="preserve"> </w:t>
      </w:r>
      <w:r w:rsidRPr="00F20D1F">
        <w:tab/>
      </w:r>
      <w:r w:rsidRPr="00F20D1F">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0D1F">
        <w:t xml:space="preserve"> (когато е целесъобразно)</w:t>
      </w:r>
    </w:p>
    <w:p w:rsidR="00A44429" w:rsidRPr="00F20D1F" w:rsidRDefault="00E017FB" w:rsidP="00AF4F22">
      <w:r w:rsidRPr="00F20D1F">
        <w:t>(по приоритетни оси)</w:t>
      </w:r>
    </w:p>
    <w:p w:rsidR="00A44429" w:rsidRPr="00F20D1F" w:rsidRDefault="00A44429" w:rsidP="00A44429">
      <w:r w:rsidRPr="00F20D1F">
        <w:t>(Позоваване: член 96, параграф 2, буква б), подточка vii) от Регламент (EС) № 1303/2013)</w:t>
      </w:r>
    </w:p>
    <w:p w:rsidR="00F36DE8" w:rsidRPr="00F20D1F" w:rsidRDefault="00F36DE8" w:rsidP="00BF3391">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F20D1F" w:rsidTr="00F03C1E">
        <w:trPr>
          <w:trHeight w:val="518"/>
        </w:trPr>
        <w:tc>
          <w:tcPr>
            <w:tcW w:w="2235" w:type="dxa"/>
            <w:shd w:val="clear" w:color="auto" w:fill="auto"/>
          </w:tcPr>
          <w:p w:rsidR="00AD4AED" w:rsidRPr="00F20D1F" w:rsidRDefault="00055AC8" w:rsidP="00F03C1E">
            <w:pPr>
              <w:rPr>
                <w:i/>
                <w:color w:val="8DB3E2"/>
                <w:sz w:val="18"/>
                <w:szCs w:val="18"/>
              </w:rPr>
            </w:pPr>
            <w:r w:rsidRPr="00F20D1F">
              <w:rPr>
                <w:i/>
              </w:rPr>
              <w:t>Приоритетна ос</w:t>
            </w:r>
          </w:p>
        </w:tc>
        <w:tc>
          <w:tcPr>
            <w:tcW w:w="6443" w:type="dxa"/>
            <w:shd w:val="clear" w:color="auto" w:fill="auto"/>
          </w:tcPr>
          <w:p w:rsidR="00AD4AED" w:rsidRPr="00F20D1F" w:rsidRDefault="009C6A4D" w:rsidP="00813BC7">
            <w:pPr>
              <w:rPr>
                <w:i/>
                <w:color w:val="8DB3E2"/>
                <w:sz w:val="18"/>
                <w:szCs w:val="18"/>
              </w:rPr>
            </w:pPr>
            <w:r w:rsidRPr="00F20D1F">
              <w:rPr>
                <w:i/>
                <w:color w:val="8DB3E2"/>
                <w:sz w:val="18"/>
              </w:rPr>
              <w:t xml:space="preserve"> </w:t>
            </w:r>
            <w:r w:rsidRPr="00F20D1F">
              <w:rPr>
                <w:i/>
                <w:szCs w:val="24"/>
              </w:rPr>
              <w:t xml:space="preserve">„Развитие на железопътната инфраструктура по „основната” </w:t>
            </w:r>
            <w:r w:rsidR="00337245">
              <w:rPr>
                <w:i/>
                <w:szCs w:val="24"/>
              </w:rPr>
              <w:t xml:space="preserve">и „разширената“ </w:t>
            </w:r>
            <w:r w:rsidRPr="00F20D1F">
              <w:rPr>
                <w:i/>
                <w:szCs w:val="24"/>
              </w:rPr>
              <w:t>Трансевропейска транспортна мрежа”</w:t>
            </w:r>
          </w:p>
        </w:tc>
      </w:tr>
      <w:tr w:rsidR="00AD4AED" w:rsidRPr="00F20D1F" w:rsidTr="00F03C1E">
        <w:trPr>
          <w:trHeight w:val="1662"/>
        </w:trPr>
        <w:tc>
          <w:tcPr>
            <w:tcW w:w="8678" w:type="dxa"/>
            <w:gridSpan w:val="2"/>
            <w:shd w:val="clear" w:color="auto" w:fill="auto"/>
          </w:tcPr>
          <w:p w:rsidR="009C6A4D" w:rsidRPr="004B4D05" w:rsidRDefault="009C6A4D" w:rsidP="00C476D5">
            <w:pPr>
              <w:autoSpaceDE w:val="0"/>
              <w:autoSpaceDN w:val="0"/>
              <w:adjustRightInd w:val="0"/>
              <w:rPr>
                <w:lang w:eastAsia="bg-BG"/>
              </w:rPr>
            </w:pPr>
            <w:r w:rsidRPr="00F20D1F">
              <w:rPr>
                <w:lang w:eastAsia="bg-BG"/>
              </w:rPr>
              <w:t>Планира се използване на техническа помощ за подготовката/завършване на подготовката на инвестиционни проекти за развитие на железопътната инфраструктура</w:t>
            </w:r>
            <w:r w:rsidR="00AF3DCB" w:rsidRPr="00F20D1F">
              <w:rPr>
                <w:lang w:eastAsia="bg-BG"/>
              </w:rPr>
              <w:t>, включени за финансиране по приоритетната ос</w:t>
            </w:r>
            <w:r w:rsidR="009B09C1">
              <w:rPr>
                <w:lang w:eastAsia="bg-BG"/>
              </w:rPr>
              <w:t xml:space="preserve"> или предвидени за следващия програмен период</w:t>
            </w:r>
            <w:r w:rsidR="00AF3DCB" w:rsidRPr="00F20D1F">
              <w:rPr>
                <w:lang w:eastAsia="bg-BG"/>
              </w:rPr>
              <w:t xml:space="preserve">, </w:t>
            </w:r>
            <w:r w:rsidRPr="00F20D1F">
              <w:rPr>
                <w:lang w:eastAsia="bg-BG"/>
              </w:rPr>
              <w:t xml:space="preserve">включително </w:t>
            </w:r>
            <w:r w:rsidR="00AF3DCB" w:rsidRPr="00F20D1F">
              <w:rPr>
                <w:lang w:eastAsia="bg-BG"/>
              </w:rPr>
              <w:t xml:space="preserve">изготвяне или актуализация на: </w:t>
            </w:r>
            <w:r w:rsidRPr="00F20D1F">
              <w:rPr>
                <w:lang w:eastAsia="bg-BG"/>
              </w:rPr>
              <w:t>проучвания, анализи „разходи-ползи”, оценки на въздействието върху околната среда, проектиране и др</w:t>
            </w:r>
            <w:r w:rsidRPr="00A4432E">
              <w:rPr>
                <w:lang w:eastAsia="bg-BG"/>
              </w:rPr>
              <w:t xml:space="preserve">. </w:t>
            </w:r>
            <w:r w:rsidR="00A4432E">
              <w:rPr>
                <w:lang w:eastAsia="bg-BG"/>
              </w:rPr>
              <w:t xml:space="preserve">В допълнение </w:t>
            </w:r>
            <w:r w:rsidR="00260EB5">
              <w:rPr>
                <w:lang w:eastAsia="bg-BG"/>
              </w:rPr>
              <w:t xml:space="preserve">към проектите, предвидени за финансиране </w:t>
            </w:r>
            <w:r w:rsidR="00A4432E">
              <w:rPr>
                <w:lang w:eastAsia="bg-BG"/>
              </w:rPr>
              <w:t xml:space="preserve">по </w:t>
            </w:r>
            <w:r w:rsidR="008B2F81">
              <w:rPr>
                <w:lang w:eastAsia="bg-BG"/>
              </w:rPr>
              <w:t>приоритетна ос 1</w:t>
            </w:r>
            <w:r w:rsidR="00260EB5">
              <w:rPr>
                <w:lang w:eastAsia="bg-BG"/>
              </w:rPr>
              <w:t>,</w:t>
            </w:r>
            <w:r w:rsidR="00A4432E">
              <w:rPr>
                <w:lang w:eastAsia="bg-BG"/>
              </w:rPr>
              <w:t xml:space="preserve"> се предвижда </w:t>
            </w:r>
            <w:r w:rsidR="008B2F81">
              <w:rPr>
                <w:lang w:eastAsia="bg-BG"/>
              </w:rPr>
              <w:t>по тази п</w:t>
            </w:r>
            <w:r w:rsidR="008B2F81" w:rsidRPr="008B2F81">
              <w:rPr>
                <w:lang w:eastAsia="bg-BG"/>
              </w:rPr>
              <w:t xml:space="preserve">риоритетна ос </w:t>
            </w:r>
            <w:r w:rsidR="00A4432E">
              <w:rPr>
                <w:lang w:eastAsia="bg-BG"/>
              </w:rPr>
              <w:t>да бъде финансиран</w:t>
            </w:r>
            <w:r w:rsidR="0033004C">
              <w:rPr>
                <w:lang w:eastAsia="bg-BG"/>
              </w:rPr>
              <w:t>а</w:t>
            </w:r>
            <w:r w:rsidR="00A4432E">
              <w:rPr>
                <w:lang w:eastAsia="bg-BG"/>
              </w:rPr>
              <w:t xml:space="preserve"> </w:t>
            </w:r>
            <w:r w:rsidR="0033004C">
              <w:rPr>
                <w:lang w:eastAsia="bg-BG"/>
              </w:rPr>
              <w:t>подготовката на</w:t>
            </w:r>
            <w:r w:rsidR="00A4432E">
              <w:rPr>
                <w:lang w:eastAsia="bg-BG"/>
              </w:rPr>
              <w:t xml:space="preserve"> проект „Модернизация на жп линията </w:t>
            </w:r>
            <w:r w:rsidR="006F429F">
              <w:rPr>
                <w:lang w:eastAsia="bg-BG"/>
              </w:rPr>
              <w:t>София-Перник-</w:t>
            </w:r>
            <w:r w:rsidR="00A4432E">
              <w:rPr>
                <w:lang w:eastAsia="bg-BG"/>
              </w:rPr>
              <w:t>Радомир-Гюешево</w:t>
            </w:r>
            <w:r w:rsidR="006F429F">
              <w:rPr>
                <w:lang w:eastAsia="bg-BG"/>
              </w:rPr>
              <w:t xml:space="preserve">-граница с Република </w:t>
            </w:r>
            <w:r w:rsidR="00B3417B">
              <w:rPr>
                <w:lang w:eastAsia="bg-BG"/>
              </w:rPr>
              <w:t xml:space="preserve">Северна </w:t>
            </w:r>
            <w:r w:rsidR="006F429F">
              <w:rPr>
                <w:lang w:eastAsia="bg-BG"/>
              </w:rPr>
              <w:t>Македония</w:t>
            </w:r>
            <w:r w:rsidR="00A4432E">
              <w:rPr>
                <w:lang w:eastAsia="bg-BG"/>
              </w:rPr>
              <w:t>”</w:t>
            </w:r>
            <w:r w:rsidR="00A4432E" w:rsidRPr="00625ABD">
              <w:rPr>
                <w:lang w:eastAsia="bg-BG"/>
              </w:rPr>
              <w:t>.</w:t>
            </w:r>
            <w:r w:rsidR="00A4432E">
              <w:rPr>
                <w:lang w:eastAsia="bg-BG"/>
              </w:rPr>
              <w:t xml:space="preserve"> </w:t>
            </w:r>
          </w:p>
          <w:p w:rsidR="00C4431E" w:rsidRPr="008274D3" w:rsidRDefault="0059491C" w:rsidP="00C476D5">
            <w:pPr>
              <w:autoSpaceDE w:val="0"/>
              <w:autoSpaceDN w:val="0"/>
              <w:adjustRightInd w:val="0"/>
              <w:rPr>
                <w:szCs w:val="24"/>
              </w:rPr>
            </w:pPr>
            <w:r w:rsidRPr="00F20D1F">
              <w:rPr>
                <w:color w:val="0D0D0D"/>
              </w:rPr>
              <w:lastRenderedPageBreak/>
              <w:t>Дейности</w:t>
            </w:r>
            <w:r w:rsidR="008E4CB6" w:rsidRPr="00F20D1F">
              <w:rPr>
                <w:color w:val="0D0D0D"/>
              </w:rPr>
              <w:t>,</w:t>
            </w:r>
            <w:r w:rsidRPr="00F20D1F">
              <w:rPr>
                <w:color w:val="0D0D0D"/>
              </w:rPr>
              <w:t xml:space="preserve"> свързани с </w:t>
            </w:r>
            <w:r w:rsidR="00C4431E" w:rsidRPr="00F20D1F">
              <w:rPr>
                <w:color w:val="0D0D0D"/>
              </w:rPr>
              <w:t xml:space="preserve">осигуряване на устойчивост </w:t>
            </w:r>
            <w:r w:rsidRPr="00F20D1F">
              <w:rPr>
                <w:color w:val="0D0D0D"/>
              </w:rPr>
              <w:t xml:space="preserve">на </w:t>
            </w:r>
            <w:r w:rsidR="00C4431E" w:rsidRPr="00F20D1F">
              <w:rPr>
                <w:color w:val="0D0D0D"/>
              </w:rPr>
              <w:t>административния капацитет</w:t>
            </w:r>
            <w:r w:rsidRPr="00F20D1F">
              <w:rPr>
                <w:color w:val="0D0D0D"/>
              </w:rPr>
              <w:t xml:space="preserve"> на ДП</w:t>
            </w:r>
            <w:r w:rsidRPr="00F20D1F">
              <w:rPr>
                <w:bCs/>
              </w:rPr>
              <w:t xml:space="preserve"> „Национална компания железопътна инфраструктура”</w:t>
            </w:r>
            <w:r w:rsidR="000B68CF">
              <w:rPr>
                <w:bCs/>
              </w:rPr>
              <w:t xml:space="preserve"> и „Метрополитен“ ЕАД</w:t>
            </w:r>
            <w:r w:rsidR="008E4CB6" w:rsidRPr="00F20D1F">
              <w:rPr>
                <w:bCs/>
              </w:rPr>
              <w:t>,</w:t>
            </w:r>
            <w:r w:rsidRPr="00F20D1F">
              <w:rPr>
                <w:bCs/>
              </w:rPr>
              <w:t xml:space="preserve"> ще бъдат </w:t>
            </w:r>
            <w:r w:rsidR="00C4431E" w:rsidRPr="00F20D1F">
              <w:rPr>
                <w:bCs/>
              </w:rPr>
              <w:t>финансирани по приоритетна ос 5</w:t>
            </w:r>
            <w:r w:rsidR="00A20774">
              <w:rPr>
                <w:bCs/>
              </w:rPr>
              <w:t xml:space="preserve"> „Техническа</w:t>
            </w:r>
            <w:r w:rsidR="00844DFC">
              <w:rPr>
                <w:bCs/>
              </w:rPr>
              <w:t xml:space="preserve"> </w:t>
            </w:r>
            <w:r w:rsidR="00A20774">
              <w:rPr>
                <w:bCs/>
              </w:rPr>
              <w:t>помощ“</w:t>
            </w:r>
            <w:r w:rsidRPr="00F20D1F">
              <w:rPr>
                <w:bCs/>
              </w:rPr>
              <w:t>.</w:t>
            </w:r>
          </w:p>
        </w:tc>
      </w:tr>
    </w:tbl>
    <w:p w:rsidR="00626FFA" w:rsidRPr="00F20D1F" w:rsidRDefault="00A27DCE" w:rsidP="00626FFA">
      <w:r w:rsidRPr="00F20D1F">
        <w:rPr>
          <w:b/>
        </w:rPr>
        <w:lastRenderedPageBreak/>
        <w:br w:type="page"/>
      </w:r>
      <w:r w:rsidR="00197956" w:rsidRPr="00F20D1F">
        <w:rPr>
          <w:b/>
        </w:rPr>
        <w:lastRenderedPageBreak/>
        <w:t>2.А.2</w:t>
      </w:r>
      <w:r w:rsidR="00626FFA" w:rsidRPr="00F20D1F">
        <w:rPr>
          <w:b/>
        </w:rPr>
        <w:t xml:space="preserve"> Приоритетна ос</w:t>
      </w:r>
      <w:r w:rsidR="00197956" w:rsidRPr="00F20D1F">
        <w:t xml:space="preserve"> „</w:t>
      </w:r>
      <w:r w:rsidR="00197956" w:rsidRPr="00F20D1F">
        <w:rPr>
          <w:b/>
        </w:rPr>
        <w:t xml:space="preserve">Развитие на пътната инфраструктура по </w:t>
      </w:r>
      <w:r w:rsidR="00197956" w:rsidRPr="00F20D1F">
        <w:t>„</w:t>
      </w:r>
      <w:r w:rsidR="00197956" w:rsidRPr="00F20D1F">
        <w:rPr>
          <w:b/>
        </w:rPr>
        <w:t xml:space="preserve">основната” </w:t>
      </w:r>
      <w:r w:rsidR="006A71AC">
        <w:rPr>
          <w:b/>
        </w:rPr>
        <w:t xml:space="preserve">и „разширената” </w:t>
      </w:r>
      <w:r w:rsidR="00197956" w:rsidRPr="00F20D1F">
        <w:rPr>
          <w:b/>
        </w:rPr>
        <w:t>Трансевропейска транспортна мрежа”</w:t>
      </w:r>
    </w:p>
    <w:p w:rsidR="00626FFA" w:rsidRPr="00F20D1F" w:rsidRDefault="00626FFA" w:rsidP="00626FFA"/>
    <w:p w:rsidR="00626FFA" w:rsidRPr="00F20D1F" w:rsidRDefault="00626FFA" w:rsidP="00626FFA">
      <w:pPr>
        <w:ind w:left="1418" w:hanging="1418"/>
      </w:pPr>
      <w:r w:rsidRPr="00F20D1F">
        <w:rPr>
          <w:b/>
        </w:rPr>
        <w:t>2.А.2.</w:t>
      </w:r>
      <w:r w:rsidR="00197956" w:rsidRPr="00F20D1F">
        <w:rPr>
          <w:b/>
        </w:rPr>
        <w:t>1.</w:t>
      </w:r>
      <w:r w:rsidRPr="00F20D1F">
        <w:tab/>
      </w:r>
      <w:r w:rsidRPr="00F20D1F">
        <w:rPr>
          <w:b/>
        </w:rPr>
        <w:t>Обосновка за определянето на дадена приоритетна ос, която обхваща повече от една категория региони, тематична цел</w:t>
      </w:r>
      <w:r w:rsidRPr="00F20D1F">
        <w:t xml:space="preserve"> </w:t>
      </w:r>
      <w:r w:rsidRPr="00F20D1F">
        <w:rPr>
          <w:b/>
        </w:rPr>
        <w:t>или фонд</w:t>
      </w:r>
      <w:r w:rsidRPr="00F20D1F">
        <w:t xml:space="preserve"> (където е приложимо)</w:t>
      </w:r>
    </w:p>
    <w:p w:rsidR="00626FFA" w:rsidRPr="00F20D1F" w:rsidRDefault="00626FFA" w:rsidP="00626FFA">
      <w:pPr>
        <w:ind w:left="1418" w:hanging="1418"/>
      </w:pPr>
      <w:r w:rsidRPr="00F20D1F">
        <w:t>(Позоваване: член 96, параграф 1 от Регламент (ЕС) № 1303/2013)</w:t>
      </w:r>
    </w:p>
    <w:p w:rsidR="00626FFA" w:rsidRPr="00F20D1F" w:rsidRDefault="00626FFA" w:rsidP="00626FFA">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626FFA" w:rsidRPr="00F20D1F" w:rsidTr="003B005F">
        <w:tc>
          <w:tcPr>
            <w:tcW w:w="9286" w:type="dxa"/>
            <w:shd w:val="clear" w:color="auto" w:fill="auto"/>
          </w:tcPr>
          <w:p w:rsidR="00626FFA" w:rsidRPr="00D50D41" w:rsidRDefault="001A68D0" w:rsidP="003B005F">
            <w:pPr>
              <w:pStyle w:val="Text1"/>
              <w:ind w:left="0"/>
              <w:rPr>
                <w:i/>
                <w:color w:val="4F81BD"/>
                <w:sz w:val="20"/>
                <w:szCs w:val="20"/>
                <w:lang w:val="bg-BG" w:eastAsia="en-GB"/>
              </w:rPr>
            </w:pPr>
            <w:r w:rsidRPr="00D50D41">
              <w:rPr>
                <w:szCs w:val="24"/>
                <w:lang w:val="bg-BG" w:eastAsia="en-GB"/>
              </w:rPr>
              <w:t xml:space="preserve">Приоритетната ос не обхваща повече от една категория региони, тематична цел или фонд </w:t>
            </w:r>
          </w:p>
        </w:tc>
      </w:tr>
    </w:tbl>
    <w:p w:rsidR="00626FFA" w:rsidRPr="00F20D1F" w:rsidRDefault="00626FFA" w:rsidP="0059491C">
      <w:pPr>
        <w:spacing w:before="0" w:after="0"/>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626FFA" w:rsidRPr="00F20D1F" w:rsidTr="003B005F">
        <w:trPr>
          <w:trHeight w:val="491"/>
        </w:trPr>
        <w:tc>
          <w:tcPr>
            <w:tcW w:w="3510" w:type="dxa"/>
            <w:shd w:val="clear" w:color="auto" w:fill="auto"/>
          </w:tcPr>
          <w:p w:rsidR="00626FFA" w:rsidRPr="00F20D1F" w:rsidRDefault="00626FFA" w:rsidP="00A27DCE">
            <w:pPr>
              <w:jc w:val="left"/>
              <w:rPr>
                <w:i/>
              </w:rPr>
            </w:pPr>
            <w:r w:rsidRPr="00F20D1F">
              <w:t>Идентификация на приоритетната ос</w:t>
            </w:r>
          </w:p>
        </w:tc>
        <w:tc>
          <w:tcPr>
            <w:tcW w:w="4962" w:type="dxa"/>
            <w:shd w:val="clear" w:color="auto" w:fill="auto"/>
          </w:tcPr>
          <w:p w:rsidR="00626FFA" w:rsidRPr="00D50D41" w:rsidRDefault="007B6A1F" w:rsidP="003B005F">
            <w:pPr>
              <w:pStyle w:val="Text1"/>
              <w:ind w:left="0"/>
              <w:jc w:val="left"/>
              <w:rPr>
                <w:color w:val="8DB3E2"/>
                <w:sz w:val="18"/>
                <w:szCs w:val="18"/>
                <w:lang w:val="bg-BG" w:eastAsia="en-GB"/>
              </w:rPr>
            </w:pPr>
            <w:r w:rsidRPr="00D50D41">
              <w:rPr>
                <w:szCs w:val="24"/>
                <w:lang w:val="bg-BG" w:eastAsia="en-GB"/>
              </w:rPr>
              <w:t>2</w:t>
            </w:r>
          </w:p>
        </w:tc>
      </w:tr>
      <w:tr w:rsidR="00626FFA" w:rsidRPr="00F20D1F" w:rsidTr="003B005F">
        <w:trPr>
          <w:trHeight w:val="422"/>
        </w:trPr>
        <w:tc>
          <w:tcPr>
            <w:tcW w:w="3510" w:type="dxa"/>
            <w:shd w:val="clear" w:color="auto" w:fill="auto"/>
          </w:tcPr>
          <w:p w:rsidR="00626FFA" w:rsidRPr="00F20D1F" w:rsidRDefault="00626FFA" w:rsidP="006257FC">
            <w:pPr>
              <w:jc w:val="left"/>
              <w:rPr>
                <w:i/>
              </w:rPr>
            </w:pPr>
            <w:r w:rsidRPr="00F20D1F">
              <w:t>Наименование на приоритетната ос</w:t>
            </w:r>
          </w:p>
        </w:tc>
        <w:tc>
          <w:tcPr>
            <w:tcW w:w="4962" w:type="dxa"/>
            <w:shd w:val="clear" w:color="auto" w:fill="auto"/>
          </w:tcPr>
          <w:p w:rsidR="00626FFA" w:rsidRPr="00F20D1F" w:rsidRDefault="007B6A1F" w:rsidP="006776CA">
            <w:pPr>
              <w:jc w:val="left"/>
            </w:pPr>
            <w:r w:rsidRPr="00F20D1F">
              <w:rPr>
                <w:i/>
                <w:color w:val="8DB3E2"/>
                <w:sz w:val="18"/>
              </w:rPr>
              <w:t xml:space="preserve"> </w:t>
            </w:r>
            <w:r w:rsidRPr="00F20D1F">
              <w:t xml:space="preserve">„Развитие на пътната инфраструктура по „основната” </w:t>
            </w:r>
            <w:r w:rsidR="006A71AC">
              <w:t xml:space="preserve">и „разширената” </w:t>
            </w:r>
            <w:r w:rsidRPr="00F20D1F">
              <w:t>Трансевропейска транспортна мрежа”</w:t>
            </w:r>
          </w:p>
        </w:tc>
      </w:tr>
    </w:tbl>
    <w:p w:rsidR="00626FFA" w:rsidRPr="00F20D1F" w:rsidRDefault="00626FFA" w:rsidP="0059491C">
      <w:pPr>
        <w:pStyle w:val="Text3"/>
        <w:spacing w:before="0" w:after="0"/>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626FFA" w:rsidRPr="00F20D1F" w:rsidTr="003B005F">
        <w:tc>
          <w:tcPr>
            <w:tcW w:w="4986" w:type="dxa"/>
            <w:shd w:val="clear" w:color="auto" w:fill="auto"/>
          </w:tcPr>
          <w:p w:rsidR="00626FFA" w:rsidRPr="00F20D1F" w:rsidRDefault="0060430E" w:rsidP="003B005F">
            <w:pPr>
              <w:pStyle w:val="Text3"/>
              <w:ind w:left="0"/>
            </w:pPr>
            <w:r w:rsidRPr="00F20D1F">
              <w:fldChar w:fldCharType="begin" w:fldLock="1">
                <w:ffData>
                  <w:name w:val="Check1"/>
                  <w:enabled/>
                  <w:calcOnExit w:val="0"/>
                  <w:checkBox>
                    <w:sizeAuto/>
                    <w:default w:val="0"/>
                  </w:checkBox>
                </w:ffData>
              </w:fldChar>
            </w:r>
            <w:r w:rsidR="00626FFA" w:rsidRPr="00F20D1F">
              <w:instrText xml:space="preserve"> FORMCHECKBOX </w:instrText>
            </w:r>
            <w:r w:rsidR="004A63C0">
              <w:fldChar w:fldCharType="separate"/>
            </w:r>
            <w:r w:rsidRPr="00F20D1F">
              <w:fldChar w:fldCharType="end"/>
            </w:r>
            <w:r w:rsidR="00626FFA" w:rsidRPr="00F20D1F">
              <w:t xml:space="preserve">  Цялата приоритетна ос ще се изпълнява само чрез финансови инструменти </w:t>
            </w:r>
          </w:p>
        </w:tc>
        <w:tc>
          <w:tcPr>
            <w:tcW w:w="2352" w:type="dxa"/>
            <w:shd w:val="clear" w:color="auto" w:fill="auto"/>
          </w:tcPr>
          <w:p w:rsidR="007B6A1F" w:rsidRPr="00F20D1F" w:rsidRDefault="007B6A1F" w:rsidP="003B005F">
            <w:pPr>
              <w:pStyle w:val="Text3"/>
              <w:ind w:left="0"/>
            </w:pPr>
            <w:r w:rsidRPr="00F20D1F">
              <w:rPr>
                <w:i/>
                <w:sz w:val="18"/>
              </w:rPr>
              <w:t>Н/П</w:t>
            </w:r>
          </w:p>
        </w:tc>
      </w:tr>
      <w:tr w:rsidR="00626FFA" w:rsidRPr="00F20D1F" w:rsidTr="003B005F">
        <w:tc>
          <w:tcPr>
            <w:tcW w:w="4986" w:type="dxa"/>
            <w:shd w:val="clear" w:color="auto" w:fill="auto"/>
          </w:tcPr>
          <w:p w:rsidR="00626FFA" w:rsidRPr="00F20D1F" w:rsidRDefault="0060430E" w:rsidP="003B005F">
            <w:pPr>
              <w:pStyle w:val="Text3"/>
              <w:ind w:left="0"/>
            </w:pPr>
            <w:r w:rsidRPr="00F20D1F">
              <w:fldChar w:fldCharType="begin" w:fldLock="1">
                <w:ffData>
                  <w:name w:val="Check2"/>
                  <w:enabled/>
                  <w:calcOnExit w:val="0"/>
                  <w:checkBox>
                    <w:sizeAuto/>
                    <w:default w:val="0"/>
                  </w:checkBox>
                </w:ffData>
              </w:fldChar>
            </w:r>
            <w:r w:rsidR="00626FFA" w:rsidRPr="00F20D1F">
              <w:instrText xml:space="preserve"> FORMCHECKBOX </w:instrText>
            </w:r>
            <w:r w:rsidR="004A63C0">
              <w:fldChar w:fldCharType="separate"/>
            </w:r>
            <w:r w:rsidRPr="00F20D1F">
              <w:fldChar w:fldCharType="end"/>
            </w:r>
            <w:r w:rsidR="00626FFA" w:rsidRPr="00F20D1F">
              <w:t xml:space="preserve">  Цялата приоритетна ос ще се изпълнява само чрез финансови инструменти, организирани на равнището на Съюза </w:t>
            </w:r>
          </w:p>
        </w:tc>
        <w:tc>
          <w:tcPr>
            <w:tcW w:w="2352" w:type="dxa"/>
            <w:shd w:val="clear" w:color="auto" w:fill="auto"/>
          </w:tcPr>
          <w:p w:rsidR="007B6A1F" w:rsidRPr="00F20D1F" w:rsidRDefault="007B6A1F" w:rsidP="003B005F">
            <w:pPr>
              <w:pStyle w:val="Text3"/>
              <w:ind w:left="0"/>
            </w:pPr>
            <w:r w:rsidRPr="00F20D1F">
              <w:rPr>
                <w:i/>
                <w:sz w:val="18"/>
              </w:rPr>
              <w:t>Н/П</w:t>
            </w:r>
          </w:p>
        </w:tc>
      </w:tr>
      <w:tr w:rsidR="00626FFA" w:rsidRPr="00F20D1F" w:rsidTr="003B005F">
        <w:tc>
          <w:tcPr>
            <w:tcW w:w="4986" w:type="dxa"/>
            <w:shd w:val="clear" w:color="auto" w:fill="auto"/>
          </w:tcPr>
          <w:p w:rsidR="00A27DCE" w:rsidRPr="00F20D1F" w:rsidRDefault="0060430E" w:rsidP="003B005F">
            <w:pPr>
              <w:pStyle w:val="Text3"/>
              <w:ind w:left="0"/>
            </w:pPr>
            <w:r w:rsidRPr="00F20D1F">
              <w:fldChar w:fldCharType="begin" w:fldLock="1">
                <w:ffData>
                  <w:name w:val="Check3"/>
                  <w:enabled/>
                  <w:calcOnExit w:val="0"/>
                  <w:checkBox>
                    <w:sizeAuto/>
                    <w:default w:val="0"/>
                  </w:checkBox>
                </w:ffData>
              </w:fldChar>
            </w:r>
            <w:r w:rsidR="00626FFA" w:rsidRPr="00F20D1F">
              <w:instrText xml:space="preserve"> FORMCHECKBOX </w:instrText>
            </w:r>
            <w:r w:rsidR="004A63C0">
              <w:fldChar w:fldCharType="separate"/>
            </w:r>
            <w:r w:rsidRPr="00F20D1F">
              <w:fldChar w:fldCharType="end"/>
            </w:r>
            <w:r w:rsidR="00626FFA" w:rsidRPr="00F20D1F">
              <w:t xml:space="preserve">  Цялата приоритетна ос ще се изпълнява само чрез ръководено от общностите местно развитие</w:t>
            </w:r>
          </w:p>
        </w:tc>
        <w:tc>
          <w:tcPr>
            <w:tcW w:w="2352" w:type="dxa"/>
            <w:shd w:val="clear" w:color="auto" w:fill="auto"/>
          </w:tcPr>
          <w:p w:rsidR="007B6A1F" w:rsidRPr="00F20D1F" w:rsidRDefault="007B6A1F" w:rsidP="003B005F">
            <w:pPr>
              <w:pStyle w:val="Text3"/>
              <w:ind w:left="0"/>
            </w:pPr>
            <w:r w:rsidRPr="00F20D1F">
              <w:rPr>
                <w:i/>
                <w:sz w:val="18"/>
              </w:rPr>
              <w:t>Н/П</w:t>
            </w:r>
          </w:p>
        </w:tc>
      </w:tr>
      <w:tr w:rsidR="00626FFA" w:rsidRPr="00F20D1F" w:rsidTr="003B005F">
        <w:tc>
          <w:tcPr>
            <w:tcW w:w="4986" w:type="dxa"/>
            <w:shd w:val="clear" w:color="auto" w:fill="auto"/>
          </w:tcPr>
          <w:p w:rsidR="00626FFA" w:rsidRPr="00F20D1F" w:rsidRDefault="0060430E" w:rsidP="003B005F">
            <w:pPr>
              <w:pStyle w:val="Text3"/>
              <w:ind w:left="0"/>
            </w:pPr>
            <w:r w:rsidRPr="00F20D1F">
              <w:fldChar w:fldCharType="begin" w:fldLock="1">
                <w:ffData>
                  <w:name w:val="Check3"/>
                  <w:enabled/>
                  <w:calcOnExit w:val="0"/>
                  <w:checkBox>
                    <w:sizeAuto/>
                    <w:default w:val="0"/>
                  </w:checkBox>
                </w:ffData>
              </w:fldChar>
            </w:r>
            <w:r w:rsidR="00626FFA" w:rsidRPr="00F20D1F">
              <w:instrText xml:space="preserve"> FORMCHECKBOX </w:instrText>
            </w:r>
            <w:r w:rsidR="004A63C0">
              <w:fldChar w:fldCharType="separate"/>
            </w:r>
            <w:r w:rsidRPr="00F20D1F">
              <w:fldChar w:fldCharType="end"/>
            </w:r>
            <w:r w:rsidR="00626FFA" w:rsidRPr="00F20D1F">
              <w:t xml:space="preserve"> За ЕСФ: Цялата приоритетна ос е предназначена за социални иновации, за транснационално сътрудничество или и за двете</w:t>
            </w:r>
            <w:r w:rsidR="00626FFA" w:rsidRPr="00F20D1F">
              <w:rPr>
                <w:i/>
              </w:rPr>
              <w:t xml:space="preserve"> </w:t>
            </w:r>
          </w:p>
        </w:tc>
        <w:tc>
          <w:tcPr>
            <w:tcW w:w="2352" w:type="dxa"/>
            <w:shd w:val="clear" w:color="auto" w:fill="auto"/>
          </w:tcPr>
          <w:p w:rsidR="007B6A1F" w:rsidRPr="00F20D1F" w:rsidRDefault="007B6A1F" w:rsidP="003B005F">
            <w:pPr>
              <w:pStyle w:val="Text3"/>
              <w:ind w:left="0"/>
            </w:pPr>
            <w:r w:rsidRPr="00F20D1F">
              <w:rPr>
                <w:i/>
                <w:sz w:val="18"/>
              </w:rPr>
              <w:t>Н/П</w:t>
            </w:r>
          </w:p>
        </w:tc>
      </w:tr>
    </w:tbl>
    <w:p w:rsidR="00626FFA" w:rsidRPr="00F20D1F" w:rsidRDefault="00626FFA" w:rsidP="00626FFA"/>
    <w:p w:rsidR="00626FFA" w:rsidRPr="00F20D1F" w:rsidRDefault="00775F29" w:rsidP="00626FFA">
      <w:pPr>
        <w:rPr>
          <w:b/>
        </w:rPr>
      </w:pPr>
      <w:r w:rsidRPr="00F20D1F">
        <w:rPr>
          <w:b/>
        </w:rPr>
        <w:t>2.А.2.2</w:t>
      </w:r>
      <w:r w:rsidR="00626FFA" w:rsidRPr="00F20D1F">
        <w:rPr>
          <w:b/>
        </w:rPr>
        <w:t xml:space="preserve"> Фонд, категория региони и основа за изчисляване на подкрепата от Съюза</w:t>
      </w:r>
    </w:p>
    <w:p w:rsidR="00626FFA" w:rsidRPr="00F20D1F" w:rsidRDefault="00626FFA" w:rsidP="00626FFA">
      <w:pPr>
        <w:rPr>
          <w:b/>
        </w:rPr>
      </w:pPr>
      <w:r w:rsidRPr="00F20D1F">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626FFA" w:rsidRPr="00F20D1F" w:rsidTr="003B005F">
        <w:tc>
          <w:tcPr>
            <w:tcW w:w="3544" w:type="dxa"/>
            <w:shd w:val="clear" w:color="auto" w:fill="auto"/>
          </w:tcPr>
          <w:p w:rsidR="00626FFA" w:rsidRPr="00F20D1F" w:rsidRDefault="00626FFA" w:rsidP="003B005F">
            <w:pPr>
              <w:rPr>
                <w:i/>
              </w:rPr>
            </w:pPr>
            <w:r w:rsidRPr="00F20D1F">
              <w:rPr>
                <w:i/>
              </w:rPr>
              <w:t>Фонд</w:t>
            </w:r>
          </w:p>
        </w:tc>
        <w:tc>
          <w:tcPr>
            <w:tcW w:w="4962" w:type="dxa"/>
            <w:shd w:val="clear" w:color="auto" w:fill="auto"/>
          </w:tcPr>
          <w:p w:rsidR="00626FFA" w:rsidRPr="00F20D1F" w:rsidRDefault="0022203D" w:rsidP="003B005F">
            <w:pPr>
              <w:jc w:val="left"/>
              <w:rPr>
                <w:szCs w:val="24"/>
              </w:rPr>
            </w:pPr>
            <w:r w:rsidRPr="00F20D1F">
              <w:rPr>
                <w:i/>
                <w:szCs w:val="24"/>
              </w:rPr>
              <w:t>Кохезионен фонд</w:t>
            </w:r>
          </w:p>
        </w:tc>
      </w:tr>
      <w:tr w:rsidR="00626FFA" w:rsidRPr="00F20D1F" w:rsidTr="003B005F">
        <w:tc>
          <w:tcPr>
            <w:tcW w:w="3544" w:type="dxa"/>
            <w:shd w:val="clear" w:color="auto" w:fill="auto"/>
          </w:tcPr>
          <w:p w:rsidR="00626FFA" w:rsidRPr="00F20D1F" w:rsidRDefault="00626FFA" w:rsidP="003B005F">
            <w:pPr>
              <w:rPr>
                <w:i/>
              </w:rPr>
            </w:pPr>
            <w:r w:rsidRPr="00F20D1F">
              <w:rPr>
                <w:i/>
              </w:rPr>
              <w:t>Категория региони</w:t>
            </w:r>
          </w:p>
        </w:tc>
        <w:tc>
          <w:tcPr>
            <w:tcW w:w="4962" w:type="dxa"/>
            <w:shd w:val="clear" w:color="auto" w:fill="auto"/>
          </w:tcPr>
          <w:p w:rsidR="00626FFA" w:rsidRPr="00F20D1F" w:rsidRDefault="00BB1BDD" w:rsidP="003B005F">
            <w:pPr>
              <w:jc w:val="left"/>
              <w:rPr>
                <w:szCs w:val="24"/>
              </w:rPr>
            </w:pPr>
            <w:r>
              <w:rPr>
                <w:i/>
                <w:szCs w:val="24"/>
              </w:rPr>
              <w:t>Н/П</w:t>
            </w:r>
            <w:r w:rsidR="009C5F68" w:rsidRPr="00F20D1F">
              <w:rPr>
                <w:szCs w:val="24"/>
              </w:rPr>
              <w:t xml:space="preserve"> </w:t>
            </w:r>
          </w:p>
        </w:tc>
      </w:tr>
      <w:tr w:rsidR="00626FFA" w:rsidRPr="00F20D1F" w:rsidTr="003B005F">
        <w:tc>
          <w:tcPr>
            <w:tcW w:w="3544" w:type="dxa"/>
            <w:shd w:val="clear" w:color="auto" w:fill="auto"/>
          </w:tcPr>
          <w:p w:rsidR="00626FFA" w:rsidRPr="00F20D1F" w:rsidRDefault="00626FFA" w:rsidP="003B005F">
            <w:pPr>
              <w:rPr>
                <w:i/>
              </w:rPr>
            </w:pPr>
            <w:r w:rsidRPr="00F20D1F">
              <w:rPr>
                <w:i/>
              </w:rPr>
              <w:t>Основа за изчисляване (публично или общо)</w:t>
            </w:r>
          </w:p>
        </w:tc>
        <w:tc>
          <w:tcPr>
            <w:tcW w:w="4962" w:type="dxa"/>
            <w:shd w:val="clear" w:color="auto" w:fill="auto"/>
          </w:tcPr>
          <w:p w:rsidR="00626FFA" w:rsidRPr="00F20D1F" w:rsidRDefault="00BB1BDD" w:rsidP="003B005F">
            <w:pPr>
              <w:jc w:val="left"/>
              <w:rPr>
                <w:color w:val="8DB3E2"/>
                <w:szCs w:val="24"/>
              </w:rPr>
            </w:pPr>
            <w:r>
              <w:rPr>
                <w:i/>
                <w:szCs w:val="24"/>
              </w:rPr>
              <w:t>публично</w:t>
            </w:r>
          </w:p>
        </w:tc>
      </w:tr>
      <w:tr w:rsidR="00626FFA" w:rsidRPr="00F20D1F" w:rsidTr="003B005F">
        <w:tc>
          <w:tcPr>
            <w:tcW w:w="3544" w:type="dxa"/>
            <w:shd w:val="clear" w:color="auto" w:fill="auto"/>
          </w:tcPr>
          <w:p w:rsidR="00626FFA" w:rsidRPr="00F20D1F" w:rsidRDefault="00626FFA" w:rsidP="003B005F">
            <w:pPr>
              <w:rPr>
                <w:i/>
              </w:rPr>
            </w:pPr>
            <w:r w:rsidRPr="00F20D1F">
              <w:rPr>
                <w:i/>
              </w:rPr>
              <w:lastRenderedPageBreak/>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626FFA" w:rsidRPr="00F20D1F" w:rsidRDefault="00067EC2" w:rsidP="003B005F">
            <w:pPr>
              <w:jc w:val="left"/>
              <w:rPr>
                <w:i/>
                <w:color w:val="8DB3E2"/>
                <w:sz w:val="18"/>
                <w:szCs w:val="18"/>
              </w:rPr>
            </w:pPr>
            <w:r w:rsidRPr="00F20D1F">
              <w:rPr>
                <w:i/>
                <w:szCs w:val="24"/>
              </w:rPr>
              <w:t>Н/П</w:t>
            </w:r>
          </w:p>
        </w:tc>
      </w:tr>
    </w:tbl>
    <w:p w:rsidR="00626FFA" w:rsidRPr="00BB1BDD" w:rsidRDefault="00626FFA" w:rsidP="00626FFA">
      <w:pPr>
        <w:rPr>
          <w:i/>
          <w:sz w:val="16"/>
          <w:szCs w:val="16"/>
        </w:rPr>
      </w:pPr>
    </w:p>
    <w:p w:rsidR="00626FFA" w:rsidRPr="00F20D1F" w:rsidRDefault="00775F29" w:rsidP="00626FFA">
      <w:r w:rsidRPr="00F20D1F">
        <w:rPr>
          <w:b/>
        </w:rPr>
        <w:t>2.А.2.3</w:t>
      </w:r>
      <w:r w:rsidR="00626FFA" w:rsidRPr="00F20D1F">
        <w:rPr>
          <w:b/>
        </w:rPr>
        <w:t xml:space="preserve"> Инвестиционен приоритет</w:t>
      </w:r>
      <w:r w:rsidR="00626FFA" w:rsidRPr="00F20D1F">
        <w:t xml:space="preserve"> </w:t>
      </w:r>
    </w:p>
    <w:p w:rsidR="00626FFA" w:rsidRDefault="00626FFA" w:rsidP="00626FFA">
      <w:r w:rsidRPr="00F20D1F">
        <w:t xml:space="preserve"> (повтаря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BB1BDD" w:rsidRPr="00F20D1F" w:rsidTr="00CA2849">
        <w:tc>
          <w:tcPr>
            <w:tcW w:w="3544" w:type="dxa"/>
            <w:shd w:val="clear" w:color="auto" w:fill="auto"/>
          </w:tcPr>
          <w:p w:rsidR="00BB1BDD" w:rsidRPr="00F20D1F" w:rsidRDefault="00BB1BDD" w:rsidP="00CA2849">
            <w:pPr>
              <w:rPr>
                <w:i/>
              </w:rPr>
            </w:pPr>
            <w:r w:rsidRPr="00F20D1F">
              <w:rPr>
                <w:i/>
              </w:rPr>
              <w:t>Идентификация</w:t>
            </w:r>
          </w:p>
        </w:tc>
        <w:tc>
          <w:tcPr>
            <w:tcW w:w="4962" w:type="dxa"/>
            <w:shd w:val="clear" w:color="auto" w:fill="auto"/>
          </w:tcPr>
          <w:p w:rsidR="00BB1BDD" w:rsidRPr="00AF711A" w:rsidRDefault="00BB1BDD" w:rsidP="00CA2849">
            <w:pPr>
              <w:widowControl w:val="0"/>
              <w:autoSpaceDE w:val="0"/>
              <w:autoSpaceDN w:val="0"/>
              <w:adjustRightInd w:val="0"/>
              <w:ind w:right="-128"/>
              <w:jc w:val="left"/>
              <w:rPr>
                <w:i/>
                <w:lang w:val="en-US"/>
              </w:rPr>
            </w:pPr>
            <w:r>
              <w:rPr>
                <w:i/>
              </w:rPr>
              <w:t>7</w:t>
            </w:r>
            <w:r>
              <w:rPr>
                <w:i/>
                <w:lang w:val="en-US"/>
              </w:rPr>
              <w:t>i</w:t>
            </w:r>
          </w:p>
        </w:tc>
      </w:tr>
      <w:tr w:rsidR="00BB1BDD" w:rsidRPr="00F20D1F" w:rsidTr="00CA2849">
        <w:tc>
          <w:tcPr>
            <w:tcW w:w="3544" w:type="dxa"/>
            <w:shd w:val="clear" w:color="auto" w:fill="auto"/>
          </w:tcPr>
          <w:p w:rsidR="00BB1BDD" w:rsidRPr="00F20D1F" w:rsidRDefault="00BB1BDD" w:rsidP="00CA2849">
            <w:pPr>
              <w:rPr>
                <w:i/>
              </w:rPr>
            </w:pPr>
            <w:r w:rsidRPr="00F20D1F">
              <w:rPr>
                <w:i/>
              </w:rPr>
              <w:t>Инвестиционен приоритет</w:t>
            </w:r>
          </w:p>
        </w:tc>
        <w:tc>
          <w:tcPr>
            <w:tcW w:w="4962" w:type="dxa"/>
            <w:shd w:val="clear" w:color="auto" w:fill="auto"/>
          </w:tcPr>
          <w:p w:rsidR="00BB1BDD" w:rsidRPr="00CF03B4" w:rsidRDefault="00BB1BDD" w:rsidP="00203F0D">
            <w:pPr>
              <w:widowControl w:val="0"/>
              <w:autoSpaceDE w:val="0"/>
              <w:autoSpaceDN w:val="0"/>
              <w:adjustRightInd w:val="0"/>
              <w:ind w:right="-128"/>
              <w:jc w:val="left"/>
              <w:rPr>
                <w:lang w:val="en-US"/>
              </w:rPr>
            </w:pPr>
            <w:r w:rsidRPr="00F20D1F">
              <w:rPr>
                <w:i/>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bl>
    <w:p w:rsidR="00BB1BDD" w:rsidRPr="00F20D1F" w:rsidRDefault="00BB1BDD" w:rsidP="00626FFA"/>
    <w:p w:rsidR="00626FFA" w:rsidRPr="00F20D1F" w:rsidRDefault="00775F29" w:rsidP="00626FFA">
      <w:pPr>
        <w:rPr>
          <w:b/>
        </w:rPr>
      </w:pPr>
      <w:r w:rsidRPr="00F20D1F">
        <w:rPr>
          <w:b/>
        </w:rPr>
        <w:t>2.А.2</w:t>
      </w:r>
      <w:r w:rsidR="00626FFA" w:rsidRPr="00F20D1F">
        <w:rPr>
          <w:b/>
        </w:rPr>
        <w:t>.</w:t>
      </w:r>
      <w:r w:rsidRPr="00F20D1F">
        <w:rPr>
          <w:b/>
        </w:rPr>
        <w:t>4</w:t>
      </w:r>
      <w:r w:rsidR="00626FFA" w:rsidRPr="00F20D1F">
        <w:rPr>
          <w:b/>
        </w:rPr>
        <w:t xml:space="preserve"> </w:t>
      </w:r>
      <w:r w:rsidR="00626FFA" w:rsidRPr="00F20D1F">
        <w:tab/>
      </w:r>
      <w:r w:rsidR="00626FFA" w:rsidRPr="00F20D1F">
        <w:rPr>
          <w:b/>
        </w:rPr>
        <w:t xml:space="preserve">Специфични цели, съответстващи на инвестиционния приоритет, и очаквани резултати </w:t>
      </w:r>
    </w:p>
    <w:p w:rsidR="00626FFA" w:rsidRPr="00F20D1F" w:rsidRDefault="00626FFA" w:rsidP="00626FFA">
      <w:r w:rsidRPr="00F20D1F">
        <w:t>(повтаря се за всяка специфична цел в рамките на инвестиционния приоритет)</w:t>
      </w:r>
    </w:p>
    <w:p w:rsidR="00626FFA" w:rsidRPr="00F20D1F" w:rsidRDefault="00626FFA" w:rsidP="00626FFA">
      <w:r w:rsidRPr="00F20D1F">
        <w:t xml:space="preserve"> (Позоваване: член 96, параграф 2, първа алинея, буква б), подточки i) и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103"/>
      </w:tblGrid>
      <w:tr w:rsidR="00626FFA" w:rsidRPr="00F20D1F" w:rsidTr="003B005F">
        <w:trPr>
          <w:trHeight w:val="491"/>
        </w:trPr>
        <w:tc>
          <w:tcPr>
            <w:tcW w:w="3510" w:type="dxa"/>
            <w:shd w:val="clear" w:color="auto" w:fill="auto"/>
          </w:tcPr>
          <w:p w:rsidR="00626FFA" w:rsidRPr="00F20D1F" w:rsidRDefault="00626FFA" w:rsidP="003B005F">
            <w:pPr>
              <w:rPr>
                <w:i/>
              </w:rPr>
            </w:pPr>
            <w:r w:rsidRPr="00F20D1F">
              <w:rPr>
                <w:i/>
              </w:rPr>
              <w:t>Идентификация</w:t>
            </w:r>
          </w:p>
        </w:tc>
        <w:tc>
          <w:tcPr>
            <w:tcW w:w="5103" w:type="dxa"/>
            <w:shd w:val="clear" w:color="auto" w:fill="auto"/>
          </w:tcPr>
          <w:p w:rsidR="00626FFA" w:rsidRPr="00D50D41" w:rsidRDefault="00067EC2" w:rsidP="003B005F">
            <w:pPr>
              <w:pStyle w:val="Text1"/>
              <w:ind w:left="0"/>
              <w:jc w:val="left"/>
              <w:rPr>
                <w:i/>
                <w:color w:val="8DB3E2"/>
                <w:sz w:val="18"/>
                <w:szCs w:val="18"/>
                <w:lang w:val="bg-BG" w:eastAsia="en-GB"/>
              </w:rPr>
            </w:pPr>
            <w:r w:rsidRPr="00D50D41">
              <w:rPr>
                <w:i/>
                <w:szCs w:val="24"/>
                <w:lang w:val="bg-BG" w:eastAsia="en-GB"/>
              </w:rPr>
              <w:t>1</w:t>
            </w:r>
          </w:p>
        </w:tc>
      </w:tr>
      <w:tr w:rsidR="00626FFA" w:rsidRPr="00F20D1F" w:rsidTr="003024ED">
        <w:trPr>
          <w:trHeight w:val="1244"/>
        </w:trPr>
        <w:tc>
          <w:tcPr>
            <w:tcW w:w="3510" w:type="dxa"/>
            <w:shd w:val="clear" w:color="auto" w:fill="auto"/>
          </w:tcPr>
          <w:p w:rsidR="00626FFA" w:rsidRPr="00F20D1F" w:rsidRDefault="00626FFA" w:rsidP="003B005F">
            <w:pPr>
              <w:rPr>
                <w:i/>
              </w:rPr>
            </w:pPr>
            <w:r w:rsidRPr="00F20D1F">
              <w:rPr>
                <w:i/>
              </w:rPr>
              <w:t xml:space="preserve">Специфична цел </w:t>
            </w:r>
          </w:p>
        </w:tc>
        <w:tc>
          <w:tcPr>
            <w:tcW w:w="5103" w:type="dxa"/>
            <w:shd w:val="clear" w:color="auto" w:fill="auto"/>
          </w:tcPr>
          <w:p w:rsidR="00626FFA" w:rsidRPr="00D50D41" w:rsidRDefault="00BE7A22" w:rsidP="00E15218">
            <w:pPr>
              <w:pStyle w:val="Text1"/>
              <w:ind w:left="0"/>
              <w:jc w:val="left"/>
              <w:rPr>
                <w:i/>
                <w:szCs w:val="24"/>
                <w:lang w:val="bg-BG" w:eastAsia="en-GB"/>
              </w:rPr>
            </w:pPr>
            <w:r w:rsidRPr="00236A6A">
              <w:rPr>
                <w:i/>
                <w:lang w:val="bg-BG"/>
              </w:rPr>
              <w:t>„Отстраняване на „тесните места“ по пътната Трансевропейска транспортна мрежа“</w:t>
            </w:r>
          </w:p>
        </w:tc>
      </w:tr>
      <w:tr w:rsidR="00626FFA" w:rsidRPr="00F20D1F" w:rsidTr="003B005F">
        <w:trPr>
          <w:trHeight w:val="360"/>
        </w:trPr>
        <w:tc>
          <w:tcPr>
            <w:tcW w:w="3510" w:type="dxa"/>
            <w:shd w:val="clear" w:color="auto" w:fill="auto"/>
          </w:tcPr>
          <w:p w:rsidR="00626FFA" w:rsidRPr="00F20D1F" w:rsidRDefault="00626FFA" w:rsidP="00366CDB">
            <w:pPr>
              <w:jc w:val="left"/>
              <w:rPr>
                <w:i/>
              </w:rPr>
            </w:pPr>
            <w:r w:rsidRPr="00F20D1F">
              <w:rPr>
                <w:i/>
              </w:rPr>
              <w:t>Резултатите, които държавата членка се стреми да постигне с подкрепа от ЕС</w:t>
            </w:r>
          </w:p>
        </w:tc>
        <w:tc>
          <w:tcPr>
            <w:tcW w:w="5103" w:type="dxa"/>
            <w:shd w:val="clear" w:color="auto" w:fill="auto"/>
          </w:tcPr>
          <w:p w:rsidR="00E17837" w:rsidRPr="00F20D1F" w:rsidRDefault="00E17837" w:rsidP="00A27DCE">
            <w:pPr>
              <w:autoSpaceDE w:val="0"/>
              <w:autoSpaceDN w:val="0"/>
              <w:adjustRightInd w:val="0"/>
              <w:rPr>
                <w:i/>
              </w:rPr>
            </w:pPr>
            <w:r w:rsidRPr="00F20D1F">
              <w:rPr>
                <w:i/>
              </w:rPr>
              <w:t>С изпълнението на планираните дейности се очаква постигането на следните основни резултати:</w:t>
            </w:r>
          </w:p>
          <w:p w:rsidR="00222299" w:rsidRPr="00F20D1F" w:rsidRDefault="00E17837" w:rsidP="00E17837">
            <w:pPr>
              <w:autoSpaceDE w:val="0"/>
              <w:autoSpaceDN w:val="0"/>
              <w:adjustRightInd w:val="0"/>
              <w:rPr>
                <w:rFonts w:cs="Arial"/>
                <w:i/>
                <w:color w:val="000000"/>
                <w:lang w:eastAsia="bg-BG"/>
              </w:rPr>
            </w:pPr>
            <w:r w:rsidRPr="00F20D1F">
              <w:rPr>
                <w:rFonts w:cs="Arial"/>
                <w:i/>
                <w:color w:val="000000"/>
                <w:lang w:eastAsia="bg-BG"/>
              </w:rPr>
              <w:t>- Повишен</w:t>
            </w:r>
            <w:r w:rsidR="00623381" w:rsidRPr="00F20D1F">
              <w:rPr>
                <w:rFonts w:cs="Arial"/>
                <w:i/>
                <w:color w:val="000000"/>
                <w:lang w:eastAsia="bg-BG"/>
              </w:rPr>
              <w:t>а</w:t>
            </w:r>
            <w:r w:rsidRPr="00F20D1F">
              <w:rPr>
                <w:rFonts w:cs="Arial"/>
                <w:i/>
                <w:color w:val="000000"/>
                <w:lang w:eastAsia="bg-BG"/>
              </w:rPr>
              <w:t xml:space="preserve"> </w:t>
            </w:r>
            <w:r w:rsidR="00623381" w:rsidRPr="00F20D1F">
              <w:rPr>
                <w:rFonts w:cs="Arial"/>
                <w:i/>
                <w:color w:val="000000"/>
                <w:lang w:eastAsia="bg-BG"/>
              </w:rPr>
              <w:t xml:space="preserve">пропускателна способност </w:t>
            </w:r>
            <w:r w:rsidRPr="00F20D1F">
              <w:rPr>
                <w:rFonts w:cs="Arial"/>
                <w:i/>
                <w:color w:val="000000"/>
                <w:lang w:eastAsia="bg-BG"/>
              </w:rPr>
              <w:t xml:space="preserve">на пътната инфраструктура по </w:t>
            </w:r>
            <w:r w:rsidR="00AA3AD9">
              <w:rPr>
                <w:rFonts w:cs="Arial"/>
                <w:i/>
                <w:color w:val="000000"/>
                <w:lang w:eastAsia="bg-BG"/>
              </w:rPr>
              <w:t xml:space="preserve">участъците на </w:t>
            </w:r>
            <w:r w:rsidRPr="00F20D1F">
              <w:rPr>
                <w:rFonts w:cs="Arial"/>
                <w:i/>
                <w:color w:val="000000"/>
                <w:lang w:eastAsia="bg-BG"/>
              </w:rPr>
              <w:t>основната Транс-европейска мрежа на територията на страната</w:t>
            </w:r>
            <w:r w:rsidR="00AA3AD9">
              <w:rPr>
                <w:rFonts w:cs="Arial"/>
                <w:i/>
                <w:color w:val="000000"/>
                <w:lang w:eastAsia="bg-BG"/>
              </w:rPr>
              <w:t xml:space="preserve"> с най-висока интензивност на автомобилното движение</w:t>
            </w:r>
          </w:p>
          <w:p w:rsidR="0025217F" w:rsidRPr="00F20D1F" w:rsidRDefault="00222299" w:rsidP="00E17837">
            <w:pPr>
              <w:autoSpaceDE w:val="0"/>
              <w:autoSpaceDN w:val="0"/>
              <w:adjustRightInd w:val="0"/>
              <w:rPr>
                <w:rFonts w:cs="Arial"/>
                <w:i/>
                <w:color w:val="000000"/>
                <w:lang w:eastAsia="bg-BG"/>
              </w:rPr>
            </w:pPr>
            <w:r w:rsidRPr="00F20D1F">
              <w:rPr>
                <w:rFonts w:cs="Arial"/>
                <w:i/>
                <w:color w:val="000000"/>
                <w:lang w:eastAsia="bg-BG"/>
              </w:rPr>
              <w:t>- Подобрена безопасност на движението по основната</w:t>
            </w:r>
            <w:r w:rsidR="00C00485">
              <w:rPr>
                <w:rFonts w:cs="Arial"/>
                <w:i/>
                <w:color w:val="000000"/>
                <w:lang w:eastAsia="bg-BG"/>
              </w:rPr>
              <w:t xml:space="preserve"> </w:t>
            </w:r>
            <w:r w:rsidRPr="00F20D1F">
              <w:rPr>
                <w:rFonts w:cs="Arial"/>
                <w:i/>
                <w:color w:val="000000"/>
                <w:lang w:eastAsia="bg-BG"/>
              </w:rPr>
              <w:t>Транс-европейска мрежа на територията на страната</w:t>
            </w:r>
          </w:p>
          <w:p w:rsidR="00E17837" w:rsidRPr="00F20D1F" w:rsidRDefault="0025217F" w:rsidP="00366CDB">
            <w:pPr>
              <w:autoSpaceDE w:val="0"/>
              <w:autoSpaceDN w:val="0"/>
              <w:adjustRightInd w:val="0"/>
            </w:pPr>
            <w:r w:rsidRPr="00F20D1F">
              <w:rPr>
                <w:i/>
              </w:rPr>
              <w:t xml:space="preserve">- </w:t>
            </w:r>
            <w:r w:rsidR="006259BB" w:rsidRPr="00F20D1F">
              <w:rPr>
                <w:i/>
              </w:rPr>
              <w:t>Подобрена</w:t>
            </w:r>
            <w:r w:rsidR="006259BB" w:rsidRPr="00F20D1F">
              <w:t xml:space="preserve"> </w:t>
            </w:r>
            <w:r w:rsidR="006259BB" w:rsidRPr="00F20D1F">
              <w:rPr>
                <w:i/>
              </w:rPr>
              <w:t>свързаност и интеграция с пътните мрежи на съседните страни</w:t>
            </w:r>
          </w:p>
        </w:tc>
      </w:tr>
    </w:tbl>
    <w:p w:rsidR="008270FE" w:rsidRDefault="008270FE" w:rsidP="00626FFA">
      <w:pPr>
        <w:sectPr w:rsidR="008270FE" w:rsidSect="00F31C9D">
          <w:headerReference w:type="default" r:id="rId29"/>
          <w:footerReference w:type="default" r:id="rId30"/>
          <w:headerReference w:type="first" r:id="rId31"/>
          <w:footerReference w:type="first" r:id="rId32"/>
          <w:pgSz w:w="11907" w:h="16839"/>
          <w:pgMar w:top="1134" w:right="1418" w:bottom="1134" w:left="1418" w:header="601" w:footer="1077" w:gutter="0"/>
          <w:cols w:space="720"/>
          <w:docGrid w:linePitch="326"/>
        </w:sectPr>
      </w:pPr>
    </w:p>
    <w:p w:rsidR="008270FE" w:rsidRPr="00F20D1F" w:rsidRDefault="008270FE" w:rsidP="00626FFA"/>
    <w:p w:rsidR="00626FFA" w:rsidRPr="00F20D1F" w:rsidRDefault="00626FFA" w:rsidP="00626FFA">
      <w:r w:rsidRPr="00F20D1F">
        <w:rPr>
          <w:b/>
        </w:rPr>
        <w:t xml:space="preserve">Таблица 3: </w:t>
      </w:r>
      <w:r w:rsidRPr="00F20D1F">
        <w:tab/>
      </w:r>
      <w:r w:rsidRPr="00F20D1F">
        <w:rPr>
          <w:b/>
        </w:rPr>
        <w:t>Специфични за програмата показатели за резултатите по специфични цели</w:t>
      </w:r>
      <w:r w:rsidRPr="00F20D1F">
        <w:t xml:space="preserve"> (за ЕФРР и Кохезионния фонд)</w:t>
      </w:r>
    </w:p>
    <w:p w:rsidR="00626FFA" w:rsidRPr="00F20D1F" w:rsidRDefault="00626FFA" w:rsidP="00626FFA">
      <w:pPr>
        <w:rPr>
          <w:b/>
        </w:rPr>
      </w:pPr>
    </w:p>
    <w:p w:rsidR="00626FFA" w:rsidRPr="00F20D1F" w:rsidRDefault="00626FFA" w:rsidP="00626FFA">
      <w:pPr>
        <w:rPr>
          <w:szCs w:val="24"/>
        </w:rPr>
      </w:pPr>
      <w:r w:rsidRPr="00F20D1F">
        <w:t>(Позоваване: член 96, параграф 2, първа алинея, буква б), подточка ii) от Регламент (EС) № 1303/2013)</w:t>
      </w:r>
    </w:p>
    <w:p w:rsidR="00626FFA" w:rsidRPr="00F20D1F" w:rsidRDefault="00626FFA" w:rsidP="00626FFA"/>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2217"/>
        <w:gridCol w:w="1852"/>
        <w:gridCol w:w="1532"/>
        <w:gridCol w:w="1624"/>
        <w:gridCol w:w="1354"/>
        <w:gridCol w:w="2060"/>
        <w:gridCol w:w="1648"/>
        <w:gridCol w:w="1239"/>
      </w:tblGrid>
      <w:tr w:rsidR="007D4A18" w:rsidRPr="00F20D1F" w:rsidTr="007D4A18">
        <w:trPr>
          <w:trHeight w:val="531"/>
        </w:trPr>
        <w:tc>
          <w:tcPr>
            <w:tcW w:w="1184" w:type="pct"/>
            <w:gridSpan w:val="2"/>
            <w:tcBorders>
              <w:top w:val="single" w:sz="4" w:space="0" w:color="auto"/>
              <w:left w:val="single" w:sz="4" w:space="0" w:color="auto"/>
              <w:bottom w:val="single" w:sz="4" w:space="0" w:color="auto"/>
              <w:right w:val="single" w:sz="4" w:space="0" w:color="auto"/>
            </w:tcBorders>
          </w:tcPr>
          <w:p w:rsidR="007D4A18" w:rsidRPr="00F20D1F" w:rsidRDefault="007D4A18" w:rsidP="003B005F">
            <w:pPr>
              <w:pStyle w:val="ListBullet"/>
              <w:numPr>
                <w:ilvl w:val="0"/>
                <w:numId w:val="0"/>
              </w:numPr>
              <w:tabs>
                <w:tab w:val="left" w:pos="720"/>
              </w:tabs>
              <w:rPr>
                <w:b/>
                <w:i/>
                <w:sz w:val="18"/>
              </w:rPr>
            </w:pPr>
            <w:r>
              <w:rPr>
                <w:b/>
                <w:i/>
                <w:sz w:val="18"/>
              </w:rPr>
              <w:t>Специфична цел</w:t>
            </w:r>
          </w:p>
        </w:tc>
        <w:tc>
          <w:tcPr>
            <w:tcW w:w="3816" w:type="pct"/>
            <w:gridSpan w:val="7"/>
            <w:tcBorders>
              <w:top w:val="single" w:sz="4" w:space="0" w:color="auto"/>
              <w:left w:val="single" w:sz="4" w:space="0" w:color="auto"/>
              <w:bottom w:val="single" w:sz="4" w:space="0" w:color="auto"/>
              <w:right w:val="single" w:sz="4" w:space="0" w:color="auto"/>
            </w:tcBorders>
          </w:tcPr>
          <w:p w:rsidR="007D4A18" w:rsidRPr="00F20D1F" w:rsidRDefault="00661060" w:rsidP="00661060">
            <w:pPr>
              <w:pStyle w:val="ListBullet"/>
              <w:numPr>
                <w:ilvl w:val="0"/>
                <w:numId w:val="0"/>
              </w:numPr>
              <w:tabs>
                <w:tab w:val="left" w:pos="720"/>
              </w:tabs>
              <w:rPr>
                <w:b/>
                <w:i/>
                <w:sz w:val="18"/>
              </w:rPr>
            </w:pPr>
            <w:r w:rsidRPr="00B8537F">
              <w:rPr>
                <w:i/>
              </w:rPr>
              <w:t>„Отстраняване на „тесните места“ по пътната Трансевропейска транспортна мрежа“</w:t>
            </w:r>
            <w:r w:rsidRPr="00661060">
              <w:t xml:space="preserve"> </w:t>
            </w:r>
          </w:p>
        </w:tc>
      </w:tr>
      <w:tr w:rsidR="00626FFA" w:rsidRPr="00F20D1F" w:rsidTr="003B005F">
        <w:trPr>
          <w:trHeight w:val="531"/>
        </w:trPr>
        <w:tc>
          <w:tcPr>
            <w:tcW w:w="436" w:type="pct"/>
            <w:tcBorders>
              <w:top w:val="single" w:sz="4" w:space="0" w:color="auto"/>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rPr>
                <w:b/>
                <w:i/>
                <w:sz w:val="18"/>
                <w:szCs w:val="18"/>
              </w:rPr>
            </w:pPr>
            <w:r w:rsidRPr="00F20D1F">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rPr>
                <w:b/>
                <w:i/>
                <w:sz w:val="18"/>
                <w:szCs w:val="18"/>
              </w:rPr>
            </w:pPr>
            <w:r w:rsidRPr="00F20D1F">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tcPr>
          <w:p w:rsidR="00626FFA" w:rsidRPr="00F20D1F" w:rsidRDefault="00626FFA" w:rsidP="003B005F">
            <w:pPr>
              <w:snapToGrid w:val="0"/>
              <w:rPr>
                <w:b/>
                <w:i/>
                <w:sz w:val="18"/>
                <w:szCs w:val="18"/>
              </w:rPr>
            </w:pPr>
            <w:r w:rsidRPr="00F20D1F">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rPr>
                <w:b/>
                <w:i/>
                <w:sz w:val="18"/>
                <w:szCs w:val="18"/>
              </w:rPr>
            </w:pPr>
            <w:r w:rsidRPr="00F20D1F">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rPr>
                <w:b/>
                <w:i/>
                <w:sz w:val="18"/>
                <w:szCs w:val="18"/>
              </w:rPr>
            </w:pPr>
            <w:r w:rsidRPr="00F20D1F">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tcPr>
          <w:p w:rsidR="00626FFA" w:rsidRPr="00F20D1F" w:rsidRDefault="00626FFA" w:rsidP="003B005F">
            <w:pPr>
              <w:snapToGrid w:val="0"/>
              <w:rPr>
                <w:b/>
                <w:i/>
                <w:sz w:val="18"/>
                <w:szCs w:val="18"/>
              </w:rPr>
            </w:pPr>
            <w:r w:rsidRPr="00F20D1F">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rPr>
                <w:b/>
                <w:i/>
                <w:sz w:val="18"/>
                <w:szCs w:val="18"/>
              </w:rPr>
            </w:pPr>
            <w:r w:rsidRPr="00F20D1F">
              <w:rPr>
                <w:b/>
                <w:i/>
                <w:sz w:val="18"/>
              </w:rPr>
              <w:t>Целева стойност</w:t>
            </w:r>
            <w:r w:rsidRPr="00F20D1F">
              <w:rPr>
                <w:rStyle w:val="FootnoteReference"/>
                <w:b/>
                <w:i/>
                <w:sz w:val="18"/>
              </w:rPr>
              <w:footnoteReference w:id="28"/>
            </w:r>
            <w:r w:rsidRPr="00F20D1F">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rPr>
                <w:b/>
                <w:i/>
                <w:sz w:val="18"/>
                <w:szCs w:val="18"/>
              </w:rPr>
            </w:pPr>
            <w:r w:rsidRPr="00F20D1F">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rPr>
                <w:b/>
                <w:i/>
                <w:sz w:val="18"/>
                <w:szCs w:val="18"/>
              </w:rPr>
            </w:pPr>
            <w:r w:rsidRPr="00F20D1F">
              <w:rPr>
                <w:b/>
                <w:i/>
                <w:sz w:val="18"/>
              </w:rPr>
              <w:t>Честота на отчитане</w:t>
            </w:r>
          </w:p>
        </w:tc>
      </w:tr>
      <w:tr w:rsidR="00273FC3" w:rsidRPr="00F20D1F" w:rsidTr="003B005F">
        <w:trPr>
          <w:trHeight w:val="1729"/>
        </w:trPr>
        <w:tc>
          <w:tcPr>
            <w:tcW w:w="436" w:type="pct"/>
            <w:tcBorders>
              <w:top w:val="single" w:sz="4" w:space="0" w:color="auto"/>
              <w:left w:val="single" w:sz="4" w:space="0" w:color="auto"/>
              <w:bottom w:val="single" w:sz="4" w:space="0" w:color="auto"/>
              <w:right w:val="single" w:sz="4" w:space="0" w:color="auto"/>
            </w:tcBorders>
          </w:tcPr>
          <w:p w:rsidR="00273FC3" w:rsidRPr="00D50D41" w:rsidRDefault="00BB1BDD" w:rsidP="003B005F">
            <w:pPr>
              <w:pStyle w:val="Text1"/>
              <w:ind w:left="0"/>
              <w:jc w:val="left"/>
              <w:rPr>
                <w:i/>
                <w:sz w:val="18"/>
                <w:szCs w:val="18"/>
                <w:lang w:val="bg-BG" w:eastAsia="en-GB"/>
              </w:rPr>
            </w:pPr>
            <w:r w:rsidRPr="0067265E">
              <w:rPr>
                <w:i/>
                <w:sz w:val="20"/>
                <w:szCs w:val="20"/>
                <w:lang w:val="bg-BG" w:eastAsia="en-GB"/>
              </w:rPr>
              <w:t>2.1</w:t>
            </w:r>
          </w:p>
        </w:tc>
        <w:tc>
          <w:tcPr>
            <w:tcW w:w="748" w:type="pct"/>
            <w:tcBorders>
              <w:top w:val="single" w:sz="4" w:space="0" w:color="auto"/>
              <w:left w:val="single" w:sz="4" w:space="0" w:color="auto"/>
              <w:bottom w:val="single" w:sz="4" w:space="0" w:color="auto"/>
              <w:right w:val="single" w:sz="4" w:space="0" w:color="auto"/>
            </w:tcBorders>
          </w:tcPr>
          <w:p w:rsidR="00623381" w:rsidRPr="00D50D41" w:rsidRDefault="00135751" w:rsidP="00187548">
            <w:pPr>
              <w:pStyle w:val="Text1"/>
              <w:spacing w:before="0" w:after="0"/>
              <w:ind w:left="0"/>
              <w:jc w:val="left"/>
              <w:rPr>
                <w:i/>
                <w:sz w:val="18"/>
                <w:szCs w:val="18"/>
                <w:lang w:val="bg-BG" w:eastAsia="en-GB"/>
              </w:rPr>
            </w:pPr>
            <w:r w:rsidRPr="00D50D41">
              <w:rPr>
                <w:iCs/>
                <w:sz w:val="20"/>
                <w:szCs w:val="20"/>
                <w:lang w:val="bg-BG"/>
              </w:rPr>
              <w:t>Н</w:t>
            </w:r>
            <w:r w:rsidR="00623381" w:rsidRPr="00D50D41">
              <w:rPr>
                <w:iCs/>
                <w:sz w:val="20"/>
                <w:szCs w:val="20"/>
                <w:lang w:val="bg-BG"/>
              </w:rPr>
              <w:t xml:space="preserve">асищане на пътната инфраструктура </w:t>
            </w:r>
            <w:r w:rsidR="002D3D8B">
              <w:rPr>
                <w:iCs/>
                <w:sz w:val="20"/>
                <w:szCs w:val="20"/>
                <w:lang w:val="bg-BG"/>
              </w:rPr>
              <w:t>по направление на</w:t>
            </w:r>
            <w:r w:rsidR="00187548">
              <w:rPr>
                <w:iCs/>
                <w:sz w:val="20"/>
                <w:szCs w:val="20"/>
                <w:lang w:val="bg-BG"/>
              </w:rPr>
              <w:t xml:space="preserve"> АМ „Струма“</w:t>
            </w:r>
            <w:r w:rsidR="002D3D8B">
              <w:rPr>
                <w:iCs/>
                <w:sz w:val="20"/>
                <w:szCs w:val="20"/>
                <w:lang w:val="bg-BG"/>
              </w:rPr>
              <w:t xml:space="preserve"> </w:t>
            </w:r>
          </w:p>
        </w:tc>
        <w:tc>
          <w:tcPr>
            <w:tcW w:w="625" w:type="pct"/>
            <w:tcBorders>
              <w:top w:val="single" w:sz="4" w:space="0" w:color="auto"/>
              <w:left w:val="single" w:sz="4" w:space="0" w:color="auto"/>
              <w:bottom w:val="single" w:sz="4" w:space="0" w:color="auto"/>
              <w:right w:val="single" w:sz="4" w:space="0" w:color="auto"/>
            </w:tcBorders>
          </w:tcPr>
          <w:p w:rsidR="00273FC3" w:rsidRPr="00F20D1F" w:rsidRDefault="00273FC3" w:rsidP="003B005F">
            <w:pPr>
              <w:autoSpaceDE w:val="0"/>
              <w:autoSpaceDN w:val="0"/>
              <w:adjustRightInd w:val="0"/>
              <w:rPr>
                <w:iCs/>
                <w:sz w:val="20"/>
                <w:lang w:eastAsia="bg-BG"/>
              </w:rPr>
            </w:pPr>
            <w:r w:rsidRPr="00F20D1F">
              <w:rPr>
                <w:iCs/>
                <w:sz w:val="20"/>
                <w:lang w:eastAsia="bg-BG"/>
              </w:rPr>
              <w:t>%</w:t>
            </w:r>
          </w:p>
        </w:tc>
        <w:tc>
          <w:tcPr>
            <w:tcW w:w="517" w:type="pct"/>
            <w:tcBorders>
              <w:top w:val="single" w:sz="4" w:space="0" w:color="auto"/>
              <w:left w:val="single" w:sz="4" w:space="0" w:color="auto"/>
              <w:bottom w:val="single" w:sz="4" w:space="0" w:color="auto"/>
              <w:right w:val="single" w:sz="4" w:space="0" w:color="auto"/>
            </w:tcBorders>
          </w:tcPr>
          <w:p w:rsidR="00273FC3" w:rsidRPr="00D50D41" w:rsidRDefault="00BB1BDD" w:rsidP="003B005F">
            <w:pPr>
              <w:pStyle w:val="BodyText"/>
              <w:tabs>
                <w:tab w:val="left" w:pos="720"/>
              </w:tabs>
              <w:jc w:val="left"/>
              <w:rPr>
                <w:i/>
                <w:sz w:val="18"/>
                <w:szCs w:val="18"/>
                <w:lang w:val="bg-BG" w:eastAsia="en-GB"/>
              </w:rPr>
            </w:pPr>
            <w:r>
              <w:rPr>
                <w:iCs/>
                <w:sz w:val="20"/>
                <w:lang w:val="bg-BG"/>
              </w:rPr>
              <w:t>Н/П</w:t>
            </w:r>
          </w:p>
        </w:tc>
        <w:tc>
          <w:tcPr>
            <w:tcW w:w="548" w:type="pct"/>
            <w:tcBorders>
              <w:top w:val="single" w:sz="4" w:space="0" w:color="auto"/>
              <w:left w:val="single" w:sz="4" w:space="0" w:color="auto"/>
              <w:bottom w:val="single" w:sz="4" w:space="0" w:color="auto"/>
              <w:right w:val="single" w:sz="4" w:space="0" w:color="auto"/>
            </w:tcBorders>
          </w:tcPr>
          <w:p w:rsidR="00273FC3" w:rsidRPr="008448A9" w:rsidRDefault="002D3D8B" w:rsidP="00C33B4F">
            <w:pPr>
              <w:pStyle w:val="ListBullet"/>
              <w:numPr>
                <w:ilvl w:val="0"/>
                <w:numId w:val="0"/>
              </w:numPr>
              <w:tabs>
                <w:tab w:val="left" w:pos="720"/>
              </w:tabs>
              <w:spacing w:before="0" w:after="0"/>
              <w:contextualSpacing w:val="0"/>
              <w:jc w:val="left"/>
              <w:rPr>
                <w:i/>
                <w:sz w:val="18"/>
                <w:szCs w:val="18"/>
              </w:rPr>
            </w:pPr>
            <w:r w:rsidRPr="00203F0D">
              <w:rPr>
                <w:iCs/>
                <w:sz w:val="20"/>
                <w:lang w:eastAsia="bg-BG"/>
              </w:rPr>
              <w:t xml:space="preserve">Над </w:t>
            </w:r>
            <w:r w:rsidR="00C33B4F">
              <w:rPr>
                <w:iCs/>
                <w:sz w:val="20"/>
                <w:lang w:eastAsia="bg-BG"/>
              </w:rPr>
              <w:t>60</w:t>
            </w:r>
            <w:r w:rsidR="00623381" w:rsidRPr="008448A9">
              <w:rPr>
                <w:iCs/>
                <w:sz w:val="20"/>
                <w:lang w:eastAsia="bg-BG"/>
              </w:rPr>
              <w:t>%</w:t>
            </w:r>
          </w:p>
        </w:tc>
        <w:tc>
          <w:tcPr>
            <w:tcW w:w="457" w:type="pct"/>
            <w:tcBorders>
              <w:top w:val="single" w:sz="4" w:space="0" w:color="auto"/>
              <w:left w:val="single" w:sz="4" w:space="0" w:color="auto"/>
              <w:bottom w:val="single" w:sz="4" w:space="0" w:color="auto"/>
              <w:right w:val="single" w:sz="4" w:space="0" w:color="auto"/>
            </w:tcBorders>
          </w:tcPr>
          <w:p w:rsidR="00273FC3" w:rsidRPr="00F20D1F" w:rsidRDefault="00273FC3" w:rsidP="00F20D1F">
            <w:pPr>
              <w:spacing w:before="0" w:after="0"/>
              <w:jc w:val="left"/>
              <w:rPr>
                <w:i/>
                <w:sz w:val="18"/>
                <w:szCs w:val="18"/>
              </w:rPr>
            </w:pPr>
            <w:r w:rsidRPr="00F20D1F">
              <w:rPr>
                <w:iCs/>
                <w:sz w:val="20"/>
                <w:lang w:eastAsia="bg-BG"/>
              </w:rPr>
              <w:t>2013</w:t>
            </w:r>
          </w:p>
        </w:tc>
        <w:tc>
          <w:tcPr>
            <w:tcW w:w="695" w:type="pct"/>
            <w:tcBorders>
              <w:top w:val="single" w:sz="4" w:space="0" w:color="auto"/>
              <w:left w:val="single" w:sz="4" w:space="0" w:color="auto"/>
              <w:bottom w:val="single" w:sz="4" w:space="0" w:color="auto"/>
              <w:right w:val="single" w:sz="4" w:space="0" w:color="auto"/>
            </w:tcBorders>
          </w:tcPr>
          <w:p w:rsidR="00273FC3" w:rsidRPr="008448A9" w:rsidRDefault="008448A9" w:rsidP="00541A7A">
            <w:pPr>
              <w:pStyle w:val="ListBullet"/>
              <w:numPr>
                <w:ilvl w:val="0"/>
                <w:numId w:val="0"/>
              </w:numPr>
              <w:tabs>
                <w:tab w:val="left" w:pos="720"/>
              </w:tabs>
              <w:spacing w:before="0" w:after="0"/>
              <w:contextualSpacing w:val="0"/>
              <w:jc w:val="left"/>
              <w:rPr>
                <w:i/>
                <w:sz w:val="18"/>
                <w:szCs w:val="18"/>
              </w:rPr>
            </w:pPr>
            <w:r>
              <w:rPr>
                <w:iCs/>
                <w:sz w:val="20"/>
                <w:lang w:eastAsia="bg-BG"/>
              </w:rPr>
              <w:t xml:space="preserve">До </w:t>
            </w:r>
            <w:r w:rsidR="00BB1BDD" w:rsidRPr="008448A9">
              <w:rPr>
                <w:iCs/>
                <w:sz w:val="20"/>
                <w:lang w:eastAsia="bg-BG"/>
              </w:rPr>
              <w:t>50</w:t>
            </w:r>
            <w:r w:rsidR="002D3D8B" w:rsidRPr="008448A9">
              <w:rPr>
                <w:iCs/>
                <w:sz w:val="20"/>
                <w:lang w:eastAsia="bg-BG"/>
              </w:rPr>
              <w:t>%</w:t>
            </w:r>
          </w:p>
        </w:tc>
        <w:tc>
          <w:tcPr>
            <w:tcW w:w="556" w:type="pct"/>
            <w:tcBorders>
              <w:top w:val="single" w:sz="4" w:space="0" w:color="auto"/>
              <w:left w:val="single" w:sz="4" w:space="0" w:color="auto"/>
              <w:bottom w:val="single" w:sz="4" w:space="0" w:color="auto"/>
              <w:right w:val="single" w:sz="4" w:space="0" w:color="auto"/>
            </w:tcBorders>
          </w:tcPr>
          <w:p w:rsidR="00273FC3" w:rsidRPr="00F20D1F" w:rsidRDefault="00273FC3" w:rsidP="00F20D1F">
            <w:pPr>
              <w:pStyle w:val="ListBullet"/>
              <w:numPr>
                <w:ilvl w:val="0"/>
                <w:numId w:val="0"/>
              </w:numPr>
              <w:tabs>
                <w:tab w:val="left" w:pos="720"/>
              </w:tabs>
              <w:spacing w:before="0" w:after="0"/>
              <w:contextualSpacing w:val="0"/>
              <w:jc w:val="left"/>
              <w:rPr>
                <w:i/>
                <w:sz w:val="18"/>
                <w:szCs w:val="18"/>
              </w:rPr>
            </w:pPr>
            <w:r w:rsidRPr="00F20D1F">
              <w:rPr>
                <w:iCs/>
                <w:sz w:val="20"/>
                <w:lang w:eastAsia="bg-BG"/>
              </w:rPr>
              <w:t>Агенция „Пътна инфраструктура”</w:t>
            </w:r>
          </w:p>
        </w:tc>
        <w:tc>
          <w:tcPr>
            <w:tcW w:w="418" w:type="pct"/>
            <w:tcBorders>
              <w:top w:val="single" w:sz="4" w:space="0" w:color="auto"/>
              <w:left w:val="single" w:sz="4" w:space="0" w:color="auto"/>
              <w:bottom w:val="single" w:sz="4" w:space="0" w:color="auto"/>
              <w:right w:val="single" w:sz="4" w:space="0" w:color="auto"/>
            </w:tcBorders>
          </w:tcPr>
          <w:p w:rsidR="00273FC3" w:rsidRPr="00F20D1F" w:rsidRDefault="00384D86" w:rsidP="00F20D1F">
            <w:pPr>
              <w:pStyle w:val="ListBullet"/>
              <w:numPr>
                <w:ilvl w:val="0"/>
                <w:numId w:val="0"/>
              </w:numPr>
              <w:tabs>
                <w:tab w:val="left" w:pos="720"/>
              </w:tabs>
              <w:spacing w:before="0" w:after="0"/>
              <w:contextualSpacing w:val="0"/>
              <w:jc w:val="left"/>
              <w:rPr>
                <w:i/>
                <w:sz w:val="18"/>
                <w:szCs w:val="18"/>
              </w:rPr>
            </w:pPr>
            <w:r>
              <w:rPr>
                <w:iCs/>
                <w:sz w:val="20"/>
                <w:lang w:eastAsia="bg-BG"/>
              </w:rPr>
              <w:t>На годишна база</w:t>
            </w:r>
          </w:p>
        </w:tc>
      </w:tr>
    </w:tbl>
    <w:p w:rsidR="00EC2999" w:rsidRPr="00C33B4F" w:rsidRDefault="00112C1F" w:rsidP="00626FFA">
      <w:pPr>
        <w:suppressAutoHyphens/>
      </w:pPr>
      <w:r w:rsidRPr="008A6DAC">
        <w:rPr>
          <w:color w:val="000000"/>
          <w:szCs w:val="24"/>
          <w:lang w:eastAsia="en-US"/>
        </w:rPr>
        <w:t xml:space="preserve"> </w:t>
      </w:r>
      <w:r w:rsidRPr="00112C1F">
        <w:t xml:space="preserve">Предвид отчетените стойности до </w:t>
      </w:r>
      <w:r w:rsidR="009F4934">
        <w:t>2019 г.</w:t>
      </w:r>
      <w:r w:rsidRPr="00112C1F">
        <w:t xml:space="preserve"> по този индикатор (всички те са над 100%), е </w:t>
      </w:r>
      <w:r w:rsidR="00CD3E56">
        <w:t xml:space="preserve">приет </w:t>
      </w:r>
      <w:r w:rsidRPr="00112C1F">
        <w:t>нов метод на изчисл</w:t>
      </w:r>
      <w:r w:rsidR="00D21A70">
        <w:t>яване на индикатора</w:t>
      </w:r>
      <w:r w:rsidRPr="00112C1F">
        <w:rPr>
          <w:lang w:val="en-US"/>
        </w:rPr>
        <w:t xml:space="preserve">, </w:t>
      </w:r>
      <w:r w:rsidRPr="00112C1F">
        <w:t>в ко</w:t>
      </w:r>
      <w:r w:rsidR="00DF30F0">
        <w:t>й</w:t>
      </w:r>
      <w:r w:rsidRPr="00112C1F">
        <w:t xml:space="preserve">то се използва </w:t>
      </w:r>
      <w:r w:rsidR="00795954">
        <w:t xml:space="preserve">съотношението между </w:t>
      </w:r>
      <w:r w:rsidRPr="00112C1F">
        <w:t>максималната пропускателна способност на пътя/магистралата</w:t>
      </w:r>
      <w:r w:rsidR="00795954">
        <w:t xml:space="preserve"> и средно денонощната интензивност на автомобилното движение в брой МПС </w:t>
      </w:r>
      <w:r w:rsidR="00795954">
        <w:rPr>
          <w:lang w:val="en-US"/>
        </w:rPr>
        <w:t>(AADT)</w:t>
      </w:r>
      <w:r w:rsidRPr="00112C1F">
        <w:t xml:space="preserve"> и се отчита процентът на построената АМ „Струма“, Лот 3 и на непостроена бъдеща магистрала. В тази връзка се променя базовата стойност на индикатора на над 60%. Съответно целевата стойност се запазва. </w:t>
      </w:r>
      <w:r w:rsidR="007A7E17">
        <w:t xml:space="preserve"> </w:t>
      </w:r>
    </w:p>
    <w:p w:rsidR="00FF0E24" w:rsidRPr="00F20D1F" w:rsidRDefault="00FF0E24" w:rsidP="00626FFA">
      <w:pPr>
        <w:suppressAutoHyphens/>
        <w:rPr>
          <w:b/>
        </w:rPr>
      </w:pPr>
    </w:p>
    <w:p w:rsidR="00FF0E24" w:rsidRPr="00F20D1F" w:rsidRDefault="00FF0E24" w:rsidP="00626FFA">
      <w:pPr>
        <w:suppressAutoHyphens/>
        <w:rPr>
          <w:b/>
        </w:rPr>
        <w:sectPr w:rsidR="00FF0E24" w:rsidRPr="00F20D1F" w:rsidSect="008270FE">
          <w:headerReference w:type="default" r:id="rId33"/>
          <w:footerReference w:type="default" r:id="rId34"/>
          <w:headerReference w:type="first" r:id="rId35"/>
          <w:footerReference w:type="first" r:id="rId36"/>
          <w:pgSz w:w="16839" w:h="11907" w:orient="landscape"/>
          <w:pgMar w:top="1418" w:right="1134" w:bottom="1418" w:left="1134" w:header="601" w:footer="1077" w:gutter="0"/>
          <w:cols w:space="720"/>
          <w:docGrid w:linePitch="326"/>
        </w:sectPr>
      </w:pPr>
    </w:p>
    <w:p w:rsidR="00626FFA" w:rsidRPr="00F20D1F" w:rsidRDefault="00626FFA" w:rsidP="00626FFA">
      <w:pPr>
        <w:ind w:left="1418" w:hanging="1418"/>
      </w:pPr>
      <w:r w:rsidRPr="00F20D1F">
        <w:rPr>
          <w:b/>
        </w:rPr>
        <w:lastRenderedPageBreak/>
        <w:t xml:space="preserve">Таблица 4: </w:t>
      </w:r>
      <w:r w:rsidRPr="00F20D1F">
        <w:tab/>
      </w:r>
      <w:r w:rsidRPr="00F20D1F">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0D1F">
        <w:t xml:space="preserve"> (за ЕСФ)</w:t>
      </w:r>
    </w:p>
    <w:p w:rsidR="00626FFA" w:rsidRPr="00F20D1F" w:rsidRDefault="00626FFA" w:rsidP="00626FFA">
      <w:pPr>
        <w:rPr>
          <w:b/>
        </w:rPr>
      </w:pPr>
    </w:p>
    <w:p w:rsidR="00626FFA" w:rsidRPr="00F20D1F" w:rsidRDefault="00626FFA" w:rsidP="00626FFA">
      <w:r w:rsidRPr="00F20D1F">
        <w:t>(Позоваване: член 96, параграф 2, първа алинея, буква б), подточка ii) от Регламент (EС) № 1303/2013)</w:t>
      </w:r>
    </w:p>
    <w:p w:rsidR="00626FFA" w:rsidRPr="00F20D1F" w:rsidRDefault="00626FFA" w:rsidP="00626FFA">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7"/>
        <w:gridCol w:w="2149"/>
        <w:gridCol w:w="1395"/>
        <w:gridCol w:w="1398"/>
        <w:gridCol w:w="1535"/>
        <w:gridCol w:w="326"/>
        <w:gridCol w:w="326"/>
        <w:gridCol w:w="326"/>
        <w:gridCol w:w="1255"/>
        <w:gridCol w:w="976"/>
        <w:gridCol w:w="466"/>
        <w:gridCol w:w="93"/>
        <w:gridCol w:w="373"/>
        <w:gridCol w:w="466"/>
        <w:gridCol w:w="976"/>
        <w:gridCol w:w="1194"/>
      </w:tblGrid>
      <w:tr w:rsidR="008270FE" w:rsidRPr="00F20D1F" w:rsidTr="003B005F">
        <w:trPr>
          <w:trHeight w:val="620"/>
        </w:trPr>
        <w:tc>
          <w:tcPr>
            <w:tcW w:w="449" w:type="pct"/>
            <w:vMerge w:val="restart"/>
            <w:tcBorders>
              <w:top w:val="single" w:sz="4" w:space="0" w:color="auto"/>
              <w:left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b/>
                <w:i/>
                <w:sz w:val="16"/>
              </w:rPr>
              <w:t>Идентификация</w:t>
            </w:r>
          </w:p>
        </w:tc>
        <w:tc>
          <w:tcPr>
            <w:tcW w:w="738" w:type="pct"/>
            <w:vMerge w:val="restart"/>
            <w:tcBorders>
              <w:top w:val="single" w:sz="4" w:space="0" w:color="auto"/>
              <w:left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b/>
                <w:i/>
                <w:sz w:val="16"/>
              </w:rPr>
              <w:t>Базова година</w:t>
            </w:r>
          </w:p>
        </w:tc>
        <w:tc>
          <w:tcPr>
            <w:tcW w:w="480" w:type="pct"/>
            <w:gridSpan w:val="4"/>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b/>
                <w:i/>
                <w:sz w:val="16"/>
                <w:szCs w:val="16"/>
              </w:rPr>
            </w:pPr>
            <w:r w:rsidRPr="00F20D1F">
              <w:rPr>
                <w:b/>
                <w:i/>
                <w:sz w:val="16"/>
              </w:rPr>
              <w:t>Целева стойност</w:t>
            </w:r>
            <w:r w:rsidRPr="00F20D1F">
              <w:rPr>
                <w:rStyle w:val="FootnoteReference"/>
                <w:b/>
                <w:i/>
                <w:sz w:val="16"/>
              </w:rPr>
              <w:footnoteReference w:id="29"/>
            </w:r>
            <w:r w:rsidRPr="00F20D1F">
              <w:rPr>
                <w:b/>
                <w:i/>
                <w:sz w:val="16"/>
              </w:rPr>
              <w:t xml:space="preserve"> (2023 г.)</w:t>
            </w:r>
          </w:p>
        </w:tc>
        <w:tc>
          <w:tcPr>
            <w:tcW w:w="335" w:type="pct"/>
            <w:vMerge w:val="restart"/>
            <w:tcBorders>
              <w:top w:val="single" w:sz="4" w:space="0" w:color="auto"/>
              <w:left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b/>
                <w:i/>
                <w:sz w:val="16"/>
              </w:rPr>
              <w:t>Източник на данните</w:t>
            </w:r>
          </w:p>
        </w:tc>
        <w:tc>
          <w:tcPr>
            <w:tcW w:w="410" w:type="pct"/>
            <w:vMerge w:val="restart"/>
            <w:tcBorders>
              <w:top w:val="single" w:sz="4" w:space="0" w:color="auto"/>
              <w:left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b/>
                <w:i/>
                <w:sz w:val="16"/>
              </w:rPr>
              <w:t>Честота на отчитане</w:t>
            </w:r>
          </w:p>
        </w:tc>
      </w:tr>
      <w:tr w:rsidR="008270FE" w:rsidRPr="00F20D1F" w:rsidTr="003B005F">
        <w:trPr>
          <w:trHeight w:val="619"/>
        </w:trPr>
        <w:tc>
          <w:tcPr>
            <w:tcW w:w="449" w:type="pct"/>
            <w:vMerge/>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626FFA" w:rsidRPr="00F20D1F" w:rsidRDefault="00626FFA" w:rsidP="003B005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sz w:val="16"/>
              </w:rPr>
              <w:t>M</w:t>
            </w:r>
          </w:p>
        </w:tc>
        <w:tc>
          <w:tcPr>
            <w:tcW w:w="112" w:type="pct"/>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sz w:val="16"/>
              </w:rPr>
              <w:t>Ж</w:t>
            </w:r>
          </w:p>
        </w:tc>
        <w:tc>
          <w:tcPr>
            <w:tcW w:w="112" w:type="pct"/>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sz w:val="16"/>
              </w:rPr>
              <w:t>О</w:t>
            </w:r>
          </w:p>
        </w:tc>
        <w:tc>
          <w:tcPr>
            <w:tcW w:w="431" w:type="pct"/>
            <w:vMerge/>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b/>
                <w:i/>
                <w:sz w:val="16"/>
                <w:szCs w:val="16"/>
              </w:rPr>
            </w:pPr>
            <w:r w:rsidRPr="00F20D1F">
              <w:rPr>
                <w:sz w:val="16"/>
              </w:rPr>
              <w:t>M</w:t>
            </w:r>
          </w:p>
        </w:tc>
        <w:tc>
          <w:tcPr>
            <w:tcW w:w="160" w:type="pct"/>
            <w:gridSpan w:val="2"/>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b/>
                <w:i/>
                <w:sz w:val="16"/>
                <w:szCs w:val="16"/>
              </w:rPr>
            </w:pPr>
            <w:r w:rsidRPr="00F20D1F">
              <w:rPr>
                <w:sz w:val="16"/>
              </w:rPr>
              <w:t>Ж</w:t>
            </w:r>
          </w:p>
        </w:tc>
        <w:tc>
          <w:tcPr>
            <w:tcW w:w="160" w:type="pct"/>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b/>
                <w:i/>
                <w:sz w:val="16"/>
                <w:szCs w:val="16"/>
              </w:rPr>
            </w:pPr>
            <w:r w:rsidRPr="00F20D1F">
              <w:rPr>
                <w:sz w:val="16"/>
              </w:rPr>
              <w:t>О</w:t>
            </w:r>
          </w:p>
        </w:tc>
        <w:tc>
          <w:tcPr>
            <w:tcW w:w="335" w:type="pct"/>
            <w:vMerge/>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sz w:val="16"/>
                <w:szCs w:val="16"/>
              </w:rPr>
            </w:pPr>
          </w:p>
        </w:tc>
      </w:tr>
      <w:tr w:rsidR="008270FE" w:rsidRPr="00F20D1F" w:rsidTr="003B005F">
        <w:trPr>
          <w:trHeight w:val="652"/>
        </w:trPr>
        <w:tc>
          <w:tcPr>
            <w:tcW w:w="449" w:type="pct"/>
            <w:tcBorders>
              <w:top w:val="single" w:sz="4" w:space="0" w:color="auto"/>
              <w:left w:val="single" w:sz="4" w:space="0" w:color="auto"/>
              <w:bottom w:val="single" w:sz="4" w:space="0" w:color="auto"/>
              <w:right w:val="single" w:sz="4" w:space="0" w:color="auto"/>
            </w:tcBorders>
          </w:tcPr>
          <w:p w:rsidR="00373ABE" w:rsidRPr="00D50D41" w:rsidRDefault="00373ABE" w:rsidP="003B005F">
            <w:pPr>
              <w:pStyle w:val="Text1"/>
              <w:spacing w:before="60" w:after="60"/>
              <w:ind w:left="0"/>
              <w:jc w:val="left"/>
              <w:rPr>
                <w:i/>
                <w:sz w:val="16"/>
                <w:szCs w:val="16"/>
                <w:lang w:val="bg-BG" w:eastAsia="en-GB"/>
              </w:rPr>
            </w:pPr>
            <w:r w:rsidRPr="00D50D41">
              <w:rPr>
                <w:i/>
                <w:sz w:val="16"/>
                <w:szCs w:val="16"/>
                <w:lang w:val="bg-BG" w:eastAsia="en-GB"/>
              </w:rPr>
              <w:t>Н/П</w:t>
            </w:r>
          </w:p>
        </w:tc>
        <w:tc>
          <w:tcPr>
            <w:tcW w:w="738"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479"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480"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527"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112" w:type="pct"/>
            <w:tcBorders>
              <w:top w:val="single" w:sz="4" w:space="0" w:color="auto"/>
              <w:left w:val="single" w:sz="4" w:space="0" w:color="auto"/>
              <w:right w:val="single" w:sz="4" w:space="0" w:color="auto"/>
            </w:tcBorders>
          </w:tcPr>
          <w:p w:rsidR="00373ABE" w:rsidRPr="00F20D1F" w:rsidRDefault="00373ABE">
            <w:r w:rsidRPr="00F20D1F">
              <w:rPr>
                <w:i/>
                <w:sz w:val="16"/>
                <w:szCs w:val="16"/>
              </w:rPr>
              <w:t>Н/П</w:t>
            </w:r>
          </w:p>
        </w:tc>
        <w:tc>
          <w:tcPr>
            <w:tcW w:w="112" w:type="pct"/>
            <w:tcBorders>
              <w:top w:val="single" w:sz="4" w:space="0" w:color="auto"/>
              <w:left w:val="single" w:sz="4" w:space="0" w:color="auto"/>
              <w:right w:val="single" w:sz="4" w:space="0" w:color="auto"/>
            </w:tcBorders>
          </w:tcPr>
          <w:p w:rsidR="00373ABE" w:rsidRPr="00F20D1F" w:rsidRDefault="00373ABE">
            <w:r w:rsidRPr="00F20D1F">
              <w:rPr>
                <w:i/>
                <w:sz w:val="16"/>
                <w:szCs w:val="16"/>
              </w:rPr>
              <w:t>Н/П</w:t>
            </w:r>
          </w:p>
        </w:tc>
        <w:tc>
          <w:tcPr>
            <w:tcW w:w="112" w:type="pct"/>
            <w:tcBorders>
              <w:top w:val="single" w:sz="4" w:space="0" w:color="auto"/>
              <w:left w:val="single" w:sz="4" w:space="0" w:color="auto"/>
              <w:right w:val="single" w:sz="4" w:space="0" w:color="auto"/>
            </w:tcBorders>
          </w:tcPr>
          <w:p w:rsidR="00373ABE" w:rsidRPr="00F20D1F" w:rsidRDefault="00373ABE">
            <w:r w:rsidRPr="00F20D1F">
              <w:rPr>
                <w:i/>
                <w:sz w:val="16"/>
                <w:szCs w:val="16"/>
              </w:rPr>
              <w:t>Н/П</w:t>
            </w:r>
          </w:p>
        </w:tc>
        <w:tc>
          <w:tcPr>
            <w:tcW w:w="431"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192" w:type="pct"/>
            <w:gridSpan w:val="2"/>
            <w:tcBorders>
              <w:left w:val="single" w:sz="4" w:space="0" w:color="auto"/>
              <w:right w:val="single" w:sz="4" w:space="0" w:color="auto"/>
            </w:tcBorders>
          </w:tcPr>
          <w:p w:rsidR="00373ABE" w:rsidRPr="00F20D1F" w:rsidRDefault="00373ABE">
            <w:r w:rsidRPr="00F20D1F">
              <w:rPr>
                <w:i/>
                <w:sz w:val="16"/>
                <w:szCs w:val="16"/>
              </w:rPr>
              <w:t>Н/П</w:t>
            </w:r>
          </w:p>
        </w:tc>
        <w:tc>
          <w:tcPr>
            <w:tcW w:w="128" w:type="pct"/>
            <w:tcBorders>
              <w:left w:val="single" w:sz="4" w:space="0" w:color="auto"/>
              <w:right w:val="single" w:sz="4" w:space="0" w:color="auto"/>
            </w:tcBorders>
          </w:tcPr>
          <w:p w:rsidR="00373ABE" w:rsidRPr="00F20D1F" w:rsidRDefault="00373ABE">
            <w:r w:rsidRPr="00F20D1F">
              <w:rPr>
                <w:i/>
                <w:sz w:val="16"/>
                <w:szCs w:val="16"/>
              </w:rPr>
              <w:t>Н/П</w:t>
            </w:r>
          </w:p>
        </w:tc>
        <w:tc>
          <w:tcPr>
            <w:tcW w:w="160" w:type="pct"/>
            <w:tcBorders>
              <w:left w:val="single" w:sz="4" w:space="0" w:color="auto"/>
              <w:right w:val="single" w:sz="4" w:space="0" w:color="auto"/>
            </w:tcBorders>
          </w:tcPr>
          <w:p w:rsidR="00373ABE" w:rsidRPr="00F20D1F" w:rsidRDefault="00373ABE">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410"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r>
      <w:tr w:rsidR="008270FE" w:rsidRPr="00F20D1F" w:rsidTr="003B005F">
        <w:trPr>
          <w:trHeight w:val="665"/>
        </w:trPr>
        <w:tc>
          <w:tcPr>
            <w:tcW w:w="449"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738"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479"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480"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527"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112" w:type="pct"/>
            <w:tcBorders>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112" w:type="pct"/>
            <w:tcBorders>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112" w:type="pct"/>
            <w:tcBorders>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431"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192" w:type="pct"/>
            <w:gridSpan w:val="2"/>
            <w:tcBorders>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128" w:type="pct"/>
            <w:tcBorders>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160" w:type="pct"/>
            <w:tcBorders>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410"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r>
    </w:tbl>
    <w:p w:rsidR="00626FFA" w:rsidRPr="00F20D1F" w:rsidRDefault="00626FFA" w:rsidP="00626FFA">
      <w:pPr>
        <w:tabs>
          <w:tab w:val="left" w:pos="720"/>
        </w:tabs>
        <w:spacing w:before="0" w:after="240"/>
        <w:jc w:val="center"/>
        <w:rPr>
          <w:rFonts w:eastAsia="Times New Roman"/>
          <w:b/>
        </w:rPr>
      </w:pPr>
    </w:p>
    <w:p w:rsidR="00626FFA" w:rsidRPr="00F20D1F" w:rsidRDefault="00626FFA" w:rsidP="00EB5854">
      <w:pPr>
        <w:tabs>
          <w:tab w:val="left" w:pos="720"/>
        </w:tabs>
        <w:spacing w:before="0" w:after="0"/>
        <w:jc w:val="left"/>
        <w:rPr>
          <w:rFonts w:eastAsia="Times New Roman"/>
          <w:b/>
        </w:rPr>
      </w:pPr>
      <w:r w:rsidRPr="00F20D1F">
        <w:br w:type="page"/>
      </w:r>
      <w:r w:rsidRPr="00F20D1F">
        <w:rPr>
          <w:b/>
        </w:rPr>
        <w:lastRenderedPageBreak/>
        <w:t xml:space="preserve">Таблица 4a: </w:t>
      </w:r>
      <w:r w:rsidRPr="00F20D1F">
        <w:tab/>
      </w:r>
      <w:r w:rsidRPr="00F20D1F">
        <w:rPr>
          <w:b/>
        </w:rPr>
        <w:t xml:space="preserve">Показатели за резултати по ИМЗ и специфични за програмата показатели за резултати, съответстващи на специфичната цел </w:t>
      </w:r>
    </w:p>
    <w:p w:rsidR="00626FFA" w:rsidRPr="00F20D1F" w:rsidRDefault="00626FFA" w:rsidP="00EB5854">
      <w:pPr>
        <w:tabs>
          <w:tab w:val="left" w:pos="720"/>
        </w:tabs>
        <w:spacing w:before="0" w:after="0"/>
        <w:jc w:val="left"/>
        <w:rPr>
          <w:rFonts w:eastAsia="Times New Roman"/>
        </w:rPr>
      </w:pPr>
      <w:r w:rsidRPr="00F20D1F">
        <w:t xml:space="preserve">(по приоритетни оси или по част от приоритетна ос) </w:t>
      </w:r>
    </w:p>
    <w:p w:rsidR="00626FFA" w:rsidRPr="00F20D1F" w:rsidRDefault="00626FFA" w:rsidP="00EB5854">
      <w:pPr>
        <w:tabs>
          <w:tab w:val="left" w:pos="720"/>
        </w:tabs>
        <w:spacing w:before="0" w:after="0"/>
        <w:jc w:val="left"/>
        <w:rPr>
          <w:rFonts w:eastAsia="Times New Roman"/>
        </w:rPr>
      </w:pPr>
      <w:r w:rsidRPr="00F20D1F">
        <w:t>(Позоваване: член 19, параграф 3 от Регламент (ЕС) № 1304/2013 на Европейския парламент и на Съвета</w:t>
      </w:r>
      <w:r w:rsidRPr="00F20D1F">
        <w:rPr>
          <w:rStyle w:val="FootnoteReference"/>
        </w:rPr>
        <w:footnoteReference w:id="30"/>
      </w:r>
      <w:r w:rsidRPr="00F20D1F">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8"/>
        <w:gridCol w:w="2148"/>
        <w:gridCol w:w="1398"/>
        <w:gridCol w:w="1535"/>
        <w:gridCol w:w="327"/>
        <w:gridCol w:w="327"/>
        <w:gridCol w:w="327"/>
        <w:gridCol w:w="1256"/>
        <w:gridCol w:w="977"/>
        <w:gridCol w:w="466"/>
        <w:gridCol w:w="92"/>
        <w:gridCol w:w="374"/>
        <w:gridCol w:w="466"/>
        <w:gridCol w:w="977"/>
        <w:gridCol w:w="1188"/>
      </w:tblGrid>
      <w:tr w:rsidR="00626FFA" w:rsidRPr="00F20D1F" w:rsidTr="003B005F">
        <w:trPr>
          <w:trHeight w:val="620"/>
        </w:trPr>
        <w:tc>
          <w:tcPr>
            <w:tcW w:w="497" w:type="pct"/>
            <w:vMerge w:val="restart"/>
            <w:tcBorders>
              <w:top w:val="single" w:sz="4" w:space="0" w:color="auto"/>
              <w:left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t xml:space="preserve"> </w:t>
            </w:r>
            <w:r w:rsidRPr="00F20D1F">
              <w:rPr>
                <w:b/>
                <w:i/>
                <w:sz w:val="16"/>
              </w:rPr>
              <w:t>Идентификация</w:t>
            </w:r>
          </w:p>
        </w:tc>
        <w:tc>
          <w:tcPr>
            <w:tcW w:w="816" w:type="pct"/>
            <w:vMerge w:val="restart"/>
            <w:tcBorders>
              <w:top w:val="single" w:sz="4" w:space="0" w:color="auto"/>
              <w:left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b/>
                <w:i/>
                <w:sz w:val="16"/>
              </w:rPr>
              <w:t xml:space="preserve">Показател </w:t>
            </w:r>
          </w:p>
        </w:tc>
        <w:tc>
          <w:tcPr>
            <w:tcW w:w="531" w:type="pct"/>
            <w:vMerge w:val="restart"/>
            <w:tcBorders>
              <w:top w:val="single" w:sz="4" w:space="0" w:color="auto"/>
              <w:left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rFonts w:eastAsia="Times New Roman"/>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b/>
                <w:i/>
                <w:sz w:val="16"/>
              </w:rPr>
              <w:t>Базова година</w:t>
            </w:r>
          </w:p>
        </w:tc>
        <w:tc>
          <w:tcPr>
            <w:tcW w:w="531" w:type="pct"/>
            <w:gridSpan w:val="4"/>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rFonts w:eastAsia="Times New Roman"/>
                <w:b/>
                <w:i/>
                <w:sz w:val="16"/>
                <w:szCs w:val="16"/>
              </w:rPr>
            </w:pPr>
            <w:r w:rsidRPr="00F20D1F">
              <w:rPr>
                <w:b/>
                <w:i/>
                <w:sz w:val="16"/>
              </w:rPr>
              <w:t>Целева стойност</w:t>
            </w:r>
            <w:r w:rsidRPr="00F20D1F">
              <w:rPr>
                <w:rStyle w:val="FootnoteReference"/>
              </w:rPr>
              <w:footnoteReference w:id="31"/>
            </w:r>
            <w:r w:rsidRPr="00F20D1F">
              <w:rPr>
                <w:b/>
                <w:i/>
                <w:sz w:val="16"/>
              </w:rPr>
              <w:t xml:space="preserve"> (2023 г.)</w:t>
            </w:r>
          </w:p>
        </w:tc>
        <w:tc>
          <w:tcPr>
            <w:tcW w:w="371" w:type="pct"/>
            <w:vMerge w:val="restart"/>
            <w:tcBorders>
              <w:top w:val="single" w:sz="4" w:space="0" w:color="auto"/>
              <w:left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b/>
                <w:i/>
                <w:sz w:val="16"/>
              </w:rPr>
              <w:t>Източник на данните</w:t>
            </w:r>
          </w:p>
        </w:tc>
        <w:tc>
          <w:tcPr>
            <w:tcW w:w="451" w:type="pct"/>
            <w:vMerge w:val="restart"/>
            <w:tcBorders>
              <w:top w:val="single" w:sz="4" w:space="0" w:color="auto"/>
              <w:left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b/>
                <w:i/>
                <w:sz w:val="16"/>
              </w:rPr>
              <w:t>Честота на отчитане</w:t>
            </w:r>
          </w:p>
        </w:tc>
      </w:tr>
      <w:tr w:rsidR="008270FE" w:rsidRPr="00F20D1F" w:rsidTr="003B005F">
        <w:trPr>
          <w:trHeight w:val="619"/>
        </w:trPr>
        <w:tc>
          <w:tcPr>
            <w:tcW w:w="497" w:type="pct"/>
            <w:vMerge/>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626FFA" w:rsidRPr="00F20D1F" w:rsidRDefault="00626FFA" w:rsidP="003B005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sz w:val="16"/>
              </w:rPr>
              <w:t>M</w:t>
            </w:r>
          </w:p>
        </w:tc>
        <w:tc>
          <w:tcPr>
            <w:tcW w:w="124" w:type="pct"/>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sz w:val="16"/>
              </w:rPr>
              <w:t>Ж</w:t>
            </w:r>
          </w:p>
        </w:tc>
        <w:tc>
          <w:tcPr>
            <w:tcW w:w="124" w:type="pct"/>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sz w:val="16"/>
              </w:rPr>
              <w:t>О</w:t>
            </w:r>
          </w:p>
        </w:tc>
        <w:tc>
          <w:tcPr>
            <w:tcW w:w="477" w:type="pct"/>
            <w:vMerge/>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rFonts w:eastAsia="Times New Roman"/>
                <w:b/>
                <w:i/>
                <w:sz w:val="16"/>
                <w:szCs w:val="16"/>
              </w:rPr>
            </w:pPr>
            <w:r w:rsidRPr="00F20D1F">
              <w:rPr>
                <w:sz w:val="16"/>
              </w:rPr>
              <w:t>M</w:t>
            </w:r>
          </w:p>
        </w:tc>
        <w:tc>
          <w:tcPr>
            <w:tcW w:w="177" w:type="pct"/>
            <w:gridSpan w:val="2"/>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rFonts w:eastAsia="Times New Roman"/>
                <w:b/>
                <w:i/>
                <w:sz w:val="16"/>
                <w:szCs w:val="16"/>
              </w:rPr>
            </w:pPr>
            <w:r w:rsidRPr="00F20D1F">
              <w:rPr>
                <w:sz w:val="16"/>
              </w:rPr>
              <w:t>Ж</w:t>
            </w:r>
          </w:p>
        </w:tc>
        <w:tc>
          <w:tcPr>
            <w:tcW w:w="177" w:type="pct"/>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rFonts w:eastAsia="Times New Roman"/>
                <w:b/>
                <w:i/>
                <w:sz w:val="16"/>
                <w:szCs w:val="16"/>
              </w:rPr>
            </w:pPr>
            <w:r w:rsidRPr="00F20D1F">
              <w:rPr>
                <w:sz w:val="16"/>
              </w:rPr>
              <w:t>О</w:t>
            </w:r>
          </w:p>
        </w:tc>
        <w:tc>
          <w:tcPr>
            <w:tcW w:w="371" w:type="pct"/>
            <w:vMerge/>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sz w:val="16"/>
                <w:szCs w:val="16"/>
              </w:rPr>
            </w:pPr>
          </w:p>
        </w:tc>
      </w:tr>
      <w:tr w:rsidR="008270FE" w:rsidRPr="00F20D1F" w:rsidTr="003B005F">
        <w:trPr>
          <w:trHeight w:val="652"/>
        </w:trPr>
        <w:tc>
          <w:tcPr>
            <w:tcW w:w="497" w:type="pct"/>
            <w:tcBorders>
              <w:top w:val="single" w:sz="4" w:space="0" w:color="auto"/>
              <w:left w:val="single" w:sz="4" w:space="0" w:color="auto"/>
              <w:bottom w:val="single" w:sz="4" w:space="0" w:color="auto"/>
              <w:right w:val="single" w:sz="4" w:space="0" w:color="auto"/>
            </w:tcBorders>
          </w:tcPr>
          <w:p w:rsidR="003B005F" w:rsidRPr="00F20D1F" w:rsidRDefault="003B005F" w:rsidP="003B005F">
            <w:pPr>
              <w:spacing w:before="60" w:after="60"/>
              <w:jc w:val="left"/>
              <w:rPr>
                <w:rFonts w:eastAsia="Times New Roman"/>
                <w:i/>
                <w:sz w:val="16"/>
                <w:szCs w:val="16"/>
              </w:rPr>
            </w:pPr>
            <w:r w:rsidRPr="00F20D1F">
              <w:rPr>
                <w:i/>
                <w:sz w:val="16"/>
                <w:szCs w:val="16"/>
              </w:rPr>
              <w:t>Н/П</w:t>
            </w:r>
          </w:p>
        </w:tc>
        <w:tc>
          <w:tcPr>
            <w:tcW w:w="816" w:type="pct"/>
            <w:tcBorders>
              <w:top w:val="single" w:sz="4" w:space="0" w:color="auto"/>
              <w:left w:val="single" w:sz="4" w:space="0" w:color="auto"/>
              <w:bottom w:val="single" w:sz="4" w:space="0" w:color="auto"/>
              <w:right w:val="single" w:sz="4" w:space="0" w:color="auto"/>
            </w:tcBorders>
          </w:tcPr>
          <w:p w:rsidR="003B005F" w:rsidRPr="00F20D1F" w:rsidRDefault="003B005F" w:rsidP="003B005F">
            <w:pPr>
              <w:spacing w:before="60" w:after="60"/>
              <w:jc w:val="left"/>
              <w:rPr>
                <w:rFonts w:eastAsia="Times New Roman"/>
                <w:i/>
                <w:sz w:val="16"/>
                <w:szCs w:val="16"/>
              </w:rPr>
            </w:pPr>
            <w:r w:rsidRPr="00F20D1F">
              <w:rPr>
                <w:i/>
                <w:sz w:val="16"/>
                <w:szCs w:val="16"/>
              </w:rPr>
              <w:t>Н/П</w:t>
            </w:r>
          </w:p>
        </w:tc>
        <w:tc>
          <w:tcPr>
            <w:tcW w:w="531" w:type="pct"/>
            <w:tcBorders>
              <w:top w:val="single" w:sz="4" w:space="0" w:color="auto"/>
              <w:left w:val="single" w:sz="4" w:space="0" w:color="auto"/>
              <w:bottom w:val="single" w:sz="4" w:space="0" w:color="auto"/>
              <w:right w:val="single" w:sz="4" w:space="0" w:color="auto"/>
            </w:tcBorders>
          </w:tcPr>
          <w:p w:rsidR="003B005F" w:rsidRPr="00F20D1F" w:rsidRDefault="003B005F">
            <w:r w:rsidRPr="00F20D1F">
              <w:rPr>
                <w:i/>
                <w:sz w:val="16"/>
                <w:szCs w:val="16"/>
              </w:rPr>
              <w:t>Н/П</w:t>
            </w:r>
          </w:p>
        </w:tc>
        <w:tc>
          <w:tcPr>
            <w:tcW w:w="583" w:type="pct"/>
            <w:tcBorders>
              <w:top w:val="single" w:sz="4" w:space="0" w:color="auto"/>
              <w:left w:val="single" w:sz="4" w:space="0" w:color="auto"/>
              <w:bottom w:val="single" w:sz="4" w:space="0" w:color="auto"/>
              <w:right w:val="single" w:sz="4" w:space="0" w:color="auto"/>
            </w:tcBorders>
          </w:tcPr>
          <w:p w:rsidR="003B005F" w:rsidRPr="00F20D1F" w:rsidRDefault="003B005F">
            <w:r w:rsidRPr="00F20D1F">
              <w:rPr>
                <w:i/>
                <w:sz w:val="16"/>
                <w:szCs w:val="16"/>
              </w:rPr>
              <w:t>Н/П</w:t>
            </w:r>
          </w:p>
        </w:tc>
        <w:tc>
          <w:tcPr>
            <w:tcW w:w="372" w:type="pct"/>
            <w:gridSpan w:val="3"/>
            <w:tcBorders>
              <w:top w:val="single" w:sz="4" w:space="0" w:color="auto"/>
              <w:left w:val="single" w:sz="4" w:space="0" w:color="auto"/>
              <w:bottom w:val="single" w:sz="4" w:space="0" w:color="auto"/>
              <w:right w:val="single" w:sz="4" w:space="0" w:color="auto"/>
            </w:tcBorders>
          </w:tcPr>
          <w:p w:rsidR="003B005F" w:rsidRPr="00F20D1F" w:rsidRDefault="003B005F">
            <w:r w:rsidRPr="00F20D1F">
              <w:rPr>
                <w:i/>
                <w:sz w:val="16"/>
                <w:szCs w:val="16"/>
              </w:rPr>
              <w:t>Н/П</w:t>
            </w:r>
          </w:p>
        </w:tc>
        <w:tc>
          <w:tcPr>
            <w:tcW w:w="477" w:type="pct"/>
            <w:tcBorders>
              <w:top w:val="single" w:sz="4" w:space="0" w:color="auto"/>
              <w:left w:val="single" w:sz="4" w:space="0" w:color="auto"/>
              <w:bottom w:val="single" w:sz="4" w:space="0" w:color="auto"/>
              <w:right w:val="single" w:sz="4" w:space="0" w:color="auto"/>
            </w:tcBorders>
          </w:tcPr>
          <w:p w:rsidR="003B005F" w:rsidRPr="00F20D1F" w:rsidRDefault="003B005F">
            <w:r w:rsidRPr="00F20D1F">
              <w:rPr>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3B005F" w:rsidRPr="00F20D1F" w:rsidRDefault="003B005F">
            <w:r w:rsidRPr="00F20D1F">
              <w:rPr>
                <w:i/>
                <w:sz w:val="16"/>
                <w:szCs w:val="16"/>
              </w:rPr>
              <w:t>Н/П</w:t>
            </w:r>
          </w:p>
        </w:tc>
        <w:tc>
          <w:tcPr>
            <w:tcW w:w="212" w:type="pct"/>
            <w:gridSpan w:val="2"/>
            <w:tcBorders>
              <w:left w:val="single" w:sz="4" w:space="0" w:color="auto"/>
              <w:right w:val="single" w:sz="4" w:space="0" w:color="auto"/>
            </w:tcBorders>
          </w:tcPr>
          <w:p w:rsidR="003B005F" w:rsidRPr="00F20D1F" w:rsidRDefault="003B005F">
            <w:r w:rsidRPr="00F20D1F">
              <w:rPr>
                <w:i/>
                <w:sz w:val="16"/>
                <w:szCs w:val="16"/>
              </w:rPr>
              <w:t>Н/П</w:t>
            </w:r>
          </w:p>
        </w:tc>
        <w:tc>
          <w:tcPr>
            <w:tcW w:w="142" w:type="pct"/>
            <w:tcBorders>
              <w:left w:val="single" w:sz="4" w:space="0" w:color="auto"/>
              <w:right w:val="single" w:sz="4" w:space="0" w:color="auto"/>
            </w:tcBorders>
          </w:tcPr>
          <w:p w:rsidR="003B005F" w:rsidRPr="00F20D1F" w:rsidRDefault="003B005F">
            <w:r w:rsidRPr="00F20D1F">
              <w:rPr>
                <w:i/>
                <w:sz w:val="16"/>
                <w:szCs w:val="16"/>
              </w:rPr>
              <w:t>Н/П</w:t>
            </w:r>
          </w:p>
        </w:tc>
        <w:tc>
          <w:tcPr>
            <w:tcW w:w="177" w:type="pct"/>
            <w:tcBorders>
              <w:left w:val="single" w:sz="4" w:space="0" w:color="auto"/>
              <w:right w:val="single" w:sz="4" w:space="0" w:color="auto"/>
            </w:tcBorders>
          </w:tcPr>
          <w:p w:rsidR="003B005F" w:rsidRPr="00F20D1F" w:rsidRDefault="003B005F">
            <w:r w:rsidRPr="00F20D1F">
              <w:rPr>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3B005F" w:rsidRPr="00F20D1F" w:rsidRDefault="003B005F">
            <w:r w:rsidRPr="00F20D1F">
              <w:rPr>
                <w:i/>
                <w:sz w:val="16"/>
                <w:szCs w:val="16"/>
              </w:rPr>
              <w:t>Н/П</w:t>
            </w:r>
          </w:p>
        </w:tc>
        <w:tc>
          <w:tcPr>
            <w:tcW w:w="451" w:type="pct"/>
            <w:tcBorders>
              <w:top w:val="single" w:sz="4" w:space="0" w:color="auto"/>
              <w:left w:val="single" w:sz="4" w:space="0" w:color="auto"/>
              <w:bottom w:val="single" w:sz="4" w:space="0" w:color="auto"/>
              <w:right w:val="single" w:sz="4" w:space="0" w:color="auto"/>
            </w:tcBorders>
          </w:tcPr>
          <w:p w:rsidR="003B005F" w:rsidRPr="00F20D1F" w:rsidRDefault="003B005F">
            <w:r w:rsidRPr="00F20D1F">
              <w:rPr>
                <w:i/>
                <w:sz w:val="16"/>
                <w:szCs w:val="16"/>
              </w:rPr>
              <w:t>Н/П</w:t>
            </w:r>
          </w:p>
        </w:tc>
      </w:tr>
    </w:tbl>
    <w:p w:rsidR="008270FE" w:rsidRDefault="008270FE" w:rsidP="00626FFA">
      <w:pPr>
        <w:suppressAutoHyphens/>
        <w:rPr>
          <w:b/>
        </w:rPr>
        <w:sectPr w:rsidR="008270FE" w:rsidSect="008270FE">
          <w:pgSz w:w="16839" w:h="11907" w:orient="landscape"/>
          <w:pgMar w:top="1418" w:right="1134" w:bottom="1418" w:left="1134" w:header="601" w:footer="1077" w:gutter="0"/>
          <w:cols w:space="720"/>
          <w:docGrid w:linePitch="326"/>
        </w:sectPr>
      </w:pPr>
    </w:p>
    <w:p w:rsidR="00626FFA" w:rsidRPr="00F20D1F" w:rsidRDefault="00775F29" w:rsidP="00626FFA">
      <w:pPr>
        <w:suppressAutoHyphens/>
        <w:rPr>
          <w:b/>
        </w:rPr>
      </w:pPr>
      <w:r w:rsidRPr="00F20D1F">
        <w:rPr>
          <w:b/>
        </w:rPr>
        <w:lastRenderedPageBreak/>
        <w:t>2.А.2</w:t>
      </w:r>
      <w:r w:rsidR="00626FFA" w:rsidRPr="00F20D1F">
        <w:rPr>
          <w:b/>
        </w:rPr>
        <w:t>.</w:t>
      </w:r>
      <w:r w:rsidRPr="00F20D1F">
        <w:rPr>
          <w:b/>
        </w:rPr>
        <w:t>5</w:t>
      </w:r>
      <w:r w:rsidR="00626FFA" w:rsidRPr="00F20D1F">
        <w:rPr>
          <w:b/>
        </w:rPr>
        <w:t xml:space="preserve">  </w:t>
      </w:r>
      <w:r w:rsidR="00626FFA" w:rsidRPr="00F20D1F">
        <w:tab/>
      </w:r>
      <w:r w:rsidR="00626FFA" w:rsidRPr="00F20D1F">
        <w:rPr>
          <w:b/>
        </w:rPr>
        <w:t xml:space="preserve">Действия, които ще получат подкрепа в рамките на инвестиционния приоритет </w:t>
      </w:r>
    </w:p>
    <w:p w:rsidR="00626FFA" w:rsidRPr="00F20D1F" w:rsidRDefault="00626FFA" w:rsidP="00626FFA">
      <w:pPr>
        <w:suppressAutoHyphens/>
      </w:pPr>
      <w:r w:rsidRPr="00F20D1F">
        <w:t>(по инвестиционни приоритети)</w:t>
      </w:r>
    </w:p>
    <w:p w:rsidR="00626FFA" w:rsidRPr="00F20D1F" w:rsidRDefault="00626FFA" w:rsidP="00626FFA">
      <w:pPr>
        <w:suppressAutoHyphens/>
        <w:rPr>
          <w:b/>
          <w:sz w:val="16"/>
          <w:szCs w:val="16"/>
        </w:rPr>
      </w:pPr>
    </w:p>
    <w:p w:rsidR="00626FFA" w:rsidRPr="00F20D1F" w:rsidRDefault="00775F29" w:rsidP="00626FFA">
      <w:pPr>
        <w:pStyle w:val="ManualHeading3"/>
        <w:tabs>
          <w:tab w:val="clear" w:pos="850"/>
        </w:tabs>
        <w:ind w:left="1418" w:hanging="1418"/>
        <w:rPr>
          <w:b/>
          <w:sz w:val="16"/>
          <w:szCs w:val="16"/>
        </w:rPr>
      </w:pPr>
      <w:r w:rsidRPr="00F20D1F">
        <w:rPr>
          <w:b/>
        </w:rPr>
        <w:t>2.А.2</w:t>
      </w:r>
      <w:r w:rsidR="00626FFA" w:rsidRPr="00F20D1F">
        <w:rPr>
          <w:b/>
        </w:rPr>
        <w:t>.</w:t>
      </w:r>
      <w:r w:rsidRPr="00F20D1F">
        <w:rPr>
          <w:b/>
        </w:rPr>
        <w:t>5.</w:t>
      </w:r>
      <w:r w:rsidR="00626FFA" w:rsidRPr="00F20D1F">
        <w:rPr>
          <w:b/>
        </w:rPr>
        <w:t xml:space="preserve">1 </w:t>
      </w:r>
      <w:r w:rsidR="00626FFA" w:rsidRPr="00F20D1F">
        <w:tab/>
      </w:r>
      <w:r w:rsidR="00626FFA" w:rsidRPr="00F20D1F">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00626FFA" w:rsidRPr="00F20D1F">
        <w:rPr>
          <w:b/>
        </w:rPr>
        <w:br/>
      </w:r>
    </w:p>
    <w:p w:rsidR="00626FFA" w:rsidRDefault="00626FFA" w:rsidP="00626FFA">
      <w:pPr>
        <w:pStyle w:val="ManualHeading3"/>
        <w:tabs>
          <w:tab w:val="clear" w:pos="850"/>
        </w:tabs>
        <w:ind w:left="1418" w:hanging="1418"/>
        <w:rPr>
          <w:i w:val="0"/>
          <w:lang w:val="en-US"/>
        </w:rPr>
      </w:pPr>
      <w:r w:rsidRPr="00F20D1F">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B3425" w:rsidRPr="00F20D1F" w:rsidTr="00961871">
        <w:trPr>
          <w:trHeight w:val="518"/>
        </w:trPr>
        <w:tc>
          <w:tcPr>
            <w:tcW w:w="2235" w:type="dxa"/>
            <w:shd w:val="clear" w:color="auto" w:fill="auto"/>
          </w:tcPr>
          <w:p w:rsidR="002B3425" w:rsidRPr="00F20D1F" w:rsidRDefault="002B3425" w:rsidP="00961871">
            <w:pPr>
              <w:rPr>
                <w:i/>
                <w:color w:val="8DB3E2"/>
                <w:sz w:val="18"/>
                <w:szCs w:val="18"/>
              </w:rPr>
            </w:pPr>
            <w:r w:rsidRPr="00F20D1F">
              <w:rPr>
                <w:i/>
              </w:rPr>
              <w:t>Инвестиционен приоритет</w:t>
            </w:r>
          </w:p>
        </w:tc>
        <w:tc>
          <w:tcPr>
            <w:tcW w:w="6443" w:type="dxa"/>
            <w:shd w:val="clear" w:color="auto" w:fill="auto"/>
          </w:tcPr>
          <w:p w:rsidR="002B3425" w:rsidRPr="00F20D1F" w:rsidRDefault="002B3425" w:rsidP="00961871">
            <w:pPr>
              <w:widowControl w:val="0"/>
              <w:autoSpaceDE w:val="0"/>
              <w:autoSpaceDN w:val="0"/>
              <w:adjustRightInd w:val="0"/>
              <w:ind w:right="2"/>
              <w:rPr>
                <w:i/>
              </w:rPr>
            </w:pPr>
            <w:r>
              <w:rPr>
                <w:i/>
              </w:rPr>
              <w:t>7</w:t>
            </w:r>
            <w:r>
              <w:rPr>
                <w:i/>
                <w:lang w:val="en-US"/>
              </w:rPr>
              <w:t>i</w:t>
            </w:r>
            <w:r w:rsidRPr="00A55425">
              <w:rPr>
                <w:i/>
              </w:rPr>
              <w:t xml:space="preserve"> </w:t>
            </w:r>
            <w:r w:rsidRPr="00F20D1F">
              <w:rPr>
                <w:i/>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2B3425" w:rsidRPr="00F20D1F" w:rsidTr="00961871">
        <w:trPr>
          <w:trHeight w:val="819"/>
        </w:trPr>
        <w:tc>
          <w:tcPr>
            <w:tcW w:w="8678" w:type="dxa"/>
            <w:gridSpan w:val="2"/>
            <w:shd w:val="clear" w:color="auto" w:fill="auto"/>
          </w:tcPr>
          <w:p w:rsidR="002B3425" w:rsidRPr="00F20D1F" w:rsidRDefault="002B3425" w:rsidP="00961871">
            <w:pPr>
              <w:widowControl w:val="0"/>
              <w:autoSpaceDE w:val="0"/>
              <w:autoSpaceDN w:val="0"/>
              <w:adjustRightInd w:val="0"/>
              <w:ind w:right="-128"/>
              <w:rPr>
                <w:b/>
              </w:rPr>
            </w:pPr>
            <w:r w:rsidRPr="00F20D1F">
              <w:rPr>
                <w:b/>
              </w:rPr>
              <w:t>Примерни допустими дейности:</w:t>
            </w:r>
          </w:p>
          <w:p w:rsidR="002B3425" w:rsidRPr="00F20D1F" w:rsidRDefault="002B3425" w:rsidP="00961871">
            <w:pPr>
              <w:widowControl w:val="0"/>
              <w:autoSpaceDE w:val="0"/>
              <w:autoSpaceDN w:val="0"/>
              <w:adjustRightInd w:val="0"/>
            </w:pPr>
            <w:r w:rsidRPr="00F20D1F">
              <w:t>Изграждане и модернизация на участъци от пътната инфраструктура</w:t>
            </w:r>
            <w:r w:rsidR="007854EC">
              <w:rPr>
                <w:lang w:val="en-US"/>
              </w:rPr>
              <w:t xml:space="preserve"> </w:t>
            </w:r>
            <w:r w:rsidR="007854EC">
              <w:t xml:space="preserve">по „основната“ </w:t>
            </w:r>
            <w:r w:rsidR="007854EC" w:rsidRPr="007854EC">
              <w:t>Трансевропейска транспортна мрежа</w:t>
            </w:r>
            <w:r w:rsidR="00B51C40">
              <w:t>,</w:t>
            </w:r>
            <w:r w:rsidRPr="00F20D1F">
              <w:t xml:space="preserve"> </w:t>
            </w:r>
            <w:r w:rsidR="00B51C40" w:rsidRPr="00B51C40">
              <w:t>подобряване на свързаността и достъпността до Трансевропейската транспортна мрежа</w:t>
            </w:r>
            <w:r w:rsidR="00EF1133">
              <w:t>,</w:t>
            </w:r>
            <w:r w:rsidR="00B51C40" w:rsidRPr="00B51C40">
              <w:t xml:space="preserve"> </w:t>
            </w:r>
            <w:r w:rsidR="007854EC">
              <w:t xml:space="preserve">техническа помощ за </w:t>
            </w:r>
            <w:r w:rsidR="00476029" w:rsidRPr="00476029">
              <w:t xml:space="preserve">подготовката на проекти за развитие на пътната инфраструктура </w:t>
            </w:r>
            <w:r w:rsidRPr="00F20D1F">
              <w:t xml:space="preserve">по „основната” </w:t>
            </w:r>
            <w:r>
              <w:t xml:space="preserve">и „разширената” </w:t>
            </w:r>
            <w:r w:rsidRPr="00F20D1F">
              <w:t>Трансевропейска транспортна мрежа</w:t>
            </w:r>
            <w:r w:rsidR="00020D71">
              <w:t xml:space="preserve"> и пътни връзки</w:t>
            </w:r>
            <w:r w:rsidRPr="00F20D1F">
              <w:t>.</w:t>
            </w:r>
          </w:p>
          <w:p w:rsidR="002B3425" w:rsidRPr="0040056E" w:rsidRDefault="002B3425" w:rsidP="00961871">
            <w:pPr>
              <w:autoSpaceDE w:val="0"/>
              <w:autoSpaceDN w:val="0"/>
              <w:adjustRightInd w:val="0"/>
            </w:pPr>
            <w:r w:rsidRPr="00F20D1F">
              <w:t>Основното направление на Ориент/източно средиземноморския коридор на територията на България свъ</w:t>
            </w:r>
            <w:r w:rsidR="00E43F82">
              <w:t>р</w:t>
            </w:r>
            <w:r w:rsidRPr="00F20D1F">
              <w:t>зва Западна Румъния и Гърция с преминаване през транспортния възел София. Коридорът започва на север при град Видин, пресича Дунавската равнина и Стара планина преди да стигне до София. На юг от София коридорът минава през западните части на планината Витоша и после следва долината на река Струма до гръцката граница при Кулата. Важни международни пътни връзки следват маршрута, който осигурява сухоземни връзки между Северозападния и Югозапад</w:t>
            </w:r>
            <w:r w:rsidR="00C81451">
              <w:t>н</w:t>
            </w:r>
            <w:r w:rsidRPr="00F20D1F">
              <w:t>ия региони, със столицата София, както и със съседните държави - Румъния и Гърция. С откриването на моста Видин – Калафат през 2013 г. се осигури директна връзка през река Дунав по този коридор.</w:t>
            </w:r>
            <w:r w:rsidR="0040056E">
              <w:t xml:space="preserve">  </w:t>
            </w:r>
          </w:p>
          <w:p w:rsidR="002B3425" w:rsidRDefault="002B3425" w:rsidP="00961871">
            <w:pPr>
              <w:autoSpaceDE w:val="0"/>
              <w:autoSpaceDN w:val="0"/>
              <w:adjustRightInd w:val="0"/>
            </w:pPr>
            <w:r w:rsidRPr="00F20D1F">
              <w:t xml:space="preserve">Централният участък на маршрута има много топографски и свързани с околната среда предизвикателства, по-специално през Кресненското дефиле. Поради тази причина изграждането на автомагистралата е необходимо да се извърши поетапно със Северен участък (Долна Диканя до Благоевград) и Южен участък (Сандански до Кулата), които се изграждат в програмен период 2007-2013 г., а изграждането на централния участък (Благоевград до Сандански) следва да </w:t>
            </w:r>
            <w:r w:rsidR="00D60D2C">
              <w:t xml:space="preserve">стартира и да </w:t>
            </w:r>
            <w:r w:rsidRPr="00F20D1F">
              <w:t xml:space="preserve">се </w:t>
            </w:r>
            <w:r w:rsidR="00D60D2C">
              <w:t>изпълни</w:t>
            </w:r>
            <w:r w:rsidRPr="00F20D1F">
              <w:t xml:space="preserve"> </w:t>
            </w:r>
            <w:r w:rsidR="00D60D2C">
              <w:t xml:space="preserve">частично </w:t>
            </w:r>
            <w:r w:rsidRPr="00F20D1F">
              <w:t>през програмен период 2014-2020 г., когато значителните инженерни и екологични въздействия бъдат преодолени или смекчени.</w:t>
            </w:r>
          </w:p>
          <w:p w:rsidR="00B44A2E" w:rsidRDefault="002B3425" w:rsidP="00D83F5C">
            <w:pPr>
              <w:autoSpaceDE w:val="0"/>
              <w:autoSpaceDN w:val="0"/>
              <w:adjustRightInd w:val="0"/>
              <w:rPr>
                <w:bCs/>
              </w:rPr>
            </w:pPr>
            <w:r>
              <w:t>Изграждането на участък Благоевград-Сандански от автомагистрала „Струма“ е основният приоритет в програмата</w:t>
            </w:r>
            <w:r w:rsidR="0076051E">
              <w:rPr>
                <w:lang w:val="en-US"/>
              </w:rPr>
              <w:t xml:space="preserve"> </w:t>
            </w:r>
            <w:r w:rsidR="0076051E">
              <w:t>по ПО 2</w:t>
            </w:r>
            <w:r>
              <w:t xml:space="preserve">. С цел ускоряване на реализацията на проекта участъкът е разделен на 3 подучастъка, като за строителството на </w:t>
            </w:r>
            <w:r w:rsidR="00D66AE7">
              <w:t xml:space="preserve">два от тях - </w:t>
            </w:r>
            <w:r>
              <w:t>Благоевград</w:t>
            </w:r>
            <w:r w:rsidR="00D66AE7">
              <w:t xml:space="preserve"> </w:t>
            </w:r>
            <w:r>
              <w:t>-</w:t>
            </w:r>
            <w:r w:rsidR="00D66AE7">
              <w:t xml:space="preserve"> </w:t>
            </w:r>
            <w:r>
              <w:t>Крупник и Кресна</w:t>
            </w:r>
            <w:r w:rsidR="00D66AE7">
              <w:t xml:space="preserve"> </w:t>
            </w:r>
            <w:r>
              <w:t>-</w:t>
            </w:r>
            <w:r w:rsidR="00D66AE7">
              <w:t xml:space="preserve"> </w:t>
            </w:r>
            <w:r>
              <w:t xml:space="preserve">Сандански през 2014 г. са обявени процедури за възлагане на обществени поръчки с преквалификация.  Разделянето на 3 подучастъка и стартиралите тръжни процедури е съобразено с техническото изпълнение на Лот 3, като няма да предопредели </w:t>
            </w:r>
            <w:r w:rsidR="005873B0">
              <w:t xml:space="preserve">варианта за изпълнение на </w:t>
            </w:r>
            <w:r w:rsidR="005873B0">
              <w:lastRenderedPageBreak/>
              <w:t>подучастъка в Кресненското дефиле.</w:t>
            </w:r>
            <w:r w:rsidR="00011EBB" w:rsidRPr="00011EBB">
              <w:rPr>
                <w:szCs w:val="24"/>
                <w:lang w:val="en-GB"/>
              </w:rPr>
              <w:t xml:space="preserve"> </w:t>
            </w:r>
            <w:r w:rsidR="00011EBB">
              <w:rPr>
                <w:szCs w:val="24"/>
              </w:rPr>
              <w:t>Проектът за изграждане на пътния</w:t>
            </w:r>
            <w:r w:rsidR="00011EBB" w:rsidRPr="00011EBB">
              <w:rPr>
                <w:lang w:val="en-GB"/>
              </w:rPr>
              <w:t xml:space="preserve"> </w:t>
            </w:r>
            <w:r w:rsidR="00011EBB">
              <w:t>участък</w:t>
            </w:r>
            <w:r w:rsidR="00011EBB" w:rsidRPr="00011EBB">
              <w:rPr>
                <w:lang w:val="en-GB"/>
              </w:rPr>
              <w:t xml:space="preserve"> </w:t>
            </w:r>
            <w:r w:rsidR="00011EBB">
              <w:t>Благоевград</w:t>
            </w:r>
            <w:r w:rsidR="00011EBB">
              <w:rPr>
                <w:lang w:val="en-GB"/>
              </w:rPr>
              <w:t xml:space="preserve"> - Сандански</w:t>
            </w:r>
            <w:r w:rsidR="00011EBB" w:rsidRPr="00011EBB">
              <w:rPr>
                <w:lang w:val="en-GB"/>
              </w:rPr>
              <w:t xml:space="preserve"> </w:t>
            </w:r>
            <w:r w:rsidR="00011EBB">
              <w:t>от АМ Струма</w:t>
            </w:r>
            <w:r w:rsidR="00011EBB" w:rsidRPr="00011EBB">
              <w:rPr>
                <w:lang w:val="en-GB"/>
              </w:rPr>
              <w:t xml:space="preserve"> </w:t>
            </w:r>
            <w:r w:rsidR="00011EBB">
              <w:t>беше разделен на два големи проекта, а именно</w:t>
            </w:r>
            <w:r w:rsidR="00011EBB" w:rsidRPr="00011EBB">
              <w:rPr>
                <w:lang w:val="en-GB"/>
              </w:rPr>
              <w:t xml:space="preserve"> „</w:t>
            </w:r>
            <w:r w:rsidR="00011EBB">
              <w:t>АМ Струма</w:t>
            </w:r>
            <w:r w:rsidR="00011EBB" w:rsidRPr="00011EBB">
              <w:rPr>
                <w:lang w:val="en-GB"/>
              </w:rPr>
              <w:t xml:space="preserve">, </w:t>
            </w:r>
            <w:r w:rsidR="00011EBB">
              <w:t>лот</w:t>
            </w:r>
            <w:r w:rsidR="00011EBB" w:rsidRPr="00011EBB">
              <w:rPr>
                <w:lang w:val="en-GB"/>
              </w:rPr>
              <w:t xml:space="preserve"> 3.1, 3.3 </w:t>
            </w:r>
            <w:r w:rsidR="00011EBB">
              <w:t>и тунел</w:t>
            </w:r>
            <w:r w:rsidR="00011EBB" w:rsidRPr="00011EBB">
              <w:rPr>
                <w:lang w:val="en-GB"/>
              </w:rPr>
              <w:t xml:space="preserve"> </w:t>
            </w:r>
            <w:r w:rsidR="00011EBB">
              <w:t>Железница</w:t>
            </w:r>
            <w:r w:rsidR="00011EBB" w:rsidRPr="00011EBB">
              <w:rPr>
                <w:lang w:val="en-GB"/>
              </w:rPr>
              <w:t>” (</w:t>
            </w:r>
            <w:r w:rsidR="00011EBB">
              <w:t>подучастъци Благоевград</w:t>
            </w:r>
            <w:r w:rsidR="00011EBB" w:rsidRPr="00011EBB">
              <w:rPr>
                <w:lang w:val="en-GB"/>
              </w:rPr>
              <w:t xml:space="preserve"> – </w:t>
            </w:r>
            <w:r w:rsidR="00011EBB">
              <w:t>Крупник</w:t>
            </w:r>
            <w:r w:rsidR="00011EBB" w:rsidRPr="00011EBB">
              <w:rPr>
                <w:lang w:val="en-GB"/>
              </w:rPr>
              <w:t xml:space="preserve"> </w:t>
            </w:r>
            <w:r w:rsidR="00011EBB">
              <w:t>и</w:t>
            </w:r>
            <w:r w:rsidR="00011EBB" w:rsidRPr="00011EBB">
              <w:rPr>
                <w:lang w:val="en-GB"/>
              </w:rPr>
              <w:t xml:space="preserve"> </w:t>
            </w:r>
            <w:r w:rsidR="00011EBB">
              <w:t>Кресна</w:t>
            </w:r>
            <w:r w:rsidR="00011EBB" w:rsidRPr="00011EBB">
              <w:rPr>
                <w:lang w:val="en-GB"/>
              </w:rPr>
              <w:t xml:space="preserve"> – </w:t>
            </w:r>
            <w:r w:rsidR="00011EBB">
              <w:t>Сандански</w:t>
            </w:r>
            <w:r w:rsidR="00011EBB" w:rsidRPr="00011EBB">
              <w:rPr>
                <w:lang w:val="en-GB"/>
              </w:rPr>
              <w:t xml:space="preserve"> </w:t>
            </w:r>
            <w:r w:rsidR="00011EBB">
              <w:t>и тунел</w:t>
            </w:r>
            <w:r w:rsidR="00011EBB" w:rsidRPr="00011EBB">
              <w:rPr>
                <w:lang w:val="en-GB"/>
              </w:rPr>
              <w:t xml:space="preserve"> </w:t>
            </w:r>
            <w:r w:rsidR="00011EBB">
              <w:t>Железница</w:t>
            </w:r>
            <w:r w:rsidR="00011EBB" w:rsidRPr="00011EBB">
              <w:rPr>
                <w:lang w:val="en-GB"/>
              </w:rPr>
              <w:t xml:space="preserve">) </w:t>
            </w:r>
            <w:r w:rsidR="00011EBB">
              <w:t>и</w:t>
            </w:r>
            <w:r w:rsidR="00011EBB" w:rsidRPr="00011EBB">
              <w:rPr>
                <w:lang w:val="en-GB"/>
              </w:rPr>
              <w:t xml:space="preserve"> </w:t>
            </w:r>
            <w:r w:rsidR="00011EBB">
              <w:t xml:space="preserve">АМ </w:t>
            </w:r>
            <w:r w:rsidR="00011EBB" w:rsidRPr="00011EBB">
              <w:rPr>
                <w:lang w:val="en-GB"/>
              </w:rPr>
              <w:t>„</w:t>
            </w:r>
            <w:r w:rsidR="00011EBB">
              <w:t>Струма</w:t>
            </w:r>
            <w:r w:rsidR="00011EBB" w:rsidRPr="00011EBB">
              <w:rPr>
                <w:lang w:val="en-GB"/>
              </w:rPr>
              <w:t xml:space="preserve">, </w:t>
            </w:r>
            <w:r w:rsidR="00011EBB">
              <w:t>лот</w:t>
            </w:r>
            <w:r w:rsidR="00011EBB" w:rsidRPr="00011EBB">
              <w:rPr>
                <w:lang w:val="en-GB"/>
              </w:rPr>
              <w:t xml:space="preserve"> 3.2” </w:t>
            </w:r>
            <w:r w:rsidR="00DC6084" w:rsidRPr="00DC6084">
              <w:rPr>
                <w:lang w:val="en-GB"/>
              </w:rPr>
              <w:t>(</w:t>
            </w:r>
            <w:r w:rsidR="00DC6084">
              <w:t>подучастък Кресненско дефиле</w:t>
            </w:r>
            <w:r w:rsidR="00DC6084" w:rsidRPr="00DC6084">
              <w:rPr>
                <w:lang w:val="en-GB"/>
              </w:rPr>
              <w:t xml:space="preserve">). </w:t>
            </w:r>
            <w:r w:rsidR="00DC6084">
              <w:t>Проектът за изграждане на АМ</w:t>
            </w:r>
            <w:r w:rsidR="00DC6084" w:rsidRPr="00DC6084">
              <w:rPr>
                <w:lang w:val="en-GB"/>
              </w:rPr>
              <w:t xml:space="preserve"> „</w:t>
            </w:r>
            <w:r w:rsidR="00DC6084">
              <w:t>Струма</w:t>
            </w:r>
            <w:r w:rsidR="00DC6084" w:rsidRPr="00DC6084">
              <w:rPr>
                <w:lang w:val="en-GB"/>
              </w:rPr>
              <w:t xml:space="preserve">, </w:t>
            </w:r>
            <w:r w:rsidR="00DC6084">
              <w:t>лот</w:t>
            </w:r>
            <w:r w:rsidR="00DC6084" w:rsidRPr="00DC6084">
              <w:rPr>
                <w:lang w:val="en-GB"/>
              </w:rPr>
              <w:t xml:space="preserve"> 3.1, 3.3 </w:t>
            </w:r>
            <w:r w:rsidR="00DC6084">
              <w:t>и тунел Железница</w:t>
            </w:r>
            <w:r w:rsidR="00DC6084" w:rsidRPr="00DC6084">
              <w:rPr>
                <w:lang w:val="en-GB"/>
              </w:rPr>
              <w:t xml:space="preserve">” </w:t>
            </w:r>
            <w:r w:rsidR="00DC6084">
              <w:t>се очаква да бъде изпълнен успешно в настоящия програмен период</w:t>
            </w:r>
            <w:r w:rsidR="00DC6084" w:rsidRPr="00DC6084">
              <w:rPr>
                <w:lang w:val="en-GB"/>
              </w:rPr>
              <w:t xml:space="preserve">. </w:t>
            </w:r>
            <w:r w:rsidR="00DC6084">
              <w:t>По проекта за изграждане на АМ</w:t>
            </w:r>
            <w:r w:rsidR="00DC6084" w:rsidRPr="00DC6084">
              <w:rPr>
                <w:lang w:val="en-GB"/>
              </w:rPr>
              <w:t xml:space="preserve"> „</w:t>
            </w:r>
            <w:r w:rsidR="00DC6084">
              <w:t>Струма</w:t>
            </w:r>
            <w:r w:rsidR="00DC6084" w:rsidRPr="00DC6084">
              <w:rPr>
                <w:lang w:val="en-GB"/>
              </w:rPr>
              <w:t xml:space="preserve">, </w:t>
            </w:r>
            <w:r w:rsidR="00DC6084">
              <w:t>лот</w:t>
            </w:r>
            <w:r w:rsidR="00DC6084" w:rsidRPr="00DC6084">
              <w:rPr>
                <w:lang w:val="en-GB"/>
              </w:rPr>
              <w:t xml:space="preserve"> 3.2”, </w:t>
            </w:r>
            <w:r w:rsidR="00DC6084">
              <w:t xml:space="preserve">се очаква в рамките на програмния период </w:t>
            </w:r>
            <w:r w:rsidR="00AC3A10">
              <w:t>да бъдат изпълнени подготвителни дейности и мерки за смекчаване на негативното въздействие върху околната среда</w:t>
            </w:r>
            <w:r w:rsidR="00DC6084" w:rsidRPr="00DC6084">
              <w:rPr>
                <w:lang w:val="en-GB"/>
              </w:rPr>
              <w:t xml:space="preserve">. </w:t>
            </w:r>
            <w:r w:rsidR="00AC3A10">
              <w:t xml:space="preserve">Планира се проектът да бъде завършен в програмен период </w:t>
            </w:r>
            <w:r w:rsidR="00DC6084" w:rsidRPr="00DC6084">
              <w:rPr>
                <w:lang w:val="en-GB"/>
              </w:rPr>
              <w:t>2021-2027.</w:t>
            </w:r>
            <w:r w:rsidR="00AC3A10">
              <w:t xml:space="preserve"> </w:t>
            </w:r>
            <w:r w:rsidR="008D2CB4" w:rsidRPr="008D2CB4">
              <w:rPr>
                <w:bCs/>
              </w:rPr>
              <w:t xml:space="preserve"> </w:t>
            </w:r>
          </w:p>
          <w:p w:rsidR="00A62FDB" w:rsidRDefault="008D2CB4" w:rsidP="00D83F5C">
            <w:pPr>
              <w:autoSpaceDE w:val="0"/>
              <w:autoSpaceDN w:val="0"/>
              <w:adjustRightInd w:val="0"/>
              <w:rPr>
                <w:lang w:val="en-US"/>
              </w:rPr>
            </w:pPr>
            <w:r>
              <w:rPr>
                <w:bCs/>
              </w:rPr>
              <w:t>Пътят</w:t>
            </w:r>
            <w:r w:rsidRPr="008D2CB4">
              <w:rPr>
                <w:bCs/>
              </w:rPr>
              <w:t xml:space="preserve"> </w:t>
            </w:r>
            <w:r w:rsidRPr="008D2CB4">
              <w:rPr>
                <w:bCs/>
                <w:lang w:val="en-US"/>
              </w:rPr>
              <w:t>I</w:t>
            </w:r>
            <w:r w:rsidRPr="008D2CB4">
              <w:rPr>
                <w:bCs/>
              </w:rPr>
              <w:t xml:space="preserve">-8 </w:t>
            </w:r>
            <w:r>
              <w:rPr>
                <w:bCs/>
              </w:rPr>
              <w:t>свързва</w:t>
            </w:r>
            <w:r w:rsidRPr="008D2CB4">
              <w:rPr>
                <w:bCs/>
              </w:rPr>
              <w:t xml:space="preserve"> </w:t>
            </w:r>
            <w:r w:rsidR="00102044">
              <w:rPr>
                <w:bCs/>
              </w:rPr>
              <w:t>Г</w:t>
            </w:r>
            <w:r>
              <w:rPr>
                <w:bCs/>
              </w:rPr>
              <w:t>КПП</w:t>
            </w:r>
            <w:r w:rsidRPr="008D2CB4">
              <w:rPr>
                <w:bCs/>
              </w:rPr>
              <w:t xml:space="preserve"> </w:t>
            </w:r>
            <w:r>
              <w:rPr>
                <w:bCs/>
                <w:lang w:val="en-US"/>
              </w:rPr>
              <w:t>“Калотина</w:t>
            </w:r>
            <w:r w:rsidRPr="008D2CB4">
              <w:rPr>
                <w:bCs/>
              </w:rPr>
              <w:t xml:space="preserve">” </w:t>
            </w:r>
            <w:r>
              <w:rPr>
                <w:bCs/>
              </w:rPr>
              <w:t>на сръбската граница</w:t>
            </w:r>
            <w:r w:rsidRPr="008D2CB4">
              <w:rPr>
                <w:bCs/>
              </w:rPr>
              <w:t xml:space="preserve"> </w:t>
            </w:r>
            <w:r>
              <w:rPr>
                <w:bCs/>
              </w:rPr>
              <w:t>с</w:t>
            </w:r>
            <w:r w:rsidRPr="008D2CB4">
              <w:rPr>
                <w:bCs/>
              </w:rPr>
              <w:t xml:space="preserve"> </w:t>
            </w:r>
            <w:r w:rsidR="00102044">
              <w:rPr>
                <w:bCs/>
              </w:rPr>
              <w:t>Г</w:t>
            </w:r>
            <w:r>
              <w:rPr>
                <w:bCs/>
              </w:rPr>
              <w:t>КПП</w:t>
            </w:r>
            <w:r w:rsidRPr="008D2CB4">
              <w:rPr>
                <w:bCs/>
              </w:rPr>
              <w:t xml:space="preserve"> </w:t>
            </w:r>
            <w:r w:rsidRPr="008D2CB4">
              <w:rPr>
                <w:bCs/>
                <w:lang w:val="en-US"/>
              </w:rPr>
              <w:t>“</w:t>
            </w:r>
            <w:r>
              <w:rPr>
                <w:bCs/>
              </w:rPr>
              <w:t>Капитан</w:t>
            </w:r>
            <w:r w:rsidRPr="008D2CB4">
              <w:rPr>
                <w:bCs/>
                <w:lang w:val="en-US"/>
              </w:rPr>
              <w:t xml:space="preserve"> </w:t>
            </w:r>
            <w:r>
              <w:rPr>
                <w:bCs/>
              </w:rPr>
              <w:t>Андреево</w:t>
            </w:r>
            <w:r w:rsidRPr="008D2CB4">
              <w:rPr>
                <w:bCs/>
              </w:rPr>
              <w:t xml:space="preserve">” </w:t>
            </w:r>
            <w:r>
              <w:rPr>
                <w:bCs/>
              </w:rPr>
              <w:t>на</w:t>
            </w:r>
            <w:r w:rsidRPr="008D2CB4">
              <w:rPr>
                <w:bCs/>
              </w:rPr>
              <w:t xml:space="preserve"> </w:t>
            </w:r>
            <w:r>
              <w:rPr>
                <w:bCs/>
              </w:rPr>
              <w:t>турската граница</w:t>
            </w:r>
            <w:r w:rsidRPr="008D2CB4">
              <w:rPr>
                <w:bCs/>
                <w:lang w:val="en-US"/>
              </w:rPr>
              <w:t>.</w:t>
            </w:r>
            <w:r w:rsidRPr="008D2CB4">
              <w:rPr>
                <w:bCs/>
                <w:lang w:val="en-GB"/>
              </w:rPr>
              <w:t xml:space="preserve"> </w:t>
            </w:r>
            <w:r w:rsidR="00EE5CE7" w:rsidRPr="00EE5CE7">
              <w:rPr>
                <w:lang w:val="en-US"/>
              </w:rPr>
              <w:t xml:space="preserve"> Проектът за изграждане на </w:t>
            </w:r>
            <w:r>
              <w:t>път</w:t>
            </w:r>
            <w:r w:rsidRPr="008D2CB4">
              <w:rPr>
                <w:bCs/>
                <w:lang w:val="en-GB"/>
              </w:rPr>
              <w:t xml:space="preserve"> </w:t>
            </w:r>
            <w:r w:rsidRPr="008D2CB4">
              <w:rPr>
                <w:bCs/>
                <w:lang w:val="en-US"/>
              </w:rPr>
              <w:t>I</w:t>
            </w:r>
            <w:r w:rsidRPr="008D2CB4">
              <w:rPr>
                <w:bCs/>
              </w:rPr>
              <w:t xml:space="preserve">-8 </w:t>
            </w:r>
            <w:r>
              <w:rPr>
                <w:bCs/>
              </w:rPr>
              <w:t>участък</w:t>
            </w:r>
            <w:r w:rsidRPr="008D2CB4">
              <w:rPr>
                <w:bCs/>
                <w:lang w:val="en-US"/>
              </w:rPr>
              <w:t xml:space="preserve"> </w:t>
            </w:r>
            <w:r w:rsidR="00EE5CE7" w:rsidRPr="00EE5CE7">
              <w:rPr>
                <w:lang w:val="en-US"/>
              </w:rPr>
              <w:t xml:space="preserve">„Калотина-София” </w:t>
            </w:r>
            <w:r w:rsidRPr="008D2CB4">
              <w:rPr>
                <w:bCs/>
                <w:lang w:val="en-GB"/>
              </w:rPr>
              <w:t>(</w:t>
            </w:r>
            <w:r>
              <w:rPr>
                <w:bCs/>
              </w:rPr>
              <w:t>част от</w:t>
            </w:r>
            <w:r w:rsidRPr="008D2CB4">
              <w:rPr>
                <w:bCs/>
                <w:lang w:val="en-GB"/>
              </w:rPr>
              <w:t xml:space="preserve"> </w:t>
            </w:r>
            <w:r>
              <w:rPr>
                <w:bCs/>
              </w:rPr>
              <w:t xml:space="preserve">АМ </w:t>
            </w:r>
            <w:r w:rsidR="005E3A77">
              <w:rPr>
                <w:bCs/>
              </w:rPr>
              <w:t>„</w:t>
            </w:r>
            <w:r>
              <w:rPr>
                <w:bCs/>
              </w:rPr>
              <w:t>Европа</w:t>
            </w:r>
            <w:r w:rsidR="005E3A77">
              <w:rPr>
                <w:bCs/>
              </w:rPr>
              <w:t>“</w:t>
            </w:r>
            <w:r w:rsidRPr="008D2CB4">
              <w:rPr>
                <w:bCs/>
                <w:lang w:val="en-GB"/>
              </w:rPr>
              <w:t>)</w:t>
            </w:r>
            <w:r>
              <w:rPr>
                <w:bCs/>
              </w:rPr>
              <w:t xml:space="preserve"> </w:t>
            </w:r>
            <w:r w:rsidR="00EE5CE7" w:rsidRPr="00EE5CE7">
              <w:rPr>
                <w:lang w:val="en-US"/>
              </w:rPr>
              <w:t xml:space="preserve">е дефиниран като състоящ се от три взаимосвързани отсечки – „ГКПП Калотина – СОП”, „Западна дъга на СОП” и „Северна скоростна тангента”. По Оперативна програма „Регионално развитие” 2007-2013 г. </w:t>
            </w:r>
            <w:r w:rsidR="00271895">
              <w:t>б</w:t>
            </w:r>
            <w:r w:rsidR="00EE5CE7" w:rsidRPr="00EE5CE7">
              <w:rPr>
                <w:lang w:val="en-US"/>
              </w:rPr>
              <w:t>е изгра</w:t>
            </w:r>
            <w:r w:rsidR="00271895">
              <w:t>дена</w:t>
            </w:r>
            <w:r w:rsidR="00EE5CE7" w:rsidRPr="00EE5CE7">
              <w:rPr>
                <w:lang w:val="en-US"/>
              </w:rPr>
              <w:t xml:space="preserve"> „Северна скоростна тангента”, а по ОПТ 2007-2013 г. участък 1 на лот </w:t>
            </w:r>
            <w:r w:rsidR="00FC6D0F">
              <w:rPr>
                <w:lang w:val="en-US"/>
              </w:rPr>
              <w:t>1</w:t>
            </w:r>
            <w:r w:rsidR="00EE5CE7" w:rsidRPr="00EE5CE7">
              <w:rPr>
                <w:lang w:val="en-US"/>
              </w:rPr>
              <w:t xml:space="preserve"> „Западна дъга на СОП”</w:t>
            </w:r>
            <w:r w:rsidR="00DA1BF7">
              <w:t xml:space="preserve">, </w:t>
            </w:r>
            <w:r w:rsidR="00DA1BF7" w:rsidRPr="00DA1BF7">
              <w:t xml:space="preserve">от км 59+400 до км 61+629,18 и от км 0+000 до км 0+780, </w:t>
            </w:r>
            <w:r w:rsidR="0020713B">
              <w:t xml:space="preserve">както </w:t>
            </w:r>
            <w:r w:rsidR="00DA1BF7" w:rsidRPr="00DA1BF7">
              <w:t>и</w:t>
            </w:r>
            <w:r w:rsidR="00DA1BF7">
              <w:t xml:space="preserve"> ч</w:t>
            </w:r>
            <w:r w:rsidR="00DA1BF7" w:rsidRPr="00DA1BF7">
              <w:t>аст от участък 2</w:t>
            </w:r>
            <w:r w:rsidR="00DA1BF7">
              <w:t xml:space="preserve"> на лот 1, която включва частично изпълнение на мостово съоръжение от км 1+290,46 до км 1+634,46, част от пътен възел бул.</w:t>
            </w:r>
            <w:r w:rsidR="00D135B8">
              <w:t xml:space="preserve"> </w:t>
            </w:r>
            <w:r w:rsidR="00DA1BF7">
              <w:t>Стефансон</w:t>
            </w:r>
            <w:r w:rsidR="00DA1BF7" w:rsidDel="00236279">
              <w:t xml:space="preserve"> </w:t>
            </w:r>
            <w:r w:rsidR="00DA1BF7">
              <w:t>ляво платно в посока Северна скоростна тангента - изпълнение на земни работи, изпълнение на пилоти, надпилотни плочи, стълбове, устои</w:t>
            </w:r>
            <w:r w:rsidR="00DA1BF7" w:rsidRPr="008E1C21">
              <w:rPr>
                <w:lang w:val="ru-RU"/>
              </w:rPr>
              <w:t xml:space="preserve">, </w:t>
            </w:r>
            <w:r w:rsidR="00DA1BF7">
              <w:rPr>
                <w:lang w:val="ru-RU"/>
              </w:rPr>
              <w:t xml:space="preserve">главни греди, пътна плоча и тротоарни блокове и </w:t>
            </w:r>
            <w:r w:rsidR="00DA1BF7">
              <w:t>строителство на 0,678 км пътна част, дясно платно в посока Северна скоростна тангента, от км 4+430 до км. 4+900 и от км 6+100 до км 6+308.17 /до ниво полагане на пласт от неплътен асфалто-бетон/. Строителството на 678 м дясно платно от пътната част включва изпълнение на земни работи – изкопи, насипи, изграждане на отводнителни съоръжения</w:t>
            </w:r>
            <w:r w:rsidR="00EE5CE7" w:rsidRPr="00EE5CE7">
              <w:rPr>
                <w:lang w:val="en-US"/>
              </w:rPr>
              <w:t xml:space="preserve">. Изграждането на </w:t>
            </w:r>
            <w:r w:rsidR="00323690">
              <w:t xml:space="preserve">оставащата част от </w:t>
            </w:r>
            <w:r w:rsidR="00EE5CE7" w:rsidRPr="00EE5CE7">
              <w:rPr>
                <w:lang w:val="en-US"/>
              </w:rPr>
              <w:t xml:space="preserve">участък 2 </w:t>
            </w:r>
            <w:r w:rsidR="00323690">
              <w:t>(доизграждането на цялото трасе на участък 2 от км 0+780 до км 6+308,17, включително и съответните мостови съоръжения, както и</w:t>
            </w:r>
            <w:r w:rsidR="00323690" w:rsidRPr="00CF6B9F">
              <w:t xml:space="preserve"> </w:t>
            </w:r>
            <w:r w:rsidR="00323690">
              <w:t>изпълнение на дясна лента по посока Северна скоростна тангента от мостово съоръжение от км 1+290,46 до 1+634,46, пътна част на лява лента от км 4+430 до км 4+900 и от км 6+100 до км 6+308,17</w:t>
            </w:r>
            <w:r w:rsidR="00323690">
              <w:rPr>
                <w:lang w:val="en-US"/>
              </w:rPr>
              <w:t>)</w:t>
            </w:r>
            <w:r w:rsidR="00EE5CE7" w:rsidRPr="00EE5CE7">
              <w:rPr>
                <w:lang w:val="en-US"/>
              </w:rPr>
              <w:t xml:space="preserve"> е извършено през програмен период 2014-2020 г.</w:t>
            </w:r>
          </w:p>
          <w:p w:rsidR="00A62FDB" w:rsidRPr="002A0ABC" w:rsidRDefault="00A62FDB" w:rsidP="00D83F5C">
            <w:pPr>
              <w:widowControl w:val="0"/>
              <w:tabs>
                <w:tab w:val="left" w:pos="0"/>
              </w:tabs>
              <w:autoSpaceDE w:val="0"/>
              <w:autoSpaceDN w:val="0"/>
              <w:adjustRightInd w:val="0"/>
            </w:pPr>
            <w:r w:rsidRPr="002A0ABC">
              <w:rPr>
                <w:bCs/>
              </w:rPr>
              <w:t>Проект АМ Европа от</w:t>
            </w:r>
            <w:r w:rsidRPr="002A0ABC">
              <w:rPr>
                <w:bCs/>
                <w:lang w:val="en-US"/>
              </w:rPr>
              <w:t xml:space="preserve"> </w:t>
            </w:r>
            <w:r w:rsidRPr="002A0ABC">
              <w:rPr>
                <w:bCs/>
              </w:rPr>
              <w:t>км</w:t>
            </w:r>
            <w:r w:rsidRPr="002A0ABC">
              <w:rPr>
                <w:bCs/>
                <w:lang w:val="en-US"/>
              </w:rPr>
              <w:t xml:space="preserve"> 15+500 </w:t>
            </w:r>
            <w:r w:rsidRPr="002A0ABC">
              <w:rPr>
                <w:bCs/>
              </w:rPr>
              <w:t>до</w:t>
            </w:r>
            <w:r w:rsidRPr="002A0ABC">
              <w:rPr>
                <w:bCs/>
                <w:lang w:val="en-US"/>
              </w:rPr>
              <w:t xml:space="preserve"> </w:t>
            </w:r>
            <w:r w:rsidRPr="002A0ABC">
              <w:rPr>
                <w:bCs/>
              </w:rPr>
              <w:t>км</w:t>
            </w:r>
            <w:r w:rsidRPr="002A0ABC">
              <w:rPr>
                <w:bCs/>
                <w:lang w:val="en-US"/>
              </w:rPr>
              <w:t xml:space="preserve"> </w:t>
            </w:r>
            <w:r w:rsidR="005649D2" w:rsidRPr="002A0ABC">
              <w:rPr>
                <w:bCs/>
              </w:rPr>
              <w:t>48+903</w:t>
            </w:r>
          </w:p>
          <w:p w:rsidR="006179ED" w:rsidRPr="006179ED" w:rsidRDefault="00A62FDB" w:rsidP="006179ED">
            <w:pPr>
              <w:widowControl w:val="0"/>
              <w:tabs>
                <w:tab w:val="left" w:pos="0"/>
              </w:tabs>
              <w:autoSpaceDE w:val="0"/>
              <w:autoSpaceDN w:val="0"/>
              <w:adjustRightInd w:val="0"/>
              <w:rPr>
                <w:bCs/>
                <w:lang w:val="x-none"/>
              </w:rPr>
            </w:pPr>
            <w:r w:rsidRPr="00A62FDB">
              <w:rPr>
                <w:bCs/>
              </w:rPr>
              <w:t>Път I-8 “Калотина</w:t>
            </w:r>
            <w:r w:rsidRPr="00A62FDB">
              <w:rPr>
                <w:bCs/>
                <w:lang w:val="en-GB"/>
              </w:rPr>
              <w:t xml:space="preserve"> – </w:t>
            </w:r>
            <w:r w:rsidRPr="00A62FDB">
              <w:rPr>
                <w:bCs/>
              </w:rPr>
              <w:t xml:space="preserve">Софийски околовръстен път” </w:t>
            </w:r>
            <w:r w:rsidRPr="00A62FDB">
              <w:rPr>
                <w:bCs/>
                <w:lang w:val="en-GB"/>
              </w:rPr>
              <w:t xml:space="preserve">(част от </w:t>
            </w:r>
            <w:r w:rsidRPr="00A62FDB">
              <w:rPr>
                <w:bCs/>
              </w:rPr>
              <w:t>АМ Европа</w:t>
            </w:r>
            <w:r w:rsidRPr="00A62FDB">
              <w:rPr>
                <w:bCs/>
                <w:lang w:val="en-GB"/>
              </w:rPr>
              <w:t xml:space="preserve">) </w:t>
            </w:r>
            <w:r w:rsidRPr="00A62FDB">
              <w:rPr>
                <w:bCs/>
              </w:rPr>
              <w:t>по протежение на</w:t>
            </w:r>
            <w:r w:rsidRPr="00A62FDB">
              <w:rPr>
                <w:bCs/>
                <w:lang w:val="en-US"/>
              </w:rPr>
              <w:t xml:space="preserve"> “основната”</w:t>
            </w:r>
            <w:r w:rsidRPr="00A62FDB">
              <w:rPr>
                <w:bCs/>
              </w:rPr>
              <w:t xml:space="preserve"> Трансевропейска транспортна мрежа</w:t>
            </w:r>
            <w:r w:rsidRPr="00A62FDB">
              <w:rPr>
                <w:bCs/>
                <w:lang w:val="en-US"/>
              </w:rPr>
              <w:t xml:space="preserve"> </w:t>
            </w:r>
            <w:r w:rsidRPr="00A62FDB">
              <w:rPr>
                <w:bCs/>
              </w:rPr>
              <w:t>представлява важна връзка към коридор</w:t>
            </w:r>
            <w:r w:rsidRPr="00A62FDB">
              <w:rPr>
                <w:bCs/>
                <w:lang w:val="en-US"/>
              </w:rPr>
              <w:t xml:space="preserve"> “</w:t>
            </w:r>
            <w:r w:rsidRPr="00A62FDB">
              <w:rPr>
                <w:bCs/>
              </w:rPr>
              <w:t>Ориент/Източно-средиземноморски</w:t>
            </w:r>
            <w:r w:rsidRPr="00A62FDB">
              <w:rPr>
                <w:bCs/>
                <w:lang w:val="en-US"/>
              </w:rPr>
              <w:t>”</w:t>
            </w:r>
            <w:r w:rsidRPr="00A62FDB">
              <w:rPr>
                <w:bCs/>
              </w:rPr>
              <w:t xml:space="preserve">.  Пътят трябва да бъде модернизиран, в съответствие със стандартите за автомагистрала. Модернизацията на пътя ще повиши капацитета му и безопасността и ще осигури икономическа ефективност на трафика. </w:t>
            </w:r>
            <w:r w:rsidR="003039F5">
              <w:rPr>
                <w:bCs/>
              </w:rPr>
              <w:t>Проектът е разделен на два участъка – от км. 15+500 до км 32+447</w:t>
            </w:r>
            <w:r w:rsidR="006179ED">
              <w:rPr>
                <w:bCs/>
              </w:rPr>
              <w:t>.20</w:t>
            </w:r>
            <w:r w:rsidR="003039F5">
              <w:rPr>
                <w:bCs/>
              </w:rPr>
              <w:t xml:space="preserve"> и от км 32+447</w:t>
            </w:r>
            <w:r w:rsidR="006179ED">
              <w:rPr>
                <w:bCs/>
              </w:rPr>
              <w:t>.20</w:t>
            </w:r>
            <w:r w:rsidR="003039F5">
              <w:rPr>
                <w:bCs/>
              </w:rPr>
              <w:t xml:space="preserve"> до км 48+903. </w:t>
            </w:r>
            <w:r w:rsidRPr="00A62FDB">
              <w:rPr>
                <w:bCs/>
              </w:rPr>
              <w:t xml:space="preserve">Дължината на </w:t>
            </w:r>
            <w:r w:rsidR="003F61AF">
              <w:rPr>
                <w:bCs/>
              </w:rPr>
              <w:t xml:space="preserve">първия </w:t>
            </w:r>
            <w:r w:rsidRPr="00A62FDB">
              <w:rPr>
                <w:bCs/>
              </w:rPr>
              <w:t>участък</w:t>
            </w:r>
            <w:r w:rsidR="00EF2148">
              <w:rPr>
                <w:bCs/>
              </w:rPr>
              <w:t xml:space="preserve"> </w:t>
            </w:r>
            <w:r w:rsidRPr="00A62FDB">
              <w:rPr>
                <w:bCs/>
              </w:rPr>
              <w:t>е</w:t>
            </w:r>
            <w:r w:rsidRPr="00A62FDB">
              <w:rPr>
                <w:bCs/>
                <w:lang w:val="en-US"/>
              </w:rPr>
              <w:t xml:space="preserve"> </w:t>
            </w:r>
            <w:r w:rsidRPr="00A62FDB">
              <w:rPr>
                <w:bCs/>
              </w:rPr>
              <w:t xml:space="preserve">16,947 км. </w:t>
            </w:r>
            <w:r w:rsidR="00C0425C">
              <w:rPr>
                <w:bCs/>
              </w:rPr>
              <w:t>и е п</w:t>
            </w:r>
            <w:r w:rsidRPr="00A62FDB">
              <w:rPr>
                <w:bCs/>
              </w:rPr>
              <w:t>р</w:t>
            </w:r>
            <w:r w:rsidR="007B308E">
              <w:rPr>
                <w:bCs/>
              </w:rPr>
              <w:t xml:space="preserve">едвидено </w:t>
            </w:r>
            <w:r w:rsidRPr="00A62FDB">
              <w:rPr>
                <w:bCs/>
              </w:rPr>
              <w:t xml:space="preserve">изграждането на 11 големи съоръжения. </w:t>
            </w:r>
            <w:r w:rsidR="006179ED" w:rsidRPr="006179ED">
              <w:rPr>
                <w:bCs/>
                <w:lang w:val="x-none"/>
              </w:rPr>
              <w:t xml:space="preserve">Дължината на </w:t>
            </w:r>
            <w:r w:rsidR="00A27ADD">
              <w:rPr>
                <w:bCs/>
              </w:rPr>
              <w:t xml:space="preserve">втория </w:t>
            </w:r>
            <w:r w:rsidR="006179ED" w:rsidRPr="006179ED">
              <w:rPr>
                <w:bCs/>
                <w:lang w:val="x-none"/>
              </w:rPr>
              <w:t xml:space="preserve">участък е 16,456 км. Предвидено е изграждане на 13 големи съоръжения. </w:t>
            </w:r>
          </w:p>
          <w:p w:rsidR="00A62FDB" w:rsidRDefault="00A62FDB" w:rsidP="00D83F5C">
            <w:pPr>
              <w:widowControl w:val="0"/>
              <w:tabs>
                <w:tab w:val="left" w:pos="0"/>
              </w:tabs>
              <w:autoSpaceDE w:val="0"/>
              <w:autoSpaceDN w:val="0"/>
              <w:adjustRightInd w:val="0"/>
              <w:rPr>
                <w:lang w:val="en-US"/>
              </w:rPr>
            </w:pPr>
            <w:r w:rsidRPr="00A62FDB">
              <w:rPr>
                <w:bCs/>
              </w:rPr>
              <w:t>Дейностите по проекта включват техническо проектиране,</w:t>
            </w:r>
            <w:r w:rsidRPr="00A62FDB">
              <w:rPr>
                <w:bCs/>
                <w:lang w:val="en-US"/>
              </w:rPr>
              <w:t xml:space="preserve"> </w:t>
            </w:r>
            <w:r w:rsidRPr="00A62FDB">
              <w:rPr>
                <w:bCs/>
              </w:rPr>
              <w:t>строителство</w:t>
            </w:r>
            <w:r w:rsidRPr="00A62FDB">
              <w:rPr>
                <w:bCs/>
                <w:lang w:val="en-US"/>
              </w:rPr>
              <w:t xml:space="preserve">, </w:t>
            </w:r>
            <w:r w:rsidRPr="00A62FDB">
              <w:rPr>
                <w:bCs/>
              </w:rPr>
              <w:t>консултантски услуги /</w:t>
            </w:r>
            <w:r w:rsidRPr="00A62FDB">
              <w:rPr>
                <w:bCs/>
                <w:lang w:val="en-US"/>
              </w:rPr>
              <w:t xml:space="preserve">оценка на съответствието </w:t>
            </w:r>
            <w:r w:rsidRPr="00A62FDB">
              <w:rPr>
                <w:bCs/>
              </w:rPr>
              <w:t>и строителен надзор/</w:t>
            </w:r>
            <w:r w:rsidRPr="00A62FDB">
              <w:rPr>
                <w:bCs/>
                <w:lang w:val="en-US"/>
              </w:rPr>
              <w:t xml:space="preserve">, </w:t>
            </w:r>
            <w:r w:rsidRPr="00A62FDB">
              <w:rPr>
                <w:bCs/>
              </w:rPr>
              <w:t>информация и</w:t>
            </w:r>
            <w:r w:rsidRPr="00A62FDB">
              <w:rPr>
                <w:bCs/>
                <w:lang w:val="en-US"/>
              </w:rPr>
              <w:t xml:space="preserve"> </w:t>
            </w:r>
            <w:r w:rsidRPr="00A62FDB">
              <w:rPr>
                <w:bCs/>
              </w:rPr>
              <w:t>комуникация</w:t>
            </w:r>
            <w:r w:rsidRPr="00A62FDB">
              <w:rPr>
                <w:bCs/>
                <w:lang w:val="en-US"/>
              </w:rPr>
              <w:t xml:space="preserve">, </w:t>
            </w:r>
            <w:r w:rsidRPr="00A62FDB">
              <w:rPr>
                <w:bCs/>
              </w:rPr>
              <w:t>археология</w:t>
            </w:r>
            <w:r w:rsidRPr="00A62FDB">
              <w:rPr>
                <w:bCs/>
                <w:lang w:val="en-US"/>
              </w:rPr>
              <w:t xml:space="preserve">, </w:t>
            </w:r>
            <w:r w:rsidRPr="00A62FDB">
              <w:rPr>
                <w:bCs/>
              </w:rPr>
              <w:t>управление на проекта</w:t>
            </w:r>
            <w:r w:rsidRPr="00A62FDB">
              <w:rPr>
                <w:bCs/>
                <w:lang w:val="en-US"/>
              </w:rPr>
              <w:t xml:space="preserve">, </w:t>
            </w:r>
            <w:r w:rsidRPr="00A62FDB">
              <w:rPr>
                <w:bCs/>
              </w:rPr>
              <w:t>актуализация на</w:t>
            </w:r>
            <w:r w:rsidRPr="00A62FDB">
              <w:rPr>
                <w:bCs/>
                <w:lang w:val="en-US"/>
              </w:rPr>
              <w:t xml:space="preserve"> </w:t>
            </w:r>
            <w:r w:rsidRPr="00A62FDB">
              <w:rPr>
                <w:bCs/>
              </w:rPr>
              <w:t>АРП и подготовка на формуляр за кандидатстване</w:t>
            </w:r>
            <w:r w:rsidRPr="00A62FDB">
              <w:rPr>
                <w:bCs/>
                <w:lang w:val="en-US"/>
              </w:rPr>
              <w:t>.</w:t>
            </w:r>
            <w:r w:rsidRPr="00A62FDB">
              <w:rPr>
                <w:bCs/>
              </w:rPr>
              <w:t xml:space="preserve"> Проектът е в строителство.</w:t>
            </w:r>
            <w:r w:rsidRPr="00A62FDB">
              <w:rPr>
                <w:lang w:val="en-US"/>
              </w:rPr>
              <w:t xml:space="preserve"> </w:t>
            </w:r>
          </w:p>
          <w:p w:rsidR="002B3425" w:rsidRDefault="002B3425" w:rsidP="009F1C77">
            <w:pPr>
              <w:widowControl w:val="0"/>
              <w:autoSpaceDE w:val="0"/>
              <w:autoSpaceDN w:val="0"/>
              <w:adjustRightInd w:val="0"/>
            </w:pPr>
            <w:r>
              <w:lastRenderedPageBreak/>
              <w:t xml:space="preserve">За изпълнение на тези дейности се предвижда в рамките на тази приоритетна ос на ОПТТИ 2014-2020 да </w:t>
            </w:r>
            <w:r w:rsidR="002126A0">
              <w:t>бъд</w:t>
            </w:r>
            <w:r w:rsidR="00443450">
              <w:t>ат</w:t>
            </w:r>
            <w:r w:rsidR="002126A0">
              <w:t xml:space="preserve"> </w:t>
            </w:r>
            <w:r>
              <w:t>финансиран</w:t>
            </w:r>
            <w:r w:rsidR="00443450">
              <w:t>и</w:t>
            </w:r>
            <w:r>
              <w:t xml:space="preserve"> инвестицион</w:t>
            </w:r>
            <w:r w:rsidR="00443450">
              <w:t>ни</w:t>
            </w:r>
            <w:r>
              <w:t xml:space="preserve"> проект</w:t>
            </w:r>
            <w:r w:rsidR="00443450">
              <w:t>и за</w:t>
            </w:r>
            <w:r w:rsidR="00AC3E3E">
              <w:rPr>
                <w:lang w:val="en-US"/>
              </w:rPr>
              <w:t xml:space="preserve"> </w:t>
            </w:r>
            <w:r w:rsidR="00443450">
              <w:t>и</w:t>
            </w:r>
            <w:r>
              <w:t>зграждане на АМ „Струма” ЛОТ 3 – Благоевград-Сандански</w:t>
            </w:r>
            <w:r w:rsidR="00443450">
              <w:t>,</w:t>
            </w:r>
            <w:r w:rsidR="00955BCC">
              <w:t xml:space="preserve"> </w:t>
            </w:r>
            <w:r w:rsidR="000234BC">
              <w:t xml:space="preserve">проект </w:t>
            </w:r>
            <w:r w:rsidR="00443450">
              <w:t>за и</w:t>
            </w:r>
            <w:r w:rsidR="00753792">
              <w:t>зграждане на „Западна дъга на СОП“</w:t>
            </w:r>
            <w:r w:rsidR="00C967FB">
              <w:t xml:space="preserve"> фаза 2</w:t>
            </w:r>
            <w:r w:rsidR="00443450">
              <w:t>,</w:t>
            </w:r>
            <w:r w:rsidR="00443450" w:rsidRPr="00443450">
              <w:rPr>
                <w:bCs/>
              </w:rPr>
              <w:t xml:space="preserve"> </w:t>
            </w:r>
            <w:r w:rsidR="00443450">
              <w:rPr>
                <w:bCs/>
              </w:rPr>
              <w:t>проект за изграждане на АМ</w:t>
            </w:r>
            <w:r w:rsidR="00443450" w:rsidRPr="00443450">
              <w:rPr>
                <w:bCs/>
              </w:rPr>
              <w:t xml:space="preserve"> </w:t>
            </w:r>
            <w:r w:rsidR="00443450">
              <w:rPr>
                <w:bCs/>
              </w:rPr>
              <w:t>Европа от</w:t>
            </w:r>
            <w:r w:rsidR="00443450" w:rsidRPr="00443450">
              <w:rPr>
                <w:bCs/>
                <w:lang w:val="en-US"/>
              </w:rPr>
              <w:t xml:space="preserve"> </w:t>
            </w:r>
            <w:r w:rsidR="00443450">
              <w:rPr>
                <w:bCs/>
              </w:rPr>
              <w:t>км</w:t>
            </w:r>
            <w:r w:rsidR="00443450" w:rsidRPr="00443450">
              <w:rPr>
                <w:bCs/>
                <w:lang w:val="en-US"/>
              </w:rPr>
              <w:t xml:space="preserve"> 15+500 </w:t>
            </w:r>
            <w:r w:rsidR="00443450">
              <w:rPr>
                <w:bCs/>
              </w:rPr>
              <w:t>до</w:t>
            </w:r>
            <w:r w:rsidR="00443450" w:rsidRPr="00443450">
              <w:rPr>
                <w:bCs/>
                <w:lang w:val="en-US"/>
              </w:rPr>
              <w:t xml:space="preserve"> </w:t>
            </w:r>
            <w:r w:rsidR="00A33E90">
              <w:rPr>
                <w:bCs/>
              </w:rPr>
              <w:t>км. 48+903</w:t>
            </w:r>
            <w:r w:rsidR="00DB64AA">
              <w:rPr>
                <w:bCs/>
              </w:rPr>
              <w:t>.</w:t>
            </w:r>
            <w:r w:rsidR="001E3ADA" w:rsidRPr="00FE126F">
              <w:t>За тази цел Плана за действие</w:t>
            </w:r>
            <w:r w:rsidR="00CA53C2" w:rsidRPr="00FE126F">
              <w:t xml:space="preserve"> </w:t>
            </w:r>
            <w:r w:rsidR="001E3ADA" w:rsidRPr="00FE126F">
              <w:t xml:space="preserve">за изпълнение на предварително условие </w:t>
            </w:r>
            <w:r w:rsidR="00CA53C2" w:rsidRPr="00FE126F">
              <w:t xml:space="preserve">7.1 </w:t>
            </w:r>
            <w:r w:rsidR="001E3ADA" w:rsidRPr="00FE126F">
              <w:t>ще осигури необходимата рамка за развитието и по нататъшната подготовка на</w:t>
            </w:r>
            <w:r w:rsidR="00CA53C2" w:rsidRPr="00FE126F">
              <w:t xml:space="preserve"> </w:t>
            </w:r>
            <w:r w:rsidR="001E3ADA" w:rsidRPr="00FE126F">
              <w:t>списъка с проекти за приоритетните инвестиции</w:t>
            </w:r>
            <w:r w:rsidR="00CA53C2" w:rsidRPr="00FE126F">
              <w:t>.</w:t>
            </w:r>
          </w:p>
          <w:p w:rsidR="0027339B" w:rsidRDefault="0027339B" w:rsidP="009F1C77">
            <w:pPr>
              <w:widowControl w:val="0"/>
              <w:autoSpaceDE w:val="0"/>
              <w:autoSpaceDN w:val="0"/>
              <w:adjustRightInd w:val="0"/>
            </w:pPr>
            <w:r>
              <w:t xml:space="preserve">В допълнение ще бъде финансиран </w:t>
            </w:r>
            <w:r w:rsidR="002A0ABC">
              <w:t xml:space="preserve">проект за изграждане на </w:t>
            </w:r>
            <w:r w:rsidR="002A0ABC" w:rsidRPr="002A0ABC">
              <w:t>Обходен път на гр. Бургас от км 230+700 на път I-9 Сарафово - Бургас до км 493+550 на път I-6 Ветрен-Бургас и локални платна</w:t>
            </w:r>
            <w:r w:rsidR="002A0ABC">
              <w:t>.</w:t>
            </w:r>
            <w:r w:rsidR="002F307A" w:rsidRPr="00C4649F">
              <w:rPr>
                <w:szCs w:val="24"/>
                <w:lang w:eastAsia="en-US"/>
              </w:rPr>
              <w:t xml:space="preserve"> </w:t>
            </w:r>
            <w:r w:rsidR="002F307A" w:rsidRPr="002F307A">
              <w:t xml:space="preserve">Проектът представлява връзка между АМ „Тракия“, която е част от коридор Ориент/Източно-Средиземноморски </w:t>
            </w:r>
            <w:r w:rsidR="002F307A">
              <w:t>и път І-9 Бургас – Варна, който е</w:t>
            </w:r>
            <w:r w:rsidR="002F307A" w:rsidRPr="002F307A">
              <w:t xml:space="preserve"> част от разширената </w:t>
            </w:r>
            <w:r w:rsidR="000F6591" w:rsidRPr="000F6591">
              <w:t>Трансевропейска транспортна мрежа</w:t>
            </w:r>
            <w:r w:rsidR="002F307A" w:rsidRPr="002F307A">
              <w:t>.</w:t>
            </w:r>
            <w:r w:rsidR="008F6200" w:rsidRPr="00C4649F">
              <w:rPr>
                <w:szCs w:val="24"/>
                <w:lang w:eastAsia="en-US"/>
              </w:rPr>
              <w:t xml:space="preserve"> </w:t>
            </w:r>
            <w:r w:rsidR="008F6200" w:rsidRPr="008F6200">
              <w:t xml:space="preserve">Изпълнението на проекта ще има социално-икономически и екологични ползи </w:t>
            </w:r>
            <w:r w:rsidR="008F6200">
              <w:t>основно чрез извеждане извън град Бургас</w:t>
            </w:r>
            <w:r w:rsidR="008F6200" w:rsidRPr="008F6200">
              <w:t xml:space="preserve"> на транзитния трафик, влизащ в град</w:t>
            </w:r>
            <w:r w:rsidR="008F6200">
              <w:t>а</w:t>
            </w:r>
            <w:r w:rsidR="008F6200" w:rsidRPr="008F6200">
              <w:t xml:space="preserve"> от северна посока по път </w:t>
            </w:r>
            <w:r w:rsidR="008F6200" w:rsidRPr="008F6200">
              <w:rPr>
                <w:lang w:val="en-US"/>
              </w:rPr>
              <w:t>I-9</w:t>
            </w:r>
            <w:r w:rsidR="00AB61D0" w:rsidRPr="00AB61D0">
              <w:t xml:space="preserve"> </w:t>
            </w:r>
            <w:r w:rsidR="008F6200" w:rsidRPr="008F6200">
              <w:t xml:space="preserve">към път </w:t>
            </w:r>
            <w:r w:rsidR="008F6200" w:rsidRPr="008F6200">
              <w:rPr>
                <w:lang w:val="en-US"/>
              </w:rPr>
              <w:t>I-6</w:t>
            </w:r>
            <w:r w:rsidR="00AB61D0">
              <w:t xml:space="preserve"> </w:t>
            </w:r>
            <w:r w:rsidR="008F6200" w:rsidRPr="008F6200">
              <w:t>на юг и ограничаване на натоварването на градската улична мрежа от транзитния трафик, което ще допринесе за намаляване на задръстванията и по</w:t>
            </w:r>
            <w:r w:rsidR="008F6200">
              <w:t>вишаване</w:t>
            </w:r>
            <w:r w:rsidR="008F6200" w:rsidRPr="008F6200">
              <w:t xml:space="preserve"> на безопасност</w:t>
            </w:r>
            <w:r w:rsidR="008F6200">
              <w:t>та на движението</w:t>
            </w:r>
            <w:r w:rsidR="00C17E4F">
              <w:t xml:space="preserve"> /</w:t>
            </w:r>
            <w:r w:rsidR="00C17E4F" w:rsidRPr="00C17E4F">
              <w:t>за 2022 г. в района на пътния участък – предмет на прое</w:t>
            </w:r>
            <w:r w:rsidR="00C17E4F">
              <w:t>кта</w:t>
            </w:r>
            <w:r w:rsidR="00C17E4F" w:rsidRPr="00C17E4F">
              <w:t xml:space="preserve"> и в посока центъра на Бургас </w:t>
            </w:r>
            <w:r w:rsidR="00C17E4F">
              <w:t>са възникнали 23 ПТП/</w:t>
            </w:r>
            <w:r w:rsidR="008F6200" w:rsidRPr="008F6200">
              <w:t>.</w:t>
            </w:r>
            <w:r w:rsidR="00426383" w:rsidRPr="00C4649F">
              <w:rPr>
                <w:szCs w:val="24"/>
                <w:lang w:eastAsia="en-US"/>
              </w:rPr>
              <w:t xml:space="preserve"> </w:t>
            </w:r>
            <w:r w:rsidR="0005303D" w:rsidRPr="0005303D">
              <w:rPr>
                <w:szCs w:val="24"/>
                <w:lang w:eastAsia="en-US"/>
              </w:rPr>
              <w:t xml:space="preserve">Намаляването на инцидентите е с нетна настояща стойност от 2,21 млн.евро. Това е определена нетна настояща стойност на  ползите от намаляване на броя на инцидентите общо за периода на прогнозата,.т.е за икономическия живот на проекта. </w:t>
            </w:r>
            <w:r w:rsidR="00426383" w:rsidRPr="00426383">
              <w:t xml:space="preserve">Пренасочването на трафика ще намали </w:t>
            </w:r>
            <w:r w:rsidR="00F425F8">
              <w:t xml:space="preserve">също </w:t>
            </w:r>
            <w:r w:rsidR="00426383" w:rsidRPr="00426383">
              <w:t xml:space="preserve">фрагментацията и безпокойството върху видовете птици от трафика по съществуващия път Сарафово-Бургас, който върви успоредно на западния бряг на </w:t>
            </w:r>
            <w:r w:rsidR="006F416D" w:rsidRPr="006F416D">
              <w:t>защитена зона Атанасовско езеро</w:t>
            </w:r>
            <w:r w:rsidR="00426383" w:rsidRPr="00426383">
              <w:t>.</w:t>
            </w:r>
            <w:r w:rsidR="00D61D0A" w:rsidRPr="00D61D0A">
              <w:rPr>
                <w:rFonts w:eastAsia="Times New Roman"/>
                <w:color w:val="1F497D"/>
              </w:rPr>
              <w:t xml:space="preserve"> </w:t>
            </w:r>
            <w:r w:rsidR="00D61D0A">
              <w:rPr>
                <w:rFonts w:eastAsia="Times New Roman"/>
                <w:color w:val="1F497D"/>
              </w:rPr>
              <w:t xml:space="preserve">Според последните </w:t>
            </w:r>
            <w:r w:rsidR="00DC6672">
              <w:rPr>
                <w:rFonts w:eastAsia="Times New Roman"/>
                <w:color w:val="1F497D"/>
              </w:rPr>
              <w:t xml:space="preserve">налични </w:t>
            </w:r>
            <w:r w:rsidR="00D61D0A">
              <w:rPr>
                <w:rFonts w:eastAsia="Times New Roman"/>
                <w:color w:val="1F497D"/>
              </w:rPr>
              <w:t xml:space="preserve">данни </w:t>
            </w:r>
            <w:r w:rsidR="00D61D0A" w:rsidRPr="00D61D0A">
              <w:t>средно-денонощно</w:t>
            </w:r>
            <w:r w:rsidR="00D61D0A">
              <w:t>то</w:t>
            </w:r>
            <w:r w:rsidR="00D61D0A" w:rsidRPr="00D61D0A">
              <w:t xml:space="preserve"> натоварване на път I-9, измерено чрез автоматични устройства, записващи пътния трафик в района на началото и края на пътния участък</w:t>
            </w:r>
            <w:r w:rsidR="00D20509">
              <w:t>,</w:t>
            </w:r>
            <w:r w:rsidR="00D61D0A">
              <w:t xml:space="preserve"> е </w:t>
            </w:r>
            <w:r w:rsidR="00D61D0A" w:rsidRPr="00D61D0A">
              <w:t>17</w:t>
            </w:r>
            <w:r w:rsidR="00D61D0A">
              <w:t> </w:t>
            </w:r>
            <w:r w:rsidR="00D61D0A" w:rsidRPr="00D61D0A">
              <w:t>760</w:t>
            </w:r>
            <w:r w:rsidR="00D61D0A">
              <w:t xml:space="preserve"> МПС</w:t>
            </w:r>
            <w:r w:rsidR="00D61D0A" w:rsidRPr="00D61D0A">
              <w:t>.</w:t>
            </w:r>
            <w:r w:rsidR="00E542A2" w:rsidRPr="00E542A2">
              <w:t xml:space="preserve"> </w:t>
            </w:r>
            <w:r w:rsidR="002069BE" w:rsidRPr="002069BE">
              <w:t>Най голямата полза от проекта е спестяването на времепътуването, като на пътниците в автобусите и леките автомобили, които излизат от града или минават покрай Бургас, без да влизат в града ще бъдат спестявани по 340 668 часа средногодишно.</w:t>
            </w:r>
            <w:r w:rsidR="00E542A2" w:rsidRPr="00E542A2">
              <w:t xml:space="preserve"> </w:t>
            </w:r>
            <w:r w:rsidR="006F64AE">
              <w:t>С извеждането на транзитния трафик ще се намалят вредните емисии, фините прахови частици и шумовото замърсяване в град Бургас от автомобилния транспорт.</w:t>
            </w:r>
            <w:r w:rsidR="00E542A2">
              <w:t xml:space="preserve"> </w:t>
            </w:r>
            <w:r w:rsidR="00E76F01" w:rsidRPr="00E76F01">
              <w:t xml:space="preserve">Остойностените екологични ползи възлизат на 7,27 млн.евро. </w:t>
            </w:r>
            <w:r w:rsidR="00971C07">
              <w:t xml:space="preserve">Съгласно данните в </w:t>
            </w:r>
            <w:r w:rsidR="00971C07" w:rsidRPr="00971C07">
              <w:t>П</w:t>
            </w:r>
            <w:r w:rsidR="00971C07">
              <w:t>лана</w:t>
            </w:r>
            <w:r w:rsidR="00971C07" w:rsidRPr="00971C07">
              <w:t xml:space="preserve"> </w:t>
            </w:r>
            <w:r w:rsidR="00971C07">
              <w:t>за</w:t>
            </w:r>
            <w:r w:rsidR="00971C07" w:rsidRPr="00971C07">
              <w:t xml:space="preserve"> </w:t>
            </w:r>
            <w:r w:rsidR="00971C07">
              <w:t>устойчива градска</w:t>
            </w:r>
            <w:r w:rsidR="00971C07" w:rsidRPr="00971C07">
              <w:t xml:space="preserve"> </w:t>
            </w:r>
            <w:r w:rsidR="00971C07">
              <w:t>мобилност на Община Бу</w:t>
            </w:r>
            <w:r w:rsidR="004372EE">
              <w:t>р</w:t>
            </w:r>
            <w:r w:rsidR="00971C07">
              <w:t>гас за</w:t>
            </w:r>
            <w:r w:rsidR="00971C07" w:rsidRPr="00971C07">
              <w:t xml:space="preserve"> 2014 – 2023 г.</w:t>
            </w:r>
            <w:r w:rsidR="00971C07">
              <w:t xml:space="preserve">, автомобилният транспорт е вторият най-голям източник на вредни емисии за града, а </w:t>
            </w:r>
            <w:r w:rsidR="009F04DC" w:rsidRPr="009F04DC">
              <w:rPr>
                <w:u w:val="single"/>
              </w:rPr>
              <w:t xml:space="preserve">61,58% от цялото население на </w:t>
            </w:r>
            <w:r w:rsidR="000556CC">
              <w:rPr>
                <w:u w:val="single"/>
              </w:rPr>
              <w:t>Бургас</w:t>
            </w:r>
            <w:r w:rsidR="009F04DC" w:rsidRPr="009F04DC">
              <w:rPr>
                <w:u w:val="single"/>
              </w:rPr>
              <w:t xml:space="preserve"> е изложено на нива на шум от автомобилния транспорт над граничните стойности за Lден, 56,41% – над тези за Lвечер и 57,64% за Lнощ. </w:t>
            </w:r>
            <w:r w:rsidR="00EB3094" w:rsidRPr="00EB3094">
              <w:rPr>
                <w:u w:val="single"/>
              </w:rPr>
              <w:t>От направените анализи за проекта се очаква  след неговата реализация да бъдат намалени вредните газови емисии с 2 721 тона за една типична година или общо за референтния период /до 2035 година/ със 76 176 тона.  Стойността им е определена съгласно Методология на ЕИБ за определяне на газовите емисии при проекти (EIB Project Carbon Footprint Methodologies,  Version 11.3,January 2023</w:t>
            </w:r>
            <w:r w:rsidR="00FE1203">
              <w:rPr>
                <w:u w:val="single"/>
                <w:lang w:val="en-US"/>
              </w:rPr>
              <w:t>)</w:t>
            </w:r>
            <w:r w:rsidR="00EB3094" w:rsidRPr="00EB3094">
              <w:rPr>
                <w:u w:val="single"/>
              </w:rPr>
              <w:t xml:space="preserve">. </w:t>
            </w:r>
            <w:r w:rsidR="002A0ABC">
              <w:t xml:space="preserve"> </w:t>
            </w:r>
          </w:p>
          <w:p w:rsidR="002B3425" w:rsidRPr="00F20D1F" w:rsidRDefault="002B3425" w:rsidP="00D66AE7">
            <w:pPr>
              <w:pStyle w:val="Default"/>
              <w:jc w:val="both"/>
              <w:rPr>
                <w:b/>
                <w:bCs/>
                <w:sz w:val="16"/>
                <w:szCs w:val="16"/>
              </w:rPr>
            </w:pPr>
          </w:p>
          <w:p w:rsidR="002B3425" w:rsidRPr="00F20D1F" w:rsidRDefault="002B3425" w:rsidP="00961871">
            <w:pPr>
              <w:pStyle w:val="Default"/>
              <w:jc w:val="both"/>
              <w:rPr>
                <w:b/>
                <w:bCs/>
              </w:rPr>
            </w:pPr>
            <w:r w:rsidRPr="00F20D1F">
              <w:rPr>
                <w:b/>
                <w:bCs/>
              </w:rPr>
              <w:t>Потенциални бенефициенти:</w:t>
            </w:r>
          </w:p>
          <w:p w:rsidR="002B3425" w:rsidRPr="00F20D1F" w:rsidRDefault="002B3425" w:rsidP="0059575C">
            <w:pPr>
              <w:pStyle w:val="Default"/>
              <w:numPr>
                <w:ilvl w:val="0"/>
                <w:numId w:val="35"/>
              </w:numPr>
              <w:jc w:val="both"/>
              <w:rPr>
                <w:bCs/>
              </w:rPr>
            </w:pPr>
            <w:r w:rsidRPr="00F20D1F">
              <w:t>Агенция „Пътна инфраструктура”.</w:t>
            </w:r>
          </w:p>
        </w:tc>
      </w:tr>
    </w:tbl>
    <w:p w:rsidR="002B3425" w:rsidRPr="002B3425" w:rsidRDefault="002B3425" w:rsidP="002B3425">
      <w:pPr>
        <w:pStyle w:val="Text1"/>
        <w:rPr>
          <w:lang w:val="en-US" w:eastAsia="en-GB"/>
        </w:rPr>
      </w:pPr>
    </w:p>
    <w:p w:rsidR="00626FFA" w:rsidRPr="00F20D1F" w:rsidRDefault="00775F29" w:rsidP="00626FFA">
      <w:pPr>
        <w:pStyle w:val="ManualHeading3"/>
        <w:tabs>
          <w:tab w:val="clear" w:pos="850"/>
        </w:tabs>
        <w:ind w:left="1418" w:hanging="1418"/>
        <w:rPr>
          <w:b/>
        </w:rPr>
      </w:pPr>
      <w:r w:rsidRPr="00F20D1F">
        <w:rPr>
          <w:b/>
        </w:rPr>
        <w:lastRenderedPageBreak/>
        <w:t>2.A.2</w:t>
      </w:r>
      <w:r w:rsidR="00626FFA" w:rsidRPr="00F20D1F">
        <w:rPr>
          <w:b/>
        </w:rPr>
        <w:t>.</w:t>
      </w:r>
      <w:r w:rsidRPr="00F20D1F">
        <w:rPr>
          <w:b/>
        </w:rPr>
        <w:t>5.</w:t>
      </w:r>
      <w:r w:rsidR="00626FFA" w:rsidRPr="00F20D1F">
        <w:rPr>
          <w:b/>
        </w:rPr>
        <w:t xml:space="preserve">2 </w:t>
      </w:r>
      <w:r w:rsidR="00626FFA" w:rsidRPr="00F20D1F">
        <w:tab/>
      </w:r>
      <w:r w:rsidR="00626FFA" w:rsidRPr="00F20D1F">
        <w:rPr>
          <w:b/>
        </w:rPr>
        <w:t>Ръководни принципи за подбора на операциите</w:t>
      </w:r>
    </w:p>
    <w:p w:rsidR="00626FFA" w:rsidRPr="00F20D1F" w:rsidRDefault="00626FFA" w:rsidP="00626FFA">
      <w:pPr>
        <w:pStyle w:val="ManualHeading3"/>
        <w:tabs>
          <w:tab w:val="clear" w:pos="850"/>
        </w:tabs>
        <w:ind w:left="1418" w:hanging="1418"/>
        <w:rPr>
          <w:i w:val="0"/>
        </w:rPr>
      </w:pPr>
      <w:r w:rsidRPr="00F20D1F">
        <w:rPr>
          <w:i w:val="0"/>
        </w:rPr>
        <w:t xml:space="preserve"> (Позоваване: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626FFA" w:rsidRPr="00F20D1F" w:rsidTr="003B005F">
        <w:trPr>
          <w:trHeight w:val="518"/>
        </w:trPr>
        <w:tc>
          <w:tcPr>
            <w:tcW w:w="2235" w:type="dxa"/>
            <w:shd w:val="clear" w:color="auto" w:fill="auto"/>
          </w:tcPr>
          <w:p w:rsidR="00626FFA" w:rsidRPr="00F20D1F" w:rsidRDefault="00626FFA" w:rsidP="003B005F">
            <w:pPr>
              <w:rPr>
                <w:i/>
                <w:color w:val="8DB3E2"/>
                <w:sz w:val="18"/>
                <w:szCs w:val="18"/>
              </w:rPr>
            </w:pPr>
            <w:r w:rsidRPr="00F20D1F">
              <w:rPr>
                <w:i/>
              </w:rPr>
              <w:t>Инвестиционен приоритет</w:t>
            </w:r>
          </w:p>
        </w:tc>
        <w:tc>
          <w:tcPr>
            <w:tcW w:w="6443" w:type="dxa"/>
            <w:shd w:val="clear" w:color="auto" w:fill="auto"/>
          </w:tcPr>
          <w:p w:rsidR="000D37AA" w:rsidRPr="00F20D1F" w:rsidRDefault="00A55425" w:rsidP="001C3C02">
            <w:pPr>
              <w:widowControl w:val="0"/>
              <w:autoSpaceDE w:val="0"/>
              <w:autoSpaceDN w:val="0"/>
              <w:adjustRightInd w:val="0"/>
              <w:ind w:right="2"/>
              <w:rPr>
                <w:i/>
              </w:rPr>
            </w:pPr>
            <w:r>
              <w:rPr>
                <w:i/>
              </w:rPr>
              <w:t>7</w:t>
            </w:r>
            <w:r>
              <w:rPr>
                <w:i/>
                <w:lang w:val="en-US"/>
              </w:rPr>
              <w:t>i</w:t>
            </w:r>
            <w:r w:rsidRPr="00F20D1F">
              <w:rPr>
                <w:i/>
              </w:rPr>
              <w:t xml:space="preserve"> </w:t>
            </w:r>
            <w:r w:rsidR="000D37AA" w:rsidRPr="00F20D1F">
              <w:rPr>
                <w:i/>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626FFA" w:rsidRPr="00F20D1F" w:rsidTr="003B005F">
        <w:trPr>
          <w:trHeight w:val="1088"/>
        </w:trPr>
        <w:tc>
          <w:tcPr>
            <w:tcW w:w="8678" w:type="dxa"/>
            <w:gridSpan w:val="2"/>
            <w:shd w:val="clear" w:color="auto" w:fill="auto"/>
          </w:tcPr>
          <w:p w:rsidR="006D22C2" w:rsidRPr="00F20D1F" w:rsidRDefault="00390FBC" w:rsidP="001360B1">
            <w:r w:rsidRPr="00F20D1F">
              <w:t>При определянето на операциите, включени в списъка с инве</w:t>
            </w:r>
            <w:r w:rsidR="00BA4654" w:rsidRPr="00F20D1F">
              <w:t>с</w:t>
            </w:r>
            <w:r w:rsidRPr="00F20D1F">
              <w:t>тиционни проекти за финансиране</w:t>
            </w:r>
            <w:r w:rsidR="0015588E">
              <w:t>,</w:t>
            </w:r>
            <w:r w:rsidRPr="00F20D1F">
              <w:t xml:space="preserve"> </w:t>
            </w:r>
            <w:r w:rsidR="001C3670" w:rsidRPr="00F20D1F">
              <w:t>са използвани</w:t>
            </w:r>
            <w:r w:rsidR="00AC3B53" w:rsidRPr="00F20D1F">
              <w:t xml:space="preserve"> методиката и подходът, </w:t>
            </w:r>
            <w:r w:rsidR="001C3670" w:rsidRPr="00F20D1F">
              <w:t xml:space="preserve">посочени </w:t>
            </w:r>
            <w:r w:rsidR="00E16F4A">
              <w:t xml:space="preserve">в раздел </w:t>
            </w:r>
            <w:r w:rsidR="00E16F4A" w:rsidRPr="00E16F4A">
              <w:t>2.A.1.5.2</w:t>
            </w:r>
            <w:r w:rsidR="001C3670" w:rsidRPr="00F20D1F">
              <w:t>:</w:t>
            </w:r>
            <w:r w:rsidR="00AC3B53" w:rsidRPr="00F20D1F">
              <w:t xml:space="preserve"> </w:t>
            </w:r>
            <w:r w:rsidR="001C3670" w:rsidRPr="00F20D1F">
              <w:rPr>
                <w:vertAlign w:val="superscript"/>
              </w:rPr>
              <w:t>(</w:t>
            </w:r>
            <w:r w:rsidR="0060430E">
              <w:fldChar w:fldCharType="begin"/>
            </w:r>
            <w:r w:rsidR="0060430E">
              <w:instrText xml:space="preserve"> REF Check1 \h  \* MERGEFORMAT </w:instrText>
            </w:r>
            <w:r w:rsidR="0060430E">
              <w:fldChar w:fldCharType="separate"/>
            </w:r>
            <w:r w:rsidR="00244A39" w:rsidRPr="00F20D1F">
              <w:t>**</w:t>
            </w:r>
            <w:r w:rsidR="0060430E">
              <w:fldChar w:fldCharType="end"/>
            </w:r>
            <w:r w:rsidR="001C3670" w:rsidRPr="00F20D1F">
              <w:rPr>
                <w:vertAlign w:val="superscript"/>
              </w:rPr>
              <w:t>)</w:t>
            </w:r>
            <w:r w:rsidR="001C3670" w:rsidRPr="00F20D1F">
              <w:t>.</w:t>
            </w:r>
            <w:r w:rsidR="00AC3B53" w:rsidRPr="00F20D1F">
              <w:t xml:space="preserve"> </w:t>
            </w:r>
          </w:p>
          <w:p w:rsidR="006D22C2" w:rsidRPr="00F20D1F" w:rsidRDefault="006D22C2" w:rsidP="006D22C2">
            <w:r w:rsidRPr="00F20D1F">
              <w:t>По-конкретно внимание в оценката за подбор на операциите по приоритетна ос 2 е насочено в отчитане на покриването на следните под-критерии:</w:t>
            </w:r>
          </w:p>
          <w:p w:rsidR="006D22C2" w:rsidRPr="00F20D1F" w:rsidRDefault="006D22C2" w:rsidP="0059575C">
            <w:pPr>
              <w:numPr>
                <w:ilvl w:val="0"/>
                <w:numId w:val="36"/>
              </w:numPr>
              <w:tabs>
                <w:tab w:val="left" w:pos="567"/>
              </w:tabs>
              <w:ind w:left="567" w:hanging="283"/>
            </w:pPr>
            <w:r w:rsidRPr="00F20D1F">
              <w:t>степен на интензивност на м</w:t>
            </w:r>
            <w:r w:rsidR="00D223A7" w:rsidRPr="00F20D1F">
              <w:t>еждународен пътнически трафик;</w:t>
            </w:r>
          </w:p>
          <w:p w:rsidR="006D22C2" w:rsidRPr="00F20D1F" w:rsidRDefault="006D22C2" w:rsidP="0059575C">
            <w:pPr>
              <w:numPr>
                <w:ilvl w:val="0"/>
                <w:numId w:val="36"/>
              </w:numPr>
              <w:tabs>
                <w:tab w:val="left" w:pos="567"/>
              </w:tabs>
              <w:ind w:left="567" w:hanging="283"/>
            </w:pPr>
            <w:r w:rsidRPr="00F20D1F">
              <w:t>степен на припокриване с основни направления на търсене на товарни превози с автомобилен транспорт ;</w:t>
            </w:r>
          </w:p>
          <w:p w:rsidR="006D22C2" w:rsidRPr="00F20D1F" w:rsidRDefault="006D22C2" w:rsidP="0059575C">
            <w:pPr>
              <w:numPr>
                <w:ilvl w:val="0"/>
                <w:numId w:val="36"/>
              </w:numPr>
              <w:tabs>
                <w:tab w:val="left" w:pos="567"/>
              </w:tabs>
              <w:ind w:left="567" w:hanging="283"/>
              <w:rPr>
                <w:i/>
                <w:sz w:val="18"/>
                <w:szCs w:val="18"/>
              </w:rPr>
            </w:pPr>
            <w:r w:rsidRPr="00F20D1F">
              <w:t xml:space="preserve">надграждане или доизграждане на инвестиционни проекти, финансирани по ОПТ 2007-2013; </w:t>
            </w:r>
          </w:p>
          <w:p w:rsidR="001C3C02" w:rsidRPr="00F20D1F" w:rsidRDefault="006D22C2" w:rsidP="0059575C">
            <w:pPr>
              <w:numPr>
                <w:ilvl w:val="0"/>
                <w:numId w:val="36"/>
              </w:numPr>
              <w:tabs>
                <w:tab w:val="left" w:pos="567"/>
              </w:tabs>
              <w:ind w:left="567" w:hanging="283"/>
            </w:pPr>
            <w:r w:rsidRPr="00F20D1F">
              <w:t>оценка на ползите от околна среда;</w:t>
            </w:r>
          </w:p>
          <w:p w:rsidR="00390FBC" w:rsidRPr="00F20D1F" w:rsidRDefault="006D22C2" w:rsidP="0059575C">
            <w:pPr>
              <w:numPr>
                <w:ilvl w:val="0"/>
                <w:numId w:val="36"/>
              </w:numPr>
              <w:tabs>
                <w:tab w:val="left" w:pos="567"/>
              </w:tabs>
              <w:ind w:left="567" w:hanging="283"/>
              <w:rPr>
                <w:szCs w:val="24"/>
              </w:rPr>
            </w:pPr>
            <w:r w:rsidRPr="00F20D1F">
              <w:t>оценка подобряването на безопасността на автомобилния транспорт.</w:t>
            </w:r>
          </w:p>
        </w:tc>
      </w:tr>
    </w:tbl>
    <w:p w:rsidR="00626FFA" w:rsidRPr="00F20D1F" w:rsidRDefault="00775F29" w:rsidP="00626FFA">
      <w:pPr>
        <w:pStyle w:val="Text1"/>
        <w:ind w:left="0"/>
      </w:pPr>
      <w:r w:rsidRPr="00F20D1F">
        <w:rPr>
          <w:b/>
          <w:i/>
        </w:rPr>
        <w:t>2.A.2</w:t>
      </w:r>
      <w:r w:rsidR="00626FFA" w:rsidRPr="00F20D1F">
        <w:rPr>
          <w:b/>
          <w:i/>
        </w:rPr>
        <w:t>.</w:t>
      </w:r>
      <w:r w:rsidRPr="00F20D1F">
        <w:rPr>
          <w:b/>
          <w:i/>
        </w:rPr>
        <w:t>5.</w:t>
      </w:r>
      <w:r w:rsidR="00626FFA" w:rsidRPr="00F20D1F">
        <w:rPr>
          <w:b/>
          <w:i/>
        </w:rPr>
        <w:t>3</w:t>
      </w:r>
      <w:r w:rsidR="00626FFA" w:rsidRPr="00F20D1F">
        <w:tab/>
      </w:r>
      <w:r w:rsidR="00626FFA" w:rsidRPr="00F20D1F">
        <w:rPr>
          <w:b/>
          <w:i/>
        </w:rPr>
        <w:t xml:space="preserve"> </w:t>
      </w:r>
      <w:r w:rsidR="00626FFA" w:rsidRPr="00F20D1F">
        <w:rPr>
          <w:b/>
        </w:rPr>
        <w:t>Планирано използване на финансови инструменти</w:t>
      </w:r>
      <w:r w:rsidR="00626FFA" w:rsidRPr="00F20D1F">
        <w:t xml:space="preserve"> (когато е целесъобразно)</w:t>
      </w:r>
    </w:p>
    <w:p w:rsidR="00626FFA" w:rsidRPr="00F20D1F" w:rsidRDefault="00626FFA" w:rsidP="00626FFA">
      <w:pPr>
        <w:pStyle w:val="ManualHeading3"/>
        <w:tabs>
          <w:tab w:val="clear" w:pos="850"/>
        </w:tabs>
        <w:ind w:left="0" w:firstLine="0"/>
        <w:rPr>
          <w:i w:val="0"/>
        </w:rPr>
      </w:pPr>
      <w:r w:rsidRPr="00F20D1F">
        <w:rPr>
          <w:i w:val="0"/>
        </w:rPr>
        <w:t xml:space="preserve">(Позоваване: член 96, параграф 2, първа алинея, буква б), подточка iii) от Регламент (EС) № 1303/2013) </w:t>
      </w:r>
    </w:p>
    <w:p w:rsidR="00626FFA" w:rsidRPr="00F20D1F" w:rsidRDefault="00626FFA" w:rsidP="00626FFA">
      <w:pPr>
        <w:pStyle w:val="Text1"/>
        <w:rPr>
          <w:sz w:val="16"/>
          <w:szCs w:val="16"/>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339"/>
      </w:tblGrid>
      <w:tr w:rsidR="00626FFA" w:rsidRPr="00F20D1F" w:rsidTr="003B005F">
        <w:trPr>
          <w:trHeight w:val="518"/>
        </w:trPr>
        <w:tc>
          <w:tcPr>
            <w:tcW w:w="4339" w:type="dxa"/>
            <w:shd w:val="clear" w:color="auto" w:fill="auto"/>
          </w:tcPr>
          <w:p w:rsidR="00626FFA" w:rsidRPr="00F20D1F" w:rsidRDefault="00626FFA" w:rsidP="003B005F">
            <w:pPr>
              <w:rPr>
                <w:i/>
                <w:color w:val="8DB3E2"/>
                <w:sz w:val="18"/>
                <w:szCs w:val="18"/>
              </w:rPr>
            </w:pPr>
            <w:r w:rsidRPr="00F20D1F">
              <w:rPr>
                <w:i/>
              </w:rPr>
              <w:t>Инвестиционен приоритет</w:t>
            </w:r>
          </w:p>
        </w:tc>
        <w:tc>
          <w:tcPr>
            <w:tcW w:w="4339" w:type="dxa"/>
            <w:shd w:val="clear" w:color="auto" w:fill="auto"/>
          </w:tcPr>
          <w:p w:rsidR="00626FFA" w:rsidRPr="00F20D1F" w:rsidRDefault="00A55425" w:rsidP="001C3C02">
            <w:pPr>
              <w:widowControl w:val="0"/>
              <w:autoSpaceDE w:val="0"/>
              <w:autoSpaceDN w:val="0"/>
              <w:adjustRightInd w:val="0"/>
              <w:ind w:right="2"/>
              <w:rPr>
                <w:i/>
              </w:rPr>
            </w:pPr>
            <w:r>
              <w:rPr>
                <w:i/>
              </w:rPr>
              <w:t>7</w:t>
            </w:r>
            <w:r>
              <w:rPr>
                <w:i/>
                <w:lang w:val="en-US"/>
              </w:rPr>
              <w:t>i</w:t>
            </w:r>
            <w:r w:rsidRPr="00F20D1F">
              <w:rPr>
                <w:i/>
              </w:rPr>
              <w:t xml:space="preserve"> </w:t>
            </w:r>
            <w:r w:rsidR="000D37AA" w:rsidRPr="00F20D1F">
              <w:rPr>
                <w:i/>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626FFA" w:rsidRPr="00F20D1F" w:rsidTr="003B005F">
        <w:trPr>
          <w:trHeight w:val="379"/>
        </w:trPr>
        <w:tc>
          <w:tcPr>
            <w:tcW w:w="4339" w:type="dxa"/>
            <w:shd w:val="clear" w:color="auto" w:fill="auto"/>
          </w:tcPr>
          <w:p w:rsidR="00626FFA" w:rsidRPr="00F20D1F" w:rsidRDefault="00626FFA" w:rsidP="003B005F">
            <w:pPr>
              <w:rPr>
                <w:i/>
                <w:color w:val="8DB3E2"/>
                <w:sz w:val="18"/>
                <w:szCs w:val="18"/>
              </w:rPr>
            </w:pPr>
            <w:r w:rsidRPr="00F20D1F">
              <w:rPr>
                <w:b/>
                <w:i/>
              </w:rPr>
              <w:t>Планирано използване на финансови инструменти</w:t>
            </w:r>
          </w:p>
        </w:tc>
        <w:tc>
          <w:tcPr>
            <w:tcW w:w="4339" w:type="dxa"/>
            <w:shd w:val="clear" w:color="auto" w:fill="auto"/>
          </w:tcPr>
          <w:p w:rsidR="003B64C8" w:rsidRPr="00F20D1F" w:rsidRDefault="003B64C8" w:rsidP="003B005F">
            <w:pPr>
              <w:rPr>
                <w:i/>
                <w:szCs w:val="24"/>
              </w:rPr>
            </w:pPr>
            <w:r w:rsidRPr="00F20D1F">
              <w:rPr>
                <w:i/>
                <w:szCs w:val="24"/>
              </w:rPr>
              <w:t>Н/П</w:t>
            </w:r>
          </w:p>
        </w:tc>
      </w:tr>
      <w:tr w:rsidR="00626FFA" w:rsidRPr="00F20D1F" w:rsidTr="001C3C02">
        <w:trPr>
          <w:trHeight w:val="568"/>
        </w:trPr>
        <w:tc>
          <w:tcPr>
            <w:tcW w:w="8678" w:type="dxa"/>
            <w:gridSpan w:val="2"/>
            <w:shd w:val="clear" w:color="auto" w:fill="auto"/>
          </w:tcPr>
          <w:p w:rsidR="003B64C8" w:rsidRPr="00F20D1F" w:rsidRDefault="003B64C8" w:rsidP="003B005F">
            <w:pPr>
              <w:rPr>
                <w:i/>
                <w:sz w:val="18"/>
                <w:szCs w:val="18"/>
              </w:rPr>
            </w:pPr>
            <w:r w:rsidRPr="00F20D1F">
              <w:rPr>
                <w:i/>
                <w:szCs w:val="24"/>
              </w:rPr>
              <w:t>Н/П</w:t>
            </w:r>
          </w:p>
        </w:tc>
      </w:tr>
    </w:tbl>
    <w:p w:rsidR="00626FFA" w:rsidRPr="00F20D1F" w:rsidRDefault="00626FFA" w:rsidP="00626FFA"/>
    <w:p w:rsidR="00626FFA" w:rsidRPr="00F20D1F" w:rsidRDefault="00775F29" w:rsidP="00626FFA">
      <w:pPr>
        <w:pStyle w:val="Text1"/>
        <w:ind w:left="0"/>
      </w:pPr>
      <w:r w:rsidRPr="00F20D1F">
        <w:rPr>
          <w:b/>
          <w:i/>
        </w:rPr>
        <w:t>2.A.2.5</w:t>
      </w:r>
      <w:r w:rsidR="00626FFA" w:rsidRPr="00F20D1F">
        <w:rPr>
          <w:b/>
          <w:i/>
        </w:rPr>
        <w:t xml:space="preserve">.4 </w:t>
      </w:r>
      <w:r w:rsidR="00626FFA" w:rsidRPr="00F20D1F">
        <w:tab/>
      </w:r>
      <w:r w:rsidR="00626FFA" w:rsidRPr="00F20D1F">
        <w:rPr>
          <w:b/>
        </w:rPr>
        <w:t>Планирано използване на големи проекти</w:t>
      </w:r>
      <w:r w:rsidR="00626FFA" w:rsidRPr="00F20D1F">
        <w:t xml:space="preserve"> (когато е целесъобразно)</w:t>
      </w:r>
    </w:p>
    <w:p w:rsidR="00626FFA" w:rsidRPr="00F20D1F" w:rsidRDefault="00626FFA" w:rsidP="00626FFA">
      <w:pPr>
        <w:pStyle w:val="ManualHeading3"/>
        <w:tabs>
          <w:tab w:val="clear" w:pos="850"/>
        </w:tabs>
        <w:ind w:left="1418" w:hanging="1418"/>
        <w:rPr>
          <w:i w:val="0"/>
        </w:rPr>
      </w:pPr>
      <w:r w:rsidRPr="00F20D1F">
        <w:rPr>
          <w:i w:val="0"/>
        </w:rPr>
        <w:t xml:space="preserve">(Позоваване: член 96, параграф 2, първа алинея, буква б), подточка iii) от Регламент (EС) № 1303/2013) </w:t>
      </w:r>
    </w:p>
    <w:p w:rsidR="00626FFA" w:rsidRPr="00F20D1F" w:rsidRDefault="00626FFA" w:rsidP="00626FFA">
      <w:pPr>
        <w:pStyle w:val="Text1"/>
        <w:ind w:left="0"/>
        <w:rPr>
          <w:sz w:val="16"/>
          <w:szCs w:val="16"/>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416"/>
      </w:tblGrid>
      <w:tr w:rsidR="00626FFA" w:rsidRPr="00F20D1F" w:rsidTr="003B005F">
        <w:trPr>
          <w:trHeight w:val="518"/>
        </w:trPr>
        <w:tc>
          <w:tcPr>
            <w:tcW w:w="4339" w:type="dxa"/>
            <w:shd w:val="clear" w:color="auto" w:fill="auto"/>
          </w:tcPr>
          <w:p w:rsidR="00626FFA" w:rsidRPr="00F20D1F" w:rsidRDefault="00626FFA" w:rsidP="003B005F">
            <w:pPr>
              <w:rPr>
                <w:i/>
                <w:color w:val="8DB3E2"/>
                <w:sz w:val="18"/>
                <w:szCs w:val="18"/>
              </w:rPr>
            </w:pPr>
            <w:r w:rsidRPr="00F20D1F">
              <w:rPr>
                <w:i/>
              </w:rPr>
              <w:lastRenderedPageBreak/>
              <w:t>Инвестиционен приоритет</w:t>
            </w:r>
          </w:p>
        </w:tc>
        <w:tc>
          <w:tcPr>
            <w:tcW w:w="4416" w:type="dxa"/>
            <w:shd w:val="clear" w:color="auto" w:fill="auto"/>
          </w:tcPr>
          <w:p w:rsidR="00626FFA" w:rsidRPr="00F20D1F" w:rsidRDefault="00A55425" w:rsidP="001C3C02">
            <w:pPr>
              <w:widowControl w:val="0"/>
              <w:autoSpaceDE w:val="0"/>
              <w:autoSpaceDN w:val="0"/>
              <w:adjustRightInd w:val="0"/>
              <w:ind w:right="2"/>
              <w:jc w:val="left"/>
              <w:rPr>
                <w:i/>
              </w:rPr>
            </w:pPr>
            <w:r>
              <w:rPr>
                <w:i/>
              </w:rPr>
              <w:t>7</w:t>
            </w:r>
            <w:r>
              <w:rPr>
                <w:i/>
                <w:lang w:val="en-US"/>
              </w:rPr>
              <w:t>i</w:t>
            </w:r>
            <w:r w:rsidRPr="00F20D1F">
              <w:rPr>
                <w:i/>
              </w:rPr>
              <w:t xml:space="preserve"> </w:t>
            </w:r>
            <w:r w:rsidR="000D37AA" w:rsidRPr="00F20D1F">
              <w:rPr>
                <w:i/>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626FFA" w:rsidRPr="00F20D1F" w:rsidTr="00F20D1F">
        <w:trPr>
          <w:trHeight w:val="274"/>
        </w:trPr>
        <w:tc>
          <w:tcPr>
            <w:tcW w:w="8755" w:type="dxa"/>
            <w:gridSpan w:val="2"/>
            <w:shd w:val="clear" w:color="auto" w:fill="auto"/>
          </w:tcPr>
          <w:p w:rsidR="00A20774" w:rsidRDefault="00A20774" w:rsidP="00DF67A2">
            <w:pPr>
              <w:autoSpaceDE w:val="0"/>
              <w:autoSpaceDN w:val="0"/>
              <w:adjustRightInd w:val="0"/>
              <w:rPr>
                <w:iCs/>
                <w:lang w:eastAsia="bg-BG"/>
              </w:rPr>
            </w:pPr>
            <w:r w:rsidRPr="00A20774">
              <w:rPr>
                <w:iCs/>
                <w:lang w:eastAsia="bg-BG"/>
              </w:rPr>
              <w:t>В рамките на тази приоритетна ос на ОПТТИ 2014-2020 се предвижда да бъд</w:t>
            </w:r>
            <w:r w:rsidR="00EA3171">
              <w:rPr>
                <w:iCs/>
                <w:lang w:eastAsia="bg-BG"/>
              </w:rPr>
              <w:t>ат</w:t>
            </w:r>
            <w:r w:rsidRPr="00A20774">
              <w:rPr>
                <w:iCs/>
                <w:lang w:eastAsia="bg-BG"/>
              </w:rPr>
              <w:t xml:space="preserve"> финансиран</w:t>
            </w:r>
            <w:r w:rsidR="00EA3171">
              <w:rPr>
                <w:iCs/>
                <w:lang w:eastAsia="bg-BG"/>
              </w:rPr>
              <w:t>и</w:t>
            </w:r>
            <w:r w:rsidRPr="00A20774">
              <w:rPr>
                <w:iCs/>
                <w:lang w:eastAsia="bg-BG"/>
              </w:rPr>
              <w:t xml:space="preserve"> големи</w:t>
            </w:r>
            <w:r w:rsidR="00EA3171">
              <w:rPr>
                <w:iCs/>
                <w:lang w:eastAsia="bg-BG"/>
              </w:rPr>
              <w:t>те</w:t>
            </w:r>
            <w:r w:rsidRPr="00A20774">
              <w:rPr>
                <w:iCs/>
                <w:lang w:eastAsia="bg-BG"/>
              </w:rPr>
              <w:t xml:space="preserve"> проект</w:t>
            </w:r>
            <w:r w:rsidR="00EA3171">
              <w:rPr>
                <w:iCs/>
                <w:lang w:eastAsia="bg-BG"/>
              </w:rPr>
              <w:t>и</w:t>
            </w:r>
            <w:r w:rsidRPr="00A20774">
              <w:rPr>
                <w:iCs/>
                <w:lang w:eastAsia="bg-BG"/>
              </w:rPr>
              <w:t xml:space="preserve"> -</w:t>
            </w:r>
            <w:r w:rsidRPr="00A20774">
              <w:rPr>
                <w:iCs/>
                <w:lang w:eastAsia="bg-BG"/>
              </w:rPr>
              <w:tab/>
              <w:t>Изграждане на АМ „Струма” ЛОТ 3 – Благоевград-Сандански</w:t>
            </w:r>
            <w:r w:rsidR="00EA3171">
              <w:rPr>
                <w:iCs/>
                <w:lang w:eastAsia="bg-BG"/>
              </w:rPr>
              <w:t xml:space="preserve"> и Изграждане на АМ „Европа“ от км </w:t>
            </w:r>
            <w:r w:rsidR="00EA3171" w:rsidRPr="00EA3171">
              <w:rPr>
                <w:bCs/>
                <w:iCs/>
                <w:lang w:val="en-US" w:eastAsia="bg-BG"/>
              </w:rPr>
              <w:t xml:space="preserve">15+500 </w:t>
            </w:r>
            <w:r w:rsidR="00EA3171" w:rsidRPr="00EA3171">
              <w:rPr>
                <w:bCs/>
                <w:iCs/>
                <w:lang w:eastAsia="bg-BG"/>
              </w:rPr>
              <w:t>до</w:t>
            </w:r>
            <w:r w:rsidR="00EA3171" w:rsidRPr="00EA3171">
              <w:rPr>
                <w:bCs/>
                <w:iCs/>
                <w:lang w:val="en-US" w:eastAsia="bg-BG"/>
              </w:rPr>
              <w:t xml:space="preserve"> </w:t>
            </w:r>
            <w:r w:rsidR="00EA3171" w:rsidRPr="00EA3171">
              <w:rPr>
                <w:bCs/>
                <w:iCs/>
                <w:lang w:eastAsia="bg-BG"/>
              </w:rPr>
              <w:t>км</w:t>
            </w:r>
            <w:r w:rsidR="00EA3171" w:rsidRPr="00EA3171">
              <w:rPr>
                <w:bCs/>
                <w:iCs/>
                <w:lang w:val="en-US" w:eastAsia="bg-BG"/>
              </w:rPr>
              <w:t xml:space="preserve"> </w:t>
            </w:r>
            <w:r w:rsidR="00EA3171" w:rsidRPr="00EA3171">
              <w:rPr>
                <w:bCs/>
                <w:iCs/>
                <w:lang w:eastAsia="bg-BG"/>
              </w:rPr>
              <w:t>48+903</w:t>
            </w:r>
            <w:r w:rsidRPr="00A20774">
              <w:rPr>
                <w:iCs/>
                <w:lang w:eastAsia="bg-BG"/>
              </w:rPr>
              <w:t>.</w:t>
            </w:r>
          </w:p>
          <w:p w:rsidR="00104258" w:rsidRDefault="000A087A" w:rsidP="00104258">
            <w:pPr>
              <w:autoSpaceDE w:val="0"/>
              <w:autoSpaceDN w:val="0"/>
              <w:adjustRightInd w:val="0"/>
              <w:rPr>
                <w:lang w:val="en-GB"/>
              </w:rPr>
            </w:pPr>
            <w:r w:rsidRPr="00F20D1F">
              <w:rPr>
                <w:iCs/>
                <w:lang w:eastAsia="bg-BG"/>
              </w:rPr>
              <w:t>Посредством реализацията на планирани</w:t>
            </w:r>
            <w:r w:rsidR="009A342B">
              <w:rPr>
                <w:iCs/>
                <w:lang w:eastAsia="bg-BG"/>
              </w:rPr>
              <w:t>те</w:t>
            </w:r>
            <w:r w:rsidRPr="00F20D1F">
              <w:rPr>
                <w:iCs/>
                <w:lang w:eastAsia="bg-BG"/>
              </w:rPr>
              <w:t xml:space="preserve"> </w:t>
            </w:r>
            <w:r w:rsidR="002126A0">
              <w:rPr>
                <w:iCs/>
                <w:lang w:eastAsia="bg-BG"/>
              </w:rPr>
              <w:t>гол</w:t>
            </w:r>
            <w:r w:rsidR="009A342B">
              <w:rPr>
                <w:iCs/>
                <w:lang w:eastAsia="bg-BG"/>
              </w:rPr>
              <w:t>е</w:t>
            </w:r>
            <w:r w:rsidR="002126A0">
              <w:rPr>
                <w:iCs/>
                <w:lang w:eastAsia="bg-BG"/>
              </w:rPr>
              <w:t>м</w:t>
            </w:r>
            <w:r w:rsidR="009A342B">
              <w:rPr>
                <w:iCs/>
                <w:lang w:eastAsia="bg-BG"/>
              </w:rPr>
              <w:t>и</w:t>
            </w:r>
            <w:r w:rsidR="002126A0" w:rsidRPr="00F20D1F">
              <w:rPr>
                <w:iCs/>
                <w:lang w:eastAsia="bg-BG"/>
              </w:rPr>
              <w:t xml:space="preserve"> </w:t>
            </w:r>
            <w:r w:rsidRPr="00F20D1F">
              <w:rPr>
                <w:iCs/>
                <w:lang w:eastAsia="bg-BG"/>
              </w:rPr>
              <w:t>проект</w:t>
            </w:r>
            <w:r w:rsidR="009A342B">
              <w:rPr>
                <w:iCs/>
                <w:lang w:eastAsia="bg-BG"/>
              </w:rPr>
              <w:t>и</w:t>
            </w:r>
            <w:r w:rsidRPr="00F20D1F">
              <w:rPr>
                <w:iCs/>
                <w:lang w:eastAsia="bg-BG"/>
              </w:rPr>
              <w:t xml:space="preserve"> по приоритетната ос, ще се допринесе за </w:t>
            </w:r>
            <w:r w:rsidR="00A14253" w:rsidRPr="00F20D1F">
              <w:rPr>
                <w:iCs/>
                <w:lang w:eastAsia="bg-BG"/>
              </w:rPr>
              <w:t xml:space="preserve">отстраняването на тесните места по пътната инфраструктура и </w:t>
            </w:r>
            <w:r w:rsidR="00664FA7" w:rsidRPr="00F20D1F">
              <w:rPr>
                <w:iCs/>
                <w:lang w:eastAsia="bg-BG"/>
              </w:rPr>
              <w:t xml:space="preserve">осигуряване на инфраструктурни условия за безпроблемно провеждане на </w:t>
            </w:r>
            <w:r w:rsidR="00C06BBE" w:rsidRPr="00F20D1F">
              <w:rPr>
                <w:iCs/>
                <w:lang w:eastAsia="bg-BG"/>
              </w:rPr>
              <w:t xml:space="preserve">местния и международен трафик </w:t>
            </w:r>
            <w:r w:rsidR="00C06BBE" w:rsidRPr="00F20D1F">
              <w:t>по участъци от</w:t>
            </w:r>
            <w:r w:rsidRPr="00F20D1F">
              <w:t xml:space="preserve"> Трансевропейската транспортна мрежа</w:t>
            </w:r>
            <w:r w:rsidR="00C06BBE" w:rsidRPr="00F20D1F">
              <w:t xml:space="preserve"> на територията на България</w:t>
            </w:r>
            <w:r w:rsidRPr="00F20D1F">
              <w:t>.</w:t>
            </w:r>
            <w:r w:rsidR="00104258" w:rsidRPr="00104258">
              <w:rPr>
                <w:lang w:val="en-GB"/>
              </w:rPr>
              <w:t xml:space="preserve"> </w:t>
            </w:r>
          </w:p>
          <w:p w:rsidR="00EA3171" w:rsidRDefault="00EA3171" w:rsidP="00104258">
            <w:pPr>
              <w:autoSpaceDE w:val="0"/>
              <w:autoSpaceDN w:val="0"/>
              <w:adjustRightInd w:val="0"/>
              <w:rPr>
                <w:lang w:val="en-GB"/>
              </w:rPr>
            </w:pPr>
            <w:r>
              <w:rPr>
                <w:iCs/>
              </w:rPr>
              <w:t>Проект „</w:t>
            </w:r>
            <w:r w:rsidRPr="00EA3171">
              <w:rPr>
                <w:iCs/>
              </w:rPr>
              <w:t>Изграждане на АМ „Струма” ЛОТ 3 – Благоевград-Сандански</w:t>
            </w:r>
            <w:r>
              <w:rPr>
                <w:iCs/>
              </w:rPr>
              <w:t>“</w:t>
            </w:r>
          </w:p>
          <w:p w:rsidR="001D470F" w:rsidRDefault="001D470F" w:rsidP="00D83F5C">
            <w:pPr>
              <w:tabs>
                <w:tab w:val="left" w:pos="0"/>
              </w:tabs>
              <w:autoSpaceDE w:val="0"/>
              <w:autoSpaceDN w:val="0"/>
              <w:adjustRightInd w:val="0"/>
              <w:rPr>
                <w:lang w:val="en-GB"/>
              </w:rPr>
            </w:pPr>
            <w:r>
              <w:t>Предвид</w:t>
            </w:r>
            <w:r w:rsidR="00104258" w:rsidRPr="00104258">
              <w:rPr>
                <w:lang w:val="en-GB"/>
              </w:rPr>
              <w:t xml:space="preserve"> </w:t>
            </w:r>
            <w:r>
              <w:t>обхвата</w:t>
            </w:r>
            <w:r w:rsidR="00104258" w:rsidRPr="00104258">
              <w:rPr>
                <w:lang w:val="en-GB"/>
              </w:rPr>
              <w:t xml:space="preserve"> </w:t>
            </w:r>
            <w:r>
              <w:t>и</w:t>
            </w:r>
            <w:r w:rsidR="00104258" w:rsidRPr="00104258">
              <w:rPr>
                <w:lang w:val="en-GB"/>
              </w:rPr>
              <w:t xml:space="preserve"> </w:t>
            </w:r>
            <w:r>
              <w:t>инвестиционната стойност</w:t>
            </w:r>
            <w:r w:rsidR="00104258" w:rsidRPr="00104258">
              <w:rPr>
                <w:lang w:val="en-GB"/>
              </w:rPr>
              <w:t xml:space="preserve"> </w:t>
            </w:r>
            <w:r>
              <w:t>на строителните дейности, както и етапа на подготовка</w:t>
            </w:r>
            <w:r w:rsidR="00104258" w:rsidRPr="00104258">
              <w:rPr>
                <w:lang w:val="en-GB"/>
              </w:rPr>
              <w:t xml:space="preserve">, </w:t>
            </w:r>
            <w:r>
              <w:t>проектът беше разделен на два „големи“ проекта</w:t>
            </w:r>
            <w:r w:rsidR="00104258" w:rsidRPr="00104258">
              <w:rPr>
                <w:lang w:val="en-GB"/>
              </w:rPr>
              <w:t>:</w:t>
            </w:r>
          </w:p>
          <w:p w:rsidR="00104258" w:rsidRPr="001D470F" w:rsidRDefault="001D470F" w:rsidP="0059575C">
            <w:pPr>
              <w:numPr>
                <w:ilvl w:val="0"/>
                <w:numId w:val="84"/>
              </w:numPr>
              <w:tabs>
                <w:tab w:val="left" w:pos="0"/>
              </w:tabs>
              <w:autoSpaceDE w:val="0"/>
              <w:autoSpaceDN w:val="0"/>
              <w:adjustRightInd w:val="0"/>
              <w:ind w:left="426" w:hanging="66"/>
              <w:rPr>
                <w:lang w:val="en-GB"/>
              </w:rPr>
            </w:pPr>
            <w:r>
              <w:rPr>
                <w:iCs/>
                <w:lang w:val="en-GB"/>
              </w:rPr>
              <w:t>лот</w:t>
            </w:r>
            <w:r w:rsidR="00104258" w:rsidRPr="00104258">
              <w:rPr>
                <w:iCs/>
                <w:lang w:val="en-GB"/>
              </w:rPr>
              <w:t xml:space="preserve"> 3.1 </w:t>
            </w:r>
            <w:r>
              <w:rPr>
                <w:iCs/>
              </w:rPr>
              <w:t>от</w:t>
            </w:r>
            <w:r w:rsidR="00104258" w:rsidRPr="00104258">
              <w:rPr>
                <w:iCs/>
                <w:lang w:val="en-GB"/>
              </w:rPr>
              <w:t xml:space="preserve"> </w:t>
            </w:r>
            <w:r>
              <w:rPr>
                <w:iCs/>
              </w:rPr>
              <w:t>Благоевград</w:t>
            </w:r>
            <w:r w:rsidR="00104258" w:rsidRPr="00104258">
              <w:rPr>
                <w:iCs/>
                <w:lang w:val="en-GB"/>
              </w:rPr>
              <w:t xml:space="preserve"> </w:t>
            </w:r>
            <w:r>
              <w:rPr>
                <w:iCs/>
              </w:rPr>
              <w:t>до</w:t>
            </w:r>
            <w:r w:rsidR="00104258" w:rsidRPr="00104258">
              <w:rPr>
                <w:iCs/>
                <w:lang w:val="en-GB"/>
              </w:rPr>
              <w:t xml:space="preserve"> </w:t>
            </w:r>
            <w:r>
              <w:rPr>
                <w:iCs/>
              </w:rPr>
              <w:t>Крупник</w:t>
            </w:r>
            <w:r w:rsidR="00104258" w:rsidRPr="00104258">
              <w:rPr>
                <w:iCs/>
                <w:lang w:val="en-GB"/>
              </w:rPr>
              <w:t xml:space="preserve"> (17 </w:t>
            </w:r>
            <w:r>
              <w:rPr>
                <w:iCs/>
              </w:rPr>
              <w:t>км</w:t>
            </w:r>
            <w:r w:rsidR="00104258" w:rsidRPr="00104258">
              <w:rPr>
                <w:iCs/>
                <w:lang w:val="en-GB"/>
              </w:rPr>
              <w:t xml:space="preserve">), </w:t>
            </w:r>
            <w:r>
              <w:rPr>
                <w:iCs/>
              </w:rPr>
              <w:t>лот</w:t>
            </w:r>
            <w:r w:rsidR="00104258" w:rsidRPr="00104258">
              <w:rPr>
                <w:iCs/>
                <w:lang w:val="en-GB"/>
              </w:rPr>
              <w:t xml:space="preserve"> 3.3 </w:t>
            </w:r>
            <w:r>
              <w:rPr>
                <w:iCs/>
              </w:rPr>
              <w:t>от</w:t>
            </w:r>
            <w:r w:rsidR="00104258" w:rsidRPr="00104258">
              <w:rPr>
                <w:iCs/>
                <w:lang w:val="en-GB"/>
              </w:rPr>
              <w:t xml:space="preserve"> </w:t>
            </w:r>
            <w:r>
              <w:rPr>
                <w:iCs/>
              </w:rPr>
              <w:t>Кресна</w:t>
            </w:r>
            <w:r w:rsidR="00104258" w:rsidRPr="00104258">
              <w:rPr>
                <w:iCs/>
                <w:lang w:val="en-GB"/>
              </w:rPr>
              <w:t xml:space="preserve"> </w:t>
            </w:r>
            <w:r>
              <w:rPr>
                <w:iCs/>
              </w:rPr>
              <w:t>до</w:t>
            </w:r>
            <w:r w:rsidR="00104258" w:rsidRPr="00104258">
              <w:rPr>
                <w:iCs/>
                <w:lang w:val="en-GB"/>
              </w:rPr>
              <w:t xml:space="preserve"> </w:t>
            </w:r>
            <w:r>
              <w:rPr>
                <w:iCs/>
              </w:rPr>
              <w:t>Сандански</w:t>
            </w:r>
            <w:r>
              <w:rPr>
                <w:iCs/>
                <w:lang w:val="en-GB"/>
              </w:rPr>
              <w:t xml:space="preserve"> (23 км</w:t>
            </w:r>
            <w:r w:rsidR="00104258" w:rsidRPr="00104258">
              <w:rPr>
                <w:iCs/>
                <w:lang w:val="en-GB"/>
              </w:rPr>
              <w:t xml:space="preserve">) </w:t>
            </w:r>
            <w:r>
              <w:rPr>
                <w:iCs/>
              </w:rPr>
              <w:t>и тунел</w:t>
            </w:r>
            <w:r w:rsidR="00104258" w:rsidRPr="00104258">
              <w:rPr>
                <w:iCs/>
                <w:lang w:val="en-GB"/>
              </w:rPr>
              <w:t xml:space="preserve"> </w:t>
            </w:r>
            <w:r>
              <w:rPr>
                <w:iCs/>
              </w:rPr>
              <w:t>Железница</w:t>
            </w:r>
            <w:r w:rsidR="00104258" w:rsidRPr="00104258">
              <w:rPr>
                <w:iCs/>
                <w:lang w:val="en-GB"/>
              </w:rPr>
              <w:t xml:space="preserve">; </w:t>
            </w:r>
          </w:p>
          <w:p w:rsidR="00104258" w:rsidRPr="00104258" w:rsidRDefault="001D470F" w:rsidP="0059575C">
            <w:pPr>
              <w:numPr>
                <w:ilvl w:val="0"/>
                <w:numId w:val="83"/>
              </w:numPr>
              <w:autoSpaceDE w:val="0"/>
              <w:autoSpaceDN w:val="0"/>
              <w:adjustRightInd w:val="0"/>
              <w:rPr>
                <w:iCs/>
                <w:lang w:val="en-GB"/>
              </w:rPr>
            </w:pPr>
            <w:r>
              <w:rPr>
                <w:iCs/>
              </w:rPr>
              <w:t>лот</w:t>
            </w:r>
            <w:r w:rsidR="00104258" w:rsidRPr="00104258">
              <w:rPr>
                <w:iCs/>
                <w:lang w:val="en-GB"/>
              </w:rPr>
              <w:t xml:space="preserve"> 3.2 </w:t>
            </w:r>
            <w:r>
              <w:rPr>
                <w:iCs/>
              </w:rPr>
              <w:t>от</w:t>
            </w:r>
            <w:r w:rsidR="00104258" w:rsidRPr="00104258">
              <w:rPr>
                <w:iCs/>
                <w:lang w:val="en-GB"/>
              </w:rPr>
              <w:t xml:space="preserve"> </w:t>
            </w:r>
            <w:r>
              <w:rPr>
                <w:iCs/>
              </w:rPr>
              <w:t>Крупник</w:t>
            </w:r>
            <w:r w:rsidR="00104258" w:rsidRPr="00104258">
              <w:rPr>
                <w:iCs/>
                <w:lang w:val="en-GB"/>
              </w:rPr>
              <w:t xml:space="preserve"> </w:t>
            </w:r>
            <w:r>
              <w:rPr>
                <w:iCs/>
              </w:rPr>
              <w:t>до</w:t>
            </w:r>
            <w:r w:rsidR="00104258" w:rsidRPr="00104258">
              <w:rPr>
                <w:iCs/>
                <w:lang w:val="en-GB"/>
              </w:rPr>
              <w:t xml:space="preserve"> </w:t>
            </w:r>
            <w:r>
              <w:rPr>
                <w:iCs/>
              </w:rPr>
              <w:t>Кресна</w:t>
            </w:r>
            <w:r w:rsidR="00104258" w:rsidRPr="00104258">
              <w:rPr>
                <w:iCs/>
                <w:lang w:val="en-GB"/>
              </w:rPr>
              <w:t xml:space="preserve"> (21 </w:t>
            </w:r>
            <w:r>
              <w:rPr>
                <w:iCs/>
              </w:rPr>
              <w:t>км</w:t>
            </w:r>
            <w:r w:rsidR="00104258" w:rsidRPr="00104258">
              <w:rPr>
                <w:iCs/>
                <w:lang w:val="en-GB"/>
              </w:rPr>
              <w:t xml:space="preserve">).  </w:t>
            </w:r>
          </w:p>
          <w:p w:rsidR="00EB3399" w:rsidRDefault="001D470F" w:rsidP="00EB3399">
            <w:pPr>
              <w:autoSpaceDE w:val="0"/>
              <w:autoSpaceDN w:val="0"/>
              <w:adjustRightInd w:val="0"/>
              <w:rPr>
                <w:iCs/>
                <w:lang w:val="en-GB"/>
              </w:rPr>
            </w:pPr>
            <w:r>
              <w:rPr>
                <w:iCs/>
              </w:rPr>
              <w:t>Проектът за изграждане на</w:t>
            </w:r>
            <w:r w:rsidR="00104258" w:rsidRPr="00104258">
              <w:rPr>
                <w:iCs/>
                <w:lang w:val="en-GB"/>
              </w:rPr>
              <w:t xml:space="preserve"> </w:t>
            </w:r>
            <w:r>
              <w:rPr>
                <w:iCs/>
              </w:rPr>
              <w:t>лот</w:t>
            </w:r>
            <w:r w:rsidR="00104258" w:rsidRPr="00104258">
              <w:rPr>
                <w:iCs/>
                <w:lang w:val="en-GB"/>
              </w:rPr>
              <w:t xml:space="preserve"> 3.1, </w:t>
            </w:r>
            <w:r>
              <w:rPr>
                <w:iCs/>
              </w:rPr>
              <w:t>лот</w:t>
            </w:r>
            <w:r w:rsidR="00104258" w:rsidRPr="00104258">
              <w:rPr>
                <w:iCs/>
                <w:lang w:val="en-GB"/>
              </w:rPr>
              <w:t xml:space="preserve"> 3.3 </w:t>
            </w:r>
            <w:r>
              <w:rPr>
                <w:iCs/>
              </w:rPr>
              <w:t>и тунел</w:t>
            </w:r>
            <w:r w:rsidR="00104258" w:rsidRPr="00104258">
              <w:rPr>
                <w:iCs/>
                <w:lang w:val="en-GB"/>
              </w:rPr>
              <w:t xml:space="preserve"> </w:t>
            </w:r>
            <w:r>
              <w:rPr>
                <w:iCs/>
              </w:rPr>
              <w:t>Железница е напълно подготвен и в изпълнение</w:t>
            </w:r>
            <w:r w:rsidR="00104258" w:rsidRPr="00104258">
              <w:rPr>
                <w:iCs/>
                <w:lang w:val="en-GB"/>
              </w:rPr>
              <w:t xml:space="preserve">. </w:t>
            </w:r>
            <w:r w:rsidR="00C42DB3">
              <w:rPr>
                <w:iCs/>
              </w:rPr>
              <w:t>Лот 3</w:t>
            </w:r>
            <w:r w:rsidR="00F15461" w:rsidRPr="00F15461">
              <w:rPr>
                <w:iCs/>
              </w:rPr>
              <w:t xml:space="preserve"> ще бъде завършен в програмен период </w:t>
            </w:r>
            <w:r w:rsidR="00F15461" w:rsidRPr="00F15461">
              <w:rPr>
                <w:iCs/>
                <w:lang w:val="en-GB"/>
              </w:rPr>
              <w:t>2021-2027.</w:t>
            </w:r>
            <w:r w:rsidR="00EF3ABF">
              <w:rPr>
                <w:iCs/>
                <w:lang w:val="en-GB"/>
              </w:rPr>
              <w:t xml:space="preserve"> </w:t>
            </w:r>
            <w:r>
              <w:rPr>
                <w:iCs/>
              </w:rPr>
              <w:t xml:space="preserve">Подготвителни дейности и мерки за смекчаване на въздействието върху околната среда са предвидени </w:t>
            </w:r>
            <w:r w:rsidR="009E6CCC">
              <w:rPr>
                <w:iCs/>
              </w:rPr>
              <w:t xml:space="preserve">и се изпълняват </w:t>
            </w:r>
            <w:r>
              <w:rPr>
                <w:iCs/>
              </w:rPr>
              <w:t>по</w:t>
            </w:r>
            <w:r w:rsidR="00104258" w:rsidRPr="00104258">
              <w:rPr>
                <w:iCs/>
                <w:lang w:val="en-GB"/>
              </w:rPr>
              <w:t xml:space="preserve"> </w:t>
            </w:r>
            <w:r>
              <w:rPr>
                <w:iCs/>
              </w:rPr>
              <w:t>лот</w:t>
            </w:r>
            <w:r w:rsidR="00104258" w:rsidRPr="00104258">
              <w:rPr>
                <w:iCs/>
                <w:lang w:val="en-GB"/>
              </w:rPr>
              <w:t xml:space="preserve"> 3.2. </w:t>
            </w:r>
          </w:p>
          <w:p w:rsidR="005F3D75" w:rsidRDefault="005F3D75" w:rsidP="00D83F5C">
            <w:pPr>
              <w:widowControl w:val="0"/>
              <w:autoSpaceDE w:val="0"/>
              <w:autoSpaceDN w:val="0"/>
              <w:adjustRightInd w:val="0"/>
            </w:pPr>
            <w:r>
              <w:t>Проект „</w:t>
            </w:r>
            <w:r>
              <w:rPr>
                <w:bCs/>
              </w:rPr>
              <w:t>И</w:t>
            </w:r>
            <w:r w:rsidRPr="005F3D75">
              <w:rPr>
                <w:bCs/>
              </w:rPr>
              <w:t>зграждане на АМ Европа от</w:t>
            </w:r>
            <w:r w:rsidRPr="005F3D75">
              <w:rPr>
                <w:bCs/>
                <w:lang w:val="en-US"/>
              </w:rPr>
              <w:t xml:space="preserve"> </w:t>
            </w:r>
            <w:r w:rsidRPr="005F3D75">
              <w:rPr>
                <w:bCs/>
              </w:rPr>
              <w:t>км</w:t>
            </w:r>
            <w:r w:rsidRPr="005F3D75">
              <w:rPr>
                <w:bCs/>
                <w:lang w:val="en-US"/>
              </w:rPr>
              <w:t xml:space="preserve"> 15+500 </w:t>
            </w:r>
            <w:r w:rsidRPr="005F3D75">
              <w:rPr>
                <w:bCs/>
              </w:rPr>
              <w:t>до</w:t>
            </w:r>
            <w:r w:rsidRPr="005F3D75">
              <w:rPr>
                <w:bCs/>
                <w:lang w:val="en-US"/>
              </w:rPr>
              <w:t xml:space="preserve"> </w:t>
            </w:r>
            <w:r w:rsidRPr="005F3D75">
              <w:rPr>
                <w:bCs/>
              </w:rPr>
              <w:t>км</w:t>
            </w:r>
            <w:r w:rsidRPr="005F3D75">
              <w:rPr>
                <w:bCs/>
                <w:lang w:val="en-US"/>
              </w:rPr>
              <w:t xml:space="preserve"> </w:t>
            </w:r>
            <w:r w:rsidRPr="005F3D75">
              <w:rPr>
                <w:bCs/>
              </w:rPr>
              <w:t>48+903</w:t>
            </w:r>
            <w:r>
              <w:t>“</w:t>
            </w:r>
          </w:p>
          <w:p w:rsidR="00153D2A" w:rsidRPr="00CE4FA1" w:rsidRDefault="001D470F" w:rsidP="00170EB6">
            <w:pPr>
              <w:tabs>
                <w:tab w:val="left" w:pos="567"/>
              </w:tabs>
              <w:rPr>
                <w:iCs/>
                <w:lang w:eastAsia="bg-BG"/>
              </w:rPr>
            </w:pPr>
            <w:r>
              <w:rPr>
                <w:bCs/>
              </w:rPr>
              <w:t>Друг „голям“ проект</w:t>
            </w:r>
            <w:r w:rsidR="00FD0BD2">
              <w:rPr>
                <w:bCs/>
              </w:rPr>
              <w:t>, предвиден за финансиране по приоритетната ос, е проектът за</w:t>
            </w:r>
            <w:r w:rsidR="00104258" w:rsidRPr="00104258">
              <w:rPr>
                <w:bCs/>
                <w:lang w:val="x-none"/>
              </w:rPr>
              <w:t xml:space="preserve"> </w:t>
            </w:r>
            <w:r w:rsidR="001B7831">
              <w:rPr>
                <w:bCs/>
              </w:rPr>
              <w:t xml:space="preserve">изграждане на </w:t>
            </w:r>
            <w:r w:rsidR="001B7831" w:rsidRPr="001B7831">
              <w:rPr>
                <w:bCs/>
              </w:rPr>
              <w:t>АМ Европа от</w:t>
            </w:r>
            <w:r w:rsidR="001B7831" w:rsidRPr="001B7831">
              <w:rPr>
                <w:bCs/>
                <w:lang w:val="en-US"/>
              </w:rPr>
              <w:t xml:space="preserve"> </w:t>
            </w:r>
            <w:r w:rsidR="001B7831" w:rsidRPr="001B7831">
              <w:rPr>
                <w:bCs/>
              </w:rPr>
              <w:t>км</w:t>
            </w:r>
            <w:r w:rsidR="001B7831" w:rsidRPr="001B7831">
              <w:rPr>
                <w:bCs/>
                <w:lang w:val="en-US"/>
              </w:rPr>
              <w:t xml:space="preserve"> 15+500 </w:t>
            </w:r>
            <w:r w:rsidR="001B7831" w:rsidRPr="001B7831">
              <w:rPr>
                <w:bCs/>
              </w:rPr>
              <w:t>до</w:t>
            </w:r>
            <w:r w:rsidR="001B7831" w:rsidRPr="001B7831">
              <w:rPr>
                <w:bCs/>
                <w:lang w:val="en-US"/>
              </w:rPr>
              <w:t xml:space="preserve"> </w:t>
            </w:r>
            <w:r w:rsidR="001B7831" w:rsidRPr="001B7831">
              <w:rPr>
                <w:bCs/>
              </w:rPr>
              <w:t>км</w:t>
            </w:r>
            <w:r w:rsidR="001B7831" w:rsidRPr="001B7831">
              <w:rPr>
                <w:bCs/>
                <w:lang w:val="en-US"/>
              </w:rPr>
              <w:t xml:space="preserve"> </w:t>
            </w:r>
            <w:r w:rsidR="001B7831" w:rsidRPr="001B7831">
              <w:rPr>
                <w:bCs/>
              </w:rPr>
              <w:t>48+903</w:t>
            </w:r>
            <w:r w:rsidR="00675010">
              <w:rPr>
                <w:bCs/>
              </w:rPr>
              <w:t xml:space="preserve">. </w:t>
            </w:r>
            <w:r w:rsidR="00EE17C6">
              <w:rPr>
                <w:bCs/>
              </w:rPr>
              <w:t xml:space="preserve">Проектът е в изпълнение. </w:t>
            </w:r>
            <w:r w:rsidR="004E1F5E">
              <w:rPr>
                <w:bCs/>
              </w:rPr>
              <w:t>У</w:t>
            </w:r>
            <w:r w:rsidR="002F72BF">
              <w:rPr>
                <w:bCs/>
              </w:rPr>
              <w:t xml:space="preserve">частъкът от </w:t>
            </w:r>
            <w:r w:rsidR="002F72BF" w:rsidRPr="002F72BF">
              <w:rPr>
                <w:bCs/>
              </w:rPr>
              <w:t>км</w:t>
            </w:r>
            <w:r w:rsidR="002F72BF" w:rsidRPr="002F72BF">
              <w:rPr>
                <w:bCs/>
                <w:lang w:val="en-US"/>
              </w:rPr>
              <w:t xml:space="preserve"> 15+500 </w:t>
            </w:r>
            <w:r w:rsidR="002F72BF" w:rsidRPr="002F72BF">
              <w:rPr>
                <w:bCs/>
              </w:rPr>
              <w:t>до</w:t>
            </w:r>
            <w:r w:rsidR="002F72BF" w:rsidRPr="002F72BF">
              <w:rPr>
                <w:bCs/>
                <w:lang w:val="en-US"/>
              </w:rPr>
              <w:t xml:space="preserve"> </w:t>
            </w:r>
            <w:r w:rsidR="002F72BF" w:rsidRPr="002F72BF">
              <w:rPr>
                <w:bCs/>
              </w:rPr>
              <w:t>км</w:t>
            </w:r>
            <w:r w:rsidR="002F72BF">
              <w:rPr>
                <w:bCs/>
              </w:rPr>
              <w:t xml:space="preserve"> 32+447,20</w:t>
            </w:r>
            <w:r w:rsidR="004E1F5E">
              <w:rPr>
                <w:bCs/>
              </w:rPr>
              <w:t xml:space="preserve"> е въведен в експлоатация</w:t>
            </w:r>
            <w:r w:rsidR="002F72BF">
              <w:rPr>
                <w:bCs/>
              </w:rPr>
              <w:t xml:space="preserve">. </w:t>
            </w:r>
          </w:p>
        </w:tc>
      </w:tr>
    </w:tbl>
    <w:p w:rsidR="00626FFA" w:rsidRPr="00F20D1F" w:rsidRDefault="00626FFA" w:rsidP="00626FFA"/>
    <w:p w:rsidR="00626FFA" w:rsidRPr="00F20D1F" w:rsidRDefault="00626FFA" w:rsidP="00626FFA">
      <w:pPr>
        <w:rPr>
          <w:b/>
          <w:i/>
        </w:rPr>
      </w:pPr>
      <w:r w:rsidRPr="00F20D1F">
        <w:rPr>
          <w:b/>
          <w:i/>
        </w:rPr>
        <w:t>2.A.</w:t>
      </w:r>
      <w:r w:rsidR="00775F29" w:rsidRPr="00F20D1F">
        <w:rPr>
          <w:b/>
          <w:i/>
        </w:rPr>
        <w:t>2</w:t>
      </w:r>
      <w:r w:rsidRPr="00F20D1F">
        <w:rPr>
          <w:b/>
          <w:i/>
        </w:rPr>
        <w:t>.5</w:t>
      </w:r>
      <w:r w:rsidR="00775F29" w:rsidRPr="00F20D1F">
        <w:rPr>
          <w:b/>
          <w:i/>
        </w:rPr>
        <w:t>.5</w:t>
      </w:r>
      <w:r w:rsidRPr="00F20D1F">
        <w:tab/>
      </w:r>
      <w:r w:rsidRPr="00F20D1F">
        <w:rPr>
          <w:b/>
          <w:i/>
        </w:rPr>
        <w:t xml:space="preserve">  Показатели за изпълнението по инвестиционни приоритети и когато е целесъобразно — по категории региони</w:t>
      </w:r>
    </w:p>
    <w:p w:rsidR="00626FFA" w:rsidRPr="00F20D1F" w:rsidRDefault="00626FFA" w:rsidP="00626FFA">
      <w:r w:rsidRPr="00F20D1F">
        <w:t>(Позоваване: член 96, параграф 2, първа алинея, буква б), подточка iv) от Регламент (EС) № 1303/2013)</w:t>
      </w:r>
    </w:p>
    <w:p w:rsidR="00847C5D" w:rsidRDefault="00847C5D">
      <w:pPr>
        <w:spacing w:before="0" w:after="0"/>
        <w:rPr>
          <w:i/>
          <w:sz w:val="16"/>
          <w:szCs w:val="16"/>
        </w:rPr>
      </w:pPr>
    </w:p>
    <w:p w:rsidR="00626FFA" w:rsidRPr="00F20D1F" w:rsidRDefault="00626FFA" w:rsidP="00626FFA">
      <w:pPr>
        <w:rPr>
          <w:b/>
        </w:rPr>
      </w:pPr>
      <w:r w:rsidRPr="00F20D1F">
        <w:rPr>
          <w:b/>
        </w:rPr>
        <w:t xml:space="preserve">Таблица 5: </w:t>
      </w:r>
      <w:r w:rsidRPr="00F20D1F">
        <w:tab/>
      </w:r>
      <w:r w:rsidRPr="00F20D1F">
        <w:rPr>
          <w:b/>
        </w:rPr>
        <w:t xml:space="preserve">Общи и специфични за програмата показатели за изпълнението </w:t>
      </w:r>
    </w:p>
    <w:p w:rsidR="00626FFA" w:rsidRPr="00F20D1F" w:rsidRDefault="00626FFA" w:rsidP="00626FFA">
      <w:r w:rsidRPr="00F20D1F">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2"/>
        <w:gridCol w:w="1047"/>
        <w:gridCol w:w="1356"/>
        <w:gridCol w:w="1040"/>
        <w:gridCol w:w="1041"/>
        <w:gridCol w:w="1275"/>
        <w:gridCol w:w="1383"/>
        <w:gridCol w:w="1531"/>
      </w:tblGrid>
      <w:tr w:rsidR="006F13E0" w:rsidRPr="00F20D1F" w:rsidTr="00363AC0">
        <w:trPr>
          <w:trHeight w:val="988"/>
          <w:jc w:val="center"/>
        </w:trPr>
        <w:tc>
          <w:tcPr>
            <w:tcW w:w="1075" w:type="pct"/>
            <w:gridSpan w:val="2"/>
          </w:tcPr>
          <w:p w:rsidR="006F13E0" w:rsidRPr="00E87345" w:rsidRDefault="006F13E0" w:rsidP="00CA2849">
            <w:pPr>
              <w:pStyle w:val="ListDash"/>
              <w:numPr>
                <w:ilvl w:val="0"/>
                <w:numId w:val="0"/>
              </w:numPr>
              <w:ind w:left="283" w:hanging="283"/>
              <w:rPr>
                <w:b/>
                <w:i/>
                <w:sz w:val="16"/>
                <w:highlight w:val="cyan"/>
              </w:rPr>
            </w:pPr>
            <w:r w:rsidRPr="00FE126F">
              <w:rPr>
                <w:b/>
                <w:i/>
                <w:sz w:val="16"/>
              </w:rPr>
              <w:t>Инвестиционен приоритет</w:t>
            </w:r>
          </w:p>
        </w:tc>
        <w:tc>
          <w:tcPr>
            <w:tcW w:w="3925" w:type="pct"/>
            <w:gridSpan w:val="6"/>
            <w:shd w:val="clear" w:color="auto" w:fill="auto"/>
          </w:tcPr>
          <w:p w:rsidR="006F13E0" w:rsidRPr="00E87345" w:rsidRDefault="006F13E0" w:rsidP="00CA2849">
            <w:pPr>
              <w:pStyle w:val="ListDash"/>
              <w:numPr>
                <w:ilvl w:val="0"/>
                <w:numId w:val="0"/>
              </w:numPr>
              <w:rPr>
                <w:b/>
                <w:i/>
                <w:sz w:val="16"/>
                <w:highlight w:val="cyan"/>
              </w:rPr>
            </w:pPr>
            <w:r w:rsidRPr="00FE126F">
              <w:rPr>
                <w:i/>
              </w:rPr>
              <w:t>7</w:t>
            </w:r>
            <w:r w:rsidRPr="00FE126F">
              <w:rPr>
                <w:i/>
                <w:lang w:val="en-US"/>
              </w:rPr>
              <w:t>i</w:t>
            </w:r>
            <w:r w:rsidRPr="00FE126F">
              <w:rPr>
                <w:i/>
              </w:rPr>
              <w:t xml:space="preserve"> „Предоставяне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A55425" w:rsidRPr="00F20D1F" w:rsidTr="00363AC0">
        <w:trPr>
          <w:trHeight w:val="988"/>
          <w:jc w:val="center"/>
        </w:trPr>
        <w:tc>
          <w:tcPr>
            <w:tcW w:w="536" w:type="pct"/>
          </w:tcPr>
          <w:p w:rsidR="00A55425" w:rsidRPr="00F20D1F" w:rsidRDefault="00A55425" w:rsidP="00CA2849">
            <w:pPr>
              <w:pStyle w:val="ListDash"/>
              <w:numPr>
                <w:ilvl w:val="0"/>
                <w:numId w:val="0"/>
              </w:numPr>
              <w:ind w:left="283" w:hanging="283"/>
              <w:rPr>
                <w:b/>
                <w:i/>
                <w:sz w:val="16"/>
                <w:szCs w:val="16"/>
              </w:rPr>
            </w:pPr>
            <w:r w:rsidRPr="00F20D1F">
              <w:rPr>
                <w:b/>
                <w:i/>
                <w:sz w:val="16"/>
              </w:rPr>
              <w:lastRenderedPageBreak/>
              <w:t>Идентификация</w:t>
            </w:r>
          </w:p>
        </w:tc>
        <w:tc>
          <w:tcPr>
            <w:tcW w:w="538" w:type="pct"/>
            <w:shd w:val="clear" w:color="auto" w:fill="auto"/>
          </w:tcPr>
          <w:p w:rsidR="00A55425" w:rsidRPr="00F20D1F" w:rsidRDefault="00A55425" w:rsidP="00CA2849">
            <w:pPr>
              <w:pStyle w:val="ListDash"/>
              <w:numPr>
                <w:ilvl w:val="0"/>
                <w:numId w:val="0"/>
              </w:numPr>
              <w:ind w:left="283" w:hanging="283"/>
              <w:rPr>
                <w:b/>
                <w:i/>
                <w:sz w:val="16"/>
                <w:szCs w:val="16"/>
              </w:rPr>
            </w:pPr>
            <w:r w:rsidRPr="00F20D1F">
              <w:rPr>
                <w:b/>
                <w:i/>
                <w:sz w:val="16"/>
              </w:rPr>
              <w:t xml:space="preserve">Показател </w:t>
            </w:r>
          </w:p>
        </w:tc>
        <w:tc>
          <w:tcPr>
            <w:tcW w:w="698" w:type="pct"/>
            <w:shd w:val="clear" w:color="auto" w:fill="auto"/>
          </w:tcPr>
          <w:p w:rsidR="00A55425" w:rsidRPr="00F20D1F" w:rsidRDefault="00A55425" w:rsidP="00CA2849">
            <w:pPr>
              <w:pStyle w:val="ListDash"/>
              <w:numPr>
                <w:ilvl w:val="0"/>
                <w:numId w:val="0"/>
              </w:numPr>
              <w:rPr>
                <w:b/>
                <w:i/>
                <w:sz w:val="16"/>
                <w:szCs w:val="16"/>
              </w:rPr>
            </w:pPr>
            <w:r w:rsidRPr="00F20D1F">
              <w:rPr>
                <w:b/>
                <w:i/>
                <w:sz w:val="16"/>
              </w:rPr>
              <w:t>Мерна единица</w:t>
            </w:r>
          </w:p>
        </w:tc>
        <w:tc>
          <w:tcPr>
            <w:tcW w:w="535" w:type="pct"/>
          </w:tcPr>
          <w:p w:rsidR="00A55425" w:rsidRPr="00F20D1F" w:rsidRDefault="00A55425" w:rsidP="00CA2849">
            <w:pPr>
              <w:pStyle w:val="ListDash"/>
              <w:numPr>
                <w:ilvl w:val="0"/>
                <w:numId w:val="0"/>
              </w:numPr>
              <w:rPr>
                <w:b/>
                <w:i/>
                <w:sz w:val="16"/>
                <w:szCs w:val="16"/>
              </w:rPr>
            </w:pPr>
            <w:r w:rsidRPr="00F20D1F">
              <w:rPr>
                <w:b/>
                <w:i/>
                <w:sz w:val="16"/>
              </w:rPr>
              <w:t xml:space="preserve">Фонд </w:t>
            </w:r>
          </w:p>
        </w:tc>
        <w:tc>
          <w:tcPr>
            <w:tcW w:w="536" w:type="pct"/>
          </w:tcPr>
          <w:p w:rsidR="00A55425" w:rsidRPr="00F20D1F" w:rsidRDefault="00A55425" w:rsidP="00CA2849">
            <w:pPr>
              <w:pStyle w:val="ListDash"/>
              <w:numPr>
                <w:ilvl w:val="0"/>
                <w:numId w:val="0"/>
              </w:numPr>
              <w:rPr>
                <w:b/>
                <w:i/>
                <w:sz w:val="16"/>
                <w:szCs w:val="16"/>
              </w:rPr>
            </w:pPr>
            <w:r w:rsidRPr="00F20D1F">
              <w:rPr>
                <w:b/>
                <w:i/>
                <w:sz w:val="16"/>
              </w:rPr>
              <w:t xml:space="preserve">Категория региони (когато е уместно) </w:t>
            </w:r>
          </w:p>
        </w:tc>
        <w:tc>
          <w:tcPr>
            <w:tcW w:w="656" w:type="pct"/>
            <w:shd w:val="clear" w:color="auto" w:fill="auto"/>
          </w:tcPr>
          <w:p w:rsidR="00A55425" w:rsidRPr="00F20D1F" w:rsidRDefault="00A55425" w:rsidP="00CA2849">
            <w:pPr>
              <w:pStyle w:val="ListDash"/>
              <w:numPr>
                <w:ilvl w:val="0"/>
                <w:numId w:val="0"/>
              </w:numPr>
              <w:rPr>
                <w:b/>
                <w:i/>
                <w:sz w:val="16"/>
                <w:szCs w:val="16"/>
              </w:rPr>
            </w:pPr>
            <w:r w:rsidRPr="00F20D1F">
              <w:rPr>
                <w:b/>
                <w:i/>
                <w:sz w:val="16"/>
              </w:rPr>
              <w:t>Целева стойност (2023 г.)</w:t>
            </w:r>
            <w:r w:rsidRPr="00F20D1F">
              <w:rPr>
                <w:rStyle w:val="FootnoteReference"/>
                <w:b/>
                <w:i/>
                <w:sz w:val="16"/>
              </w:rPr>
              <w:footnoteReference w:id="32"/>
            </w:r>
          </w:p>
        </w:tc>
        <w:tc>
          <w:tcPr>
            <w:tcW w:w="712" w:type="pct"/>
            <w:shd w:val="clear" w:color="auto" w:fill="auto"/>
          </w:tcPr>
          <w:p w:rsidR="00A55425" w:rsidRPr="00F20D1F" w:rsidRDefault="00A55425" w:rsidP="00CA2849">
            <w:pPr>
              <w:pStyle w:val="ListDash"/>
              <w:numPr>
                <w:ilvl w:val="0"/>
                <w:numId w:val="0"/>
              </w:numPr>
              <w:rPr>
                <w:b/>
                <w:i/>
                <w:sz w:val="16"/>
                <w:szCs w:val="16"/>
              </w:rPr>
            </w:pPr>
            <w:r w:rsidRPr="00F20D1F">
              <w:rPr>
                <w:b/>
                <w:i/>
                <w:sz w:val="16"/>
              </w:rPr>
              <w:t>Източник на данните</w:t>
            </w:r>
          </w:p>
        </w:tc>
        <w:tc>
          <w:tcPr>
            <w:tcW w:w="789" w:type="pct"/>
          </w:tcPr>
          <w:p w:rsidR="00A55425" w:rsidRPr="00F20D1F" w:rsidRDefault="00A55425" w:rsidP="00CA2849">
            <w:pPr>
              <w:pStyle w:val="ListDash"/>
              <w:numPr>
                <w:ilvl w:val="0"/>
                <w:numId w:val="0"/>
              </w:numPr>
              <w:rPr>
                <w:b/>
                <w:i/>
                <w:sz w:val="16"/>
                <w:szCs w:val="16"/>
              </w:rPr>
            </w:pPr>
            <w:r w:rsidRPr="00F20D1F">
              <w:rPr>
                <w:b/>
                <w:i/>
                <w:sz w:val="16"/>
              </w:rPr>
              <w:t>Честота на отчитане</w:t>
            </w:r>
          </w:p>
        </w:tc>
      </w:tr>
      <w:tr w:rsidR="00A55425" w:rsidRPr="00F20D1F" w:rsidTr="00363AC0">
        <w:trPr>
          <w:trHeight w:val="79"/>
          <w:jc w:val="center"/>
        </w:trPr>
        <w:tc>
          <w:tcPr>
            <w:tcW w:w="536" w:type="pct"/>
          </w:tcPr>
          <w:p w:rsidR="00A55425" w:rsidRPr="00F20D1F" w:rsidRDefault="00A55425" w:rsidP="00CA2849">
            <w:pPr>
              <w:pStyle w:val="ListDash"/>
              <w:numPr>
                <w:ilvl w:val="0"/>
                <w:numId w:val="0"/>
              </w:numPr>
              <w:rPr>
                <w:sz w:val="20"/>
              </w:rPr>
            </w:pPr>
            <w:r>
              <w:rPr>
                <w:sz w:val="20"/>
              </w:rPr>
              <w:t>СО</w:t>
            </w:r>
            <w:r w:rsidRPr="00F20D1F">
              <w:rPr>
                <w:sz w:val="20"/>
              </w:rPr>
              <w:t>13a</w:t>
            </w:r>
          </w:p>
        </w:tc>
        <w:tc>
          <w:tcPr>
            <w:tcW w:w="538" w:type="pct"/>
            <w:shd w:val="clear" w:color="auto" w:fill="auto"/>
          </w:tcPr>
          <w:p w:rsidR="00A55425" w:rsidRPr="00F20D1F" w:rsidRDefault="00A55425" w:rsidP="0005414E">
            <w:pPr>
              <w:pStyle w:val="ListDash"/>
              <w:numPr>
                <w:ilvl w:val="0"/>
                <w:numId w:val="0"/>
              </w:numPr>
              <w:rPr>
                <w:sz w:val="20"/>
              </w:rPr>
            </w:pPr>
            <w:r w:rsidRPr="00F20D1F">
              <w:rPr>
                <w:sz w:val="20"/>
              </w:rPr>
              <w:t>Обща дължина</w:t>
            </w:r>
            <w:r w:rsidR="009222C6">
              <w:rPr>
                <w:sz w:val="20"/>
              </w:rPr>
              <w:t xml:space="preserve"> на</w:t>
            </w:r>
            <w:r w:rsidRPr="00F20D1F">
              <w:rPr>
                <w:sz w:val="20"/>
              </w:rPr>
              <w:t xml:space="preserve"> построени </w:t>
            </w:r>
            <w:r w:rsidR="009222C6">
              <w:rPr>
                <w:sz w:val="20"/>
              </w:rPr>
              <w:t xml:space="preserve">нови </w:t>
            </w:r>
            <w:r w:rsidRPr="00F20D1F">
              <w:rPr>
                <w:sz w:val="20"/>
              </w:rPr>
              <w:t>пътища, от които: TEN-T</w:t>
            </w:r>
          </w:p>
        </w:tc>
        <w:tc>
          <w:tcPr>
            <w:tcW w:w="698" w:type="pct"/>
            <w:shd w:val="clear" w:color="auto" w:fill="auto"/>
          </w:tcPr>
          <w:p w:rsidR="00A55425" w:rsidRPr="00F20D1F" w:rsidRDefault="00A55425" w:rsidP="00CA2849">
            <w:pPr>
              <w:pStyle w:val="ListDash"/>
              <w:numPr>
                <w:ilvl w:val="0"/>
                <w:numId w:val="0"/>
              </w:numPr>
              <w:rPr>
                <w:sz w:val="20"/>
              </w:rPr>
            </w:pPr>
            <w:r w:rsidRPr="00F20D1F">
              <w:rPr>
                <w:sz w:val="20"/>
              </w:rPr>
              <w:t>км</w:t>
            </w:r>
          </w:p>
        </w:tc>
        <w:tc>
          <w:tcPr>
            <w:tcW w:w="535" w:type="pct"/>
          </w:tcPr>
          <w:p w:rsidR="00A55425" w:rsidRPr="00F20D1F" w:rsidRDefault="00A55425" w:rsidP="00CA2849">
            <w:pPr>
              <w:pStyle w:val="ListDash"/>
              <w:numPr>
                <w:ilvl w:val="0"/>
                <w:numId w:val="0"/>
              </w:numPr>
              <w:rPr>
                <w:sz w:val="20"/>
              </w:rPr>
            </w:pPr>
            <w:r w:rsidRPr="00F20D1F">
              <w:rPr>
                <w:sz w:val="20"/>
              </w:rPr>
              <w:t>КФ</w:t>
            </w:r>
          </w:p>
        </w:tc>
        <w:tc>
          <w:tcPr>
            <w:tcW w:w="536" w:type="pct"/>
          </w:tcPr>
          <w:p w:rsidR="00A55425" w:rsidRPr="00F20D1F" w:rsidRDefault="00A55425" w:rsidP="00CA2849">
            <w:pPr>
              <w:pStyle w:val="ListDash"/>
              <w:numPr>
                <w:ilvl w:val="0"/>
                <w:numId w:val="0"/>
              </w:numPr>
              <w:rPr>
                <w:sz w:val="20"/>
              </w:rPr>
            </w:pPr>
            <w:r>
              <w:rPr>
                <w:sz w:val="20"/>
              </w:rPr>
              <w:t>Н/П</w:t>
            </w:r>
          </w:p>
        </w:tc>
        <w:tc>
          <w:tcPr>
            <w:tcW w:w="656" w:type="pct"/>
            <w:shd w:val="clear" w:color="auto" w:fill="auto"/>
          </w:tcPr>
          <w:p w:rsidR="00C70AA8" w:rsidRPr="0074336E" w:rsidRDefault="002247A2" w:rsidP="001560B0">
            <w:pPr>
              <w:pStyle w:val="ListDash"/>
              <w:numPr>
                <w:ilvl w:val="0"/>
                <w:numId w:val="0"/>
              </w:numPr>
              <w:rPr>
                <w:sz w:val="20"/>
              </w:rPr>
            </w:pPr>
            <w:r w:rsidRPr="0074336E">
              <w:rPr>
                <w:sz w:val="20"/>
              </w:rPr>
              <w:t xml:space="preserve">65,90 </w:t>
            </w:r>
          </w:p>
          <w:p w:rsidR="00675F11" w:rsidRDefault="00675F11" w:rsidP="001560B0">
            <w:pPr>
              <w:pStyle w:val="ListDash"/>
              <w:numPr>
                <w:ilvl w:val="0"/>
                <w:numId w:val="0"/>
              </w:numPr>
              <w:rPr>
                <w:sz w:val="20"/>
              </w:rPr>
            </w:pPr>
          </w:p>
          <w:p w:rsidR="00A55425" w:rsidRPr="00C141D0" w:rsidRDefault="001560B0" w:rsidP="001560B0">
            <w:pPr>
              <w:pStyle w:val="ListDash"/>
              <w:numPr>
                <w:ilvl w:val="0"/>
                <w:numId w:val="0"/>
              </w:numPr>
              <w:rPr>
                <w:sz w:val="20"/>
                <w:highlight w:val="yellow"/>
              </w:rPr>
            </w:pPr>
            <w:r w:rsidRPr="001560B0">
              <w:rPr>
                <w:b/>
                <w:sz w:val="20"/>
              </w:rPr>
              <w:t xml:space="preserve"> </w:t>
            </w:r>
          </w:p>
        </w:tc>
        <w:tc>
          <w:tcPr>
            <w:tcW w:w="712" w:type="pct"/>
            <w:shd w:val="clear" w:color="auto" w:fill="auto"/>
          </w:tcPr>
          <w:p w:rsidR="00A55425" w:rsidRPr="00F20D1F" w:rsidRDefault="00DA0D39" w:rsidP="00CA2849">
            <w:pPr>
              <w:autoSpaceDE w:val="0"/>
              <w:autoSpaceDN w:val="0"/>
              <w:adjustRightInd w:val="0"/>
              <w:spacing w:before="0" w:after="0"/>
              <w:rPr>
                <w:iCs/>
                <w:sz w:val="20"/>
                <w:lang w:eastAsia="bg-BG"/>
              </w:rPr>
            </w:pPr>
            <w:r>
              <w:rPr>
                <w:iCs/>
                <w:sz w:val="20"/>
                <w:lang w:eastAsia="bg-BG"/>
              </w:rPr>
              <w:t>Агенция „Пътна инфраструктура“</w:t>
            </w:r>
            <w:r w:rsidR="002126A0">
              <w:rPr>
                <w:iCs/>
                <w:sz w:val="20"/>
                <w:lang w:eastAsia="bg-BG"/>
              </w:rPr>
              <w:t xml:space="preserve"> </w:t>
            </w:r>
          </w:p>
        </w:tc>
        <w:tc>
          <w:tcPr>
            <w:tcW w:w="789" w:type="pct"/>
          </w:tcPr>
          <w:p w:rsidR="00A55425" w:rsidRPr="00F20D1F" w:rsidRDefault="006C6DB9" w:rsidP="006C6DB9">
            <w:pPr>
              <w:pStyle w:val="ListDash"/>
              <w:numPr>
                <w:ilvl w:val="0"/>
                <w:numId w:val="0"/>
              </w:numPr>
              <w:jc w:val="left"/>
              <w:rPr>
                <w:sz w:val="20"/>
              </w:rPr>
            </w:pPr>
            <w:r>
              <w:rPr>
                <w:sz w:val="20"/>
              </w:rPr>
              <w:t>На годишна база</w:t>
            </w:r>
          </w:p>
        </w:tc>
      </w:tr>
      <w:tr w:rsidR="00363AC0" w:rsidRPr="00F20D1F" w:rsidTr="00363AC0">
        <w:trPr>
          <w:trHeight w:val="79"/>
          <w:jc w:val="center"/>
        </w:trPr>
        <w:tc>
          <w:tcPr>
            <w:tcW w:w="536" w:type="pct"/>
          </w:tcPr>
          <w:p w:rsidR="00363AC0" w:rsidRDefault="00363AC0" w:rsidP="00363AC0">
            <w:pPr>
              <w:pStyle w:val="ListDash"/>
              <w:numPr>
                <w:ilvl w:val="0"/>
                <w:numId w:val="0"/>
              </w:numPr>
              <w:rPr>
                <w:sz w:val="20"/>
              </w:rPr>
            </w:pPr>
          </w:p>
        </w:tc>
        <w:tc>
          <w:tcPr>
            <w:tcW w:w="538" w:type="pct"/>
            <w:shd w:val="clear" w:color="auto" w:fill="auto"/>
          </w:tcPr>
          <w:p w:rsidR="00363AC0" w:rsidRPr="00C3379F" w:rsidRDefault="00363AC0" w:rsidP="00363AC0">
            <w:pPr>
              <w:pStyle w:val="ListDash"/>
              <w:numPr>
                <w:ilvl w:val="0"/>
                <w:numId w:val="0"/>
              </w:numPr>
              <w:rPr>
                <w:sz w:val="20"/>
              </w:rPr>
            </w:pPr>
            <w:r>
              <w:rPr>
                <w:sz w:val="20"/>
              </w:rPr>
              <w:t xml:space="preserve">Дължина на построени пътни връзки към </w:t>
            </w:r>
            <w:r>
              <w:rPr>
                <w:sz w:val="20"/>
                <w:lang w:val="en-US"/>
              </w:rPr>
              <w:t>TEN-T</w:t>
            </w:r>
          </w:p>
        </w:tc>
        <w:tc>
          <w:tcPr>
            <w:tcW w:w="698" w:type="pct"/>
            <w:shd w:val="clear" w:color="auto" w:fill="auto"/>
          </w:tcPr>
          <w:p w:rsidR="00363AC0" w:rsidRPr="00F20D1F" w:rsidRDefault="00363AC0" w:rsidP="00363AC0">
            <w:pPr>
              <w:pStyle w:val="ListDash"/>
              <w:numPr>
                <w:ilvl w:val="0"/>
                <w:numId w:val="0"/>
              </w:numPr>
              <w:rPr>
                <w:sz w:val="20"/>
              </w:rPr>
            </w:pPr>
            <w:r w:rsidRPr="00F20D1F">
              <w:rPr>
                <w:sz w:val="20"/>
              </w:rPr>
              <w:t>км</w:t>
            </w:r>
          </w:p>
        </w:tc>
        <w:tc>
          <w:tcPr>
            <w:tcW w:w="535" w:type="pct"/>
          </w:tcPr>
          <w:p w:rsidR="00363AC0" w:rsidRPr="00F20D1F" w:rsidRDefault="00363AC0" w:rsidP="00363AC0">
            <w:pPr>
              <w:pStyle w:val="ListDash"/>
              <w:numPr>
                <w:ilvl w:val="0"/>
                <w:numId w:val="0"/>
              </w:numPr>
              <w:rPr>
                <w:sz w:val="20"/>
              </w:rPr>
            </w:pPr>
            <w:r w:rsidRPr="00F20D1F">
              <w:rPr>
                <w:sz w:val="20"/>
              </w:rPr>
              <w:t>КФ</w:t>
            </w:r>
          </w:p>
        </w:tc>
        <w:tc>
          <w:tcPr>
            <w:tcW w:w="536" w:type="pct"/>
          </w:tcPr>
          <w:p w:rsidR="00363AC0" w:rsidRDefault="00363AC0" w:rsidP="00363AC0">
            <w:pPr>
              <w:pStyle w:val="ListDash"/>
              <w:numPr>
                <w:ilvl w:val="0"/>
                <w:numId w:val="0"/>
              </w:numPr>
              <w:rPr>
                <w:sz w:val="20"/>
              </w:rPr>
            </w:pPr>
            <w:r>
              <w:rPr>
                <w:sz w:val="20"/>
              </w:rPr>
              <w:t>Н/П</w:t>
            </w:r>
          </w:p>
        </w:tc>
        <w:tc>
          <w:tcPr>
            <w:tcW w:w="656" w:type="pct"/>
            <w:shd w:val="clear" w:color="auto" w:fill="auto"/>
          </w:tcPr>
          <w:p w:rsidR="00363AC0" w:rsidRDefault="00363AC0" w:rsidP="00363AC0">
            <w:pPr>
              <w:pStyle w:val="ListDash"/>
              <w:numPr>
                <w:ilvl w:val="0"/>
                <w:numId w:val="0"/>
              </w:numPr>
              <w:rPr>
                <w:sz w:val="20"/>
              </w:rPr>
            </w:pPr>
            <w:r>
              <w:rPr>
                <w:sz w:val="20"/>
              </w:rPr>
              <w:t>4,68</w:t>
            </w:r>
          </w:p>
        </w:tc>
        <w:tc>
          <w:tcPr>
            <w:tcW w:w="712" w:type="pct"/>
            <w:shd w:val="clear" w:color="auto" w:fill="auto"/>
          </w:tcPr>
          <w:p w:rsidR="00363AC0" w:rsidRDefault="00363AC0" w:rsidP="00363AC0">
            <w:pPr>
              <w:autoSpaceDE w:val="0"/>
              <w:autoSpaceDN w:val="0"/>
              <w:adjustRightInd w:val="0"/>
              <w:spacing w:before="0" w:after="0"/>
              <w:rPr>
                <w:iCs/>
                <w:sz w:val="20"/>
                <w:lang w:eastAsia="bg-BG"/>
              </w:rPr>
            </w:pPr>
            <w:r w:rsidRPr="00363AC0">
              <w:rPr>
                <w:iCs/>
                <w:sz w:val="20"/>
                <w:lang w:eastAsia="bg-BG"/>
              </w:rPr>
              <w:t>Агенция „Пътна инфраструктура“</w:t>
            </w:r>
          </w:p>
        </w:tc>
        <w:tc>
          <w:tcPr>
            <w:tcW w:w="789" w:type="pct"/>
          </w:tcPr>
          <w:p w:rsidR="00363AC0" w:rsidRDefault="00363AC0" w:rsidP="00363AC0">
            <w:pPr>
              <w:pStyle w:val="ListDash"/>
              <w:numPr>
                <w:ilvl w:val="0"/>
                <w:numId w:val="0"/>
              </w:numPr>
              <w:jc w:val="left"/>
              <w:rPr>
                <w:sz w:val="20"/>
              </w:rPr>
            </w:pPr>
            <w:r w:rsidRPr="00363AC0">
              <w:rPr>
                <w:sz w:val="20"/>
              </w:rPr>
              <w:t>На годишна база</w:t>
            </w:r>
          </w:p>
        </w:tc>
      </w:tr>
    </w:tbl>
    <w:p w:rsidR="008D3EEB" w:rsidRDefault="008D3EEB" w:rsidP="008D3EEB"/>
    <w:p w:rsidR="008D3EEB" w:rsidRDefault="008D3EEB" w:rsidP="008D3EEB">
      <w:r w:rsidRPr="008D3EEB">
        <w:t>За целевата стойност на индикатор</w:t>
      </w:r>
      <w:r w:rsidR="004C4C82">
        <w:t xml:space="preserve"> „</w:t>
      </w:r>
      <w:r w:rsidR="004C4C82" w:rsidRPr="004C4C82">
        <w:t>Обща дължина на построени нови пътища, от които: TEN-T</w:t>
      </w:r>
      <w:r w:rsidR="004C4C82">
        <w:t>“</w:t>
      </w:r>
      <w:r w:rsidRPr="008D3EEB">
        <w:t xml:space="preserve"> се вземат предвид следните проекти</w:t>
      </w:r>
      <w:r>
        <w:t>,</w:t>
      </w:r>
      <w:r w:rsidRPr="008D3EEB">
        <w:t xml:space="preserve"> включени в </w:t>
      </w:r>
      <w:r>
        <w:t>програмата</w:t>
      </w:r>
      <w:r w:rsidRPr="008D3EEB">
        <w:t>:</w:t>
      </w:r>
    </w:p>
    <w:p w:rsidR="008D3EEB" w:rsidRPr="008D3EEB" w:rsidRDefault="008D3EEB" w:rsidP="008D3EEB">
      <w:r w:rsidRPr="008D3EEB">
        <w:t>Лот 3.1 Благоевград - Крупник - (</w:t>
      </w:r>
      <w:r w:rsidRPr="008D3EEB">
        <w:rPr>
          <w:lang w:val="en-US"/>
        </w:rPr>
        <w:t>9</w:t>
      </w:r>
      <w:r w:rsidRPr="008D3EEB">
        <w:t>.</w:t>
      </w:r>
      <w:r w:rsidRPr="008D3EEB">
        <w:rPr>
          <w:lang w:val="en-US"/>
        </w:rPr>
        <w:t>7</w:t>
      </w:r>
      <w:r w:rsidRPr="008D3EEB">
        <w:t xml:space="preserve"> км)</w:t>
      </w:r>
      <w:r>
        <w:t xml:space="preserve"> на АМ „Струма“</w:t>
      </w:r>
      <w:r w:rsidRPr="008D3EEB">
        <w:t>, който включва изпълнението на два участъка:</w:t>
      </w:r>
    </w:p>
    <w:p w:rsidR="008D3EEB" w:rsidRPr="008D3EEB" w:rsidRDefault="008D3EEB" w:rsidP="00885931">
      <w:pPr>
        <w:numPr>
          <w:ilvl w:val="0"/>
          <w:numId w:val="85"/>
        </w:numPr>
      </w:pPr>
      <w:r w:rsidRPr="008D3EEB">
        <w:t>участък 1 от км 359+000 до км 366+000 /7 км/</w:t>
      </w:r>
    </w:p>
    <w:p w:rsidR="008D3EEB" w:rsidRPr="008D3EEB" w:rsidRDefault="008D3EEB" w:rsidP="00885931">
      <w:pPr>
        <w:numPr>
          <w:ilvl w:val="0"/>
          <w:numId w:val="85"/>
        </w:numPr>
      </w:pPr>
      <w:r w:rsidRPr="008D3EEB">
        <w:t>участък 2 от км 370+400 до км 37</w:t>
      </w:r>
      <w:r w:rsidRPr="008D3EEB">
        <w:rPr>
          <w:lang w:val="en-US"/>
        </w:rPr>
        <w:t>3</w:t>
      </w:r>
      <w:r w:rsidRPr="008D3EEB">
        <w:t>+</w:t>
      </w:r>
      <w:r w:rsidRPr="008D3EEB">
        <w:rPr>
          <w:lang w:val="en-US"/>
        </w:rPr>
        <w:t>1</w:t>
      </w:r>
      <w:r w:rsidRPr="008D3EEB">
        <w:t>00 /</w:t>
      </w:r>
      <w:r w:rsidRPr="008D3EEB">
        <w:rPr>
          <w:lang w:val="en-US"/>
        </w:rPr>
        <w:t>2</w:t>
      </w:r>
      <w:r w:rsidRPr="008D3EEB">
        <w:t>,</w:t>
      </w:r>
      <w:r w:rsidRPr="008D3EEB">
        <w:rPr>
          <w:lang w:val="en-US"/>
        </w:rPr>
        <w:t>7</w:t>
      </w:r>
      <w:r w:rsidRPr="008D3EEB">
        <w:t xml:space="preserve"> км/</w:t>
      </w:r>
    </w:p>
    <w:p w:rsidR="008D3EEB" w:rsidRPr="008D3EEB" w:rsidRDefault="008D3EEB" w:rsidP="008D3EEB">
      <w:r w:rsidRPr="008D3EEB">
        <w:t xml:space="preserve">Лот 3.1 - тунел "Железница" </w:t>
      </w:r>
      <w:r w:rsidR="00C21F13">
        <w:t xml:space="preserve">на </w:t>
      </w:r>
      <w:r w:rsidR="00C21F13" w:rsidRPr="00C21F13">
        <w:t>АМ „Струма“</w:t>
      </w:r>
      <w:r w:rsidR="00C21F13">
        <w:t xml:space="preserve"> </w:t>
      </w:r>
      <w:r w:rsidRPr="008D3EEB">
        <w:t>- участък от км</w:t>
      </w:r>
      <w:r>
        <w:t xml:space="preserve"> 366+000 до км 370+400 (4.4 км)</w:t>
      </w:r>
    </w:p>
    <w:p w:rsidR="008D3EEB" w:rsidRPr="008D3EEB" w:rsidRDefault="008D3EEB" w:rsidP="008D3EEB">
      <w:r w:rsidRPr="008D3EEB">
        <w:t xml:space="preserve">Лот 3.3 Кресна - Сандански </w:t>
      </w:r>
      <w:r w:rsidR="009B559A">
        <w:t xml:space="preserve">на </w:t>
      </w:r>
      <w:r w:rsidR="00C21F13" w:rsidRPr="00C21F13">
        <w:t>АМ „Струма“</w:t>
      </w:r>
      <w:r w:rsidR="00C21F13">
        <w:t xml:space="preserve"> </w:t>
      </w:r>
      <w:r w:rsidRPr="008D3EEB">
        <w:t>от км 397+000 до км 420+624 (23.624 км)</w:t>
      </w:r>
    </w:p>
    <w:p w:rsidR="008D3EEB" w:rsidRPr="008D3EEB" w:rsidRDefault="008D3EEB" w:rsidP="00C21F13">
      <w:r w:rsidRPr="008D3EEB">
        <w:t>АМ „Калотина – София“, Лот 1, Западна дъга на Софийски околовръстен път, фаза 2, участък от км 0+780 до км 6+308,17, с обща дължина 5,528 км.АМ „Европа“ от км 15+500 до км 48+903:</w:t>
      </w:r>
    </w:p>
    <w:p w:rsidR="008D3EEB" w:rsidRPr="008D3EEB" w:rsidRDefault="008D3EEB" w:rsidP="00885931">
      <w:pPr>
        <w:numPr>
          <w:ilvl w:val="0"/>
          <w:numId w:val="85"/>
        </w:numPr>
      </w:pPr>
      <w:r w:rsidRPr="008D3EEB">
        <w:t xml:space="preserve"> Участъкът от АМ „Европа“ от км 15+500 до км 32+447,20 е изграден с бюджетни средства и от 2020 г. е пуснат в експлоатация – 16,95 км</w:t>
      </w:r>
      <w:r w:rsidR="00C21F13">
        <w:t>;</w:t>
      </w:r>
    </w:p>
    <w:p w:rsidR="008D3EEB" w:rsidRPr="00CD0676" w:rsidRDefault="008D3EEB" w:rsidP="00885931">
      <w:pPr>
        <w:numPr>
          <w:ilvl w:val="0"/>
          <w:numId w:val="85"/>
        </w:numPr>
      </w:pPr>
      <w:r w:rsidRPr="008D3EEB">
        <w:t>Участък от км 32+447,20 до км 48+903</w:t>
      </w:r>
      <w:r w:rsidR="00635F1B">
        <w:rPr>
          <w:lang w:val="en-US"/>
        </w:rPr>
        <w:t xml:space="preserve"> </w:t>
      </w:r>
      <w:r w:rsidRPr="008D3EEB">
        <w:t>– 16,45 км</w:t>
      </w:r>
      <w:r w:rsidR="00C21F13">
        <w:t>.</w:t>
      </w:r>
      <w:r w:rsidRPr="008D3EEB">
        <w:t xml:space="preserve"> </w:t>
      </w:r>
      <w:r w:rsidR="00CF0E19" w:rsidRPr="00CD0676">
        <w:t>Строителството е в процес на изпълнение, но участъкът няма да бъде завършен в цялост в срока на допустимост на разходите по ОПТТИ. Предвижда се да бъдат изградени 5,7 км от трасето.</w:t>
      </w:r>
    </w:p>
    <w:p w:rsidR="008D3EEB" w:rsidRPr="00114F64" w:rsidRDefault="00114F64" w:rsidP="00626FFA">
      <w:r w:rsidRPr="00114F64">
        <w:rPr>
          <w:iCs/>
        </w:rPr>
        <w:t xml:space="preserve">По препоръка на Европейската комисия финансирането на участък от км 373+100 до км 376+000, попадащ в Лот 3.1 Благоевград – Крупник, беше изключен от Формуляра за </w:t>
      </w:r>
      <w:r w:rsidRPr="00114F64">
        <w:rPr>
          <w:iCs/>
        </w:rPr>
        <w:lastRenderedPageBreak/>
        <w:t>кандидатстване за финансиране на проект АМ „Струма“ Лот 3.1, Лот 3.3 и тунел „Железница“. Причината за изключване финансирането на участъка е, че към тогавашния момент при одобрение на ФК от ЕК, процедурата по ОВОС на Лот 3.2 беше стартирана, но все още не беше постановено окончателно решение по ОВОС на министъра на околната среда и водите, както и че изграждането на тези 2,9 км е организационно и технически свързано с изграждането на Лот 3.2, но са договорно задължение на Изпълнителя на Лот 3.1.</w:t>
      </w:r>
    </w:p>
    <w:p w:rsidR="008D3EEB" w:rsidRPr="0005242B" w:rsidRDefault="00AC7062" w:rsidP="00626FFA">
      <w:r w:rsidRPr="00AC7062">
        <w:t>За целевата стойност на индикатор</w:t>
      </w:r>
      <w:r w:rsidRPr="00AC7062">
        <w:rPr>
          <w:sz w:val="20"/>
        </w:rPr>
        <w:t xml:space="preserve"> </w:t>
      </w:r>
      <w:r>
        <w:rPr>
          <w:sz w:val="20"/>
        </w:rPr>
        <w:t>„</w:t>
      </w:r>
      <w:r w:rsidRPr="00AC7062">
        <w:t xml:space="preserve">Дължина на построени пътни връзки към </w:t>
      </w:r>
      <w:r w:rsidRPr="00AC7062">
        <w:rPr>
          <w:lang w:val="en-US"/>
        </w:rPr>
        <w:t>TEN-T</w:t>
      </w:r>
      <w:r>
        <w:t xml:space="preserve">“ се взема предвид проекта за </w:t>
      </w:r>
      <w:r w:rsidRPr="00AC7062">
        <w:t>изграждане на Обходен път на гр. Бургас от км 230+700 на път I-9 Сарафово - Бургас до км 493+550 на път I-6 Ветрен-Бургас и локални платна.</w:t>
      </w:r>
      <w:r w:rsidR="00F67211" w:rsidRPr="00F67211">
        <w:t xml:space="preserve"> </w:t>
      </w:r>
      <w:r w:rsidR="00F67211">
        <w:t>Дължината на пътния</w:t>
      </w:r>
      <w:r w:rsidR="00F67211" w:rsidRPr="00F67211">
        <w:t xml:space="preserve"> участък като връзка между два участъка от TEN-T – 4,68 км</w:t>
      </w:r>
      <w:r w:rsidR="00F67211">
        <w:t xml:space="preserve">. </w:t>
      </w:r>
    </w:p>
    <w:p w:rsidR="008B4C9B" w:rsidRPr="00AC7062" w:rsidRDefault="008B4C9B" w:rsidP="00626FFA"/>
    <w:p w:rsidR="00626FFA" w:rsidRPr="00F20D1F" w:rsidRDefault="00626FFA" w:rsidP="00626FFA">
      <w:pPr>
        <w:ind w:left="1418" w:hanging="1418"/>
        <w:rPr>
          <w:b/>
        </w:rPr>
      </w:pPr>
      <w:r w:rsidRPr="00F20D1F">
        <w:rPr>
          <w:b/>
        </w:rPr>
        <w:t>2.А.</w:t>
      </w:r>
      <w:r w:rsidR="001659A3" w:rsidRPr="00F20D1F">
        <w:rPr>
          <w:b/>
        </w:rPr>
        <w:t>2.6</w:t>
      </w:r>
      <w:r w:rsidRPr="00F20D1F">
        <w:rPr>
          <w:b/>
        </w:rPr>
        <w:t xml:space="preserve"> </w:t>
      </w:r>
      <w:r w:rsidRPr="00F20D1F">
        <w:tab/>
      </w:r>
      <w:r w:rsidRPr="00F20D1F">
        <w:rPr>
          <w:b/>
        </w:rPr>
        <w:t>Социални иновации, транснационално сътрудничество и принос по тематични цели 1—7</w:t>
      </w:r>
      <w:r w:rsidRPr="00F20D1F">
        <w:rPr>
          <w:rStyle w:val="FootnoteReference"/>
          <w:b/>
        </w:rPr>
        <w:footnoteReference w:id="33"/>
      </w:r>
    </w:p>
    <w:p w:rsidR="00626FFA" w:rsidRPr="00F20D1F" w:rsidRDefault="00626FFA" w:rsidP="00626FFA">
      <w:r w:rsidRPr="00F20D1F">
        <w:t>Специфични разпоредби за ЕСФ</w:t>
      </w:r>
      <w:r w:rsidRPr="00F20D1F">
        <w:rPr>
          <w:rStyle w:val="FootnoteReference"/>
        </w:rPr>
        <w:footnoteReference w:id="34"/>
      </w:r>
      <w:r w:rsidRPr="00F20D1F">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626FFA" w:rsidRPr="00755A4B" w:rsidRDefault="00626FFA" w:rsidP="00626FFA">
      <w:r w:rsidRPr="00F20D1F">
        <w:t xml:space="preserve">Описание на приноса на планираните действия по приоритетната ос за: </w:t>
      </w:r>
    </w:p>
    <w:p w:rsidR="00626FFA" w:rsidRPr="00F20D1F" w:rsidRDefault="00626FFA" w:rsidP="00626FFA">
      <w:pPr>
        <w:pStyle w:val="ListDash"/>
        <w:tabs>
          <w:tab w:val="clear" w:pos="283"/>
          <w:tab w:val="num" w:pos="851"/>
        </w:tabs>
        <w:spacing w:before="120" w:after="120"/>
        <w:ind w:left="851"/>
      </w:pPr>
      <w:r w:rsidRPr="00F20D1F">
        <w:t>социалните иновации (ако не са включени в специално предвидена за тях приоритетна ос);</w:t>
      </w:r>
    </w:p>
    <w:p w:rsidR="00626FFA" w:rsidRPr="00F20D1F" w:rsidRDefault="00626FFA" w:rsidP="00626FFA">
      <w:pPr>
        <w:pStyle w:val="ListDash"/>
        <w:tabs>
          <w:tab w:val="clear" w:pos="283"/>
          <w:tab w:val="num" w:pos="851"/>
        </w:tabs>
        <w:spacing w:before="120" w:after="120"/>
        <w:ind w:left="851"/>
      </w:pPr>
      <w:r w:rsidRPr="00F20D1F">
        <w:t xml:space="preserve"> транснационалното сътрудничество (ако не е включено в специално предвидена за него приоритетна ос); </w:t>
      </w:r>
    </w:p>
    <w:p w:rsidR="00626FFA" w:rsidRPr="00F20D1F" w:rsidRDefault="00626FFA" w:rsidP="00626FFA">
      <w:pPr>
        <w:pStyle w:val="ListDash"/>
        <w:tabs>
          <w:tab w:val="clear" w:pos="283"/>
          <w:tab w:val="num" w:pos="851"/>
        </w:tabs>
        <w:spacing w:before="120" w:after="120"/>
        <w:ind w:left="851"/>
      </w:pPr>
      <w:r w:rsidRPr="00F20D1F">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626FFA" w:rsidRPr="00F20D1F" w:rsidTr="003B005F">
        <w:trPr>
          <w:trHeight w:val="518"/>
        </w:trPr>
        <w:tc>
          <w:tcPr>
            <w:tcW w:w="2235" w:type="dxa"/>
            <w:shd w:val="clear" w:color="auto" w:fill="auto"/>
          </w:tcPr>
          <w:p w:rsidR="00626FFA" w:rsidRPr="00F20D1F" w:rsidRDefault="00626FFA" w:rsidP="003B005F">
            <w:pPr>
              <w:rPr>
                <w:i/>
                <w:color w:val="8DB3E2"/>
                <w:sz w:val="18"/>
                <w:szCs w:val="18"/>
              </w:rPr>
            </w:pPr>
            <w:r w:rsidRPr="00F20D1F">
              <w:rPr>
                <w:i/>
              </w:rPr>
              <w:t>Приоритетна ос</w:t>
            </w:r>
          </w:p>
        </w:tc>
        <w:tc>
          <w:tcPr>
            <w:tcW w:w="6443" w:type="dxa"/>
            <w:shd w:val="clear" w:color="auto" w:fill="auto"/>
          </w:tcPr>
          <w:p w:rsidR="00626FFA" w:rsidRPr="00F20D1F" w:rsidRDefault="00804532" w:rsidP="003B005F">
            <w:pPr>
              <w:rPr>
                <w:i/>
                <w:color w:val="8DB3E2"/>
                <w:sz w:val="18"/>
                <w:szCs w:val="18"/>
              </w:rPr>
            </w:pPr>
            <w:r w:rsidRPr="00F20D1F">
              <w:t xml:space="preserve">„Развитие на пътната инфраструктура по „основната” </w:t>
            </w:r>
            <w:r w:rsidR="006A71AC">
              <w:t xml:space="preserve">и „разширената” </w:t>
            </w:r>
            <w:r w:rsidRPr="00F20D1F">
              <w:t>Трансевропейска транспортна мрежа”</w:t>
            </w:r>
          </w:p>
        </w:tc>
      </w:tr>
      <w:tr w:rsidR="00626FFA" w:rsidRPr="00F20D1F" w:rsidTr="0025596F">
        <w:trPr>
          <w:trHeight w:val="788"/>
        </w:trPr>
        <w:tc>
          <w:tcPr>
            <w:tcW w:w="8678" w:type="dxa"/>
            <w:gridSpan w:val="2"/>
            <w:shd w:val="clear" w:color="auto" w:fill="auto"/>
          </w:tcPr>
          <w:p w:rsidR="0051350F" w:rsidRPr="00F20D1F" w:rsidRDefault="0051350F" w:rsidP="003B005F">
            <w:pPr>
              <w:rPr>
                <w:szCs w:val="24"/>
              </w:rPr>
            </w:pPr>
            <w:r w:rsidRPr="00F20D1F">
              <w:rPr>
                <w:szCs w:val="24"/>
              </w:rPr>
              <w:t>Н/П</w:t>
            </w:r>
          </w:p>
        </w:tc>
      </w:tr>
    </w:tbl>
    <w:p w:rsidR="00626FFA" w:rsidRPr="00F20D1F" w:rsidRDefault="00626FFA" w:rsidP="00626FFA"/>
    <w:p w:rsidR="00F57E9F" w:rsidRDefault="00F57E9F" w:rsidP="00626FFA">
      <w:pPr>
        <w:suppressAutoHyphens/>
        <w:rPr>
          <w:b/>
        </w:rPr>
        <w:sectPr w:rsidR="00F57E9F" w:rsidSect="008270FE">
          <w:headerReference w:type="default" r:id="rId37"/>
          <w:footerReference w:type="default" r:id="rId38"/>
          <w:headerReference w:type="first" r:id="rId39"/>
          <w:footerReference w:type="first" r:id="rId40"/>
          <w:pgSz w:w="11907" w:h="16839"/>
          <w:pgMar w:top="1134" w:right="1418" w:bottom="1134" w:left="1418" w:header="601" w:footer="1077" w:gutter="0"/>
          <w:cols w:space="720"/>
          <w:docGrid w:linePitch="326"/>
        </w:sectPr>
      </w:pPr>
    </w:p>
    <w:p w:rsidR="00626FFA" w:rsidRPr="00F20D1F" w:rsidRDefault="00626FFA" w:rsidP="00626FFA">
      <w:pPr>
        <w:ind w:left="1418" w:hanging="1418"/>
        <w:rPr>
          <w:b/>
        </w:rPr>
      </w:pPr>
      <w:r w:rsidRPr="00F20D1F">
        <w:rPr>
          <w:b/>
        </w:rPr>
        <w:lastRenderedPageBreak/>
        <w:t>2.А.</w:t>
      </w:r>
      <w:r w:rsidR="001659A3" w:rsidRPr="00F20D1F">
        <w:rPr>
          <w:b/>
        </w:rPr>
        <w:t>2.7</w:t>
      </w:r>
      <w:r w:rsidRPr="00F20D1F">
        <w:rPr>
          <w:b/>
        </w:rPr>
        <w:t xml:space="preserve"> </w:t>
      </w:r>
      <w:r w:rsidRPr="00F20D1F">
        <w:tab/>
      </w:r>
      <w:r w:rsidRPr="00F20D1F">
        <w:rPr>
          <w:b/>
        </w:rPr>
        <w:t xml:space="preserve">Рамка на изпълнението </w:t>
      </w:r>
    </w:p>
    <w:p w:rsidR="00626FFA" w:rsidRPr="00F20D1F" w:rsidRDefault="00626FFA" w:rsidP="00626FFA">
      <w:pPr>
        <w:ind w:left="1418" w:hanging="1418"/>
      </w:pPr>
      <w:r w:rsidRPr="00F20D1F">
        <w:t>(Позоваване: член 96, параграф 2, първа алинея, буква б), подточка v) и приложение II към Регламент (EС) № 1303/2013)</w:t>
      </w:r>
    </w:p>
    <w:p w:rsidR="00626FFA" w:rsidRPr="00F20D1F" w:rsidRDefault="00626FFA" w:rsidP="00626FFA">
      <w:pPr>
        <w:rPr>
          <w:b/>
        </w:rPr>
      </w:pPr>
      <w:r w:rsidRPr="00F20D1F">
        <w:rPr>
          <w:b/>
        </w:rPr>
        <w:t xml:space="preserve">Таблица 6: </w:t>
      </w:r>
      <w:r w:rsidRPr="00F20D1F">
        <w:tab/>
      </w:r>
      <w:r w:rsidRPr="00F20D1F">
        <w:rPr>
          <w:b/>
        </w:rPr>
        <w:t>Рамка на изпълнението на приоритетната ос</w:t>
      </w:r>
    </w:p>
    <w:p w:rsidR="00626FFA" w:rsidRDefault="00626FFA" w:rsidP="00626FFA">
      <w:pPr>
        <w:pStyle w:val="TableTitle"/>
        <w:jc w:val="left"/>
        <w:rPr>
          <w:b w:val="0"/>
        </w:rPr>
      </w:pPr>
      <w:r w:rsidRPr="00F20D1F">
        <w:rPr>
          <w:b w:val="0"/>
        </w:rPr>
        <w:t xml:space="preserve"> (по фондове и категории региони)</w:t>
      </w:r>
      <w:r w:rsidRPr="00F20D1F">
        <w:rPr>
          <w:rStyle w:val="FootnoteReference"/>
          <w:b w:val="0"/>
        </w:rPr>
        <w:footnoteReference w:id="35"/>
      </w:r>
    </w:p>
    <w:p w:rsidR="00F57E9F" w:rsidRDefault="00F57E9F" w:rsidP="00203F0D"/>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1"/>
        <w:gridCol w:w="1399"/>
        <w:gridCol w:w="1746"/>
        <w:gridCol w:w="1632"/>
        <w:gridCol w:w="819"/>
        <w:gridCol w:w="1364"/>
        <w:gridCol w:w="1498"/>
        <w:gridCol w:w="1364"/>
        <w:gridCol w:w="1498"/>
        <w:gridCol w:w="1752"/>
      </w:tblGrid>
      <w:tr w:rsidR="0036613E" w:rsidRPr="00F20D1F" w:rsidTr="00CA2849">
        <w:trPr>
          <w:trHeight w:val="528"/>
        </w:trPr>
        <w:tc>
          <w:tcPr>
            <w:tcW w:w="995" w:type="pct"/>
            <w:gridSpan w:val="2"/>
          </w:tcPr>
          <w:p w:rsidR="0036613E" w:rsidRPr="00F20D1F" w:rsidRDefault="0036613E" w:rsidP="00CA2849">
            <w:pPr>
              <w:pStyle w:val="Text1"/>
              <w:ind w:left="0"/>
              <w:rPr>
                <w:b/>
                <w:i/>
                <w:sz w:val="20"/>
                <w:szCs w:val="20"/>
                <w:lang w:val="bg-BG" w:eastAsia="en-GB"/>
              </w:rPr>
            </w:pPr>
            <w:r w:rsidRPr="00F20D1F">
              <w:rPr>
                <w:b/>
                <w:i/>
                <w:sz w:val="18"/>
                <w:szCs w:val="20"/>
                <w:lang w:val="bg-BG" w:eastAsia="en-GB"/>
              </w:rPr>
              <w:t>Приоритетна ос</w:t>
            </w:r>
          </w:p>
        </w:tc>
        <w:tc>
          <w:tcPr>
            <w:tcW w:w="4005" w:type="pct"/>
            <w:gridSpan w:val="8"/>
            <w:shd w:val="clear" w:color="auto" w:fill="auto"/>
          </w:tcPr>
          <w:p w:rsidR="0036613E" w:rsidRPr="00F20D1F" w:rsidRDefault="0036613E" w:rsidP="00CA2849">
            <w:pPr>
              <w:rPr>
                <w:b/>
                <w:i/>
                <w:sz w:val="20"/>
              </w:rPr>
            </w:pPr>
            <w:r w:rsidRPr="00F20D1F">
              <w:rPr>
                <w:sz w:val="18"/>
                <w:szCs w:val="18"/>
              </w:rPr>
              <w:t>„Развитие на пътната инфраструктура по „основната”</w:t>
            </w:r>
            <w:r>
              <w:rPr>
                <w:sz w:val="18"/>
                <w:szCs w:val="18"/>
              </w:rPr>
              <w:t xml:space="preserve"> и „разширената”</w:t>
            </w:r>
            <w:r w:rsidRPr="00F20D1F">
              <w:rPr>
                <w:sz w:val="18"/>
                <w:szCs w:val="18"/>
              </w:rPr>
              <w:t xml:space="preserve"> Трансевропейска транспортна мрежа”</w:t>
            </w:r>
          </w:p>
        </w:tc>
      </w:tr>
      <w:tr w:rsidR="0036613E" w:rsidRPr="00F20D1F" w:rsidTr="00CA2849">
        <w:trPr>
          <w:trHeight w:val="1061"/>
        </w:trPr>
        <w:tc>
          <w:tcPr>
            <w:tcW w:w="515" w:type="pct"/>
          </w:tcPr>
          <w:p w:rsidR="0036613E" w:rsidRPr="00F20D1F" w:rsidRDefault="0036613E" w:rsidP="00CA2849">
            <w:pPr>
              <w:pStyle w:val="Text1"/>
              <w:ind w:left="0"/>
              <w:rPr>
                <w:b/>
                <w:i/>
                <w:sz w:val="18"/>
                <w:szCs w:val="18"/>
                <w:lang w:val="bg-BG" w:eastAsia="en-GB"/>
              </w:rPr>
            </w:pPr>
            <w:r w:rsidRPr="00F20D1F">
              <w:rPr>
                <w:b/>
                <w:i/>
                <w:sz w:val="20"/>
                <w:szCs w:val="20"/>
                <w:lang w:val="bg-BG" w:eastAsia="en-GB"/>
              </w:rPr>
              <w:t>Идентификация</w:t>
            </w:r>
            <w:r w:rsidRPr="00F20D1F" w:rsidDel="00C0648B">
              <w:rPr>
                <w:b/>
                <w:i/>
                <w:sz w:val="18"/>
                <w:szCs w:val="20"/>
                <w:lang w:val="bg-BG" w:eastAsia="en-GB"/>
              </w:rPr>
              <w:t xml:space="preserve"> </w:t>
            </w:r>
          </w:p>
        </w:tc>
        <w:tc>
          <w:tcPr>
            <w:tcW w:w="480" w:type="pct"/>
          </w:tcPr>
          <w:p w:rsidR="0036613E" w:rsidRPr="00F20D1F" w:rsidRDefault="0036613E" w:rsidP="00CA2849">
            <w:pPr>
              <w:pStyle w:val="Text1"/>
              <w:ind w:left="0"/>
              <w:rPr>
                <w:b/>
                <w:i/>
                <w:sz w:val="18"/>
                <w:szCs w:val="18"/>
                <w:lang w:val="bg-BG" w:eastAsia="en-GB"/>
              </w:rPr>
            </w:pPr>
            <w:r w:rsidRPr="00F20D1F">
              <w:rPr>
                <w:b/>
                <w:i/>
                <w:sz w:val="18"/>
                <w:szCs w:val="20"/>
                <w:lang w:val="bg-BG" w:eastAsia="en-GB"/>
              </w:rPr>
              <w:t>Вид показател</w:t>
            </w:r>
          </w:p>
          <w:p w:rsidR="0036613E" w:rsidRPr="00F20D1F" w:rsidRDefault="0036613E" w:rsidP="00CA2849">
            <w:pPr>
              <w:pStyle w:val="Text1"/>
              <w:ind w:left="0"/>
              <w:rPr>
                <w:b/>
                <w:i/>
                <w:sz w:val="18"/>
                <w:szCs w:val="18"/>
                <w:lang w:val="bg-BG" w:eastAsia="en-GB"/>
              </w:rPr>
            </w:pPr>
          </w:p>
          <w:p w:rsidR="0036613E" w:rsidRPr="00F20D1F" w:rsidRDefault="0036613E" w:rsidP="00CA2849">
            <w:pPr>
              <w:pStyle w:val="Text1"/>
              <w:ind w:left="0"/>
              <w:rPr>
                <w:b/>
                <w:i/>
                <w:sz w:val="20"/>
                <w:szCs w:val="20"/>
                <w:lang w:val="bg-BG" w:eastAsia="en-GB"/>
              </w:rPr>
            </w:pPr>
          </w:p>
        </w:tc>
        <w:tc>
          <w:tcPr>
            <w:tcW w:w="599" w:type="pct"/>
            <w:shd w:val="clear" w:color="auto" w:fill="auto"/>
          </w:tcPr>
          <w:p w:rsidR="0036613E" w:rsidRPr="00F20D1F" w:rsidRDefault="0036613E" w:rsidP="00CA2849">
            <w:pPr>
              <w:pStyle w:val="Text1"/>
              <w:ind w:left="0"/>
              <w:rPr>
                <w:b/>
                <w:i/>
                <w:sz w:val="20"/>
                <w:szCs w:val="20"/>
                <w:lang w:val="bg-BG" w:eastAsia="en-GB"/>
              </w:rPr>
            </w:pPr>
            <w:r w:rsidRPr="00F20D1F">
              <w:rPr>
                <w:b/>
                <w:i/>
                <w:sz w:val="20"/>
                <w:szCs w:val="20"/>
                <w:lang w:val="bg-BG" w:eastAsia="en-GB"/>
              </w:rPr>
              <w:t xml:space="preserve">Показател или основна стъпка за изпълнението </w:t>
            </w:r>
          </w:p>
        </w:tc>
        <w:tc>
          <w:tcPr>
            <w:tcW w:w="560" w:type="pct"/>
          </w:tcPr>
          <w:p w:rsidR="0036613E" w:rsidRPr="00F20D1F" w:rsidRDefault="0036613E" w:rsidP="00CA2849">
            <w:pPr>
              <w:pStyle w:val="Text1"/>
              <w:ind w:left="0"/>
              <w:rPr>
                <w:b/>
                <w:i/>
                <w:sz w:val="20"/>
                <w:szCs w:val="20"/>
                <w:lang w:val="bg-BG" w:eastAsia="en-GB"/>
              </w:rPr>
            </w:pPr>
            <w:r w:rsidRPr="00F20D1F">
              <w:rPr>
                <w:b/>
                <w:i/>
                <w:sz w:val="20"/>
                <w:szCs w:val="20"/>
                <w:lang w:val="bg-BG" w:eastAsia="en-GB"/>
              </w:rPr>
              <w:t xml:space="preserve">Мерна единица, когато е целесъобразно </w:t>
            </w:r>
          </w:p>
        </w:tc>
        <w:tc>
          <w:tcPr>
            <w:tcW w:w="281" w:type="pct"/>
          </w:tcPr>
          <w:p w:rsidR="0036613E" w:rsidRPr="00F20D1F" w:rsidRDefault="0036613E" w:rsidP="00CA2849">
            <w:pPr>
              <w:pStyle w:val="Text1"/>
              <w:ind w:left="0"/>
              <w:rPr>
                <w:b/>
                <w:i/>
                <w:sz w:val="20"/>
                <w:szCs w:val="20"/>
                <w:lang w:val="bg-BG" w:eastAsia="en-GB"/>
              </w:rPr>
            </w:pPr>
            <w:r w:rsidRPr="00F20D1F">
              <w:rPr>
                <w:b/>
                <w:i/>
                <w:sz w:val="20"/>
                <w:szCs w:val="20"/>
                <w:lang w:val="bg-BG" w:eastAsia="en-GB"/>
              </w:rPr>
              <w:t>Фонд</w:t>
            </w:r>
          </w:p>
        </w:tc>
        <w:tc>
          <w:tcPr>
            <w:tcW w:w="468" w:type="pct"/>
          </w:tcPr>
          <w:p w:rsidR="0036613E" w:rsidRPr="00F20D1F" w:rsidRDefault="0036613E" w:rsidP="00CA2849">
            <w:pPr>
              <w:pStyle w:val="Text1"/>
              <w:ind w:left="0"/>
              <w:rPr>
                <w:b/>
                <w:i/>
                <w:sz w:val="20"/>
                <w:szCs w:val="20"/>
                <w:lang w:val="bg-BG" w:eastAsia="en-GB"/>
              </w:rPr>
            </w:pPr>
            <w:r w:rsidRPr="00F20D1F">
              <w:rPr>
                <w:b/>
                <w:i/>
                <w:sz w:val="20"/>
                <w:szCs w:val="20"/>
                <w:lang w:val="bg-BG" w:eastAsia="en-GB"/>
              </w:rPr>
              <w:t>Категория региони</w:t>
            </w:r>
          </w:p>
        </w:tc>
        <w:tc>
          <w:tcPr>
            <w:tcW w:w="514" w:type="pct"/>
            <w:shd w:val="clear" w:color="auto" w:fill="auto"/>
          </w:tcPr>
          <w:p w:rsidR="0036613E" w:rsidRPr="00F20D1F" w:rsidRDefault="0036613E" w:rsidP="00CA2849">
            <w:pPr>
              <w:pStyle w:val="Text1"/>
              <w:ind w:left="0"/>
              <w:rPr>
                <w:b/>
                <w:i/>
                <w:sz w:val="20"/>
                <w:szCs w:val="20"/>
                <w:lang w:val="bg-BG" w:eastAsia="en-GB"/>
              </w:rPr>
            </w:pPr>
            <w:r w:rsidRPr="00F20D1F">
              <w:rPr>
                <w:b/>
                <w:i/>
                <w:sz w:val="20"/>
                <w:szCs w:val="20"/>
                <w:lang w:val="bg-BG" w:eastAsia="en-GB"/>
              </w:rPr>
              <w:t>Етапна цел за 2018 г.</w:t>
            </w:r>
          </w:p>
        </w:tc>
        <w:tc>
          <w:tcPr>
            <w:tcW w:w="468" w:type="pct"/>
            <w:shd w:val="clear" w:color="auto" w:fill="auto"/>
          </w:tcPr>
          <w:p w:rsidR="0036613E" w:rsidRPr="00F20D1F" w:rsidRDefault="0036613E" w:rsidP="00CA2849">
            <w:pPr>
              <w:pStyle w:val="Text1"/>
              <w:ind w:left="0"/>
              <w:rPr>
                <w:b/>
                <w:i/>
                <w:sz w:val="20"/>
                <w:szCs w:val="20"/>
                <w:lang w:val="bg-BG" w:eastAsia="en-GB"/>
              </w:rPr>
            </w:pPr>
            <w:r w:rsidRPr="00F20D1F">
              <w:rPr>
                <w:b/>
                <w:i/>
                <w:sz w:val="20"/>
                <w:szCs w:val="20"/>
                <w:lang w:val="bg-BG" w:eastAsia="en-GB"/>
              </w:rPr>
              <w:t>Крайна цел (2023 г.)</w:t>
            </w:r>
            <w:r w:rsidRPr="00F20D1F">
              <w:rPr>
                <w:rStyle w:val="FootnoteReference"/>
                <w:b/>
                <w:i/>
                <w:sz w:val="20"/>
                <w:szCs w:val="20"/>
                <w:lang w:val="bg-BG" w:eastAsia="en-GB"/>
              </w:rPr>
              <w:footnoteReference w:id="36"/>
            </w:r>
          </w:p>
        </w:tc>
        <w:tc>
          <w:tcPr>
            <w:tcW w:w="514" w:type="pct"/>
            <w:shd w:val="clear" w:color="auto" w:fill="auto"/>
          </w:tcPr>
          <w:p w:rsidR="0036613E" w:rsidRPr="00F20D1F" w:rsidRDefault="0036613E" w:rsidP="00CA2849">
            <w:pPr>
              <w:pStyle w:val="Text1"/>
              <w:spacing w:line="480" w:lineRule="auto"/>
              <w:ind w:left="0"/>
              <w:rPr>
                <w:b/>
                <w:i/>
                <w:sz w:val="20"/>
                <w:szCs w:val="20"/>
                <w:lang w:val="bg-BG" w:eastAsia="en-GB"/>
              </w:rPr>
            </w:pPr>
            <w:r w:rsidRPr="00F20D1F">
              <w:rPr>
                <w:b/>
                <w:i/>
                <w:sz w:val="20"/>
                <w:szCs w:val="20"/>
                <w:lang w:val="bg-BG" w:eastAsia="en-GB"/>
              </w:rPr>
              <w:t>Източник на данните</w:t>
            </w:r>
          </w:p>
        </w:tc>
        <w:tc>
          <w:tcPr>
            <w:tcW w:w="601" w:type="pct"/>
          </w:tcPr>
          <w:p w:rsidR="0036613E" w:rsidRPr="00F20D1F" w:rsidRDefault="0036613E" w:rsidP="00CA2849">
            <w:pPr>
              <w:rPr>
                <w:b/>
                <w:i/>
                <w:sz w:val="20"/>
              </w:rPr>
            </w:pPr>
            <w:r w:rsidRPr="00F20D1F">
              <w:rPr>
                <w:b/>
                <w:i/>
                <w:sz w:val="20"/>
              </w:rPr>
              <w:t>Обяснение за значението на показателя, по целесъобразност</w:t>
            </w:r>
          </w:p>
        </w:tc>
      </w:tr>
      <w:tr w:rsidR="0036613E" w:rsidRPr="00F20D1F" w:rsidTr="00CA2849">
        <w:trPr>
          <w:trHeight w:val="1326"/>
        </w:trPr>
        <w:tc>
          <w:tcPr>
            <w:tcW w:w="515" w:type="pct"/>
          </w:tcPr>
          <w:p w:rsidR="0036613E" w:rsidRPr="00F20D1F" w:rsidRDefault="0036613E" w:rsidP="00CA2849">
            <w:pPr>
              <w:pStyle w:val="Text1"/>
              <w:ind w:left="0"/>
              <w:jc w:val="left"/>
              <w:rPr>
                <w:sz w:val="20"/>
                <w:szCs w:val="20"/>
                <w:lang w:val="bg-BG" w:eastAsia="en-GB"/>
              </w:rPr>
            </w:pPr>
            <w:r>
              <w:rPr>
                <w:sz w:val="18"/>
                <w:szCs w:val="18"/>
                <w:lang w:val="bg-BG" w:eastAsia="en-GB"/>
              </w:rPr>
              <w:t>СО13а</w:t>
            </w:r>
          </w:p>
        </w:tc>
        <w:tc>
          <w:tcPr>
            <w:tcW w:w="480" w:type="pct"/>
          </w:tcPr>
          <w:p w:rsidR="0036613E" w:rsidRPr="00F20D1F" w:rsidRDefault="0036613E" w:rsidP="00CA2849">
            <w:pPr>
              <w:pStyle w:val="Text1"/>
              <w:ind w:left="0"/>
              <w:jc w:val="left"/>
              <w:rPr>
                <w:sz w:val="18"/>
                <w:szCs w:val="20"/>
                <w:lang w:val="bg-BG" w:eastAsia="en-GB"/>
              </w:rPr>
            </w:pPr>
            <w:r w:rsidRPr="00F20D1F">
              <w:rPr>
                <w:sz w:val="18"/>
                <w:szCs w:val="20"/>
                <w:lang w:val="bg-BG" w:eastAsia="en-GB"/>
              </w:rPr>
              <w:t xml:space="preserve">показател за </w:t>
            </w:r>
            <w:r w:rsidR="006B15E8">
              <w:rPr>
                <w:sz w:val="18"/>
                <w:szCs w:val="20"/>
                <w:lang w:val="bg-BG" w:eastAsia="en-GB"/>
              </w:rPr>
              <w:t>изпълнение</w:t>
            </w:r>
          </w:p>
          <w:p w:rsidR="0036613E" w:rsidRPr="00F20D1F" w:rsidRDefault="0036613E" w:rsidP="00CA2849">
            <w:pPr>
              <w:pStyle w:val="Text1"/>
              <w:ind w:left="0"/>
              <w:rPr>
                <w:sz w:val="20"/>
                <w:szCs w:val="20"/>
                <w:lang w:val="bg-BG" w:eastAsia="en-GB"/>
              </w:rPr>
            </w:pPr>
          </w:p>
        </w:tc>
        <w:tc>
          <w:tcPr>
            <w:tcW w:w="599" w:type="pct"/>
            <w:shd w:val="clear" w:color="auto" w:fill="auto"/>
          </w:tcPr>
          <w:p w:rsidR="0036613E" w:rsidRPr="00F20D1F" w:rsidRDefault="0036613E" w:rsidP="00F27C4B">
            <w:pPr>
              <w:pStyle w:val="Text1"/>
              <w:ind w:left="0"/>
              <w:jc w:val="left"/>
              <w:rPr>
                <w:sz w:val="18"/>
                <w:szCs w:val="18"/>
                <w:lang w:val="bg-BG" w:eastAsia="en-GB"/>
              </w:rPr>
            </w:pPr>
            <w:r w:rsidRPr="00F20D1F">
              <w:rPr>
                <w:sz w:val="18"/>
                <w:szCs w:val="18"/>
                <w:lang w:val="bg-BG"/>
              </w:rPr>
              <w:t xml:space="preserve">Обща дължина </w:t>
            </w:r>
            <w:r w:rsidR="00F27C4B">
              <w:rPr>
                <w:sz w:val="18"/>
                <w:szCs w:val="18"/>
                <w:lang w:val="bg-BG"/>
              </w:rPr>
              <w:t xml:space="preserve">на </w:t>
            </w:r>
            <w:r w:rsidRPr="00F20D1F">
              <w:rPr>
                <w:sz w:val="18"/>
                <w:szCs w:val="18"/>
                <w:lang w:val="bg-BG"/>
              </w:rPr>
              <w:t>построени</w:t>
            </w:r>
            <w:r w:rsidR="00F27C4B">
              <w:rPr>
                <w:sz w:val="18"/>
                <w:szCs w:val="18"/>
                <w:lang w:val="bg-BG"/>
              </w:rPr>
              <w:t xml:space="preserve"> нови</w:t>
            </w:r>
            <w:r w:rsidRPr="00F20D1F">
              <w:rPr>
                <w:sz w:val="18"/>
                <w:szCs w:val="18"/>
                <w:lang w:val="bg-BG"/>
              </w:rPr>
              <w:t xml:space="preserve"> </w:t>
            </w:r>
            <w:r w:rsidRPr="00F20D1F">
              <w:rPr>
                <w:sz w:val="18"/>
                <w:szCs w:val="18"/>
                <w:lang w:val="bg-BG" w:eastAsia="en-GB"/>
              </w:rPr>
              <w:t xml:space="preserve">пътища, от които </w:t>
            </w:r>
            <w:r w:rsidRPr="00F20D1F">
              <w:rPr>
                <w:sz w:val="18"/>
                <w:szCs w:val="18"/>
                <w:lang w:val="en-US" w:eastAsia="en-GB"/>
              </w:rPr>
              <w:t>TEN</w:t>
            </w:r>
            <w:r w:rsidRPr="000520F9">
              <w:rPr>
                <w:sz w:val="18"/>
                <w:szCs w:val="18"/>
                <w:lang w:val="bg-BG" w:eastAsia="en-GB"/>
              </w:rPr>
              <w:t>-</w:t>
            </w:r>
            <w:r w:rsidRPr="00F20D1F">
              <w:rPr>
                <w:sz w:val="18"/>
                <w:szCs w:val="18"/>
                <w:lang w:val="en-US" w:eastAsia="en-GB"/>
              </w:rPr>
              <w:t>T</w:t>
            </w:r>
          </w:p>
        </w:tc>
        <w:tc>
          <w:tcPr>
            <w:tcW w:w="560" w:type="pct"/>
          </w:tcPr>
          <w:p w:rsidR="0036613E" w:rsidRPr="00F20D1F" w:rsidRDefault="0036613E" w:rsidP="00CA2849">
            <w:pPr>
              <w:pStyle w:val="Text1"/>
              <w:ind w:left="0"/>
              <w:rPr>
                <w:sz w:val="18"/>
                <w:szCs w:val="18"/>
                <w:lang w:val="bg-BG" w:eastAsia="en-GB"/>
              </w:rPr>
            </w:pPr>
            <w:r w:rsidRPr="00F20D1F">
              <w:rPr>
                <w:sz w:val="20"/>
                <w:szCs w:val="20"/>
                <w:lang w:val="bg-BG" w:eastAsia="en-GB"/>
              </w:rPr>
              <w:t>км</w:t>
            </w:r>
          </w:p>
        </w:tc>
        <w:tc>
          <w:tcPr>
            <w:tcW w:w="281" w:type="pct"/>
          </w:tcPr>
          <w:p w:rsidR="0036613E" w:rsidRPr="00F20D1F" w:rsidRDefault="0036613E" w:rsidP="00CA2849">
            <w:pPr>
              <w:pStyle w:val="Text1"/>
              <w:ind w:left="0"/>
              <w:rPr>
                <w:sz w:val="20"/>
                <w:szCs w:val="20"/>
                <w:lang w:val="bg-BG" w:eastAsia="en-GB"/>
              </w:rPr>
            </w:pPr>
            <w:r w:rsidRPr="00F20D1F">
              <w:rPr>
                <w:sz w:val="18"/>
                <w:szCs w:val="18"/>
                <w:lang w:val="bg-BG" w:eastAsia="en-GB"/>
              </w:rPr>
              <w:t>КФ</w:t>
            </w:r>
          </w:p>
        </w:tc>
        <w:tc>
          <w:tcPr>
            <w:tcW w:w="468" w:type="pct"/>
          </w:tcPr>
          <w:p w:rsidR="0036613E" w:rsidRPr="00F20D1F" w:rsidRDefault="0036613E" w:rsidP="00CA2849">
            <w:pPr>
              <w:pStyle w:val="Text1"/>
              <w:ind w:left="0"/>
              <w:rPr>
                <w:sz w:val="20"/>
                <w:szCs w:val="20"/>
                <w:lang w:val="bg-BG" w:eastAsia="en-GB"/>
              </w:rPr>
            </w:pPr>
            <w:r>
              <w:rPr>
                <w:sz w:val="18"/>
                <w:szCs w:val="18"/>
              </w:rPr>
              <w:t>Н/П</w:t>
            </w:r>
          </w:p>
        </w:tc>
        <w:tc>
          <w:tcPr>
            <w:tcW w:w="514" w:type="pct"/>
            <w:shd w:val="clear" w:color="auto" w:fill="auto"/>
          </w:tcPr>
          <w:p w:rsidR="0036613E" w:rsidRPr="0015588E" w:rsidRDefault="0036613E" w:rsidP="00CA2849">
            <w:pPr>
              <w:autoSpaceDE w:val="0"/>
              <w:autoSpaceDN w:val="0"/>
              <w:adjustRightInd w:val="0"/>
              <w:rPr>
                <w:sz w:val="18"/>
                <w:szCs w:val="18"/>
              </w:rPr>
            </w:pPr>
            <w:r w:rsidRPr="0015588E">
              <w:rPr>
                <w:sz w:val="18"/>
                <w:szCs w:val="18"/>
              </w:rPr>
              <w:t>0</w:t>
            </w:r>
          </w:p>
        </w:tc>
        <w:tc>
          <w:tcPr>
            <w:tcW w:w="468" w:type="pct"/>
            <w:shd w:val="clear" w:color="auto" w:fill="auto"/>
          </w:tcPr>
          <w:p w:rsidR="00F12727" w:rsidRPr="00F12727" w:rsidRDefault="0045690C" w:rsidP="00F12727">
            <w:pPr>
              <w:autoSpaceDE w:val="0"/>
              <w:autoSpaceDN w:val="0"/>
              <w:adjustRightInd w:val="0"/>
              <w:rPr>
                <w:sz w:val="18"/>
                <w:szCs w:val="18"/>
              </w:rPr>
            </w:pPr>
            <w:r w:rsidRPr="00CD0676">
              <w:rPr>
                <w:sz w:val="18"/>
                <w:szCs w:val="18"/>
              </w:rPr>
              <w:t xml:space="preserve">65,90 </w:t>
            </w:r>
          </w:p>
          <w:p w:rsidR="0036613E" w:rsidRPr="00150CC8" w:rsidRDefault="00F04D1F" w:rsidP="00F04D1F">
            <w:pPr>
              <w:autoSpaceDE w:val="0"/>
              <w:autoSpaceDN w:val="0"/>
              <w:adjustRightInd w:val="0"/>
              <w:rPr>
                <w:sz w:val="18"/>
                <w:szCs w:val="18"/>
              </w:rPr>
            </w:pPr>
            <w:r w:rsidRPr="00F04D1F">
              <w:rPr>
                <w:b/>
                <w:sz w:val="18"/>
                <w:szCs w:val="18"/>
              </w:rPr>
              <w:t xml:space="preserve"> </w:t>
            </w:r>
            <w:r w:rsidR="0039397B" w:rsidRPr="0039397B">
              <w:rPr>
                <w:b/>
                <w:sz w:val="18"/>
                <w:szCs w:val="18"/>
                <w:lang w:val="en-GB"/>
              </w:rPr>
              <w:t xml:space="preserve"> </w:t>
            </w:r>
          </w:p>
        </w:tc>
        <w:tc>
          <w:tcPr>
            <w:tcW w:w="514" w:type="pct"/>
            <w:shd w:val="clear" w:color="auto" w:fill="auto"/>
          </w:tcPr>
          <w:p w:rsidR="00E67245" w:rsidRPr="00150CC8" w:rsidRDefault="00E67245" w:rsidP="00CA2849">
            <w:pPr>
              <w:autoSpaceDE w:val="0"/>
              <w:autoSpaceDN w:val="0"/>
              <w:adjustRightInd w:val="0"/>
              <w:rPr>
                <w:sz w:val="18"/>
                <w:szCs w:val="18"/>
                <w:lang w:val="en-US"/>
              </w:rPr>
            </w:pPr>
            <w:r>
              <w:rPr>
                <w:iCs/>
                <w:sz w:val="20"/>
                <w:lang w:eastAsia="bg-BG"/>
              </w:rPr>
              <w:t>Агенция „Пътна инфраструктура“</w:t>
            </w:r>
          </w:p>
        </w:tc>
        <w:tc>
          <w:tcPr>
            <w:tcW w:w="601" w:type="pct"/>
          </w:tcPr>
          <w:p w:rsidR="0036613E" w:rsidRPr="00F20D1F" w:rsidRDefault="0036613E" w:rsidP="00CA2849">
            <w:pPr>
              <w:autoSpaceDE w:val="0"/>
              <w:autoSpaceDN w:val="0"/>
              <w:adjustRightInd w:val="0"/>
              <w:jc w:val="left"/>
              <w:rPr>
                <w:sz w:val="20"/>
              </w:rPr>
            </w:pPr>
            <w:r w:rsidRPr="00F20D1F">
              <w:rPr>
                <w:sz w:val="18"/>
                <w:szCs w:val="18"/>
              </w:rPr>
              <w:t xml:space="preserve">Дължината на новопостроените пътища по </w:t>
            </w:r>
            <w:r w:rsidRPr="00F20D1F">
              <w:rPr>
                <w:sz w:val="18"/>
                <w:szCs w:val="18"/>
                <w:lang w:val="en-US"/>
              </w:rPr>
              <w:t>TEN</w:t>
            </w:r>
            <w:r w:rsidRPr="000520F9">
              <w:rPr>
                <w:sz w:val="18"/>
                <w:szCs w:val="18"/>
              </w:rPr>
              <w:t>-</w:t>
            </w:r>
            <w:r w:rsidRPr="00F20D1F">
              <w:rPr>
                <w:sz w:val="18"/>
                <w:szCs w:val="18"/>
                <w:lang w:val="en-US"/>
              </w:rPr>
              <w:t>T</w:t>
            </w:r>
            <w:r w:rsidRPr="000520F9">
              <w:rPr>
                <w:sz w:val="18"/>
                <w:szCs w:val="18"/>
              </w:rPr>
              <w:t xml:space="preserve"> </w:t>
            </w:r>
            <w:r w:rsidRPr="00F20D1F">
              <w:rPr>
                <w:sz w:val="18"/>
                <w:szCs w:val="18"/>
              </w:rPr>
              <w:t xml:space="preserve">представлява целия бюджет. </w:t>
            </w:r>
          </w:p>
        </w:tc>
      </w:tr>
      <w:tr w:rsidR="0036613E" w:rsidRPr="00F20D1F" w:rsidTr="001C5451">
        <w:trPr>
          <w:trHeight w:val="1326"/>
        </w:trPr>
        <w:tc>
          <w:tcPr>
            <w:tcW w:w="515" w:type="pct"/>
          </w:tcPr>
          <w:p w:rsidR="0036613E" w:rsidRDefault="0036613E" w:rsidP="00CA2849">
            <w:pPr>
              <w:pStyle w:val="Text1"/>
              <w:ind w:left="0"/>
              <w:jc w:val="left"/>
              <w:rPr>
                <w:sz w:val="18"/>
                <w:szCs w:val="18"/>
                <w:lang w:val="bg-BG" w:eastAsia="en-GB"/>
              </w:rPr>
            </w:pPr>
            <w:r>
              <w:rPr>
                <w:sz w:val="18"/>
                <w:szCs w:val="18"/>
                <w:lang w:val="bg-BG" w:eastAsia="en-GB"/>
              </w:rPr>
              <w:t>1</w:t>
            </w:r>
          </w:p>
        </w:tc>
        <w:tc>
          <w:tcPr>
            <w:tcW w:w="480" w:type="pct"/>
          </w:tcPr>
          <w:p w:rsidR="0036613E" w:rsidRPr="00F20D1F" w:rsidRDefault="0036613E" w:rsidP="00CA2849">
            <w:pPr>
              <w:pStyle w:val="Text1"/>
              <w:ind w:left="0"/>
              <w:jc w:val="left"/>
              <w:rPr>
                <w:sz w:val="18"/>
                <w:szCs w:val="20"/>
                <w:lang w:val="bg-BG" w:eastAsia="en-GB"/>
              </w:rPr>
            </w:pPr>
            <w:r>
              <w:rPr>
                <w:sz w:val="18"/>
                <w:szCs w:val="20"/>
                <w:lang w:val="bg-BG" w:eastAsia="en-GB"/>
              </w:rPr>
              <w:t xml:space="preserve">финансов показател </w:t>
            </w:r>
          </w:p>
        </w:tc>
        <w:tc>
          <w:tcPr>
            <w:tcW w:w="599" w:type="pct"/>
            <w:shd w:val="clear" w:color="auto" w:fill="auto"/>
          </w:tcPr>
          <w:p w:rsidR="0036613E" w:rsidRPr="00F20D1F" w:rsidRDefault="0036613E" w:rsidP="00CA2849">
            <w:pPr>
              <w:pStyle w:val="Text1"/>
              <w:ind w:left="0"/>
              <w:jc w:val="left"/>
              <w:rPr>
                <w:sz w:val="18"/>
                <w:szCs w:val="18"/>
                <w:lang w:val="bg-BG"/>
              </w:rPr>
            </w:pPr>
            <w:r>
              <w:rPr>
                <w:sz w:val="18"/>
                <w:szCs w:val="18"/>
                <w:lang w:val="bg-BG"/>
              </w:rPr>
              <w:t xml:space="preserve">Сертифицирани разходи от Сертифициращия орган </w:t>
            </w:r>
          </w:p>
        </w:tc>
        <w:tc>
          <w:tcPr>
            <w:tcW w:w="560" w:type="pct"/>
          </w:tcPr>
          <w:p w:rsidR="0036613E" w:rsidRPr="00F20D1F" w:rsidRDefault="0036613E" w:rsidP="00CA2849">
            <w:pPr>
              <w:pStyle w:val="Text1"/>
              <w:ind w:left="0"/>
              <w:rPr>
                <w:sz w:val="20"/>
                <w:szCs w:val="20"/>
                <w:lang w:val="bg-BG" w:eastAsia="en-GB"/>
              </w:rPr>
            </w:pPr>
            <w:r>
              <w:rPr>
                <w:sz w:val="20"/>
                <w:szCs w:val="20"/>
                <w:lang w:val="bg-BG" w:eastAsia="en-GB"/>
              </w:rPr>
              <w:t>евро</w:t>
            </w:r>
          </w:p>
        </w:tc>
        <w:tc>
          <w:tcPr>
            <w:tcW w:w="281" w:type="pct"/>
          </w:tcPr>
          <w:p w:rsidR="0036613E" w:rsidRPr="00F20D1F" w:rsidRDefault="0036613E" w:rsidP="00CA2849">
            <w:pPr>
              <w:pStyle w:val="Text1"/>
              <w:ind w:left="0"/>
              <w:rPr>
                <w:sz w:val="18"/>
                <w:szCs w:val="18"/>
                <w:lang w:val="bg-BG" w:eastAsia="en-GB"/>
              </w:rPr>
            </w:pPr>
            <w:r w:rsidRPr="00F20D1F">
              <w:rPr>
                <w:sz w:val="18"/>
                <w:szCs w:val="18"/>
                <w:lang w:val="bg-BG" w:eastAsia="en-GB"/>
              </w:rPr>
              <w:t>КФ</w:t>
            </w:r>
          </w:p>
        </w:tc>
        <w:tc>
          <w:tcPr>
            <w:tcW w:w="468" w:type="pct"/>
          </w:tcPr>
          <w:p w:rsidR="0036613E" w:rsidRDefault="0036613E" w:rsidP="00CA2849">
            <w:pPr>
              <w:pStyle w:val="Text1"/>
              <w:ind w:left="0"/>
              <w:rPr>
                <w:sz w:val="18"/>
                <w:szCs w:val="18"/>
              </w:rPr>
            </w:pPr>
            <w:r>
              <w:rPr>
                <w:sz w:val="18"/>
                <w:szCs w:val="18"/>
              </w:rPr>
              <w:t>Н/П</w:t>
            </w:r>
          </w:p>
        </w:tc>
        <w:tc>
          <w:tcPr>
            <w:tcW w:w="514" w:type="pct"/>
            <w:shd w:val="clear" w:color="auto" w:fill="auto"/>
          </w:tcPr>
          <w:p w:rsidR="0036613E" w:rsidRPr="00CA6AB3" w:rsidRDefault="00CA6AB3" w:rsidP="008160D3">
            <w:pPr>
              <w:autoSpaceDE w:val="0"/>
              <w:autoSpaceDN w:val="0"/>
              <w:adjustRightInd w:val="0"/>
              <w:rPr>
                <w:sz w:val="18"/>
                <w:szCs w:val="18"/>
              </w:rPr>
            </w:pPr>
            <w:r>
              <w:rPr>
                <w:sz w:val="18"/>
                <w:szCs w:val="18"/>
                <w:lang w:eastAsia="bg-BG"/>
              </w:rPr>
              <w:t>63 000</w:t>
            </w:r>
            <w:r w:rsidR="004669F2">
              <w:rPr>
                <w:sz w:val="18"/>
                <w:szCs w:val="18"/>
                <w:lang w:eastAsia="bg-BG"/>
              </w:rPr>
              <w:t> </w:t>
            </w:r>
            <w:r>
              <w:rPr>
                <w:sz w:val="18"/>
                <w:szCs w:val="18"/>
                <w:lang w:eastAsia="bg-BG"/>
              </w:rPr>
              <w:t>000</w:t>
            </w:r>
          </w:p>
        </w:tc>
        <w:tc>
          <w:tcPr>
            <w:tcW w:w="468" w:type="pct"/>
            <w:shd w:val="clear" w:color="auto" w:fill="auto"/>
          </w:tcPr>
          <w:p w:rsidR="00266D6C" w:rsidRPr="00CD0676" w:rsidRDefault="00266D6C" w:rsidP="00BD1210">
            <w:pPr>
              <w:jc w:val="left"/>
              <w:rPr>
                <w:sz w:val="18"/>
                <w:szCs w:val="18"/>
                <w:lang w:val="en-US" w:eastAsia="bg-BG"/>
              </w:rPr>
            </w:pPr>
            <w:r w:rsidRPr="00CD0676">
              <w:rPr>
                <w:sz w:val="18"/>
                <w:szCs w:val="18"/>
                <w:lang w:val="en-US" w:eastAsia="bg-BG"/>
              </w:rPr>
              <w:t>54</w:t>
            </w:r>
            <w:r w:rsidR="000E50E9" w:rsidRPr="00CD0676">
              <w:rPr>
                <w:sz w:val="18"/>
                <w:szCs w:val="18"/>
                <w:lang w:val="en-US" w:eastAsia="bg-BG"/>
              </w:rPr>
              <w:t>0</w:t>
            </w:r>
            <w:r w:rsidRPr="00CD0676">
              <w:rPr>
                <w:sz w:val="18"/>
                <w:szCs w:val="18"/>
                <w:lang w:val="en-US" w:eastAsia="bg-BG"/>
              </w:rPr>
              <w:t> 000 000</w:t>
            </w:r>
          </w:p>
          <w:p w:rsidR="00700D13" w:rsidRDefault="00700D13" w:rsidP="00BD1210">
            <w:pPr>
              <w:jc w:val="left"/>
              <w:rPr>
                <w:sz w:val="18"/>
                <w:szCs w:val="18"/>
                <w:lang w:eastAsia="bg-BG"/>
              </w:rPr>
            </w:pPr>
          </w:p>
          <w:p w:rsidR="0075720D" w:rsidRPr="006A2C56" w:rsidRDefault="0075720D" w:rsidP="00BD1210">
            <w:pPr>
              <w:jc w:val="left"/>
              <w:rPr>
                <w:sz w:val="18"/>
                <w:szCs w:val="18"/>
                <w:lang w:eastAsia="bg-BG"/>
              </w:rPr>
            </w:pPr>
          </w:p>
          <w:p w:rsidR="00BD1210" w:rsidRPr="00BD1210" w:rsidRDefault="00BD1210" w:rsidP="00BD1210">
            <w:pPr>
              <w:jc w:val="left"/>
              <w:rPr>
                <w:sz w:val="18"/>
                <w:szCs w:val="18"/>
                <w:lang w:val="en-US" w:eastAsia="bg-BG"/>
              </w:rPr>
            </w:pPr>
          </w:p>
          <w:p w:rsidR="0036613E" w:rsidRPr="00952C7E" w:rsidRDefault="0036613E" w:rsidP="007F66FE">
            <w:pPr>
              <w:autoSpaceDE w:val="0"/>
              <w:autoSpaceDN w:val="0"/>
              <w:adjustRightInd w:val="0"/>
              <w:rPr>
                <w:sz w:val="18"/>
                <w:szCs w:val="18"/>
              </w:rPr>
            </w:pPr>
          </w:p>
        </w:tc>
        <w:tc>
          <w:tcPr>
            <w:tcW w:w="514" w:type="pct"/>
            <w:shd w:val="clear" w:color="auto" w:fill="auto"/>
          </w:tcPr>
          <w:p w:rsidR="0036613E" w:rsidRPr="00F20D1F" w:rsidRDefault="0036613E" w:rsidP="00CA2849">
            <w:pPr>
              <w:autoSpaceDE w:val="0"/>
              <w:autoSpaceDN w:val="0"/>
              <w:adjustRightInd w:val="0"/>
              <w:jc w:val="left"/>
              <w:rPr>
                <w:iCs/>
                <w:sz w:val="18"/>
                <w:szCs w:val="18"/>
                <w:lang w:eastAsia="bg-BG"/>
              </w:rPr>
            </w:pPr>
            <w:r>
              <w:rPr>
                <w:iCs/>
                <w:sz w:val="18"/>
                <w:szCs w:val="18"/>
                <w:lang w:eastAsia="bg-BG"/>
              </w:rPr>
              <w:t>Сертифициращ орган</w:t>
            </w:r>
          </w:p>
        </w:tc>
        <w:tc>
          <w:tcPr>
            <w:tcW w:w="601" w:type="pct"/>
          </w:tcPr>
          <w:p w:rsidR="0036613E" w:rsidRPr="00F20D1F" w:rsidRDefault="0036613E" w:rsidP="00CA2849">
            <w:pPr>
              <w:autoSpaceDE w:val="0"/>
              <w:autoSpaceDN w:val="0"/>
              <w:adjustRightInd w:val="0"/>
              <w:jc w:val="left"/>
              <w:rPr>
                <w:sz w:val="18"/>
                <w:szCs w:val="18"/>
              </w:rPr>
            </w:pPr>
          </w:p>
        </w:tc>
      </w:tr>
      <w:tr w:rsidR="0036613E" w:rsidRPr="00F20D1F" w:rsidTr="001C5451">
        <w:trPr>
          <w:trHeight w:val="1326"/>
        </w:trPr>
        <w:tc>
          <w:tcPr>
            <w:tcW w:w="515" w:type="pct"/>
          </w:tcPr>
          <w:p w:rsidR="0036613E" w:rsidRDefault="0036613E" w:rsidP="00CA2849">
            <w:pPr>
              <w:pStyle w:val="Text1"/>
              <w:ind w:left="0"/>
              <w:jc w:val="left"/>
              <w:rPr>
                <w:sz w:val="18"/>
                <w:szCs w:val="18"/>
                <w:lang w:val="bg-BG" w:eastAsia="en-GB"/>
              </w:rPr>
            </w:pPr>
            <w:r>
              <w:rPr>
                <w:sz w:val="18"/>
                <w:szCs w:val="18"/>
                <w:lang w:val="bg-BG" w:eastAsia="en-GB"/>
              </w:rPr>
              <w:lastRenderedPageBreak/>
              <w:t>4</w:t>
            </w:r>
          </w:p>
        </w:tc>
        <w:tc>
          <w:tcPr>
            <w:tcW w:w="480" w:type="pct"/>
          </w:tcPr>
          <w:p w:rsidR="0036613E" w:rsidRPr="00F20D1F" w:rsidRDefault="000D56FA" w:rsidP="000D56FA">
            <w:pPr>
              <w:pStyle w:val="Text1"/>
              <w:ind w:left="0"/>
              <w:jc w:val="left"/>
              <w:rPr>
                <w:sz w:val="18"/>
                <w:szCs w:val="20"/>
                <w:lang w:val="bg-BG" w:eastAsia="en-GB"/>
              </w:rPr>
            </w:pPr>
            <w:r>
              <w:rPr>
                <w:sz w:val="18"/>
                <w:szCs w:val="20"/>
                <w:lang w:val="bg-BG" w:eastAsia="en-GB"/>
              </w:rPr>
              <w:t>Етап на</w:t>
            </w:r>
            <w:r w:rsidR="006B15E8">
              <w:rPr>
                <w:sz w:val="18"/>
                <w:szCs w:val="20"/>
                <w:lang w:val="bg-BG" w:eastAsia="en-GB"/>
              </w:rPr>
              <w:t xml:space="preserve"> </w:t>
            </w:r>
            <w:r w:rsidR="0036613E">
              <w:rPr>
                <w:sz w:val="18"/>
                <w:szCs w:val="20"/>
                <w:lang w:val="bg-BG" w:eastAsia="en-GB"/>
              </w:rPr>
              <w:t xml:space="preserve"> изпълнание</w:t>
            </w:r>
          </w:p>
        </w:tc>
        <w:tc>
          <w:tcPr>
            <w:tcW w:w="599" w:type="pct"/>
            <w:shd w:val="clear" w:color="auto" w:fill="auto"/>
          </w:tcPr>
          <w:p w:rsidR="0036613E" w:rsidRPr="00F20D1F" w:rsidRDefault="0036613E" w:rsidP="00CA2849">
            <w:pPr>
              <w:pStyle w:val="Text1"/>
              <w:ind w:left="0"/>
              <w:jc w:val="left"/>
              <w:rPr>
                <w:sz w:val="18"/>
                <w:szCs w:val="18"/>
                <w:lang w:val="bg-BG"/>
              </w:rPr>
            </w:pPr>
            <w:r w:rsidRPr="00356EBF">
              <w:rPr>
                <w:rFonts w:eastAsia="Times New Roman"/>
                <w:sz w:val="18"/>
                <w:szCs w:val="18"/>
              </w:rPr>
              <w:t>Брой големи проекти със</w:t>
            </w:r>
            <w:r>
              <w:rPr>
                <w:rFonts w:eastAsia="Times New Roman"/>
                <w:sz w:val="18"/>
                <w:szCs w:val="18"/>
              </w:rPr>
              <w:t xml:space="preserve"> </w:t>
            </w:r>
            <w:r w:rsidRPr="00356EBF">
              <w:rPr>
                <w:rFonts w:eastAsia="Times New Roman"/>
                <w:sz w:val="18"/>
                <w:szCs w:val="18"/>
              </w:rPr>
              <w:t>стартирало строителство</w:t>
            </w:r>
          </w:p>
        </w:tc>
        <w:tc>
          <w:tcPr>
            <w:tcW w:w="560" w:type="pct"/>
          </w:tcPr>
          <w:p w:rsidR="0036613E" w:rsidRPr="00F20D1F" w:rsidRDefault="0036613E" w:rsidP="00CA2849">
            <w:pPr>
              <w:pStyle w:val="Text1"/>
              <w:ind w:left="0"/>
              <w:rPr>
                <w:sz w:val="20"/>
                <w:szCs w:val="20"/>
                <w:lang w:val="bg-BG" w:eastAsia="en-GB"/>
              </w:rPr>
            </w:pPr>
            <w:r>
              <w:rPr>
                <w:sz w:val="20"/>
                <w:szCs w:val="20"/>
                <w:lang w:val="bg-BG" w:eastAsia="en-GB"/>
              </w:rPr>
              <w:t>брой</w:t>
            </w:r>
          </w:p>
        </w:tc>
        <w:tc>
          <w:tcPr>
            <w:tcW w:w="281" w:type="pct"/>
          </w:tcPr>
          <w:p w:rsidR="0036613E" w:rsidRPr="00F20D1F" w:rsidRDefault="0036613E" w:rsidP="00CA2849">
            <w:pPr>
              <w:pStyle w:val="Text1"/>
              <w:ind w:left="0"/>
              <w:rPr>
                <w:sz w:val="18"/>
                <w:szCs w:val="18"/>
                <w:lang w:val="bg-BG" w:eastAsia="en-GB"/>
              </w:rPr>
            </w:pPr>
            <w:r>
              <w:rPr>
                <w:sz w:val="18"/>
                <w:szCs w:val="18"/>
                <w:lang w:val="bg-BG" w:eastAsia="en-GB"/>
              </w:rPr>
              <w:t>КФ</w:t>
            </w:r>
          </w:p>
        </w:tc>
        <w:tc>
          <w:tcPr>
            <w:tcW w:w="468" w:type="pct"/>
          </w:tcPr>
          <w:p w:rsidR="0036613E" w:rsidRPr="00C97359" w:rsidRDefault="0036613E" w:rsidP="00CA2849">
            <w:pPr>
              <w:pStyle w:val="Text1"/>
              <w:ind w:left="0"/>
              <w:rPr>
                <w:sz w:val="18"/>
                <w:szCs w:val="18"/>
                <w:lang w:val="bg-BG"/>
              </w:rPr>
            </w:pPr>
            <w:r>
              <w:rPr>
                <w:sz w:val="18"/>
                <w:szCs w:val="18"/>
                <w:lang w:val="bg-BG"/>
              </w:rPr>
              <w:t>Н/П</w:t>
            </w:r>
          </w:p>
        </w:tc>
        <w:tc>
          <w:tcPr>
            <w:tcW w:w="514" w:type="pct"/>
            <w:shd w:val="clear" w:color="auto" w:fill="auto"/>
          </w:tcPr>
          <w:p w:rsidR="0036613E" w:rsidRPr="00C455E7" w:rsidRDefault="000D34B5" w:rsidP="00CA2849">
            <w:pPr>
              <w:autoSpaceDE w:val="0"/>
              <w:autoSpaceDN w:val="0"/>
              <w:adjustRightInd w:val="0"/>
              <w:rPr>
                <w:sz w:val="18"/>
                <w:szCs w:val="18"/>
              </w:rPr>
            </w:pPr>
            <w:r>
              <w:rPr>
                <w:sz w:val="18"/>
                <w:szCs w:val="18"/>
              </w:rPr>
              <w:t>2</w:t>
            </w:r>
          </w:p>
        </w:tc>
        <w:tc>
          <w:tcPr>
            <w:tcW w:w="468" w:type="pct"/>
            <w:shd w:val="clear" w:color="auto" w:fill="auto"/>
          </w:tcPr>
          <w:p w:rsidR="0036613E" w:rsidRPr="00C455E7" w:rsidRDefault="00CA4B7A" w:rsidP="00CA2849">
            <w:pPr>
              <w:autoSpaceDE w:val="0"/>
              <w:autoSpaceDN w:val="0"/>
              <w:adjustRightInd w:val="0"/>
              <w:rPr>
                <w:sz w:val="18"/>
                <w:szCs w:val="18"/>
              </w:rPr>
            </w:pPr>
            <w:r w:rsidRPr="00CE481E">
              <w:rPr>
                <w:sz w:val="18"/>
                <w:szCs w:val="18"/>
              </w:rPr>
              <w:t>3</w:t>
            </w:r>
          </w:p>
        </w:tc>
        <w:tc>
          <w:tcPr>
            <w:tcW w:w="514" w:type="pct"/>
            <w:shd w:val="clear" w:color="auto" w:fill="auto"/>
          </w:tcPr>
          <w:p w:rsidR="0036613E" w:rsidRPr="00F20D1F" w:rsidRDefault="0036613E" w:rsidP="00CA2849">
            <w:pPr>
              <w:autoSpaceDE w:val="0"/>
              <w:autoSpaceDN w:val="0"/>
              <w:adjustRightInd w:val="0"/>
              <w:jc w:val="left"/>
              <w:rPr>
                <w:iCs/>
                <w:sz w:val="18"/>
                <w:szCs w:val="18"/>
                <w:lang w:eastAsia="bg-BG"/>
              </w:rPr>
            </w:pPr>
            <w:r>
              <w:rPr>
                <w:iCs/>
                <w:sz w:val="18"/>
                <w:szCs w:val="18"/>
                <w:lang w:eastAsia="bg-BG"/>
              </w:rPr>
              <w:t>Управляващ орган</w:t>
            </w:r>
          </w:p>
        </w:tc>
        <w:tc>
          <w:tcPr>
            <w:tcW w:w="601" w:type="pct"/>
          </w:tcPr>
          <w:p w:rsidR="0036613E" w:rsidRPr="00F20D1F" w:rsidRDefault="0036613E" w:rsidP="00CA2849">
            <w:pPr>
              <w:autoSpaceDE w:val="0"/>
              <w:autoSpaceDN w:val="0"/>
              <w:adjustRightInd w:val="0"/>
              <w:jc w:val="left"/>
              <w:rPr>
                <w:sz w:val="18"/>
                <w:szCs w:val="18"/>
              </w:rPr>
            </w:pPr>
          </w:p>
        </w:tc>
      </w:tr>
    </w:tbl>
    <w:p w:rsidR="00F57E9F" w:rsidRPr="00F57E9F" w:rsidRDefault="00F57E9F" w:rsidP="00F57E9F"/>
    <w:p w:rsidR="00626FFA" w:rsidRPr="00F20D1F" w:rsidRDefault="00AF1DE4" w:rsidP="00626FFA">
      <w:pPr>
        <w:suppressAutoHyphens/>
      </w:pPr>
      <w:r w:rsidRPr="00F20D1F">
        <w:t xml:space="preserve">Етапната цел на финансовия показател е определена въз основа на общата стойност на БФП (без резерва за изпълнение) в размер </w:t>
      </w:r>
      <w:r w:rsidRPr="00C455E7">
        <w:t xml:space="preserve">на </w:t>
      </w:r>
      <w:r w:rsidR="00CA6AB3">
        <w:t>633</w:t>
      </w:r>
      <w:r w:rsidR="00CA6AB3" w:rsidRPr="00C455E7">
        <w:t xml:space="preserve"> </w:t>
      </w:r>
      <w:r w:rsidRPr="00C455E7">
        <w:t>млн. евро и опита от изпълнението на ОП</w:t>
      </w:r>
      <w:r w:rsidR="00376D8B">
        <w:t>Т</w:t>
      </w:r>
      <w:r w:rsidRPr="00C455E7">
        <w:t>, т.е.</w:t>
      </w:r>
      <w:r w:rsidR="00582834" w:rsidRPr="00C455E7">
        <w:t xml:space="preserve"> към 2018 г. да бъдат сключени 5</w:t>
      </w:r>
      <w:r w:rsidRPr="00C455E7">
        <w:t>0% от договорите за изпълнение по програмата.</w:t>
      </w:r>
    </w:p>
    <w:p w:rsidR="00626FFA" w:rsidRPr="00F20D1F" w:rsidRDefault="00626FFA" w:rsidP="00626FFA">
      <w:pPr>
        <w:suppressAutoHyphens/>
      </w:pPr>
      <w:r w:rsidRPr="00F20D1F">
        <w:t xml:space="preserve">Допълнителна информация за качествени показатели относно създаването на рамката на изпълнението </w:t>
      </w:r>
    </w:p>
    <w:p w:rsidR="00626FFA" w:rsidRPr="00F20D1F" w:rsidRDefault="00626FFA" w:rsidP="00626FFA">
      <w:pPr>
        <w:suppressAutoHyphens/>
        <w:rPr>
          <w:b/>
        </w:rPr>
      </w:pPr>
      <w:r w:rsidRPr="00F20D1F">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1"/>
      </w:tblGrid>
      <w:tr w:rsidR="00626FFA" w:rsidRPr="00F20D1F" w:rsidTr="00F20D1F">
        <w:trPr>
          <w:trHeight w:val="488"/>
        </w:trPr>
        <w:tc>
          <w:tcPr>
            <w:tcW w:w="14567" w:type="dxa"/>
            <w:shd w:val="clear" w:color="auto" w:fill="auto"/>
          </w:tcPr>
          <w:p w:rsidR="00261C2D" w:rsidRPr="00F20D1F" w:rsidRDefault="00261C2D" w:rsidP="00261C2D">
            <w:pPr>
              <w:autoSpaceDE w:val="0"/>
              <w:autoSpaceDN w:val="0"/>
              <w:adjustRightInd w:val="0"/>
              <w:rPr>
                <w:lang w:eastAsia="bg-BG"/>
              </w:rPr>
            </w:pPr>
            <w:r w:rsidRPr="00F20D1F">
              <w:rPr>
                <w:lang w:eastAsia="bg-BG"/>
              </w:rPr>
              <w:t>Инвестиционният приоритет ще се изпълнява чрез предоставяне на безвъзмездна финансова помощ.</w:t>
            </w:r>
          </w:p>
          <w:p w:rsidR="00261C2D" w:rsidRPr="00D50D41" w:rsidRDefault="00261C2D" w:rsidP="003B005F">
            <w:pPr>
              <w:pStyle w:val="Text1"/>
              <w:ind w:left="0"/>
              <w:rPr>
                <w:i/>
                <w:color w:val="8DB3E2"/>
                <w:sz w:val="18"/>
                <w:szCs w:val="18"/>
                <w:lang w:val="bg-BG" w:eastAsia="en-GB"/>
              </w:rPr>
            </w:pPr>
          </w:p>
        </w:tc>
      </w:tr>
    </w:tbl>
    <w:p w:rsidR="00626FFA" w:rsidRPr="00F20D1F" w:rsidRDefault="00626FFA" w:rsidP="00626FFA">
      <w:pPr>
        <w:suppressAutoHyphens/>
        <w:rPr>
          <w:b/>
        </w:rPr>
      </w:pPr>
    </w:p>
    <w:p w:rsidR="0036613E" w:rsidRDefault="0036613E" w:rsidP="00626FFA">
      <w:pPr>
        <w:suppressAutoHyphens/>
        <w:rPr>
          <w:b/>
        </w:rPr>
        <w:sectPr w:rsidR="0036613E" w:rsidSect="00F57E9F">
          <w:headerReference w:type="default" r:id="rId41"/>
          <w:footerReference w:type="default" r:id="rId42"/>
          <w:headerReference w:type="first" r:id="rId43"/>
          <w:footerReference w:type="first" r:id="rId44"/>
          <w:pgSz w:w="16839" w:h="11907" w:orient="landscape"/>
          <w:pgMar w:top="1418" w:right="1134" w:bottom="1418" w:left="1134" w:header="601" w:footer="1077" w:gutter="0"/>
          <w:cols w:space="720"/>
          <w:docGrid w:linePitch="326"/>
        </w:sectPr>
      </w:pPr>
    </w:p>
    <w:p w:rsidR="00626FFA" w:rsidRPr="00F20D1F" w:rsidRDefault="00626FFA" w:rsidP="00626FFA">
      <w:pPr>
        <w:suppressAutoHyphens/>
        <w:ind w:left="1418" w:hanging="1418"/>
        <w:rPr>
          <w:b/>
        </w:rPr>
      </w:pPr>
      <w:r w:rsidRPr="00F20D1F">
        <w:rPr>
          <w:b/>
        </w:rPr>
        <w:lastRenderedPageBreak/>
        <w:t>2.А.</w:t>
      </w:r>
      <w:r w:rsidR="001659A3" w:rsidRPr="00F20D1F">
        <w:rPr>
          <w:b/>
        </w:rPr>
        <w:t>2.8</w:t>
      </w:r>
      <w:r w:rsidRPr="00F20D1F">
        <w:rPr>
          <w:b/>
        </w:rPr>
        <w:t xml:space="preserve"> </w:t>
      </w:r>
      <w:r w:rsidRPr="00F20D1F">
        <w:tab/>
      </w:r>
      <w:r w:rsidRPr="00F20D1F">
        <w:rPr>
          <w:b/>
        </w:rPr>
        <w:t xml:space="preserve">Категории интервенции </w:t>
      </w:r>
    </w:p>
    <w:p w:rsidR="00626FFA" w:rsidRPr="00F20D1F" w:rsidRDefault="00626FFA" w:rsidP="00626FFA">
      <w:pPr>
        <w:suppressAutoHyphens/>
        <w:ind w:left="1418" w:hanging="1418"/>
      </w:pPr>
      <w:r w:rsidRPr="00F20D1F">
        <w:t>(Позоваване: член 96, параграф 2, буква б), подточка vi) от Регламент (EС) № 1303/2013)</w:t>
      </w:r>
    </w:p>
    <w:p w:rsidR="00626FFA" w:rsidRPr="00F20D1F" w:rsidRDefault="00626FFA" w:rsidP="00626FFA">
      <w:pPr>
        <w:suppressAutoHyphens/>
        <w:rPr>
          <w:szCs w:val="24"/>
        </w:rPr>
      </w:pPr>
      <w:r w:rsidRPr="00F20D1F">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626FFA" w:rsidRPr="00F20D1F" w:rsidRDefault="00626FFA" w:rsidP="00626FFA">
      <w:pPr>
        <w:suppressAutoHyphens/>
        <w:ind w:left="1418" w:hanging="1418"/>
        <w:rPr>
          <w:b/>
          <w:szCs w:val="24"/>
        </w:rPr>
      </w:pPr>
      <w:r w:rsidRPr="00F20D1F">
        <w:rPr>
          <w:b/>
        </w:rPr>
        <w:t xml:space="preserve">Таблици 7—11: </w:t>
      </w:r>
      <w:r w:rsidRPr="00F20D1F">
        <w:tab/>
      </w:r>
      <w:r w:rsidRPr="00F20D1F">
        <w:rPr>
          <w:b/>
        </w:rPr>
        <w:t>Категории интервенции</w:t>
      </w:r>
      <w:r w:rsidRPr="00F20D1F">
        <w:rPr>
          <w:rStyle w:val="FootnoteReference"/>
          <w:b/>
        </w:rPr>
        <w:footnoteReference w:id="37"/>
      </w:r>
      <w:r w:rsidRPr="00F20D1F">
        <w:rPr>
          <w:b/>
        </w:rPr>
        <w:t xml:space="preserve"> </w:t>
      </w:r>
    </w:p>
    <w:p w:rsidR="00626FFA" w:rsidRPr="00203F0D" w:rsidRDefault="00626FFA" w:rsidP="00626FFA">
      <w:pPr>
        <w:suppressAutoHyphens/>
        <w:ind w:left="1418" w:hanging="1418"/>
      </w:pPr>
      <w:r w:rsidRPr="00F20D1F">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E6222C" w:rsidRPr="00F20D1F" w:rsidTr="00CA2849">
        <w:trPr>
          <w:trHeight w:val="364"/>
        </w:trPr>
        <w:tc>
          <w:tcPr>
            <w:tcW w:w="8472" w:type="dxa"/>
            <w:gridSpan w:val="4"/>
            <w:shd w:val="clear" w:color="auto" w:fill="auto"/>
          </w:tcPr>
          <w:p w:rsidR="00E6222C" w:rsidRPr="00F20D1F" w:rsidRDefault="00E6222C" w:rsidP="00CA2849">
            <w:pPr>
              <w:autoSpaceDE w:val="0"/>
              <w:autoSpaceDN w:val="0"/>
              <w:adjustRightInd w:val="0"/>
              <w:spacing w:after="0"/>
              <w:jc w:val="left"/>
              <w:rPr>
                <w:b/>
                <w:color w:val="000000"/>
                <w:sz w:val="20"/>
              </w:rPr>
            </w:pPr>
            <w:r w:rsidRPr="00154EC1">
              <w:rPr>
                <w:b/>
                <w:color w:val="000000"/>
                <w:sz w:val="20"/>
              </w:rPr>
              <w:t>Таблица 7: Измерение 1 – Област на интервенция</w:t>
            </w:r>
          </w:p>
        </w:tc>
      </w:tr>
      <w:tr w:rsidR="00E6222C" w:rsidRPr="00F20D1F" w:rsidTr="00CA2849">
        <w:trPr>
          <w:trHeight w:val="364"/>
        </w:trPr>
        <w:tc>
          <w:tcPr>
            <w:tcW w:w="2802" w:type="dxa"/>
            <w:gridSpan w:val="2"/>
            <w:shd w:val="clear" w:color="auto" w:fill="auto"/>
          </w:tcPr>
          <w:p w:rsidR="00E6222C" w:rsidRPr="00F20D1F" w:rsidRDefault="00E6222C" w:rsidP="00CA2849">
            <w:pPr>
              <w:autoSpaceDE w:val="0"/>
              <w:autoSpaceDN w:val="0"/>
              <w:adjustRightInd w:val="0"/>
              <w:spacing w:after="0"/>
              <w:jc w:val="left"/>
              <w:rPr>
                <w:bCs/>
                <w:sz w:val="20"/>
              </w:rPr>
            </w:pPr>
            <w:r w:rsidRPr="00F20D1F">
              <w:rPr>
                <w:b/>
                <w:sz w:val="18"/>
              </w:rPr>
              <w:t>Приоритетна ос</w:t>
            </w:r>
            <w:r w:rsidRPr="00F20D1F" w:rsidDel="0070177E">
              <w:rPr>
                <w:sz w:val="20"/>
              </w:rPr>
              <w:t xml:space="preserve"> </w:t>
            </w:r>
          </w:p>
        </w:tc>
        <w:tc>
          <w:tcPr>
            <w:tcW w:w="5670" w:type="dxa"/>
            <w:gridSpan w:val="2"/>
            <w:shd w:val="clear" w:color="auto" w:fill="auto"/>
          </w:tcPr>
          <w:p w:rsidR="00E6222C" w:rsidRPr="00F20D1F" w:rsidRDefault="00E6222C" w:rsidP="00CA2849">
            <w:pPr>
              <w:autoSpaceDE w:val="0"/>
              <w:autoSpaceDN w:val="0"/>
              <w:adjustRightInd w:val="0"/>
              <w:spacing w:after="0"/>
              <w:jc w:val="left"/>
              <w:rPr>
                <w:bCs/>
                <w:szCs w:val="24"/>
              </w:rPr>
            </w:pPr>
            <w:r w:rsidRPr="00F20D1F">
              <w:rPr>
                <w:sz w:val="18"/>
                <w:szCs w:val="18"/>
              </w:rPr>
              <w:t xml:space="preserve">„Развитие на пътната инфраструктура по „основната” </w:t>
            </w:r>
            <w:r w:rsidRPr="00203F0D">
              <w:rPr>
                <w:sz w:val="18"/>
                <w:szCs w:val="18"/>
              </w:rPr>
              <w:t xml:space="preserve"> </w:t>
            </w:r>
            <w:r>
              <w:rPr>
                <w:sz w:val="18"/>
                <w:szCs w:val="18"/>
              </w:rPr>
              <w:t xml:space="preserve">и „разширената” </w:t>
            </w:r>
            <w:r w:rsidRPr="00F20D1F">
              <w:rPr>
                <w:sz w:val="18"/>
                <w:szCs w:val="18"/>
              </w:rPr>
              <w:t>Трансевропейска транспортна мрежа”</w:t>
            </w:r>
          </w:p>
        </w:tc>
      </w:tr>
      <w:tr w:rsidR="00E6222C" w:rsidRPr="00F20D1F" w:rsidTr="00CA2849">
        <w:trPr>
          <w:trHeight w:val="267"/>
        </w:trPr>
        <w:tc>
          <w:tcPr>
            <w:tcW w:w="1401" w:type="dxa"/>
            <w:shd w:val="clear" w:color="auto" w:fill="auto"/>
          </w:tcPr>
          <w:p w:rsidR="00E6222C" w:rsidRPr="00F20D1F" w:rsidRDefault="00E6222C" w:rsidP="00CA2849">
            <w:pPr>
              <w:jc w:val="center"/>
              <w:rPr>
                <w:b/>
                <w:sz w:val="18"/>
                <w:szCs w:val="18"/>
              </w:rPr>
            </w:pPr>
            <w:r>
              <w:rPr>
                <w:b/>
                <w:sz w:val="18"/>
              </w:rPr>
              <w:t>Фонд</w:t>
            </w:r>
          </w:p>
        </w:tc>
        <w:tc>
          <w:tcPr>
            <w:tcW w:w="1401" w:type="dxa"/>
            <w:shd w:val="clear" w:color="auto" w:fill="auto"/>
          </w:tcPr>
          <w:p w:rsidR="00E6222C" w:rsidRPr="003D01DC" w:rsidRDefault="00E6222C" w:rsidP="00CA2849">
            <w:pPr>
              <w:pStyle w:val="Text1"/>
              <w:ind w:left="0"/>
              <w:jc w:val="center"/>
              <w:rPr>
                <w:b/>
                <w:sz w:val="18"/>
                <w:szCs w:val="18"/>
              </w:rPr>
            </w:pPr>
            <w:r w:rsidRPr="003D01DC">
              <w:rPr>
                <w:b/>
                <w:sz w:val="18"/>
                <w:szCs w:val="18"/>
                <w:lang w:val="bg-BG" w:eastAsia="en-GB"/>
              </w:rPr>
              <w:t>Категория регион</w:t>
            </w:r>
          </w:p>
        </w:tc>
        <w:tc>
          <w:tcPr>
            <w:tcW w:w="2693" w:type="dxa"/>
            <w:shd w:val="clear" w:color="auto" w:fill="auto"/>
          </w:tcPr>
          <w:p w:rsidR="00E6222C" w:rsidRPr="00F20D1F" w:rsidRDefault="00E6222C" w:rsidP="00CA2849">
            <w:pPr>
              <w:jc w:val="center"/>
              <w:rPr>
                <w:sz w:val="20"/>
              </w:rPr>
            </w:pPr>
            <w:r w:rsidRPr="00F20D1F">
              <w:rPr>
                <w:b/>
                <w:sz w:val="18"/>
              </w:rPr>
              <w:t>Код</w:t>
            </w:r>
          </w:p>
        </w:tc>
        <w:tc>
          <w:tcPr>
            <w:tcW w:w="2977" w:type="dxa"/>
            <w:shd w:val="clear" w:color="auto" w:fill="auto"/>
          </w:tcPr>
          <w:p w:rsidR="00E6222C" w:rsidRPr="00F20D1F" w:rsidRDefault="00E6222C" w:rsidP="00CA2849">
            <w:pPr>
              <w:jc w:val="center"/>
              <w:rPr>
                <w:sz w:val="20"/>
              </w:rPr>
            </w:pPr>
            <w:r w:rsidRPr="00154EC1">
              <w:rPr>
                <w:b/>
                <w:sz w:val="18"/>
              </w:rPr>
              <w:t>Сума (в евро)</w:t>
            </w:r>
          </w:p>
        </w:tc>
      </w:tr>
      <w:tr w:rsidR="00E6222C" w:rsidRPr="00F20D1F" w:rsidTr="00CA2849">
        <w:tc>
          <w:tcPr>
            <w:tcW w:w="1401" w:type="dxa"/>
            <w:shd w:val="clear" w:color="auto" w:fill="auto"/>
          </w:tcPr>
          <w:p w:rsidR="00E6222C" w:rsidRDefault="00E6222C" w:rsidP="00CA2849">
            <w:pPr>
              <w:pStyle w:val="Text1"/>
              <w:ind w:left="0"/>
              <w:jc w:val="left"/>
              <w:rPr>
                <w:sz w:val="18"/>
                <w:szCs w:val="18"/>
                <w:lang w:val="bg-BG" w:eastAsia="en-GB"/>
              </w:rPr>
            </w:pPr>
            <w:r>
              <w:rPr>
                <w:sz w:val="18"/>
                <w:szCs w:val="18"/>
                <w:lang w:val="bg-BG" w:eastAsia="en-GB"/>
              </w:rPr>
              <w:t>КФ</w:t>
            </w:r>
          </w:p>
        </w:tc>
        <w:tc>
          <w:tcPr>
            <w:tcW w:w="1401" w:type="dxa"/>
            <w:shd w:val="clear" w:color="auto" w:fill="auto"/>
          </w:tcPr>
          <w:p w:rsidR="00E6222C" w:rsidRDefault="00E6222C" w:rsidP="00CA2849">
            <w:pPr>
              <w:pStyle w:val="Text1"/>
              <w:ind w:left="0"/>
              <w:jc w:val="left"/>
              <w:rPr>
                <w:sz w:val="20"/>
              </w:rPr>
            </w:pPr>
            <w:r>
              <w:rPr>
                <w:sz w:val="20"/>
              </w:rPr>
              <w:t>Н/П</w:t>
            </w:r>
          </w:p>
        </w:tc>
        <w:tc>
          <w:tcPr>
            <w:tcW w:w="2693" w:type="dxa"/>
            <w:shd w:val="clear" w:color="auto" w:fill="auto"/>
          </w:tcPr>
          <w:p w:rsidR="00E6222C" w:rsidRPr="00F20D1F" w:rsidRDefault="00E6222C" w:rsidP="00CA2849">
            <w:pPr>
              <w:pStyle w:val="Text1"/>
              <w:ind w:left="0"/>
              <w:jc w:val="left"/>
              <w:rPr>
                <w:sz w:val="18"/>
                <w:szCs w:val="18"/>
                <w:lang w:val="bg-BG" w:eastAsia="en-GB"/>
              </w:rPr>
            </w:pPr>
            <w:r w:rsidRPr="00F20D1F">
              <w:rPr>
                <w:sz w:val="18"/>
                <w:szCs w:val="18"/>
                <w:lang w:val="bg-BG" w:eastAsia="en-GB"/>
              </w:rPr>
              <w:t>028 TEN-T автомагистрали и пътища - основна мрежа  (ново строителство)</w:t>
            </w:r>
          </w:p>
        </w:tc>
        <w:tc>
          <w:tcPr>
            <w:tcW w:w="2977" w:type="dxa"/>
            <w:shd w:val="clear" w:color="auto" w:fill="auto"/>
          </w:tcPr>
          <w:p w:rsidR="00040E34" w:rsidRPr="00D27E54" w:rsidRDefault="00040E34" w:rsidP="00040E34">
            <w:pPr>
              <w:pStyle w:val="Text1"/>
              <w:ind w:left="0"/>
              <w:rPr>
                <w:sz w:val="18"/>
                <w:szCs w:val="18"/>
              </w:rPr>
            </w:pPr>
          </w:p>
          <w:p w:rsidR="00040E34" w:rsidRPr="00040E34" w:rsidRDefault="00040E34" w:rsidP="00040E34">
            <w:pPr>
              <w:pStyle w:val="Text1"/>
              <w:ind w:left="0"/>
              <w:rPr>
                <w:sz w:val="18"/>
                <w:szCs w:val="18"/>
              </w:rPr>
            </w:pPr>
            <w:r w:rsidRPr="00D27E54">
              <w:rPr>
                <w:sz w:val="18"/>
                <w:szCs w:val="18"/>
              </w:rPr>
              <w:t>422 989 354,00</w:t>
            </w:r>
          </w:p>
          <w:p w:rsidR="00E6222C" w:rsidRPr="008F38A0" w:rsidRDefault="00E6222C" w:rsidP="00BF5506">
            <w:pPr>
              <w:pStyle w:val="Text1"/>
              <w:ind w:left="0"/>
              <w:jc w:val="left"/>
              <w:rPr>
                <w:sz w:val="18"/>
                <w:szCs w:val="18"/>
                <w:lang w:val="bg-BG" w:eastAsia="en-GB"/>
              </w:rPr>
            </w:pPr>
          </w:p>
        </w:tc>
      </w:tr>
      <w:tr w:rsidR="00A04095" w:rsidRPr="00F20D1F" w:rsidTr="00CA2849">
        <w:tc>
          <w:tcPr>
            <w:tcW w:w="1401" w:type="dxa"/>
            <w:shd w:val="clear" w:color="auto" w:fill="auto"/>
          </w:tcPr>
          <w:p w:rsidR="00A04095" w:rsidRDefault="00A04095" w:rsidP="00A04095">
            <w:pPr>
              <w:pStyle w:val="Text1"/>
              <w:ind w:left="0"/>
              <w:jc w:val="left"/>
              <w:rPr>
                <w:sz w:val="18"/>
                <w:szCs w:val="18"/>
                <w:lang w:val="bg-BG" w:eastAsia="en-GB"/>
              </w:rPr>
            </w:pPr>
            <w:r>
              <w:rPr>
                <w:sz w:val="18"/>
                <w:szCs w:val="18"/>
                <w:lang w:val="bg-BG" w:eastAsia="en-GB"/>
              </w:rPr>
              <w:t>КФ</w:t>
            </w:r>
          </w:p>
        </w:tc>
        <w:tc>
          <w:tcPr>
            <w:tcW w:w="1401" w:type="dxa"/>
            <w:shd w:val="clear" w:color="auto" w:fill="auto"/>
          </w:tcPr>
          <w:p w:rsidR="00A04095" w:rsidRDefault="00A04095" w:rsidP="00A04095">
            <w:pPr>
              <w:pStyle w:val="Text1"/>
              <w:ind w:left="0"/>
              <w:jc w:val="left"/>
              <w:rPr>
                <w:sz w:val="20"/>
              </w:rPr>
            </w:pPr>
            <w:r>
              <w:rPr>
                <w:sz w:val="20"/>
              </w:rPr>
              <w:t>Н/П</w:t>
            </w:r>
          </w:p>
        </w:tc>
        <w:tc>
          <w:tcPr>
            <w:tcW w:w="2693" w:type="dxa"/>
            <w:shd w:val="clear" w:color="auto" w:fill="auto"/>
          </w:tcPr>
          <w:p w:rsidR="00A04095" w:rsidRPr="00F20D1F" w:rsidRDefault="00A04095" w:rsidP="00A04095">
            <w:pPr>
              <w:pStyle w:val="Text1"/>
              <w:ind w:left="0"/>
              <w:jc w:val="left"/>
              <w:rPr>
                <w:sz w:val="18"/>
                <w:szCs w:val="18"/>
                <w:lang w:val="bg-BG" w:eastAsia="en-GB"/>
              </w:rPr>
            </w:pPr>
            <w:r w:rsidRPr="00A04095">
              <w:rPr>
                <w:sz w:val="18"/>
                <w:szCs w:val="18"/>
                <w:lang w:val="bg-BG" w:eastAsia="en-GB"/>
              </w:rPr>
              <w:t>030 Второстепенни пътни връзки към пътната мрежа и възли на TEN-T (ново строителство)</w:t>
            </w:r>
          </w:p>
        </w:tc>
        <w:tc>
          <w:tcPr>
            <w:tcW w:w="2977" w:type="dxa"/>
            <w:shd w:val="clear" w:color="auto" w:fill="auto"/>
          </w:tcPr>
          <w:p w:rsidR="00B9647C" w:rsidRPr="00D27E54" w:rsidRDefault="00B9647C" w:rsidP="00A04095">
            <w:pPr>
              <w:pStyle w:val="Text1"/>
              <w:ind w:left="0"/>
              <w:jc w:val="left"/>
              <w:rPr>
                <w:sz w:val="18"/>
                <w:szCs w:val="18"/>
                <w:lang w:val="en-US"/>
              </w:rPr>
            </w:pPr>
            <w:r w:rsidRPr="00D27E54">
              <w:rPr>
                <w:sz w:val="18"/>
                <w:szCs w:val="18"/>
                <w:lang w:val="en-US"/>
              </w:rPr>
              <w:t>38 299 95</w:t>
            </w:r>
            <w:r w:rsidR="00467608" w:rsidRPr="00D27E54">
              <w:rPr>
                <w:sz w:val="18"/>
                <w:szCs w:val="18"/>
                <w:lang w:val="en-US"/>
              </w:rPr>
              <w:t>7</w:t>
            </w:r>
            <w:r w:rsidRPr="00D27E54">
              <w:rPr>
                <w:sz w:val="18"/>
                <w:szCs w:val="18"/>
                <w:lang w:val="en-US"/>
              </w:rPr>
              <w:t>,</w:t>
            </w:r>
            <w:r w:rsidR="00467608" w:rsidRPr="00D27E54">
              <w:rPr>
                <w:sz w:val="18"/>
                <w:szCs w:val="18"/>
                <w:lang w:val="en-US"/>
              </w:rPr>
              <w:t>00</w:t>
            </w:r>
          </w:p>
          <w:p w:rsidR="00A04095" w:rsidRDefault="00211F05" w:rsidP="00A04095">
            <w:pPr>
              <w:pStyle w:val="Text1"/>
              <w:ind w:left="0"/>
              <w:jc w:val="left"/>
              <w:rPr>
                <w:sz w:val="18"/>
                <w:szCs w:val="18"/>
                <w:lang w:val="bg-BG"/>
              </w:rPr>
            </w:pPr>
            <w:r w:rsidRPr="00211F05">
              <w:rPr>
                <w:sz w:val="18"/>
                <w:szCs w:val="18"/>
                <w:lang w:val="bg-BG"/>
              </w:rPr>
              <w:t xml:space="preserve"> </w:t>
            </w:r>
          </w:p>
        </w:tc>
      </w:tr>
    </w:tbl>
    <w:p w:rsidR="00626FFA" w:rsidRDefault="00626FFA" w:rsidP="00DA7A56">
      <w:pPr>
        <w:suppressAutoHyphens/>
        <w:spacing w:before="0" w:after="0"/>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E6222C" w:rsidRPr="00F20D1F" w:rsidTr="00CA2849">
        <w:trPr>
          <w:trHeight w:val="364"/>
        </w:trPr>
        <w:tc>
          <w:tcPr>
            <w:tcW w:w="8472" w:type="dxa"/>
            <w:gridSpan w:val="4"/>
            <w:shd w:val="clear" w:color="auto" w:fill="auto"/>
          </w:tcPr>
          <w:p w:rsidR="00E6222C" w:rsidRPr="00F20D1F" w:rsidRDefault="00E6222C" w:rsidP="00CA2849">
            <w:pPr>
              <w:autoSpaceDE w:val="0"/>
              <w:autoSpaceDN w:val="0"/>
              <w:adjustRightInd w:val="0"/>
              <w:spacing w:after="0"/>
              <w:jc w:val="left"/>
              <w:rPr>
                <w:b/>
                <w:color w:val="000000"/>
                <w:sz w:val="20"/>
              </w:rPr>
            </w:pPr>
            <w:r w:rsidRPr="00154EC1">
              <w:rPr>
                <w:b/>
                <w:color w:val="000000"/>
                <w:sz w:val="20"/>
              </w:rPr>
              <w:t>Таблица 8: Измерение 2 – Форма на финансиране</w:t>
            </w:r>
          </w:p>
        </w:tc>
      </w:tr>
      <w:tr w:rsidR="00E6222C" w:rsidRPr="00F20D1F" w:rsidTr="00CA2849">
        <w:trPr>
          <w:trHeight w:val="364"/>
        </w:trPr>
        <w:tc>
          <w:tcPr>
            <w:tcW w:w="2802" w:type="dxa"/>
            <w:gridSpan w:val="2"/>
            <w:shd w:val="clear" w:color="auto" w:fill="auto"/>
          </w:tcPr>
          <w:p w:rsidR="00E6222C" w:rsidRPr="00F20D1F" w:rsidRDefault="00E6222C" w:rsidP="00CA2849">
            <w:pPr>
              <w:autoSpaceDE w:val="0"/>
              <w:autoSpaceDN w:val="0"/>
              <w:adjustRightInd w:val="0"/>
              <w:spacing w:after="0"/>
              <w:jc w:val="left"/>
              <w:rPr>
                <w:bCs/>
                <w:sz w:val="20"/>
              </w:rPr>
            </w:pPr>
            <w:r w:rsidRPr="00F20D1F">
              <w:rPr>
                <w:b/>
                <w:sz w:val="18"/>
              </w:rPr>
              <w:t>Приоритетна ос</w:t>
            </w:r>
            <w:r w:rsidRPr="00F20D1F" w:rsidDel="001749A9">
              <w:rPr>
                <w:sz w:val="20"/>
              </w:rPr>
              <w:t xml:space="preserve"> </w:t>
            </w:r>
          </w:p>
        </w:tc>
        <w:tc>
          <w:tcPr>
            <w:tcW w:w="5670" w:type="dxa"/>
            <w:gridSpan w:val="2"/>
            <w:shd w:val="clear" w:color="auto" w:fill="auto"/>
          </w:tcPr>
          <w:p w:rsidR="00E6222C" w:rsidRPr="00F20D1F" w:rsidRDefault="00E6222C" w:rsidP="00CA2849">
            <w:pPr>
              <w:autoSpaceDE w:val="0"/>
              <w:autoSpaceDN w:val="0"/>
              <w:adjustRightInd w:val="0"/>
              <w:spacing w:after="0"/>
              <w:jc w:val="left"/>
              <w:rPr>
                <w:bCs/>
                <w:sz w:val="20"/>
              </w:rPr>
            </w:pPr>
            <w:r w:rsidRPr="00F20D1F">
              <w:rPr>
                <w:sz w:val="18"/>
                <w:szCs w:val="18"/>
              </w:rPr>
              <w:t xml:space="preserve">„Развитие на пътната инфраструктура по „основната” </w:t>
            </w:r>
            <w:r>
              <w:rPr>
                <w:sz w:val="18"/>
                <w:szCs w:val="18"/>
              </w:rPr>
              <w:t xml:space="preserve"> и „разширената” </w:t>
            </w:r>
            <w:r w:rsidRPr="00F20D1F">
              <w:rPr>
                <w:sz w:val="18"/>
                <w:szCs w:val="18"/>
              </w:rPr>
              <w:t>Трансевропейска транспортна мрежа”</w:t>
            </w:r>
          </w:p>
        </w:tc>
      </w:tr>
      <w:tr w:rsidR="00E6222C" w:rsidRPr="00F20D1F" w:rsidTr="00CA2849">
        <w:trPr>
          <w:trHeight w:val="267"/>
        </w:trPr>
        <w:tc>
          <w:tcPr>
            <w:tcW w:w="1401" w:type="dxa"/>
            <w:shd w:val="clear" w:color="auto" w:fill="auto"/>
          </w:tcPr>
          <w:p w:rsidR="00E6222C" w:rsidRPr="00F20D1F" w:rsidRDefault="00E6222C" w:rsidP="00CA2849">
            <w:pPr>
              <w:jc w:val="center"/>
              <w:rPr>
                <w:b/>
                <w:sz w:val="18"/>
                <w:szCs w:val="18"/>
              </w:rPr>
            </w:pPr>
            <w:r>
              <w:rPr>
                <w:b/>
                <w:sz w:val="18"/>
              </w:rPr>
              <w:t>Фонд</w:t>
            </w:r>
          </w:p>
        </w:tc>
        <w:tc>
          <w:tcPr>
            <w:tcW w:w="1401" w:type="dxa"/>
            <w:shd w:val="clear" w:color="auto" w:fill="auto"/>
          </w:tcPr>
          <w:p w:rsidR="00E6222C" w:rsidRPr="00F20D1F" w:rsidRDefault="00E6222C" w:rsidP="00CA2849">
            <w:pPr>
              <w:pStyle w:val="Text1"/>
              <w:ind w:left="0"/>
              <w:jc w:val="left"/>
              <w:rPr>
                <w:b/>
                <w:sz w:val="18"/>
                <w:szCs w:val="18"/>
              </w:rPr>
            </w:pPr>
            <w:r w:rsidRPr="003D01DC">
              <w:rPr>
                <w:b/>
                <w:sz w:val="18"/>
                <w:szCs w:val="18"/>
                <w:lang w:val="bg-BG" w:eastAsia="en-GB"/>
              </w:rPr>
              <w:t>Категория регион</w:t>
            </w:r>
          </w:p>
        </w:tc>
        <w:tc>
          <w:tcPr>
            <w:tcW w:w="2693" w:type="dxa"/>
            <w:shd w:val="clear" w:color="auto" w:fill="auto"/>
          </w:tcPr>
          <w:p w:rsidR="00E6222C" w:rsidRPr="00F20D1F" w:rsidRDefault="00E6222C" w:rsidP="00CA2849">
            <w:pPr>
              <w:jc w:val="center"/>
              <w:rPr>
                <w:sz w:val="20"/>
              </w:rPr>
            </w:pPr>
            <w:r w:rsidRPr="00F20D1F">
              <w:rPr>
                <w:b/>
                <w:sz w:val="18"/>
              </w:rPr>
              <w:t>Код</w:t>
            </w:r>
          </w:p>
        </w:tc>
        <w:tc>
          <w:tcPr>
            <w:tcW w:w="2977" w:type="dxa"/>
            <w:shd w:val="clear" w:color="auto" w:fill="auto"/>
          </w:tcPr>
          <w:p w:rsidR="00E6222C" w:rsidRPr="00F20D1F" w:rsidRDefault="00E6222C" w:rsidP="00CA2849">
            <w:pPr>
              <w:jc w:val="center"/>
              <w:rPr>
                <w:sz w:val="20"/>
              </w:rPr>
            </w:pPr>
            <w:r w:rsidRPr="00F20D1F">
              <w:rPr>
                <w:b/>
                <w:sz w:val="18"/>
              </w:rPr>
              <w:t>Сума (в евро)</w:t>
            </w:r>
          </w:p>
        </w:tc>
      </w:tr>
      <w:tr w:rsidR="00E6222C" w:rsidRPr="00F20D1F" w:rsidTr="00CA2849">
        <w:tc>
          <w:tcPr>
            <w:tcW w:w="1401" w:type="dxa"/>
            <w:shd w:val="clear" w:color="auto" w:fill="auto"/>
          </w:tcPr>
          <w:p w:rsidR="00E6222C" w:rsidRPr="00F20D1F" w:rsidRDefault="00E6222C" w:rsidP="00CA2849">
            <w:pPr>
              <w:pStyle w:val="Text1"/>
              <w:ind w:left="0"/>
              <w:jc w:val="left"/>
              <w:rPr>
                <w:sz w:val="18"/>
                <w:szCs w:val="18"/>
                <w:lang w:val="bg-BG" w:eastAsia="en-GB"/>
              </w:rPr>
            </w:pPr>
            <w:r>
              <w:rPr>
                <w:sz w:val="18"/>
                <w:szCs w:val="18"/>
                <w:lang w:val="bg-BG" w:eastAsia="en-GB"/>
              </w:rPr>
              <w:t>КФ</w:t>
            </w:r>
          </w:p>
        </w:tc>
        <w:tc>
          <w:tcPr>
            <w:tcW w:w="1401" w:type="dxa"/>
            <w:shd w:val="clear" w:color="auto" w:fill="auto"/>
          </w:tcPr>
          <w:p w:rsidR="00E6222C" w:rsidRPr="00F20D1F" w:rsidRDefault="00E6222C" w:rsidP="00CA2849">
            <w:pPr>
              <w:pStyle w:val="Text1"/>
              <w:ind w:left="0"/>
              <w:jc w:val="left"/>
              <w:rPr>
                <w:sz w:val="18"/>
                <w:szCs w:val="18"/>
                <w:lang w:val="bg-BG" w:eastAsia="en-GB"/>
              </w:rPr>
            </w:pPr>
            <w:r>
              <w:rPr>
                <w:sz w:val="20"/>
              </w:rPr>
              <w:t>Н/П</w:t>
            </w:r>
          </w:p>
        </w:tc>
        <w:tc>
          <w:tcPr>
            <w:tcW w:w="2693" w:type="dxa"/>
            <w:shd w:val="clear" w:color="auto" w:fill="auto"/>
          </w:tcPr>
          <w:p w:rsidR="00E6222C" w:rsidRPr="00EC6395" w:rsidRDefault="00E6222C" w:rsidP="00CA2849">
            <w:pPr>
              <w:pStyle w:val="Text1"/>
              <w:ind w:left="0"/>
              <w:jc w:val="left"/>
              <w:rPr>
                <w:sz w:val="18"/>
                <w:szCs w:val="18"/>
                <w:lang w:val="bg-BG" w:eastAsia="en-GB"/>
              </w:rPr>
            </w:pPr>
            <w:r w:rsidRPr="00F20D1F">
              <w:rPr>
                <w:sz w:val="18"/>
                <w:szCs w:val="18"/>
                <w:lang w:val="bg-BG" w:eastAsia="en-GB"/>
              </w:rPr>
              <w:t>01 безвъзмездна финансова помощ</w:t>
            </w:r>
          </w:p>
        </w:tc>
        <w:tc>
          <w:tcPr>
            <w:tcW w:w="2977" w:type="dxa"/>
            <w:shd w:val="clear" w:color="auto" w:fill="auto"/>
          </w:tcPr>
          <w:p w:rsidR="004302FD" w:rsidRPr="002C1461" w:rsidRDefault="004302FD" w:rsidP="004302FD">
            <w:pPr>
              <w:pStyle w:val="Text1"/>
              <w:ind w:left="0"/>
              <w:jc w:val="left"/>
              <w:rPr>
                <w:bCs/>
                <w:sz w:val="18"/>
                <w:szCs w:val="18"/>
                <w:lang w:val="bg-BG"/>
              </w:rPr>
            </w:pPr>
            <w:r w:rsidRPr="002C1461">
              <w:rPr>
                <w:bCs/>
                <w:sz w:val="18"/>
                <w:szCs w:val="18"/>
                <w:lang w:val="bg-BG"/>
              </w:rPr>
              <w:t>461 289 311,00</w:t>
            </w:r>
          </w:p>
          <w:p w:rsidR="004302FD" w:rsidRPr="002C1461" w:rsidRDefault="004302FD" w:rsidP="004302FD">
            <w:pPr>
              <w:pStyle w:val="Text1"/>
              <w:ind w:left="0"/>
              <w:jc w:val="left"/>
              <w:rPr>
                <w:bCs/>
                <w:sz w:val="18"/>
                <w:szCs w:val="18"/>
                <w:lang w:val="bg-BG"/>
              </w:rPr>
            </w:pPr>
          </w:p>
          <w:p w:rsidR="00E44570" w:rsidRPr="002C1461" w:rsidRDefault="00E44570" w:rsidP="00E44570">
            <w:pPr>
              <w:pStyle w:val="Text1"/>
              <w:ind w:left="0" w:firstLine="32"/>
              <w:jc w:val="left"/>
              <w:rPr>
                <w:sz w:val="18"/>
                <w:szCs w:val="18"/>
              </w:rPr>
            </w:pPr>
          </w:p>
          <w:p w:rsidR="00081071" w:rsidRPr="002C1461" w:rsidRDefault="00081071" w:rsidP="00081071">
            <w:pPr>
              <w:spacing w:before="0" w:after="0"/>
              <w:jc w:val="left"/>
              <w:rPr>
                <w:bCs/>
                <w:color w:val="000000"/>
                <w:sz w:val="18"/>
                <w:szCs w:val="18"/>
                <w:lang w:eastAsia="bg-BG"/>
              </w:rPr>
            </w:pPr>
          </w:p>
          <w:p w:rsidR="004A0A28" w:rsidRPr="002C1461" w:rsidRDefault="004A0A28" w:rsidP="004A0A28">
            <w:pPr>
              <w:pStyle w:val="Text1"/>
              <w:ind w:left="0"/>
              <w:rPr>
                <w:sz w:val="18"/>
                <w:szCs w:val="18"/>
                <w:lang w:val="en-US"/>
              </w:rPr>
            </w:pPr>
          </w:p>
          <w:p w:rsidR="00E6222C" w:rsidRPr="002C1461" w:rsidRDefault="00E6222C" w:rsidP="00D83F5C">
            <w:pPr>
              <w:pStyle w:val="Text1"/>
              <w:ind w:left="0" w:firstLine="32"/>
              <w:jc w:val="left"/>
              <w:rPr>
                <w:sz w:val="18"/>
                <w:szCs w:val="18"/>
                <w:lang w:val="bg-BG" w:eastAsia="en-GB"/>
              </w:rPr>
            </w:pPr>
          </w:p>
        </w:tc>
      </w:tr>
    </w:tbl>
    <w:p w:rsidR="00E6222C" w:rsidRDefault="00E6222C" w:rsidP="00DA7A56">
      <w:pPr>
        <w:suppressAutoHyphens/>
        <w:spacing w:before="0" w:after="0"/>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E6222C" w:rsidRPr="00F20D1F" w:rsidTr="00CA2849">
        <w:trPr>
          <w:trHeight w:val="364"/>
        </w:trPr>
        <w:tc>
          <w:tcPr>
            <w:tcW w:w="8472" w:type="dxa"/>
            <w:gridSpan w:val="4"/>
            <w:shd w:val="clear" w:color="auto" w:fill="auto"/>
          </w:tcPr>
          <w:p w:rsidR="00E6222C" w:rsidRPr="00F20D1F" w:rsidRDefault="00E6222C" w:rsidP="00CA2849">
            <w:pPr>
              <w:autoSpaceDE w:val="0"/>
              <w:autoSpaceDN w:val="0"/>
              <w:adjustRightInd w:val="0"/>
              <w:spacing w:after="0"/>
              <w:jc w:val="left"/>
              <w:rPr>
                <w:b/>
                <w:color w:val="000000"/>
                <w:sz w:val="20"/>
              </w:rPr>
            </w:pPr>
            <w:r w:rsidRPr="00154EC1">
              <w:rPr>
                <w:b/>
                <w:color w:val="000000"/>
                <w:sz w:val="20"/>
              </w:rPr>
              <w:t>Таблица 9: Измерение 3 – Вид територия</w:t>
            </w:r>
          </w:p>
        </w:tc>
      </w:tr>
      <w:tr w:rsidR="00E6222C" w:rsidRPr="00F20D1F" w:rsidTr="00CA2849">
        <w:trPr>
          <w:trHeight w:val="364"/>
        </w:trPr>
        <w:tc>
          <w:tcPr>
            <w:tcW w:w="2802" w:type="dxa"/>
            <w:gridSpan w:val="2"/>
            <w:shd w:val="clear" w:color="auto" w:fill="auto"/>
          </w:tcPr>
          <w:p w:rsidR="00E6222C" w:rsidRPr="00F20D1F" w:rsidRDefault="00E6222C" w:rsidP="00CA2849">
            <w:pPr>
              <w:autoSpaceDE w:val="0"/>
              <w:autoSpaceDN w:val="0"/>
              <w:adjustRightInd w:val="0"/>
              <w:spacing w:after="0"/>
              <w:jc w:val="left"/>
              <w:rPr>
                <w:bCs/>
                <w:sz w:val="20"/>
              </w:rPr>
            </w:pPr>
            <w:r w:rsidRPr="00F20D1F">
              <w:rPr>
                <w:b/>
                <w:sz w:val="18"/>
              </w:rPr>
              <w:t>Приоритетна ос</w:t>
            </w:r>
            <w:r w:rsidRPr="00F20D1F" w:rsidDel="001749A9">
              <w:rPr>
                <w:sz w:val="20"/>
              </w:rPr>
              <w:t xml:space="preserve"> </w:t>
            </w:r>
          </w:p>
        </w:tc>
        <w:tc>
          <w:tcPr>
            <w:tcW w:w="5670" w:type="dxa"/>
            <w:gridSpan w:val="2"/>
            <w:shd w:val="clear" w:color="auto" w:fill="auto"/>
          </w:tcPr>
          <w:p w:rsidR="00E6222C" w:rsidRPr="00F20D1F" w:rsidRDefault="00E6222C" w:rsidP="00CA2849">
            <w:pPr>
              <w:autoSpaceDE w:val="0"/>
              <w:autoSpaceDN w:val="0"/>
              <w:adjustRightInd w:val="0"/>
              <w:spacing w:after="0"/>
              <w:jc w:val="left"/>
              <w:rPr>
                <w:bCs/>
                <w:sz w:val="20"/>
              </w:rPr>
            </w:pPr>
            <w:r w:rsidRPr="00F20D1F">
              <w:rPr>
                <w:sz w:val="18"/>
                <w:szCs w:val="18"/>
              </w:rPr>
              <w:t xml:space="preserve">„Развитие на пътната инфраструктура по „основната” </w:t>
            </w:r>
            <w:r>
              <w:rPr>
                <w:sz w:val="18"/>
                <w:szCs w:val="18"/>
              </w:rPr>
              <w:t xml:space="preserve"> и „разширената” </w:t>
            </w:r>
            <w:r w:rsidRPr="00F20D1F">
              <w:rPr>
                <w:sz w:val="18"/>
                <w:szCs w:val="18"/>
              </w:rPr>
              <w:t>Трансевропейска транспортна мрежа”</w:t>
            </w:r>
          </w:p>
        </w:tc>
      </w:tr>
      <w:tr w:rsidR="00E6222C" w:rsidRPr="00F20D1F" w:rsidTr="00CA2849">
        <w:trPr>
          <w:trHeight w:val="267"/>
        </w:trPr>
        <w:tc>
          <w:tcPr>
            <w:tcW w:w="1401" w:type="dxa"/>
            <w:shd w:val="clear" w:color="auto" w:fill="auto"/>
          </w:tcPr>
          <w:p w:rsidR="00E6222C" w:rsidRPr="00F20D1F" w:rsidRDefault="00E6222C" w:rsidP="00CA2849">
            <w:pPr>
              <w:jc w:val="center"/>
              <w:rPr>
                <w:b/>
                <w:sz w:val="18"/>
                <w:szCs w:val="18"/>
              </w:rPr>
            </w:pPr>
            <w:r>
              <w:rPr>
                <w:b/>
                <w:sz w:val="18"/>
              </w:rPr>
              <w:t>Фонд</w:t>
            </w:r>
          </w:p>
        </w:tc>
        <w:tc>
          <w:tcPr>
            <w:tcW w:w="1401" w:type="dxa"/>
            <w:shd w:val="clear" w:color="auto" w:fill="auto"/>
          </w:tcPr>
          <w:p w:rsidR="00E6222C" w:rsidRPr="00F20D1F" w:rsidRDefault="00E6222C" w:rsidP="00CA2849">
            <w:pPr>
              <w:pStyle w:val="Text1"/>
              <w:ind w:left="0"/>
              <w:jc w:val="left"/>
              <w:rPr>
                <w:b/>
                <w:sz w:val="18"/>
                <w:szCs w:val="18"/>
              </w:rPr>
            </w:pPr>
            <w:r w:rsidRPr="003D01DC">
              <w:rPr>
                <w:b/>
                <w:sz w:val="18"/>
                <w:szCs w:val="18"/>
                <w:lang w:val="bg-BG" w:eastAsia="en-GB"/>
              </w:rPr>
              <w:t>Категория регион</w:t>
            </w:r>
          </w:p>
        </w:tc>
        <w:tc>
          <w:tcPr>
            <w:tcW w:w="2693" w:type="dxa"/>
            <w:shd w:val="clear" w:color="auto" w:fill="auto"/>
          </w:tcPr>
          <w:p w:rsidR="00E6222C" w:rsidRPr="00F20D1F" w:rsidRDefault="00E6222C" w:rsidP="00CA2849">
            <w:pPr>
              <w:jc w:val="center"/>
              <w:rPr>
                <w:sz w:val="20"/>
              </w:rPr>
            </w:pPr>
            <w:r w:rsidRPr="00F20D1F">
              <w:rPr>
                <w:b/>
                <w:sz w:val="18"/>
              </w:rPr>
              <w:t>Код</w:t>
            </w:r>
          </w:p>
        </w:tc>
        <w:tc>
          <w:tcPr>
            <w:tcW w:w="2977" w:type="dxa"/>
            <w:shd w:val="clear" w:color="auto" w:fill="auto"/>
          </w:tcPr>
          <w:p w:rsidR="00E6222C" w:rsidRPr="00F20D1F" w:rsidRDefault="00E6222C" w:rsidP="00CA2849">
            <w:pPr>
              <w:jc w:val="center"/>
              <w:rPr>
                <w:sz w:val="20"/>
              </w:rPr>
            </w:pPr>
            <w:r w:rsidRPr="00F20D1F">
              <w:rPr>
                <w:b/>
                <w:sz w:val="18"/>
              </w:rPr>
              <w:t>Сума (в евро)</w:t>
            </w:r>
          </w:p>
        </w:tc>
      </w:tr>
      <w:tr w:rsidR="00E6222C" w:rsidRPr="00F20D1F" w:rsidTr="00CA2849">
        <w:tc>
          <w:tcPr>
            <w:tcW w:w="1401" w:type="dxa"/>
            <w:shd w:val="clear" w:color="auto" w:fill="auto"/>
          </w:tcPr>
          <w:p w:rsidR="00E6222C" w:rsidRPr="00F20D1F" w:rsidRDefault="00E6222C" w:rsidP="00CA2849">
            <w:pPr>
              <w:pStyle w:val="Text1"/>
              <w:ind w:left="0"/>
              <w:jc w:val="left"/>
              <w:rPr>
                <w:sz w:val="18"/>
                <w:szCs w:val="18"/>
                <w:lang w:val="bg-BG" w:eastAsia="en-GB"/>
              </w:rPr>
            </w:pPr>
            <w:r>
              <w:rPr>
                <w:sz w:val="18"/>
                <w:szCs w:val="18"/>
                <w:lang w:val="bg-BG" w:eastAsia="en-GB"/>
              </w:rPr>
              <w:t>КФ</w:t>
            </w:r>
          </w:p>
        </w:tc>
        <w:tc>
          <w:tcPr>
            <w:tcW w:w="1401" w:type="dxa"/>
            <w:shd w:val="clear" w:color="auto" w:fill="auto"/>
          </w:tcPr>
          <w:p w:rsidR="00E6222C" w:rsidRPr="00F20D1F" w:rsidRDefault="00E6222C" w:rsidP="00CA2849">
            <w:pPr>
              <w:pStyle w:val="Text1"/>
              <w:ind w:left="0"/>
              <w:jc w:val="left"/>
              <w:rPr>
                <w:sz w:val="18"/>
                <w:szCs w:val="18"/>
                <w:lang w:val="bg-BG" w:eastAsia="en-GB"/>
              </w:rPr>
            </w:pPr>
            <w:r>
              <w:rPr>
                <w:sz w:val="20"/>
              </w:rPr>
              <w:t>Н/П</w:t>
            </w:r>
          </w:p>
        </w:tc>
        <w:tc>
          <w:tcPr>
            <w:tcW w:w="2693" w:type="dxa"/>
            <w:shd w:val="clear" w:color="auto" w:fill="auto"/>
          </w:tcPr>
          <w:p w:rsidR="00E6222C" w:rsidRPr="00F20D1F" w:rsidRDefault="00E6222C" w:rsidP="00CA2849">
            <w:pPr>
              <w:pStyle w:val="Text1"/>
              <w:ind w:left="0"/>
              <w:jc w:val="left"/>
              <w:rPr>
                <w:sz w:val="18"/>
                <w:szCs w:val="18"/>
                <w:lang w:val="bg-BG" w:eastAsia="en-GB"/>
              </w:rPr>
            </w:pPr>
            <w:r w:rsidRPr="00F20D1F">
              <w:rPr>
                <w:sz w:val="18"/>
                <w:szCs w:val="18"/>
                <w:lang w:val="bg-BG" w:eastAsia="en-GB"/>
              </w:rPr>
              <w:t>0</w:t>
            </w:r>
            <w:r>
              <w:rPr>
                <w:sz w:val="18"/>
                <w:szCs w:val="18"/>
                <w:lang w:val="bg-BG" w:eastAsia="en-GB"/>
              </w:rPr>
              <w:t>7</w:t>
            </w:r>
            <w:r w:rsidRPr="00F20D1F">
              <w:rPr>
                <w:sz w:val="18"/>
                <w:szCs w:val="18"/>
                <w:lang w:val="bg-BG" w:eastAsia="en-GB"/>
              </w:rPr>
              <w:t xml:space="preserve"> Н/П</w:t>
            </w:r>
          </w:p>
        </w:tc>
        <w:tc>
          <w:tcPr>
            <w:tcW w:w="2977" w:type="dxa"/>
            <w:shd w:val="clear" w:color="auto" w:fill="auto"/>
          </w:tcPr>
          <w:p w:rsidR="009A08A3" w:rsidRPr="007249E9" w:rsidRDefault="009A08A3" w:rsidP="009A08A3">
            <w:pPr>
              <w:pStyle w:val="Text1"/>
              <w:ind w:left="0"/>
              <w:rPr>
                <w:bCs/>
                <w:sz w:val="18"/>
                <w:szCs w:val="18"/>
                <w:lang w:val="bg-BG"/>
              </w:rPr>
            </w:pPr>
            <w:r w:rsidRPr="007249E9">
              <w:rPr>
                <w:bCs/>
                <w:sz w:val="18"/>
                <w:szCs w:val="18"/>
                <w:lang w:val="bg-BG"/>
              </w:rPr>
              <w:t>461 289 311,00</w:t>
            </w:r>
          </w:p>
          <w:p w:rsidR="00F94EF0" w:rsidRPr="007249E9" w:rsidRDefault="00F94EF0" w:rsidP="00566AAA">
            <w:pPr>
              <w:pStyle w:val="Text1"/>
              <w:ind w:left="0"/>
              <w:rPr>
                <w:bCs/>
                <w:sz w:val="18"/>
                <w:szCs w:val="18"/>
                <w:lang w:val="en-US"/>
              </w:rPr>
            </w:pPr>
          </w:p>
          <w:p w:rsidR="00566AAA" w:rsidRPr="007249E9" w:rsidRDefault="00566AAA" w:rsidP="00566AAA">
            <w:pPr>
              <w:pStyle w:val="Text1"/>
              <w:ind w:left="0"/>
              <w:rPr>
                <w:bCs/>
                <w:sz w:val="18"/>
                <w:szCs w:val="18"/>
                <w:lang w:val="en-US"/>
              </w:rPr>
            </w:pPr>
          </w:p>
          <w:p w:rsidR="00C750CF" w:rsidRPr="00C750CF" w:rsidRDefault="00C750CF" w:rsidP="00C750CF">
            <w:pPr>
              <w:pStyle w:val="Text1"/>
              <w:ind w:left="0"/>
              <w:rPr>
                <w:bCs/>
                <w:sz w:val="18"/>
                <w:szCs w:val="18"/>
              </w:rPr>
            </w:pPr>
          </w:p>
          <w:p w:rsidR="00C613F3" w:rsidRPr="00C613F3" w:rsidRDefault="00C613F3" w:rsidP="00C613F3">
            <w:pPr>
              <w:pStyle w:val="Text1"/>
              <w:ind w:left="0"/>
              <w:jc w:val="left"/>
              <w:rPr>
                <w:sz w:val="18"/>
                <w:szCs w:val="18"/>
                <w:lang w:val="bg-BG"/>
              </w:rPr>
            </w:pPr>
          </w:p>
          <w:p w:rsidR="00B67903" w:rsidRPr="00B67903" w:rsidRDefault="00B67903" w:rsidP="00B67903">
            <w:pPr>
              <w:pStyle w:val="Text1"/>
              <w:ind w:left="0"/>
              <w:jc w:val="left"/>
              <w:rPr>
                <w:sz w:val="18"/>
                <w:szCs w:val="18"/>
                <w:lang w:eastAsia="en-GB"/>
              </w:rPr>
            </w:pPr>
          </w:p>
          <w:p w:rsidR="00E6222C" w:rsidRPr="00F20D1F" w:rsidRDefault="00E6222C" w:rsidP="00BF5506">
            <w:pPr>
              <w:pStyle w:val="Text1"/>
              <w:ind w:left="0"/>
              <w:jc w:val="left"/>
              <w:rPr>
                <w:sz w:val="18"/>
                <w:szCs w:val="18"/>
                <w:lang w:val="bg-BG" w:eastAsia="en-GB"/>
              </w:rPr>
            </w:pPr>
          </w:p>
        </w:tc>
      </w:tr>
    </w:tbl>
    <w:p w:rsidR="00DA7A56" w:rsidRDefault="00DA7A56" w:rsidP="00626FFA">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E6222C" w:rsidRPr="00F20D1F" w:rsidTr="00E6222C">
        <w:trPr>
          <w:trHeight w:val="364"/>
        </w:trPr>
        <w:tc>
          <w:tcPr>
            <w:tcW w:w="8472" w:type="dxa"/>
            <w:gridSpan w:val="4"/>
            <w:tcBorders>
              <w:top w:val="single" w:sz="4" w:space="0" w:color="auto"/>
              <w:left w:val="single" w:sz="4" w:space="0" w:color="auto"/>
              <w:bottom w:val="single" w:sz="4" w:space="0" w:color="auto"/>
              <w:right w:val="single" w:sz="4" w:space="0" w:color="auto"/>
            </w:tcBorders>
            <w:shd w:val="clear" w:color="auto" w:fill="auto"/>
          </w:tcPr>
          <w:p w:rsidR="00E6222C" w:rsidRPr="00F20D1F" w:rsidRDefault="00E6222C" w:rsidP="00CA2849">
            <w:pPr>
              <w:autoSpaceDE w:val="0"/>
              <w:autoSpaceDN w:val="0"/>
              <w:adjustRightInd w:val="0"/>
              <w:spacing w:after="0"/>
              <w:jc w:val="left"/>
              <w:rPr>
                <w:b/>
                <w:color w:val="000000"/>
                <w:sz w:val="20"/>
              </w:rPr>
            </w:pPr>
            <w:r w:rsidRPr="00F20D1F">
              <w:rPr>
                <w:b/>
                <w:color w:val="000000"/>
                <w:sz w:val="20"/>
              </w:rPr>
              <w:t>Таблица 10: Измерение 4 – Териториални механизми за изпълнение</w:t>
            </w:r>
          </w:p>
        </w:tc>
      </w:tr>
      <w:tr w:rsidR="00E6222C" w:rsidRPr="00F20D1F" w:rsidTr="00CA2849">
        <w:trPr>
          <w:trHeight w:val="364"/>
        </w:trPr>
        <w:tc>
          <w:tcPr>
            <w:tcW w:w="2802" w:type="dxa"/>
            <w:gridSpan w:val="2"/>
            <w:shd w:val="clear" w:color="auto" w:fill="auto"/>
          </w:tcPr>
          <w:p w:rsidR="00E6222C" w:rsidRPr="00F20D1F" w:rsidRDefault="00E6222C" w:rsidP="00CA2849">
            <w:pPr>
              <w:autoSpaceDE w:val="0"/>
              <w:autoSpaceDN w:val="0"/>
              <w:adjustRightInd w:val="0"/>
              <w:spacing w:after="0"/>
              <w:jc w:val="left"/>
              <w:rPr>
                <w:bCs/>
                <w:sz w:val="20"/>
              </w:rPr>
            </w:pPr>
            <w:r w:rsidRPr="00F20D1F">
              <w:rPr>
                <w:b/>
                <w:sz w:val="18"/>
              </w:rPr>
              <w:t>Приоритетна ос</w:t>
            </w:r>
            <w:r w:rsidRPr="00F20D1F" w:rsidDel="00E25468">
              <w:rPr>
                <w:sz w:val="20"/>
              </w:rPr>
              <w:t xml:space="preserve"> </w:t>
            </w:r>
          </w:p>
        </w:tc>
        <w:tc>
          <w:tcPr>
            <w:tcW w:w="5670" w:type="dxa"/>
            <w:gridSpan w:val="2"/>
            <w:shd w:val="clear" w:color="auto" w:fill="auto"/>
          </w:tcPr>
          <w:p w:rsidR="00E6222C" w:rsidRPr="00F20D1F" w:rsidRDefault="00E6222C" w:rsidP="00CA2849">
            <w:pPr>
              <w:autoSpaceDE w:val="0"/>
              <w:autoSpaceDN w:val="0"/>
              <w:adjustRightInd w:val="0"/>
              <w:spacing w:after="0"/>
              <w:jc w:val="left"/>
              <w:rPr>
                <w:bCs/>
                <w:sz w:val="20"/>
              </w:rPr>
            </w:pPr>
            <w:r w:rsidRPr="00F20D1F">
              <w:rPr>
                <w:sz w:val="18"/>
                <w:szCs w:val="18"/>
              </w:rPr>
              <w:t xml:space="preserve">„Развитие на пътната инфраструктура по „основната” </w:t>
            </w:r>
            <w:r w:rsidR="00D63063" w:rsidRPr="00203F0D">
              <w:rPr>
                <w:sz w:val="18"/>
                <w:szCs w:val="18"/>
              </w:rPr>
              <w:t xml:space="preserve"> </w:t>
            </w:r>
            <w:r w:rsidR="00D63063">
              <w:rPr>
                <w:sz w:val="18"/>
                <w:szCs w:val="18"/>
              </w:rPr>
              <w:t xml:space="preserve">и „разширената” </w:t>
            </w:r>
            <w:r w:rsidRPr="00F20D1F">
              <w:rPr>
                <w:sz w:val="18"/>
                <w:szCs w:val="18"/>
              </w:rPr>
              <w:t>Трансевропейска транспортна мрежа”</w:t>
            </w:r>
          </w:p>
        </w:tc>
      </w:tr>
      <w:tr w:rsidR="00E6222C" w:rsidRPr="00F20D1F" w:rsidTr="00CA2849">
        <w:trPr>
          <w:trHeight w:val="267"/>
        </w:trPr>
        <w:tc>
          <w:tcPr>
            <w:tcW w:w="1401" w:type="dxa"/>
            <w:shd w:val="clear" w:color="auto" w:fill="auto"/>
          </w:tcPr>
          <w:p w:rsidR="00E6222C" w:rsidRPr="00F20D1F" w:rsidRDefault="00E6222C" w:rsidP="00CA2849">
            <w:pPr>
              <w:jc w:val="center"/>
              <w:rPr>
                <w:b/>
                <w:sz w:val="18"/>
                <w:szCs w:val="18"/>
              </w:rPr>
            </w:pPr>
            <w:r>
              <w:rPr>
                <w:b/>
                <w:sz w:val="18"/>
              </w:rPr>
              <w:t>Фонд</w:t>
            </w:r>
          </w:p>
        </w:tc>
        <w:tc>
          <w:tcPr>
            <w:tcW w:w="1401" w:type="dxa"/>
            <w:shd w:val="clear" w:color="auto" w:fill="auto"/>
          </w:tcPr>
          <w:p w:rsidR="00E6222C" w:rsidRPr="00F20D1F" w:rsidRDefault="00E6222C" w:rsidP="00CA2849">
            <w:pPr>
              <w:pStyle w:val="Text1"/>
              <w:ind w:left="0"/>
              <w:jc w:val="left"/>
              <w:rPr>
                <w:b/>
                <w:sz w:val="18"/>
                <w:szCs w:val="18"/>
              </w:rPr>
            </w:pPr>
            <w:r w:rsidRPr="003D01DC">
              <w:rPr>
                <w:b/>
                <w:sz w:val="18"/>
                <w:szCs w:val="18"/>
                <w:lang w:val="bg-BG" w:eastAsia="en-GB"/>
              </w:rPr>
              <w:t>Категория регион</w:t>
            </w:r>
          </w:p>
        </w:tc>
        <w:tc>
          <w:tcPr>
            <w:tcW w:w="2693" w:type="dxa"/>
            <w:shd w:val="clear" w:color="auto" w:fill="auto"/>
          </w:tcPr>
          <w:p w:rsidR="00E6222C" w:rsidRPr="00F20D1F" w:rsidRDefault="00E6222C" w:rsidP="00CA2849">
            <w:pPr>
              <w:jc w:val="center"/>
              <w:rPr>
                <w:sz w:val="20"/>
              </w:rPr>
            </w:pPr>
            <w:r w:rsidRPr="00F20D1F">
              <w:rPr>
                <w:b/>
                <w:sz w:val="18"/>
              </w:rPr>
              <w:t>Код</w:t>
            </w:r>
          </w:p>
        </w:tc>
        <w:tc>
          <w:tcPr>
            <w:tcW w:w="2977" w:type="dxa"/>
            <w:shd w:val="clear" w:color="auto" w:fill="auto"/>
          </w:tcPr>
          <w:p w:rsidR="00E6222C" w:rsidRPr="00F20D1F" w:rsidRDefault="00E6222C" w:rsidP="00CA2849">
            <w:pPr>
              <w:jc w:val="center"/>
              <w:rPr>
                <w:sz w:val="20"/>
              </w:rPr>
            </w:pPr>
            <w:r w:rsidRPr="00F20D1F">
              <w:rPr>
                <w:b/>
                <w:sz w:val="18"/>
              </w:rPr>
              <w:t>Сума (в евро)</w:t>
            </w:r>
          </w:p>
        </w:tc>
      </w:tr>
      <w:tr w:rsidR="00E6222C" w:rsidRPr="00F20D1F" w:rsidTr="00CA2849">
        <w:tc>
          <w:tcPr>
            <w:tcW w:w="1401" w:type="dxa"/>
            <w:shd w:val="clear" w:color="auto" w:fill="auto"/>
          </w:tcPr>
          <w:p w:rsidR="00E6222C" w:rsidRPr="00F20D1F" w:rsidRDefault="00E6222C" w:rsidP="00CA2849">
            <w:pPr>
              <w:pStyle w:val="Text1"/>
              <w:ind w:left="0"/>
              <w:jc w:val="left"/>
              <w:rPr>
                <w:sz w:val="18"/>
                <w:szCs w:val="18"/>
                <w:lang w:val="bg-BG" w:eastAsia="en-GB"/>
              </w:rPr>
            </w:pPr>
            <w:r>
              <w:rPr>
                <w:sz w:val="18"/>
                <w:szCs w:val="18"/>
                <w:lang w:val="bg-BG" w:eastAsia="en-GB"/>
              </w:rPr>
              <w:t>КФ</w:t>
            </w:r>
          </w:p>
        </w:tc>
        <w:tc>
          <w:tcPr>
            <w:tcW w:w="1401" w:type="dxa"/>
            <w:shd w:val="clear" w:color="auto" w:fill="auto"/>
          </w:tcPr>
          <w:p w:rsidR="00E6222C" w:rsidRPr="00F20D1F" w:rsidRDefault="00E6222C" w:rsidP="00CA2849">
            <w:pPr>
              <w:pStyle w:val="Text1"/>
              <w:ind w:left="0"/>
              <w:jc w:val="left"/>
              <w:rPr>
                <w:sz w:val="18"/>
                <w:szCs w:val="18"/>
                <w:lang w:val="bg-BG" w:eastAsia="en-GB"/>
              </w:rPr>
            </w:pPr>
            <w:r w:rsidRPr="00F20D1F">
              <w:rPr>
                <w:sz w:val="18"/>
                <w:szCs w:val="18"/>
                <w:lang w:val="bg-BG" w:eastAsia="en-GB"/>
              </w:rPr>
              <w:t>Н/П</w:t>
            </w:r>
          </w:p>
        </w:tc>
        <w:tc>
          <w:tcPr>
            <w:tcW w:w="2693" w:type="dxa"/>
            <w:shd w:val="clear" w:color="auto" w:fill="auto"/>
          </w:tcPr>
          <w:p w:rsidR="00E6222C" w:rsidRPr="00F20D1F" w:rsidRDefault="00E6222C" w:rsidP="00CA2849">
            <w:pPr>
              <w:pStyle w:val="Text1"/>
              <w:ind w:left="0"/>
              <w:jc w:val="left"/>
              <w:rPr>
                <w:sz w:val="18"/>
                <w:szCs w:val="18"/>
                <w:lang w:val="bg-BG" w:eastAsia="en-GB"/>
              </w:rPr>
            </w:pPr>
            <w:r w:rsidRPr="00F20D1F">
              <w:rPr>
                <w:sz w:val="18"/>
                <w:szCs w:val="18"/>
                <w:lang w:val="bg-BG" w:eastAsia="en-GB"/>
              </w:rPr>
              <w:t>0</w:t>
            </w:r>
            <w:r>
              <w:rPr>
                <w:sz w:val="18"/>
                <w:szCs w:val="18"/>
                <w:lang w:val="bg-BG" w:eastAsia="en-GB"/>
              </w:rPr>
              <w:t>7</w:t>
            </w:r>
            <w:r w:rsidRPr="00F20D1F">
              <w:rPr>
                <w:sz w:val="18"/>
                <w:szCs w:val="18"/>
                <w:lang w:val="bg-BG" w:eastAsia="en-GB"/>
              </w:rPr>
              <w:t xml:space="preserve"> Н/П</w:t>
            </w:r>
          </w:p>
        </w:tc>
        <w:tc>
          <w:tcPr>
            <w:tcW w:w="2977" w:type="dxa"/>
            <w:shd w:val="clear" w:color="auto" w:fill="auto"/>
          </w:tcPr>
          <w:p w:rsidR="00E6222C" w:rsidRPr="00F20D1F" w:rsidRDefault="003F3199" w:rsidP="00BF5506">
            <w:pPr>
              <w:pStyle w:val="Text1"/>
              <w:ind w:left="0"/>
              <w:jc w:val="left"/>
              <w:rPr>
                <w:sz w:val="18"/>
                <w:szCs w:val="18"/>
                <w:lang w:val="bg-BG" w:eastAsia="en-GB"/>
              </w:rPr>
            </w:pPr>
            <w:r>
              <w:rPr>
                <w:sz w:val="18"/>
                <w:szCs w:val="18"/>
                <w:lang w:val="bg-BG" w:eastAsia="en-GB"/>
              </w:rPr>
              <w:t xml:space="preserve"> 07 Н/П</w:t>
            </w:r>
          </w:p>
        </w:tc>
      </w:tr>
    </w:tbl>
    <w:p w:rsidR="00626FFA" w:rsidRDefault="00626FFA" w:rsidP="00DA7A56">
      <w:pPr>
        <w:suppressAutoHyphens/>
        <w:spacing w:before="0" w:after="0"/>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E6222C" w:rsidRPr="00F20D1F" w:rsidTr="00CA2849">
        <w:trPr>
          <w:trHeight w:val="364"/>
        </w:trPr>
        <w:tc>
          <w:tcPr>
            <w:tcW w:w="8472" w:type="dxa"/>
            <w:gridSpan w:val="4"/>
            <w:shd w:val="clear" w:color="auto" w:fill="auto"/>
          </w:tcPr>
          <w:p w:rsidR="00E6222C" w:rsidRPr="00F20D1F" w:rsidRDefault="00E6222C" w:rsidP="00CA2849">
            <w:pPr>
              <w:autoSpaceDE w:val="0"/>
              <w:autoSpaceDN w:val="0"/>
              <w:adjustRightInd w:val="0"/>
              <w:spacing w:after="0"/>
              <w:jc w:val="left"/>
              <w:rPr>
                <w:rFonts w:ascii="TimesNewRoman" w:hAnsi="TimesNewRoman" w:cs="TimesNewRoman"/>
                <w:b/>
                <w:color w:val="000000"/>
                <w:sz w:val="20"/>
              </w:rPr>
            </w:pPr>
            <w:r w:rsidRPr="00F20D1F">
              <w:rPr>
                <w:rFonts w:ascii="TimesNewRoman,Bold" w:hAnsi="TimesNewRoman,Bold"/>
                <w:b/>
                <w:color w:val="000000"/>
                <w:sz w:val="20"/>
              </w:rPr>
              <w:t xml:space="preserve">Таблица 11: </w:t>
            </w:r>
            <w:r w:rsidRPr="00F20D1F">
              <w:rPr>
                <w:b/>
              </w:rPr>
              <w:t>Измерение 6 – Допълнителна тема за ЕСФ</w:t>
            </w:r>
            <w:r w:rsidRPr="00F20D1F">
              <w:rPr>
                <w:rStyle w:val="FootnoteReference"/>
                <w:b/>
              </w:rPr>
              <w:footnoteReference w:id="38"/>
            </w:r>
            <w:r w:rsidRPr="00F20D1F">
              <w:rPr>
                <w:b/>
              </w:rPr>
              <w:t xml:space="preserve"> (само за ЕСФ)</w:t>
            </w:r>
          </w:p>
        </w:tc>
      </w:tr>
      <w:tr w:rsidR="00E6222C" w:rsidRPr="00F20D1F" w:rsidTr="00CA2849">
        <w:trPr>
          <w:trHeight w:val="364"/>
        </w:trPr>
        <w:tc>
          <w:tcPr>
            <w:tcW w:w="2802" w:type="dxa"/>
            <w:gridSpan w:val="2"/>
            <w:shd w:val="clear" w:color="auto" w:fill="auto"/>
          </w:tcPr>
          <w:p w:rsidR="00E6222C" w:rsidRPr="00F20D1F" w:rsidRDefault="00E6222C" w:rsidP="00CA2849">
            <w:pPr>
              <w:autoSpaceDE w:val="0"/>
              <w:autoSpaceDN w:val="0"/>
              <w:adjustRightInd w:val="0"/>
              <w:spacing w:after="0"/>
              <w:jc w:val="left"/>
              <w:rPr>
                <w:bCs/>
                <w:sz w:val="20"/>
              </w:rPr>
            </w:pPr>
            <w:r w:rsidRPr="00F20D1F">
              <w:rPr>
                <w:b/>
                <w:sz w:val="18"/>
              </w:rPr>
              <w:t>Приоритетна ос</w:t>
            </w:r>
            <w:r w:rsidRPr="00F20D1F" w:rsidDel="00797005">
              <w:rPr>
                <w:sz w:val="20"/>
              </w:rPr>
              <w:t xml:space="preserve"> </w:t>
            </w:r>
          </w:p>
        </w:tc>
        <w:tc>
          <w:tcPr>
            <w:tcW w:w="5670" w:type="dxa"/>
            <w:gridSpan w:val="2"/>
            <w:shd w:val="clear" w:color="auto" w:fill="auto"/>
          </w:tcPr>
          <w:p w:rsidR="00E6222C" w:rsidRPr="00F20D1F" w:rsidRDefault="00E6222C" w:rsidP="00CA2849">
            <w:pPr>
              <w:autoSpaceDE w:val="0"/>
              <w:autoSpaceDN w:val="0"/>
              <w:adjustRightInd w:val="0"/>
              <w:spacing w:after="0"/>
              <w:jc w:val="left"/>
              <w:rPr>
                <w:bCs/>
                <w:sz w:val="20"/>
              </w:rPr>
            </w:pPr>
            <w:r w:rsidRPr="00F20D1F">
              <w:rPr>
                <w:sz w:val="18"/>
                <w:szCs w:val="18"/>
              </w:rPr>
              <w:t>Н/П</w:t>
            </w:r>
          </w:p>
        </w:tc>
      </w:tr>
      <w:tr w:rsidR="00E6222C" w:rsidRPr="00F20D1F" w:rsidTr="00CA2849">
        <w:trPr>
          <w:trHeight w:val="267"/>
        </w:trPr>
        <w:tc>
          <w:tcPr>
            <w:tcW w:w="1401" w:type="dxa"/>
            <w:shd w:val="clear" w:color="auto" w:fill="auto"/>
          </w:tcPr>
          <w:p w:rsidR="00E6222C" w:rsidRPr="00F20D1F" w:rsidRDefault="00E6222C" w:rsidP="00CA2849">
            <w:pPr>
              <w:jc w:val="center"/>
              <w:rPr>
                <w:b/>
                <w:sz w:val="18"/>
                <w:szCs w:val="18"/>
              </w:rPr>
            </w:pPr>
            <w:r>
              <w:rPr>
                <w:b/>
                <w:sz w:val="18"/>
              </w:rPr>
              <w:t>Фонд</w:t>
            </w:r>
          </w:p>
        </w:tc>
        <w:tc>
          <w:tcPr>
            <w:tcW w:w="1401" w:type="dxa"/>
            <w:shd w:val="clear" w:color="auto" w:fill="auto"/>
          </w:tcPr>
          <w:p w:rsidR="00E6222C" w:rsidRPr="00F20D1F" w:rsidRDefault="00E6222C" w:rsidP="00CA2849">
            <w:pPr>
              <w:pStyle w:val="Text1"/>
              <w:ind w:left="0"/>
              <w:jc w:val="left"/>
              <w:rPr>
                <w:b/>
                <w:sz w:val="18"/>
                <w:szCs w:val="18"/>
              </w:rPr>
            </w:pPr>
            <w:r w:rsidRPr="003D01DC">
              <w:rPr>
                <w:b/>
                <w:sz w:val="18"/>
                <w:szCs w:val="18"/>
                <w:lang w:val="bg-BG" w:eastAsia="en-GB"/>
              </w:rPr>
              <w:t>Категория регион</w:t>
            </w:r>
          </w:p>
        </w:tc>
        <w:tc>
          <w:tcPr>
            <w:tcW w:w="2693" w:type="dxa"/>
            <w:shd w:val="clear" w:color="auto" w:fill="auto"/>
          </w:tcPr>
          <w:p w:rsidR="00E6222C" w:rsidRPr="00F20D1F" w:rsidRDefault="00E6222C" w:rsidP="00CA2849">
            <w:pPr>
              <w:jc w:val="center"/>
              <w:rPr>
                <w:sz w:val="20"/>
              </w:rPr>
            </w:pPr>
            <w:r w:rsidRPr="00F20D1F">
              <w:rPr>
                <w:b/>
                <w:sz w:val="18"/>
              </w:rPr>
              <w:t>Код</w:t>
            </w:r>
          </w:p>
        </w:tc>
        <w:tc>
          <w:tcPr>
            <w:tcW w:w="2977" w:type="dxa"/>
            <w:shd w:val="clear" w:color="auto" w:fill="auto"/>
          </w:tcPr>
          <w:p w:rsidR="00E6222C" w:rsidRPr="00F20D1F" w:rsidRDefault="00E6222C" w:rsidP="00CA2849">
            <w:pPr>
              <w:jc w:val="center"/>
              <w:rPr>
                <w:sz w:val="20"/>
              </w:rPr>
            </w:pPr>
            <w:r w:rsidRPr="00F20D1F">
              <w:rPr>
                <w:b/>
                <w:sz w:val="18"/>
              </w:rPr>
              <w:t>Сума (в евро)</w:t>
            </w:r>
          </w:p>
        </w:tc>
      </w:tr>
      <w:tr w:rsidR="00E6222C" w:rsidRPr="00F20D1F" w:rsidTr="00CA2849">
        <w:tc>
          <w:tcPr>
            <w:tcW w:w="1401" w:type="dxa"/>
            <w:shd w:val="clear" w:color="auto" w:fill="auto"/>
          </w:tcPr>
          <w:p w:rsidR="00E6222C" w:rsidRPr="00F20D1F" w:rsidRDefault="00E6222C" w:rsidP="00CA2849">
            <w:pPr>
              <w:pStyle w:val="Text1"/>
              <w:ind w:left="0"/>
              <w:jc w:val="left"/>
              <w:rPr>
                <w:sz w:val="18"/>
                <w:szCs w:val="18"/>
                <w:lang w:val="bg-BG" w:eastAsia="en-GB"/>
              </w:rPr>
            </w:pPr>
            <w:r w:rsidRPr="00F20D1F">
              <w:rPr>
                <w:sz w:val="18"/>
                <w:szCs w:val="18"/>
                <w:lang w:val="bg-BG" w:eastAsia="en-GB"/>
              </w:rPr>
              <w:t>Н/П</w:t>
            </w:r>
          </w:p>
        </w:tc>
        <w:tc>
          <w:tcPr>
            <w:tcW w:w="1401" w:type="dxa"/>
            <w:shd w:val="clear" w:color="auto" w:fill="auto"/>
          </w:tcPr>
          <w:p w:rsidR="00E6222C" w:rsidRPr="00F20D1F" w:rsidRDefault="00E6222C" w:rsidP="00CA2849">
            <w:pPr>
              <w:pStyle w:val="Text1"/>
              <w:ind w:left="0"/>
              <w:jc w:val="left"/>
              <w:rPr>
                <w:sz w:val="18"/>
                <w:szCs w:val="18"/>
                <w:lang w:val="bg-BG" w:eastAsia="en-GB"/>
              </w:rPr>
            </w:pPr>
            <w:r w:rsidRPr="00F20D1F">
              <w:rPr>
                <w:sz w:val="18"/>
                <w:szCs w:val="18"/>
                <w:lang w:val="bg-BG" w:eastAsia="en-GB"/>
              </w:rPr>
              <w:t>Н/П</w:t>
            </w:r>
          </w:p>
        </w:tc>
        <w:tc>
          <w:tcPr>
            <w:tcW w:w="2693" w:type="dxa"/>
            <w:shd w:val="clear" w:color="auto" w:fill="auto"/>
          </w:tcPr>
          <w:p w:rsidR="00E6222C" w:rsidRPr="00F20D1F" w:rsidRDefault="00E6222C" w:rsidP="00CA2849">
            <w:pPr>
              <w:pStyle w:val="Text1"/>
              <w:ind w:left="0"/>
              <w:jc w:val="left"/>
              <w:rPr>
                <w:sz w:val="18"/>
                <w:szCs w:val="18"/>
                <w:lang w:val="bg-BG" w:eastAsia="en-GB"/>
              </w:rPr>
            </w:pPr>
            <w:r w:rsidRPr="00F20D1F">
              <w:rPr>
                <w:sz w:val="18"/>
                <w:szCs w:val="18"/>
                <w:lang w:val="bg-BG" w:eastAsia="en-GB"/>
              </w:rPr>
              <w:t>Н/П</w:t>
            </w:r>
          </w:p>
        </w:tc>
        <w:tc>
          <w:tcPr>
            <w:tcW w:w="2977" w:type="dxa"/>
            <w:shd w:val="clear" w:color="auto" w:fill="auto"/>
          </w:tcPr>
          <w:p w:rsidR="00E6222C" w:rsidRPr="00F20D1F" w:rsidRDefault="00E6222C" w:rsidP="00CA2849">
            <w:pPr>
              <w:pStyle w:val="Text1"/>
              <w:ind w:left="0"/>
              <w:jc w:val="left"/>
              <w:rPr>
                <w:sz w:val="18"/>
                <w:szCs w:val="18"/>
                <w:lang w:val="bg-BG" w:eastAsia="en-GB"/>
              </w:rPr>
            </w:pPr>
            <w:r w:rsidRPr="00F20D1F">
              <w:rPr>
                <w:sz w:val="18"/>
                <w:szCs w:val="18"/>
                <w:lang w:val="bg-BG" w:eastAsia="en-GB"/>
              </w:rPr>
              <w:t>00 Н/П</w:t>
            </w:r>
          </w:p>
        </w:tc>
      </w:tr>
    </w:tbl>
    <w:p w:rsidR="00E6222C" w:rsidRPr="00F20D1F" w:rsidRDefault="00E6222C" w:rsidP="00DA7A56">
      <w:pPr>
        <w:suppressAutoHyphens/>
        <w:spacing w:before="0" w:after="0"/>
        <w:rPr>
          <w:b/>
          <w:szCs w:val="24"/>
        </w:rPr>
      </w:pPr>
    </w:p>
    <w:p w:rsidR="00626FFA" w:rsidRPr="00F20D1F" w:rsidRDefault="00626FFA" w:rsidP="00626FFA">
      <w:r w:rsidRPr="00F20D1F">
        <w:rPr>
          <w:b/>
        </w:rPr>
        <w:t>2.A.</w:t>
      </w:r>
      <w:r w:rsidR="001659A3" w:rsidRPr="00F20D1F">
        <w:rPr>
          <w:b/>
        </w:rPr>
        <w:t>2.9</w:t>
      </w:r>
      <w:r w:rsidRPr="00F20D1F">
        <w:rPr>
          <w:b/>
        </w:rPr>
        <w:t xml:space="preserve"> </w:t>
      </w:r>
      <w:r w:rsidRPr="00F20D1F">
        <w:tab/>
      </w:r>
      <w:r w:rsidRPr="00F20D1F">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0D1F">
        <w:t xml:space="preserve"> (когато е целесъобразно)</w:t>
      </w:r>
    </w:p>
    <w:p w:rsidR="00626FFA" w:rsidRPr="00F20D1F" w:rsidRDefault="00626FFA" w:rsidP="00626FFA">
      <w:r w:rsidRPr="00F20D1F">
        <w:t>(по приоритетни оси)</w:t>
      </w:r>
    </w:p>
    <w:p w:rsidR="00626FFA" w:rsidRPr="00F20D1F" w:rsidRDefault="00626FFA" w:rsidP="00626FFA">
      <w:r w:rsidRPr="00F20D1F">
        <w:t>(Позоваване: член 96, параграф 2, буква б), подточка vii)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626FFA" w:rsidRPr="00F20D1F" w:rsidTr="003B005F">
        <w:trPr>
          <w:trHeight w:val="518"/>
        </w:trPr>
        <w:tc>
          <w:tcPr>
            <w:tcW w:w="2235" w:type="dxa"/>
            <w:shd w:val="clear" w:color="auto" w:fill="auto"/>
          </w:tcPr>
          <w:p w:rsidR="00626FFA" w:rsidRPr="00F20D1F" w:rsidRDefault="00626FFA" w:rsidP="003B005F">
            <w:pPr>
              <w:rPr>
                <w:i/>
                <w:color w:val="8DB3E2"/>
                <w:sz w:val="18"/>
                <w:szCs w:val="18"/>
              </w:rPr>
            </w:pPr>
            <w:r w:rsidRPr="00F20D1F">
              <w:rPr>
                <w:i/>
              </w:rPr>
              <w:t>Приоритетна ос</w:t>
            </w:r>
          </w:p>
        </w:tc>
        <w:tc>
          <w:tcPr>
            <w:tcW w:w="6443" w:type="dxa"/>
            <w:shd w:val="clear" w:color="auto" w:fill="auto"/>
          </w:tcPr>
          <w:p w:rsidR="00626FFA" w:rsidRPr="00F20D1F" w:rsidRDefault="00E6222C" w:rsidP="003B005F">
            <w:pPr>
              <w:rPr>
                <w:i/>
                <w:color w:val="8DB3E2"/>
                <w:sz w:val="18"/>
                <w:szCs w:val="18"/>
              </w:rPr>
            </w:pPr>
            <w:r w:rsidRPr="00C67A7C">
              <w:rPr>
                <w:i/>
                <w:szCs w:val="24"/>
              </w:rPr>
              <w:t>2</w:t>
            </w:r>
            <w:r>
              <w:rPr>
                <w:i/>
                <w:color w:val="8DB3E2"/>
                <w:szCs w:val="24"/>
              </w:rPr>
              <w:t xml:space="preserve"> </w:t>
            </w:r>
            <w:r w:rsidR="00D172AF" w:rsidRPr="00F20D1F">
              <w:rPr>
                <w:i/>
              </w:rPr>
              <w:t xml:space="preserve">„Развитие на пътната инфраструктура по „основната” </w:t>
            </w:r>
            <w:r w:rsidR="00E1160D">
              <w:rPr>
                <w:i/>
              </w:rPr>
              <w:t xml:space="preserve">и „разширената” </w:t>
            </w:r>
            <w:r w:rsidR="00D172AF" w:rsidRPr="00F20D1F">
              <w:rPr>
                <w:i/>
              </w:rPr>
              <w:t>Трансевропейска транспортна мрежа”</w:t>
            </w:r>
          </w:p>
        </w:tc>
      </w:tr>
      <w:tr w:rsidR="00626FFA" w:rsidRPr="00F20D1F" w:rsidTr="003B005F">
        <w:trPr>
          <w:trHeight w:val="1662"/>
        </w:trPr>
        <w:tc>
          <w:tcPr>
            <w:tcW w:w="8678" w:type="dxa"/>
            <w:gridSpan w:val="2"/>
            <w:shd w:val="clear" w:color="auto" w:fill="auto"/>
          </w:tcPr>
          <w:p w:rsidR="0059491C" w:rsidRPr="00F20D1F" w:rsidRDefault="00AC3B53" w:rsidP="003B005F">
            <w:pPr>
              <w:suppressAutoHyphens/>
              <w:rPr>
                <w:lang w:eastAsia="bg-BG"/>
              </w:rPr>
            </w:pPr>
            <w:r w:rsidRPr="00F20D1F">
              <w:rPr>
                <w:lang w:eastAsia="bg-BG"/>
              </w:rPr>
              <w:t xml:space="preserve">Планира се използването на техническа помощ за подготовката/завършване на подготовката на инвестиционни проекти за развитие на </w:t>
            </w:r>
            <w:r w:rsidR="00BA4654" w:rsidRPr="00F20D1F">
              <w:rPr>
                <w:lang w:eastAsia="bg-BG"/>
              </w:rPr>
              <w:t>пътната</w:t>
            </w:r>
            <w:r w:rsidRPr="00F20D1F">
              <w:rPr>
                <w:lang w:eastAsia="bg-BG"/>
              </w:rPr>
              <w:t xml:space="preserve"> инфраструктура,  включително изготвяне или актуализация на: проучвания, анализи „разходи-ползи”, оценки на въздействието върху околната среда, </w:t>
            </w:r>
            <w:r w:rsidR="00AF1DE4" w:rsidRPr="00F20D1F">
              <w:rPr>
                <w:lang w:eastAsia="bg-BG"/>
              </w:rPr>
              <w:t xml:space="preserve">проектиране, </w:t>
            </w:r>
            <w:r w:rsidRPr="00F20D1F">
              <w:rPr>
                <w:lang w:eastAsia="bg-BG"/>
              </w:rPr>
              <w:t xml:space="preserve">и др. </w:t>
            </w:r>
            <w:r w:rsidR="003B16DA">
              <w:rPr>
                <w:lang w:eastAsia="bg-BG"/>
              </w:rPr>
              <w:t xml:space="preserve">В допълнение по тази Приоритетна ос се предвижда да </w:t>
            </w:r>
            <w:r w:rsidR="00964771">
              <w:rPr>
                <w:lang w:eastAsia="bg-BG"/>
              </w:rPr>
              <w:t>се</w:t>
            </w:r>
            <w:r w:rsidR="003B16DA">
              <w:rPr>
                <w:lang w:eastAsia="bg-BG"/>
              </w:rPr>
              <w:t xml:space="preserve"> финансира подготовката на проекти „</w:t>
            </w:r>
            <w:r w:rsidR="00964771">
              <w:rPr>
                <w:lang w:eastAsia="bg-BG"/>
              </w:rPr>
              <w:t>АМ</w:t>
            </w:r>
            <w:r w:rsidR="003B16DA">
              <w:rPr>
                <w:lang w:eastAsia="bg-BG"/>
              </w:rPr>
              <w:t xml:space="preserve"> Черно море” и „Русе-Велико Търново”, включително разширение на моста Русе-Гюргево. </w:t>
            </w:r>
          </w:p>
          <w:p w:rsidR="002E315B" w:rsidRPr="00F20D1F" w:rsidRDefault="0059491C" w:rsidP="003D3ACD">
            <w:pPr>
              <w:spacing w:before="0" w:after="0"/>
              <w:rPr>
                <w:bCs/>
              </w:rPr>
            </w:pPr>
            <w:r w:rsidRPr="00F20D1F">
              <w:rPr>
                <w:color w:val="0D0D0D"/>
              </w:rPr>
              <w:t>Дейности</w:t>
            </w:r>
            <w:r w:rsidR="00196C3A">
              <w:rPr>
                <w:color w:val="0D0D0D"/>
              </w:rPr>
              <w:t>,</w:t>
            </w:r>
            <w:r w:rsidRPr="00F20D1F">
              <w:rPr>
                <w:color w:val="0D0D0D"/>
              </w:rPr>
              <w:t xml:space="preserve"> свързани с осигуряване на административния капацитет </w:t>
            </w:r>
            <w:r w:rsidRPr="00F20D1F">
              <w:rPr>
                <w:bCs/>
              </w:rPr>
              <w:t>ще бъдат финансирани по приоритетна ос 5</w:t>
            </w:r>
            <w:r w:rsidR="00196C3A">
              <w:rPr>
                <w:bCs/>
              </w:rPr>
              <w:t xml:space="preserve"> „Техническа помощ“</w:t>
            </w:r>
            <w:r w:rsidRPr="00F20D1F">
              <w:rPr>
                <w:bCs/>
              </w:rPr>
              <w:t>.</w:t>
            </w:r>
            <w:r w:rsidR="00AC3B53" w:rsidRPr="00F20D1F">
              <w:rPr>
                <w:lang w:eastAsia="bg-BG"/>
              </w:rPr>
              <w:t xml:space="preserve"> </w:t>
            </w:r>
          </w:p>
        </w:tc>
      </w:tr>
    </w:tbl>
    <w:p w:rsidR="00626FFA" w:rsidRPr="00F20D1F" w:rsidRDefault="00626FFA" w:rsidP="00626FFA"/>
    <w:p w:rsidR="00AC5D73" w:rsidRPr="00F20D1F" w:rsidRDefault="00DA7A56" w:rsidP="00AC5D73">
      <w:r w:rsidRPr="00F20D1F">
        <w:rPr>
          <w:b/>
        </w:rPr>
        <w:br w:type="page"/>
      </w:r>
      <w:r w:rsidR="00B92DD1" w:rsidRPr="00F20D1F">
        <w:rPr>
          <w:b/>
        </w:rPr>
        <w:lastRenderedPageBreak/>
        <w:t>2.А.3</w:t>
      </w:r>
      <w:r w:rsidR="00AC5D73" w:rsidRPr="00F20D1F">
        <w:rPr>
          <w:b/>
        </w:rPr>
        <w:t xml:space="preserve"> Приоритетна ос</w:t>
      </w:r>
      <w:r w:rsidR="00AC5D73" w:rsidRPr="00F20D1F">
        <w:t xml:space="preserve"> </w:t>
      </w:r>
      <w:r w:rsidR="00A934E1" w:rsidRPr="00F20D1F">
        <w:t>„</w:t>
      </w:r>
      <w:r w:rsidR="00A934E1" w:rsidRPr="00F20D1F">
        <w:rPr>
          <w:b/>
        </w:rPr>
        <w:t>Подобряване на интермодалността при превоза на пътници и товари и развитие на устойчив градски транспорт</w:t>
      </w:r>
      <w:r w:rsidR="00A934E1" w:rsidRPr="00F20D1F">
        <w:t>”</w:t>
      </w:r>
    </w:p>
    <w:p w:rsidR="00AC5D73" w:rsidRPr="00F20D1F" w:rsidRDefault="00AC5D73" w:rsidP="00AC5D73"/>
    <w:p w:rsidR="00AC5D73" w:rsidRPr="00F20D1F" w:rsidRDefault="0055450B" w:rsidP="00AC5D73">
      <w:pPr>
        <w:ind w:left="1418" w:hanging="1418"/>
      </w:pPr>
      <w:r w:rsidRPr="00F20D1F">
        <w:rPr>
          <w:b/>
        </w:rPr>
        <w:t>2.А.3</w:t>
      </w:r>
      <w:r w:rsidR="00AC5D73" w:rsidRPr="00F20D1F">
        <w:rPr>
          <w:b/>
        </w:rPr>
        <w:t>.</w:t>
      </w:r>
      <w:r w:rsidRPr="00F20D1F">
        <w:rPr>
          <w:b/>
        </w:rPr>
        <w:t>1.</w:t>
      </w:r>
      <w:r w:rsidR="00AC5D73" w:rsidRPr="00F20D1F">
        <w:tab/>
      </w:r>
      <w:r w:rsidR="00AC5D73" w:rsidRPr="00F20D1F">
        <w:rPr>
          <w:b/>
        </w:rPr>
        <w:t>Обосновка за определянето на дадена приоритетна ос, която обхваща повече от една категория региони, тематична цел</w:t>
      </w:r>
      <w:r w:rsidR="00AC5D73" w:rsidRPr="00F20D1F">
        <w:t xml:space="preserve"> </w:t>
      </w:r>
      <w:r w:rsidR="00AC5D73" w:rsidRPr="00F20D1F">
        <w:rPr>
          <w:b/>
        </w:rPr>
        <w:t>или фонд</w:t>
      </w:r>
      <w:r w:rsidR="00AC5D73" w:rsidRPr="00F20D1F">
        <w:t xml:space="preserve"> (където е приложимо)</w:t>
      </w:r>
    </w:p>
    <w:p w:rsidR="00AC5D73" w:rsidRPr="00F20D1F" w:rsidRDefault="00AC5D73" w:rsidP="00AC5D73">
      <w:pPr>
        <w:ind w:left="1418" w:hanging="1418"/>
      </w:pPr>
      <w:r w:rsidRPr="00F20D1F">
        <w:t>(Позоваване: член 96, параграф 1 от Регламент (ЕС) № 1303/2013)</w:t>
      </w:r>
    </w:p>
    <w:p w:rsidR="00AC5D73" w:rsidRPr="00F20D1F" w:rsidRDefault="00AC5D73" w:rsidP="00AC5D73">
      <w:pPr>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8"/>
      </w:tblGrid>
      <w:tr w:rsidR="00AC5D73" w:rsidRPr="00F20D1F" w:rsidTr="009A06A4">
        <w:tc>
          <w:tcPr>
            <w:tcW w:w="8748" w:type="dxa"/>
            <w:shd w:val="clear" w:color="auto" w:fill="auto"/>
          </w:tcPr>
          <w:p w:rsidR="000A3115" w:rsidRDefault="00965791" w:rsidP="00E87345">
            <w:pPr>
              <w:pStyle w:val="Text1"/>
              <w:ind w:left="0"/>
              <w:rPr>
                <w:szCs w:val="24"/>
                <w:lang w:val="bg-BG" w:eastAsia="en-GB"/>
              </w:rPr>
            </w:pPr>
            <w:r>
              <w:rPr>
                <w:szCs w:val="24"/>
                <w:lang w:val="bg-BG" w:eastAsia="en-GB"/>
              </w:rPr>
              <w:t>Приоритетната ос се финансира със средства от ЕФРР, обхваща тематична цел № 7 („</w:t>
            </w:r>
            <w:r w:rsidRPr="00965791">
              <w:rPr>
                <w:szCs w:val="24"/>
                <w:lang w:val="bg-BG" w:eastAsia="en-GB"/>
              </w:rPr>
              <w:t xml:space="preserve">Насърчаване на устойчивия транспорт и отстраняване на „тесните места” в ключовите мрежови инфраструктури”) </w:t>
            </w:r>
            <w:r w:rsidR="006C2DF5">
              <w:rPr>
                <w:szCs w:val="24"/>
                <w:lang w:val="bg-BG" w:eastAsia="en-GB"/>
              </w:rPr>
              <w:t xml:space="preserve">и тематична цел № 4 </w:t>
            </w:r>
            <w:r w:rsidRPr="00965791">
              <w:rPr>
                <w:szCs w:val="24"/>
                <w:lang w:val="bg-BG" w:eastAsia="en-GB"/>
              </w:rPr>
              <w:t>(</w:t>
            </w:r>
            <w:r w:rsidR="006C2DF5">
              <w:rPr>
                <w:szCs w:val="24"/>
                <w:lang w:val="bg-BG" w:eastAsia="en-GB"/>
              </w:rPr>
              <w:t>„</w:t>
            </w:r>
            <w:r w:rsidR="006C2DF5" w:rsidRPr="006C2DF5">
              <w:rPr>
                <w:szCs w:val="24"/>
                <w:lang w:val="bg-BG" w:eastAsia="en-GB"/>
              </w:rPr>
              <w:t>Подкрепа за преминаването към нисковъглеродна икономика във всички сектори</w:t>
            </w:r>
            <w:r w:rsidR="006C2DF5">
              <w:rPr>
                <w:szCs w:val="24"/>
                <w:lang w:val="bg-BG" w:eastAsia="en-GB"/>
              </w:rPr>
              <w:t>“</w:t>
            </w:r>
            <w:r w:rsidRPr="00965791">
              <w:rPr>
                <w:szCs w:val="24"/>
                <w:lang w:val="bg-BG" w:eastAsia="en-GB"/>
              </w:rPr>
              <w:t xml:space="preserve">). </w:t>
            </w:r>
          </w:p>
          <w:p w:rsidR="000A3115" w:rsidRPr="000A3115" w:rsidRDefault="000A3115" w:rsidP="00E87345">
            <w:pPr>
              <w:pStyle w:val="Text1"/>
              <w:ind w:left="0"/>
              <w:rPr>
                <w:szCs w:val="24"/>
                <w:lang w:val="bg-BG" w:eastAsia="en-GB"/>
              </w:rPr>
            </w:pPr>
            <w:r>
              <w:rPr>
                <w:szCs w:val="24"/>
                <w:lang w:val="bg-BG" w:eastAsia="en-GB"/>
              </w:rPr>
              <w:t xml:space="preserve">Избраният инвестиционен приоритет по ТЦ 7 е </w:t>
            </w:r>
            <w:r w:rsidRPr="000A3115">
              <w:rPr>
                <w:szCs w:val="24"/>
                <w:lang w:val="bg-BG" w:eastAsia="en-GB"/>
              </w:rPr>
              <w:t xml:space="preserve">„Предоставяне на подкрепа за мултимодалното единно европейско транспортно пространство, посредством инвестиции в Трансевропейската транспортна мрежа” </w:t>
            </w:r>
            <w:r>
              <w:rPr>
                <w:szCs w:val="24"/>
                <w:lang w:val="en-US" w:eastAsia="en-GB"/>
              </w:rPr>
              <w:t>(</w:t>
            </w:r>
            <w:r>
              <w:rPr>
                <w:szCs w:val="24"/>
                <w:lang w:val="bg-BG" w:eastAsia="en-GB"/>
              </w:rPr>
              <w:t xml:space="preserve">чл. 5 </w:t>
            </w:r>
            <w:r w:rsidRPr="000A3115">
              <w:rPr>
                <w:szCs w:val="24"/>
                <w:lang w:val="bg-BG" w:eastAsia="en-GB"/>
              </w:rPr>
              <w:t>(7)(a)</w:t>
            </w:r>
            <w:r>
              <w:rPr>
                <w:szCs w:val="24"/>
                <w:lang w:val="bg-BG" w:eastAsia="en-GB"/>
              </w:rPr>
              <w:t xml:space="preserve"> от регламента за ЕФРР</w:t>
            </w:r>
            <w:r>
              <w:rPr>
                <w:szCs w:val="24"/>
                <w:lang w:val="en-US" w:eastAsia="en-GB"/>
              </w:rPr>
              <w:t>)</w:t>
            </w:r>
            <w:r>
              <w:rPr>
                <w:szCs w:val="24"/>
                <w:lang w:val="bg-BG" w:eastAsia="en-GB"/>
              </w:rPr>
              <w:t>.</w:t>
            </w:r>
          </w:p>
          <w:p w:rsidR="00965791" w:rsidRPr="00965791" w:rsidRDefault="000A3115" w:rsidP="00E87345">
            <w:pPr>
              <w:pStyle w:val="Text1"/>
              <w:ind w:left="0"/>
              <w:rPr>
                <w:szCs w:val="24"/>
                <w:lang w:val="bg-BG" w:eastAsia="en-GB"/>
              </w:rPr>
            </w:pPr>
            <w:r w:rsidRPr="000A3115">
              <w:rPr>
                <w:szCs w:val="24"/>
                <w:lang w:val="bg-BG" w:eastAsia="en-GB"/>
              </w:rPr>
              <w:t xml:space="preserve">Избраният инвестиционен приоритет по ТЦ </w:t>
            </w:r>
            <w:r w:rsidR="00965791" w:rsidRPr="00965791">
              <w:rPr>
                <w:szCs w:val="24"/>
                <w:lang w:val="bg-BG" w:eastAsia="en-GB"/>
              </w:rPr>
              <w:t xml:space="preserve">4 </w:t>
            </w:r>
            <w:r>
              <w:rPr>
                <w:szCs w:val="24"/>
                <w:lang w:val="bg-BG" w:eastAsia="en-GB"/>
              </w:rPr>
              <w:t>е „</w:t>
            </w:r>
            <w:r w:rsidRPr="000A3115">
              <w:rPr>
                <w:szCs w:val="24"/>
                <w:lang w:val="bg-BG" w:eastAsia="en-GB"/>
              </w:rPr>
              <w:t>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r>
              <w:rPr>
                <w:szCs w:val="24"/>
                <w:lang w:val="bg-BG" w:eastAsia="en-GB"/>
              </w:rPr>
              <w:t>“</w:t>
            </w:r>
            <w:r w:rsidR="00965791" w:rsidRPr="00965791">
              <w:rPr>
                <w:szCs w:val="24"/>
                <w:lang w:val="bg-BG" w:eastAsia="en-GB"/>
              </w:rPr>
              <w:t xml:space="preserve"> (</w:t>
            </w:r>
            <w:r>
              <w:rPr>
                <w:szCs w:val="24"/>
                <w:lang w:val="bg-BG" w:eastAsia="en-GB"/>
              </w:rPr>
              <w:t>чл</w:t>
            </w:r>
            <w:r w:rsidR="00965791" w:rsidRPr="00965791">
              <w:rPr>
                <w:szCs w:val="24"/>
                <w:lang w:val="bg-BG" w:eastAsia="en-GB"/>
              </w:rPr>
              <w:t xml:space="preserve">. 5 (4)(e) </w:t>
            </w:r>
            <w:r w:rsidRPr="000A3115">
              <w:rPr>
                <w:szCs w:val="24"/>
                <w:lang w:val="bg-BG" w:eastAsia="en-GB"/>
              </w:rPr>
              <w:t>от регламента за ЕФРР</w:t>
            </w:r>
            <w:r w:rsidR="00965791" w:rsidRPr="00965791">
              <w:rPr>
                <w:szCs w:val="24"/>
                <w:lang w:val="bg-BG" w:eastAsia="en-GB"/>
              </w:rPr>
              <w:t>).</w:t>
            </w:r>
          </w:p>
          <w:p w:rsidR="00A934E1" w:rsidRPr="00D50D41" w:rsidRDefault="001E3387" w:rsidP="009F107C">
            <w:pPr>
              <w:pStyle w:val="Text1"/>
              <w:ind w:left="0"/>
              <w:rPr>
                <w:i/>
                <w:color w:val="4F81BD"/>
                <w:sz w:val="20"/>
                <w:szCs w:val="20"/>
                <w:lang w:val="bg-BG" w:eastAsia="en-GB"/>
              </w:rPr>
            </w:pPr>
            <w:r>
              <w:rPr>
                <w:szCs w:val="24"/>
                <w:lang w:val="bg-BG" w:eastAsia="en-GB"/>
              </w:rPr>
              <w:t xml:space="preserve">Приоритетната ос съчетава две тематични цели, с оглед повишаване на въздействието </w:t>
            </w:r>
            <w:r w:rsidR="00171909">
              <w:rPr>
                <w:szCs w:val="24"/>
                <w:lang w:val="bg-BG" w:eastAsia="en-GB"/>
              </w:rPr>
              <w:t>на инвестициите в устойчив мултимодален транспорт по горепосочените инвестиционни приоритети</w:t>
            </w:r>
            <w:r w:rsidR="00965791" w:rsidRPr="00965791">
              <w:rPr>
                <w:szCs w:val="24"/>
                <w:lang w:val="bg-BG" w:eastAsia="en-GB"/>
              </w:rPr>
              <w:t xml:space="preserve">. </w:t>
            </w:r>
            <w:r w:rsidR="00780C8E">
              <w:rPr>
                <w:szCs w:val="24"/>
                <w:lang w:val="bg-BG" w:eastAsia="en-GB"/>
              </w:rPr>
              <w:t xml:space="preserve">Чрез реконструкцията на ключови гарови комплекси се създават условия за предоставяне на висококачествени услуги на потребителите – ж.п. оператори и пътници, като част от мултимодалната транспортна система. Метрото в София </w:t>
            </w:r>
            <w:r w:rsidR="00B53536">
              <w:rPr>
                <w:szCs w:val="24"/>
                <w:lang w:val="bg-BG" w:eastAsia="en-GB"/>
              </w:rPr>
              <w:t xml:space="preserve">осигурява интермодална връзка между националната железопътна мрежа </w:t>
            </w:r>
            <w:r w:rsidR="00965791" w:rsidRPr="00965791">
              <w:rPr>
                <w:szCs w:val="24"/>
                <w:lang w:val="bg-BG" w:eastAsia="en-GB"/>
              </w:rPr>
              <w:t>(</w:t>
            </w:r>
            <w:r w:rsidR="00B53536">
              <w:rPr>
                <w:szCs w:val="24"/>
                <w:lang w:val="bg-BG" w:eastAsia="en-GB"/>
              </w:rPr>
              <w:t>метро</w:t>
            </w:r>
            <w:r w:rsidR="00965791" w:rsidRPr="00965791">
              <w:rPr>
                <w:szCs w:val="24"/>
                <w:lang w:val="bg-BG" w:eastAsia="en-GB"/>
              </w:rPr>
              <w:t>-</w:t>
            </w:r>
            <w:r w:rsidR="00B53536">
              <w:rPr>
                <w:szCs w:val="24"/>
                <w:lang w:val="bg-BG" w:eastAsia="en-GB"/>
              </w:rPr>
              <w:t>станция</w:t>
            </w:r>
            <w:r w:rsidR="00965791" w:rsidRPr="00965791">
              <w:rPr>
                <w:szCs w:val="24"/>
                <w:lang w:val="bg-BG" w:eastAsia="en-GB"/>
              </w:rPr>
              <w:t xml:space="preserve"> </w:t>
            </w:r>
            <w:r w:rsidR="00B53536">
              <w:rPr>
                <w:szCs w:val="24"/>
                <w:lang w:val="bg-BG" w:eastAsia="en-GB"/>
              </w:rPr>
              <w:t>Централна ж.п. гара и метро-станция Искърско шосе</w:t>
            </w:r>
            <w:r w:rsidR="00965791" w:rsidRPr="00965791">
              <w:rPr>
                <w:szCs w:val="24"/>
                <w:lang w:val="bg-BG" w:eastAsia="en-GB"/>
              </w:rPr>
              <w:t>)</w:t>
            </w:r>
            <w:r w:rsidR="00B53536">
              <w:rPr>
                <w:szCs w:val="24"/>
                <w:lang w:val="bg-BG" w:eastAsia="en-GB"/>
              </w:rPr>
              <w:t xml:space="preserve"> с пътническата авиационна система </w:t>
            </w:r>
            <w:r w:rsidR="00965791" w:rsidRPr="00965791">
              <w:rPr>
                <w:szCs w:val="24"/>
                <w:lang w:val="bg-BG" w:eastAsia="en-GB"/>
              </w:rPr>
              <w:t>(</w:t>
            </w:r>
            <w:r w:rsidR="00BF423E">
              <w:rPr>
                <w:szCs w:val="24"/>
                <w:lang w:val="bg-BG" w:eastAsia="en-GB"/>
              </w:rPr>
              <w:t>метро-</w:t>
            </w:r>
            <w:r w:rsidR="00B53536">
              <w:rPr>
                <w:szCs w:val="24"/>
                <w:lang w:val="bg-BG" w:eastAsia="en-GB"/>
              </w:rPr>
              <w:t>станция Летище София</w:t>
            </w:r>
            <w:r w:rsidR="00965791" w:rsidRPr="00965791">
              <w:rPr>
                <w:szCs w:val="24"/>
                <w:lang w:val="bg-BG" w:eastAsia="en-GB"/>
              </w:rPr>
              <w:t xml:space="preserve">), </w:t>
            </w:r>
            <w:r w:rsidR="00B53536">
              <w:rPr>
                <w:szCs w:val="24"/>
                <w:lang w:val="bg-BG" w:eastAsia="en-GB"/>
              </w:rPr>
              <w:t>както и връзки с трамвайната и автобусна мрежа</w:t>
            </w:r>
            <w:r w:rsidR="00965791" w:rsidRPr="00965791">
              <w:rPr>
                <w:szCs w:val="24"/>
                <w:lang w:val="bg-BG" w:eastAsia="en-GB"/>
              </w:rPr>
              <w:t xml:space="preserve">. </w:t>
            </w:r>
          </w:p>
        </w:tc>
      </w:tr>
    </w:tbl>
    <w:p w:rsidR="00AC5D73" w:rsidRPr="00F20D1F" w:rsidRDefault="00AC5D73" w:rsidP="00D3463D">
      <w:pPr>
        <w:spacing w:before="0" w:after="0"/>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AC5D73" w:rsidRPr="00F20D1F" w:rsidTr="00DC67D2">
        <w:trPr>
          <w:trHeight w:val="491"/>
        </w:trPr>
        <w:tc>
          <w:tcPr>
            <w:tcW w:w="3510" w:type="dxa"/>
            <w:shd w:val="clear" w:color="auto" w:fill="auto"/>
          </w:tcPr>
          <w:p w:rsidR="00AC5D73" w:rsidRPr="00F20D1F" w:rsidRDefault="00AC5D73" w:rsidP="00D3463D">
            <w:pPr>
              <w:jc w:val="left"/>
              <w:rPr>
                <w:i/>
              </w:rPr>
            </w:pPr>
            <w:r w:rsidRPr="00F20D1F">
              <w:t>Идентификация на приоритетната ос</w:t>
            </w:r>
          </w:p>
        </w:tc>
        <w:tc>
          <w:tcPr>
            <w:tcW w:w="4962" w:type="dxa"/>
            <w:shd w:val="clear" w:color="auto" w:fill="auto"/>
          </w:tcPr>
          <w:p w:rsidR="00AC5D73" w:rsidRPr="00D50D41" w:rsidRDefault="000C03CA" w:rsidP="00DC67D2">
            <w:pPr>
              <w:pStyle w:val="Text1"/>
              <w:ind w:left="0"/>
              <w:jc w:val="left"/>
              <w:rPr>
                <w:szCs w:val="24"/>
                <w:lang w:val="bg-BG" w:eastAsia="en-GB"/>
              </w:rPr>
            </w:pPr>
            <w:r w:rsidRPr="00D50D41">
              <w:rPr>
                <w:szCs w:val="24"/>
                <w:lang w:val="bg-BG" w:eastAsia="en-GB"/>
              </w:rPr>
              <w:t>3</w:t>
            </w:r>
          </w:p>
        </w:tc>
      </w:tr>
      <w:tr w:rsidR="00AC5D73" w:rsidRPr="00F20D1F" w:rsidTr="00DC67D2">
        <w:trPr>
          <w:trHeight w:val="422"/>
        </w:trPr>
        <w:tc>
          <w:tcPr>
            <w:tcW w:w="3510" w:type="dxa"/>
            <w:shd w:val="clear" w:color="auto" w:fill="auto"/>
          </w:tcPr>
          <w:p w:rsidR="00AC5D73" w:rsidRPr="00F20D1F" w:rsidRDefault="00AC5D73" w:rsidP="00D3463D">
            <w:pPr>
              <w:jc w:val="left"/>
              <w:rPr>
                <w:i/>
              </w:rPr>
            </w:pPr>
            <w:r w:rsidRPr="00F20D1F">
              <w:t>Наименование на приоритетната ос</w:t>
            </w:r>
          </w:p>
        </w:tc>
        <w:tc>
          <w:tcPr>
            <w:tcW w:w="4962" w:type="dxa"/>
            <w:shd w:val="clear" w:color="auto" w:fill="auto"/>
          </w:tcPr>
          <w:p w:rsidR="00D00074" w:rsidRPr="00F20D1F" w:rsidRDefault="00D00074" w:rsidP="00D3463D">
            <w:r w:rsidRPr="00F20D1F">
              <w:t>„Подобряване на интермодалността при превоза на пътници и товари и развитие на устойчив градски транспорт”</w:t>
            </w:r>
          </w:p>
        </w:tc>
      </w:tr>
    </w:tbl>
    <w:p w:rsidR="00AC5D73" w:rsidRPr="00F20D1F" w:rsidRDefault="00AC5D73" w:rsidP="00D3463D">
      <w:pPr>
        <w:pStyle w:val="Text3"/>
        <w:spacing w:before="0" w:after="0"/>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AC5D73" w:rsidRPr="00F20D1F" w:rsidTr="00DC67D2">
        <w:tc>
          <w:tcPr>
            <w:tcW w:w="4986" w:type="dxa"/>
            <w:shd w:val="clear" w:color="auto" w:fill="auto"/>
          </w:tcPr>
          <w:p w:rsidR="00AC5D73" w:rsidRPr="00F20D1F" w:rsidRDefault="0060430E" w:rsidP="00DC67D2">
            <w:pPr>
              <w:pStyle w:val="Text3"/>
              <w:ind w:left="0"/>
            </w:pPr>
            <w:r w:rsidRPr="00F20D1F">
              <w:fldChar w:fldCharType="begin" w:fldLock="1">
                <w:ffData>
                  <w:name w:val="Check1"/>
                  <w:enabled/>
                  <w:calcOnExit w:val="0"/>
                  <w:checkBox>
                    <w:sizeAuto/>
                    <w:default w:val="0"/>
                  </w:checkBox>
                </w:ffData>
              </w:fldChar>
            </w:r>
            <w:r w:rsidR="00AC5D73" w:rsidRPr="00F20D1F">
              <w:instrText xml:space="preserve"> FORMCHECKBOX </w:instrText>
            </w:r>
            <w:r w:rsidR="004A63C0">
              <w:fldChar w:fldCharType="separate"/>
            </w:r>
            <w:r w:rsidRPr="00F20D1F">
              <w:fldChar w:fldCharType="end"/>
            </w:r>
            <w:r w:rsidR="00AC5D73" w:rsidRPr="00F20D1F">
              <w:t xml:space="preserve">  Цялата приоритетна ос ще се изпълнява само чрез финансови инструменти </w:t>
            </w:r>
          </w:p>
        </w:tc>
        <w:tc>
          <w:tcPr>
            <w:tcW w:w="2352" w:type="dxa"/>
            <w:shd w:val="clear" w:color="auto" w:fill="auto"/>
          </w:tcPr>
          <w:p w:rsidR="00C10CBD" w:rsidRPr="00F20D1F" w:rsidRDefault="00C10CBD" w:rsidP="00DC67D2">
            <w:pPr>
              <w:pStyle w:val="Text3"/>
              <w:ind w:left="0"/>
              <w:rPr>
                <w:szCs w:val="24"/>
              </w:rPr>
            </w:pPr>
            <w:r w:rsidRPr="00F20D1F">
              <w:rPr>
                <w:i/>
                <w:szCs w:val="24"/>
              </w:rPr>
              <w:t>Н/П</w:t>
            </w:r>
          </w:p>
        </w:tc>
      </w:tr>
      <w:tr w:rsidR="00AC5D73" w:rsidRPr="00F20D1F" w:rsidTr="00DC67D2">
        <w:tc>
          <w:tcPr>
            <w:tcW w:w="4986" w:type="dxa"/>
            <w:shd w:val="clear" w:color="auto" w:fill="auto"/>
          </w:tcPr>
          <w:p w:rsidR="00AC5D73" w:rsidRPr="00F20D1F" w:rsidRDefault="0060430E" w:rsidP="00DC67D2">
            <w:pPr>
              <w:pStyle w:val="Text3"/>
              <w:ind w:left="0"/>
            </w:pPr>
            <w:r w:rsidRPr="00F20D1F">
              <w:fldChar w:fldCharType="begin" w:fldLock="1">
                <w:ffData>
                  <w:name w:val="Check2"/>
                  <w:enabled/>
                  <w:calcOnExit w:val="0"/>
                  <w:checkBox>
                    <w:sizeAuto/>
                    <w:default w:val="0"/>
                  </w:checkBox>
                </w:ffData>
              </w:fldChar>
            </w:r>
            <w:r w:rsidR="00AC5D73" w:rsidRPr="00F20D1F">
              <w:instrText xml:space="preserve"> FORMCHECKBOX </w:instrText>
            </w:r>
            <w:r w:rsidR="004A63C0">
              <w:fldChar w:fldCharType="separate"/>
            </w:r>
            <w:r w:rsidRPr="00F20D1F">
              <w:fldChar w:fldCharType="end"/>
            </w:r>
            <w:r w:rsidR="00AC5D73" w:rsidRPr="00F20D1F">
              <w:t xml:space="preserve">  Цялата приоритетна ос ще се изпълнява само чрез финансови инструменти, организирани на равнището на Съюза </w:t>
            </w:r>
          </w:p>
        </w:tc>
        <w:tc>
          <w:tcPr>
            <w:tcW w:w="2352" w:type="dxa"/>
            <w:shd w:val="clear" w:color="auto" w:fill="auto"/>
          </w:tcPr>
          <w:p w:rsidR="00C10CBD" w:rsidRPr="00F20D1F" w:rsidRDefault="00C10CBD" w:rsidP="00DC67D2">
            <w:pPr>
              <w:pStyle w:val="Text3"/>
              <w:ind w:left="0"/>
            </w:pPr>
            <w:r w:rsidRPr="00F20D1F">
              <w:rPr>
                <w:i/>
                <w:szCs w:val="24"/>
              </w:rPr>
              <w:t>Н/П</w:t>
            </w:r>
          </w:p>
        </w:tc>
      </w:tr>
      <w:tr w:rsidR="00AC5D73" w:rsidRPr="00F20D1F" w:rsidTr="00DC67D2">
        <w:tc>
          <w:tcPr>
            <w:tcW w:w="4986" w:type="dxa"/>
            <w:shd w:val="clear" w:color="auto" w:fill="auto"/>
          </w:tcPr>
          <w:p w:rsidR="00AC5D73" w:rsidRPr="00F20D1F" w:rsidRDefault="0060430E" w:rsidP="00DC67D2">
            <w:pPr>
              <w:pStyle w:val="Text3"/>
              <w:ind w:left="0"/>
            </w:pPr>
            <w:r w:rsidRPr="00F20D1F">
              <w:lastRenderedPageBreak/>
              <w:fldChar w:fldCharType="begin" w:fldLock="1">
                <w:ffData>
                  <w:name w:val="Check3"/>
                  <w:enabled/>
                  <w:calcOnExit w:val="0"/>
                  <w:checkBox>
                    <w:sizeAuto/>
                    <w:default w:val="0"/>
                  </w:checkBox>
                </w:ffData>
              </w:fldChar>
            </w:r>
            <w:r w:rsidR="00AC5D73" w:rsidRPr="00F20D1F">
              <w:instrText xml:space="preserve"> FORMCHECKBOX </w:instrText>
            </w:r>
            <w:r w:rsidR="004A63C0">
              <w:fldChar w:fldCharType="separate"/>
            </w:r>
            <w:r w:rsidRPr="00F20D1F">
              <w:fldChar w:fldCharType="end"/>
            </w:r>
            <w:r w:rsidR="00AC5D73" w:rsidRPr="00F20D1F">
              <w:t xml:space="preserve">  Цялата приоритетна ос ще се изпълнява само чрез ръководено от общностите местно развитие</w:t>
            </w:r>
          </w:p>
        </w:tc>
        <w:tc>
          <w:tcPr>
            <w:tcW w:w="2352" w:type="dxa"/>
            <w:shd w:val="clear" w:color="auto" w:fill="auto"/>
          </w:tcPr>
          <w:p w:rsidR="00C10CBD" w:rsidRPr="00F20D1F" w:rsidRDefault="00C10CBD" w:rsidP="00DC67D2">
            <w:pPr>
              <w:pStyle w:val="Text3"/>
              <w:ind w:left="0"/>
            </w:pPr>
            <w:r w:rsidRPr="00F20D1F">
              <w:rPr>
                <w:i/>
                <w:szCs w:val="24"/>
              </w:rPr>
              <w:t>Н/П</w:t>
            </w:r>
          </w:p>
        </w:tc>
      </w:tr>
      <w:tr w:rsidR="00AC5D73" w:rsidRPr="00F20D1F" w:rsidTr="00DC67D2">
        <w:tc>
          <w:tcPr>
            <w:tcW w:w="4986" w:type="dxa"/>
            <w:shd w:val="clear" w:color="auto" w:fill="auto"/>
          </w:tcPr>
          <w:p w:rsidR="00AC5D73" w:rsidRPr="00F20D1F" w:rsidRDefault="0060430E" w:rsidP="00DC67D2">
            <w:pPr>
              <w:pStyle w:val="Text3"/>
              <w:ind w:left="0"/>
            </w:pPr>
            <w:r w:rsidRPr="00F20D1F">
              <w:fldChar w:fldCharType="begin" w:fldLock="1">
                <w:ffData>
                  <w:name w:val="Check3"/>
                  <w:enabled/>
                  <w:calcOnExit w:val="0"/>
                  <w:checkBox>
                    <w:sizeAuto/>
                    <w:default w:val="0"/>
                  </w:checkBox>
                </w:ffData>
              </w:fldChar>
            </w:r>
            <w:r w:rsidR="00AC5D73" w:rsidRPr="00F20D1F">
              <w:instrText xml:space="preserve"> FORMCHECKBOX </w:instrText>
            </w:r>
            <w:r w:rsidR="004A63C0">
              <w:fldChar w:fldCharType="separate"/>
            </w:r>
            <w:r w:rsidRPr="00F20D1F">
              <w:fldChar w:fldCharType="end"/>
            </w:r>
            <w:r w:rsidR="00AC5D73" w:rsidRPr="00F20D1F">
              <w:t xml:space="preserve"> За ЕСФ: Цялата приоритетна ос е предназначена за социални иновации, за транснационално сътрудничество или и за двете</w:t>
            </w:r>
            <w:r w:rsidR="00AC5D73" w:rsidRPr="00F20D1F">
              <w:rPr>
                <w:i/>
              </w:rPr>
              <w:t xml:space="preserve"> </w:t>
            </w:r>
          </w:p>
        </w:tc>
        <w:tc>
          <w:tcPr>
            <w:tcW w:w="2352" w:type="dxa"/>
            <w:shd w:val="clear" w:color="auto" w:fill="auto"/>
          </w:tcPr>
          <w:p w:rsidR="00C10CBD" w:rsidRPr="00F20D1F" w:rsidRDefault="00C10CBD" w:rsidP="00DC67D2">
            <w:pPr>
              <w:pStyle w:val="Text3"/>
              <w:ind w:left="0"/>
            </w:pPr>
            <w:r w:rsidRPr="00F20D1F">
              <w:rPr>
                <w:i/>
                <w:szCs w:val="24"/>
              </w:rPr>
              <w:t>Н/П</w:t>
            </w:r>
          </w:p>
        </w:tc>
      </w:tr>
    </w:tbl>
    <w:p w:rsidR="00AC5D73" w:rsidRPr="00F20D1F" w:rsidRDefault="00AC5D73" w:rsidP="00AC5D73">
      <w:pPr>
        <w:rPr>
          <w:b/>
        </w:rPr>
      </w:pPr>
      <w:r w:rsidRPr="00F20D1F">
        <w:rPr>
          <w:b/>
        </w:rPr>
        <w:t>2.А.3</w:t>
      </w:r>
      <w:r w:rsidR="0055450B" w:rsidRPr="00F20D1F">
        <w:rPr>
          <w:b/>
        </w:rPr>
        <w:t>.2</w:t>
      </w:r>
      <w:r w:rsidRPr="00F20D1F">
        <w:rPr>
          <w:b/>
        </w:rPr>
        <w:t xml:space="preserve"> Фонд, категория региони и основа за изчисляване на подкрепата от Съюза</w:t>
      </w:r>
    </w:p>
    <w:p w:rsidR="00AC5D73" w:rsidRPr="00F20D1F" w:rsidRDefault="00AC5D73" w:rsidP="00AC5D73">
      <w:pPr>
        <w:rPr>
          <w:b/>
        </w:rPr>
      </w:pPr>
      <w:r w:rsidRPr="00F20D1F">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AC5D73" w:rsidRPr="00F20D1F" w:rsidTr="00DC67D2">
        <w:tc>
          <w:tcPr>
            <w:tcW w:w="3544" w:type="dxa"/>
            <w:shd w:val="clear" w:color="auto" w:fill="auto"/>
          </w:tcPr>
          <w:p w:rsidR="00AC5D73" w:rsidRPr="00F20D1F" w:rsidRDefault="00AC5D73" w:rsidP="00DC67D2">
            <w:pPr>
              <w:rPr>
                <w:i/>
              </w:rPr>
            </w:pPr>
            <w:r w:rsidRPr="00F20D1F">
              <w:rPr>
                <w:i/>
              </w:rPr>
              <w:t>Фонд</w:t>
            </w:r>
          </w:p>
        </w:tc>
        <w:tc>
          <w:tcPr>
            <w:tcW w:w="4962" w:type="dxa"/>
            <w:shd w:val="clear" w:color="auto" w:fill="auto"/>
          </w:tcPr>
          <w:p w:rsidR="00AC5D73" w:rsidRPr="00F20D1F" w:rsidRDefault="0055450B" w:rsidP="00DC67D2">
            <w:pPr>
              <w:jc w:val="left"/>
              <w:rPr>
                <w:i/>
                <w:szCs w:val="24"/>
              </w:rPr>
            </w:pPr>
            <w:r w:rsidRPr="00F20D1F">
              <w:rPr>
                <w:i/>
                <w:szCs w:val="24"/>
              </w:rPr>
              <w:t>Европейски фонд за регионално развитие</w:t>
            </w:r>
          </w:p>
        </w:tc>
      </w:tr>
      <w:tr w:rsidR="00AC5D73" w:rsidRPr="00F20D1F" w:rsidTr="00DC67D2">
        <w:tc>
          <w:tcPr>
            <w:tcW w:w="3544" w:type="dxa"/>
            <w:shd w:val="clear" w:color="auto" w:fill="auto"/>
          </w:tcPr>
          <w:p w:rsidR="00AC5D73" w:rsidRPr="00F20D1F" w:rsidRDefault="00AC5D73" w:rsidP="00DC67D2">
            <w:pPr>
              <w:rPr>
                <w:i/>
              </w:rPr>
            </w:pPr>
            <w:r w:rsidRPr="00F20D1F">
              <w:rPr>
                <w:i/>
              </w:rPr>
              <w:t>Категория региони</w:t>
            </w:r>
          </w:p>
        </w:tc>
        <w:tc>
          <w:tcPr>
            <w:tcW w:w="4962" w:type="dxa"/>
            <w:shd w:val="clear" w:color="auto" w:fill="auto"/>
          </w:tcPr>
          <w:p w:rsidR="00AC5D73" w:rsidRPr="00F20D1F" w:rsidRDefault="00CB65CC" w:rsidP="00CB65CC">
            <w:pPr>
              <w:rPr>
                <w:i/>
                <w:szCs w:val="24"/>
              </w:rPr>
            </w:pPr>
            <w:r w:rsidRPr="00F20D1F">
              <w:rPr>
                <w:i/>
                <w:szCs w:val="24"/>
              </w:rPr>
              <w:t>Слабо развити</w:t>
            </w:r>
          </w:p>
        </w:tc>
      </w:tr>
      <w:tr w:rsidR="00AC5D73" w:rsidRPr="00F20D1F" w:rsidTr="00DC67D2">
        <w:tc>
          <w:tcPr>
            <w:tcW w:w="3544" w:type="dxa"/>
            <w:shd w:val="clear" w:color="auto" w:fill="auto"/>
          </w:tcPr>
          <w:p w:rsidR="00AC5D73" w:rsidRPr="00F20D1F" w:rsidRDefault="00AC5D73" w:rsidP="00DC67D2">
            <w:pPr>
              <w:rPr>
                <w:i/>
              </w:rPr>
            </w:pPr>
            <w:r w:rsidRPr="00F20D1F">
              <w:rPr>
                <w:i/>
              </w:rPr>
              <w:t>Основа за изчисляване (публично или общо)</w:t>
            </w:r>
          </w:p>
        </w:tc>
        <w:tc>
          <w:tcPr>
            <w:tcW w:w="4962" w:type="dxa"/>
            <w:shd w:val="clear" w:color="auto" w:fill="auto"/>
          </w:tcPr>
          <w:p w:rsidR="00AC5D73" w:rsidRPr="00F20D1F" w:rsidRDefault="00CA2849" w:rsidP="00DC67D2">
            <w:pPr>
              <w:jc w:val="left"/>
              <w:rPr>
                <w:i/>
                <w:szCs w:val="24"/>
              </w:rPr>
            </w:pPr>
            <w:r>
              <w:rPr>
                <w:i/>
                <w:szCs w:val="24"/>
              </w:rPr>
              <w:t xml:space="preserve">публично  </w:t>
            </w:r>
          </w:p>
        </w:tc>
      </w:tr>
      <w:tr w:rsidR="00AC5D73" w:rsidRPr="00F20D1F" w:rsidTr="00DC67D2">
        <w:tc>
          <w:tcPr>
            <w:tcW w:w="3544" w:type="dxa"/>
            <w:shd w:val="clear" w:color="auto" w:fill="auto"/>
          </w:tcPr>
          <w:p w:rsidR="00AC5D73" w:rsidRPr="00F20D1F" w:rsidRDefault="00AC5D73" w:rsidP="00DC67D2">
            <w:pPr>
              <w:rPr>
                <w:i/>
              </w:rPr>
            </w:pPr>
            <w:r w:rsidRPr="00F20D1F">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AC5D73" w:rsidRPr="00F20D1F" w:rsidRDefault="00CB65CC" w:rsidP="00DC67D2">
            <w:pPr>
              <w:jc w:val="left"/>
              <w:rPr>
                <w:i/>
                <w:szCs w:val="24"/>
              </w:rPr>
            </w:pPr>
            <w:r w:rsidRPr="00F20D1F">
              <w:rPr>
                <w:i/>
                <w:szCs w:val="24"/>
              </w:rPr>
              <w:t>Н/П</w:t>
            </w:r>
          </w:p>
        </w:tc>
      </w:tr>
    </w:tbl>
    <w:p w:rsidR="00AC5D73" w:rsidRPr="003D2245" w:rsidRDefault="00AC5D73" w:rsidP="00AC5D73">
      <w:pPr>
        <w:rPr>
          <w:i/>
          <w:sz w:val="16"/>
          <w:szCs w:val="16"/>
          <w:lang w:val="en-US"/>
        </w:rPr>
      </w:pPr>
    </w:p>
    <w:p w:rsidR="0041462C" w:rsidRPr="00F20D1F" w:rsidRDefault="0041462C" w:rsidP="0041462C">
      <w:r w:rsidRPr="00F20D1F">
        <w:rPr>
          <w:b/>
        </w:rPr>
        <w:t>2.А.3.3 Инвестиционен приоритет</w:t>
      </w:r>
      <w:r w:rsidRPr="00F20D1F">
        <w:t xml:space="preserve"> </w:t>
      </w:r>
    </w:p>
    <w:p w:rsidR="0041462C" w:rsidRPr="00F20D1F" w:rsidRDefault="0041462C" w:rsidP="0041462C">
      <w:r w:rsidRPr="00F20D1F">
        <w:t xml:space="preserve"> (повтаря се за всеки инвестиционен приоритет в рамките на приоритетната ос)</w:t>
      </w:r>
    </w:p>
    <w:tbl>
      <w:tblPr>
        <w:tblW w:w="91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98"/>
      </w:tblGrid>
      <w:tr w:rsidR="0041462C" w:rsidRPr="00F20D1F" w:rsidTr="003D2245">
        <w:tc>
          <w:tcPr>
            <w:tcW w:w="3544" w:type="dxa"/>
            <w:shd w:val="clear" w:color="auto" w:fill="auto"/>
          </w:tcPr>
          <w:p w:rsidR="0041462C" w:rsidRPr="00F20D1F" w:rsidRDefault="0041462C" w:rsidP="0041462C">
            <w:pPr>
              <w:rPr>
                <w:i/>
              </w:rPr>
            </w:pPr>
            <w:r w:rsidRPr="00F20D1F">
              <w:rPr>
                <w:i/>
              </w:rPr>
              <w:t>Идентификация</w:t>
            </w:r>
          </w:p>
        </w:tc>
        <w:tc>
          <w:tcPr>
            <w:tcW w:w="5598" w:type="dxa"/>
            <w:shd w:val="clear" w:color="auto" w:fill="auto"/>
          </w:tcPr>
          <w:p w:rsidR="0041462C" w:rsidRPr="00AA3ABB" w:rsidRDefault="0041462C" w:rsidP="0041462C">
            <w:pPr>
              <w:pStyle w:val="Text1"/>
              <w:ind w:left="0"/>
              <w:rPr>
                <w:i/>
                <w:szCs w:val="24"/>
                <w:lang w:val="bg-BG" w:eastAsia="en-GB"/>
              </w:rPr>
            </w:pPr>
            <w:r w:rsidRPr="00AA3ABB">
              <w:rPr>
                <w:i/>
                <w:szCs w:val="24"/>
                <w:lang w:val="bg-BG" w:eastAsia="en-GB"/>
              </w:rPr>
              <w:t>4е</w:t>
            </w:r>
          </w:p>
        </w:tc>
      </w:tr>
      <w:tr w:rsidR="0041462C" w:rsidRPr="00F20D1F" w:rsidTr="003D2245">
        <w:tc>
          <w:tcPr>
            <w:tcW w:w="3544" w:type="dxa"/>
            <w:shd w:val="clear" w:color="auto" w:fill="auto"/>
          </w:tcPr>
          <w:p w:rsidR="0041462C" w:rsidRPr="00F20D1F" w:rsidRDefault="0041462C" w:rsidP="0041462C">
            <w:pPr>
              <w:rPr>
                <w:i/>
              </w:rPr>
            </w:pPr>
            <w:r w:rsidRPr="00F20D1F">
              <w:rPr>
                <w:i/>
              </w:rPr>
              <w:t>Инвестиционен приоритет</w:t>
            </w:r>
          </w:p>
        </w:tc>
        <w:tc>
          <w:tcPr>
            <w:tcW w:w="5598" w:type="dxa"/>
            <w:shd w:val="clear" w:color="auto" w:fill="auto"/>
          </w:tcPr>
          <w:p w:rsidR="0041462C" w:rsidRPr="00F20D1F" w:rsidRDefault="0041462C" w:rsidP="0041462C">
            <w:pPr>
              <w:pStyle w:val="Text1"/>
              <w:ind w:left="0"/>
              <w:rPr>
                <w:i/>
                <w:color w:val="8DB3E2"/>
                <w:sz w:val="18"/>
                <w:szCs w:val="18"/>
                <w:lang w:val="bg-BG" w:eastAsia="en-GB"/>
              </w:rPr>
            </w:pPr>
            <w:r w:rsidRPr="00F20D1F">
              <w:rPr>
                <w:i/>
                <w:szCs w:val="24"/>
                <w:lang w:val="bg-BG" w:eastAsia="en-GB"/>
              </w:rPr>
              <w:t>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p>
        </w:tc>
      </w:tr>
    </w:tbl>
    <w:p w:rsidR="0041462C" w:rsidRPr="003D2245" w:rsidRDefault="0041462C" w:rsidP="0041462C">
      <w:pPr>
        <w:rPr>
          <w:b/>
          <w:sz w:val="16"/>
          <w:szCs w:val="16"/>
        </w:rPr>
      </w:pPr>
    </w:p>
    <w:p w:rsidR="0041462C" w:rsidRPr="00F20D1F" w:rsidRDefault="0041462C" w:rsidP="0041462C">
      <w:pPr>
        <w:rPr>
          <w:b/>
        </w:rPr>
      </w:pPr>
      <w:r w:rsidRPr="00F20D1F">
        <w:rPr>
          <w:b/>
        </w:rPr>
        <w:t xml:space="preserve">2.А.3.3.1 </w:t>
      </w:r>
      <w:r w:rsidRPr="00F20D1F">
        <w:tab/>
      </w:r>
      <w:r w:rsidRPr="00F20D1F">
        <w:rPr>
          <w:b/>
        </w:rPr>
        <w:t xml:space="preserve">Специфични цели, съответстващи на инвестиционния приоритет, и очаквани резултати </w:t>
      </w:r>
    </w:p>
    <w:p w:rsidR="0041462C" w:rsidRPr="00F20D1F" w:rsidRDefault="0041462C" w:rsidP="0041462C">
      <w:r w:rsidRPr="00F20D1F">
        <w:t>(повтаря се за всяка специфична цел в рамките на инвестиционния приоритет)</w:t>
      </w:r>
    </w:p>
    <w:p w:rsidR="0041462C" w:rsidRPr="00F20D1F" w:rsidRDefault="0041462C" w:rsidP="0041462C">
      <w:r w:rsidRPr="00F20D1F">
        <w:t xml:space="preserve"> (Позоваване: член 96, параграф 2, първа алинея, буква б), подточки i) и ii) от Регламент (EС) № 1303/2013)</w:t>
      </w:r>
    </w:p>
    <w:p w:rsidR="0041462C" w:rsidRPr="00F20D1F" w:rsidRDefault="0041462C" w:rsidP="0041462C">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6"/>
        <w:gridCol w:w="5564"/>
      </w:tblGrid>
      <w:tr w:rsidR="0041462C" w:rsidRPr="00F20D1F" w:rsidTr="003D2245">
        <w:trPr>
          <w:trHeight w:val="491"/>
        </w:trPr>
        <w:tc>
          <w:tcPr>
            <w:tcW w:w="3510" w:type="dxa"/>
            <w:shd w:val="clear" w:color="auto" w:fill="auto"/>
          </w:tcPr>
          <w:p w:rsidR="0041462C" w:rsidRPr="00F20D1F" w:rsidRDefault="0041462C" w:rsidP="0041462C">
            <w:pPr>
              <w:rPr>
                <w:i/>
              </w:rPr>
            </w:pPr>
            <w:r w:rsidRPr="00F20D1F">
              <w:rPr>
                <w:i/>
              </w:rPr>
              <w:t>Идентификация</w:t>
            </w:r>
          </w:p>
        </w:tc>
        <w:tc>
          <w:tcPr>
            <w:tcW w:w="5598" w:type="dxa"/>
            <w:shd w:val="clear" w:color="auto" w:fill="auto"/>
          </w:tcPr>
          <w:p w:rsidR="0041462C" w:rsidRPr="00F20D1F" w:rsidRDefault="0041462C" w:rsidP="0041462C">
            <w:pPr>
              <w:pStyle w:val="Text1"/>
              <w:ind w:left="0"/>
              <w:jc w:val="left"/>
              <w:rPr>
                <w:i/>
                <w:color w:val="8DB3E2"/>
                <w:sz w:val="18"/>
                <w:szCs w:val="18"/>
                <w:lang w:val="bg-BG" w:eastAsia="en-GB"/>
              </w:rPr>
            </w:pPr>
            <w:r w:rsidRPr="00F20D1F">
              <w:rPr>
                <w:i/>
                <w:szCs w:val="24"/>
                <w:lang w:val="bg-BG" w:eastAsia="en-GB"/>
              </w:rPr>
              <w:t>1</w:t>
            </w:r>
          </w:p>
        </w:tc>
      </w:tr>
      <w:tr w:rsidR="0041462C" w:rsidRPr="00F20D1F" w:rsidTr="003D2245">
        <w:trPr>
          <w:trHeight w:val="360"/>
        </w:trPr>
        <w:tc>
          <w:tcPr>
            <w:tcW w:w="3510" w:type="dxa"/>
            <w:shd w:val="clear" w:color="auto" w:fill="auto"/>
          </w:tcPr>
          <w:p w:rsidR="0041462C" w:rsidRPr="00F20D1F" w:rsidRDefault="0041462C" w:rsidP="0041462C">
            <w:pPr>
              <w:rPr>
                <w:i/>
              </w:rPr>
            </w:pPr>
            <w:r w:rsidRPr="00F20D1F">
              <w:rPr>
                <w:i/>
              </w:rPr>
              <w:t xml:space="preserve">Специфична цел </w:t>
            </w:r>
          </w:p>
        </w:tc>
        <w:tc>
          <w:tcPr>
            <w:tcW w:w="5598" w:type="dxa"/>
            <w:shd w:val="clear" w:color="auto" w:fill="auto"/>
          </w:tcPr>
          <w:p w:rsidR="007F4CA3" w:rsidRDefault="007F4CA3" w:rsidP="0041462C">
            <w:pPr>
              <w:widowControl w:val="0"/>
              <w:autoSpaceDE w:val="0"/>
              <w:autoSpaceDN w:val="0"/>
              <w:adjustRightInd w:val="0"/>
              <w:spacing w:after="0"/>
              <w:rPr>
                <w:i/>
              </w:rPr>
            </w:pPr>
            <w:r>
              <w:rPr>
                <w:i/>
              </w:rPr>
              <w:t>Увеличение на използването на метро</w:t>
            </w:r>
          </w:p>
          <w:p w:rsidR="0041462C" w:rsidRPr="00F20D1F" w:rsidRDefault="0041462C" w:rsidP="0041462C">
            <w:pPr>
              <w:widowControl w:val="0"/>
              <w:autoSpaceDE w:val="0"/>
              <w:autoSpaceDN w:val="0"/>
              <w:adjustRightInd w:val="0"/>
              <w:spacing w:after="0"/>
              <w:rPr>
                <w:szCs w:val="24"/>
              </w:rPr>
            </w:pPr>
          </w:p>
        </w:tc>
      </w:tr>
      <w:tr w:rsidR="0041462C" w:rsidRPr="00F20D1F" w:rsidTr="003D2245">
        <w:trPr>
          <w:trHeight w:val="360"/>
        </w:trPr>
        <w:tc>
          <w:tcPr>
            <w:tcW w:w="3510" w:type="dxa"/>
            <w:shd w:val="clear" w:color="auto" w:fill="auto"/>
          </w:tcPr>
          <w:p w:rsidR="0041462C" w:rsidRPr="00F20D1F" w:rsidRDefault="0041462C" w:rsidP="0041462C">
            <w:pPr>
              <w:rPr>
                <w:i/>
              </w:rPr>
            </w:pPr>
            <w:r w:rsidRPr="00F20D1F">
              <w:rPr>
                <w:i/>
              </w:rPr>
              <w:lastRenderedPageBreak/>
              <w:t>Резултатите, които държавата членка се стреми да постигне с подкрепа от ЕС</w:t>
            </w:r>
          </w:p>
        </w:tc>
        <w:tc>
          <w:tcPr>
            <w:tcW w:w="5598" w:type="dxa"/>
            <w:shd w:val="clear" w:color="auto" w:fill="auto"/>
          </w:tcPr>
          <w:p w:rsidR="0041462C" w:rsidRPr="00F20D1F" w:rsidRDefault="0041462C" w:rsidP="0041462C">
            <w:pPr>
              <w:autoSpaceDE w:val="0"/>
              <w:autoSpaceDN w:val="0"/>
              <w:adjustRightInd w:val="0"/>
              <w:rPr>
                <w:rFonts w:cs="Arial"/>
                <w:i/>
                <w:color w:val="000000"/>
                <w:lang w:eastAsia="bg-BG"/>
              </w:rPr>
            </w:pPr>
            <w:r w:rsidRPr="00F20D1F">
              <w:rPr>
                <w:rFonts w:cs="Arial"/>
                <w:i/>
                <w:color w:val="000000"/>
                <w:lang w:eastAsia="bg-BG"/>
              </w:rPr>
              <w:t>С реализацията на предвидените дейности ще се постигнат следните резултати:</w:t>
            </w:r>
          </w:p>
          <w:p w:rsidR="0041462C" w:rsidRPr="00F20D1F" w:rsidRDefault="0041462C" w:rsidP="0041462C">
            <w:pPr>
              <w:spacing w:before="60" w:after="60"/>
              <w:rPr>
                <w:rFonts w:cs="Arial"/>
                <w:i/>
                <w:color w:val="000000"/>
                <w:lang w:eastAsia="bg-BG"/>
              </w:rPr>
            </w:pPr>
            <w:r w:rsidRPr="00F20D1F">
              <w:rPr>
                <w:rFonts w:cs="Arial"/>
                <w:i/>
                <w:color w:val="000000"/>
                <w:lang w:eastAsia="bg-BG"/>
              </w:rPr>
              <w:t>- Повишен брой превозени пътници с метро транспорт;</w:t>
            </w:r>
          </w:p>
          <w:p w:rsidR="0041462C" w:rsidRPr="00F20D1F" w:rsidRDefault="0041462C" w:rsidP="0041462C">
            <w:pPr>
              <w:autoSpaceDE w:val="0"/>
              <w:autoSpaceDN w:val="0"/>
              <w:adjustRightInd w:val="0"/>
              <w:rPr>
                <w:rFonts w:cs="Arial"/>
                <w:i/>
                <w:color w:val="000000"/>
                <w:lang w:eastAsia="bg-BG"/>
              </w:rPr>
            </w:pPr>
            <w:r w:rsidRPr="00F20D1F">
              <w:rPr>
                <w:rFonts w:cs="Arial"/>
                <w:i/>
                <w:color w:val="000000"/>
                <w:lang w:eastAsia="bg-BG"/>
              </w:rPr>
              <w:t>- Повишен дял на пътуванията с електро-транспорт от общия брой пътувания с обществен транспорт</w:t>
            </w:r>
            <w:r w:rsidR="00B87801">
              <w:rPr>
                <w:rFonts w:cs="Arial"/>
                <w:i/>
                <w:color w:val="000000"/>
                <w:lang w:eastAsia="bg-BG"/>
              </w:rPr>
              <w:t>.</w:t>
            </w:r>
          </w:p>
        </w:tc>
      </w:tr>
    </w:tbl>
    <w:p w:rsidR="0041462C" w:rsidRPr="00F20D1F" w:rsidRDefault="0041462C" w:rsidP="0041462C">
      <w:pPr>
        <w:sectPr w:rsidR="0041462C" w:rsidRPr="00F20D1F" w:rsidSect="00925BCC">
          <w:headerReference w:type="default" r:id="rId45"/>
          <w:footerReference w:type="default" r:id="rId46"/>
          <w:headerReference w:type="first" r:id="rId47"/>
          <w:footerReference w:type="first" r:id="rId48"/>
          <w:pgSz w:w="11906" w:h="16838"/>
          <w:pgMar w:top="1021" w:right="1418" w:bottom="1021" w:left="1418" w:header="601" w:footer="1077" w:gutter="0"/>
          <w:cols w:space="720"/>
          <w:docGrid w:linePitch="326"/>
        </w:sectPr>
      </w:pPr>
    </w:p>
    <w:p w:rsidR="0041462C" w:rsidRPr="00F20D1F" w:rsidRDefault="0041462C" w:rsidP="0041462C">
      <w:r w:rsidRPr="00F20D1F">
        <w:rPr>
          <w:b/>
        </w:rPr>
        <w:lastRenderedPageBreak/>
        <w:t xml:space="preserve">Таблица 3: </w:t>
      </w:r>
      <w:r w:rsidRPr="00F20D1F">
        <w:tab/>
      </w:r>
      <w:r w:rsidRPr="00F20D1F">
        <w:rPr>
          <w:b/>
        </w:rPr>
        <w:t>Специфични за програмата показатели за резултатите по специфични цели</w:t>
      </w:r>
      <w:r w:rsidRPr="00F20D1F">
        <w:t xml:space="preserve"> (за ЕФРР и Кохезионния фонд)</w:t>
      </w:r>
    </w:p>
    <w:p w:rsidR="0041462C" w:rsidRPr="00F20D1F" w:rsidRDefault="0041462C" w:rsidP="0041462C">
      <w:pPr>
        <w:rPr>
          <w:b/>
        </w:rPr>
      </w:pPr>
    </w:p>
    <w:p w:rsidR="0041462C" w:rsidRDefault="0041462C" w:rsidP="0041462C">
      <w:r w:rsidRPr="00F20D1F">
        <w:t>(Позоваване: член 96, параграф 2, първа алинея, буква б), подточка ii) от Регламент (EС) № 1303/2013)</w:t>
      </w:r>
    </w:p>
    <w:p w:rsidR="0041462C" w:rsidRPr="00F20D1F" w:rsidRDefault="0041462C" w:rsidP="0041462C">
      <w:pPr>
        <w:rPr>
          <w:szCs w:val="24"/>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41462C" w:rsidRPr="00F20D1F" w:rsidTr="0041462C">
        <w:trPr>
          <w:trHeight w:val="531"/>
        </w:trPr>
        <w:tc>
          <w:tcPr>
            <w:tcW w:w="1184" w:type="pct"/>
            <w:gridSpan w:val="2"/>
            <w:tcBorders>
              <w:top w:val="single" w:sz="4" w:space="0" w:color="auto"/>
              <w:left w:val="single" w:sz="4" w:space="0" w:color="auto"/>
              <w:bottom w:val="single" w:sz="4" w:space="0" w:color="auto"/>
              <w:right w:val="single" w:sz="4" w:space="0" w:color="auto"/>
            </w:tcBorders>
          </w:tcPr>
          <w:p w:rsidR="0041462C" w:rsidRPr="00F20D1F" w:rsidRDefault="0041462C" w:rsidP="0041462C">
            <w:pPr>
              <w:suppressAutoHyphens/>
              <w:rPr>
                <w:b/>
                <w:i/>
                <w:sz w:val="18"/>
              </w:rPr>
            </w:pPr>
            <w:r>
              <w:rPr>
                <w:b/>
                <w:i/>
                <w:sz w:val="18"/>
              </w:rPr>
              <w:t>Специфична цел</w:t>
            </w:r>
          </w:p>
        </w:tc>
        <w:tc>
          <w:tcPr>
            <w:tcW w:w="3816" w:type="pct"/>
            <w:gridSpan w:val="7"/>
            <w:tcBorders>
              <w:top w:val="single" w:sz="4" w:space="0" w:color="auto"/>
              <w:left w:val="single" w:sz="4" w:space="0" w:color="auto"/>
              <w:bottom w:val="single" w:sz="4" w:space="0" w:color="auto"/>
              <w:right w:val="single" w:sz="4" w:space="0" w:color="auto"/>
            </w:tcBorders>
          </w:tcPr>
          <w:p w:rsidR="0041462C" w:rsidRPr="0086793B" w:rsidRDefault="00F326F3" w:rsidP="0061671C">
            <w:pPr>
              <w:suppressAutoHyphens/>
              <w:rPr>
                <w:b/>
                <w:i/>
                <w:sz w:val="18"/>
              </w:rPr>
            </w:pPr>
            <w:r>
              <w:rPr>
                <w:b/>
                <w:i/>
                <w:sz w:val="18"/>
              </w:rPr>
              <w:t>Увеличение на използването на метро</w:t>
            </w:r>
          </w:p>
        </w:tc>
      </w:tr>
      <w:tr w:rsidR="0041462C" w:rsidRPr="00F20D1F" w:rsidTr="0041462C">
        <w:trPr>
          <w:trHeight w:val="531"/>
        </w:trPr>
        <w:tc>
          <w:tcPr>
            <w:tcW w:w="436"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snapToGrid w:val="0"/>
              <w:rPr>
                <w:b/>
                <w:i/>
                <w:sz w:val="18"/>
                <w:szCs w:val="18"/>
              </w:rPr>
            </w:pPr>
            <w:r w:rsidRPr="00F20D1F">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snapToGrid w:val="0"/>
              <w:rPr>
                <w:b/>
                <w:i/>
                <w:sz w:val="18"/>
                <w:szCs w:val="18"/>
              </w:rPr>
            </w:pPr>
            <w:r w:rsidRPr="00F20D1F">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Целева стойност</w:t>
            </w:r>
            <w:r w:rsidRPr="00F20D1F">
              <w:rPr>
                <w:rStyle w:val="FootnoteReference"/>
                <w:b/>
                <w:i/>
                <w:sz w:val="18"/>
              </w:rPr>
              <w:footnoteReference w:id="39"/>
            </w:r>
            <w:r w:rsidRPr="00F20D1F">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Честота на отчитане</w:t>
            </w:r>
          </w:p>
        </w:tc>
      </w:tr>
      <w:tr w:rsidR="0041462C" w:rsidRPr="00F20D1F" w:rsidTr="0041462C">
        <w:trPr>
          <w:trHeight w:val="656"/>
        </w:trPr>
        <w:tc>
          <w:tcPr>
            <w:tcW w:w="436" w:type="pct"/>
            <w:tcBorders>
              <w:top w:val="single" w:sz="4" w:space="0" w:color="auto"/>
              <w:left w:val="single" w:sz="4" w:space="0" w:color="auto"/>
              <w:bottom w:val="single" w:sz="4" w:space="0" w:color="auto"/>
              <w:right w:val="single" w:sz="4" w:space="0" w:color="auto"/>
            </w:tcBorders>
          </w:tcPr>
          <w:p w:rsidR="0041462C" w:rsidRPr="001A4ACD" w:rsidRDefault="0041462C" w:rsidP="0041462C">
            <w:pPr>
              <w:pStyle w:val="Text1"/>
              <w:ind w:left="0"/>
              <w:jc w:val="left"/>
              <w:rPr>
                <w:i/>
                <w:sz w:val="20"/>
                <w:szCs w:val="20"/>
                <w:lang w:val="bg-BG" w:eastAsia="en-GB"/>
              </w:rPr>
            </w:pPr>
            <w:r w:rsidRPr="001A4ACD">
              <w:rPr>
                <w:i/>
                <w:sz w:val="20"/>
                <w:szCs w:val="20"/>
                <w:lang w:val="bg-BG" w:eastAsia="en-GB"/>
              </w:rPr>
              <w:t>8</w:t>
            </w:r>
          </w:p>
        </w:tc>
        <w:tc>
          <w:tcPr>
            <w:tcW w:w="748" w:type="pct"/>
            <w:tcBorders>
              <w:top w:val="single" w:sz="4" w:space="0" w:color="auto"/>
              <w:left w:val="single" w:sz="4" w:space="0" w:color="auto"/>
              <w:bottom w:val="single" w:sz="4" w:space="0" w:color="auto"/>
              <w:right w:val="single" w:sz="4" w:space="0" w:color="auto"/>
            </w:tcBorders>
          </w:tcPr>
          <w:p w:rsidR="0041462C" w:rsidRPr="00F20D1F" w:rsidRDefault="00C718BC" w:rsidP="000B465E">
            <w:pPr>
              <w:pStyle w:val="Text1"/>
              <w:spacing w:after="0"/>
              <w:ind w:left="0"/>
              <w:jc w:val="left"/>
              <w:rPr>
                <w:i/>
                <w:sz w:val="18"/>
                <w:szCs w:val="18"/>
                <w:lang w:val="bg-BG" w:eastAsia="en-GB"/>
              </w:rPr>
            </w:pPr>
            <w:r>
              <w:rPr>
                <w:iCs/>
                <w:sz w:val="20"/>
                <w:szCs w:val="20"/>
                <w:lang w:val="bg-BG"/>
              </w:rPr>
              <w:t>П</w:t>
            </w:r>
            <w:r w:rsidR="0041462C" w:rsidRPr="00F20D1F">
              <w:rPr>
                <w:iCs/>
                <w:sz w:val="20"/>
                <w:szCs w:val="20"/>
                <w:lang w:val="bg-BG"/>
              </w:rPr>
              <w:t xml:space="preserve">ътувания с метро </w:t>
            </w:r>
          </w:p>
        </w:tc>
        <w:tc>
          <w:tcPr>
            <w:tcW w:w="625"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snapToGrid w:val="0"/>
              <w:rPr>
                <w:i/>
                <w:sz w:val="18"/>
                <w:szCs w:val="18"/>
              </w:rPr>
            </w:pPr>
            <w:r w:rsidRPr="00F20D1F">
              <w:rPr>
                <w:iCs/>
                <w:sz w:val="20"/>
                <w:lang w:eastAsia="bg-BG"/>
              </w:rPr>
              <w:t>Брой</w:t>
            </w:r>
            <w:r w:rsidR="00C718BC">
              <w:rPr>
                <w:iCs/>
                <w:sz w:val="20"/>
                <w:lang w:eastAsia="bg-BG"/>
              </w:rPr>
              <w:t xml:space="preserve"> на година </w:t>
            </w:r>
          </w:p>
        </w:tc>
        <w:tc>
          <w:tcPr>
            <w:tcW w:w="517" w:type="pct"/>
            <w:tcBorders>
              <w:top w:val="single" w:sz="4" w:space="0" w:color="auto"/>
              <w:left w:val="single" w:sz="4" w:space="0" w:color="auto"/>
              <w:bottom w:val="single" w:sz="4" w:space="0" w:color="auto"/>
              <w:right w:val="single" w:sz="4" w:space="0" w:color="auto"/>
            </w:tcBorders>
          </w:tcPr>
          <w:p w:rsidR="0041462C" w:rsidRPr="00F20D1F" w:rsidRDefault="00C718BC" w:rsidP="00C718BC">
            <w:pPr>
              <w:pStyle w:val="ListBullet"/>
              <w:numPr>
                <w:ilvl w:val="0"/>
                <w:numId w:val="0"/>
              </w:numPr>
              <w:tabs>
                <w:tab w:val="left" w:pos="720"/>
              </w:tabs>
              <w:jc w:val="left"/>
              <w:rPr>
                <w:i/>
                <w:sz w:val="18"/>
                <w:szCs w:val="18"/>
              </w:rPr>
            </w:pPr>
            <w:r>
              <w:rPr>
                <w:iCs/>
                <w:sz w:val="20"/>
                <w:lang w:eastAsia="bg-BG"/>
              </w:rPr>
              <w:t>По-с</w:t>
            </w:r>
            <w:r w:rsidR="0041462C" w:rsidRPr="00F20D1F">
              <w:rPr>
                <w:iCs/>
                <w:sz w:val="20"/>
                <w:lang w:eastAsia="bg-BG"/>
              </w:rPr>
              <w:t>лабо развити региони</w:t>
            </w:r>
          </w:p>
        </w:tc>
        <w:tc>
          <w:tcPr>
            <w:tcW w:w="548"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i/>
                <w:sz w:val="18"/>
                <w:szCs w:val="18"/>
              </w:rPr>
            </w:pPr>
            <w:r>
              <w:rPr>
                <w:iCs/>
                <w:sz w:val="20"/>
                <w:lang w:eastAsia="bg-BG"/>
              </w:rPr>
              <w:t>80</w:t>
            </w:r>
            <w:r w:rsidRPr="00F20D1F">
              <w:rPr>
                <w:iCs/>
                <w:sz w:val="20"/>
                <w:lang w:eastAsia="bg-BG"/>
              </w:rPr>
              <w:t> 000 000</w:t>
            </w:r>
          </w:p>
        </w:tc>
        <w:tc>
          <w:tcPr>
            <w:tcW w:w="457" w:type="pct"/>
            <w:tcBorders>
              <w:top w:val="single" w:sz="4" w:space="0" w:color="auto"/>
              <w:left w:val="single" w:sz="4" w:space="0" w:color="auto"/>
              <w:bottom w:val="single" w:sz="4" w:space="0" w:color="auto"/>
              <w:right w:val="single" w:sz="4" w:space="0" w:color="auto"/>
            </w:tcBorders>
          </w:tcPr>
          <w:p w:rsidR="0041462C" w:rsidRPr="00F20D1F" w:rsidRDefault="0019233E" w:rsidP="0041462C">
            <w:pPr>
              <w:snapToGrid w:val="0"/>
              <w:rPr>
                <w:i/>
                <w:sz w:val="18"/>
                <w:szCs w:val="18"/>
              </w:rPr>
            </w:pPr>
            <w:r>
              <w:rPr>
                <w:iCs/>
                <w:sz w:val="20"/>
                <w:lang w:eastAsia="bg-BG"/>
              </w:rPr>
              <w:t>2013</w:t>
            </w:r>
          </w:p>
        </w:tc>
        <w:tc>
          <w:tcPr>
            <w:tcW w:w="695" w:type="pct"/>
            <w:tcBorders>
              <w:top w:val="single" w:sz="4" w:space="0" w:color="auto"/>
              <w:left w:val="single" w:sz="4" w:space="0" w:color="auto"/>
              <w:bottom w:val="single" w:sz="4" w:space="0" w:color="auto"/>
              <w:right w:val="single" w:sz="4" w:space="0" w:color="auto"/>
            </w:tcBorders>
          </w:tcPr>
          <w:p w:rsidR="0041462C" w:rsidRPr="00F20D1F" w:rsidRDefault="00F441B8" w:rsidP="0041462C">
            <w:pPr>
              <w:pStyle w:val="ListBullet"/>
              <w:numPr>
                <w:ilvl w:val="0"/>
                <w:numId w:val="0"/>
              </w:numPr>
              <w:tabs>
                <w:tab w:val="left" w:pos="720"/>
              </w:tabs>
              <w:rPr>
                <w:i/>
                <w:sz w:val="18"/>
                <w:szCs w:val="18"/>
              </w:rPr>
            </w:pPr>
            <w:r w:rsidRPr="00F441B8">
              <w:rPr>
                <w:iCs/>
                <w:sz w:val="20"/>
                <w:lang w:eastAsia="bg-BG"/>
              </w:rPr>
              <w:t xml:space="preserve">104 000 000 </w:t>
            </w:r>
          </w:p>
        </w:tc>
        <w:tc>
          <w:tcPr>
            <w:tcW w:w="556"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i/>
                <w:sz w:val="18"/>
                <w:szCs w:val="18"/>
              </w:rPr>
            </w:pPr>
            <w:r w:rsidRPr="00F20D1F">
              <w:rPr>
                <w:iCs/>
                <w:sz w:val="20"/>
                <w:lang w:eastAsia="bg-BG"/>
              </w:rPr>
              <w:t>“Метрополитен” ЕАД</w:t>
            </w:r>
          </w:p>
        </w:tc>
        <w:tc>
          <w:tcPr>
            <w:tcW w:w="418" w:type="pct"/>
            <w:tcBorders>
              <w:top w:val="single" w:sz="4" w:space="0" w:color="auto"/>
              <w:left w:val="single" w:sz="4" w:space="0" w:color="auto"/>
              <w:bottom w:val="single" w:sz="4" w:space="0" w:color="auto"/>
              <w:right w:val="single" w:sz="4" w:space="0" w:color="auto"/>
            </w:tcBorders>
          </w:tcPr>
          <w:p w:rsidR="0041462C" w:rsidRPr="00F20D1F" w:rsidRDefault="00F27C4B" w:rsidP="0041462C">
            <w:pPr>
              <w:pStyle w:val="ListBullet"/>
              <w:numPr>
                <w:ilvl w:val="0"/>
                <w:numId w:val="0"/>
              </w:numPr>
              <w:tabs>
                <w:tab w:val="left" w:pos="720"/>
              </w:tabs>
              <w:jc w:val="left"/>
              <w:rPr>
                <w:i/>
                <w:sz w:val="18"/>
                <w:szCs w:val="18"/>
              </w:rPr>
            </w:pPr>
            <w:r>
              <w:rPr>
                <w:iCs/>
                <w:sz w:val="20"/>
                <w:lang w:eastAsia="bg-BG"/>
              </w:rPr>
              <w:t>На годишна база</w:t>
            </w:r>
          </w:p>
        </w:tc>
      </w:tr>
    </w:tbl>
    <w:p w:rsidR="0041462C" w:rsidRDefault="0041462C" w:rsidP="0041462C">
      <w:pPr>
        <w:suppressAutoHyphens/>
      </w:pPr>
    </w:p>
    <w:p w:rsidR="0041462C" w:rsidRPr="00F20D1F" w:rsidRDefault="0041462C" w:rsidP="0041462C">
      <w:pPr>
        <w:suppressAutoHyphens/>
        <w:rPr>
          <w:b/>
        </w:rPr>
      </w:pPr>
    </w:p>
    <w:p w:rsidR="008361EF" w:rsidRPr="008361EF" w:rsidRDefault="008361EF" w:rsidP="008361EF">
      <w:pPr>
        <w:suppressAutoHyphens/>
      </w:pPr>
      <w:r w:rsidRPr="008361EF">
        <w:t>Ц</w:t>
      </w:r>
      <w:r>
        <w:t>елевата стойност на показателя „</w:t>
      </w:r>
      <w:r w:rsidRPr="008361EF">
        <w:t>Пътувания с метро</w:t>
      </w:r>
      <w:r>
        <w:t xml:space="preserve">“ </w:t>
      </w:r>
      <w:r w:rsidRPr="008361EF">
        <w:t>е променена от 115 000 000 пътувания на 104 000 000 пътувания, във връзка с намаляването на броя на пътниците в метрото</w:t>
      </w:r>
      <w:r w:rsidR="00B5026A">
        <w:t>,</w:t>
      </w:r>
      <w:r w:rsidRPr="008361EF">
        <w:t xml:space="preserve"> в следствие на пандемията от </w:t>
      </w:r>
      <w:r w:rsidR="00BC64B8">
        <w:rPr>
          <w:lang w:val="en-US"/>
        </w:rPr>
        <w:t>COVID</w:t>
      </w:r>
      <w:r w:rsidRPr="008361EF">
        <w:t xml:space="preserve"> 19.</w:t>
      </w:r>
    </w:p>
    <w:p w:rsidR="0041462C" w:rsidRPr="00F20D1F" w:rsidRDefault="0041462C" w:rsidP="0041462C">
      <w:pPr>
        <w:suppressAutoHyphens/>
        <w:rPr>
          <w:b/>
        </w:rPr>
        <w:sectPr w:rsidR="0041462C" w:rsidRPr="00F20D1F" w:rsidSect="00925BCC">
          <w:headerReference w:type="default" r:id="rId49"/>
          <w:footerReference w:type="default" r:id="rId50"/>
          <w:headerReference w:type="first" r:id="rId51"/>
          <w:footerReference w:type="first" r:id="rId52"/>
          <w:pgSz w:w="16838" w:h="11906" w:orient="landscape"/>
          <w:pgMar w:top="1418" w:right="1021" w:bottom="1418" w:left="1021" w:header="601" w:footer="1077" w:gutter="0"/>
          <w:cols w:space="720"/>
          <w:docGrid w:linePitch="326"/>
        </w:sectPr>
      </w:pPr>
    </w:p>
    <w:p w:rsidR="0041462C" w:rsidRPr="00F20D1F" w:rsidRDefault="0041462C" w:rsidP="0041462C">
      <w:pPr>
        <w:ind w:left="1418" w:hanging="1418"/>
      </w:pPr>
      <w:r w:rsidRPr="00F20D1F">
        <w:rPr>
          <w:b/>
        </w:rPr>
        <w:lastRenderedPageBreak/>
        <w:t xml:space="preserve">Таблица 4: </w:t>
      </w:r>
      <w:r w:rsidRPr="00F20D1F">
        <w:tab/>
      </w:r>
      <w:r w:rsidRPr="00F20D1F">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0D1F">
        <w:t xml:space="preserve"> (за ЕСФ)</w:t>
      </w:r>
    </w:p>
    <w:p w:rsidR="0041462C" w:rsidRPr="00F20D1F" w:rsidRDefault="0041462C" w:rsidP="0041462C">
      <w:r w:rsidRPr="00F20D1F">
        <w:t>(Позоваване: член 96, параграф 2, първа алинея, буква б), подточка ii) от Регламент (EС) № 1303/2013)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41462C" w:rsidRPr="00F20D1F" w:rsidTr="0041462C">
        <w:trPr>
          <w:trHeight w:val="620"/>
        </w:trPr>
        <w:tc>
          <w:tcPr>
            <w:tcW w:w="449"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Идентификация</w:t>
            </w:r>
          </w:p>
        </w:tc>
        <w:tc>
          <w:tcPr>
            <w:tcW w:w="738"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Базова година</w:t>
            </w:r>
          </w:p>
        </w:tc>
        <w:tc>
          <w:tcPr>
            <w:tcW w:w="480" w:type="pct"/>
            <w:gridSpan w:val="4"/>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b/>
                <w:i/>
                <w:sz w:val="16"/>
              </w:rPr>
              <w:t>Целева стойност</w:t>
            </w:r>
            <w:r w:rsidRPr="00F20D1F">
              <w:rPr>
                <w:rStyle w:val="FootnoteReference"/>
                <w:b/>
                <w:i/>
                <w:sz w:val="16"/>
              </w:rPr>
              <w:footnoteReference w:id="40"/>
            </w:r>
            <w:r w:rsidRPr="00F20D1F">
              <w:rPr>
                <w:b/>
                <w:i/>
                <w:sz w:val="16"/>
              </w:rPr>
              <w:t xml:space="preserve"> (2023 г.)</w:t>
            </w:r>
          </w:p>
        </w:tc>
        <w:tc>
          <w:tcPr>
            <w:tcW w:w="335"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Източник на данните</w:t>
            </w:r>
          </w:p>
        </w:tc>
        <w:tc>
          <w:tcPr>
            <w:tcW w:w="410"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Честота на отчитане</w:t>
            </w:r>
          </w:p>
        </w:tc>
      </w:tr>
      <w:tr w:rsidR="0041462C" w:rsidRPr="00F20D1F" w:rsidTr="0041462C">
        <w:trPr>
          <w:trHeight w:val="619"/>
        </w:trPr>
        <w:tc>
          <w:tcPr>
            <w:tcW w:w="449"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41462C" w:rsidRPr="00F20D1F" w:rsidRDefault="0041462C" w:rsidP="0041462C">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sz w:val="16"/>
              </w:rPr>
              <w:t>M</w:t>
            </w:r>
          </w:p>
        </w:tc>
        <w:tc>
          <w:tcPr>
            <w:tcW w:w="112" w:type="pct"/>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sz w:val="16"/>
              </w:rPr>
              <w:t>Ж</w:t>
            </w:r>
          </w:p>
        </w:tc>
        <w:tc>
          <w:tcPr>
            <w:tcW w:w="112" w:type="pct"/>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sz w:val="16"/>
              </w:rPr>
              <w:t>О</w:t>
            </w:r>
          </w:p>
        </w:tc>
        <w:tc>
          <w:tcPr>
            <w:tcW w:w="431"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sz w:val="16"/>
              </w:rPr>
              <w:t>M</w:t>
            </w:r>
          </w:p>
        </w:tc>
        <w:tc>
          <w:tcPr>
            <w:tcW w:w="160" w:type="pct"/>
            <w:gridSpan w:val="2"/>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sz w:val="16"/>
              </w:rPr>
              <w:t>Ж</w:t>
            </w:r>
          </w:p>
        </w:tc>
        <w:tc>
          <w:tcPr>
            <w:tcW w:w="160" w:type="pc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sz w:val="16"/>
              </w:rPr>
              <w:t>О</w:t>
            </w:r>
          </w:p>
        </w:tc>
        <w:tc>
          <w:tcPr>
            <w:tcW w:w="335"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sz w:val="16"/>
                <w:szCs w:val="16"/>
              </w:rPr>
            </w:pPr>
          </w:p>
        </w:tc>
      </w:tr>
      <w:tr w:rsidR="0041462C" w:rsidRPr="00F20D1F" w:rsidTr="0041462C">
        <w:trPr>
          <w:trHeight w:val="652"/>
        </w:trPr>
        <w:tc>
          <w:tcPr>
            <w:tcW w:w="449"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Text1"/>
              <w:spacing w:before="60" w:after="60"/>
              <w:ind w:left="0"/>
              <w:jc w:val="left"/>
              <w:rPr>
                <w:i/>
                <w:szCs w:val="24"/>
                <w:lang w:val="bg-BG" w:eastAsia="en-GB"/>
              </w:rPr>
            </w:pPr>
            <w:r w:rsidRPr="00F20D1F">
              <w:rPr>
                <w:i/>
                <w:szCs w:val="24"/>
                <w:lang w:val="bg-BG" w:eastAsia="en-GB"/>
              </w:rPr>
              <w:t>Н/П</w:t>
            </w:r>
          </w:p>
        </w:tc>
        <w:tc>
          <w:tcPr>
            <w:tcW w:w="738"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479"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480"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527"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112" w:type="pct"/>
            <w:tcBorders>
              <w:top w:val="single" w:sz="4" w:space="0" w:color="auto"/>
              <w:left w:val="single" w:sz="4" w:space="0" w:color="auto"/>
              <w:right w:val="single" w:sz="4" w:space="0" w:color="auto"/>
            </w:tcBorders>
          </w:tcPr>
          <w:p w:rsidR="0041462C" w:rsidRPr="00F20D1F" w:rsidRDefault="0041462C" w:rsidP="0041462C">
            <w:r w:rsidRPr="00F20D1F">
              <w:rPr>
                <w:i/>
                <w:szCs w:val="24"/>
              </w:rPr>
              <w:t>Н/П</w:t>
            </w:r>
          </w:p>
        </w:tc>
        <w:tc>
          <w:tcPr>
            <w:tcW w:w="112" w:type="pct"/>
            <w:tcBorders>
              <w:top w:val="single" w:sz="4" w:space="0" w:color="auto"/>
              <w:left w:val="single" w:sz="4" w:space="0" w:color="auto"/>
              <w:right w:val="single" w:sz="4" w:space="0" w:color="auto"/>
            </w:tcBorders>
          </w:tcPr>
          <w:p w:rsidR="0041462C" w:rsidRPr="00F20D1F" w:rsidRDefault="0041462C" w:rsidP="0041462C">
            <w:r w:rsidRPr="00F20D1F">
              <w:rPr>
                <w:i/>
                <w:szCs w:val="24"/>
              </w:rPr>
              <w:t>Н/П</w:t>
            </w:r>
          </w:p>
        </w:tc>
        <w:tc>
          <w:tcPr>
            <w:tcW w:w="112" w:type="pct"/>
            <w:tcBorders>
              <w:top w:val="single" w:sz="4" w:space="0" w:color="auto"/>
              <w:left w:val="single" w:sz="4" w:space="0" w:color="auto"/>
              <w:right w:val="single" w:sz="4" w:space="0" w:color="auto"/>
            </w:tcBorders>
          </w:tcPr>
          <w:p w:rsidR="0041462C" w:rsidRPr="00F20D1F" w:rsidRDefault="0041462C" w:rsidP="0041462C">
            <w:r w:rsidRPr="00F20D1F">
              <w:rPr>
                <w:i/>
                <w:szCs w:val="24"/>
              </w:rPr>
              <w:t>Н/П</w:t>
            </w:r>
          </w:p>
        </w:tc>
        <w:tc>
          <w:tcPr>
            <w:tcW w:w="43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335"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192" w:type="pct"/>
            <w:gridSpan w:val="2"/>
            <w:tcBorders>
              <w:left w:val="single" w:sz="4" w:space="0" w:color="auto"/>
              <w:right w:val="single" w:sz="4" w:space="0" w:color="auto"/>
            </w:tcBorders>
          </w:tcPr>
          <w:p w:rsidR="0041462C" w:rsidRPr="00F20D1F" w:rsidRDefault="0041462C" w:rsidP="0041462C">
            <w:r w:rsidRPr="00F20D1F">
              <w:rPr>
                <w:i/>
                <w:szCs w:val="24"/>
              </w:rPr>
              <w:t>Н/П</w:t>
            </w:r>
          </w:p>
        </w:tc>
        <w:tc>
          <w:tcPr>
            <w:tcW w:w="128" w:type="pct"/>
            <w:tcBorders>
              <w:left w:val="single" w:sz="4" w:space="0" w:color="auto"/>
              <w:right w:val="single" w:sz="4" w:space="0" w:color="auto"/>
            </w:tcBorders>
          </w:tcPr>
          <w:p w:rsidR="0041462C" w:rsidRPr="00F20D1F" w:rsidRDefault="0041462C" w:rsidP="0041462C">
            <w:r w:rsidRPr="00F20D1F">
              <w:rPr>
                <w:i/>
                <w:szCs w:val="24"/>
              </w:rPr>
              <w:t>Н/П</w:t>
            </w:r>
          </w:p>
        </w:tc>
        <w:tc>
          <w:tcPr>
            <w:tcW w:w="160" w:type="pct"/>
            <w:tcBorders>
              <w:left w:val="single" w:sz="4" w:space="0" w:color="auto"/>
              <w:right w:val="single" w:sz="4" w:space="0" w:color="auto"/>
            </w:tcBorders>
          </w:tcPr>
          <w:p w:rsidR="0041462C" w:rsidRPr="00F20D1F" w:rsidRDefault="0041462C" w:rsidP="0041462C">
            <w:r w:rsidRPr="00F20D1F">
              <w:rPr>
                <w:i/>
                <w:szCs w:val="24"/>
              </w:rPr>
              <w:t>Н/П</w:t>
            </w:r>
          </w:p>
        </w:tc>
        <w:tc>
          <w:tcPr>
            <w:tcW w:w="335"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Text1"/>
              <w:spacing w:before="60" w:after="60"/>
              <w:ind w:left="0"/>
              <w:jc w:val="center"/>
              <w:rPr>
                <w:i/>
                <w:sz w:val="16"/>
                <w:szCs w:val="16"/>
                <w:lang w:val="bg-BG" w:eastAsia="en-GB"/>
              </w:rPr>
            </w:pPr>
            <w:r w:rsidRPr="00F20D1F">
              <w:rPr>
                <w:i/>
                <w:szCs w:val="24"/>
                <w:lang w:val="bg-BG" w:eastAsia="en-GB"/>
              </w:rPr>
              <w:t>Н/П</w:t>
            </w:r>
          </w:p>
        </w:tc>
        <w:tc>
          <w:tcPr>
            <w:tcW w:w="410"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Text1"/>
              <w:spacing w:before="60" w:after="60"/>
              <w:ind w:left="0"/>
              <w:jc w:val="center"/>
              <w:rPr>
                <w:sz w:val="16"/>
                <w:szCs w:val="16"/>
                <w:lang w:val="bg-BG" w:eastAsia="en-GB"/>
              </w:rPr>
            </w:pPr>
            <w:r w:rsidRPr="00F20D1F">
              <w:rPr>
                <w:i/>
                <w:szCs w:val="24"/>
                <w:lang w:val="bg-BG" w:eastAsia="en-GB"/>
              </w:rPr>
              <w:t>Н/П</w:t>
            </w:r>
          </w:p>
        </w:tc>
      </w:tr>
      <w:tr w:rsidR="0041462C" w:rsidRPr="00F20D1F" w:rsidTr="0041462C">
        <w:trPr>
          <w:trHeight w:val="665"/>
        </w:trPr>
        <w:tc>
          <w:tcPr>
            <w:tcW w:w="449"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Text1"/>
              <w:spacing w:before="60" w:after="60"/>
              <w:ind w:left="0"/>
              <w:jc w:val="left"/>
              <w:rPr>
                <w:i/>
                <w:szCs w:val="24"/>
                <w:lang w:val="bg-BG" w:eastAsia="en-GB"/>
              </w:rPr>
            </w:pPr>
            <w:r w:rsidRPr="00F20D1F">
              <w:rPr>
                <w:i/>
                <w:szCs w:val="24"/>
                <w:lang w:val="bg-BG" w:eastAsia="en-GB"/>
              </w:rPr>
              <w:t>Н/П</w:t>
            </w:r>
          </w:p>
        </w:tc>
        <w:tc>
          <w:tcPr>
            <w:tcW w:w="738"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479"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480"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527"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112" w:type="pct"/>
            <w:tcBorders>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112" w:type="pct"/>
            <w:tcBorders>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112" w:type="pct"/>
            <w:tcBorders>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43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335"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192" w:type="pct"/>
            <w:gridSpan w:val="2"/>
            <w:tcBorders>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128" w:type="pct"/>
            <w:tcBorders>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160" w:type="pct"/>
            <w:tcBorders>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335"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Text1"/>
              <w:spacing w:before="60" w:after="60"/>
              <w:ind w:left="0"/>
              <w:jc w:val="center"/>
              <w:rPr>
                <w:i/>
                <w:sz w:val="16"/>
                <w:szCs w:val="16"/>
                <w:lang w:val="bg-BG" w:eastAsia="en-GB"/>
              </w:rPr>
            </w:pPr>
            <w:r w:rsidRPr="00F20D1F">
              <w:rPr>
                <w:i/>
                <w:szCs w:val="24"/>
                <w:lang w:val="bg-BG" w:eastAsia="en-GB"/>
              </w:rPr>
              <w:t>Н/П</w:t>
            </w:r>
          </w:p>
        </w:tc>
        <w:tc>
          <w:tcPr>
            <w:tcW w:w="410"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Text1"/>
              <w:spacing w:before="60" w:after="60"/>
              <w:ind w:left="0"/>
              <w:jc w:val="center"/>
              <w:rPr>
                <w:sz w:val="16"/>
                <w:szCs w:val="16"/>
                <w:lang w:val="bg-BG" w:eastAsia="en-GB"/>
              </w:rPr>
            </w:pPr>
            <w:r w:rsidRPr="00F20D1F">
              <w:rPr>
                <w:i/>
                <w:szCs w:val="24"/>
                <w:lang w:val="bg-BG" w:eastAsia="en-GB"/>
              </w:rPr>
              <w:t>Н/П</w:t>
            </w:r>
          </w:p>
        </w:tc>
      </w:tr>
    </w:tbl>
    <w:p w:rsidR="0041462C" w:rsidRPr="00F20D1F" w:rsidRDefault="0041462C" w:rsidP="0041462C">
      <w:pPr>
        <w:tabs>
          <w:tab w:val="left" w:pos="720"/>
        </w:tabs>
        <w:spacing w:before="0" w:after="240"/>
        <w:jc w:val="center"/>
        <w:rPr>
          <w:rFonts w:eastAsia="Times New Roman"/>
          <w:b/>
        </w:rPr>
      </w:pPr>
    </w:p>
    <w:p w:rsidR="0041462C" w:rsidRPr="00F20D1F" w:rsidRDefault="0041462C" w:rsidP="0041462C">
      <w:pPr>
        <w:tabs>
          <w:tab w:val="left" w:pos="720"/>
        </w:tabs>
        <w:spacing w:before="0" w:after="240"/>
        <w:jc w:val="left"/>
        <w:rPr>
          <w:rFonts w:eastAsia="Times New Roman"/>
          <w:b/>
        </w:rPr>
      </w:pPr>
      <w:r w:rsidRPr="00F20D1F">
        <w:br w:type="page"/>
      </w:r>
      <w:r w:rsidRPr="00F20D1F">
        <w:rPr>
          <w:b/>
        </w:rPr>
        <w:lastRenderedPageBreak/>
        <w:t xml:space="preserve">Таблица 4a: </w:t>
      </w:r>
      <w:r w:rsidRPr="00F20D1F">
        <w:tab/>
      </w:r>
      <w:r w:rsidRPr="00F20D1F">
        <w:rPr>
          <w:b/>
        </w:rPr>
        <w:t xml:space="preserve">Показатели за резултати по ИМЗ и специфични за програмата показатели за резултати, съответстващи на специфичната цел </w:t>
      </w:r>
    </w:p>
    <w:p w:rsidR="0041462C" w:rsidRPr="00F20D1F" w:rsidRDefault="0041462C" w:rsidP="0041462C">
      <w:pPr>
        <w:tabs>
          <w:tab w:val="left" w:pos="720"/>
        </w:tabs>
        <w:spacing w:before="0" w:after="240"/>
        <w:jc w:val="left"/>
        <w:rPr>
          <w:rFonts w:eastAsia="Times New Roman"/>
        </w:rPr>
      </w:pPr>
      <w:r w:rsidRPr="00F20D1F">
        <w:t xml:space="preserve">(по приоритетни оси или по част от приоритетна ос) </w:t>
      </w:r>
    </w:p>
    <w:p w:rsidR="0041462C" w:rsidRPr="00F20D1F" w:rsidRDefault="0041462C" w:rsidP="0041462C">
      <w:pPr>
        <w:tabs>
          <w:tab w:val="left" w:pos="720"/>
        </w:tabs>
        <w:spacing w:before="0" w:after="240"/>
        <w:jc w:val="left"/>
        <w:rPr>
          <w:rFonts w:eastAsia="Times New Roman"/>
        </w:rPr>
      </w:pPr>
      <w:r w:rsidRPr="00F20D1F">
        <w:t xml:space="preserve"> (Позоваване: член 19, параграф 3 от Регламент (ЕС) № 1304/2013 на Европейския парламент и на Съвета</w:t>
      </w:r>
      <w:r w:rsidRPr="00F20D1F">
        <w:rPr>
          <w:rStyle w:val="FootnoteReference"/>
        </w:rPr>
        <w:footnoteReference w:id="41"/>
      </w:r>
      <w:r w:rsidRPr="00F20D1F">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41462C" w:rsidRPr="00F20D1F" w:rsidTr="0041462C">
        <w:trPr>
          <w:trHeight w:val="620"/>
        </w:trPr>
        <w:tc>
          <w:tcPr>
            <w:tcW w:w="497"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t xml:space="preserve"> </w:t>
            </w:r>
            <w:r w:rsidRPr="00F20D1F">
              <w:rPr>
                <w:b/>
                <w:i/>
                <w:sz w:val="16"/>
              </w:rPr>
              <w:t>Идентификация</w:t>
            </w:r>
          </w:p>
        </w:tc>
        <w:tc>
          <w:tcPr>
            <w:tcW w:w="816"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 xml:space="preserve">Показател </w:t>
            </w:r>
          </w:p>
        </w:tc>
        <w:tc>
          <w:tcPr>
            <w:tcW w:w="531"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Базова година</w:t>
            </w:r>
          </w:p>
        </w:tc>
        <w:tc>
          <w:tcPr>
            <w:tcW w:w="531" w:type="pct"/>
            <w:gridSpan w:val="4"/>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b/>
                <w:i/>
                <w:sz w:val="16"/>
              </w:rPr>
              <w:t>Целева стойност</w:t>
            </w:r>
            <w:r w:rsidRPr="00F20D1F">
              <w:rPr>
                <w:rStyle w:val="FootnoteReference"/>
              </w:rPr>
              <w:footnoteReference w:id="42"/>
            </w:r>
            <w:r w:rsidRPr="00F20D1F">
              <w:rPr>
                <w:b/>
                <w:i/>
                <w:sz w:val="16"/>
              </w:rPr>
              <w:t xml:space="preserve"> (2023 г.)</w:t>
            </w:r>
          </w:p>
        </w:tc>
        <w:tc>
          <w:tcPr>
            <w:tcW w:w="371"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Източник на данните</w:t>
            </w:r>
          </w:p>
        </w:tc>
        <w:tc>
          <w:tcPr>
            <w:tcW w:w="451"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Честота на отчитане</w:t>
            </w:r>
          </w:p>
        </w:tc>
      </w:tr>
      <w:tr w:rsidR="0041462C" w:rsidRPr="00F20D1F" w:rsidTr="0041462C">
        <w:trPr>
          <w:trHeight w:val="619"/>
        </w:trPr>
        <w:tc>
          <w:tcPr>
            <w:tcW w:w="497"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sz w:val="16"/>
              </w:rPr>
              <w:t>M</w:t>
            </w:r>
          </w:p>
        </w:tc>
        <w:tc>
          <w:tcPr>
            <w:tcW w:w="124" w:type="pct"/>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sz w:val="16"/>
              </w:rPr>
              <w:t>Ж</w:t>
            </w:r>
          </w:p>
        </w:tc>
        <w:tc>
          <w:tcPr>
            <w:tcW w:w="124" w:type="pct"/>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sz w:val="16"/>
              </w:rPr>
              <w:t>О</w:t>
            </w:r>
          </w:p>
        </w:tc>
        <w:tc>
          <w:tcPr>
            <w:tcW w:w="477"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sz w:val="16"/>
              </w:rPr>
              <w:t>M</w:t>
            </w:r>
          </w:p>
        </w:tc>
        <w:tc>
          <w:tcPr>
            <w:tcW w:w="177" w:type="pct"/>
            <w:gridSpan w:val="2"/>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sz w:val="16"/>
              </w:rPr>
              <w:t>Ж</w:t>
            </w:r>
          </w:p>
        </w:tc>
        <w:tc>
          <w:tcPr>
            <w:tcW w:w="177" w:type="pc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sz w:val="16"/>
              </w:rPr>
              <w:t>О</w:t>
            </w:r>
          </w:p>
        </w:tc>
        <w:tc>
          <w:tcPr>
            <w:tcW w:w="371"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sz w:val="16"/>
                <w:szCs w:val="16"/>
              </w:rPr>
            </w:pPr>
          </w:p>
        </w:tc>
      </w:tr>
      <w:tr w:rsidR="0041462C" w:rsidRPr="00F20D1F" w:rsidTr="0041462C">
        <w:trPr>
          <w:trHeight w:val="652"/>
        </w:trPr>
        <w:tc>
          <w:tcPr>
            <w:tcW w:w="497"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spacing w:before="60" w:after="60"/>
              <w:jc w:val="left"/>
              <w:rPr>
                <w:rFonts w:eastAsia="Times New Roman"/>
                <w:i/>
                <w:sz w:val="16"/>
                <w:szCs w:val="16"/>
              </w:rPr>
            </w:pPr>
            <w:r w:rsidRPr="00F20D1F">
              <w:rPr>
                <w:rFonts w:eastAsia="Times New Roman"/>
                <w:i/>
                <w:sz w:val="16"/>
                <w:szCs w:val="16"/>
              </w:rPr>
              <w:t>Н/П</w:t>
            </w:r>
          </w:p>
        </w:tc>
        <w:tc>
          <w:tcPr>
            <w:tcW w:w="816"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53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583"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372" w:type="pct"/>
            <w:gridSpan w:val="3"/>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477"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212" w:type="pct"/>
            <w:gridSpan w:val="2"/>
            <w:tcBorders>
              <w:left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142" w:type="pct"/>
            <w:tcBorders>
              <w:left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177" w:type="pct"/>
            <w:tcBorders>
              <w:left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45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rFonts w:eastAsia="Times New Roman"/>
                <w:i/>
                <w:sz w:val="16"/>
                <w:szCs w:val="16"/>
              </w:rPr>
              <w:t>Н/П</w:t>
            </w:r>
          </w:p>
        </w:tc>
      </w:tr>
    </w:tbl>
    <w:p w:rsidR="0041462C" w:rsidRPr="00F20D1F" w:rsidRDefault="0041462C" w:rsidP="0041462C">
      <w:pPr>
        <w:suppressAutoHyphens/>
        <w:rPr>
          <w:b/>
        </w:rPr>
        <w:sectPr w:rsidR="0041462C" w:rsidRPr="00F20D1F" w:rsidSect="00925BCC">
          <w:pgSz w:w="16838" w:h="11906" w:orient="landscape"/>
          <w:pgMar w:top="1021" w:right="1134" w:bottom="1021" w:left="1134" w:header="601" w:footer="1077" w:gutter="0"/>
          <w:cols w:space="720"/>
          <w:docGrid w:linePitch="326"/>
        </w:sectPr>
      </w:pPr>
    </w:p>
    <w:p w:rsidR="0041462C" w:rsidRPr="00F20D1F" w:rsidRDefault="0041462C" w:rsidP="0041462C">
      <w:pPr>
        <w:suppressAutoHyphens/>
        <w:rPr>
          <w:b/>
        </w:rPr>
      </w:pPr>
      <w:r w:rsidRPr="00F20D1F">
        <w:rPr>
          <w:b/>
        </w:rPr>
        <w:lastRenderedPageBreak/>
        <w:t xml:space="preserve">2.А.3.3.2  </w:t>
      </w:r>
      <w:r w:rsidRPr="00F20D1F">
        <w:tab/>
      </w:r>
      <w:r w:rsidRPr="00F20D1F">
        <w:rPr>
          <w:b/>
        </w:rPr>
        <w:t xml:space="preserve">Действия, които ще получат подкрепа в рамките на инвестиционния приоритет </w:t>
      </w:r>
    </w:p>
    <w:p w:rsidR="0041462C" w:rsidRPr="00F20D1F" w:rsidRDefault="0041462C" w:rsidP="0041462C">
      <w:pPr>
        <w:suppressAutoHyphens/>
      </w:pPr>
      <w:r w:rsidRPr="00F20D1F">
        <w:t>(по инвестиционни приоритети)</w:t>
      </w:r>
    </w:p>
    <w:p w:rsidR="0041462C" w:rsidRPr="00F20D1F" w:rsidRDefault="0041462C" w:rsidP="0041462C">
      <w:pPr>
        <w:suppressAutoHyphens/>
        <w:rPr>
          <w:b/>
        </w:rPr>
      </w:pPr>
    </w:p>
    <w:p w:rsidR="0041462C" w:rsidRPr="00F20D1F" w:rsidRDefault="0041462C" w:rsidP="0041462C">
      <w:pPr>
        <w:pStyle w:val="ManualHeading3"/>
        <w:tabs>
          <w:tab w:val="clear" w:pos="850"/>
        </w:tabs>
        <w:ind w:left="1418" w:hanging="1418"/>
        <w:rPr>
          <w:b/>
        </w:rPr>
      </w:pPr>
      <w:r w:rsidRPr="00F20D1F">
        <w:rPr>
          <w:b/>
        </w:rPr>
        <w:t xml:space="preserve">2.А.3.3.2.1 </w:t>
      </w:r>
      <w:r w:rsidRPr="00F20D1F">
        <w:tab/>
      </w:r>
      <w:r w:rsidRPr="00F20D1F">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Pr="00F20D1F">
        <w:rPr>
          <w:b/>
        </w:rPr>
        <w:br/>
      </w:r>
    </w:p>
    <w:p w:rsidR="0041462C" w:rsidRDefault="0041462C" w:rsidP="0041462C">
      <w:pPr>
        <w:pStyle w:val="ManualHeading3"/>
        <w:tabs>
          <w:tab w:val="clear" w:pos="850"/>
        </w:tabs>
        <w:ind w:left="1418" w:hanging="1418"/>
        <w:rPr>
          <w:i w:val="0"/>
        </w:rPr>
      </w:pPr>
      <w:r w:rsidRPr="00F20D1F">
        <w:rPr>
          <w:i w:val="0"/>
        </w:rPr>
        <w:t>(Позоваване: член 96, параграф 2, първа алинея, буква б), подточка iii) от Регламент (EС) № 1303/2013)</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333"/>
      </w:tblGrid>
      <w:tr w:rsidR="003D2245" w:rsidRPr="00F20D1F" w:rsidTr="00961871">
        <w:trPr>
          <w:trHeight w:val="518"/>
        </w:trPr>
        <w:tc>
          <w:tcPr>
            <w:tcW w:w="2235" w:type="dxa"/>
            <w:shd w:val="clear" w:color="auto" w:fill="auto"/>
          </w:tcPr>
          <w:p w:rsidR="003D2245" w:rsidRPr="00F20D1F" w:rsidRDefault="003D2245" w:rsidP="00961871">
            <w:pPr>
              <w:rPr>
                <w:i/>
                <w:color w:val="8DB3E2"/>
                <w:sz w:val="18"/>
                <w:szCs w:val="18"/>
              </w:rPr>
            </w:pPr>
            <w:r w:rsidRPr="00F20D1F">
              <w:rPr>
                <w:i/>
              </w:rPr>
              <w:t>Инвестиционен приоритет</w:t>
            </w:r>
          </w:p>
        </w:tc>
        <w:tc>
          <w:tcPr>
            <w:tcW w:w="6333" w:type="dxa"/>
            <w:shd w:val="clear" w:color="auto" w:fill="auto"/>
          </w:tcPr>
          <w:p w:rsidR="003D2245" w:rsidRPr="00F20D1F" w:rsidRDefault="006C1997" w:rsidP="00961871">
            <w:pPr>
              <w:rPr>
                <w:i/>
                <w:color w:val="8DB3E2"/>
                <w:sz w:val="18"/>
                <w:szCs w:val="18"/>
              </w:rPr>
            </w:pPr>
            <w:r>
              <w:rPr>
                <w:i/>
                <w:szCs w:val="24"/>
              </w:rPr>
              <w:t>4е</w:t>
            </w:r>
            <w:r w:rsidRPr="00F20D1F">
              <w:rPr>
                <w:i/>
                <w:szCs w:val="24"/>
              </w:rPr>
              <w:t xml:space="preserve"> </w:t>
            </w:r>
            <w:r>
              <w:rPr>
                <w:i/>
                <w:szCs w:val="24"/>
              </w:rPr>
              <w:t xml:space="preserve">- </w:t>
            </w:r>
            <w:r w:rsidR="003D2245" w:rsidRPr="00F20D1F">
              <w:rPr>
                <w:i/>
                <w:szCs w:val="24"/>
              </w:rPr>
              <w:t>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r w:rsidR="003D2245" w:rsidRPr="00F20D1F">
              <w:rPr>
                <w:i/>
                <w:color w:val="8DB3E2"/>
                <w:sz w:val="18"/>
              </w:rPr>
              <w:t xml:space="preserve"> </w:t>
            </w:r>
          </w:p>
        </w:tc>
      </w:tr>
      <w:tr w:rsidR="003D2245" w:rsidRPr="00F20D1F" w:rsidTr="00961871">
        <w:trPr>
          <w:trHeight w:val="819"/>
        </w:trPr>
        <w:tc>
          <w:tcPr>
            <w:tcW w:w="8568" w:type="dxa"/>
            <w:gridSpan w:val="2"/>
            <w:shd w:val="clear" w:color="auto" w:fill="auto"/>
          </w:tcPr>
          <w:p w:rsidR="003D2245" w:rsidRPr="00F20D1F" w:rsidRDefault="003D2245" w:rsidP="0019233E">
            <w:pPr>
              <w:widowControl w:val="0"/>
              <w:autoSpaceDE w:val="0"/>
              <w:autoSpaceDN w:val="0"/>
              <w:adjustRightInd w:val="0"/>
              <w:spacing w:after="0"/>
              <w:rPr>
                <w:color w:val="000000"/>
              </w:rPr>
            </w:pPr>
            <w:r w:rsidRPr="00F20D1F">
              <w:rPr>
                <w:b/>
              </w:rPr>
              <w:t xml:space="preserve">Примерни допустими дейности: </w:t>
            </w:r>
            <w:r w:rsidRPr="00F20D1F">
              <w:t>р</w:t>
            </w:r>
            <w:r w:rsidRPr="00F20D1F">
              <w:rPr>
                <w:color w:val="000000"/>
              </w:rPr>
              <w:t xml:space="preserve">азширяване на метрото в София </w:t>
            </w:r>
            <w:r w:rsidR="009B1609">
              <w:rPr>
                <w:color w:val="000000"/>
                <w:lang w:val="en-US"/>
              </w:rPr>
              <w:t>(</w:t>
            </w:r>
            <w:r w:rsidR="009B1609">
              <w:rPr>
                <w:color w:val="000000"/>
              </w:rPr>
              <w:t>включително закупуване на подвижен състав</w:t>
            </w:r>
            <w:r w:rsidR="004A3A9F">
              <w:rPr>
                <w:color w:val="000000"/>
              </w:rPr>
              <w:t xml:space="preserve"> и изграждане на депо</w:t>
            </w:r>
            <w:r w:rsidR="009B1609">
              <w:rPr>
                <w:color w:val="000000"/>
                <w:lang w:val="en-US"/>
              </w:rPr>
              <w:t xml:space="preserve">) </w:t>
            </w:r>
            <w:r w:rsidRPr="00F20D1F">
              <w:rPr>
                <w:color w:val="000000"/>
              </w:rPr>
              <w:t>и създаване на нови интермодални връзки за пътници в обществената транспортна система на София.</w:t>
            </w:r>
          </w:p>
          <w:p w:rsidR="00BD125C" w:rsidRPr="00BD125C" w:rsidRDefault="003D2245" w:rsidP="00BD125C">
            <w:pPr>
              <w:pStyle w:val="BodyTextIndent"/>
              <w:spacing w:after="0"/>
              <w:ind w:left="0"/>
              <w:rPr>
                <w:bCs/>
                <w:lang w:val="bg-BG" w:eastAsia="en-GB"/>
              </w:rPr>
            </w:pPr>
            <w:r w:rsidRPr="00F20D1F">
              <w:rPr>
                <w:b/>
                <w:lang w:val="bg-BG" w:eastAsia="en-GB"/>
              </w:rPr>
              <w:t>Изграждане на трети метродиаметър на метрото в София „</w:t>
            </w:r>
            <w:r>
              <w:rPr>
                <w:b/>
                <w:lang w:val="bg-BG" w:eastAsia="en-GB"/>
              </w:rPr>
              <w:t>бул.</w:t>
            </w:r>
            <w:r w:rsidRPr="00F20D1F">
              <w:rPr>
                <w:b/>
                <w:lang w:val="bg-BG" w:eastAsia="en-GB"/>
              </w:rPr>
              <w:t xml:space="preserve"> Ботевградско шосе - бул. Владимир Вазов - ЦГЧ - ж.к. Овча купел”</w:t>
            </w:r>
            <w:r w:rsidRPr="00F20D1F">
              <w:rPr>
                <w:lang w:val="bg-BG" w:eastAsia="en-GB"/>
              </w:rPr>
              <w:t xml:space="preserve"> – п</w:t>
            </w:r>
            <w:r w:rsidRPr="00F20D1F">
              <w:rPr>
                <w:bCs/>
                <w:lang w:val="bg-BG" w:eastAsia="en-GB"/>
              </w:rPr>
              <w:t xml:space="preserve">роектът за ІІІ метродиаметър се базира на подземно разполагане в ЦГЧ и където съществуват подходящи условия - открито (в периферните части на града) на обособени трасета спрямо останалия транспорт; капацитет – съизмерим с класическото метро; транспортна автоматика и токоснемане – аналогични на Западноевропейските метрополитени с преобладаващи открити участъци (горно токоснемане, автоматика на непрекъснат принцип и др.). </w:t>
            </w:r>
            <w:r w:rsidR="00F73055">
              <w:rPr>
                <w:bCs/>
                <w:lang w:val="bg-BG" w:eastAsia="en-GB"/>
              </w:rPr>
              <w:t>Общата дължина на третия метродиаметър е 16 км. и включва 1</w:t>
            </w:r>
            <w:r w:rsidR="00D756B2">
              <w:rPr>
                <w:bCs/>
                <w:lang w:val="bg-BG" w:eastAsia="en-GB"/>
              </w:rPr>
              <w:t>8</w:t>
            </w:r>
            <w:r w:rsidR="00F73055">
              <w:rPr>
                <w:bCs/>
                <w:lang w:val="bg-BG" w:eastAsia="en-GB"/>
              </w:rPr>
              <w:t xml:space="preserve"> метро-станции</w:t>
            </w:r>
            <w:r w:rsidR="00140819">
              <w:rPr>
                <w:bCs/>
                <w:lang w:val="bg-BG" w:eastAsia="en-GB"/>
              </w:rPr>
              <w:t>,</w:t>
            </w:r>
            <w:r w:rsidR="00140819">
              <w:t xml:space="preserve"> </w:t>
            </w:r>
            <w:r w:rsidR="00140819" w:rsidRPr="00140819">
              <w:rPr>
                <w:bCs/>
                <w:lang w:val="bg-BG" w:eastAsia="en-GB"/>
              </w:rPr>
              <w:t>като две от метростанциите (МС 7 и МС 13) ще бъдат реализирани при строителството на отклоненията на линията в посока кв. Слатина (МС 7) и отклонението в посока жк Борово (МС 13)</w:t>
            </w:r>
            <w:r w:rsidR="00F73055" w:rsidRPr="00F73055">
              <w:rPr>
                <w:bCs/>
                <w:lang w:val="bg-BG" w:eastAsia="en-GB"/>
              </w:rPr>
              <w:t>.</w:t>
            </w:r>
            <w:r w:rsidR="00D221FD">
              <w:rPr>
                <w:bCs/>
                <w:lang w:val="bg-BG" w:eastAsia="en-GB"/>
              </w:rPr>
              <w:t xml:space="preserve"> По ОПТТИ ще се финансира изграждането на участък</w:t>
            </w:r>
            <w:r w:rsidR="00051BB3">
              <w:rPr>
                <w:bCs/>
                <w:lang w:val="bg-BG" w:eastAsia="en-GB"/>
              </w:rPr>
              <w:t>а</w:t>
            </w:r>
            <w:r w:rsidR="00D221FD">
              <w:rPr>
                <w:bCs/>
                <w:lang w:val="bg-BG" w:eastAsia="en-GB"/>
              </w:rPr>
              <w:t xml:space="preserve"> на </w:t>
            </w:r>
            <w:r w:rsidR="006253DB">
              <w:rPr>
                <w:bCs/>
                <w:lang w:val="bg-BG" w:eastAsia="en-GB"/>
              </w:rPr>
              <w:t xml:space="preserve">Линия 3 на метрото </w:t>
            </w:r>
            <w:r w:rsidR="006253DB">
              <w:t xml:space="preserve"> </w:t>
            </w:r>
            <w:r w:rsidR="006253DB" w:rsidRPr="006253DB">
              <w:rPr>
                <w:bCs/>
                <w:lang w:val="bg-BG" w:eastAsia="en-GB"/>
              </w:rPr>
              <w:t xml:space="preserve">от началото на МС 5 разположена под бул. „Владимир Вазов” в района на кръстовището му с ул. „Панайот Хитов”, през ЦГЧ до последната метростанция (МС 18) от линията в жк „Овча купел”, закупуването на необходимия подвижен състав за експлоатацията на участъка и изграждането на депо. </w:t>
            </w:r>
            <w:r w:rsidR="006253DB">
              <w:rPr>
                <w:bCs/>
                <w:lang w:val="bg-BG" w:eastAsia="en-GB"/>
              </w:rPr>
              <w:t>Участъкът</w:t>
            </w:r>
            <w:r w:rsidR="00D221FD">
              <w:rPr>
                <w:bCs/>
                <w:lang w:val="bg-BG" w:eastAsia="en-GB"/>
              </w:rPr>
              <w:t xml:space="preserve"> е с дължина </w:t>
            </w:r>
            <w:r w:rsidR="006253DB">
              <w:rPr>
                <w:bCs/>
                <w:lang w:val="bg-BG" w:eastAsia="en-GB"/>
              </w:rPr>
              <w:t>12</w:t>
            </w:r>
            <w:r w:rsidR="00D221FD">
              <w:rPr>
                <w:bCs/>
                <w:lang w:val="bg-BG" w:eastAsia="en-GB"/>
              </w:rPr>
              <w:t xml:space="preserve"> км. и включва </w:t>
            </w:r>
            <w:r w:rsidR="006253DB">
              <w:rPr>
                <w:bCs/>
                <w:lang w:val="bg-BG" w:eastAsia="en-GB"/>
              </w:rPr>
              <w:t>12</w:t>
            </w:r>
            <w:r w:rsidR="00D221FD">
              <w:rPr>
                <w:bCs/>
                <w:lang w:val="bg-BG" w:eastAsia="en-GB"/>
              </w:rPr>
              <w:t xml:space="preserve"> метростанции</w:t>
            </w:r>
            <w:r w:rsidR="006253DB">
              <w:rPr>
                <w:bCs/>
                <w:lang w:val="bg-BG" w:eastAsia="en-GB"/>
              </w:rPr>
              <w:t xml:space="preserve"> </w:t>
            </w:r>
            <w:r w:rsidR="006253DB" w:rsidRPr="006253DB">
              <w:rPr>
                <w:bCs/>
                <w:lang w:val="bg-BG" w:eastAsia="en-GB"/>
              </w:rPr>
              <w:t>(11 подземни метростанции и 1 надземна на естакада),</w:t>
            </w:r>
            <w:r w:rsidR="006253DB">
              <w:rPr>
                <w:bCs/>
                <w:lang w:val="bg-BG" w:eastAsia="en-GB"/>
              </w:rPr>
              <w:t xml:space="preserve"> като трасето е предимно подзем</w:t>
            </w:r>
            <w:r w:rsidR="006253DB" w:rsidRPr="006253DB">
              <w:rPr>
                <w:bCs/>
                <w:lang w:val="bg-BG" w:eastAsia="en-GB"/>
              </w:rPr>
              <w:t>н</w:t>
            </w:r>
            <w:r w:rsidR="006253DB">
              <w:rPr>
                <w:bCs/>
                <w:lang w:val="bg-BG" w:eastAsia="en-GB"/>
              </w:rPr>
              <w:t>о</w:t>
            </w:r>
            <w:r w:rsidR="006253DB" w:rsidRPr="006253DB">
              <w:rPr>
                <w:bCs/>
                <w:lang w:val="bg-BG" w:eastAsia="en-GB"/>
              </w:rPr>
              <w:t xml:space="preserve"> с изключение на участъкът</w:t>
            </w:r>
            <w:r w:rsidR="006253DB">
              <w:rPr>
                <w:bCs/>
                <w:lang w:val="bg-BG" w:eastAsia="en-GB"/>
              </w:rPr>
              <w:t>,</w:t>
            </w:r>
            <w:r w:rsidR="006253DB" w:rsidRPr="006253DB">
              <w:rPr>
                <w:bCs/>
                <w:lang w:val="bg-BG" w:eastAsia="en-GB"/>
              </w:rPr>
              <w:t xml:space="preserve"> започващ непосредствено след МС 14 и приключващ непосредствено след МС 15, която е на естакада</w:t>
            </w:r>
            <w:r w:rsidR="00D221FD">
              <w:rPr>
                <w:bCs/>
                <w:lang w:val="bg-BG" w:eastAsia="en-GB"/>
              </w:rPr>
              <w:t xml:space="preserve">. </w:t>
            </w:r>
            <w:r w:rsidR="00D221FD">
              <w:rPr>
                <w:bCs/>
                <w:lang w:val="en-US" w:eastAsia="en-GB"/>
              </w:rPr>
              <w:t>(</w:t>
            </w:r>
            <w:r w:rsidR="00D221FD">
              <w:rPr>
                <w:bCs/>
                <w:lang w:val="bg-BG" w:eastAsia="en-GB"/>
              </w:rPr>
              <w:t>Индикатор 16 в таблица 5 отговаря на обхвата на големия проект, съфинансиран по ОПТТИ. Базовата стойност на индикатор 8 в табл. 3 е отчетен от системата за преброяване на пътниците в метрото през 2013 г.</w:t>
            </w:r>
            <w:r w:rsidR="00D221FD">
              <w:rPr>
                <w:bCs/>
                <w:lang w:val="en-US" w:eastAsia="en-GB"/>
              </w:rPr>
              <w:t>)</w:t>
            </w:r>
            <w:r w:rsidR="002E192E">
              <w:rPr>
                <w:bCs/>
                <w:lang w:val="bg-BG" w:eastAsia="en-GB"/>
              </w:rPr>
              <w:t>.</w:t>
            </w:r>
            <w:r w:rsidR="00BD125C">
              <w:rPr>
                <w:bCs/>
                <w:lang w:val="bg-BG" w:eastAsia="en-GB"/>
              </w:rPr>
              <w:t xml:space="preserve"> </w:t>
            </w:r>
            <w:r w:rsidR="00BD125C" w:rsidRPr="00BD125C">
              <w:rPr>
                <w:bCs/>
                <w:lang w:val="bg-BG" w:eastAsia="en-GB"/>
              </w:rPr>
              <w:t>Проектът ще се изпълни на етапи :</w:t>
            </w:r>
          </w:p>
          <w:p w:rsidR="00BD125C" w:rsidRPr="00BD125C" w:rsidRDefault="00BD125C" w:rsidP="00107E74">
            <w:pPr>
              <w:pStyle w:val="BodyTextIndent"/>
              <w:spacing w:after="0"/>
              <w:ind w:left="0"/>
              <w:rPr>
                <w:bCs/>
                <w:lang w:val="bg-BG" w:eastAsia="en-GB"/>
              </w:rPr>
            </w:pPr>
            <w:r>
              <w:rPr>
                <w:bCs/>
                <w:lang w:val="bg-BG" w:eastAsia="en-GB"/>
              </w:rPr>
              <w:t xml:space="preserve">- </w:t>
            </w:r>
            <w:r w:rsidRPr="00BD125C">
              <w:rPr>
                <w:bCs/>
                <w:lang w:val="bg-BG" w:eastAsia="en-GB"/>
              </w:rPr>
              <w:t>Етап  I – „бул. Владимир Вазов – ЦГЧ – ул. Житница” ( от МС 5 до МС 14) с дължина 8 км. и 8 метростанции, включително депо  и 20 метровлака със 4 системи за управление и функциониране;</w:t>
            </w:r>
          </w:p>
          <w:p w:rsidR="003D2245" w:rsidRPr="002E192E" w:rsidRDefault="00BD125C" w:rsidP="00BD125C">
            <w:pPr>
              <w:pStyle w:val="BodyTextIndent"/>
              <w:spacing w:before="120" w:after="0"/>
              <w:ind w:left="0"/>
              <w:rPr>
                <w:bCs/>
                <w:lang w:val="bg-BG" w:eastAsia="en-GB"/>
              </w:rPr>
            </w:pPr>
            <w:r>
              <w:rPr>
                <w:bCs/>
                <w:lang w:val="bg-BG" w:eastAsia="en-GB"/>
              </w:rPr>
              <w:lastRenderedPageBreak/>
              <w:t xml:space="preserve">- </w:t>
            </w:r>
            <w:r w:rsidRPr="00BD125C">
              <w:rPr>
                <w:bCs/>
                <w:lang w:val="bg-BG" w:eastAsia="en-GB"/>
              </w:rPr>
              <w:t>Етап II – „ул. Житница – жк Овча купел – Околовръстен път” ( от МС 14 до МС 18) с дължина 4 км и 4 метростанции</w:t>
            </w:r>
            <w:r>
              <w:rPr>
                <w:bCs/>
                <w:lang w:val="bg-BG" w:eastAsia="en-GB"/>
              </w:rPr>
              <w:t>.</w:t>
            </w:r>
          </w:p>
          <w:p w:rsidR="00AB0AC6" w:rsidRDefault="003D2245" w:rsidP="0059575C">
            <w:pPr>
              <w:pStyle w:val="BodyTextIndent"/>
              <w:numPr>
                <w:ilvl w:val="0"/>
                <w:numId w:val="36"/>
              </w:numPr>
              <w:spacing w:before="120" w:after="0"/>
              <w:ind w:left="0"/>
              <w:rPr>
                <w:bCs/>
                <w:lang w:val="bg-BG" w:eastAsia="en-GB"/>
              </w:rPr>
            </w:pPr>
            <w:r w:rsidRPr="00F20D1F">
              <w:rPr>
                <w:b/>
                <w:bCs/>
                <w:lang w:val="bg-BG" w:eastAsia="en-GB"/>
              </w:rPr>
              <w:t>Разширение на втори метродиаметър от МС „Джеймс Баучер” до кръстовището на бул. Черни връх с бул. „Хенрик Ибсен” и ул. „Сребърна”</w:t>
            </w:r>
            <w:r w:rsidRPr="00F20D1F">
              <w:rPr>
                <w:bCs/>
                <w:lang w:val="bg-BG" w:eastAsia="en-GB"/>
              </w:rPr>
              <w:t xml:space="preserve"> </w:t>
            </w:r>
            <w:r w:rsidR="003B69E8">
              <w:rPr>
                <w:bCs/>
                <w:lang w:val="en-US" w:eastAsia="en-GB"/>
              </w:rPr>
              <w:t>(</w:t>
            </w:r>
            <w:r w:rsidR="003B69E8">
              <w:rPr>
                <w:bCs/>
                <w:lang w:val="bg-BG" w:eastAsia="en-GB"/>
              </w:rPr>
              <w:t>МС Витоша</w:t>
            </w:r>
            <w:r w:rsidR="003B69E8">
              <w:rPr>
                <w:bCs/>
                <w:lang w:val="en-US" w:eastAsia="en-GB"/>
              </w:rPr>
              <w:t xml:space="preserve">) </w:t>
            </w:r>
            <w:r w:rsidRPr="00F20D1F">
              <w:rPr>
                <w:bCs/>
                <w:lang w:val="bg-BG" w:eastAsia="en-GB"/>
              </w:rPr>
              <w:t xml:space="preserve">– проектът е разработен с оглед необходимостта от осигуряване на бърз и ефективен транспорт на гъсто </w:t>
            </w:r>
            <w:r w:rsidR="0000699B">
              <w:rPr>
                <w:bCs/>
                <w:lang w:val="bg-BG" w:eastAsia="en-GB"/>
              </w:rPr>
              <w:t xml:space="preserve">населената </w:t>
            </w:r>
            <w:r w:rsidRPr="00F20D1F">
              <w:rPr>
                <w:bCs/>
                <w:lang w:val="bg-BG" w:eastAsia="en-GB"/>
              </w:rPr>
              <w:t xml:space="preserve">южна част на квартал „Лозенец”, както и необходимостта от връзка със силно развития довеждащ градски транспорт до бул. Черни връх от кварталите „Кръстова вода”, „Драгалевци”, „Гоце Делчев”, „Хладилника” и др. </w:t>
            </w:r>
            <w:r w:rsidR="00F73055">
              <w:rPr>
                <w:bCs/>
                <w:lang w:val="bg-BG" w:eastAsia="en-GB"/>
              </w:rPr>
              <w:t>Планирана</w:t>
            </w:r>
            <w:r w:rsidR="0000699B">
              <w:rPr>
                <w:bCs/>
                <w:lang w:val="bg-BG" w:eastAsia="en-GB"/>
              </w:rPr>
              <w:t>та</w:t>
            </w:r>
            <w:r w:rsidR="00F73055">
              <w:rPr>
                <w:bCs/>
                <w:lang w:val="bg-BG" w:eastAsia="en-GB"/>
              </w:rPr>
              <w:t xml:space="preserve"> дължина на участъка е </w:t>
            </w:r>
            <w:r w:rsidR="00F73055" w:rsidRPr="00F73055">
              <w:rPr>
                <w:bCs/>
                <w:lang w:val="bg-BG" w:eastAsia="en-GB"/>
              </w:rPr>
              <w:t xml:space="preserve">1.3 </w:t>
            </w:r>
            <w:r w:rsidR="00F73055">
              <w:rPr>
                <w:bCs/>
                <w:lang w:val="bg-BG" w:eastAsia="en-GB"/>
              </w:rPr>
              <w:t>км.</w:t>
            </w:r>
            <w:r w:rsidR="00F73055" w:rsidRPr="00F73055">
              <w:rPr>
                <w:bCs/>
                <w:lang w:val="bg-BG" w:eastAsia="en-GB"/>
              </w:rPr>
              <w:t xml:space="preserve"> </w:t>
            </w:r>
            <w:r w:rsidR="00F73055">
              <w:rPr>
                <w:bCs/>
                <w:lang w:val="bg-BG" w:eastAsia="en-GB"/>
              </w:rPr>
              <w:t>и включва 1 метро-станция</w:t>
            </w:r>
            <w:r w:rsidR="00335230">
              <w:rPr>
                <w:bCs/>
                <w:lang w:val="bg-BG" w:eastAsia="en-GB"/>
              </w:rPr>
              <w:t>, както и съоръжение за смяна на посоката след нея</w:t>
            </w:r>
            <w:r w:rsidR="00F73055" w:rsidRPr="00F73055">
              <w:rPr>
                <w:bCs/>
                <w:lang w:val="bg-BG" w:eastAsia="en-GB"/>
              </w:rPr>
              <w:t>.</w:t>
            </w:r>
            <w:r w:rsidR="00F73055">
              <w:rPr>
                <w:bCs/>
                <w:lang w:val="bg-BG" w:eastAsia="en-GB"/>
              </w:rPr>
              <w:t xml:space="preserve"> </w:t>
            </w:r>
            <w:r w:rsidR="00D87C95">
              <w:rPr>
                <w:bCs/>
                <w:lang w:val="bg-BG" w:eastAsia="en-GB"/>
              </w:rPr>
              <w:t>С цел по-бързото възст</w:t>
            </w:r>
            <w:r w:rsidR="00AB0F60">
              <w:rPr>
                <w:bCs/>
                <w:lang w:val="bg-BG" w:eastAsia="en-GB"/>
              </w:rPr>
              <w:t>а</w:t>
            </w:r>
            <w:r w:rsidR="00D87C95">
              <w:rPr>
                <w:bCs/>
                <w:lang w:val="bg-BG" w:eastAsia="en-GB"/>
              </w:rPr>
              <w:t>новяване на движението по изключително натоварения бул. „Черни връх“ е необходимо строително-монтажните работи да бъдат разделени на две фази, а именно:</w:t>
            </w:r>
            <w:r w:rsidR="00AB0AC6">
              <w:rPr>
                <w:bCs/>
                <w:lang w:val="bg-BG" w:eastAsia="en-GB"/>
              </w:rPr>
              <w:t xml:space="preserve">- </w:t>
            </w:r>
            <w:r w:rsidR="00E071C6" w:rsidRPr="00546806">
              <w:rPr>
                <w:bCs/>
                <w:lang w:val="bg-BG" w:eastAsia="en-GB"/>
              </w:rPr>
              <w:t xml:space="preserve">Фаза 1 </w:t>
            </w:r>
            <w:r w:rsidR="00E071C6" w:rsidRPr="00AB0AC6">
              <w:rPr>
                <w:bCs/>
                <w:lang w:val="en-US" w:eastAsia="en-GB"/>
              </w:rPr>
              <w:t>(</w:t>
            </w:r>
            <w:r w:rsidR="00E071C6" w:rsidRPr="00AB0AC6">
              <w:rPr>
                <w:bCs/>
                <w:lang w:val="bg-BG" w:eastAsia="en-GB"/>
              </w:rPr>
              <w:t>предвидена за финансиране по ОПТ 2007-2013 г.</w:t>
            </w:r>
            <w:r w:rsidR="00E071C6" w:rsidRPr="00AB0AC6">
              <w:rPr>
                <w:bCs/>
                <w:lang w:val="en-US" w:eastAsia="en-GB"/>
              </w:rPr>
              <w:t>)</w:t>
            </w:r>
            <w:r w:rsidR="00546806" w:rsidRPr="00AB0AC6">
              <w:rPr>
                <w:bCs/>
                <w:lang w:val="bg-BG" w:eastAsia="en-GB"/>
              </w:rPr>
              <w:t>, включваща всички дейности свързани с подготовката и организацията на изпълнението,</w:t>
            </w:r>
            <w:r w:rsidR="00546806" w:rsidRPr="00677433">
              <w:rPr>
                <w:bCs/>
                <w:lang w:val="bg-BG" w:eastAsia="en-GB"/>
              </w:rPr>
              <w:t xml:space="preserve"> </w:t>
            </w:r>
            <w:r w:rsidR="00546806" w:rsidRPr="004A411C">
              <w:rPr>
                <w:bCs/>
                <w:lang w:val="bg-BG" w:eastAsia="en-GB"/>
              </w:rPr>
              <w:t>реконструкцията на инженерните мрежи, изграждането на конструкциите на тунелите и метростанцията и</w:t>
            </w:r>
            <w:r w:rsidR="00546806" w:rsidRPr="008977E6">
              <w:rPr>
                <w:bCs/>
                <w:lang w:val="bg-BG" w:eastAsia="en-GB"/>
              </w:rPr>
              <w:t xml:space="preserve"> пътните работи над тях, за да бъдат възстановени всички засегнати от строителството пътни артерии;</w:t>
            </w:r>
          </w:p>
          <w:p w:rsidR="00D87C95" w:rsidRPr="00AB0AC6" w:rsidRDefault="00AB0AC6" w:rsidP="00150CC8">
            <w:pPr>
              <w:pStyle w:val="BodyTextIndent"/>
              <w:spacing w:after="0"/>
              <w:ind w:left="0"/>
              <w:rPr>
                <w:bCs/>
                <w:lang w:val="bg-BG" w:eastAsia="en-GB"/>
              </w:rPr>
            </w:pPr>
            <w:r>
              <w:rPr>
                <w:bCs/>
                <w:lang w:val="bg-BG" w:eastAsia="en-GB"/>
              </w:rPr>
              <w:t xml:space="preserve">- Фаза 2 </w:t>
            </w:r>
            <w:r w:rsidRPr="00AB0AC6">
              <w:rPr>
                <w:bCs/>
                <w:lang w:val="bg-BG" w:eastAsia="en-GB"/>
              </w:rPr>
              <w:t>(предвидена за финансиране по ОПТ</w:t>
            </w:r>
            <w:r>
              <w:rPr>
                <w:bCs/>
                <w:lang w:val="bg-BG" w:eastAsia="en-GB"/>
              </w:rPr>
              <w:t>ТИ</w:t>
            </w:r>
            <w:r w:rsidRPr="00AB0AC6">
              <w:rPr>
                <w:bCs/>
                <w:lang w:val="bg-BG" w:eastAsia="en-GB"/>
              </w:rPr>
              <w:t xml:space="preserve"> 20</w:t>
            </w:r>
            <w:r>
              <w:rPr>
                <w:bCs/>
                <w:lang w:val="bg-BG" w:eastAsia="en-GB"/>
              </w:rPr>
              <w:t>14</w:t>
            </w:r>
            <w:r w:rsidRPr="00AB0AC6">
              <w:rPr>
                <w:bCs/>
                <w:lang w:val="bg-BG" w:eastAsia="en-GB"/>
              </w:rPr>
              <w:t>-20</w:t>
            </w:r>
            <w:r>
              <w:rPr>
                <w:bCs/>
                <w:lang w:val="bg-BG" w:eastAsia="en-GB"/>
              </w:rPr>
              <w:t>20</w:t>
            </w:r>
            <w:r w:rsidRPr="00AB0AC6">
              <w:rPr>
                <w:bCs/>
                <w:lang w:val="bg-BG" w:eastAsia="en-GB"/>
              </w:rPr>
              <w:t xml:space="preserve"> г.),</w:t>
            </w:r>
            <w:r w:rsidR="00677433">
              <w:rPr>
                <w:bCs/>
                <w:lang w:val="bg-BG" w:eastAsia="en-GB"/>
              </w:rPr>
              <w:t xml:space="preserve"> </w:t>
            </w:r>
            <w:r w:rsidR="00677433" w:rsidRPr="00677433">
              <w:rPr>
                <w:bCs/>
                <w:lang w:val="bg-BG" w:eastAsia="en-GB"/>
              </w:rPr>
              <w:t>включваща всички дейности по довършването на обекта с цел въвеждането му в експлоатация</w:t>
            </w:r>
            <w:r w:rsidR="004A411C">
              <w:rPr>
                <w:bCs/>
                <w:lang w:val="bg-BG" w:eastAsia="en-GB"/>
              </w:rPr>
              <w:t>, в т.ч. и</w:t>
            </w:r>
            <w:r w:rsidR="004A411C" w:rsidRPr="004A411C">
              <w:rPr>
                <w:bCs/>
                <w:lang w:val="bg-BG" w:eastAsia="en-GB"/>
              </w:rPr>
              <w:t>зграждане на конструкцията на тунела за промяна посоката на движението в частта му след кръстовището</w:t>
            </w:r>
            <w:r w:rsidR="004A411C">
              <w:rPr>
                <w:bCs/>
                <w:lang w:val="bg-BG" w:eastAsia="en-GB"/>
              </w:rPr>
              <w:t xml:space="preserve"> </w:t>
            </w:r>
            <w:r w:rsidR="004A411C" w:rsidRPr="004A411C">
              <w:rPr>
                <w:bCs/>
                <w:lang w:val="bg-BG" w:eastAsia="en-GB"/>
              </w:rPr>
              <w:t>на бул. Черни връх и бул. Тодор Каблешков;</w:t>
            </w:r>
            <w:r w:rsidR="004A411C">
              <w:rPr>
                <w:bCs/>
                <w:lang w:val="bg-BG" w:eastAsia="en-GB"/>
              </w:rPr>
              <w:t xml:space="preserve"> ц</w:t>
            </w:r>
            <w:r w:rsidR="004A411C" w:rsidRPr="004A411C">
              <w:rPr>
                <w:bCs/>
                <w:lang w:val="bg-BG" w:eastAsia="en-GB"/>
              </w:rPr>
              <w:t>ялостно архитектурно оформяне на МС ”Витоша”;</w:t>
            </w:r>
            <w:r w:rsidR="004A411C">
              <w:rPr>
                <w:bCs/>
                <w:lang w:val="bg-BG" w:eastAsia="en-GB"/>
              </w:rPr>
              <w:t xml:space="preserve"> р</w:t>
            </w:r>
            <w:r w:rsidR="004A411C" w:rsidRPr="004A411C">
              <w:rPr>
                <w:bCs/>
                <w:lang w:val="bg-BG" w:eastAsia="en-GB"/>
              </w:rPr>
              <w:t>елсов път и контактна релса с дължина 1,3 км;</w:t>
            </w:r>
            <w:r w:rsidR="004A411C">
              <w:rPr>
                <w:bCs/>
                <w:lang w:val="bg-BG" w:eastAsia="en-GB"/>
              </w:rPr>
              <w:t xml:space="preserve"> </w:t>
            </w:r>
            <w:r w:rsidR="004A411C" w:rsidRPr="004A411C">
              <w:rPr>
                <w:bCs/>
                <w:lang w:val="bg-BG" w:eastAsia="en-GB"/>
              </w:rPr>
              <w:t xml:space="preserve">системи за управление; </w:t>
            </w:r>
            <w:r w:rsidR="004A411C">
              <w:rPr>
                <w:bCs/>
                <w:lang w:val="bg-BG" w:eastAsia="en-GB"/>
              </w:rPr>
              <w:t>с</w:t>
            </w:r>
            <w:r w:rsidR="004A411C" w:rsidRPr="004A411C">
              <w:rPr>
                <w:bCs/>
                <w:lang w:val="bg-BG" w:eastAsia="en-GB"/>
              </w:rPr>
              <w:t>истема за радиовръзка;</w:t>
            </w:r>
            <w:r w:rsidR="004A411C">
              <w:rPr>
                <w:bCs/>
                <w:lang w:val="bg-BG" w:eastAsia="en-GB"/>
              </w:rPr>
              <w:t xml:space="preserve"> с</w:t>
            </w:r>
            <w:r w:rsidR="004A411C" w:rsidRPr="004A411C">
              <w:rPr>
                <w:bCs/>
                <w:lang w:val="bg-BG" w:eastAsia="en-GB"/>
              </w:rPr>
              <w:t>истема за електроснабдяване;</w:t>
            </w:r>
            <w:r w:rsidR="004A411C">
              <w:rPr>
                <w:bCs/>
                <w:lang w:val="bg-BG" w:eastAsia="en-GB"/>
              </w:rPr>
              <w:t xml:space="preserve"> с</w:t>
            </w:r>
            <w:r w:rsidR="004A411C" w:rsidRPr="004A411C">
              <w:rPr>
                <w:bCs/>
                <w:lang w:val="bg-BG" w:eastAsia="en-GB"/>
              </w:rPr>
              <w:t>истеми за автоматика на движението и регулиране на скоростта на влаковете;</w:t>
            </w:r>
            <w:r w:rsidR="004A411C">
              <w:rPr>
                <w:bCs/>
                <w:lang w:val="bg-BG" w:eastAsia="en-GB"/>
              </w:rPr>
              <w:t xml:space="preserve"> к</w:t>
            </w:r>
            <w:r w:rsidR="004A411C" w:rsidRPr="004A411C">
              <w:rPr>
                <w:bCs/>
                <w:lang w:val="bg-BG" w:eastAsia="en-GB"/>
              </w:rPr>
              <w:t>омплексни аудиовизуални системи и слаботокови системи за функциониране на метрото за трасе с</w:t>
            </w:r>
            <w:r w:rsidR="004A411C">
              <w:rPr>
                <w:bCs/>
                <w:lang w:val="bg-BG" w:eastAsia="en-GB"/>
              </w:rPr>
              <w:t xml:space="preserve"> </w:t>
            </w:r>
            <w:r w:rsidR="004A411C" w:rsidRPr="004A411C">
              <w:rPr>
                <w:bCs/>
                <w:lang w:val="bg-BG" w:eastAsia="en-GB"/>
              </w:rPr>
              <w:t>дължина 1,3 км.</w:t>
            </w:r>
            <w:r w:rsidR="004A411C">
              <w:rPr>
                <w:bCs/>
                <w:lang w:val="bg-BG" w:eastAsia="en-GB"/>
              </w:rPr>
              <w:t xml:space="preserve"> </w:t>
            </w:r>
            <w:r w:rsidR="008977E6">
              <w:rPr>
                <w:bCs/>
                <w:lang w:val="bg-BG" w:eastAsia="en-GB"/>
              </w:rPr>
              <w:t>и др.</w:t>
            </w:r>
          </w:p>
          <w:p w:rsidR="00F73055" w:rsidRPr="00F20D1F" w:rsidRDefault="00F73055" w:rsidP="00F73055">
            <w:pPr>
              <w:pStyle w:val="BodyTextIndent"/>
              <w:spacing w:before="120" w:after="0"/>
              <w:ind w:left="0"/>
              <w:rPr>
                <w:bCs/>
                <w:lang w:val="bg-BG" w:eastAsia="en-GB"/>
              </w:rPr>
            </w:pPr>
            <w:r>
              <w:rPr>
                <w:bCs/>
                <w:lang w:val="bg-BG" w:eastAsia="en-GB"/>
              </w:rPr>
              <w:t xml:space="preserve">С проектите за разширение на метрото се цели предоставянето на бързи, сигурни, удобни и устойчиви транспортни услуги </w:t>
            </w:r>
            <w:r w:rsidR="00476E33">
              <w:rPr>
                <w:bCs/>
                <w:lang w:val="bg-BG" w:eastAsia="en-GB"/>
              </w:rPr>
              <w:t>в най-гъсто населения град в България</w:t>
            </w:r>
            <w:r w:rsidRPr="00F73055">
              <w:rPr>
                <w:bCs/>
                <w:lang w:val="bg-BG" w:eastAsia="en-GB"/>
              </w:rPr>
              <w:t xml:space="preserve">. </w:t>
            </w:r>
            <w:r w:rsidR="00476E33">
              <w:rPr>
                <w:bCs/>
                <w:lang w:val="bg-BG" w:eastAsia="en-GB"/>
              </w:rPr>
              <w:t xml:space="preserve">С изграждането на третия метродиаметър и с разширяването на втория ще се повиши атрактивността на обществения транспорт, с което ще се допринесе за намаляване на автомобилния трафик и в резултат за редуциране на вредните емисии и за подобряване на качеството на въздуха.  </w:t>
            </w:r>
          </w:p>
          <w:p w:rsidR="003D2245" w:rsidRPr="00F20D1F" w:rsidRDefault="003D2245" w:rsidP="0019233E">
            <w:pPr>
              <w:pStyle w:val="Default"/>
              <w:spacing w:before="120"/>
              <w:jc w:val="both"/>
              <w:rPr>
                <w:b/>
                <w:bCs/>
              </w:rPr>
            </w:pPr>
            <w:r w:rsidRPr="00F20D1F">
              <w:rPr>
                <w:b/>
                <w:bCs/>
              </w:rPr>
              <w:t>Потенциал</w:t>
            </w:r>
            <w:r w:rsidR="00EF58EC">
              <w:rPr>
                <w:b/>
                <w:bCs/>
              </w:rPr>
              <w:t>е</w:t>
            </w:r>
            <w:r w:rsidRPr="00F20D1F">
              <w:rPr>
                <w:b/>
                <w:bCs/>
              </w:rPr>
              <w:t>н бенефициент:</w:t>
            </w:r>
          </w:p>
          <w:p w:rsidR="003D2245" w:rsidRPr="005922C1" w:rsidRDefault="003D2245" w:rsidP="0059575C">
            <w:pPr>
              <w:pStyle w:val="BodyTextIndent"/>
              <w:numPr>
                <w:ilvl w:val="0"/>
                <w:numId w:val="35"/>
              </w:numPr>
              <w:suppressAutoHyphens/>
              <w:spacing w:before="120" w:after="0"/>
              <w:rPr>
                <w:lang w:val="bg-BG"/>
              </w:rPr>
            </w:pPr>
            <w:r w:rsidRPr="00F20D1F">
              <w:rPr>
                <w:bCs/>
                <w:lang w:val="bg-BG" w:eastAsia="en-GB"/>
              </w:rPr>
              <w:t>„Метрополитен” ЕАД</w:t>
            </w:r>
          </w:p>
        </w:tc>
      </w:tr>
    </w:tbl>
    <w:p w:rsidR="003D2245" w:rsidRPr="003D2245" w:rsidRDefault="003D2245" w:rsidP="003D2245">
      <w:pPr>
        <w:pStyle w:val="Text1"/>
        <w:rPr>
          <w:lang w:val="bg-BG" w:eastAsia="en-GB"/>
        </w:rPr>
      </w:pPr>
    </w:p>
    <w:p w:rsidR="0041462C" w:rsidRPr="00F20D1F" w:rsidRDefault="0041462C" w:rsidP="0041462C">
      <w:pPr>
        <w:pStyle w:val="ManualHeading3"/>
        <w:tabs>
          <w:tab w:val="clear" w:pos="850"/>
        </w:tabs>
        <w:ind w:left="1418" w:hanging="1418"/>
        <w:rPr>
          <w:b/>
        </w:rPr>
      </w:pPr>
      <w:r w:rsidRPr="00F20D1F">
        <w:rPr>
          <w:b/>
        </w:rPr>
        <w:t xml:space="preserve">2.A.3.3.2.2  </w:t>
      </w:r>
      <w:r w:rsidRPr="00F20D1F">
        <w:tab/>
      </w:r>
      <w:r w:rsidRPr="00F20D1F">
        <w:rPr>
          <w:b/>
        </w:rPr>
        <w:t>Ръководни принципи за подбора на операциите</w:t>
      </w:r>
    </w:p>
    <w:p w:rsidR="0041462C" w:rsidRPr="003D2245" w:rsidRDefault="0041462C" w:rsidP="003D2245">
      <w:pPr>
        <w:pStyle w:val="ManualHeading3"/>
        <w:tabs>
          <w:tab w:val="clear" w:pos="850"/>
        </w:tabs>
        <w:ind w:left="1418" w:hanging="1418"/>
        <w:rPr>
          <w:i w:val="0"/>
        </w:rPr>
      </w:pPr>
      <w:r w:rsidRPr="003D2245">
        <w:rPr>
          <w:i w:val="0"/>
        </w:rPr>
        <w:t xml:space="preserve"> (Позоваване: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41462C" w:rsidRPr="00F20D1F" w:rsidTr="0041462C">
        <w:trPr>
          <w:trHeight w:val="518"/>
        </w:trPr>
        <w:tc>
          <w:tcPr>
            <w:tcW w:w="2235" w:type="dxa"/>
            <w:shd w:val="clear" w:color="auto" w:fill="auto"/>
          </w:tcPr>
          <w:p w:rsidR="0041462C" w:rsidRPr="00F20D1F" w:rsidRDefault="0041462C" w:rsidP="0041462C">
            <w:pPr>
              <w:rPr>
                <w:i/>
                <w:color w:val="8DB3E2"/>
                <w:sz w:val="18"/>
                <w:szCs w:val="18"/>
              </w:rPr>
            </w:pPr>
            <w:r w:rsidRPr="00F20D1F">
              <w:rPr>
                <w:i/>
              </w:rPr>
              <w:t>Инвестиционен приоритет</w:t>
            </w:r>
          </w:p>
        </w:tc>
        <w:tc>
          <w:tcPr>
            <w:tcW w:w="6443" w:type="dxa"/>
            <w:shd w:val="clear" w:color="auto" w:fill="auto"/>
          </w:tcPr>
          <w:p w:rsidR="0041462C" w:rsidRPr="00F20D1F" w:rsidRDefault="0041462C" w:rsidP="0041462C">
            <w:pPr>
              <w:rPr>
                <w:i/>
                <w:color w:val="8DB3E2"/>
                <w:sz w:val="18"/>
                <w:szCs w:val="18"/>
              </w:rPr>
            </w:pPr>
            <w:r>
              <w:rPr>
                <w:i/>
                <w:szCs w:val="24"/>
              </w:rPr>
              <w:t xml:space="preserve">4е - </w:t>
            </w:r>
            <w:r w:rsidRPr="00F20D1F">
              <w:rPr>
                <w:i/>
                <w:szCs w:val="24"/>
              </w:rPr>
              <w:t>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r w:rsidRPr="00F20D1F" w:rsidDel="00B36041">
              <w:rPr>
                <w:i/>
              </w:rPr>
              <w:t xml:space="preserve"> </w:t>
            </w:r>
          </w:p>
        </w:tc>
      </w:tr>
      <w:tr w:rsidR="0041462C" w:rsidRPr="00F20D1F" w:rsidTr="0041462C">
        <w:trPr>
          <w:trHeight w:val="1088"/>
        </w:trPr>
        <w:tc>
          <w:tcPr>
            <w:tcW w:w="8678" w:type="dxa"/>
            <w:gridSpan w:val="2"/>
            <w:shd w:val="clear" w:color="auto" w:fill="auto"/>
          </w:tcPr>
          <w:p w:rsidR="0041462C" w:rsidRPr="00F20D1F" w:rsidRDefault="0041462C" w:rsidP="0041462C">
            <w:r w:rsidRPr="00F20D1F">
              <w:lastRenderedPageBreak/>
              <w:t xml:space="preserve">Процесът на подбор и оценка на предложения за финансиране инвестиционен проект обхваща методиката и подхода, посочени </w:t>
            </w:r>
            <w:r w:rsidR="000B15F3">
              <w:t xml:space="preserve">в раздел </w:t>
            </w:r>
            <w:r w:rsidR="000B15F3" w:rsidRPr="000B15F3">
              <w:t>2.A.1.5.2</w:t>
            </w:r>
            <w:r w:rsidRPr="00F20D1F">
              <w:t xml:space="preserve">: </w:t>
            </w:r>
            <w:r w:rsidRPr="00F20D1F">
              <w:rPr>
                <w:vertAlign w:val="superscript"/>
              </w:rPr>
              <w:t>(</w:t>
            </w:r>
            <w:r w:rsidRPr="00F20D1F">
              <w:rPr>
                <w:vertAlign w:val="superscript"/>
              </w:rPr>
              <w:fldChar w:fldCharType="begin"/>
            </w:r>
            <w:r w:rsidRPr="00F20D1F">
              <w:rPr>
                <w:vertAlign w:val="superscript"/>
              </w:rPr>
              <w:instrText xml:space="preserve"> REF Check1 \h </w:instrText>
            </w:r>
            <w:r>
              <w:rPr>
                <w:vertAlign w:val="superscript"/>
              </w:rPr>
              <w:instrText xml:space="preserve"> \* MERGEFORMAT </w:instrText>
            </w:r>
            <w:r w:rsidRPr="00F20D1F">
              <w:rPr>
                <w:vertAlign w:val="superscript"/>
              </w:rPr>
            </w:r>
            <w:r w:rsidRPr="00F20D1F">
              <w:rPr>
                <w:vertAlign w:val="superscript"/>
              </w:rPr>
              <w:fldChar w:fldCharType="separate"/>
            </w:r>
            <w:r w:rsidR="00244A39" w:rsidRPr="00F20D1F">
              <w:t>**</w:t>
            </w:r>
            <w:r w:rsidRPr="00F20D1F">
              <w:rPr>
                <w:vertAlign w:val="superscript"/>
              </w:rPr>
              <w:fldChar w:fldCharType="end"/>
            </w:r>
            <w:r w:rsidRPr="00F20D1F">
              <w:rPr>
                <w:vertAlign w:val="superscript"/>
              </w:rPr>
              <w:t>)</w:t>
            </w:r>
          </w:p>
          <w:p w:rsidR="0041462C" w:rsidRPr="00F20D1F" w:rsidRDefault="0041462C" w:rsidP="0041462C">
            <w:r w:rsidRPr="00F20D1F">
              <w:t xml:space="preserve">По-конкретно внимание в оценката за подбор на операциите по инвестиционния приоритет, включен </w:t>
            </w:r>
            <w:r w:rsidR="00484C18">
              <w:t>в</w:t>
            </w:r>
            <w:r w:rsidRPr="00F20D1F">
              <w:t xml:space="preserve"> приоритетна ос 3, е насочено в отчитане на покриването на следните под-критерии:</w:t>
            </w:r>
          </w:p>
          <w:p w:rsidR="0041462C" w:rsidRPr="00F20D1F" w:rsidRDefault="0041462C" w:rsidP="0059575C">
            <w:pPr>
              <w:numPr>
                <w:ilvl w:val="0"/>
                <w:numId w:val="60"/>
              </w:numPr>
              <w:tabs>
                <w:tab w:val="left" w:pos="567"/>
              </w:tabs>
              <w:ind w:left="567" w:hanging="283"/>
            </w:pPr>
            <w:r w:rsidRPr="00F20D1F">
              <w:t>степен на намаляване на шума от автомобилен транспорт;</w:t>
            </w:r>
          </w:p>
          <w:p w:rsidR="0041462C" w:rsidRPr="00F20D1F" w:rsidRDefault="0041462C" w:rsidP="0059575C">
            <w:pPr>
              <w:numPr>
                <w:ilvl w:val="0"/>
                <w:numId w:val="60"/>
              </w:numPr>
              <w:tabs>
                <w:tab w:val="left" w:pos="567"/>
              </w:tabs>
              <w:ind w:left="567" w:hanging="283"/>
            </w:pPr>
            <w:r w:rsidRPr="00F20D1F">
              <w:t>степен на намаляване на задръствания в градски условия;</w:t>
            </w:r>
          </w:p>
          <w:p w:rsidR="0041462C" w:rsidRPr="00F20D1F" w:rsidRDefault="0041462C" w:rsidP="0059575C">
            <w:pPr>
              <w:numPr>
                <w:ilvl w:val="0"/>
                <w:numId w:val="60"/>
              </w:numPr>
              <w:tabs>
                <w:tab w:val="left" w:pos="567"/>
              </w:tabs>
              <w:ind w:left="567" w:hanging="283"/>
            </w:pPr>
            <w:r w:rsidRPr="00F20D1F">
              <w:t>степен на привлечени пътници от другите видове градски транспорт;</w:t>
            </w:r>
          </w:p>
          <w:p w:rsidR="0041462C" w:rsidRPr="00F20D1F" w:rsidRDefault="0041462C" w:rsidP="0059575C">
            <w:pPr>
              <w:numPr>
                <w:ilvl w:val="0"/>
                <w:numId w:val="60"/>
              </w:numPr>
              <w:tabs>
                <w:tab w:val="left" w:pos="567"/>
              </w:tabs>
              <w:ind w:left="567" w:hanging="283"/>
            </w:pPr>
            <w:r w:rsidRPr="00F20D1F">
              <w:t>оценка на ползите от околна среда;</w:t>
            </w:r>
          </w:p>
          <w:p w:rsidR="0041462C" w:rsidRPr="00F20D1F" w:rsidRDefault="0041462C" w:rsidP="0059575C">
            <w:pPr>
              <w:numPr>
                <w:ilvl w:val="0"/>
                <w:numId w:val="60"/>
              </w:numPr>
              <w:tabs>
                <w:tab w:val="left" w:pos="567"/>
              </w:tabs>
              <w:ind w:left="567" w:hanging="283"/>
              <w:rPr>
                <w:i/>
                <w:sz w:val="18"/>
                <w:szCs w:val="18"/>
              </w:rPr>
            </w:pPr>
            <w:r w:rsidRPr="00F20D1F">
              <w:t xml:space="preserve">оценка </w:t>
            </w:r>
            <w:r w:rsidR="00955397">
              <w:t xml:space="preserve">на </w:t>
            </w:r>
            <w:r w:rsidRPr="00F20D1F">
              <w:t>подобряването на безопасността на градския транспорт.</w:t>
            </w:r>
          </w:p>
        </w:tc>
      </w:tr>
    </w:tbl>
    <w:p w:rsidR="0041462C" w:rsidRPr="003D2245" w:rsidRDefault="0041462C" w:rsidP="0041462C">
      <w:pPr>
        <w:pStyle w:val="Text3"/>
        <w:ind w:left="0"/>
        <w:rPr>
          <w:sz w:val="16"/>
          <w:szCs w:val="16"/>
        </w:rPr>
      </w:pPr>
    </w:p>
    <w:p w:rsidR="0041462C" w:rsidRPr="00F20D1F" w:rsidRDefault="0041462C" w:rsidP="0041462C">
      <w:pPr>
        <w:pStyle w:val="Text1"/>
        <w:ind w:left="0"/>
        <w:rPr>
          <w:lang w:val="bg-BG"/>
        </w:rPr>
      </w:pPr>
      <w:r w:rsidRPr="00F20D1F">
        <w:rPr>
          <w:b/>
          <w:lang w:val="bg-BG"/>
        </w:rPr>
        <w:t>2.A.3.3.2.3 Планирано използване на финансови инструменти</w:t>
      </w:r>
      <w:r w:rsidRPr="00F20D1F">
        <w:rPr>
          <w:lang w:val="bg-BG"/>
        </w:rPr>
        <w:t xml:space="preserve"> (когато е целесъобразно)</w:t>
      </w:r>
    </w:p>
    <w:p w:rsidR="0041462C" w:rsidRPr="00F20D1F" w:rsidRDefault="0041462C" w:rsidP="0041462C">
      <w:pPr>
        <w:pStyle w:val="ManualHeading3"/>
        <w:tabs>
          <w:tab w:val="clear" w:pos="850"/>
        </w:tabs>
        <w:ind w:left="0" w:firstLine="0"/>
        <w:rPr>
          <w:i w:val="0"/>
        </w:rPr>
      </w:pPr>
      <w:r w:rsidRPr="00F20D1F">
        <w:rPr>
          <w:i w:val="0"/>
        </w:rPr>
        <w:t xml:space="preserve">(Позоваване: член 96, параграф 2, първа алинея, буква б), подточка iii) от Регламент (EС) № 1303/2013) </w:t>
      </w:r>
    </w:p>
    <w:p w:rsidR="0041462C" w:rsidRPr="00F20D1F" w:rsidRDefault="0041462C" w:rsidP="0041462C">
      <w:pPr>
        <w:pStyle w:val="Text1"/>
        <w:spacing w:before="0" w:after="0"/>
        <w:ind w:left="851"/>
        <w:rPr>
          <w:sz w:val="16"/>
          <w:szCs w:val="16"/>
          <w:lang w:val="bg-BG"/>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949"/>
      </w:tblGrid>
      <w:tr w:rsidR="0041462C" w:rsidRPr="00F20D1F" w:rsidTr="003D2245">
        <w:trPr>
          <w:trHeight w:val="518"/>
        </w:trPr>
        <w:tc>
          <w:tcPr>
            <w:tcW w:w="4339" w:type="dxa"/>
            <w:shd w:val="clear" w:color="auto" w:fill="auto"/>
          </w:tcPr>
          <w:p w:rsidR="0041462C" w:rsidRPr="00F20D1F" w:rsidRDefault="0041462C" w:rsidP="0041462C">
            <w:pPr>
              <w:rPr>
                <w:i/>
                <w:color w:val="8DB3E2"/>
                <w:sz w:val="18"/>
                <w:szCs w:val="18"/>
              </w:rPr>
            </w:pPr>
            <w:r w:rsidRPr="00F20D1F">
              <w:rPr>
                <w:i/>
              </w:rPr>
              <w:t>Инвестиционен приоритет</w:t>
            </w:r>
          </w:p>
        </w:tc>
        <w:tc>
          <w:tcPr>
            <w:tcW w:w="4949" w:type="dxa"/>
            <w:shd w:val="clear" w:color="auto" w:fill="auto"/>
          </w:tcPr>
          <w:p w:rsidR="0041462C" w:rsidRPr="00F20D1F" w:rsidRDefault="0041462C" w:rsidP="0041462C">
            <w:pPr>
              <w:rPr>
                <w:i/>
                <w:color w:val="8DB3E2"/>
                <w:sz w:val="18"/>
                <w:szCs w:val="18"/>
              </w:rPr>
            </w:pPr>
            <w:r>
              <w:rPr>
                <w:i/>
                <w:szCs w:val="24"/>
              </w:rPr>
              <w:t xml:space="preserve">4е - </w:t>
            </w:r>
            <w:r w:rsidRPr="00F20D1F">
              <w:rPr>
                <w:i/>
                <w:szCs w:val="24"/>
              </w:rPr>
              <w:t>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r w:rsidRPr="00F20D1F" w:rsidDel="00F056EC">
              <w:rPr>
                <w:i/>
              </w:rPr>
              <w:t xml:space="preserve"> </w:t>
            </w:r>
          </w:p>
        </w:tc>
      </w:tr>
      <w:tr w:rsidR="0041462C" w:rsidRPr="00F20D1F" w:rsidTr="003D2245">
        <w:trPr>
          <w:trHeight w:val="379"/>
        </w:trPr>
        <w:tc>
          <w:tcPr>
            <w:tcW w:w="4339" w:type="dxa"/>
            <w:shd w:val="clear" w:color="auto" w:fill="auto"/>
          </w:tcPr>
          <w:p w:rsidR="0041462C" w:rsidRPr="002117B1" w:rsidRDefault="0041462C" w:rsidP="0041462C">
            <w:pPr>
              <w:rPr>
                <w:i/>
                <w:color w:val="8DB3E2"/>
                <w:sz w:val="18"/>
                <w:szCs w:val="18"/>
              </w:rPr>
            </w:pPr>
            <w:r w:rsidRPr="00700752">
              <w:rPr>
                <w:i/>
              </w:rPr>
              <w:t>Планирано използване на финансови инструменти</w:t>
            </w:r>
          </w:p>
        </w:tc>
        <w:tc>
          <w:tcPr>
            <w:tcW w:w="4949" w:type="dxa"/>
            <w:shd w:val="clear" w:color="auto" w:fill="auto"/>
          </w:tcPr>
          <w:p w:rsidR="0041462C" w:rsidRPr="002117B1" w:rsidRDefault="0041462C" w:rsidP="0041462C">
            <w:pPr>
              <w:rPr>
                <w:i/>
                <w:color w:val="8DB3E2"/>
                <w:sz w:val="18"/>
                <w:szCs w:val="18"/>
              </w:rPr>
            </w:pPr>
            <w:r w:rsidRPr="00700752">
              <w:rPr>
                <w:i/>
                <w:szCs w:val="24"/>
              </w:rPr>
              <w:t>Н/П</w:t>
            </w:r>
          </w:p>
        </w:tc>
      </w:tr>
      <w:tr w:rsidR="0041462C" w:rsidRPr="00F20D1F" w:rsidTr="003D2245">
        <w:trPr>
          <w:trHeight w:val="738"/>
        </w:trPr>
        <w:tc>
          <w:tcPr>
            <w:tcW w:w="9288" w:type="dxa"/>
            <w:gridSpan w:val="2"/>
            <w:shd w:val="clear" w:color="auto" w:fill="auto"/>
          </w:tcPr>
          <w:p w:rsidR="0041462C" w:rsidRPr="00F20D1F" w:rsidRDefault="002117B1" w:rsidP="0041462C">
            <w:pPr>
              <w:autoSpaceDE w:val="0"/>
              <w:autoSpaceDN w:val="0"/>
              <w:adjustRightInd w:val="0"/>
              <w:rPr>
                <w:lang w:eastAsia="bg-BG"/>
              </w:rPr>
            </w:pPr>
            <w:r>
              <w:rPr>
                <w:lang w:eastAsia="bg-BG"/>
              </w:rPr>
              <w:t>Н/П</w:t>
            </w:r>
            <w:r w:rsidR="0041462C" w:rsidRPr="00F20D1F">
              <w:rPr>
                <w:lang w:eastAsia="bg-BG"/>
              </w:rPr>
              <w:t xml:space="preserve">. </w:t>
            </w:r>
          </w:p>
        </w:tc>
      </w:tr>
    </w:tbl>
    <w:p w:rsidR="0041462C" w:rsidRPr="003D2245" w:rsidRDefault="0041462C" w:rsidP="0041462C">
      <w:pPr>
        <w:rPr>
          <w:sz w:val="16"/>
          <w:szCs w:val="16"/>
        </w:rPr>
      </w:pPr>
    </w:p>
    <w:p w:rsidR="0041462C" w:rsidRPr="00F20D1F" w:rsidRDefault="0041462C" w:rsidP="0041462C">
      <w:pPr>
        <w:pStyle w:val="Text1"/>
        <w:ind w:left="0"/>
        <w:rPr>
          <w:lang w:val="bg-BG"/>
        </w:rPr>
      </w:pPr>
      <w:r w:rsidRPr="00F20D1F">
        <w:rPr>
          <w:b/>
          <w:i/>
          <w:lang w:val="bg-BG"/>
        </w:rPr>
        <w:t xml:space="preserve">2.A.3.3.2.4 </w:t>
      </w:r>
      <w:r w:rsidRPr="00F20D1F">
        <w:rPr>
          <w:lang w:val="bg-BG"/>
        </w:rPr>
        <w:tab/>
      </w:r>
      <w:r w:rsidRPr="00F20D1F">
        <w:rPr>
          <w:b/>
          <w:lang w:val="bg-BG"/>
        </w:rPr>
        <w:t>Планирано използване на големи проекти</w:t>
      </w:r>
      <w:r w:rsidRPr="00F20D1F">
        <w:rPr>
          <w:lang w:val="bg-BG"/>
        </w:rPr>
        <w:t xml:space="preserve"> (когато е целесъобразно)</w:t>
      </w:r>
    </w:p>
    <w:p w:rsidR="0041462C" w:rsidRPr="00F20D1F" w:rsidRDefault="0041462C" w:rsidP="0041462C">
      <w:pPr>
        <w:pStyle w:val="ManualHeading3"/>
        <w:tabs>
          <w:tab w:val="clear" w:pos="850"/>
        </w:tabs>
        <w:ind w:left="1418" w:hanging="1418"/>
        <w:rPr>
          <w:i w:val="0"/>
        </w:rPr>
      </w:pPr>
      <w:r w:rsidRPr="00F20D1F">
        <w:rPr>
          <w:i w:val="0"/>
        </w:rPr>
        <w:t xml:space="preserve">(Позоваване: член 96, параграф 2, първа алинея, буква б), подточка iii) от Регламент (EС) № 1303/2013) </w:t>
      </w:r>
    </w:p>
    <w:p w:rsidR="0041462C" w:rsidRPr="00F20D1F" w:rsidRDefault="0041462C" w:rsidP="0041462C">
      <w:pPr>
        <w:pStyle w:val="Text1"/>
        <w:spacing w:before="0" w:after="0"/>
        <w:ind w:left="0"/>
        <w:rPr>
          <w:sz w:val="16"/>
          <w:szCs w:val="16"/>
          <w:lang w:val="bg-BG"/>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949"/>
      </w:tblGrid>
      <w:tr w:rsidR="0041462C" w:rsidRPr="00F20D1F" w:rsidTr="003D2245">
        <w:trPr>
          <w:trHeight w:val="518"/>
        </w:trPr>
        <w:tc>
          <w:tcPr>
            <w:tcW w:w="4339" w:type="dxa"/>
            <w:shd w:val="clear" w:color="auto" w:fill="auto"/>
          </w:tcPr>
          <w:p w:rsidR="0041462C" w:rsidRPr="00F20D1F" w:rsidRDefault="0041462C" w:rsidP="0041462C">
            <w:pPr>
              <w:jc w:val="left"/>
              <w:rPr>
                <w:i/>
                <w:color w:val="8DB3E2"/>
                <w:sz w:val="18"/>
                <w:szCs w:val="18"/>
              </w:rPr>
            </w:pPr>
            <w:r w:rsidRPr="00F20D1F">
              <w:rPr>
                <w:i/>
              </w:rPr>
              <w:t>Инвестиционен приоритет</w:t>
            </w:r>
          </w:p>
        </w:tc>
        <w:tc>
          <w:tcPr>
            <w:tcW w:w="4949" w:type="dxa"/>
            <w:shd w:val="clear" w:color="auto" w:fill="auto"/>
          </w:tcPr>
          <w:p w:rsidR="0041462C" w:rsidRPr="00F20D1F" w:rsidRDefault="0041462C" w:rsidP="0041462C">
            <w:pPr>
              <w:rPr>
                <w:i/>
                <w:color w:val="8DB3E2"/>
                <w:sz w:val="18"/>
                <w:szCs w:val="18"/>
              </w:rPr>
            </w:pPr>
            <w:r>
              <w:rPr>
                <w:i/>
                <w:szCs w:val="24"/>
              </w:rPr>
              <w:t xml:space="preserve">4е - </w:t>
            </w:r>
            <w:r w:rsidRPr="00F20D1F">
              <w:rPr>
                <w:i/>
                <w:szCs w:val="24"/>
              </w:rPr>
              <w:t>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r w:rsidRPr="00F20D1F" w:rsidDel="00F056EC">
              <w:rPr>
                <w:i/>
              </w:rPr>
              <w:t xml:space="preserve"> </w:t>
            </w:r>
          </w:p>
        </w:tc>
      </w:tr>
      <w:tr w:rsidR="0041462C" w:rsidRPr="00F20D1F" w:rsidTr="003D2245">
        <w:trPr>
          <w:trHeight w:val="350"/>
        </w:trPr>
        <w:tc>
          <w:tcPr>
            <w:tcW w:w="9288" w:type="dxa"/>
            <w:gridSpan w:val="2"/>
            <w:shd w:val="clear" w:color="auto" w:fill="auto"/>
          </w:tcPr>
          <w:p w:rsidR="005922C1" w:rsidRDefault="005922C1" w:rsidP="005922C1">
            <w:pPr>
              <w:widowControl w:val="0"/>
              <w:autoSpaceDE w:val="0"/>
              <w:autoSpaceDN w:val="0"/>
              <w:adjustRightInd w:val="0"/>
              <w:ind w:right="240"/>
            </w:pPr>
            <w:r>
              <w:t>В рамките на тази приоритетна ос на ОПТТИ 2014-2020 се предвижда да бъд</w:t>
            </w:r>
            <w:r>
              <w:rPr>
                <w:lang w:val="en-US"/>
              </w:rPr>
              <w:t>e</w:t>
            </w:r>
            <w:r>
              <w:t xml:space="preserve"> </w:t>
            </w:r>
            <w:r>
              <w:lastRenderedPageBreak/>
              <w:t>финансиран следния голям проект:</w:t>
            </w:r>
          </w:p>
          <w:p w:rsidR="005922C1" w:rsidRDefault="005922C1" w:rsidP="0059575C">
            <w:pPr>
              <w:widowControl w:val="0"/>
              <w:numPr>
                <w:ilvl w:val="0"/>
                <w:numId w:val="61"/>
              </w:numPr>
              <w:tabs>
                <w:tab w:val="left" w:pos="567"/>
              </w:tabs>
              <w:autoSpaceDE w:val="0"/>
              <w:autoSpaceDN w:val="0"/>
              <w:adjustRightInd w:val="0"/>
              <w:ind w:left="567" w:right="240" w:hanging="283"/>
            </w:pPr>
            <w:r w:rsidRPr="007E5131">
              <w:t>Изграждане на трети метродиаметър на метрото в София „бул. Ботевградско шосе - бул. Владимир Вазов - ЦГЧ - ж.к. Овча купел”</w:t>
            </w:r>
          </w:p>
          <w:p w:rsidR="005922C1" w:rsidRPr="00AD071E" w:rsidRDefault="005922C1" w:rsidP="005922C1">
            <w:pPr>
              <w:widowControl w:val="0"/>
              <w:autoSpaceDE w:val="0"/>
              <w:autoSpaceDN w:val="0"/>
              <w:adjustRightInd w:val="0"/>
              <w:ind w:right="240"/>
              <w:rPr>
                <w:i/>
              </w:rPr>
            </w:pPr>
            <w:r>
              <w:t xml:space="preserve">Подготовката за извършване на строителните работи е на следния етап на подготовка до степен „зрял” проект. </w:t>
            </w:r>
          </w:p>
          <w:p w:rsidR="005922C1" w:rsidRPr="005922C1" w:rsidRDefault="005922C1" w:rsidP="0059575C">
            <w:pPr>
              <w:widowControl w:val="0"/>
              <w:numPr>
                <w:ilvl w:val="0"/>
                <w:numId w:val="62"/>
              </w:numPr>
              <w:tabs>
                <w:tab w:val="left" w:pos="567"/>
              </w:tabs>
              <w:autoSpaceDE w:val="0"/>
              <w:autoSpaceDN w:val="0"/>
              <w:adjustRightInd w:val="0"/>
              <w:ind w:left="567" w:right="240" w:hanging="283"/>
            </w:pPr>
            <w:r w:rsidRPr="005922C1">
              <w:t>наличен идеен проект;</w:t>
            </w:r>
          </w:p>
          <w:p w:rsidR="005922C1" w:rsidRPr="005922C1" w:rsidRDefault="005922C1" w:rsidP="0059575C">
            <w:pPr>
              <w:widowControl w:val="0"/>
              <w:numPr>
                <w:ilvl w:val="0"/>
                <w:numId w:val="62"/>
              </w:numPr>
              <w:tabs>
                <w:tab w:val="left" w:pos="567"/>
              </w:tabs>
              <w:autoSpaceDE w:val="0"/>
              <w:autoSpaceDN w:val="0"/>
              <w:adjustRightInd w:val="0"/>
              <w:ind w:left="567" w:right="240" w:hanging="283"/>
            </w:pPr>
            <w:r w:rsidRPr="005922C1">
              <w:t>наличен технически проект до средата на 2016 г.;</w:t>
            </w:r>
          </w:p>
          <w:p w:rsidR="005922C1" w:rsidRPr="005922C1" w:rsidRDefault="005922C1" w:rsidP="0059575C">
            <w:pPr>
              <w:widowControl w:val="0"/>
              <w:numPr>
                <w:ilvl w:val="0"/>
                <w:numId w:val="62"/>
              </w:numPr>
              <w:tabs>
                <w:tab w:val="left" w:pos="567"/>
              </w:tabs>
              <w:autoSpaceDE w:val="0"/>
              <w:autoSpaceDN w:val="0"/>
              <w:adjustRightInd w:val="0"/>
              <w:ind w:left="567" w:right="240" w:hanging="283"/>
            </w:pPr>
            <w:r w:rsidRPr="005922C1">
              <w:t xml:space="preserve">наличен доклад за ОВОС; </w:t>
            </w:r>
          </w:p>
          <w:p w:rsidR="0041462C" w:rsidRPr="00F20D1F" w:rsidRDefault="005922C1" w:rsidP="0059575C">
            <w:pPr>
              <w:numPr>
                <w:ilvl w:val="0"/>
                <w:numId w:val="62"/>
              </w:numPr>
              <w:tabs>
                <w:tab w:val="left" w:pos="567"/>
              </w:tabs>
              <w:autoSpaceDE w:val="0"/>
              <w:autoSpaceDN w:val="0"/>
              <w:adjustRightInd w:val="0"/>
              <w:ind w:left="567" w:hanging="283"/>
            </w:pPr>
            <w:r w:rsidRPr="005922C1">
              <w:t>провеждане на отчуждения - не е приложимо</w:t>
            </w:r>
            <w:r>
              <w:t>.</w:t>
            </w:r>
          </w:p>
        </w:tc>
      </w:tr>
    </w:tbl>
    <w:p w:rsidR="0041462C" w:rsidRPr="00F20D1F" w:rsidRDefault="0041462C" w:rsidP="0041462C"/>
    <w:p w:rsidR="0041462C" w:rsidRPr="00F20D1F" w:rsidRDefault="0041462C" w:rsidP="0041462C">
      <w:pPr>
        <w:rPr>
          <w:b/>
          <w:i/>
        </w:rPr>
      </w:pPr>
      <w:r w:rsidRPr="00F20D1F">
        <w:rPr>
          <w:b/>
          <w:i/>
        </w:rPr>
        <w:t>2.A.3.3.2.5</w:t>
      </w:r>
      <w:r w:rsidRPr="00F20D1F">
        <w:tab/>
      </w:r>
      <w:r w:rsidRPr="00F20D1F">
        <w:rPr>
          <w:b/>
          <w:i/>
        </w:rPr>
        <w:t xml:space="preserve">  Показатели за изпълнението по инвестиционни приоритети и когато е целесъобразно — по категории региони</w:t>
      </w:r>
    </w:p>
    <w:p w:rsidR="0041462C" w:rsidRPr="00F20D1F" w:rsidRDefault="0041462C" w:rsidP="0041462C">
      <w:r w:rsidRPr="00F20D1F">
        <w:t>(Позоваване: член 96, параграф 2, първа алинея, буква б), подточка iv) от Регламент (EС) № 1303/2013)</w:t>
      </w:r>
    </w:p>
    <w:p w:rsidR="0041462C" w:rsidRPr="00F20D1F" w:rsidRDefault="0041462C" w:rsidP="0041462C">
      <w:pPr>
        <w:rPr>
          <w:i/>
        </w:rPr>
      </w:pPr>
    </w:p>
    <w:p w:rsidR="0041462C" w:rsidRPr="00F20D1F" w:rsidRDefault="0041462C" w:rsidP="0041462C">
      <w:pPr>
        <w:rPr>
          <w:b/>
        </w:rPr>
      </w:pPr>
      <w:r w:rsidRPr="00F20D1F">
        <w:rPr>
          <w:b/>
        </w:rPr>
        <w:t xml:space="preserve">Таблица 5: </w:t>
      </w:r>
      <w:r w:rsidRPr="00F20D1F">
        <w:tab/>
      </w:r>
      <w:r w:rsidRPr="00F20D1F">
        <w:rPr>
          <w:b/>
        </w:rPr>
        <w:t xml:space="preserve">Общи и специфични за програмата показатели за изпълнението </w:t>
      </w:r>
    </w:p>
    <w:p w:rsidR="0041462C" w:rsidRDefault="0041462C" w:rsidP="0041462C">
      <w:r w:rsidRPr="00F20D1F">
        <w:t>(по инвестиционни приоритети, разпределени по категории региони за ЕСФ и когато е уместно — за ЕФРР)</w:t>
      </w:r>
    </w:p>
    <w:p w:rsidR="0041462C" w:rsidRDefault="0041462C" w:rsidP="0041462C"/>
    <w:tbl>
      <w:tblPr>
        <w:tblW w:w="563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2"/>
        <w:gridCol w:w="1537"/>
        <w:gridCol w:w="1354"/>
        <w:gridCol w:w="1039"/>
        <w:gridCol w:w="1041"/>
        <w:gridCol w:w="1060"/>
        <w:gridCol w:w="1599"/>
        <w:gridCol w:w="1537"/>
      </w:tblGrid>
      <w:tr w:rsidR="0041462C" w:rsidRPr="00F20D1F" w:rsidTr="00035A07">
        <w:trPr>
          <w:trHeight w:val="512"/>
          <w:jc w:val="center"/>
        </w:trPr>
        <w:tc>
          <w:tcPr>
            <w:tcW w:w="1263" w:type="pct"/>
            <w:gridSpan w:val="2"/>
          </w:tcPr>
          <w:p w:rsidR="0041462C" w:rsidRPr="00580D00" w:rsidRDefault="0041462C" w:rsidP="0041462C">
            <w:pPr>
              <w:pStyle w:val="ListDash"/>
              <w:numPr>
                <w:ilvl w:val="0"/>
                <w:numId w:val="0"/>
              </w:numPr>
              <w:ind w:left="283" w:hanging="283"/>
              <w:rPr>
                <w:b/>
                <w:i/>
                <w:sz w:val="18"/>
                <w:szCs w:val="18"/>
              </w:rPr>
            </w:pPr>
            <w:r w:rsidRPr="00580D00">
              <w:rPr>
                <w:b/>
                <w:i/>
                <w:sz w:val="18"/>
                <w:szCs w:val="18"/>
              </w:rPr>
              <w:t>Инвестиционен приоритет</w:t>
            </w:r>
          </w:p>
        </w:tc>
        <w:tc>
          <w:tcPr>
            <w:tcW w:w="3737" w:type="pct"/>
            <w:gridSpan w:val="6"/>
            <w:shd w:val="clear" w:color="auto" w:fill="auto"/>
          </w:tcPr>
          <w:p w:rsidR="0041462C" w:rsidRPr="00990EEA" w:rsidRDefault="0041462C" w:rsidP="0041462C">
            <w:pPr>
              <w:pStyle w:val="ListDash"/>
              <w:numPr>
                <w:ilvl w:val="0"/>
                <w:numId w:val="0"/>
              </w:numPr>
              <w:rPr>
                <w:b/>
                <w:i/>
                <w:sz w:val="18"/>
                <w:szCs w:val="18"/>
              </w:rPr>
            </w:pPr>
            <w:r w:rsidRPr="00990EEA">
              <w:rPr>
                <w:b/>
                <w:i/>
                <w:sz w:val="18"/>
                <w:szCs w:val="18"/>
              </w:rPr>
              <w:t>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p>
        </w:tc>
      </w:tr>
      <w:tr w:rsidR="0041462C" w:rsidRPr="00F20D1F" w:rsidTr="003D2245">
        <w:trPr>
          <w:trHeight w:val="709"/>
          <w:jc w:val="center"/>
        </w:trPr>
        <w:tc>
          <w:tcPr>
            <w:tcW w:w="510" w:type="pct"/>
          </w:tcPr>
          <w:p w:rsidR="0041462C" w:rsidRPr="00F20D1F" w:rsidRDefault="0041462C" w:rsidP="0041462C">
            <w:pPr>
              <w:pStyle w:val="ListDash"/>
              <w:numPr>
                <w:ilvl w:val="0"/>
                <w:numId w:val="0"/>
              </w:numPr>
              <w:ind w:left="283" w:hanging="283"/>
              <w:rPr>
                <w:b/>
                <w:i/>
                <w:sz w:val="16"/>
                <w:szCs w:val="16"/>
              </w:rPr>
            </w:pPr>
            <w:r w:rsidRPr="00F20D1F">
              <w:rPr>
                <w:b/>
                <w:i/>
                <w:sz w:val="16"/>
              </w:rPr>
              <w:t>Идентификация</w:t>
            </w:r>
          </w:p>
        </w:tc>
        <w:tc>
          <w:tcPr>
            <w:tcW w:w="753" w:type="pct"/>
            <w:shd w:val="clear" w:color="auto" w:fill="auto"/>
          </w:tcPr>
          <w:p w:rsidR="0041462C" w:rsidRPr="00F20D1F" w:rsidRDefault="0041462C" w:rsidP="0041462C">
            <w:pPr>
              <w:pStyle w:val="ListDash"/>
              <w:numPr>
                <w:ilvl w:val="0"/>
                <w:numId w:val="0"/>
              </w:numPr>
              <w:ind w:left="283" w:hanging="283"/>
              <w:rPr>
                <w:b/>
                <w:i/>
                <w:sz w:val="16"/>
                <w:szCs w:val="16"/>
              </w:rPr>
            </w:pPr>
            <w:r w:rsidRPr="00F20D1F">
              <w:rPr>
                <w:b/>
                <w:i/>
                <w:sz w:val="16"/>
              </w:rPr>
              <w:t xml:space="preserve">Показател </w:t>
            </w:r>
          </w:p>
        </w:tc>
        <w:tc>
          <w:tcPr>
            <w:tcW w:w="663" w:type="pct"/>
            <w:shd w:val="clear" w:color="auto" w:fill="auto"/>
          </w:tcPr>
          <w:p w:rsidR="0041462C" w:rsidRPr="00F20D1F" w:rsidRDefault="0041462C" w:rsidP="0041462C">
            <w:pPr>
              <w:pStyle w:val="ListDash"/>
              <w:numPr>
                <w:ilvl w:val="0"/>
                <w:numId w:val="0"/>
              </w:numPr>
              <w:rPr>
                <w:b/>
                <w:i/>
                <w:sz w:val="16"/>
                <w:szCs w:val="16"/>
              </w:rPr>
            </w:pPr>
            <w:r w:rsidRPr="00F20D1F">
              <w:rPr>
                <w:b/>
                <w:i/>
                <w:sz w:val="16"/>
              </w:rPr>
              <w:t>Мерна единица</w:t>
            </w:r>
          </w:p>
        </w:tc>
        <w:tc>
          <w:tcPr>
            <w:tcW w:w="509" w:type="pct"/>
          </w:tcPr>
          <w:p w:rsidR="0041462C" w:rsidRPr="00F20D1F" w:rsidRDefault="0041462C" w:rsidP="0041462C">
            <w:pPr>
              <w:pStyle w:val="ListDash"/>
              <w:numPr>
                <w:ilvl w:val="0"/>
                <w:numId w:val="0"/>
              </w:numPr>
              <w:rPr>
                <w:b/>
                <w:i/>
                <w:sz w:val="16"/>
                <w:szCs w:val="16"/>
              </w:rPr>
            </w:pPr>
            <w:r w:rsidRPr="00F20D1F">
              <w:rPr>
                <w:b/>
                <w:i/>
                <w:sz w:val="16"/>
              </w:rPr>
              <w:t xml:space="preserve">Фонд </w:t>
            </w:r>
          </w:p>
        </w:tc>
        <w:tc>
          <w:tcPr>
            <w:tcW w:w="510" w:type="pct"/>
          </w:tcPr>
          <w:p w:rsidR="0041462C" w:rsidRPr="00F20D1F" w:rsidRDefault="0041462C" w:rsidP="0041462C">
            <w:pPr>
              <w:pStyle w:val="ListDash"/>
              <w:numPr>
                <w:ilvl w:val="0"/>
                <w:numId w:val="0"/>
              </w:numPr>
              <w:rPr>
                <w:b/>
                <w:i/>
                <w:sz w:val="16"/>
                <w:szCs w:val="16"/>
              </w:rPr>
            </w:pPr>
            <w:r w:rsidRPr="00F20D1F">
              <w:rPr>
                <w:b/>
                <w:i/>
                <w:sz w:val="16"/>
              </w:rPr>
              <w:t xml:space="preserve">Категория региони (когато е уместно) </w:t>
            </w:r>
          </w:p>
        </w:tc>
        <w:tc>
          <w:tcPr>
            <w:tcW w:w="519" w:type="pct"/>
            <w:shd w:val="clear" w:color="auto" w:fill="auto"/>
          </w:tcPr>
          <w:p w:rsidR="0041462C" w:rsidRPr="00F20D1F" w:rsidRDefault="0041462C" w:rsidP="0041462C">
            <w:pPr>
              <w:pStyle w:val="ListDash"/>
              <w:numPr>
                <w:ilvl w:val="0"/>
                <w:numId w:val="0"/>
              </w:numPr>
              <w:rPr>
                <w:b/>
                <w:i/>
                <w:sz w:val="16"/>
                <w:szCs w:val="16"/>
              </w:rPr>
            </w:pPr>
            <w:r w:rsidRPr="00F20D1F">
              <w:rPr>
                <w:b/>
                <w:i/>
                <w:sz w:val="16"/>
              </w:rPr>
              <w:t>Целева стойност (2023 г.)</w:t>
            </w:r>
            <w:r w:rsidRPr="00F20D1F">
              <w:rPr>
                <w:rStyle w:val="FootnoteReference"/>
                <w:b/>
                <w:i/>
                <w:sz w:val="16"/>
              </w:rPr>
              <w:footnoteReference w:id="43"/>
            </w:r>
          </w:p>
        </w:tc>
        <w:tc>
          <w:tcPr>
            <w:tcW w:w="783" w:type="pct"/>
            <w:shd w:val="clear" w:color="auto" w:fill="auto"/>
          </w:tcPr>
          <w:p w:rsidR="0041462C" w:rsidRPr="00F20D1F" w:rsidRDefault="0041462C" w:rsidP="0041462C">
            <w:pPr>
              <w:pStyle w:val="ListDash"/>
              <w:numPr>
                <w:ilvl w:val="0"/>
                <w:numId w:val="0"/>
              </w:numPr>
              <w:rPr>
                <w:b/>
                <w:i/>
                <w:sz w:val="16"/>
                <w:szCs w:val="16"/>
              </w:rPr>
            </w:pPr>
            <w:r w:rsidRPr="00F20D1F">
              <w:rPr>
                <w:b/>
                <w:i/>
                <w:sz w:val="16"/>
              </w:rPr>
              <w:t>Източник на данните</w:t>
            </w:r>
          </w:p>
        </w:tc>
        <w:tc>
          <w:tcPr>
            <w:tcW w:w="753" w:type="pct"/>
          </w:tcPr>
          <w:p w:rsidR="0041462C" w:rsidRPr="00F20D1F" w:rsidRDefault="0041462C" w:rsidP="0041462C">
            <w:pPr>
              <w:pStyle w:val="ListDash"/>
              <w:numPr>
                <w:ilvl w:val="0"/>
                <w:numId w:val="0"/>
              </w:numPr>
              <w:rPr>
                <w:b/>
                <w:i/>
                <w:sz w:val="16"/>
                <w:szCs w:val="16"/>
              </w:rPr>
            </w:pPr>
            <w:r w:rsidRPr="00F20D1F">
              <w:rPr>
                <w:b/>
                <w:i/>
                <w:sz w:val="16"/>
              </w:rPr>
              <w:t>Честота на отчитане</w:t>
            </w:r>
          </w:p>
        </w:tc>
      </w:tr>
      <w:tr w:rsidR="0041462C" w:rsidRPr="00F20D1F" w:rsidTr="003D2245">
        <w:trPr>
          <w:trHeight w:val="1168"/>
          <w:jc w:val="center"/>
        </w:trPr>
        <w:tc>
          <w:tcPr>
            <w:tcW w:w="510" w:type="pct"/>
          </w:tcPr>
          <w:p w:rsidR="0041462C" w:rsidRPr="00F20D1F" w:rsidRDefault="0041462C" w:rsidP="0041462C">
            <w:pPr>
              <w:pStyle w:val="ListDash"/>
              <w:numPr>
                <w:ilvl w:val="0"/>
                <w:numId w:val="0"/>
              </w:numPr>
              <w:rPr>
                <w:sz w:val="20"/>
              </w:rPr>
            </w:pPr>
            <w:r w:rsidRPr="00F20D1F">
              <w:rPr>
                <w:sz w:val="20"/>
              </w:rPr>
              <w:t>15</w:t>
            </w:r>
          </w:p>
        </w:tc>
        <w:tc>
          <w:tcPr>
            <w:tcW w:w="753" w:type="pct"/>
            <w:shd w:val="clear" w:color="auto" w:fill="auto"/>
          </w:tcPr>
          <w:p w:rsidR="0041462C" w:rsidRPr="00F20D1F" w:rsidRDefault="0041462C" w:rsidP="0041462C">
            <w:pPr>
              <w:pStyle w:val="ListDash"/>
              <w:numPr>
                <w:ilvl w:val="0"/>
                <w:numId w:val="0"/>
              </w:numPr>
              <w:jc w:val="left"/>
              <w:rPr>
                <w:sz w:val="20"/>
              </w:rPr>
            </w:pPr>
            <w:r w:rsidRPr="00F20D1F">
              <w:rPr>
                <w:sz w:val="20"/>
              </w:rPr>
              <w:t>Обща дължина нови или модернизирани трамвайни и метро линии</w:t>
            </w:r>
          </w:p>
        </w:tc>
        <w:tc>
          <w:tcPr>
            <w:tcW w:w="663" w:type="pct"/>
            <w:shd w:val="clear" w:color="auto" w:fill="auto"/>
          </w:tcPr>
          <w:p w:rsidR="0041462C" w:rsidRPr="00F20D1F" w:rsidRDefault="0041462C" w:rsidP="0041462C">
            <w:pPr>
              <w:pStyle w:val="ListDash"/>
              <w:numPr>
                <w:ilvl w:val="0"/>
                <w:numId w:val="0"/>
              </w:numPr>
              <w:rPr>
                <w:sz w:val="20"/>
              </w:rPr>
            </w:pPr>
            <w:r w:rsidRPr="00F20D1F">
              <w:rPr>
                <w:sz w:val="20"/>
              </w:rPr>
              <w:t>Км</w:t>
            </w:r>
          </w:p>
        </w:tc>
        <w:tc>
          <w:tcPr>
            <w:tcW w:w="509" w:type="pct"/>
          </w:tcPr>
          <w:p w:rsidR="0041462C" w:rsidRPr="00F20D1F" w:rsidRDefault="0041462C" w:rsidP="0041462C">
            <w:pPr>
              <w:pStyle w:val="ListDash"/>
              <w:numPr>
                <w:ilvl w:val="0"/>
                <w:numId w:val="0"/>
              </w:numPr>
              <w:rPr>
                <w:i/>
                <w:sz w:val="20"/>
              </w:rPr>
            </w:pPr>
            <w:r w:rsidRPr="00F20D1F">
              <w:rPr>
                <w:sz w:val="20"/>
              </w:rPr>
              <w:t>ЕФРР</w:t>
            </w:r>
          </w:p>
        </w:tc>
        <w:tc>
          <w:tcPr>
            <w:tcW w:w="510" w:type="pct"/>
          </w:tcPr>
          <w:p w:rsidR="0041462C" w:rsidRPr="00F20D1F" w:rsidRDefault="0041462C" w:rsidP="0041462C">
            <w:pPr>
              <w:pStyle w:val="ListDash"/>
              <w:numPr>
                <w:ilvl w:val="0"/>
                <w:numId w:val="0"/>
              </w:numPr>
              <w:rPr>
                <w:i/>
                <w:sz w:val="20"/>
              </w:rPr>
            </w:pPr>
            <w:r w:rsidRPr="00F20D1F">
              <w:rPr>
                <w:sz w:val="20"/>
              </w:rPr>
              <w:t>Слабо развити региони</w:t>
            </w:r>
          </w:p>
        </w:tc>
        <w:tc>
          <w:tcPr>
            <w:tcW w:w="519" w:type="pct"/>
            <w:shd w:val="clear" w:color="auto" w:fill="auto"/>
          </w:tcPr>
          <w:p w:rsidR="00367642" w:rsidRDefault="00367642" w:rsidP="0041462C">
            <w:pPr>
              <w:pStyle w:val="ListDash"/>
              <w:numPr>
                <w:ilvl w:val="0"/>
                <w:numId w:val="0"/>
              </w:numPr>
              <w:rPr>
                <w:sz w:val="20"/>
                <w:lang w:val="en-US"/>
              </w:rPr>
            </w:pPr>
            <w:r>
              <w:rPr>
                <w:sz w:val="20"/>
                <w:lang w:val="en-US"/>
              </w:rPr>
              <w:t>13.10</w:t>
            </w:r>
          </w:p>
          <w:p w:rsidR="0041462C" w:rsidRPr="00F20D1F" w:rsidRDefault="0041462C" w:rsidP="0041462C">
            <w:pPr>
              <w:pStyle w:val="ListDash"/>
              <w:numPr>
                <w:ilvl w:val="0"/>
                <w:numId w:val="0"/>
              </w:numPr>
              <w:rPr>
                <w:i/>
                <w:sz w:val="20"/>
              </w:rPr>
            </w:pPr>
          </w:p>
        </w:tc>
        <w:tc>
          <w:tcPr>
            <w:tcW w:w="783" w:type="pct"/>
            <w:shd w:val="clear" w:color="auto" w:fill="auto"/>
          </w:tcPr>
          <w:p w:rsidR="0041462C" w:rsidRPr="00F20D1F" w:rsidRDefault="0041462C" w:rsidP="0041462C">
            <w:pPr>
              <w:pStyle w:val="ListDash"/>
              <w:numPr>
                <w:ilvl w:val="0"/>
                <w:numId w:val="0"/>
              </w:numPr>
              <w:rPr>
                <w:sz w:val="20"/>
              </w:rPr>
            </w:pPr>
            <w:r w:rsidRPr="00F20D1F">
              <w:rPr>
                <w:sz w:val="20"/>
              </w:rPr>
              <w:t>Метрополитен ЕАД</w:t>
            </w:r>
          </w:p>
        </w:tc>
        <w:tc>
          <w:tcPr>
            <w:tcW w:w="753" w:type="pct"/>
          </w:tcPr>
          <w:p w:rsidR="0041462C" w:rsidRPr="00F20D1F" w:rsidRDefault="007E3A15" w:rsidP="007E3A15">
            <w:pPr>
              <w:pStyle w:val="ListDash"/>
              <w:numPr>
                <w:ilvl w:val="0"/>
                <w:numId w:val="0"/>
              </w:numPr>
              <w:jc w:val="left"/>
              <w:rPr>
                <w:sz w:val="20"/>
              </w:rPr>
            </w:pPr>
            <w:r>
              <w:rPr>
                <w:sz w:val="20"/>
              </w:rPr>
              <w:t>На годишна база</w:t>
            </w:r>
          </w:p>
        </w:tc>
      </w:tr>
      <w:tr w:rsidR="00035A07" w:rsidRPr="00F20D1F" w:rsidTr="00035A07">
        <w:trPr>
          <w:trHeight w:val="79"/>
          <w:jc w:val="center"/>
        </w:trPr>
        <w:tc>
          <w:tcPr>
            <w:tcW w:w="510" w:type="pct"/>
          </w:tcPr>
          <w:p w:rsidR="00035A07" w:rsidRDefault="00035A07" w:rsidP="0041462C">
            <w:pPr>
              <w:pStyle w:val="ListDash"/>
              <w:numPr>
                <w:ilvl w:val="0"/>
                <w:numId w:val="0"/>
              </w:numPr>
              <w:rPr>
                <w:sz w:val="20"/>
              </w:rPr>
            </w:pPr>
            <w:r>
              <w:rPr>
                <w:sz w:val="20"/>
              </w:rPr>
              <w:t>16</w:t>
            </w:r>
          </w:p>
        </w:tc>
        <w:tc>
          <w:tcPr>
            <w:tcW w:w="753" w:type="pct"/>
            <w:shd w:val="clear" w:color="auto" w:fill="auto"/>
          </w:tcPr>
          <w:p w:rsidR="00035A07" w:rsidRPr="00F20D1F" w:rsidRDefault="00035A07" w:rsidP="0041462C">
            <w:pPr>
              <w:autoSpaceDE w:val="0"/>
              <w:autoSpaceDN w:val="0"/>
              <w:adjustRightInd w:val="0"/>
              <w:jc w:val="left"/>
              <w:rPr>
                <w:sz w:val="20"/>
              </w:rPr>
            </w:pPr>
            <w:r w:rsidRPr="00F20D1F">
              <w:rPr>
                <w:sz w:val="20"/>
              </w:rPr>
              <w:t>Нови метро станции</w:t>
            </w:r>
          </w:p>
        </w:tc>
        <w:tc>
          <w:tcPr>
            <w:tcW w:w="663" w:type="pct"/>
            <w:shd w:val="clear" w:color="auto" w:fill="auto"/>
          </w:tcPr>
          <w:p w:rsidR="00035A07" w:rsidRPr="00F20D1F" w:rsidRDefault="00035A07" w:rsidP="0041462C">
            <w:pPr>
              <w:autoSpaceDE w:val="0"/>
              <w:autoSpaceDN w:val="0"/>
              <w:adjustRightInd w:val="0"/>
              <w:rPr>
                <w:sz w:val="20"/>
              </w:rPr>
            </w:pPr>
            <w:r w:rsidRPr="00F20D1F">
              <w:rPr>
                <w:sz w:val="20"/>
              </w:rPr>
              <w:t xml:space="preserve">Брой </w:t>
            </w:r>
          </w:p>
        </w:tc>
        <w:tc>
          <w:tcPr>
            <w:tcW w:w="509" w:type="pct"/>
          </w:tcPr>
          <w:p w:rsidR="00035A07" w:rsidRPr="00F20D1F" w:rsidRDefault="00035A07" w:rsidP="0041462C">
            <w:pPr>
              <w:autoSpaceDE w:val="0"/>
              <w:autoSpaceDN w:val="0"/>
              <w:adjustRightInd w:val="0"/>
              <w:rPr>
                <w:sz w:val="20"/>
              </w:rPr>
            </w:pPr>
            <w:r w:rsidRPr="00F20D1F">
              <w:rPr>
                <w:sz w:val="20"/>
              </w:rPr>
              <w:t>ЕФРР</w:t>
            </w:r>
          </w:p>
        </w:tc>
        <w:tc>
          <w:tcPr>
            <w:tcW w:w="510" w:type="pct"/>
          </w:tcPr>
          <w:p w:rsidR="00035A07" w:rsidRPr="00F20D1F" w:rsidRDefault="00035A07" w:rsidP="0041462C">
            <w:pPr>
              <w:autoSpaceDE w:val="0"/>
              <w:autoSpaceDN w:val="0"/>
              <w:adjustRightInd w:val="0"/>
              <w:rPr>
                <w:sz w:val="20"/>
              </w:rPr>
            </w:pPr>
            <w:r w:rsidRPr="00F20D1F">
              <w:rPr>
                <w:sz w:val="20"/>
              </w:rPr>
              <w:t>Слабо развити региони</w:t>
            </w:r>
          </w:p>
        </w:tc>
        <w:tc>
          <w:tcPr>
            <w:tcW w:w="519" w:type="pct"/>
            <w:shd w:val="clear" w:color="auto" w:fill="auto"/>
          </w:tcPr>
          <w:p w:rsidR="00035A07" w:rsidRPr="00B87801" w:rsidRDefault="00107E74" w:rsidP="0041462C">
            <w:pPr>
              <w:autoSpaceDE w:val="0"/>
              <w:autoSpaceDN w:val="0"/>
              <w:adjustRightInd w:val="0"/>
              <w:rPr>
                <w:sz w:val="20"/>
              </w:rPr>
            </w:pPr>
            <w:r>
              <w:rPr>
                <w:sz w:val="20"/>
              </w:rPr>
              <w:t>1</w:t>
            </w:r>
            <w:r w:rsidR="00367642">
              <w:rPr>
                <w:sz w:val="20"/>
                <w:lang w:val="en-US"/>
              </w:rPr>
              <w:t>3</w:t>
            </w:r>
          </w:p>
        </w:tc>
        <w:tc>
          <w:tcPr>
            <w:tcW w:w="783" w:type="pct"/>
            <w:shd w:val="clear" w:color="auto" w:fill="auto"/>
          </w:tcPr>
          <w:p w:rsidR="00035A07" w:rsidRPr="00F20D1F" w:rsidRDefault="00035A07" w:rsidP="0041462C">
            <w:pPr>
              <w:autoSpaceDE w:val="0"/>
              <w:autoSpaceDN w:val="0"/>
              <w:adjustRightInd w:val="0"/>
              <w:rPr>
                <w:sz w:val="20"/>
              </w:rPr>
            </w:pPr>
            <w:r w:rsidRPr="00F20D1F">
              <w:rPr>
                <w:sz w:val="20"/>
              </w:rPr>
              <w:t>Метрополитен ЕАД</w:t>
            </w:r>
          </w:p>
        </w:tc>
        <w:tc>
          <w:tcPr>
            <w:tcW w:w="753" w:type="pct"/>
          </w:tcPr>
          <w:p w:rsidR="00035A07" w:rsidRPr="00F20D1F" w:rsidRDefault="007E3A15" w:rsidP="007E3A15">
            <w:pPr>
              <w:pStyle w:val="ListDash"/>
              <w:numPr>
                <w:ilvl w:val="0"/>
                <w:numId w:val="0"/>
              </w:numPr>
              <w:jc w:val="left"/>
              <w:rPr>
                <w:sz w:val="20"/>
              </w:rPr>
            </w:pPr>
            <w:r w:rsidRPr="007E3A15">
              <w:rPr>
                <w:sz w:val="20"/>
              </w:rPr>
              <w:t>На годишна база</w:t>
            </w:r>
          </w:p>
        </w:tc>
      </w:tr>
      <w:tr w:rsidR="002A6754" w:rsidRPr="00F20D1F" w:rsidTr="00035A07">
        <w:trPr>
          <w:trHeight w:val="79"/>
          <w:jc w:val="center"/>
        </w:trPr>
        <w:tc>
          <w:tcPr>
            <w:tcW w:w="510" w:type="pct"/>
          </w:tcPr>
          <w:p w:rsidR="002A6754" w:rsidRDefault="00105342" w:rsidP="0041462C">
            <w:pPr>
              <w:pStyle w:val="ListDash"/>
              <w:numPr>
                <w:ilvl w:val="0"/>
                <w:numId w:val="0"/>
              </w:numPr>
              <w:rPr>
                <w:sz w:val="20"/>
              </w:rPr>
            </w:pPr>
            <w:r>
              <w:rPr>
                <w:sz w:val="20"/>
              </w:rPr>
              <w:t>17</w:t>
            </w:r>
          </w:p>
        </w:tc>
        <w:tc>
          <w:tcPr>
            <w:tcW w:w="753" w:type="pct"/>
            <w:shd w:val="clear" w:color="auto" w:fill="auto"/>
          </w:tcPr>
          <w:p w:rsidR="002A6754" w:rsidRPr="00F20D1F" w:rsidRDefault="00105342" w:rsidP="0041462C">
            <w:pPr>
              <w:autoSpaceDE w:val="0"/>
              <w:autoSpaceDN w:val="0"/>
              <w:adjustRightInd w:val="0"/>
              <w:jc w:val="left"/>
              <w:rPr>
                <w:sz w:val="20"/>
              </w:rPr>
            </w:pPr>
            <w:r>
              <w:rPr>
                <w:sz w:val="20"/>
              </w:rPr>
              <w:t>Депо</w:t>
            </w:r>
          </w:p>
        </w:tc>
        <w:tc>
          <w:tcPr>
            <w:tcW w:w="663" w:type="pct"/>
            <w:shd w:val="clear" w:color="auto" w:fill="auto"/>
          </w:tcPr>
          <w:p w:rsidR="002A6754" w:rsidRPr="00F20D1F" w:rsidRDefault="00105342" w:rsidP="0041462C">
            <w:pPr>
              <w:autoSpaceDE w:val="0"/>
              <w:autoSpaceDN w:val="0"/>
              <w:adjustRightInd w:val="0"/>
              <w:rPr>
                <w:sz w:val="20"/>
              </w:rPr>
            </w:pPr>
            <w:r>
              <w:rPr>
                <w:sz w:val="20"/>
              </w:rPr>
              <w:t xml:space="preserve">Брой </w:t>
            </w:r>
          </w:p>
        </w:tc>
        <w:tc>
          <w:tcPr>
            <w:tcW w:w="509" w:type="pct"/>
          </w:tcPr>
          <w:p w:rsidR="002A6754" w:rsidRPr="00F20D1F" w:rsidRDefault="00105342" w:rsidP="0041462C">
            <w:pPr>
              <w:autoSpaceDE w:val="0"/>
              <w:autoSpaceDN w:val="0"/>
              <w:adjustRightInd w:val="0"/>
              <w:rPr>
                <w:sz w:val="20"/>
              </w:rPr>
            </w:pPr>
            <w:r>
              <w:rPr>
                <w:sz w:val="20"/>
              </w:rPr>
              <w:t>ЕФРР</w:t>
            </w:r>
          </w:p>
        </w:tc>
        <w:tc>
          <w:tcPr>
            <w:tcW w:w="510" w:type="pct"/>
          </w:tcPr>
          <w:p w:rsidR="002A6754" w:rsidRPr="00F20D1F" w:rsidRDefault="00105342" w:rsidP="0041462C">
            <w:pPr>
              <w:autoSpaceDE w:val="0"/>
              <w:autoSpaceDN w:val="0"/>
              <w:adjustRightInd w:val="0"/>
              <w:rPr>
                <w:sz w:val="20"/>
              </w:rPr>
            </w:pPr>
            <w:r w:rsidRPr="00105342">
              <w:rPr>
                <w:sz w:val="20"/>
              </w:rPr>
              <w:t>Слабо развити региони</w:t>
            </w:r>
          </w:p>
        </w:tc>
        <w:tc>
          <w:tcPr>
            <w:tcW w:w="519" w:type="pct"/>
            <w:shd w:val="clear" w:color="auto" w:fill="auto"/>
          </w:tcPr>
          <w:p w:rsidR="002A6754" w:rsidRDefault="0020197B" w:rsidP="0041462C">
            <w:pPr>
              <w:autoSpaceDE w:val="0"/>
              <w:autoSpaceDN w:val="0"/>
              <w:adjustRightInd w:val="0"/>
              <w:rPr>
                <w:sz w:val="20"/>
              </w:rPr>
            </w:pPr>
            <w:r>
              <w:rPr>
                <w:sz w:val="20"/>
              </w:rPr>
              <w:t>1</w:t>
            </w:r>
          </w:p>
        </w:tc>
        <w:tc>
          <w:tcPr>
            <w:tcW w:w="783" w:type="pct"/>
            <w:shd w:val="clear" w:color="auto" w:fill="auto"/>
          </w:tcPr>
          <w:p w:rsidR="002A6754" w:rsidRPr="00F20D1F" w:rsidRDefault="0020197B" w:rsidP="0041462C">
            <w:pPr>
              <w:autoSpaceDE w:val="0"/>
              <w:autoSpaceDN w:val="0"/>
              <w:adjustRightInd w:val="0"/>
              <w:rPr>
                <w:sz w:val="20"/>
              </w:rPr>
            </w:pPr>
            <w:r w:rsidRPr="0020197B">
              <w:rPr>
                <w:sz w:val="20"/>
              </w:rPr>
              <w:t>Метрополитен ЕАД</w:t>
            </w:r>
          </w:p>
        </w:tc>
        <w:tc>
          <w:tcPr>
            <w:tcW w:w="753" w:type="pct"/>
          </w:tcPr>
          <w:p w:rsidR="002A6754" w:rsidRPr="007E3A15" w:rsidRDefault="0020197B" w:rsidP="007E3A15">
            <w:pPr>
              <w:pStyle w:val="ListDash"/>
              <w:numPr>
                <w:ilvl w:val="0"/>
                <w:numId w:val="0"/>
              </w:numPr>
              <w:jc w:val="left"/>
              <w:rPr>
                <w:sz w:val="20"/>
              </w:rPr>
            </w:pPr>
            <w:r w:rsidRPr="0020197B">
              <w:rPr>
                <w:sz w:val="20"/>
              </w:rPr>
              <w:t>На годишна база</w:t>
            </w:r>
          </w:p>
        </w:tc>
      </w:tr>
      <w:tr w:rsidR="002A6754" w:rsidRPr="00F20D1F" w:rsidTr="00035A07">
        <w:trPr>
          <w:trHeight w:val="79"/>
          <w:jc w:val="center"/>
        </w:trPr>
        <w:tc>
          <w:tcPr>
            <w:tcW w:w="510" w:type="pct"/>
          </w:tcPr>
          <w:p w:rsidR="002A6754" w:rsidRDefault="00105342" w:rsidP="0041462C">
            <w:pPr>
              <w:pStyle w:val="ListDash"/>
              <w:numPr>
                <w:ilvl w:val="0"/>
                <w:numId w:val="0"/>
              </w:numPr>
              <w:rPr>
                <w:sz w:val="20"/>
              </w:rPr>
            </w:pPr>
            <w:r>
              <w:rPr>
                <w:sz w:val="20"/>
              </w:rPr>
              <w:lastRenderedPageBreak/>
              <w:t>18</w:t>
            </w:r>
          </w:p>
        </w:tc>
        <w:tc>
          <w:tcPr>
            <w:tcW w:w="753" w:type="pct"/>
            <w:shd w:val="clear" w:color="auto" w:fill="auto"/>
          </w:tcPr>
          <w:p w:rsidR="002A6754" w:rsidRPr="00F20D1F" w:rsidRDefault="00105342" w:rsidP="0041462C">
            <w:pPr>
              <w:autoSpaceDE w:val="0"/>
              <w:autoSpaceDN w:val="0"/>
              <w:adjustRightInd w:val="0"/>
              <w:jc w:val="left"/>
              <w:rPr>
                <w:sz w:val="20"/>
              </w:rPr>
            </w:pPr>
            <w:r>
              <w:rPr>
                <w:sz w:val="20"/>
              </w:rPr>
              <w:t>Метровлакове</w:t>
            </w:r>
          </w:p>
        </w:tc>
        <w:tc>
          <w:tcPr>
            <w:tcW w:w="663" w:type="pct"/>
            <w:shd w:val="clear" w:color="auto" w:fill="auto"/>
          </w:tcPr>
          <w:p w:rsidR="002A6754" w:rsidRPr="00F20D1F" w:rsidRDefault="00105342" w:rsidP="0041462C">
            <w:pPr>
              <w:autoSpaceDE w:val="0"/>
              <w:autoSpaceDN w:val="0"/>
              <w:adjustRightInd w:val="0"/>
              <w:rPr>
                <w:sz w:val="20"/>
              </w:rPr>
            </w:pPr>
            <w:r>
              <w:rPr>
                <w:sz w:val="20"/>
              </w:rPr>
              <w:t xml:space="preserve">Брой </w:t>
            </w:r>
          </w:p>
        </w:tc>
        <w:tc>
          <w:tcPr>
            <w:tcW w:w="509" w:type="pct"/>
          </w:tcPr>
          <w:p w:rsidR="002A6754" w:rsidRPr="00F20D1F" w:rsidRDefault="00105342" w:rsidP="0041462C">
            <w:pPr>
              <w:autoSpaceDE w:val="0"/>
              <w:autoSpaceDN w:val="0"/>
              <w:adjustRightInd w:val="0"/>
              <w:rPr>
                <w:sz w:val="20"/>
              </w:rPr>
            </w:pPr>
            <w:r>
              <w:rPr>
                <w:sz w:val="20"/>
              </w:rPr>
              <w:t>ЕФРР</w:t>
            </w:r>
          </w:p>
        </w:tc>
        <w:tc>
          <w:tcPr>
            <w:tcW w:w="510" w:type="pct"/>
          </w:tcPr>
          <w:p w:rsidR="002A6754" w:rsidRPr="00F20D1F" w:rsidRDefault="00105342" w:rsidP="0041462C">
            <w:pPr>
              <w:autoSpaceDE w:val="0"/>
              <w:autoSpaceDN w:val="0"/>
              <w:adjustRightInd w:val="0"/>
              <w:rPr>
                <w:sz w:val="20"/>
              </w:rPr>
            </w:pPr>
            <w:r w:rsidRPr="00105342">
              <w:rPr>
                <w:sz w:val="20"/>
              </w:rPr>
              <w:t>Слабо развити региони</w:t>
            </w:r>
          </w:p>
        </w:tc>
        <w:tc>
          <w:tcPr>
            <w:tcW w:w="519" w:type="pct"/>
            <w:shd w:val="clear" w:color="auto" w:fill="auto"/>
          </w:tcPr>
          <w:p w:rsidR="002A6754" w:rsidRDefault="0020197B" w:rsidP="0041462C">
            <w:pPr>
              <w:autoSpaceDE w:val="0"/>
              <w:autoSpaceDN w:val="0"/>
              <w:adjustRightInd w:val="0"/>
              <w:rPr>
                <w:sz w:val="20"/>
              </w:rPr>
            </w:pPr>
            <w:r>
              <w:rPr>
                <w:sz w:val="20"/>
              </w:rPr>
              <w:t>20</w:t>
            </w:r>
          </w:p>
        </w:tc>
        <w:tc>
          <w:tcPr>
            <w:tcW w:w="783" w:type="pct"/>
            <w:shd w:val="clear" w:color="auto" w:fill="auto"/>
          </w:tcPr>
          <w:p w:rsidR="002A6754" w:rsidRPr="00F20D1F" w:rsidRDefault="0020197B" w:rsidP="0041462C">
            <w:pPr>
              <w:autoSpaceDE w:val="0"/>
              <w:autoSpaceDN w:val="0"/>
              <w:adjustRightInd w:val="0"/>
              <w:rPr>
                <w:sz w:val="20"/>
              </w:rPr>
            </w:pPr>
            <w:r w:rsidRPr="0020197B">
              <w:rPr>
                <w:sz w:val="20"/>
              </w:rPr>
              <w:t>Метрополитен ЕАД</w:t>
            </w:r>
          </w:p>
        </w:tc>
        <w:tc>
          <w:tcPr>
            <w:tcW w:w="753" w:type="pct"/>
          </w:tcPr>
          <w:p w:rsidR="002A6754" w:rsidRPr="007E3A15" w:rsidRDefault="0020197B" w:rsidP="007E3A15">
            <w:pPr>
              <w:pStyle w:val="ListDash"/>
              <w:numPr>
                <w:ilvl w:val="0"/>
                <w:numId w:val="0"/>
              </w:numPr>
              <w:jc w:val="left"/>
              <w:rPr>
                <w:sz w:val="20"/>
              </w:rPr>
            </w:pPr>
            <w:r w:rsidRPr="0020197B">
              <w:rPr>
                <w:sz w:val="20"/>
              </w:rPr>
              <w:t>На годишна база</w:t>
            </w:r>
          </w:p>
        </w:tc>
      </w:tr>
    </w:tbl>
    <w:p w:rsidR="00234ECB" w:rsidRDefault="00234ECB" w:rsidP="0041462C">
      <w:r w:rsidRPr="00234ECB">
        <w:t>Целевата стойност на показателите Обща дължина нови или модернизирани трамвайни и метро линии</w:t>
      </w:r>
      <w:r w:rsidRPr="00234ECB">
        <w:rPr>
          <w:i/>
        </w:rPr>
        <w:t xml:space="preserve"> </w:t>
      </w:r>
      <w:r w:rsidRPr="00234ECB">
        <w:t>и</w:t>
      </w:r>
      <w:r w:rsidRPr="00234ECB">
        <w:rPr>
          <w:i/>
        </w:rPr>
        <w:t xml:space="preserve"> </w:t>
      </w:r>
      <w:r w:rsidRPr="00234ECB">
        <w:t>Нови метро станции</w:t>
      </w:r>
      <w:r>
        <w:t xml:space="preserve"> </w:t>
      </w:r>
      <w:r w:rsidRPr="00234ECB">
        <w:t>е променен</w:t>
      </w:r>
      <w:r>
        <w:t>а</w:t>
      </w:r>
      <w:r w:rsidRPr="00234ECB">
        <w:t xml:space="preserve"> съ</w:t>
      </w:r>
      <w:r w:rsidR="00086161">
        <w:t>о</w:t>
      </w:r>
      <w:r w:rsidRPr="00234ECB">
        <w:t>тветно на 13,1 и 13. В първонач</w:t>
      </w:r>
      <w:r w:rsidR="00086161">
        <w:t>а</w:t>
      </w:r>
      <w:r w:rsidRPr="00234ECB">
        <w:t xml:space="preserve">лно заложените целеви стойности не </w:t>
      </w:r>
      <w:r>
        <w:t>б</w:t>
      </w:r>
      <w:r w:rsidRPr="00234ECB">
        <w:t>е</w:t>
      </w:r>
      <w:r>
        <w:t>ше</w:t>
      </w:r>
      <w:r w:rsidRPr="00234ECB">
        <w:t xml:space="preserve"> включена фаза 2 на </w:t>
      </w:r>
      <w:r>
        <w:t>Проект</w:t>
      </w:r>
      <w:r w:rsidRPr="00234ECB">
        <w:t xml:space="preserve"> </w:t>
      </w:r>
      <w:r>
        <w:t>за разширение</w:t>
      </w:r>
      <w:r w:rsidRPr="00234ECB">
        <w:t xml:space="preserve"> </w:t>
      </w:r>
      <w:r>
        <w:t>на</w:t>
      </w:r>
      <w:r w:rsidRPr="00234ECB">
        <w:t xml:space="preserve"> Л</w:t>
      </w:r>
      <w:r>
        <w:t>иния</w:t>
      </w:r>
      <w:r w:rsidRPr="00234ECB">
        <w:t xml:space="preserve"> 2 </w:t>
      </w:r>
      <w:r>
        <w:t>на</w:t>
      </w:r>
      <w:r w:rsidRPr="00234ECB">
        <w:t xml:space="preserve"> </w:t>
      </w:r>
      <w:r>
        <w:t>метрото</w:t>
      </w:r>
      <w:r w:rsidRPr="00234ECB">
        <w:t xml:space="preserve"> </w:t>
      </w:r>
      <w:r>
        <w:t>в</w:t>
      </w:r>
      <w:r w:rsidRPr="00234ECB">
        <w:t xml:space="preserve"> С</w:t>
      </w:r>
      <w:r>
        <w:t>офия</w:t>
      </w:r>
      <w:r w:rsidRPr="00234ECB">
        <w:t xml:space="preserve">, </w:t>
      </w:r>
      <w:r>
        <w:t>участък</w:t>
      </w:r>
      <w:r w:rsidRPr="00234ECB">
        <w:t xml:space="preserve"> МС "Д</w:t>
      </w:r>
      <w:r>
        <w:t>жеймс</w:t>
      </w:r>
      <w:r w:rsidRPr="00234ECB">
        <w:t xml:space="preserve"> Б</w:t>
      </w:r>
      <w:r>
        <w:t>аучер</w:t>
      </w:r>
      <w:r w:rsidRPr="00234ECB">
        <w:t xml:space="preserve">" </w:t>
      </w:r>
      <w:r>
        <w:t>до МС "Витоша" - фаза</w:t>
      </w:r>
      <w:r w:rsidRPr="00234ECB">
        <w:t xml:space="preserve"> 2, която е финансирана от ОПТТИ и е въведена в експлоатация през 2016</w:t>
      </w:r>
      <w:r>
        <w:t xml:space="preserve"> </w:t>
      </w:r>
      <w:r w:rsidRPr="00234ECB">
        <w:t>г. Участ</w:t>
      </w:r>
      <w:r>
        <w:t xml:space="preserve">ъкът </w:t>
      </w:r>
      <w:r w:rsidRPr="00234ECB">
        <w:t xml:space="preserve">е с дължина 1,1 км и 1 метростанция.  </w:t>
      </w:r>
    </w:p>
    <w:p w:rsidR="00D21232" w:rsidRPr="00F20D1F" w:rsidRDefault="00D21232" w:rsidP="0041462C"/>
    <w:p w:rsidR="0041462C" w:rsidRPr="00F20D1F" w:rsidRDefault="0041462C" w:rsidP="0041462C">
      <w:r w:rsidRPr="00F20D1F">
        <w:rPr>
          <w:b/>
        </w:rPr>
        <w:t>2.А.3.4 Инвестиционен приоритет</w:t>
      </w:r>
      <w:r w:rsidRPr="00F20D1F">
        <w:t xml:space="preserve"> </w:t>
      </w:r>
    </w:p>
    <w:p w:rsidR="0041462C" w:rsidRPr="00F20D1F" w:rsidRDefault="0041462C" w:rsidP="0041462C">
      <w:r w:rsidRPr="00F20D1F">
        <w:t xml:space="preserve"> (повтаря се за всеки инвестиционен приоритет в рамките на приоритетната ос)</w:t>
      </w:r>
    </w:p>
    <w:tbl>
      <w:tblPr>
        <w:tblW w:w="96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138"/>
      </w:tblGrid>
      <w:tr w:rsidR="0041462C" w:rsidRPr="00F20D1F" w:rsidTr="003D2245">
        <w:tc>
          <w:tcPr>
            <w:tcW w:w="3544" w:type="dxa"/>
            <w:shd w:val="clear" w:color="auto" w:fill="auto"/>
          </w:tcPr>
          <w:p w:rsidR="0041462C" w:rsidRPr="00F20D1F" w:rsidRDefault="0041462C" w:rsidP="0041462C">
            <w:pPr>
              <w:rPr>
                <w:i/>
              </w:rPr>
            </w:pPr>
            <w:r w:rsidRPr="00F20D1F">
              <w:rPr>
                <w:i/>
              </w:rPr>
              <w:t>Идентификация</w:t>
            </w:r>
          </w:p>
        </w:tc>
        <w:tc>
          <w:tcPr>
            <w:tcW w:w="6138" w:type="dxa"/>
            <w:shd w:val="clear" w:color="auto" w:fill="auto"/>
          </w:tcPr>
          <w:p w:rsidR="0041462C" w:rsidRPr="00F20D1F" w:rsidDel="00837F6D" w:rsidRDefault="0041462C" w:rsidP="0041462C">
            <w:pPr>
              <w:pStyle w:val="Text1"/>
              <w:ind w:left="0"/>
              <w:rPr>
                <w:i/>
                <w:szCs w:val="24"/>
                <w:lang w:val="bg-BG" w:eastAsia="en-GB"/>
              </w:rPr>
            </w:pPr>
            <w:r>
              <w:rPr>
                <w:i/>
                <w:szCs w:val="24"/>
                <w:lang w:val="bg-BG" w:eastAsia="en-GB"/>
              </w:rPr>
              <w:t>7а</w:t>
            </w:r>
          </w:p>
        </w:tc>
      </w:tr>
      <w:tr w:rsidR="0041462C" w:rsidRPr="00F20D1F" w:rsidTr="003D2245">
        <w:tc>
          <w:tcPr>
            <w:tcW w:w="3544" w:type="dxa"/>
            <w:shd w:val="clear" w:color="auto" w:fill="auto"/>
          </w:tcPr>
          <w:p w:rsidR="0041462C" w:rsidRPr="00F20D1F" w:rsidRDefault="0041462C" w:rsidP="0041462C">
            <w:pPr>
              <w:rPr>
                <w:i/>
              </w:rPr>
            </w:pPr>
            <w:r w:rsidRPr="00F20D1F">
              <w:rPr>
                <w:i/>
              </w:rPr>
              <w:t>Инвестиционен приоритет</w:t>
            </w:r>
          </w:p>
        </w:tc>
        <w:tc>
          <w:tcPr>
            <w:tcW w:w="6138" w:type="dxa"/>
            <w:shd w:val="clear" w:color="auto" w:fill="auto"/>
          </w:tcPr>
          <w:p w:rsidR="0041462C" w:rsidRPr="00F20D1F" w:rsidRDefault="0041462C" w:rsidP="0041462C">
            <w:pPr>
              <w:pStyle w:val="Text1"/>
              <w:ind w:left="0"/>
              <w:rPr>
                <w:i/>
                <w:szCs w:val="24"/>
                <w:lang w:val="bg-BG" w:eastAsia="en-GB"/>
              </w:rPr>
            </w:pPr>
            <w:r w:rsidRPr="00F20D1F">
              <w:rPr>
                <w:i/>
                <w:szCs w:val="20"/>
                <w:lang w:val="bg-BG" w:eastAsia="en-GB"/>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bl>
    <w:p w:rsidR="0041462C" w:rsidRPr="00F20D1F" w:rsidRDefault="0041462C" w:rsidP="0041462C">
      <w:pPr>
        <w:rPr>
          <w:b/>
        </w:rPr>
      </w:pPr>
      <w:r w:rsidRPr="00F20D1F">
        <w:rPr>
          <w:b/>
        </w:rPr>
        <w:t xml:space="preserve">2.А.3.4.1 </w:t>
      </w:r>
      <w:r w:rsidRPr="00F20D1F">
        <w:tab/>
      </w:r>
      <w:r w:rsidRPr="00F20D1F">
        <w:rPr>
          <w:b/>
        </w:rPr>
        <w:t xml:space="preserve">Специфични цели, съответстващи на инвестиционния приоритет, и очаквани резултати </w:t>
      </w:r>
    </w:p>
    <w:p w:rsidR="0041462C" w:rsidRPr="00F20D1F" w:rsidRDefault="0041462C" w:rsidP="0041462C">
      <w:r w:rsidRPr="00F20D1F">
        <w:t>(повтаря се за всяка специфична цел в рамките на инвестиционния приоритет)</w:t>
      </w:r>
    </w:p>
    <w:p w:rsidR="0041462C" w:rsidRPr="00F20D1F" w:rsidRDefault="0041462C" w:rsidP="0041462C">
      <w:r w:rsidRPr="00F20D1F">
        <w:t xml:space="preserve"> (Позоваване: член 96, параграф 2, първа алинея, буква б), подточки i) и ii) от Регламент (EС) № 1303/2013)</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138"/>
      </w:tblGrid>
      <w:tr w:rsidR="0041462C" w:rsidRPr="00F20D1F" w:rsidTr="003D2245">
        <w:trPr>
          <w:trHeight w:val="491"/>
        </w:trPr>
        <w:tc>
          <w:tcPr>
            <w:tcW w:w="3510" w:type="dxa"/>
            <w:shd w:val="clear" w:color="auto" w:fill="auto"/>
          </w:tcPr>
          <w:p w:rsidR="0041462C" w:rsidRPr="00F20D1F" w:rsidRDefault="0041462C" w:rsidP="0041462C">
            <w:pPr>
              <w:rPr>
                <w:i/>
              </w:rPr>
            </w:pPr>
            <w:r w:rsidRPr="00F20D1F">
              <w:rPr>
                <w:i/>
              </w:rPr>
              <w:t>Идентификация</w:t>
            </w:r>
          </w:p>
        </w:tc>
        <w:tc>
          <w:tcPr>
            <w:tcW w:w="6138" w:type="dxa"/>
            <w:shd w:val="clear" w:color="auto" w:fill="auto"/>
          </w:tcPr>
          <w:p w:rsidR="0041462C" w:rsidRPr="00F20D1F" w:rsidRDefault="005D796E" w:rsidP="0041462C">
            <w:pPr>
              <w:pStyle w:val="Text1"/>
              <w:ind w:left="0"/>
              <w:jc w:val="left"/>
              <w:rPr>
                <w:i/>
                <w:color w:val="8DB3E2"/>
                <w:sz w:val="18"/>
                <w:szCs w:val="18"/>
                <w:lang w:val="bg-BG" w:eastAsia="en-GB"/>
              </w:rPr>
            </w:pPr>
            <w:r>
              <w:rPr>
                <w:i/>
                <w:szCs w:val="24"/>
                <w:lang w:val="en-US" w:eastAsia="en-GB"/>
              </w:rPr>
              <w:t>2</w:t>
            </w:r>
          </w:p>
        </w:tc>
      </w:tr>
      <w:tr w:rsidR="0041462C" w:rsidRPr="00F20D1F" w:rsidTr="003D2245">
        <w:trPr>
          <w:trHeight w:val="360"/>
        </w:trPr>
        <w:tc>
          <w:tcPr>
            <w:tcW w:w="3510" w:type="dxa"/>
            <w:shd w:val="clear" w:color="auto" w:fill="auto"/>
          </w:tcPr>
          <w:p w:rsidR="0041462C" w:rsidRPr="00F20D1F" w:rsidRDefault="0041462C" w:rsidP="0041462C">
            <w:pPr>
              <w:rPr>
                <w:i/>
              </w:rPr>
            </w:pPr>
            <w:r w:rsidRPr="00F20D1F">
              <w:rPr>
                <w:i/>
              </w:rPr>
              <w:t xml:space="preserve">Специфична цел </w:t>
            </w:r>
          </w:p>
        </w:tc>
        <w:tc>
          <w:tcPr>
            <w:tcW w:w="6138" w:type="dxa"/>
            <w:shd w:val="clear" w:color="auto" w:fill="auto"/>
          </w:tcPr>
          <w:p w:rsidR="00820A30" w:rsidRDefault="00820A30" w:rsidP="00DC62D1">
            <w:r>
              <w:t xml:space="preserve">Увеличение на </w:t>
            </w:r>
            <w:r w:rsidR="001425B8">
              <w:t xml:space="preserve">потенциала за </w:t>
            </w:r>
            <w:r>
              <w:t>използването на интермодален транспорт</w:t>
            </w:r>
            <w:r w:rsidR="0052345F">
              <w:t xml:space="preserve"> </w:t>
            </w:r>
            <w:r w:rsidR="0052345F" w:rsidRPr="0052345F">
              <w:t>по коридор Ориент/Източно средиземноморски, участък София-Пловдив-Бургас</w:t>
            </w:r>
          </w:p>
          <w:p w:rsidR="0041462C" w:rsidRPr="00F20D1F" w:rsidRDefault="0041462C" w:rsidP="0041462C">
            <w:pPr>
              <w:jc w:val="left"/>
            </w:pPr>
          </w:p>
        </w:tc>
      </w:tr>
      <w:tr w:rsidR="0041462C" w:rsidRPr="00F20D1F" w:rsidTr="003D2245">
        <w:trPr>
          <w:trHeight w:val="360"/>
        </w:trPr>
        <w:tc>
          <w:tcPr>
            <w:tcW w:w="3510" w:type="dxa"/>
            <w:shd w:val="clear" w:color="auto" w:fill="auto"/>
          </w:tcPr>
          <w:p w:rsidR="0041462C" w:rsidRPr="00F20D1F" w:rsidRDefault="0041462C" w:rsidP="0041462C">
            <w:pPr>
              <w:jc w:val="left"/>
              <w:rPr>
                <w:i/>
              </w:rPr>
            </w:pPr>
            <w:r w:rsidRPr="00F20D1F">
              <w:rPr>
                <w:i/>
              </w:rPr>
              <w:t>Резултатите, които държавата членка се стреми да постигне с подкрепа от ЕС</w:t>
            </w:r>
          </w:p>
        </w:tc>
        <w:tc>
          <w:tcPr>
            <w:tcW w:w="6138" w:type="dxa"/>
            <w:shd w:val="clear" w:color="auto" w:fill="auto"/>
          </w:tcPr>
          <w:p w:rsidR="0041462C" w:rsidRPr="00F20D1F" w:rsidRDefault="0041462C" w:rsidP="0041462C">
            <w:pPr>
              <w:autoSpaceDE w:val="0"/>
              <w:autoSpaceDN w:val="0"/>
              <w:adjustRightInd w:val="0"/>
              <w:rPr>
                <w:i/>
                <w:iCs/>
                <w:lang w:eastAsia="bg-BG"/>
              </w:rPr>
            </w:pPr>
            <w:r w:rsidRPr="00F20D1F">
              <w:rPr>
                <w:i/>
                <w:iCs/>
                <w:lang w:eastAsia="bg-BG"/>
              </w:rPr>
              <w:t>С изпълнението на предвидените дейности ще се постигне следният резултат:</w:t>
            </w:r>
          </w:p>
          <w:p w:rsidR="00243AA2" w:rsidRDefault="00243AA2" w:rsidP="0059575C">
            <w:pPr>
              <w:numPr>
                <w:ilvl w:val="0"/>
                <w:numId w:val="66"/>
              </w:numPr>
              <w:spacing w:before="60" w:after="60"/>
              <w:ind w:left="318" w:hanging="284"/>
              <w:rPr>
                <w:lang w:val="en-US"/>
              </w:rPr>
            </w:pPr>
            <w:r>
              <w:t xml:space="preserve">Повишен дял на </w:t>
            </w:r>
            <w:r w:rsidR="003C78F9">
              <w:t xml:space="preserve">интермодалните </w:t>
            </w:r>
            <w:r>
              <w:t>пътнически гари с</w:t>
            </w:r>
            <w:r w:rsidR="003278DF">
              <w:t xml:space="preserve"> подобрени условия за обслужване на пътниците</w:t>
            </w:r>
            <w:r w:rsidR="001425B8">
              <w:t xml:space="preserve"> </w:t>
            </w:r>
            <w:r w:rsidR="001425B8" w:rsidRPr="00F925BA">
              <w:t>по</w:t>
            </w:r>
            <w:r w:rsidR="00F925BA">
              <w:t xml:space="preserve"> </w:t>
            </w:r>
            <w:r w:rsidR="00F925BA">
              <w:rPr>
                <w:iCs/>
                <w:sz w:val="20"/>
              </w:rPr>
              <w:t xml:space="preserve"> </w:t>
            </w:r>
            <w:r w:rsidR="00F925BA" w:rsidRPr="00DC62D1">
              <w:rPr>
                <w:iCs/>
                <w:szCs w:val="24"/>
              </w:rPr>
              <w:t>коридор Ориент/ Източно средиземноморски, участък София-Пловдив-Бургас</w:t>
            </w:r>
          </w:p>
          <w:p w:rsidR="00244D70" w:rsidRPr="00700752" w:rsidRDefault="00244D70" w:rsidP="0059575C">
            <w:pPr>
              <w:numPr>
                <w:ilvl w:val="0"/>
                <w:numId w:val="66"/>
              </w:numPr>
              <w:spacing w:before="60" w:after="60"/>
              <w:ind w:left="318" w:hanging="284"/>
              <w:rPr>
                <w:i/>
                <w:szCs w:val="24"/>
                <w:lang w:val="en-US"/>
              </w:rPr>
            </w:pPr>
            <w:r w:rsidRPr="00700752">
              <w:rPr>
                <w:szCs w:val="24"/>
                <w:lang w:val="en-US"/>
              </w:rPr>
              <w:t>Подобрен достъп до пътнически транспорт в ключови гари</w:t>
            </w:r>
            <w:r w:rsidR="001425B8">
              <w:rPr>
                <w:szCs w:val="24"/>
              </w:rPr>
              <w:t xml:space="preserve"> </w:t>
            </w:r>
            <w:r w:rsidR="001425B8" w:rsidRPr="00F925BA">
              <w:rPr>
                <w:szCs w:val="24"/>
              </w:rPr>
              <w:t>по</w:t>
            </w:r>
            <w:r w:rsidR="00F925BA">
              <w:rPr>
                <w:szCs w:val="24"/>
              </w:rPr>
              <w:t xml:space="preserve"> </w:t>
            </w:r>
            <w:r w:rsidR="00F925BA" w:rsidRPr="00DC62D1">
              <w:rPr>
                <w:iCs/>
                <w:szCs w:val="24"/>
              </w:rPr>
              <w:t>коридор Ориент/ Източно средиземноморски, участък София-Пловдив-Бургас</w:t>
            </w:r>
            <w:r w:rsidR="00590DFD" w:rsidRPr="00F925BA">
              <w:rPr>
                <w:szCs w:val="24"/>
              </w:rPr>
              <w:t>.</w:t>
            </w:r>
          </w:p>
        </w:tc>
      </w:tr>
    </w:tbl>
    <w:p w:rsidR="0041462C" w:rsidRPr="00F20D1F" w:rsidRDefault="0041462C" w:rsidP="0041462C"/>
    <w:p w:rsidR="0041462C" w:rsidRPr="00F20D1F" w:rsidRDefault="0041462C" w:rsidP="0041462C">
      <w:pPr>
        <w:sectPr w:rsidR="0041462C" w:rsidRPr="00F20D1F" w:rsidSect="00925BCC">
          <w:headerReference w:type="default" r:id="rId53"/>
          <w:footerReference w:type="default" r:id="rId54"/>
          <w:headerReference w:type="first" r:id="rId55"/>
          <w:footerReference w:type="first" r:id="rId56"/>
          <w:pgSz w:w="11906" w:h="16838"/>
          <w:pgMar w:top="1021" w:right="1418" w:bottom="1021" w:left="1418" w:header="601" w:footer="1077" w:gutter="0"/>
          <w:cols w:space="720"/>
          <w:docGrid w:linePitch="326"/>
        </w:sectPr>
      </w:pPr>
    </w:p>
    <w:p w:rsidR="0041462C" w:rsidRPr="00F20D1F" w:rsidRDefault="0041462C" w:rsidP="0041462C">
      <w:r w:rsidRPr="00F20D1F">
        <w:rPr>
          <w:b/>
        </w:rPr>
        <w:lastRenderedPageBreak/>
        <w:t xml:space="preserve">Таблица 3: </w:t>
      </w:r>
      <w:r w:rsidRPr="00F20D1F">
        <w:tab/>
      </w:r>
      <w:r w:rsidRPr="00F20D1F">
        <w:rPr>
          <w:b/>
        </w:rPr>
        <w:t>Специфични за програмата показатели за резултатите по специфични цели</w:t>
      </w:r>
      <w:r w:rsidRPr="00F20D1F">
        <w:t xml:space="preserve"> (за ЕФРР и Кохезионния фонд)</w:t>
      </w:r>
    </w:p>
    <w:p w:rsidR="0041462C" w:rsidRPr="00F20D1F" w:rsidRDefault="0041462C" w:rsidP="0041462C">
      <w:pPr>
        <w:rPr>
          <w:b/>
        </w:rPr>
      </w:pPr>
    </w:p>
    <w:p w:rsidR="0041462C" w:rsidRPr="00F20D1F" w:rsidRDefault="0041462C" w:rsidP="0041462C">
      <w:pPr>
        <w:rPr>
          <w:szCs w:val="24"/>
        </w:rPr>
      </w:pPr>
      <w:r w:rsidRPr="00F20D1F">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2"/>
        <w:gridCol w:w="2216"/>
        <w:gridCol w:w="1852"/>
        <w:gridCol w:w="1532"/>
        <w:gridCol w:w="1624"/>
        <w:gridCol w:w="1354"/>
        <w:gridCol w:w="2059"/>
        <w:gridCol w:w="1648"/>
        <w:gridCol w:w="1239"/>
      </w:tblGrid>
      <w:tr w:rsidR="0041462C" w:rsidRPr="00F20D1F" w:rsidTr="0041462C">
        <w:trPr>
          <w:trHeight w:val="531"/>
        </w:trPr>
        <w:tc>
          <w:tcPr>
            <w:tcW w:w="1184" w:type="pct"/>
            <w:gridSpan w:val="2"/>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rPr>
            </w:pPr>
            <w:r>
              <w:rPr>
                <w:b/>
                <w:i/>
                <w:sz w:val="18"/>
              </w:rPr>
              <w:t>Специфична цел</w:t>
            </w:r>
          </w:p>
        </w:tc>
        <w:tc>
          <w:tcPr>
            <w:tcW w:w="3816" w:type="pct"/>
            <w:gridSpan w:val="7"/>
            <w:tcBorders>
              <w:top w:val="single" w:sz="4" w:space="0" w:color="auto"/>
              <w:left w:val="single" w:sz="4" w:space="0" w:color="auto"/>
              <w:bottom w:val="single" w:sz="4" w:space="0" w:color="auto"/>
              <w:right w:val="single" w:sz="4" w:space="0" w:color="auto"/>
            </w:tcBorders>
          </w:tcPr>
          <w:p w:rsidR="0041462C" w:rsidRPr="004C30A4" w:rsidRDefault="002B36AC" w:rsidP="0041462C">
            <w:pPr>
              <w:pStyle w:val="ListBullet"/>
              <w:numPr>
                <w:ilvl w:val="0"/>
                <w:numId w:val="0"/>
              </w:numPr>
              <w:tabs>
                <w:tab w:val="left" w:pos="720"/>
              </w:tabs>
              <w:rPr>
                <w:b/>
                <w:i/>
                <w:sz w:val="18"/>
              </w:rPr>
            </w:pPr>
            <w:r>
              <w:rPr>
                <w:rFonts w:eastAsia="Times New Roman"/>
                <w:b/>
                <w:bCs/>
                <w:i/>
                <w:sz w:val="18"/>
                <w:szCs w:val="18"/>
                <w:lang w:eastAsia="bg-BG"/>
              </w:rPr>
              <w:t xml:space="preserve">Увеличение на </w:t>
            </w:r>
            <w:r w:rsidR="001425B8">
              <w:rPr>
                <w:rFonts w:eastAsia="Times New Roman"/>
                <w:b/>
                <w:bCs/>
                <w:i/>
                <w:sz w:val="18"/>
                <w:szCs w:val="18"/>
                <w:lang w:eastAsia="bg-BG"/>
              </w:rPr>
              <w:t xml:space="preserve">потенциала за </w:t>
            </w:r>
            <w:r>
              <w:rPr>
                <w:rFonts w:eastAsia="Times New Roman"/>
                <w:b/>
                <w:bCs/>
                <w:i/>
                <w:sz w:val="18"/>
                <w:szCs w:val="18"/>
                <w:lang w:eastAsia="bg-BG"/>
              </w:rPr>
              <w:t>използването на интермодален транспорт</w:t>
            </w:r>
            <w:r w:rsidR="00E77253">
              <w:t xml:space="preserve"> </w:t>
            </w:r>
            <w:r w:rsidR="00E77253" w:rsidRPr="00E77253">
              <w:rPr>
                <w:rFonts w:eastAsia="Times New Roman"/>
                <w:b/>
                <w:bCs/>
                <w:i/>
                <w:sz w:val="18"/>
                <w:szCs w:val="18"/>
                <w:lang w:eastAsia="bg-BG"/>
              </w:rPr>
              <w:t>по коридор Ориент/Източно средиземноморски, участък София-Пловдив-Бургас</w:t>
            </w:r>
          </w:p>
        </w:tc>
      </w:tr>
      <w:tr w:rsidR="0041462C" w:rsidRPr="00F20D1F" w:rsidTr="0041462C">
        <w:trPr>
          <w:trHeight w:val="531"/>
        </w:trPr>
        <w:tc>
          <w:tcPr>
            <w:tcW w:w="436"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snapToGrid w:val="0"/>
              <w:rPr>
                <w:b/>
                <w:i/>
                <w:sz w:val="18"/>
                <w:szCs w:val="18"/>
              </w:rPr>
            </w:pPr>
            <w:r w:rsidRPr="00F20D1F">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snapToGrid w:val="0"/>
              <w:rPr>
                <w:b/>
                <w:i/>
                <w:sz w:val="18"/>
                <w:szCs w:val="18"/>
              </w:rPr>
            </w:pPr>
            <w:r w:rsidRPr="00F20D1F">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Целева стойност</w:t>
            </w:r>
            <w:r w:rsidRPr="00F20D1F">
              <w:rPr>
                <w:rStyle w:val="FootnoteReference"/>
                <w:b/>
                <w:i/>
                <w:sz w:val="18"/>
              </w:rPr>
              <w:footnoteReference w:id="44"/>
            </w:r>
            <w:r w:rsidRPr="00F20D1F">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Честота на отчитане</w:t>
            </w:r>
          </w:p>
        </w:tc>
      </w:tr>
      <w:tr w:rsidR="0041462C" w:rsidRPr="00F20D1F" w:rsidTr="0041462C">
        <w:trPr>
          <w:trHeight w:val="1729"/>
        </w:trPr>
        <w:tc>
          <w:tcPr>
            <w:tcW w:w="436" w:type="pct"/>
            <w:tcBorders>
              <w:top w:val="single" w:sz="4" w:space="0" w:color="auto"/>
              <w:left w:val="single" w:sz="4" w:space="0" w:color="auto"/>
              <w:bottom w:val="single" w:sz="4" w:space="0" w:color="auto"/>
              <w:right w:val="single" w:sz="4" w:space="0" w:color="auto"/>
            </w:tcBorders>
          </w:tcPr>
          <w:p w:rsidR="0041462C" w:rsidRPr="003376A6" w:rsidRDefault="0041462C" w:rsidP="0041462C">
            <w:pPr>
              <w:pStyle w:val="Text1"/>
              <w:ind w:left="0"/>
              <w:jc w:val="left"/>
              <w:rPr>
                <w:i/>
                <w:sz w:val="20"/>
                <w:szCs w:val="20"/>
                <w:lang w:val="bg-BG" w:eastAsia="en-GB"/>
              </w:rPr>
            </w:pPr>
            <w:r w:rsidRPr="003376A6">
              <w:rPr>
                <w:i/>
                <w:sz w:val="20"/>
                <w:szCs w:val="20"/>
                <w:lang w:val="bg-BG" w:eastAsia="en-GB"/>
              </w:rPr>
              <w:t>6</w:t>
            </w:r>
          </w:p>
        </w:tc>
        <w:tc>
          <w:tcPr>
            <w:tcW w:w="748" w:type="pct"/>
            <w:tcBorders>
              <w:top w:val="single" w:sz="4" w:space="0" w:color="auto"/>
              <w:left w:val="single" w:sz="4" w:space="0" w:color="auto"/>
              <w:bottom w:val="single" w:sz="4" w:space="0" w:color="auto"/>
              <w:right w:val="single" w:sz="4" w:space="0" w:color="auto"/>
            </w:tcBorders>
          </w:tcPr>
          <w:p w:rsidR="00DD0B13" w:rsidRPr="003376A6" w:rsidRDefault="00472A12" w:rsidP="00DC62D1">
            <w:pPr>
              <w:pStyle w:val="Text1"/>
              <w:spacing w:after="0"/>
              <w:ind w:left="0"/>
              <w:jc w:val="left"/>
              <w:rPr>
                <w:i/>
                <w:sz w:val="18"/>
                <w:szCs w:val="18"/>
                <w:lang w:val="bg-BG" w:eastAsia="en-GB"/>
              </w:rPr>
            </w:pPr>
            <w:r>
              <w:rPr>
                <w:iCs/>
                <w:sz w:val="20"/>
                <w:szCs w:val="20"/>
                <w:lang w:val="bg-BG"/>
              </w:rPr>
              <w:t xml:space="preserve">Дял на реконструираните </w:t>
            </w:r>
            <w:r w:rsidR="007805A4">
              <w:rPr>
                <w:iCs/>
                <w:sz w:val="20"/>
                <w:szCs w:val="20"/>
                <w:lang w:val="bg-BG"/>
              </w:rPr>
              <w:t xml:space="preserve">интермодални </w:t>
            </w:r>
            <w:r>
              <w:rPr>
                <w:iCs/>
                <w:sz w:val="20"/>
                <w:szCs w:val="20"/>
                <w:lang w:val="bg-BG"/>
              </w:rPr>
              <w:t xml:space="preserve">ж.п. гари </w:t>
            </w:r>
            <w:r w:rsidRPr="0014662B">
              <w:rPr>
                <w:iCs/>
                <w:sz w:val="20"/>
                <w:szCs w:val="20"/>
                <w:lang w:val="bg-BG"/>
              </w:rPr>
              <w:t>по</w:t>
            </w:r>
            <w:r>
              <w:rPr>
                <w:iCs/>
                <w:sz w:val="20"/>
                <w:szCs w:val="20"/>
                <w:lang w:val="bg-BG"/>
              </w:rPr>
              <w:t xml:space="preserve"> </w:t>
            </w:r>
            <w:r w:rsidR="0014662B" w:rsidRPr="0014662B">
              <w:rPr>
                <w:iCs/>
                <w:sz w:val="20"/>
                <w:szCs w:val="20"/>
                <w:lang w:val="bg-BG"/>
              </w:rPr>
              <w:t>коридор Ориент/ Източно средиземноморски</w:t>
            </w:r>
            <w:r w:rsidR="0014662B">
              <w:rPr>
                <w:iCs/>
                <w:sz w:val="20"/>
                <w:szCs w:val="20"/>
                <w:lang w:val="bg-BG"/>
              </w:rPr>
              <w:t>, участък София-Пловдив-Бургас</w:t>
            </w:r>
            <w:r w:rsidR="0014662B" w:rsidRPr="0014662B" w:rsidDel="001425B8">
              <w:rPr>
                <w:iCs/>
                <w:sz w:val="20"/>
                <w:szCs w:val="20"/>
                <w:lang w:val="bg-BG"/>
              </w:rPr>
              <w:t xml:space="preserve"> </w:t>
            </w:r>
            <w:r>
              <w:rPr>
                <w:iCs/>
                <w:sz w:val="20"/>
                <w:szCs w:val="20"/>
                <w:lang w:val="bg-BG"/>
              </w:rPr>
              <w:t xml:space="preserve"> </w:t>
            </w:r>
          </w:p>
        </w:tc>
        <w:tc>
          <w:tcPr>
            <w:tcW w:w="625" w:type="pct"/>
            <w:tcBorders>
              <w:top w:val="single" w:sz="4" w:space="0" w:color="auto"/>
              <w:left w:val="single" w:sz="4" w:space="0" w:color="auto"/>
              <w:bottom w:val="single" w:sz="4" w:space="0" w:color="auto"/>
              <w:right w:val="single" w:sz="4" w:space="0" w:color="auto"/>
            </w:tcBorders>
          </w:tcPr>
          <w:p w:rsidR="001B14E6" w:rsidRPr="003376A6" w:rsidRDefault="00BD1EAB" w:rsidP="003C2C85">
            <w:pPr>
              <w:snapToGrid w:val="0"/>
              <w:rPr>
                <w:i/>
                <w:sz w:val="18"/>
                <w:szCs w:val="18"/>
              </w:rPr>
            </w:pPr>
            <w:r w:rsidRPr="003376A6">
              <w:rPr>
                <w:iCs/>
                <w:sz w:val="20"/>
                <w:lang w:eastAsia="bg-BG"/>
              </w:rPr>
              <w:t xml:space="preserve"> </w:t>
            </w:r>
            <w:r w:rsidR="001B14E6">
              <w:rPr>
                <w:iCs/>
                <w:sz w:val="20"/>
                <w:lang w:eastAsia="bg-BG"/>
              </w:rPr>
              <w:t>%</w:t>
            </w:r>
          </w:p>
        </w:tc>
        <w:tc>
          <w:tcPr>
            <w:tcW w:w="517" w:type="pct"/>
            <w:tcBorders>
              <w:top w:val="single" w:sz="4" w:space="0" w:color="auto"/>
              <w:left w:val="single" w:sz="4" w:space="0" w:color="auto"/>
              <w:bottom w:val="single" w:sz="4" w:space="0" w:color="auto"/>
              <w:right w:val="single" w:sz="4" w:space="0" w:color="auto"/>
            </w:tcBorders>
          </w:tcPr>
          <w:p w:rsidR="0041462C" w:rsidRPr="003376A6" w:rsidRDefault="0041462C" w:rsidP="0041462C">
            <w:pPr>
              <w:pStyle w:val="ListBullet"/>
              <w:numPr>
                <w:ilvl w:val="0"/>
                <w:numId w:val="0"/>
              </w:numPr>
              <w:tabs>
                <w:tab w:val="left" w:pos="720"/>
              </w:tabs>
              <w:jc w:val="left"/>
              <w:rPr>
                <w:i/>
                <w:sz w:val="18"/>
                <w:szCs w:val="18"/>
              </w:rPr>
            </w:pPr>
            <w:r w:rsidRPr="003376A6">
              <w:rPr>
                <w:iCs/>
                <w:sz w:val="20"/>
                <w:lang w:eastAsia="bg-BG"/>
              </w:rPr>
              <w:t>Слабо развити региони</w:t>
            </w:r>
          </w:p>
        </w:tc>
        <w:tc>
          <w:tcPr>
            <w:tcW w:w="548" w:type="pct"/>
            <w:tcBorders>
              <w:top w:val="single" w:sz="4" w:space="0" w:color="auto"/>
              <w:left w:val="single" w:sz="4" w:space="0" w:color="auto"/>
              <w:bottom w:val="single" w:sz="4" w:space="0" w:color="auto"/>
              <w:right w:val="single" w:sz="4" w:space="0" w:color="auto"/>
            </w:tcBorders>
          </w:tcPr>
          <w:p w:rsidR="000D3B1B" w:rsidRPr="00750AF0" w:rsidRDefault="00BD1EAB" w:rsidP="003C2C85">
            <w:pPr>
              <w:pStyle w:val="ListBullet"/>
              <w:numPr>
                <w:ilvl w:val="0"/>
                <w:numId w:val="0"/>
              </w:numPr>
              <w:tabs>
                <w:tab w:val="left" w:pos="720"/>
              </w:tabs>
              <w:jc w:val="left"/>
              <w:rPr>
                <w:i/>
                <w:sz w:val="18"/>
                <w:szCs w:val="18"/>
              </w:rPr>
            </w:pPr>
            <w:r w:rsidRPr="003376A6">
              <w:rPr>
                <w:iCs/>
                <w:sz w:val="20"/>
                <w:lang w:eastAsia="bg-BG"/>
              </w:rPr>
              <w:t xml:space="preserve"> </w:t>
            </w:r>
            <w:r w:rsidR="000D3B1B">
              <w:rPr>
                <w:iCs/>
                <w:sz w:val="20"/>
                <w:lang w:eastAsia="bg-BG"/>
              </w:rPr>
              <w:t> </w:t>
            </w:r>
            <w:r w:rsidR="008A3BA2">
              <w:rPr>
                <w:iCs/>
                <w:sz w:val="20"/>
                <w:lang w:eastAsia="bg-BG"/>
              </w:rPr>
              <w:t>7,89</w:t>
            </w:r>
          </w:p>
        </w:tc>
        <w:tc>
          <w:tcPr>
            <w:tcW w:w="457" w:type="pct"/>
            <w:tcBorders>
              <w:top w:val="single" w:sz="4" w:space="0" w:color="auto"/>
              <w:left w:val="single" w:sz="4" w:space="0" w:color="auto"/>
              <w:bottom w:val="single" w:sz="4" w:space="0" w:color="auto"/>
              <w:right w:val="single" w:sz="4" w:space="0" w:color="auto"/>
            </w:tcBorders>
          </w:tcPr>
          <w:p w:rsidR="0041462C" w:rsidRPr="003376A6" w:rsidRDefault="0041462C" w:rsidP="0041462C">
            <w:pPr>
              <w:snapToGrid w:val="0"/>
              <w:rPr>
                <w:i/>
                <w:sz w:val="18"/>
                <w:szCs w:val="18"/>
              </w:rPr>
            </w:pPr>
            <w:r w:rsidRPr="003376A6">
              <w:rPr>
                <w:iCs/>
                <w:sz w:val="20"/>
                <w:lang w:eastAsia="bg-BG"/>
              </w:rPr>
              <w:t>201</w:t>
            </w:r>
            <w:r w:rsidR="002B27C4" w:rsidRPr="003376A6">
              <w:rPr>
                <w:iCs/>
                <w:sz w:val="20"/>
                <w:lang w:eastAsia="bg-BG"/>
              </w:rPr>
              <w:t>3</w:t>
            </w:r>
          </w:p>
        </w:tc>
        <w:tc>
          <w:tcPr>
            <w:tcW w:w="695" w:type="pct"/>
            <w:tcBorders>
              <w:top w:val="single" w:sz="4" w:space="0" w:color="auto"/>
              <w:left w:val="single" w:sz="4" w:space="0" w:color="auto"/>
              <w:bottom w:val="single" w:sz="4" w:space="0" w:color="auto"/>
              <w:right w:val="single" w:sz="4" w:space="0" w:color="auto"/>
            </w:tcBorders>
          </w:tcPr>
          <w:p w:rsidR="00691AB9" w:rsidRDefault="00BD1EAB" w:rsidP="0041462C">
            <w:pPr>
              <w:pStyle w:val="ListBullet"/>
              <w:numPr>
                <w:ilvl w:val="0"/>
                <w:numId w:val="0"/>
              </w:numPr>
              <w:tabs>
                <w:tab w:val="left" w:pos="720"/>
              </w:tabs>
              <w:rPr>
                <w:rFonts w:eastAsia="Times New Roman"/>
                <w:sz w:val="20"/>
                <w:lang w:eastAsia="bg-BG"/>
              </w:rPr>
            </w:pPr>
            <w:r w:rsidRPr="003376A6">
              <w:rPr>
                <w:rFonts w:eastAsia="Times New Roman"/>
                <w:sz w:val="20"/>
                <w:lang w:eastAsia="bg-BG"/>
              </w:rPr>
              <w:t xml:space="preserve"> </w:t>
            </w:r>
            <w:r w:rsidR="00AA593D" w:rsidRPr="00AA593D">
              <w:rPr>
                <w:rFonts w:eastAsia="Times New Roman"/>
                <w:sz w:val="20"/>
                <w:lang w:eastAsia="bg-BG"/>
              </w:rPr>
              <w:t>21,05</w:t>
            </w:r>
            <w:r w:rsidR="00AA593D">
              <w:rPr>
                <w:rFonts w:eastAsia="Times New Roman"/>
                <w:sz w:val="20"/>
                <w:lang w:eastAsia="bg-BG"/>
              </w:rPr>
              <w:t xml:space="preserve"> </w:t>
            </w:r>
          </w:p>
          <w:p w:rsidR="00691AB9" w:rsidRDefault="00691AB9" w:rsidP="0041462C">
            <w:pPr>
              <w:pStyle w:val="ListBullet"/>
              <w:numPr>
                <w:ilvl w:val="0"/>
                <w:numId w:val="0"/>
              </w:numPr>
              <w:tabs>
                <w:tab w:val="left" w:pos="720"/>
              </w:tabs>
              <w:rPr>
                <w:rFonts w:eastAsia="Times New Roman"/>
                <w:sz w:val="20"/>
                <w:lang w:eastAsia="bg-BG"/>
              </w:rPr>
            </w:pPr>
          </w:p>
          <w:p w:rsidR="00691AB9" w:rsidRDefault="00691AB9" w:rsidP="0041462C">
            <w:pPr>
              <w:pStyle w:val="ListBullet"/>
              <w:numPr>
                <w:ilvl w:val="0"/>
                <w:numId w:val="0"/>
              </w:numPr>
              <w:tabs>
                <w:tab w:val="left" w:pos="720"/>
              </w:tabs>
              <w:rPr>
                <w:rFonts w:eastAsia="Times New Roman"/>
                <w:sz w:val="20"/>
                <w:lang w:eastAsia="bg-BG"/>
              </w:rPr>
            </w:pPr>
          </w:p>
          <w:p w:rsidR="00691AB9" w:rsidRPr="003376A6" w:rsidRDefault="00691AB9" w:rsidP="0041462C">
            <w:pPr>
              <w:pStyle w:val="ListBullet"/>
              <w:numPr>
                <w:ilvl w:val="0"/>
                <w:numId w:val="0"/>
              </w:numPr>
              <w:tabs>
                <w:tab w:val="left" w:pos="720"/>
              </w:tabs>
              <w:rPr>
                <w:i/>
                <w:sz w:val="20"/>
              </w:rPr>
            </w:pPr>
          </w:p>
        </w:tc>
        <w:tc>
          <w:tcPr>
            <w:tcW w:w="556" w:type="pct"/>
            <w:tcBorders>
              <w:top w:val="single" w:sz="4" w:space="0" w:color="auto"/>
              <w:left w:val="single" w:sz="4" w:space="0" w:color="auto"/>
              <w:bottom w:val="single" w:sz="4" w:space="0" w:color="auto"/>
              <w:right w:val="single" w:sz="4" w:space="0" w:color="auto"/>
            </w:tcBorders>
          </w:tcPr>
          <w:p w:rsidR="00BD1EAB" w:rsidRPr="0014662B" w:rsidRDefault="00BD1EAB" w:rsidP="0014662B">
            <w:pPr>
              <w:pStyle w:val="ListBullet"/>
              <w:numPr>
                <w:ilvl w:val="0"/>
                <w:numId w:val="0"/>
              </w:numPr>
              <w:tabs>
                <w:tab w:val="left" w:pos="720"/>
              </w:tabs>
              <w:rPr>
                <w:sz w:val="20"/>
              </w:rPr>
            </w:pPr>
            <w:r w:rsidRPr="0014662B">
              <w:rPr>
                <w:sz w:val="20"/>
              </w:rPr>
              <w:t>Национална компания</w:t>
            </w:r>
          </w:p>
          <w:p w:rsidR="0041462C" w:rsidRPr="003376A6" w:rsidRDefault="00BD1EAB" w:rsidP="0014662B">
            <w:pPr>
              <w:pStyle w:val="ListBullet"/>
              <w:numPr>
                <w:ilvl w:val="0"/>
                <w:numId w:val="0"/>
              </w:numPr>
              <w:tabs>
                <w:tab w:val="left" w:pos="720"/>
              </w:tabs>
              <w:rPr>
                <w:i/>
                <w:sz w:val="18"/>
                <w:szCs w:val="18"/>
              </w:rPr>
            </w:pPr>
            <w:r w:rsidRPr="0014662B">
              <w:rPr>
                <w:sz w:val="20"/>
              </w:rPr>
              <w:t>„Железопътна инфраструктура”</w:t>
            </w:r>
          </w:p>
        </w:tc>
        <w:tc>
          <w:tcPr>
            <w:tcW w:w="418" w:type="pct"/>
            <w:tcBorders>
              <w:top w:val="single" w:sz="4" w:space="0" w:color="auto"/>
              <w:left w:val="single" w:sz="4" w:space="0" w:color="auto"/>
              <w:bottom w:val="single" w:sz="4" w:space="0" w:color="auto"/>
              <w:right w:val="single" w:sz="4" w:space="0" w:color="auto"/>
            </w:tcBorders>
          </w:tcPr>
          <w:p w:rsidR="0041462C" w:rsidRPr="003376A6" w:rsidRDefault="000C18E5" w:rsidP="0041462C">
            <w:pPr>
              <w:pStyle w:val="ListBullet"/>
              <w:numPr>
                <w:ilvl w:val="0"/>
                <w:numId w:val="0"/>
              </w:numPr>
              <w:tabs>
                <w:tab w:val="left" w:pos="720"/>
              </w:tabs>
              <w:jc w:val="left"/>
              <w:rPr>
                <w:i/>
                <w:sz w:val="18"/>
                <w:szCs w:val="18"/>
              </w:rPr>
            </w:pPr>
            <w:r w:rsidRPr="003376A6">
              <w:rPr>
                <w:iCs/>
                <w:sz w:val="20"/>
                <w:lang w:eastAsia="bg-BG"/>
              </w:rPr>
              <w:t>На годишна база</w:t>
            </w:r>
          </w:p>
        </w:tc>
      </w:tr>
    </w:tbl>
    <w:p w:rsidR="0000413A" w:rsidRDefault="0000413A" w:rsidP="0000413A">
      <w:pPr>
        <w:suppressAutoHyphens/>
      </w:pPr>
      <w:r>
        <w:t>Общ брой железопътни гари между София и Бургас: 38</w:t>
      </w:r>
    </w:p>
    <w:p w:rsidR="0000413A" w:rsidRDefault="0000413A" w:rsidP="0000413A">
      <w:pPr>
        <w:suppressAutoHyphens/>
      </w:pPr>
      <w:r>
        <w:t>Брой реконструирани интермодални гари по ПО 3 на ОПТ: 3 – София, Пазарджик и Бургас</w:t>
      </w:r>
    </w:p>
    <w:p w:rsidR="0000413A" w:rsidRDefault="0000413A" w:rsidP="0000413A">
      <w:pPr>
        <w:suppressAutoHyphens/>
      </w:pPr>
      <w:r>
        <w:t>Дял: 3/38*100 = 7.89 % - Базова стойност</w:t>
      </w:r>
    </w:p>
    <w:p w:rsidR="0000413A" w:rsidRDefault="0000413A" w:rsidP="0000413A">
      <w:pPr>
        <w:suppressAutoHyphens/>
      </w:pPr>
      <w:r>
        <w:t xml:space="preserve">Брой интермодални гари по коридор Ориент/Източно-средиземноморски (участък София-Пловдив-Бургас), които ще бъдат реконструирани по ПО 3 на ОПТТИ: </w:t>
      </w:r>
      <w:r w:rsidR="003D1609">
        <w:t>5</w:t>
      </w:r>
      <w:r>
        <w:t xml:space="preserve"> – Подуене, Искър</w:t>
      </w:r>
      <w:r w:rsidR="003D1609">
        <w:t>,</w:t>
      </w:r>
      <w:r>
        <w:t xml:space="preserve"> Казич</w:t>
      </w:r>
      <w:r w:rsidR="008F257C">
        <w:t>е</w:t>
      </w:r>
      <w:r>
        <w:t xml:space="preserve">не; Карнобат </w:t>
      </w:r>
      <w:r w:rsidR="003D1609">
        <w:t xml:space="preserve">и </w:t>
      </w:r>
      <w:r>
        <w:t>Стара Загора</w:t>
      </w:r>
      <w:r w:rsidR="006547C2">
        <w:t>.</w:t>
      </w:r>
    </w:p>
    <w:p w:rsidR="006547C2" w:rsidRPr="006547C2" w:rsidRDefault="006547C2" w:rsidP="006547C2">
      <w:pPr>
        <w:suppressAutoHyphens/>
      </w:pPr>
      <w:r w:rsidRPr="006547C2">
        <w:t>Гара Нова Загора няма да бъде завършена в срока на допустимост на разходите, поради което не се калкулира в отчетната стойност на индикатора.</w:t>
      </w:r>
    </w:p>
    <w:p w:rsidR="0000413A" w:rsidRPr="00F20D1F" w:rsidRDefault="0000413A" w:rsidP="0000413A">
      <w:pPr>
        <w:suppressAutoHyphens/>
      </w:pPr>
      <w:r>
        <w:t>Дял: (</w:t>
      </w:r>
      <w:r w:rsidR="00E25C41">
        <w:t>5</w:t>
      </w:r>
      <w:r>
        <w:t xml:space="preserve">+3)/38*100 = </w:t>
      </w:r>
      <w:r w:rsidR="00E25C41">
        <w:t>21,05</w:t>
      </w:r>
      <w:r>
        <w:t xml:space="preserve"> % - Целева стойност</w:t>
      </w:r>
    </w:p>
    <w:p w:rsidR="0041462C" w:rsidRPr="00F20D1F" w:rsidRDefault="0041462C" w:rsidP="0041462C">
      <w:pPr>
        <w:ind w:left="1418" w:hanging="1418"/>
      </w:pPr>
      <w:r>
        <w:rPr>
          <w:b/>
        </w:rPr>
        <w:br w:type="page"/>
      </w:r>
      <w:r w:rsidRPr="00F20D1F">
        <w:rPr>
          <w:b/>
        </w:rPr>
        <w:lastRenderedPageBreak/>
        <w:t xml:space="preserve">Таблица 4: </w:t>
      </w:r>
      <w:r w:rsidRPr="00F20D1F">
        <w:tab/>
      </w:r>
      <w:r w:rsidRPr="00F20D1F">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0D1F">
        <w:t xml:space="preserve"> (за ЕСФ)</w:t>
      </w:r>
    </w:p>
    <w:p w:rsidR="0041462C" w:rsidRPr="00F20D1F" w:rsidRDefault="0041462C" w:rsidP="0041462C">
      <w:pPr>
        <w:rPr>
          <w:b/>
        </w:rPr>
      </w:pPr>
    </w:p>
    <w:p w:rsidR="0041462C" w:rsidRPr="00F20D1F" w:rsidRDefault="0041462C" w:rsidP="0041462C">
      <w:r w:rsidRPr="00F20D1F">
        <w:t>(Позоваване: член 96, параграф 2, първа алинея, буква б), подточка ii) от Регламент (EС) № 1303/2013)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41462C" w:rsidRPr="00F20D1F" w:rsidTr="0041462C">
        <w:trPr>
          <w:trHeight w:val="620"/>
        </w:trPr>
        <w:tc>
          <w:tcPr>
            <w:tcW w:w="449"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Идентификация</w:t>
            </w:r>
          </w:p>
        </w:tc>
        <w:tc>
          <w:tcPr>
            <w:tcW w:w="738"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Базова година</w:t>
            </w:r>
          </w:p>
        </w:tc>
        <w:tc>
          <w:tcPr>
            <w:tcW w:w="480" w:type="pct"/>
            <w:gridSpan w:val="4"/>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b/>
                <w:i/>
                <w:sz w:val="16"/>
              </w:rPr>
              <w:t>Целева стойност</w:t>
            </w:r>
            <w:r w:rsidRPr="00F20D1F">
              <w:rPr>
                <w:rStyle w:val="FootnoteReference"/>
                <w:b/>
                <w:i/>
                <w:sz w:val="16"/>
              </w:rPr>
              <w:footnoteReference w:id="45"/>
            </w:r>
            <w:r w:rsidRPr="00F20D1F">
              <w:rPr>
                <w:b/>
                <w:i/>
                <w:sz w:val="16"/>
              </w:rPr>
              <w:t xml:space="preserve"> (2023 г.)</w:t>
            </w:r>
          </w:p>
        </w:tc>
        <w:tc>
          <w:tcPr>
            <w:tcW w:w="335"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Източник на данните</w:t>
            </w:r>
          </w:p>
        </w:tc>
        <w:tc>
          <w:tcPr>
            <w:tcW w:w="410"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Честота на отчитане</w:t>
            </w:r>
          </w:p>
        </w:tc>
      </w:tr>
      <w:tr w:rsidR="0041462C" w:rsidRPr="00F20D1F" w:rsidTr="0041462C">
        <w:trPr>
          <w:trHeight w:val="619"/>
        </w:trPr>
        <w:tc>
          <w:tcPr>
            <w:tcW w:w="449"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41462C" w:rsidRPr="00F20D1F" w:rsidRDefault="0041462C" w:rsidP="0041462C">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sz w:val="16"/>
              </w:rPr>
              <w:t>M</w:t>
            </w:r>
          </w:p>
        </w:tc>
        <w:tc>
          <w:tcPr>
            <w:tcW w:w="112" w:type="pct"/>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sz w:val="16"/>
              </w:rPr>
              <w:t>Ж</w:t>
            </w:r>
          </w:p>
        </w:tc>
        <w:tc>
          <w:tcPr>
            <w:tcW w:w="112" w:type="pct"/>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sz w:val="16"/>
              </w:rPr>
              <w:t>О</w:t>
            </w:r>
          </w:p>
        </w:tc>
        <w:tc>
          <w:tcPr>
            <w:tcW w:w="431"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sz w:val="16"/>
              </w:rPr>
              <w:t>M</w:t>
            </w:r>
          </w:p>
        </w:tc>
        <w:tc>
          <w:tcPr>
            <w:tcW w:w="160" w:type="pct"/>
            <w:gridSpan w:val="2"/>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sz w:val="16"/>
              </w:rPr>
              <w:t>Ж</w:t>
            </w:r>
          </w:p>
        </w:tc>
        <w:tc>
          <w:tcPr>
            <w:tcW w:w="160" w:type="pc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sz w:val="16"/>
              </w:rPr>
              <w:t>О</w:t>
            </w:r>
          </w:p>
        </w:tc>
        <w:tc>
          <w:tcPr>
            <w:tcW w:w="335"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sz w:val="16"/>
                <w:szCs w:val="16"/>
              </w:rPr>
            </w:pPr>
          </w:p>
        </w:tc>
      </w:tr>
      <w:tr w:rsidR="0041462C" w:rsidRPr="00F20D1F" w:rsidTr="0041462C">
        <w:trPr>
          <w:trHeight w:val="652"/>
        </w:trPr>
        <w:tc>
          <w:tcPr>
            <w:tcW w:w="449"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Text1"/>
              <w:spacing w:before="60" w:after="60"/>
              <w:ind w:left="0"/>
              <w:jc w:val="left"/>
              <w:rPr>
                <w:i/>
                <w:sz w:val="16"/>
                <w:szCs w:val="16"/>
                <w:lang w:val="bg-BG" w:eastAsia="en-GB"/>
              </w:rPr>
            </w:pPr>
            <w:r w:rsidRPr="00F20D1F">
              <w:rPr>
                <w:i/>
                <w:sz w:val="16"/>
                <w:szCs w:val="16"/>
                <w:lang w:val="bg-BG" w:eastAsia="en-GB"/>
              </w:rPr>
              <w:t>Н/П</w:t>
            </w:r>
          </w:p>
        </w:tc>
        <w:tc>
          <w:tcPr>
            <w:tcW w:w="738"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479"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480"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527"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112" w:type="pct"/>
            <w:tcBorders>
              <w:top w:val="single" w:sz="4" w:space="0" w:color="auto"/>
              <w:left w:val="single" w:sz="4" w:space="0" w:color="auto"/>
              <w:right w:val="single" w:sz="4" w:space="0" w:color="auto"/>
            </w:tcBorders>
          </w:tcPr>
          <w:p w:rsidR="0041462C" w:rsidRPr="00F20D1F" w:rsidRDefault="0041462C" w:rsidP="0041462C">
            <w:r w:rsidRPr="00F20D1F">
              <w:rPr>
                <w:i/>
                <w:sz w:val="16"/>
                <w:szCs w:val="16"/>
              </w:rPr>
              <w:t>Н/П</w:t>
            </w:r>
          </w:p>
        </w:tc>
        <w:tc>
          <w:tcPr>
            <w:tcW w:w="112" w:type="pct"/>
            <w:tcBorders>
              <w:top w:val="single" w:sz="4" w:space="0" w:color="auto"/>
              <w:left w:val="single" w:sz="4" w:space="0" w:color="auto"/>
              <w:right w:val="single" w:sz="4" w:space="0" w:color="auto"/>
            </w:tcBorders>
          </w:tcPr>
          <w:p w:rsidR="0041462C" w:rsidRPr="00F20D1F" w:rsidRDefault="0041462C" w:rsidP="0041462C">
            <w:r w:rsidRPr="00F20D1F">
              <w:rPr>
                <w:i/>
                <w:sz w:val="16"/>
                <w:szCs w:val="16"/>
              </w:rPr>
              <w:t>Н/П</w:t>
            </w:r>
          </w:p>
        </w:tc>
        <w:tc>
          <w:tcPr>
            <w:tcW w:w="112" w:type="pct"/>
            <w:tcBorders>
              <w:top w:val="single" w:sz="4" w:space="0" w:color="auto"/>
              <w:left w:val="single" w:sz="4" w:space="0" w:color="auto"/>
              <w:right w:val="single" w:sz="4" w:space="0" w:color="auto"/>
            </w:tcBorders>
          </w:tcPr>
          <w:p w:rsidR="0041462C" w:rsidRPr="00F20D1F" w:rsidRDefault="0041462C" w:rsidP="0041462C">
            <w:r w:rsidRPr="00F20D1F">
              <w:rPr>
                <w:i/>
                <w:sz w:val="16"/>
                <w:szCs w:val="16"/>
              </w:rPr>
              <w:t>Н/П</w:t>
            </w:r>
          </w:p>
        </w:tc>
        <w:tc>
          <w:tcPr>
            <w:tcW w:w="43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192" w:type="pct"/>
            <w:gridSpan w:val="2"/>
            <w:tcBorders>
              <w:left w:val="single" w:sz="4" w:space="0" w:color="auto"/>
              <w:right w:val="single" w:sz="4" w:space="0" w:color="auto"/>
            </w:tcBorders>
          </w:tcPr>
          <w:p w:rsidR="0041462C" w:rsidRPr="00F20D1F" w:rsidRDefault="0041462C" w:rsidP="0041462C">
            <w:r w:rsidRPr="00F20D1F">
              <w:rPr>
                <w:i/>
                <w:sz w:val="16"/>
                <w:szCs w:val="16"/>
              </w:rPr>
              <w:t>Н/П</w:t>
            </w:r>
          </w:p>
        </w:tc>
        <w:tc>
          <w:tcPr>
            <w:tcW w:w="128" w:type="pct"/>
            <w:tcBorders>
              <w:left w:val="single" w:sz="4" w:space="0" w:color="auto"/>
              <w:right w:val="single" w:sz="4" w:space="0" w:color="auto"/>
            </w:tcBorders>
          </w:tcPr>
          <w:p w:rsidR="0041462C" w:rsidRPr="00F20D1F" w:rsidRDefault="0041462C" w:rsidP="0041462C">
            <w:r w:rsidRPr="00F20D1F">
              <w:rPr>
                <w:i/>
                <w:sz w:val="16"/>
                <w:szCs w:val="16"/>
              </w:rPr>
              <w:t>Н/П</w:t>
            </w:r>
          </w:p>
        </w:tc>
        <w:tc>
          <w:tcPr>
            <w:tcW w:w="160" w:type="pct"/>
            <w:tcBorders>
              <w:left w:val="single" w:sz="4" w:space="0" w:color="auto"/>
              <w:right w:val="single" w:sz="4" w:space="0" w:color="auto"/>
            </w:tcBorders>
          </w:tcPr>
          <w:p w:rsidR="0041462C" w:rsidRPr="00F20D1F" w:rsidRDefault="0041462C" w:rsidP="0041462C">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410"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r>
      <w:tr w:rsidR="0041462C" w:rsidRPr="00F20D1F" w:rsidTr="0041462C">
        <w:trPr>
          <w:trHeight w:val="665"/>
        </w:trPr>
        <w:tc>
          <w:tcPr>
            <w:tcW w:w="449"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738"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479"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480"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527"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112" w:type="pct"/>
            <w:tcBorders>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112" w:type="pct"/>
            <w:tcBorders>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112" w:type="pct"/>
            <w:tcBorders>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43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192" w:type="pct"/>
            <w:gridSpan w:val="2"/>
            <w:tcBorders>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128" w:type="pct"/>
            <w:tcBorders>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160" w:type="pct"/>
            <w:tcBorders>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410"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r>
    </w:tbl>
    <w:p w:rsidR="0041462C" w:rsidRPr="00F20D1F" w:rsidRDefault="0041462C" w:rsidP="0041462C">
      <w:pPr>
        <w:tabs>
          <w:tab w:val="left" w:pos="720"/>
        </w:tabs>
        <w:spacing w:before="0" w:after="240"/>
        <w:jc w:val="center"/>
        <w:rPr>
          <w:rFonts w:eastAsia="Times New Roman"/>
          <w:b/>
        </w:rPr>
      </w:pPr>
    </w:p>
    <w:p w:rsidR="0041462C" w:rsidRPr="00F20D1F" w:rsidRDefault="0041462C" w:rsidP="0041462C">
      <w:pPr>
        <w:tabs>
          <w:tab w:val="left" w:pos="720"/>
        </w:tabs>
        <w:spacing w:before="0" w:after="240"/>
        <w:jc w:val="left"/>
        <w:rPr>
          <w:rFonts w:eastAsia="Times New Roman"/>
          <w:b/>
        </w:rPr>
      </w:pPr>
      <w:r w:rsidRPr="00F20D1F">
        <w:br w:type="page"/>
      </w:r>
      <w:r w:rsidRPr="00F20D1F">
        <w:rPr>
          <w:b/>
        </w:rPr>
        <w:lastRenderedPageBreak/>
        <w:t xml:space="preserve">Таблица 4a: </w:t>
      </w:r>
      <w:r w:rsidRPr="00F20D1F">
        <w:tab/>
      </w:r>
      <w:r w:rsidRPr="00F20D1F">
        <w:rPr>
          <w:b/>
        </w:rPr>
        <w:t xml:space="preserve">Показатели за резултати по ИМЗ и специфични за програмата показатели за резултати, съответстващи на специфичната цел </w:t>
      </w:r>
    </w:p>
    <w:p w:rsidR="0041462C" w:rsidRPr="00F20D1F" w:rsidRDefault="0041462C" w:rsidP="0041462C">
      <w:pPr>
        <w:tabs>
          <w:tab w:val="left" w:pos="720"/>
        </w:tabs>
        <w:spacing w:before="0" w:after="240"/>
        <w:jc w:val="left"/>
        <w:rPr>
          <w:rFonts w:eastAsia="Times New Roman"/>
        </w:rPr>
      </w:pPr>
      <w:r w:rsidRPr="00F20D1F">
        <w:t xml:space="preserve">(по приоритетни оси или по част от приоритетна ос) </w:t>
      </w:r>
    </w:p>
    <w:p w:rsidR="0041462C" w:rsidRPr="00F20D1F" w:rsidRDefault="0041462C" w:rsidP="0041462C">
      <w:pPr>
        <w:tabs>
          <w:tab w:val="left" w:pos="720"/>
        </w:tabs>
        <w:spacing w:before="0" w:after="240"/>
        <w:jc w:val="left"/>
        <w:rPr>
          <w:rFonts w:eastAsia="Times New Roman"/>
        </w:rPr>
      </w:pPr>
      <w:r w:rsidRPr="00F20D1F">
        <w:t xml:space="preserve"> (Позоваване: член 19, параграф 3 от Регламент (ЕС) № 1304/2013 на Европейския парламент и на Съвета</w:t>
      </w:r>
      <w:r w:rsidRPr="00F20D1F">
        <w:rPr>
          <w:rStyle w:val="FootnoteReference"/>
        </w:rPr>
        <w:footnoteReference w:id="46"/>
      </w:r>
      <w:r w:rsidRPr="00F20D1F">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41462C" w:rsidRPr="00F20D1F" w:rsidTr="0041462C">
        <w:trPr>
          <w:trHeight w:val="620"/>
        </w:trPr>
        <w:tc>
          <w:tcPr>
            <w:tcW w:w="497"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t xml:space="preserve"> </w:t>
            </w:r>
            <w:r w:rsidRPr="00F20D1F">
              <w:rPr>
                <w:b/>
                <w:i/>
                <w:sz w:val="16"/>
              </w:rPr>
              <w:t>Идентификация</w:t>
            </w:r>
          </w:p>
        </w:tc>
        <w:tc>
          <w:tcPr>
            <w:tcW w:w="816"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 xml:space="preserve">Показател </w:t>
            </w:r>
          </w:p>
        </w:tc>
        <w:tc>
          <w:tcPr>
            <w:tcW w:w="531"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Базова година</w:t>
            </w:r>
          </w:p>
        </w:tc>
        <w:tc>
          <w:tcPr>
            <w:tcW w:w="531" w:type="pct"/>
            <w:gridSpan w:val="4"/>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b/>
                <w:i/>
                <w:sz w:val="16"/>
              </w:rPr>
              <w:t>Целева стойност</w:t>
            </w:r>
            <w:r w:rsidRPr="00F20D1F">
              <w:rPr>
                <w:rStyle w:val="FootnoteReference"/>
              </w:rPr>
              <w:footnoteReference w:id="47"/>
            </w:r>
            <w:r w:rsidRPr="00F20D1F">
              <w:rPr>
                <w:b/>
                <w:i/>
                <w:sz w:val="16"/>
              </w:rPr>
              <w:t xml:space="preserve"> (2023 г.)</w:t>
            </w:r>
          </w:p>
        </w:tc>
        <w:tc>
          <w:tcPr>
            <w:tcW w:w="371"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Източник на данните</w:t>
            </w:r>
          </w:p>
        </w:tc>
        <w:tc>
          <w:tcPr>
            <w:tcW w:w="451"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Честота на отчитане</w:t>
            </w:r>
          </w:p>
        </w:tc>
      </w:tr>
      <w:tr w:rsidR="0041462C" w:rsidRPr="00F20D1F" w:rsidTr="0041462C">
        <w:trPr>
          <w:trHeight w:val="619"/>
        </w:trPr>
        <w:tc>
          <w:tcPr>
            <w:tcW w:w="497"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sz w:val="16"/>
              </w:rPr>
              <w:t>M</w:t>
            </w:r>
          </w:p>
        </w:tc>
        <w:tc>
          <w:tcPr>
            <w:tcW w:w="124" w:type="pct"/>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sz w:val="16"/>
              </w:rPr>
              <w:t>Ж</w:t>
            </w:r>
          </w:p>
        </w:tc>
        <w:tc>
          <w:tcPr>
            <w:tcW w:w="124" w:type="pct"/>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sz w:val="16"/>
              </w:rPr>
              <w:t>О</w:t>
            </w:r>
          </w:p>
        </w:tc>
        <w:tc>
          <w:tcPr>
            <w:tcW w:w="477"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sz w:val="16"/>
              </w:rPr>
              <w:t>M</w:t>
            </w:r>
          </w:p>
        </w:tc>
        <w:tc>
          <w:tcPr>
            <w:tcW w:w="177" w:type="pct"/>
            <w:gridSpan w:val="2"/>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sz w:val="16"/>
              </w:rPr>
              <w:t>Ж</w:t>
            </w:r>
          </w:p>
        </w:tc>
        <w:tc>
          <w:tcPr>
            <w:tcW w:w="177" w:type="pc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sz w:val="16"/>
              </w:rPr>
              <w:t>О</w:t>
            </w:r>
          </w:p>
        </w:tc>
        <w:tc>
          <w:tcPr>
            <w:tcW w:w="371"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sz w:val="16"/>
                <w:szCs w:val="16"/>
              </w:rPr>
            </w:pPr>
          </w:p>
        </w:tc>
      </w:tr>
      <w:tr w:rsidR="0041462C" w:rsidRPr="00F20D1F" w:rsidTr="0041462C">
        <w:trPr>
          <w:trHeight w:val="652"/>
        </w:trPr>
        <w:tc>
          <w:tcPr>
            <w:tcW w:w="497"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spacing w:before="60" w:after="60"/>
              <w:jc w:val="left"/>
              <w:rPr>
                <w:rFonts w:eastAsia="Times New Roman"/>
                <w:i/>
                <w:sz w:val="16"/>
                <w:szCs w:val="16"/>
              </w:rPr>
            </w:pPr>
            <w:r w:rsidRPr="00F20D1F">
              <w:rPr>
                <w:i/>
                <w:sz w:val="16"/>
                <w:szCs w:val="16"/>
              </w:rPr>
              <w:t>Н/П</w:t>
            </w:r>
          </w:p>
        </w:tc>
        <w:tc>
          <w:tcPr>
            <w:tcW w:w="816"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53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583"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372" w:type="pct"/>
            <w:gridSpan w:val="3"/>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477"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212" w:type="pct"/>
            <w:gridSpan w:val="2"/>
            <w:tcBorders>
              <w:left w:val="single" w:sz="4" w:space="0" w:color="auto"/>
              <w:right w:val="single" w:sz="4" w:space="0" w:color="auto"/>
            </w:tcBorders>
          </w:tcPr>
          <w:p w:rsidR="0041462C" w:rsidRPr="00F20D1F" w:rsidRDefault="0041462C" w:rsidP="0041462C">
            <w:r w:rsidRPr="00F20D1F">
              <w:rPr>
                <w:i/>
                <w:sz w:val="16"/>
                <w:szCs w:val="16"/>
              </w:rPr>
              <w:t>Н/П</w:t>
            </w:r>
          </w:p>
        </w:tc>
        <w:tc>
          <w:tcPr>
            <w:tcW w:w="142" w:type="pct"/>
            <w:tcBorders>
              <w:left w:val="single" w:sz="4" w:space="0" w:color="auto"/>
              <w:right w:val="single" w:sz="4" w:space="0" w:color="auto"/>
            </w:tcBorders>
          </w:tcPr>
          <w:p w:rsidR="0041462C" w:rsidRPr="00F20D1F" w:rsidRDefault="0041462C" w:rsidP="0041462C">
            <w:r w:rsidRPr="00F20D1F">
              <w:rPr>
                <w:i/>
                <w:sz w:val="16"/>
                <w:szCs w:val="16"/>
              </w:rPr>
              <w:t>Н/П</w:t>
            </w:r>
          </w:p>
        </w:tc>
        <w:tc>
          <w:tcPr>
            <w:tcW w:w="177" w:type="pct"/>
            <w:tcBorders>
              <w:left w:val="single" w:sz="4" w:space="0" w:color="auto"/>
              <w:right w:val="single" w:sz="4" w:space="0" w:color="auto"/>
            </w:tcBorders>
          </w:tcPr>
          <w:p w:rsidR="0041462C" w:rsidRPr="00F20D1F" w:rsidRDefault="0041462C" w:rsidP="0041462C">
            <w:r w:rsidRPr="00F20D1F">
              <w:rPr>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45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r>
    </w:tbl>
    <w:p w:rsidR="0041462C" w:rsidRPr="00F20D1F" w:rsidRDefault="0041462C" w:rsidP="0041462C">
      <w:pPr>
        <w:suppressAutoHyphens/>
        <w:rPr>
          <w:b/>
        </w:rPr>
        <w:sectPr w:rsidR="0041462C" w:rsidRPr="00F20D1F" w:rsidSect="00925BCC">
          <w:headerReference w:type="default" r:id="rId57"/>
          <w:footerReference w:type="default" r:id="rId58"/>
          <w:headerReference w:type="first" r:id="rId59"/>
          <w:footerReference w:type="first" r:id="rId60"/>
          <w:pgSz w:w="16838" w:h="11906" w:orient="landscape"/>
          <w:pgMar w:top="1021" w:right="1134" w:bottom="1021" w:left="1134" w:header="601" w:footer="1077" w:gutter="0"/>
          <w:cols w:space="720"/>
          <w:docGrid w:linePitch="326"/>
        </w:sectPr>
      </w:pPr>
    </w:p>
    <w:p w:rsidR="0041462C" w:rsidRPr="00F20D1F" w:rsidRDefault="0041462C" w:rsidP="0041462C">
      <w:pPr>
        <w:suppressAutoHyphens/>
        <w:rPr>
          <w:b/>
        </w:rPr>
      </w:pPr>
      <w:r w:rsidRPr="00F20D1F">
        <w:rPr>
          <w:b/>
        </w:rPr>
        <w:lastRenderedPageBreak/>
        <w:t xml:space="preserve">2.А.3.4.2  </w:t>
      </w:r>
      <w:r w:rsidRPr="00F20D1F">
        <w:tab/>
      </w:r>
      <w:r w:rsidRPr="00F20D1F">
        <w:rPr>
          <w:b/>
        </w:rPr>
        <w:t xml:space="preserve">Действия, които ще получат подкрепа в рамките на инвестиционния приоритет </w:t>
      </w:r>
    </w:p>
    <w:p w:rsidR="0041462C" w:rsidRPr="00F20D1F" w:rsidRDefault="0041462C" w:rsidP="0041462C">
      <w:pPr>
        <w:suppressAutoHyphens/>
      </w:pPr>
      <w:r w:rsidRPr="00F20D1F">
        <w:t>(по инвестиционни приоритети)</w:t>
      </w:r>
    </w:p>
    <w:p w:rsidR="0041462C" w:rsidRPr="00F20D1F" w:rsidRDefault="0041462C" w:rsidP="0041462C">
      <w:pPr>
        <w:pStyle w:val="ManualHeading3"/>
        <w:tabs>
          <w:tab w:val="clear" w:pos="850"/>
        </w:tabs>
        <w:ind w:left="1418" w:hanging="1418"/>
        <w:rPr>
          <w:b/>
        </w:rPr>
      </w:pPr>
      <w:r w:rsidRPr="00F20D1F">
        <w:rPr>
          <w:b/>
        </w:rPr>
        <w:t xml:space="preserve">2.А.3.4.2.1 </w:t>
      </w:r>
      <w:r w:rsidRPr="00F20D1F">
        <w:tab/>
      </w:r>
      <w:r w:rsidRPr="00F20D1F">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Pr="00F20D1F">
        <w:rPr>
          <w:b/>
        </w:rPr>
        <w:br/>
      </w:r>
    </w:p>
    <w:p w:rsidR="0041462C" w:rsidRPr="00F20D1F" w:rsidRDefault="0041462C" w:rsidP="0041462C">
      <w:pPr>
        <w:pStyle w:val="ManualHeading3"/>
        <w:tabs>
          <w:tab w:val="clear" w:pos="850"/>
        </w:tabs>
        <w:ind w:left="1418" w:hanging="1418"/>
        <w:rPr>
          <w:i w:val="0"/>
        </w:rPr>
      </w:pPr>
      <w:r w:rsidRPr="00F20D1F">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41462C" w:rsidRPr="00F20D1F" w:rsidTr="0041462C">
        <w:trPr>
          <w:trHeight w:val="518"/>
        </w:trPr>
        <w:tc>
          <w:tcPr>
            <w:tcW w:w="2235" w:type="dxa"/>
            <w:shd w:val="clear" w:color="auto" w:fill="auto"/>
          </w:tcPr>
          <w:p w:rsidR="0041462C" w:rsidRPr="00F20D1F" w:rsidRDefault="0041462C" w:rsidP="0041462C">
            <w:pPr>
              <w:rPr>
                <w:i/>
                <w:color w:val="8DB3E2"/>
                <w:sz w:val="18"/>
                <w:szCs w:val="18"/>
              </w:rPr>
            </w:pPr>
            <w:r w:rsidRPr="00F20D1F">
              <w:rPr>
                <w:i/>
              </w:rPr>
              <w:t>Инвестиционен приоритет</w:t>
            </w:r>
          </w:p>
        </w:tc>
        <w:tc>
          <w:tcPr>
            <w:tcW w:w="6443" w:type="dxa"/>
            <w:shd w:val="clear" w:color="auto" w:fill="auto"/>
          </w:tcPr>
          <w:p w:rsidR="0041462C" w:rsidRPr="00F20D1F" w:rsidRDefault="0041462C" w:rsidP="0041462C">
            <w:pPr>
              <w:rPr>
                <w:i/>
                <w:color w:val="8DB3E2"/>
                <w:sz w:val="18"/>
                <w:szCs w:val="18"/>
              </w:rPr>
            </w:pPr>
            <w:r>
              <w:rPr>
                <w:i/>
                <w:szCs w:val="24"/>
              </w:rPr>
              <w:t xml:space="preserve">7а - </w:t>
            </w:r>
            <w:r w:rsidRPr="00F20D1F">
              <w:rPr>
                <w:i/>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41462C" w:rsidRPr="00F20D1F" w:rsidTr="0041462C">
        <w:trPr>
          <w:trHeight w:val="819"/>
        </w:trPr>
        <w:tc>
          <w:tcPr>
            <w:tcW w:w="8678" w:type="dxa"/>
            <w:gridSpan w:val="2"/>
            <w:shd w:val="clear" w:color="auto" w:fill="auto"/>
          </w:tcPr>
          <w:p w:rsidR="00E273D1" w:rsidRDefault="0041462C" w:rsidP="0041462C">
            <w:pPr>
              <w:widowControl w:val="0"/>
              <w:autoSpaceDE w:val="0"/>
              <w:autoSpaceDN w:val="0"/>
              <w:adjustRightInd w:val="0"/>
              <w:rPr>
                <w:b/>
              </w:rPr>
            </w:pPr>
            <w:r w:rsidRPr="00F20D1F">
              <w:rPr>
                <w:b/>
              </w:rPr>
              <w:t xml:space="preserve">Примерни допустими дейности: </w:t>
            </w:r>
          </w:p>
          <w:p w:rsidR="00FA6778" w:rsidRPr="00CF11D3" w:rsidRDefault="0003630C" w:rsidP="005F1385">
            <w:pPr>
              <w:pStyle w:val="BodyTextIndent"/>
              <w:spacing w:before="120"/>
              <w:ind w:left="0"/>
              <w:rPr>
                <w:i/>
                <w:lang w:val="bg-BG" w:eastAsia="en-GB"/>
              </w:rPr>
            </w:pPr>
            <w:r w:rsidRPr="00CF11D3">
              <w:rPr>
                <w:i/>
                <w:lang w:val="en-US" w:eastAsia="en-GB"/>
              </w:rPr>
              <w:t xml:space="preserve">Реконструкция на ключови гарови комплекси по протежение на главните железопътни линии </w:t>
            </w:r>
          </w:p>
          <w:p w:rsidR="0003630C" w:rsidRPr="0003630C" w:rsidRDefault="00924EDE" w:rsidP="005F1385">
            <w:pPr>
              <w:pStyle w:val="BodyTextIndent"/>
              <w:spacing w:before="120"/>
              <w:ind w:left="0"/>
              <w:rPr>
                <w:lang w:val="en-US" w:eastAsia="en-GB"/>
              </w:rPr>
            </w:pPr>
            <w:r>
              <w:rPr>
                <w:szCs w:val="24"/>
              </w:rPr>
              <w:t xml:space="preserve">Основната цел </w:t>
            </w:r>
            <w:r w:rsidR="00AC0B5B">
              <w:rPr>
                <w:szCs w:val="24"/>
                <w:lang w:val="bg-BG"/>
              </w:rPr>
              <w:t>на</w:t>
            </w:r>
            <w:r>
              <w:rPr>
                <w:szCs w:val="24"/>
              </w:rPr>
              <w:t xml:space="preserve"> р</w:t>
            </w:r>
            <w:r w:rsidRPr="002F3170">
              <w:rPr>
                <w:szCs w:val="24"/>
              </w:rPr>
              <w:t xml:space="preserve">еконструкцията на </w:t>
            </w:r>
            <w:r>
              <w:rPr>
                <w:szCs w:val="24"/>
              </w:rPr>
              <w:t>ключови гарови</w:t>
            </w:r>
            <w:r w:rsidRPr="002F3170">
              <w:rPr>
                <w:szCs w:val="24"/>
              </w:rPr>
              <w:t xml:space="preserve"> комплекси е подобряване на функционалните изисквания за извършване на основн</w:t>
            </w:r>
            <w:r>
              <w:rPr>
                <w:szCs w:val="24"/>
              </w:rPr>
              <w:t>ите</w:t>
            </w:r>
            <w:r w:rsidRPr="002F3170">
              <w:rPr>
                <w:szCs w:val="24"/>
              </w:rPr>
              <w:t xml:space="preserve"> дейност</w:t>
            </w:r>
            <w:r>
              <w:rPr>
                <w:szCs w:val="24"/>
              </w:rPr>
              <w:t>и, свързани</w:t>
            </w:r>
            <w:r w:rsidRPr="002F3170">
              <w:rPr>
                <w:szCs w:val="24"/>
              </w:rPr>
              <w:t xml:space="preserve"> с управление движението на влаковете, както и създаване условия за предоставяне на по-високо качество на обслужване на клиентите – </w:t>
            </w:r>
            <w:r w:rsidR="00AC0B5B" w:rsidRPr="002F3170">
              <w:rPr>
                <w:szCs w:val="24"/>
              </w:rPr>
              <w:t xml:space="preserve">пътници </w:t>
            </w:r>
            <w:r w:rsidR="00AC0B5B">
              <w:rPr>
                <w:szCs w:val="24"/>
                <w:lang w:val="bg-BG"/>
              </w:rPr>
              <w:t xml:space="preserve">и </w:t>
            </w:r>
            <w:r w:rsidRPr="002F3170">
              <w:rPr>
                <w:szCs w:val="24"/>
              </w:rPr>
              <w:t xml:space="preserve">превозвачи. </w:t>
            </w:r>
            <w:r w:rsidR="00046275" w:rsidRPr="00046275">
              <w:rPr>
                <w:szCs w:val="24"/>
              </w:rPr>
              <w:t>Също така реконструкцията цели подобряване на интермодалността на пътниците чрез връзка на гаровите комплекси с другите видове тра</w:t>
            </w:r>
            <w:r w:rsidR="00144E92">
              <w:rPr>
                <w:szCs w:val="24"/>
                <w:lang w:val="bg-BG"/>
              </w:rPr>
              <w:t>н</w:t>
            </w:r>
            <w:r w:rsidR="00046275" w:rsidRPr="00046275">
              <w:rPr>
                <w:szCs w:val="24"/>
              </w:rPr>
              <w:t>спорт – метро/ автобусен/ въздушен, както и чрез комуникационно решение за транспортните и пешеходни връзките на гаровия комплекс.</w:t>
            </w:r>
            <w:r w:rsidR="002B7AE0">
              <w:rPr>
                <w:szCs w:val="24"/>
                <w:lang w:val="bg-BG"/>
              </w:rPr>
              <w:t xml:space="preserve"> </w:t>
            </w:r>
            <w:r w:rsidR="00AC0B5B">
              <w:rPr>
                <w:szCs w:val="24"/>
                <w:lang w:val="bg-BG"/>
              </w:rPr>
              <w:t>Успоредно</w:t>
            </w:r>
            <w:r w:rsidRPr="002F3170">
              <w:rPr>
                <w:szCs w:val="24"/>
              </w:rPr>
              <w:t xml:space="preserve"> </w:t>
            </w:r>
            <w:r w:rsidR="00AC0B5B" w:rsidRPr="002F3170">
              <w:rPr>
                <w:szCs w:val="24"/>
              </w:rPr>
              <w:t xml:space="preserve">гарата </w:t>
            </w:r>
            <w:r w:rsidR="00AC0B5B">
              <w:rPr>
                <w:szCs w:val="24"/>
                <w:lang w:val="bg-BG"/>
              </w:rPr>
              <w:t xml:space="preserve">се </w:t>
            </w:r>
            <w:r w:rsidRPr="002F3170">
              <w:rPr>
                <w:szCs w:val="24"/>
              </w:rPr>
              <w:t>привежда</w:t>
            </w:r>
            <w:r w:rsidR="00A85414">
              <w:rPr>
                <w:szCs w:val="24"/>
                <w:lang w:val="bg-BG"/>
              </w:rPr>
              <w:t xml:space="preserve"> </w:t>
            </w:r>
            <w:r w:rsidRPr="002F3170">
              <w:rPr>
                <w:szCs w:val="24"/>
              </w:rPr>
              <w:t xml:space="preserve">в съответствие с изискванията на нормативната уредба за изграждане на достъпна среда в урбанизираните територии. </w:t>
            </w:r>
            <w:r w:rsidR="00AC0B5B">
              <w:rPr>
                <w:szCs w:val="24"/>
                <w:lang w:val="bg-BG"/>
              </w:rPr>
              <w:t>Изпълняват се мерки за повишаване</w:t>
            </w:r>
            <w:r w:rsidRPr="002F3170">
              <w:rPr>
                <w:szCs w:val="24"/>
              </w:rPr>
              <w:t xml:space="preserve"> енергийна</w:t>
            </w:r>
            <w:r w:rsidR="00AC0B5B">
              <w:rPr>
                <w:szCs w:val="24"/>
                <w:lang w:val="bg-BG"/>
              </w:rPr>
              <w:t>та</w:t>
            </w:r>
            <w:r w:rsidRPr="002F3170">
              <w:rPr>
                <w:szCs w:val="24"/>
              </w:rPr>
              <w:t xml:space="preserve"> ефективност на обществените пространства, </w:t>
            </w:r>
            <w:r w:rsidR="00AC0B5B">
              <w:rPr>
                <w:szCs w:val="24"/>
                <w:lang w:val="bg-BG"/>
              </w:rPr>
              <w:t xml:space="preserve">въвеждане на </w:t>
            </w:r>
            <w:r w:rsidRPr="002F3170">
              <w:rPr>
                <w:szCs w:val="24"/>
              </w:rPr>
              <w:t>интелигентни модерни системи за управление на пасивни и активни системи за отопление, климатизация, осветление, информация и др.</w:t>
            </w:r>
            <w:r>
              <w:rPr>
                <w:szCs w:val="24"/>
              </w:rPr>
              <w:t xml:space="preserve"> </w:t>
            </w:r>
          </w:p>
          <w:p w:rsidR="0003630C" w:rsidRPr="0097128E" w:rsidRDefault="0090305E" w:rsidP="0003630C">
            <w:pPr>
              <w:pStyle w:val="BodyTextIndent"/>
              <w:spacing w:before="120"/>
              <w:ind w:left="0"/>
              <w:rPr>
                <w:lang w:val="bg-BG" w:eastAsia="en-GB"/>
              </w:rPr>
            </w:pPr>
            <w:r>
              <w:rPr>
                <w:lang w:val="bg-BG" w:eastAsia="en-GB"/>
              </w:rPr>
              <w:t xml:space="preserve">Реконструкцията на ключови гарови комплекси, започнала </w:t>
            </w:r>
            <w:r w:rsidR="0003630C" w:rsidRPr="0003630C">
              <w:rPr>
                <w:lang w:val="en-US" w:eastAsia="en-GB"/>
              </w:rPr>
              <w:t xml:space="preserve">през периода 2007 – 2013 г. </w:t>
            </w:r>
            <w:r>
              <w:rPr>
                <w:lang w:val="bg-BG" w:eastAsia="en-GB"/>
              </w:rPr>
              <w:t xml:space="preserve">ще продължи и по ОПТТИ. Предвидено е да се финансира по ОПТТИ реконструкцията на </w:t>
            </w:r>
            <w:r w:rsidR="00924EDE">
              <w:rPr>
                <w:lang w:val="bg-BG" w:eastAsia="en-GB"/>
              </w:rPr>
              <w:t>гарови</w:t>
            </w:r>
            <w:r w:rsidR="00FC1B12">
              <w:rPr>
                <w:lang w:val="bg-BG" w:eastAsia="en-GB"/>
              </w:rPr>
              <w:t>те</w:t>
            </w:r>
            <w:r w:rsidR="00924EDE">
              <w:rPr>
                <w:lang w:val="bg-BG" w:eastAsia="en-GB"/>
              </w:rPr>
              <w:t xml:space="preserve"> комплекси </w:t>
            </w:r>
            <w:r w:rsidR="00FC1B12">
              <w:rPr>
                <w:lang w:val="bg-BG" w:eastAsia="en-GB"/>
              </w:rPr>
              <w:t xml:space="preserve">в </w:t>
            </w:r>
            <w:r w:rsidR="00924EDE">
              <w:rPr>
                <w:lang w:val="bg-BG" w:eastAsia="en-GB"/>
              </w:rPr>
              <w:t xml:space="preserve">Стара Загора, Нова Загора </w:t>
            </w:r>
            <w:r w:rsidR="00E81937" w:rsidRPr="00E81937">
              <w:rPr>
                <w:lang w:val="bg-BG" w:eastAsia="en-GB"/>
              </w:rPr>
              <w:t>(поради обстоятелства</w:t>
            </w:r>
            <w:r w:rsidR="005A06DC">
              <w:rPr>
                <w:lang w:val="bg-BG" w:eastAsia="en-GB"/>
              </w:rPr>
              <w:t>,</w:t>
            </w:r>
            <w:r w:rsidR="00E81937" w:rsidRPr="00E81937">
              <w:rPr>
                <w:lang w:val="bg-BG" w:eastAsia="en-GB"/>
              </w:rPr>
              <w:t xml:space="preserve"> свързани с приемното здание изпълнението ще продължи и в периода 2021-2027)</w:t>
            </w:r>
            <w:r w:rsidR="00E81937">
              <w:rPr>
                <w:lang w:val="bg-BG" w:eastAsia="en-GB"/>
              </w:rPr>
              <w:t xml:space="preserve"> </w:t>
            </w:r>
            <w:r w:rsidR="00924EDE">
              <w:rPr>
                <w:lang w:val="bg-BG" w:eastAsia="en-GB"/>
              </w:rPr>
              <w:t xml:space="preserve">и </w:t>
            </w:r>
            <w:r w:rsidR="000B5733">
              <w:rPr>
                <w:lang w:val="bg-BG" w:eastAsia="en-GB"/>
              </w:rPr>
              <w:t>Карнобат</w:t>
            </w:r>
            <w:r>
              <w:rPr>
                <w:lang w:val="bg-BG" w:eastAsia="en-GB"/>
              </w:rPr>
              <w:t>, които остават извън обхвата на проектите за модернизация на ж.п. инфраструктурата по ос 1</w:t>
            </w:r>
            <w:r w:rsidR="000E2C6A">
              <w:rPr>
                <w:lang w:val="bg-BG" w:eastAsia="en-GB"/>
              </w:rPr>
              <w:t xml:space="preserve"> и в частност на този за Пловдив-Бургас, фаза ІІ</w:t>
            </w:r>
            <w:r w:rsidR="00924EDE">
              <w:rPr>
                <w:lang w:val="bg-BG" w:eastAsia="en-GB"/>
              </w:rPr>
              <w:t>.</w:t>
            </w:r>
            <w:r w:rsidR="000E2C6A">
              <w:rPr>
                <w:lang w:val="bg-BG" w:eastAsia="en-GB"/>
              </w:rPr>
              <w:t xml:space="preserve"> Предвижда се също така и реконструкция на гари Искър, Казич</w:t>
            </w:r>
            <w:r w:rsidR="00E769C8">
              <w:rPr>
                <w:lang w:val="bg-BG" w:eastAsia="en-GB"/>
              </w:rPr>
              <w:t>е</w:t>
            </w:r>
            <w:r w:rsidR="000E2C6A">
              <w:rPr>
                <w:lang w:val="bg-BG" w:eastAsia="en-GB"/>
              </w:rPr>
              <w:t xml:space="preserve">не и Подуене, попадащи извън обхвата на проекта София-Пловдив и по-конкретно на участъка София-Елин Пелин, финансиран по МСЕ. </w:t>
            </w:r>
            <w:r w:rsidR="00924EDE">
              <w:rPr>
                <w:lang w:val="bg-BG" w:eastAsia="en-GB"/>
              </w:rPr>
              <w:t xml:space="preserve"> </w:t>
            </w:r>
          </w:p>
          <w:p w:rsidR="0041462C" w:rsidRPr="00F20D1F" w:rsidRDefault="0041462C" w:rsidP="0041462C">
            <w:pPr>
              <w:pStyle w:val="Default"/>
              <w:spacing w:before="120" w:after="120"/>
              <w:jc w:val="both"/>
              <w:rPr>
                <w:b/>
                <w:bCs/>
              </w:rPr>
            </w:pPr>
            <w:r w:rsidRPr="00F20D1F">
              <w:rPr>
                <w:b/>
                <w:bCs/>
              </w:rPr>
              <w:t>Потенциални бенефициенти:</w:t>
            </w:r>
          </w:p>
          <w:p w:rsidR="0041462C" w:rsidRPr="00F20D1F" w:rsidRDefault="0041462C" w:rsidP="0059575C">
            <w:pPr>
              <w:pStyle w:val="BodyTextIndent"/>
              <w:numPr>
                <w:ilvl w:val="0"/>
                <w:numId w:val="63"/>
              </w:numPr>
              <w:suppressAutoHyphens/>
              <w:spacing w:after="0"/>
              <w:ind w:left="567" w:right="2" w:hanging="283"/>
              <w:rPr>
                <w:i/>
                <w:sz w:val="18"/>
                <w:szCs w:val="18"/>
              </w:rPr>
            </w:pPr>
            <w:r w:rsidRPr="00FE126F">
              <w:rPr>
                <w:bCs/>
              </w:rPr>
              <w:t xml:space="preserve">Национална компания </w:t>
            </w:r>
            <w:r w:rsidR="0026418F" w:rsidRPr="00FE126F">
              <w:rPr>
                <w:bCs/>
                <w:lang w:val="bg-BG"/>
              </w:rPr>
              <w:t>„Ж</w:t>
            </w:r>
            <w:r w:rsidRPr="00FE126F">
              <w:rPr>
                <w:bCs/>
              </w:rPr>
              <w:t>елезопътна инфраструктура”</w:t>
            </w:r>
          </w:p>
        </w:tc>
      </w:tr>
    </w:tbl>
    <w:p w:rsidR="0041462C" w:rsidRPr="00F20D1F" w:rsidRDefault="0041462C" w:rsidP="0041462C"/>
    <w:p w:rsidR="0041462C" w:rsidRPr="00F20D1F" w:rsidRDefault="0041462C" w:rsidP="0041462C">
      <w:pPr>
        <w:pStyle w:val="ManualHeading3"/>
        <w:tabs>
          <w:tab w:val="clear" w:pos="850"/>
        </w:tabs>
        <w:ind w:left="1418" w:hanging="1418"/>
        <w:rPr>
          <w:b/>
        </w:rPr>
      </w:pPr>
      <w:r w:rsidRPr="00F20D1F">
        <w:rPr>
          <w:b/>
        </w:rPr>
        <w:lastRenderedPageBreak/>
        <w:t xml:space="preserve">2.A.3.4.2.2 </w:t>
      </w:r>
      <w:r w:rsidRPr="00F20D1F">
        <w:tab/>
      </w:r>
      <w:r w:rsidRPr="00F20D1F">
        <w:rPr>
          <w:b/>
        </w:rPr>
        <w:t>Ръководни принципи за подбора на операциите</w:t>
      </w:r>
    </w:p>
    <w:p w:rsidR="0041462C" w:rsidRPr="00F20D1F" w:rsidRDefault="0041462C" w:rsidP="0041462C">
      <w:pPr>
        <w:pStyle w:val="ManualHeading3"/>
        <w:tabs>
          <w:tab w:val="clear" w:pos="850"/>
        </w:tabs>
        <w:ind w:left="1418" w:hanging="1418"/>
        <w:rPr>
          <w:i w:val="0"/>
        </w:rPr>
      </w:pPr>
      <w:r w:rsidRPr="00F20D1F">
        <w:rPr>
          <w:i w:val="0"/>
        </w:rPr>
        <w:t xml:space="preserve"> (Позоваване: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41462C" w:rsidRPr="00F20D1F" w:rsidTr="0041462C">
        <w:trPr>
          <w:trHeight w:val="518"/>
        </w:trPr>
        <w:tc>
          <w:tcPr>
            <w:tcW w:w="2235" w:type="dxa"/>
            <w:shd w:val="clear" w:color="auto" w:fill="auto"/>
          </w:tcPr>
          <w:p w:rsidR="0041462C" w:rsidRPr="00F20D1F" w:rsidRDefault="0041462C" w:rsidP="0041462C">
            <w:pPr>
              <w:rPr>
                <w:i/>
                <w:color w:val="8DB3E2"/>
                <w:sz w:val="18"/>
                <w:szCs w:val="18"/>
              </w:rPr>
            </w:pPr>
            <w:r w:rsidRPr="00F20D1F">
              <w:rPr>
                <w:i/>
              </w:rPr>
              <w:t>Инвестиционен приоритет</w:t>
            </w:r>
          </w:p>
        </w:tc>
        <w:tc>
          <w:tcPr>
            <w:tcW w:w="6443" w:type="dxa"/>
            <w:shd w:val="clear" w:color="auto" w:fill="auto"/>
          </w:tcPr>
          <w:p w:rsidR="0041462C" w:rsidRPr="00F20D1F" w:rsidRDefault="0041462C" w:rsidP="0041462C">
            <w:pPr>
              <w:rPr>
                <w:i/>
                <w:color w:val="8DB3E2"/>
                <w:sz w:val="18"/>
                <w:szCs w:val="18"/>
              </w:rPr>
            </w:pPr>
            <w:r>
              <w:rPr>
                <w:i/>
                <w:szCs w:val="24"/>
              </w:rPr>
              <w:t xml:space="preserve">7а - </w:t>
            </w:r>
            <w:r w:rsidRPr="00F20D1F">
              <w:rPr>
                <w:i/>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41462C" w:rsidRPr="00F20D1F" w:rsidTr="0041462C">
        <w:trPr>
          <w:trHeight w:val="1088"/>
        </w:trPr>
        <w:tc>
          <w:tcPr>
            <w:tcW w:w="8678" w:type="dxa"/>
            <w:gridSpan w:val="2"/>
            <w:shd w:val="clear" w:color="auto" w:fill="auto"/>
          </w:tcPr>
          <w:p w:rsidR="0041462C" w:rsidRPr="00F20D1F" w:rsidRDefault="0041462C" w:rsidP="0041462C">
            <w:r w:rsidRPr="00F20D1F">
              <w:t xml:space="preserve">При определянето на операциите, включени в списъка с инвестиционни проекти за финансиране са използвани методиката и подходът, посочени </w:t>
            </w:r>
            <w:r w:rsidR="003A3677">
              <w:t xml:space="preserve">в раздел </w:t>
            </w:r>
            <w:r w:rsidR="003A3677" w:rsidRPr="003A3677">
              <w:t>2.A.1.5.2</w:t>
            </w:r>
            <w:r w:rsidRPr="00F20D1F">
              <w:t xml:space="preserve">: </w:t>
            </w:r>
            <w:r w:rsidRPr="00F20D1F">
              <w:rPr>
                <w:vertAlign w:val="superscript"/>
              </w:rPr>
              <w:t>(</w:t>
            </w:r>
            <w:r w:rsidRPr="00F20D1F">
              <w:rPr>
                <w:vertAlign w:val="superscript"/>
              </w:rPr>
              <w:fldChar w:fldCharType="begin"/>
            </w:r>
            <w:r w:rsidRPr="00F20D1F">
              <w:rPr>
                <w:vertAlign w:val="superscript"/>
              </w:rPr>
              <w:instrText xml:space="preserve"> REF Check1 \h </w:instrText>
            </w:r>
            <w:r>
              <w:rPr>
                <w:vertAlign w:val="superscript"/>
              </w:rPr>
              <w:instrText xml:space="preserve"> \* MERGEFORMAT </w:instrText>
            </w:r>
            <w:r w:rsidRPr="00F20D1F">
              <w:rPr>
                <w:vertAlign w:val="superscript"/>
              </w:rPr>
            </w:r>
            <w:r w:rsidRPr="00F20D1F">
              <w:rPr>
                <w:vertAlign w:val="superscript"/>
              </w:rPr>
              <w:fldChar w:fldCharType="separate"/>
            </w:r>
            <w:r w:rsidR="00244A39" w:rsidRPr="00F20D1F">
              <w:t>**</w:t>
            </w:r>
            <w:r w:rsidRPr="00F20D1F">
              <w:rPr>
                <w:vertAlign w:val="superscript"/>
              </w:rPr>
              <w:fldChar w:fldCharType="end"/>
            </w:r>
            <w:r w:rsidRPr="00F20D1F">
              <w:rPr>
                <w:vertAlign w:val="superscript"/>
              </w:rPr>
              <w:t>)</w:t>
            </w:r>
          </w:p>
          <w:p w:rsidR="0041462C" w:rsidRPr="00F20D1F" w:rsidRDefault="0041462C" w:rsidP="0041462C">
            <w:r w:rsidRPr="00F20D1F">
              <w:t>По-конкретно внимание в оценката за подбор на операциите по инвестиционния приоритет, включен  приоритетна ос 3, е насочено в отчитане на покриването на следните под-критерии:</w:t>
            </w:r>
          </w:p>
          <w:p w:rsidR="0041462C" w:rsidRPr="00F20D1F" w:rsidRDefault="0041462C" w:rsidP="0059575C">
            <w:pPr>
              <w:numPr>
                <w:ilvl w:val="0"/>
                <w:numId w:val="64"/>
              </w:numPr>
              <w:tabs>
                <w:tab w:val="left" w:pos="567"/>
              </w:tabs>
              <w:ind w:left="567" w:hanging="294"/>
            </w:pPr>
            <w:r w:rsidRPr="00F20D1F">
              <w:t>степен на подобряване на интермодалността в ЕС;</w:t>
            </w:r>
          </w:p>
          <w:p w:rsidR="0041462C" w:rsidRPr="00F20D1F" w:rsidRDefault="0041462C" w:rsidP="0059575C">
            <w:pPr>
              <w:numPr>
                <w:ilvl w:val="0"/>
                <w:numId w:val="64"/>
              </w:numPr>
              <w:tabs>
                <w:tab w:val="left" w:pos="567"/>
              </w:tabs>
              <w:ind w:left="567" w:hanging="294"/>
            </w:pPr>
            <w:r w:rsidRPr="00F20D1F">
              <w:t>степен на въздействие за интеграцията на различните видове транспорт в региона на интервенция</w:t>
            </w:r>
            <w:r w:rsidR="00F96728">
              <w:t>.</w:t>
            </w:r>
          </w:p>
          <w:p w:rsidR="0041462C" w:rsidRPr="00F20D1F" w:rsidRDefault="0041462C" w:rsidP="0059575C">
            <w:pPr>
              <w:numPr>
                <w:ilvl w:val="0"/>
                <w:numId w:val="64"/>
              </w:numPr>
              <w:tabs>
                <w:tab w:val="left" w:pos="567"/>
              </w:tabs>
              <w:ind w:left="567" w:hanging="294"/>
              <w:rPr>
                <w:szCs w:val="24"/>
              </w:rPr>
            </w:pPr>
          </w:p>
        </w:tc>
      </w:tr>
    </w:tbl>
    <w:p w:rsidR="0041462C" w:rsidRPr="00F20D1F" w:rsidRDefault="0041462C" w:rsidP="0041462C">
      <w:pPr>
        <w:pStyle w:val="Text3"/>
        <w:ind w:left="0"/>
        <w:rPr>
          <w:szCs w:val="24"/>
        </w:rPr>
      </w:pPr>
    </w:p>
    <w:p w:rsidR="0041462C" w:rsidRPr="00F20D1F" w:rsidRDefault="0041462C" w:rsidP="0041462C">
      <w:pPr>
        <w:pStyle w:val="Text1"/>
        <w:ind w:left="0"/>
        <w:rPr>
          <w:lang w:val="bg-BG"/>
        </w:rPr>
      </w:pPr>
      <w:r w:rsidRPr="00F20D1F">
        <w:rPr>
          <w:b/>
          <w:i/>
          <w:lang w:val="bg-BG"/>
        </w:rPr>
        <w:t>2.A.3.4.2.3</w:t>
      </w:r>
      <w:r w:rsidRPr="00F20D1F">
        <w:rPr>
          <w:lang w:val="bg-BG"/>
        </w:rPr>
        <w:tab/>
      </w:r>
      <w:r w:rsidRPr="00F20D1F">
        <w:rPr>
          <w:b/>
          <w:i/>
          <w:lang w:val="bg-BG"/>
        </w:rPr>
        <w:t xml:space="preserve"> </w:t>
      </w:r>
      <w:r w:rsidRPr="00F20D1F">
        <w:rPr>
          <w:b/>
          <w:lang w:val="bg-BG"/>
        </w:rPr>
        <w:t>Планирано използване на финансови инструменти</w:t>
      </w:r>
      <w:r w:rsidRPr="00F20D1F">
        <w:rPr>
          <w:lang w:val="bg-BG"/>
        </w:rPr>
        <w:t xml:space="preserve"> (когато е целесъобразно)</w:t>
      </w:r>
    </w:p>
    <w:p w:rsidR="0041462C" w:rsidRPr="00F20D1F" w:rsidRDefault="0041462C" w:rsidP="0041462C">
      <w:pPr>
        <w:pStyle w:val="ManualHeading3"/>
        <w:tabs>
          <w:tab w:val="clear" w:pos="850"/>
        </w:tabs>
        <w:ind w:left="0" w:firstLine="0"/>
        <w:rPr>
          <w:i w:val="0"/>
        </w:rPr>
      </w:pPr>
      <w:r w:rsidRPr="00F20D1F">
        <w:rPr>
          <w:i w:val="0"/>
        </w:rPr>
        <w:t xml:space="preserve">(Позоваване: член 96, параграф 2, първа алинея, буква б), подточка iii) от Регламент (EС) № 1303/2013) </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339"/>
      </w:tblGrid>
      <w:tr w:rsidR="0041462C" w:rsidRPr="00F20D1F" w:rsidTr="0041462C">
        <w:trPr>
          <w:trHeight w:val="518"/>
        </w:trPr>
        <w:tc>
          <w:tcPr>
            <w:tcW w:w="4339" w:type="dxa"/>
            <w:shd w:val="clear" w:color="auto" w:fill="auto"/>
          </w:tcPr>
          <w:p w:rsidR="0041462C" w:rsidRPr="00F20D1F" w:rsidRDefault="0041462C" w:rsidP="0041462C">
            <w:pPr>
              <w:rPr>
                <w:i/>
                <w:color w:val="8DB3E2"/>
                <w:sz w:val="18"/>
                <w:szCs w:val="18"/>
              </w:rPr>
            </w:pPr>
            <w:r w:rsidRPr="00F20D1F">
              <w:rPr>
                <w:i/>
              </w:rPr>
              <w:t>Инвестиционен приоритет</w:t>
            </w:r>
          </w:p>
        </w:tc>
        <w:tc>
          <w:tcPr>
            <w:tcW w:w="4339" w:type="dxa"/>
            <w:shd w:val="clear" w:color="auto" w:fill="auto"/>
          </w:tcPr>
          <w:p w:rsidR="0041462C" w:rsidRPr="00F20D1F" w:rsidRDefault="0041462C" w:rsidP="0041462C">
            <w:pPr>
              <w:rPr>
                <w:i/>
                <w:color w:val="8DB3E2"/>
                <w:sz w:val="18"/>
                <w:szCs w:val="18"/>
              </w:rPr>
            </w:pPr>
            <w:r>
              <w:rPr>
                <w:i/>
                <w:szCs w:val="24"/>
              </w:rPr>
              <w:t xml:space="preserve">7а - </w:t>
            </w:r>
            <w:r w:rsidRPr="00F20D1F">
              <w:rPr>
                <w:i/>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41462C" w:rsidRPr="00F20D1F" w:rsidTr="0041462C">
        <w:trPr>
          <w:trHeight w:val="379"/>
        </w:trPr>
        <w:tc>
          <w:tcPr>
            <w:tcW w:w="4339" w:type="dxa"/>
            <w:shd w:val="clear" w:color="auto" w:fill="auto"/>
          </w:tcPr>
          <w:p w:rsidR="0041462C" w:rsidRPr="00F20D1F" w:rsidRDefault="0041462C" w:rsidP="0041462C">
            <w:pPr>
              <w:rPr>
                <w:i/>
                <w:color w:val="8DB3E2"/>
                <w:sz w:val="18"/>
                <w:szCs w:val="18"/>
              </w:rPr>
            </w:pPr>
            <w:r w:rsidRPr="00F20D1F">
              <w:rPr>
                <w:b/>
                <w:i/>
              </w:rPr>
              <w:t>Планирано използване на финансови инструменти</w:t>
            </w:r>
          </w:p>
        </w:tc>
        <w:tc>
          <w:tcPr>
            <w:tcW w:w="4339" w:type="dxa"/>
            <w:shd w:val="clear" w:color="auto" w:fill="auto"/>
          </w:tcPr>
          <w:p w:rsidR="0041462C" w:rsidRPr="00F20D1F" w:rsidRDefault="0041462C" w:rsidP="0041462C">
            <w:pPr>
              <w:rPr>
                <w:i/>
                <w:color w:val="8DB3E2"/>
                <w:sz w:val="18"/>
                <w:szCs w:val="18"/>
              </w:rPr>
            </w:pPr>
            <w:r w:rsidRPr="00F20D1F">
              <w:rPr>
                <w:b/>
                <w:i/>
                <w:szCs w:val="24"/>
              </w:rPr>
              <w:t>Н/П</w:t>
            </w:r>
          </w:p>
        </w:tc>
      </w:tr>
      <w:tr w:rsidR="0041462C" w:rsidRPr="00F20D1F" w:rsidTr="0041462C">
        <w:trPr>
          <w:trHeight w:val="709"/>
        </w:trPr>
        <w:tc>
          <w:tcPr>
            <w:tcW w:w="8678" w:type="dxa"/>
            <w:gridSpan w:val="2"/>
            <w:shd w:val="clear" w:color="auto" w:fill="auto"/>
          </w:tcPr>
          <w:p w:rsidR="0041462C" w:rsidRPr="00F20D1F" w:rsidRDefault="0041462C" w:rsidP="0041462C">
            <w:pPr>
              <w:autoSpaceDE w:val="0"/>
              <w:autoSpaceDN w:val="0"/>
              <w:adjustRightInd w:val="0"/>
              <w:rPr>
                <w:lang w:eastAsia="bg-BG"/>
              </w:rPr>
            </w:pPr>
            <w:r w:rsidRPr="00F20D1F">
              <w:rPr>
                <w:lang w:eastAsia="bg-BG"/>
              </w:rPr>
              <w:t xml:space="preserve">Не се предвижда използване на финансови инструменти. </w:t>
            </w:r>
          </w:p>
        </w:tc>
      </w:tr>
    </w:tbl>
    <w:p w:rsidR="0041462C" w:rsidRDefault="0041462C" w:rsidP="0041462C"/>
    <w:p w:rsidR="0041462C" w:rsidRPr="00F20D1F" w:rsidRDefault="0041462C" w:rsidP="0041462C">
      <w:pPr>
        <w:pStyle w:val="Text1"/>
        <w:ind w:left="0"/>
        <w:rPr>
          <w:lang w:val="bg-BG"/>
        </w:rPr>
      </w:pPr>
      <w:r w:rsidRPr="00F20D1F">
        <w:rPr>
          <w:b/>
          <w:i/>
          <w:lang w:val="bg-BG"/>
        </w:rPr>
        <w:t>2.A.3.4.2.4</w:t>
      </w:r>
      <w:r w:rsidRPr="00F20D1F">
        <w:rPr>
          <w:lang w:val="bg-BG"/>
        </w:rPr>
        <w:tab/>
      </w:r>
      <w:r w:rsidRPr="00F20D1F">
        <w:rPr>
          <w:b/>
          <w:lang w:val="bg-BG"/>
        </w:rPr>
        <w:t>Планирано използване на големи проекти</w:t>
      </w:r>
      <w:r w:rsidRPr="00F20D1F">
        <w:rPr>
          <w:lang w:val="bg-BG"/>
        </w:rPr>
        <w:t xml:space="preserve"> (когато е целесъобразно)</w:t>
      </w:r>
    </w:p>
    <w:p w:rsidR="0041462C" w:rsidRPr="00F20D1F" w:rsidRDefault="0041462C" w:rsidP="0041462C">
      <w:pPr>
        <w:pStyle w:val="ManualHeading3"/>
        <w:tabs>
          <w:tab w:val="clear" w:pos="850"/>
        </w:tabs>
        <w:ind w:left="1418" w:hanging="1418"/>
        <w:rPr>
          <w:i w:val="0"/>
        </w:rPr>
      </w:pPr>
      <w:r w:rsidRPr="00F20D1F">
        <w:rPr>
          <w:i w:val="0"/>
        </w:rPr>
        <w:t xml:space="preserve"> (Позоваване: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416"/>
      </w:tblGrid>
      <w:tr w:rsidR="0041462C" w:rsidRPr="00F20D1F" w:rsidTr="0041462C">
        <w:trPr>
          <w:trHeight w:val="518"/>
        </w:trPr>
        <w:tc>
          <w:tcPr>
            <w:tcW w:w="4339" w:type="dxa"/>
            <w:shd w:val="clear" w:color="auto" w:fill="auto"/>
          </w:tcPr>
          <w:p w:rsidR="0041462C" w:rsidRPr="00F20D1F" w:rsidRDefault="0041462C" w:rsidP="0041462C">
            <w:pPr>
              <w:rPr>
                <w:i/>
                <w:color w:val="8DB3E2"/>
                <w:sz w:val="18"/>
                <w:szCs w:val="18"/>
              </w:rPr>
            </w:pPr>
            <w:r w:rsidRPr="00F20D1F">
              <w:rPr>
                <w:i/>
              </w:rPr>
              <w:t>Инвестиционен приоритет</w:t>
            </w:r>
          </w:p>
        </w:tc>
        <w:tc>
          <w:tcPr>
            <w:tcW w:w="4416" w:type="dxa"/>
            <w:shd w:val="clear" w:color="auto" w:fill="auto"/>
          </w:tcPr>
          <w:p w:rsidR="0041462C" w:rsidRPr="00F20D1F" w:rsidRDefault="0041462C" w:rsidP="0041462C">
            <w:pPr>
              <w:rPr>
                <w:i/>
                <w:color w:val="8DB3E2"/>
                <w:sz w:val="18"/>
                <w:szCs w:val="18"/>
              </w:rPr>
            </w:pPr>
            <w:r>
              <w:rPr>
                <w:i/>
                <w:szCs w:val="24"/>
              </w:rPr>
              <w:t xml:space="preserve">7а - </w:t>
            </w:r>
            <w:r w:rsidRPr="00F20D1F">
              <w:rPr>
                <w:i/>
              </w:rPr>
              <w:t xml:space="preserve">„Предоставяне на подкрепа за мултимодалното единно европейско транспортно пространство, посредством инвестиции в </w:t>
            </w:r>
            <w:r w:rsidRPr="00F20D1F">
              <w:rPr>
                <w:i/>
              </w:rPr>
              <w:lastRenderedPageBreak/>
              <w:t>Трансевропейската транспортна мрежа”</w:t>
            </w:r>
          </w:p>
        </w:tc>
      </w:tr>
      <w:tr w:rsidR="0041462C" w:rsidRPr="00F20D1F" w:rsidTr="00FB6F9E">
        <w:trPr>
          <w:trHeight w:val="542"/>
        </w:trPr>
        <w:tc>
          <w:tcPr>
            <w:tcW w:w="8755" w:type="dxa"/>
            <w:gridSpan w:val="2"/>
            <w:shd w:val="clear" w:color="auto" w:fill="auto"/>
          </w:tcPr>
          <w:p w:rsidR="0041462C" w:rsidRPr="00F20D1F" w:rsidRDefault="0041462C" w:rsidP="0041462C">
            <w:r w:rsidRPr="00F20D1F">
              <w:lastRenderedPageBreak/>
              <w:t>Не се предвиждат големи проекти.</w:t>
            </w:r>
          </w:p>
        </w:tc>
      </w:tr>
    </w:tbl>
    <w:p w:rsidR="0041462C" w:rsidRPr="00F20D1F" w:rsidRDefault="0041462C" w:rsidP="0041462C"/>
    <w:p w:rsidR="0041462C" w:rsidRPr="00F20D1F" w:rsidRDefault="0041462C" w:rsidP="0041462C">
      <w:pPr>
        <w:rPr>
          <w:b/>
          <w:i/>
        </w:rPr>
      </w:pPr>
      <w:r w:rsidRPr="00F20D1F">
        <w:rPr>
          <w:b/>
          <w:i/>
        </w:rPr>
        <w:t>2.A.3.4.2.5</w:t>
      </w:r>
      <w:r w:rsidRPr="00F20D1F">
        <w:tab/>
      </w:r>
      <w:r w:rsidRPr="00F20D1F">
        <w:rPr>
          <w:b/>
          <w:i/>
        </w:rPr>
        <w:t>Показатели за изпълнението по инвестиционни приоритети и когато е целесъобразно — по категории региони</w:t>
      </w:r>
    </w:p>
    <w:p w:rsidR="0041462C" w:rsidRPr="00F20D1F" w:rsidRDefault="0041462C" w:rsidP="0041462C">
      <w:r w:rsidRPr="00F20D1F">
        <w:t>(Позоваване: член 96, параграф 2, първа алинея, буква б), подточка iv) от Регламент (EС) № 1303/2013)</w:t>
      </w:r>
    </w:p>
    <w:p w:rsidR="00986CDA" w:rsidRPr="00986CDA" w:rsidRDefault="00986CDA" w:rsidP="00986CDA">
      <w:pPr>
        <w:rPr>
          <w:b/>
        </w:rPr>
      </w:pPr>
      <w:r w:rsidRPr="00021D0C">
        <w:rPr>
          <w:b/>
        </w:rPr>
        <w:t xml:space="preserve">Таблица 5: </w:t>
      </w:r>
      <w:r w:rsidRPr="00021D0C">
        <w:tab/>
      </w:r>
      <w:r w:rsidRPr="00021D0C">
        <w:rPr>
          <w:b/>
        </w:rPr>
        <w:t>Общи и специфични за програмата показатели за изпълнението</w:t>
      </w:r>
      <w:r w:rsidRPr="00986CDA">
        <w:rPr>
          <w:b/>
        </w:rPr>
        <w:t xml:space="preserve"> </w:t>
      </w:r>
    </w:p>
    <w:p w:rsidR="00986CDA" w:rsidRPr="00986CDA" w:rsidRDefault="00986CDA" w:rsidP="00986CDA">
      <w:r w:rsidRPr="00986CDA">
        <w:t>(по инвестиционни приоритети, разпределени по категории региони за ЕСФ и когато е уместно — за ЕФРР)</w:t>
      </w:r>
    </w:p>
    <w:tbl>
      <w:tblPr>
        <w:tblW w:w="563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2"/>
        <w:gridCol w:w="1537"/>
        <w:gridCol w:w="1354"/>
        <w:gridCol w:w="1039"/>
        <w:gridCol w:w="1041"/>
        <w:gridCol w:w="1060"/>
        <w:gridCol w:w="1599"/>
        <w:gridCol w:w="1537"/>
      </w:tblGrid>
      <w:tr w:rsidR="00986CDA" w:rsidRPr="00986CDA" w:rsidTr="00510E3A">
        <w:trPr>
          <w:trHeight w:val="512"/>
          <w:jc w:val="center"/>
        </w:trPr>
        <w:tc>
          <w:tcPr>
            <w:tcW w:w="1263" w:type="pct"/>
            <w:gridSpan w:val="2"/>
          </w:tcPr>
          <w:p w:rsidR="00986CDA" w:rsidRPr="00986CDA" w:rsidRDefault="00986CDA" w:rsidP="00986CDA">
            <w:pPr>
              <w:spacing w:before="0" w:after="240"/>
              <w:ind w:left="283" w:hanging="283"/>
              <w:rPr>
                <w:rFonts w:eastAsia="Times New Roman"/>
                <w:b/>
                <w:i/>
                <w:sz w:val="18"/>
                <w:szCs w:val="18"/>
              </w:rPr>
            </w:pPr>
            <w:r w:rsidRPr="00986CDA">
              <w:rPr>
                <w:rFonts w:eastAsia="Times New Roman"/>
                <w:b/>
                <w:i/>
                <w:sz w:val="18"/>
                <w:szCs w:val="18"/>
              </w:rPr>
              <w:t>Инвестиционен приоритет</w:t>
            </w:r>
          </w:p>
        </w:tc>
        <w:tc>
          <w:tcPr>
            <w:tcW w:w="3737" w:type="pct"/>
            <w:gridSpan w:val="6"/>
            <w:shd w:val="clear" w:color="auto" w:fill="auto"/>
          </w:tcPr>
          <w:p w:rsidR="00986CDA" w:rsidRPr="00986CDA" w:rsidRDefault="00986CDA" w:rsidP="00986CDA">
            <w:pPr>
              <w:spacing w:before="0" w:after="240"/>
              <w:rPr>
                <w:rFonts w:eastAsia="Times New Roman"/>
                <w:b/>
                <w:i/>
                <w:sz w:val="18"/>
                <w:szCs w:val="18"/>
              </w:rPr>
            </w:pPr>
            <w:r w:rsidRPr="00986CDA">
              <w:rPr>
                <w:rFonts w:eastAsia="Times New Roman"/>
                <w:b/>
                <w:i/>
                <w:sz w:val="18"/>
                <w:szCs w:val="18"/>
              </w:rPr>
              <w:t>7а - „Предоставяне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986CDA" w:rsidRPr="00986CDA" w:rsidTr="00510E3A">
        <w:trPr>
          <w:trHeight w:val="980"/>
          <w:jc w:val="center"/>
        </w:trPr>
        <w:tc>
          <w:tcPr>
            <w:tcW w:w="510" w:type="pct"/>
          </w:tcPr>
          <w:p w:rsidR="00986CDA" w:rsidRPr="00986CDA" w:rsidRDefault="00986CDA" w:rsidP="00986CDA">
            <w:pPr>
              <w:spacing w:before="0" w:after="240"/>
              <w:ind w:left="283" w:hanging="283"/>
              <w:rPr>
                <w:rFonts w:eastAsia="Times New Roman"/>
                <w:b/>
                <w:i/>
                <w:sz w:val="16"/>
                <w:szCs w:val="16"/>
              </w:rPr>
            </w:pPr>
            <w:r w:rsidRPr="00986CDA">
              <w:rPr>
                <w:rFonts w:eastAsia="Times New Roman"/>
                <w:b/>
                <w:i/>
                <w:sz w:val="16"/>
              </w:rPr>
              <w:t>Идентификация</w:t>
            </w:r>
          </w:p>
        </w:tc>
        <w:tc>
          <w:tcPr>
            <w:tcW w:w="753" w:type="pct"/>
            <w:shd w:val="clear" w:color="auto" w:fill="auto"/>
          </w:tcPr>
          <w:p w:rsidR="00986CDA" w:rsidRPr="00986CDA" w:rsidRDefault="00986CDA" w:rsidP="00986CDA">
            <w:pPr>
              <w:spacing w:before="0" w:after="240"/>
              <w:ind w:left="283" w:hanging="283"/>
              <w:rPr>
                <w:rFonts w:eastAsia="Times New Roman"/>
                <w:b/>
                <w:i/>
                <w:sz w:val="16"/>
                <w:szCs w:val="16"/>
              </w:rPr>
            </w:pPr>
            <w:r w:rsidRPr="00986CDA">
              <w:rPr>
                <w:rFonts w:eastAsia="Times New Roman"/>
                <w:b/>
                <w:i/>
                <w:sz w:val="16"/>
              </w:rPr>
              <w:t xml:space="preserve">Показател </w:t>
            </w:r>
          </w:p>
        </w:tc>
        <w:tc>
          <w:tcPr>
            <w:tcW w:w="663" w:type="pct"/>
            <w:shd w:val="clear" w:color="auto" w:fill="auto"/>
          </w:tcPr>
          <w:p w:rsidR="00986CDA" w:rsidRPr="00986CDA" w:rsidRDefault="00986CDA" w:rsidP="00986CDA">
            <w:pPr>
              <w:spacing w:before="0" w:after="240"/>
              <w:rPr>
                <w:rFonts w:eastAsia="Times New Roman"/>
                <w:b/>
                <w:i/>
                <w:sz w:val="16"/>
                <w:szCs w:val="16"/>
              </w:rPr>
            </w:pPr>
            <w:r w:rsidRPr="00986CDA">
              <w:rPr>
                <w:rFonts w:eastAsia="Times New Roman"/>
                <w:b/>
                <w:i/>
                <w:sz w:val="16"/>
              </w:rPr>
              <w:t>Мерна единица</w:t>
            </w:r>
          </w:p>
        </w:tc>
        <w:tc>
          <w:tcPr>
            <w:tcW w:w="509" w:type="pct"/>
          </w:tcPr>
          <w:p w:rsidR="00986CDA" w:rsidRPr="00986CDA" w:rsidRDefault="00986CDA" w:rsidP="00986CDA">
            <w:pPr>
              <w:spacing w:before="0" w:after="240"/>
              <w:rPr>
                <w:rFonts w:eastAsia="Times New Roman"/>
                <w:b/>
                <w:i/>
                <w:sz w:val="16"/>
                <w:szCs w:val="16"/>
              </w:rPr>
            </w:pPr>
            <w:r w:rsidRPr="00986CDA">
              <w:rPr>
                <w:rFonts w:eastAsia="Times New Roman"/>
                <w:b/>
                <w:i/>
                <w:sz w:val="16"/>
              </w:rPr>
              <w:t xml:space="preserve">Фонд </w:t>
            </w:r>
          </w:p>
        </w:tc>
        <w:tc>
          <w:tcPr>
            <w:tcW w:w="510" w:type="pct"/>
          </w:tcPr>
          <w:p w:rsidR="00986CDA" w:rsidRPr="00986CDA" w:rsidRDefault="00986CDA" w:rsidP="00986CDA">
            <w:pPr>
              <w:spacing w:before="0" w:after="240"/>
              <w:rPr>
                <w:rFonts w:eastAsia="Times New Roman"/>
                <w:b/>
                <w:i/>
                <w:sz w:val="16"/>
                <w:szCs w:val="16"/>
              </w:rPr>
            </w:pPr>
            <w:r w:rsidRPr="00986CDA">
              <w:rPr>
                <w:rFonts w:eastAsia="Times New Roman"/>
                <w:b/>
                <w:i/>
                <w:sz w:val="16"/>
              </w:rPr>
              <w:t xml:space="preserve">Категория региони (когато е уместно) </w:t>
            </w:r>
          </w:p>
        </w:tc>
        <w:tc>
          <w:tcPr>
            <w:tcW w:w="519" w:type="pct"/>
            <w:shd w:val="clear" w:color="auto" w:fill="auto"/>
          </w:tcPr>
          <w:p w:rsidR="00986CDA" w:rsidRPr="00986CDA" w:rsidRDefault="00986CDA" w:rsidP="00986CDA">
            <w:pPr>
              <w:spacing w:before="0" w:after="240"/>
              <w:rPr>
                <w:rFonts w:eastAsia="Times New Roman"/>
                <w:b/>
                <w:i/>
                <w:sz w:val="16"/>
                <w:szCs w:val="16"/>
              </w:rPr>
            </w:pPr>
            <w:r w:rsidRPr="00986CDA">
              <w:rPr>
                <w:rFonts w:eastAsia="Times New Roman"/>
                <w:b/>
                <w:i/>
                <w:sz w:val="16"/>
              </w:rPr>
              <w:t>Целева стойност (2023 г.)</w:t>
            </w:r>
            <w:r w:rsidRPr="00986CDA">
              <w:rPr>
                <w:rFonts w:eastAsia="Times New Roman"/>
                <w:b/>
                <w:i/>
                <w:sz w:val="16"/>
                <w:vertAlign w:val="superscript"/>
              </w:rPr>
              <w:footnoteReference w:id="48"/>
            </w:r>
          </w:p>
        </w:tc>
        <w:tc>
          <w:tcPr>
            <w:tcW w:w="783" w:type="pct"/>
            <w:shd w:val="clear" w:color="auto" w:fill="auto"/>
          </w:tcPr>
          <w:p w:rsidR="00986CDA" w:rsidRPr="00986CDA" w:rsidRDefault="00986CDA" w:rsidP="00986CDA">
            <w:pPr>
              <w:spacing w:before="0" w:after="240"/>
              <w:rPr>
                <w:rFonts w:eastAsia="Times New Roman"/>
                <w:b/>
                <w:i/>
                <w:sz w:val="16"/>
                <w:szCs w:val="16"/>
              </w:rPr>
            </w:pPr>
            <w:r w:rsidRPr="00986CDA">
              <w:rPr>
                <w:rFonts w:eastAsia="Times New Roman"/>
                <w:b/>
                <w:i/>
                <w:sz w:val="16"/>
              </w:rPr>
              <w:t>Източник на данните</w:t>
            </w:r>
          </w:p>
        </w:tc>
        <w:tc>
          <w:tcPr>
            <w:tcW w:w="753" w:type="pct"/>
          </w:tcPr>
          <w:p w:rsidR="00986CDA" w:rsidRPr="00986CDA" w:rsidRDefault="00986CDA" w:rsidP="00986CDA">
            <w:pPr>
              <w:spacing w:before="0" w:after="240"/>
              <w:rPr>
                <w:rFonts w:eastAsia="Times New Roman"/>
                <w:b/>
                <w:i/>
                <w:sz w:val="16"/>
                <w:szCs w:val="16"/>
              </w:rPr>
            </w:pPr>
            <w:r w:rsidRPr="00986CDA">
              <w:rPr>
                <w:rFonts w:eastAsia="Times New Roman"/>
                <w:b/>
                <w:i/>
                <w:sz w:val="16"/>
              </w:rPr>
              <w:t>Честота на отчитане</w:t>
            </w:r>
          </w:p>
        </w:tc>
      </w:tr>
      <w:tr w:rsidR="00986CDA" w:rsidRPr="00986CDA" w:rsidTr="00510E3A">
        <w:trPr>
          <w:trHeight w:val="79"/>
          <w:jc w:val="center"/>
        </w:trPr>
        <w:tc>
          <w:tcPr>
            <w:tcW w:w="510" w:type="pct"/>
          </w:tcPr>
          <w:p w:rsidR="00986CDA" w:rsidRPr="00986CDA" w:rsidRDefault="00670017" w:rsidP="00986CDA">
            <w:pPr>
              <w:spacing w:before="0" w:after="240"/>
              <w:rPr>
                <w:rFonts w:eastAsia="Times New Roman"/>
                <w:sz w:val="20"/>
              </w:rPr>
            </w:pPr>
            <w:r>
              <w:rPr>
                <w:rFonts w:eastAsia="Times New Roman"/>
                <w:sz w:val="20"/>
              </w:rPr>
              <w:t>7</w:t>
            </w:r>
          </w:p>
        </w:tc>
        <w:tc>
          <w:tcPr>
            <w:tcW w:w="753" w:type="pct"/>
            <w:shd w:val="clear" w:color="auto" w:fill="auto"/>
          </w:tcPr>
          <w:p w:rsidR="00986CDA" w:rsidRPr="00986CDA" w:rsidRDefault="00986CDA" w:rsidP="00986CDA">
            <w:pPr>
              <w:autoSpaceDE w:val="0"/>
              <w:autoSpaceDN w:val="0"/>
              <w:adjustRightInd w:val="0"/>
              <w:jc w:val="left"/>
              <w:rPr>
                <w:sz w:val="20"/>
              </w:rPr>
            </w:pPr>
            <w:r w:rsidRPr="00986CDA">
              <w:rPr>
                <w:sz w:val="20"/>
              </w:rPr>
              <w:t>Реконструирани гарови комплекси</w:t>
            </w:r>
          </w:p>
        </w:tc>
        <w:tc>
          <w:tcPr>
            <w:tcW w:w="663" w:type="pct"/>
            <w:shd w:val="clear" w:color="auto" w:fill="auto"/>
          </w:tcPr>
          <w:p w:rsidR="00986CDA" w:rsidRPr="00986CDA" w:rsidRDefault="00986CDA" w:rsidP="00986CDA">
            <w:pPr>
              <w:autoSpaceDE w:val="0"/>
              <w:autoSpaceDN w:val="0"/>
              <w:adjustRightInd w:val="0"/>
              <w:rPr>
                <w:sz w:val="20"/>
              </w:rPr>
            </w:pPr>
            <w:r w:rsidRPr="00986CDA">
              <w:rPr>
                <w:sz w:val="20"/>
              </w:rPr>
              <w:t>Брой</w:t>
            </w:r>
          </w:p>
        </w:tc>
        <w:tc>
          <w:tcPr>
            <w:tcW w:w="509" w:type="pct"/>
          </w:tcPr>
          <w:p w:rsidR="00986CDA" w:rsidRPr="00986CDA" w:rsidRDefault="00986CDA" w:rsidP="00986CDA">
            <w:pPr>
              <w:autoSpaceDE w:val="0"/>
              <w:autoSpaceDN w:val="0"/>
              <w:adjustRightInd w:val="0"/>
              <w:rPr>
                <w:sz w:val="20"/>
              </w:rPr>
            </w:pPr>
            <w:r w:rsidRPr="00986CDA">
              <w:rPr>
                <w:sz w:val="20"/>
              </w:rPr>
              <w:t>ЕФРР</w:t>
            </w:r>
          </w:p>
        </w:tc>
        <w:tc>
          <w:tcPr>
            <w:tcW w:w="510" w:type="pct"/>
          </w:tcPr>
          <w:p w:rsidR="00986CDA" w:rsidRPr="00986CDA" w:rsidRDefault="00986CDA" w:rsidP="00986CDA">
            <w:pPr>
              <w:autoSpaceDE w:val="0"/>
              <w:autoSpaceDN w:val="0"/>
              <w:adjustRightInd w:val="0"/>
              <w:rPr>
                <w:sz w:val="20"/>
              </w:rPr>
            </w:pPr>
            <w:r w:rsidRPr="00986CDA">
              <w:rPr>
                <w:sz w:val="20"/>
              </w:rPr>
              <w:t>Слабо развити региони</w:t>
            </w:r>
          </w:p>
        </w:tc>
        <w:tc>
          <w:tcPr>
            <w:tcW w:w="519" w:type="pct"/>
            <w:shd w:val="clear" w:color="auto" w:fill="auto"/>
          </w:tcPr>
          <w:p w:rsidR="00FF47DF" w:rsidRPr="00986CDA" w:rsidRDefault="00CA52E9" w:rsidP="00FF47DF">
            <w:pPr>
              <w:autoSpaceDE w:val="0"/>
              <w:autoSpaceDN w:val="0"/>
              <w:adjustRightInd w:val="0"/>
              <w:rPr>
                <w:sz w:val="20"/>
              </w:rPr>
            </w:pPr>
            <w:r>
              <w:rPr>
                <w:sz w:val="20"/>
              </w:rPr>
              <w:t>5</w:t>
            </w:r>
          </w:p>
        </w:tc>
        <w:tc>
          <w:tcPr>
            <w:tcW w:w="783" w:type="pct"/>
            <w:shd w:val="clear" w:color="auto" w:fill="auto"/>
          </w:tcPr>
          <w:p w:rsidR="00986CDA" w:rsidRPr="00986CDA" w:rsidRDefault="00986CDA" w:rsidP="00986CDA">
            <w:pPr>
              <w:autoSpaceDE w:val="0"/>
              <w:autoSpaceDN w:val="0"/>
              <w:adjustRightInd w:val="0"/>
              <w:rPr>
                <w:sz w:val="20"/>
              </w:rPr>
            </w:pPr>
            <w:r w:rsidRPr="00986CDA">
              <w:rPr>
                <w:iCs/>
                <w:sz w:val="20"/>
                <w:lang w:eastAsia="bg-BG"/>
              </w:rPr>
              <w:t>Национална компания Железопътна инфраструктура</w:t>
            </w:r>
          </w:p>
        </w:tc>
        <w:tc>
          <w:tcPr>
            <w:tcW w:w="753" w:type="pct"/>
          </w:tcPr>
          <w:p w:rsidR="00986CDA" w:rsidRPr="00986CDA" w:rsidRDefault="00194C84" w:rsidP="00194C84">
            <w:pPr>
              <w:spacing w:after="0"/>
              <w:jc w:val="left"/>
              <w:rPr>
                <w:rFonts w:eastAsia="Times New Roman"/>
                <w:sz w:val="20"/>
              </w:rPr>
            </w:pPr>
            <w:r>
              <w:rPr>
                <w:rFonts w:eastAsia="Times New Roman"/>
                <w:sz w:val="20"/>
              </w:rPr>
              <w:t>На годишна база</w:t>
            </w:r>
          </w:p>
        </w:tc>
      </w:tr>
    </w:tbl>
    <w:p w:rsidR="00C62E37" w:rsidRPr="00C62E37" w:rsidRDefault="00C62E37" w:rsidP="00C62E37">
      <w:pPr>
        <w:rPr>
          <w:sz w:val="20"/>
        </w:rPr>
      </w:pPr>
      <w:r>
        <w:rPr>
          <w:sz w:val="20"/>
        </w:rPr>
        <w:t xml:space="preserve">Брой </w:t>
      </w:r>
      <w:r w:rsidRPr="00C62E37">
        <w:rPr>
          <w:sz w:val="20"/>
        </w:rPr>
        <w:t>гари, които ще бъдат реконструирани по ПО 3 на ОПТТИ: 5 – Подуене, Искър, Казичене; Карнобат и Стара Загора.</w:t>
      </w:r>
    </w:p>
    <w:p w:rsidR="00C62E37" w:rsidRPr="00BB36CF" w:rsidRDefault="00C62E37" w:rsidP="00C62E37">
      <w:pPr>
        <w:rPr>
          <w:sz w:val="20"/>
          <w:lang w:val="en-US"/>
        </w:rPr>
      </w:pPr>
      <w:r w:rsidRPr="00C62E37">
        <w:rPr>
          <w:sz w:val="20"/>
        </w:rPr>
        <w:t>Гара Нова Загора няма да бъде завършена в срока на допустимост на разходите, поради което не се калкулира в отчетната стойност на индикатора.</w:t>
      </w:r>
    </w:p>
    <w:p w:rsidR="00E44B3C" w:rsidRPr="00273D44" w:rsidRDefault="00E44B3C" w:rsidP="00FB6F9E">
      <w:pPr>
        <w:ind w:left="1418" w:hanging="1418"/>
        <w:rPr>
          <w:b/>
        </w:rPr>
      </w:pPr>
    </w:p>
    <w:p w:rsidR="00FB6F9E" w:rsidRPr="00F20D1F" w:rsidRDefault="00FB6F9E" w:rsidP="00FB6F9E">
      <w:pPr>
        <w:ind w:left="1418" w:hanging="1418"/>
        <w:rPr>
          <w:b/>
        </w:rPr>
      </w:pPr>
      <w:r w:rsidRPr="00F20D1F">
        <w:rPr>
          <w:b/>
        </w:rPr>
        <w:t xml:space="preserve">2.А.3.5 </w:t>
      </w:r>
      <w:r w:rsidRPr="00F20D1F">
        <w:tab/>
      </w:r>
      <w:r w:rsidRPr="00F20D1F">
        <w:rPr>
          <w:b/>
        </w:rPr>
        <w:t>Социални иновации, транснационално сътрудничество и принос по тематични цели 1—7</w:t>
      </w:r>
      <w:r w:rsidRPr="00F20D1F">
        <w:rPr>
          <w:rStyle w:val="FootnoteReference"/>
          <w:b/>
        </w:rPr>
        <w:footnoteReference w:id="49"/>
      </w:r>
    </w:p>
    <w:p w:rsidR="00FB6F9E" w:rsidRPr="00F20D1F" w:rsidRDefault="00FB6F9E" w:rsidP="00FB6F9E">
      <w:r w:rsidRPr="00F20D1F">
        <w:t>Специфични разпоредби за ЕСФ</w:t>
      </w:r>
      <w:r w:rsidRPr="00F20D1F">
        <w:rPr>
          <w:rStyle w:val="FootnoteReference"/>
        </w:rPr>
        <w:footnoteReference w:id="50"/>
      </w:r>
      <w:r w:rsidRPr="00F20D1F">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FB6F9E" w:rsidRPr="00F20D1F" w:rsidRDefault="00FB6F9E" w:rsidP="00FB6F9E"/>
    <w:p w:rsidR="00FB6F9E" w:rsidRPr="00F20D1F" w:rsidRDefault="00FB6F9E" w:rsidP="00FB6F9E">
      <w:r w:rsidRPr="00F20D1F">
        <w:t xml:space="preserve">Описание на приноса на планираните действия по приоритетната ос за: </w:t>
      </w:r>
    </w:p>
    <w:p w:rsidR="00FB6F9E" w:rsidRPr="00F20D1F" w:rsidRDefault="00FB6F9E" w:rsidP="00FB6F9E">
      <w:pPr>
        <w:pStyle w:val="ListDash"/>
        <w:tabs>
          <w:tab w:val="clear" w:pos="283"/>
          <w:tab w:val="num" w:pos="851"/>
        </w:tabs>
        <w:spacing w:before="120" w:after="120"/>
        <w:ind w:left="851"/>
      </w:pPr>
      <w:r w:rsidRPr="00F20D1F">
        <w:t>социалните иновации (ако не са включени в специално предвидена за тях приоритетна ос);</w:t>
      </w:r>
    </w:p>
    <w:p w:rsidR="00FB6F9E" w:rsidRPr="00F20D1F" w:rsidRDefault="00FB6F9E" w:rsidP="00FB6F9E">
      <w:pPr>
        <w:pStyle w:val="ListDash"/>
        <w:tabs>
          <w:tab w:val="clear" w:pos="283"/>
          <w:tab w:val="num" w:pos="851"/>
        </w:tabs>
        <w:spacing w:before="120" w:after="120"/>
        <w:ind w:left="851"/>
      </w:pPr>
      <w:r w:rsidRPr="00F20D1F">
        <w:lastRenderedPageBreak/>
        <w:t xml:space="preserve"> транснационалното сътрудничество (ако не е включено в специално предвидена за него приоритетна ос); </w:t>
      </w:r>
    </w:p>
    <w:p w:rsidR="00FB6F9E" w:rsidRPr="00F20D1F" w:rsidRDefault="00FB6F9E" w:rsidP="00FB6F9E">
      <w:pPr>
        <w:pStyle w:val="ListDash"/>
        <w:tabs>
          <w:tab w:val="clear" w:pos="283"/>
          <w:tab w:val="num" w:pos="851"/>
        </w:tabs>
        <w:spacing w:before="120" w:after="120"/>
        <w:ind w:left="851"/>
      </w:pPr>
      <w:r w:rsidRPr="00F20D1F">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FB6F9E" w:rsidRPr="00F20D1F" w:rsidTr="00A2143B">
        <w:trPr>
          <w:trHeight w:val="518"/>
        </w:trPr>
        <w:tc>
          <w:tcPr>
            <w:tcW w:w="2235" w:type="dxa"/>
            <w:shd w:val="clear" w:color="auto" w:fill="auto"/>
          </w:tcPr>
          <w:p w:rsidR="00FB6F9E" w:rsidRPr="00F20D1F" w:rsidRDefault="00FB6F9E" w:rsidP="00A2143B">
            <w:pPr>
              <w:rPr>
                <w:i/>
                <w:color w:val="8DB3E2"/>
                <w:sz w:val="18"/>
                <w:szCs w:val="18"/>
              </w:rPr>
            </w:pPr>
            <w:r w:rsidRPr="00F20D1F">
              <w:rPr>
                <w:i/>
              </w:rPr>
              <w:t>Приоритетна ос</w:t>
            </w:r>
          </w:p>
        </w:tc>
        <w:tc>
          <w:tcPr>
            <w:tcW w:w="6443" w:type="dxa"/>
            <w:shd w:val="clear" w:color="auto" w:fill="auto"/>
          </w:tcPr>
          <w:p w:rsidR="00FB6F9E" w:rsidRPr="00F20D1F" w:rsidRDefault="00FB6F9E" w:rsidP="00A2143B">
            <w:pPr>
              <w:rPr>
                <w:i/>
                <w:color w:val="8DB3E2"/>
                <w:sz w:val="18"/>
                <w:szCs w:val="18"/>
              </w:rPr>
            </w:pPr>
            <w:r w:rsidRPr="00F20D1F">
              <w:rPr>
                <w:i/>
              </w:rPr>
              <w:t>Подобряване на интермодалността при превоза на пътници и товари и развитие на устойчив градски транспорт</w:t>
            </w:r>
          </w:p>
        </w:tc>
      </w:tr>
      <w:tr w:rsidR="00FB6F9E" w:rsidRPr="00F20D1F" w:rsidTr="00A2143B">
        <w:trPr>
          <w:trHeight w:val="531"/>
        </w:trPr>
        <w:tc>
          <w:tcPr>
            <w:tcW w:w="8678" w:type="dxa"/>
            <w:gridSpan w:val="2"/>
            <w:shd w:val="clear" w:color="auto" w:fill="auto"/>
          </w:tcPr>
          <w:p w:rsidR="00FB6F9E" w:rsidRPr="00F20D1F" w:rsidRDefault="00FB6F9E" w:rsidP="00A2143B">
            <w:pPr>
              <w:autoSpaceDE w:val="0"/>
              <w:autoSpaceDN w:val="0"/>
              <w:adjustRightInd w:val="0"/>
              <w:rPr>
                <w:lang w:eastAsia="bg-BG"/>
              </w:rPr>
            </w:pPr>
            <w:r w:rsidRPr="00F20D1F">
              <w:rPr>
                <w:lang w:eastAsia="bg-BG"/>
              </w:rPr>
              <w:t>Неприложимо.</w:t>
            </w:r>
          </w:p>
        </w:tc>
      </w:tr>
    </w:tbl>
    <w:p w:rsidR="00FB6F9E" w:rsidRPr="00F20D1F" w:rsidRDefault="00FB6F9E" w:rsidP="00FB6F9E">
      <w:pPr>
        <w:suppressAutoHyphens/>
        <w:rPr>
          <w:b/>
        </w:rPr>
        <w:sectPr w:rsidR="00FB6F9E" w:rsidRPr="00F20D1F" w:rsidSect="00925BCC">
          <w:headerReference w:type="default" r:id="rId61"/>
          <w:footerReference w:type="default" r:id="rId62"/>
          <w:headerReference w:type="first" r:id="rId63"/>
          <w:footerReference w:type="first" r:id="rId64"/>
          <w:pgSz w:w="11906" w:h="16838"/>
          <w:pgMar w:top="1021" w:right="1418" w:bottom="1021" w:left="1418" w:header="601" w:footer="1077" w:gutter="0"/>
          <w:cols w:space="720"/>
          <w:docGrid w:linePitch="326"/>
        </w:sectPr>
      </w:pPr>
    </w:p>
    <w:p w:rsidR="00FB6F9E" w:rsidRPr="00F20D1F" w:rsidRDefault="00FB6F9E" w:rsidP="00FB6F9E">
      <w:pPr>
        <w:ind w:left="1418" w:hanging="1418"/>
        <w:rPr>
          <w:b/>
        </w:rPr>
      </w:pPr>
      <w:r w:rsidRPr="00F20D1F">
        <w:rPr>
          <w:b/>
        </w:rPr>
        <w:lastRenderedPageBreak/>
        <w:t xml:space="preserve">2.А.3.6 </w:t>
      </w:r>
      <w:r w:rsidRPr="00F20D1F">
        <w:tab/>
      </w:r>
      <w:r w:rsidRPr="00F20D1F">
        <w:rPr>
          <w:b/>
        </w:rPr>
        <w:t xml:space="preserve">Рамка на изпълнението </w:t>
      </w:r>
    </w:p>
    <w:p w:rsidR="00FB6F9E" w:rsidRPr="00F20D1F" w:rsidRDefault="00FB6F9E" w:rsidP="00FB6F9E">
      <w:pPr>
        <w:ind w:left="1418" w:hanging="1418"/>
      </w:pPr>
      <w:r w:rsidRPr="00F20D1F">
        <w:t>(Позоваване: член 96, параграф 2, първа алинея, буква б), подточка v) и приложение II към Регламент (EС) № 1303/2013)</w:t>
      </w:r>
    </w:p>
    <w:p w:rsidR="00FB6F9E" w:rsidRPr="00F20D1F" w:rsidRDefault="00FB6F9E" w:rsidP="00FB6F9E">
      <w:pPr>
        <w:rPr>
          <w:b/>
        </w:rPr>
      </w:pPr>
      <w:r w:rsidRPr="00F20D1F">
        <w:rPr>
          <w:b/>
        </w:rPr>
        <w:t xml:space="preserve">Таблица 6: </w:t>
      </w:r>
      <w:r w:rsidRPr="00F20D1F">
        <w:tab/>
      </w:r>
      <w:r w:rsidRPr="00F20D1F">
        <w:rPr>
          <w:b/>
        </w:rPr>
        <w:t>Рамка на изпълнението на приоритетната ос</w:t>
      </w:r>
    </w:p>
    <w:p w:rsidR="00FB6F9E" w:rsidRDefault="00FB6F9E" w:rsidP="00FB6F9E">
      <w:pPr>
        <w:pStyle w:val="TableTitle"/>
        <w:jc w:val="left"/>
        <w:rPr>
          <w:b w:val="0"/>
        </w:rPr>
      </w:pPr>
      <w:r w:rsidRPr="00F20D1F">
        <w:rPr>
          <w:b w:val="0"/>
        </w:rPr>
        <w:t xml:space="preserve"> (по фондове и категории региони)</w:t>
      </w:r>
      <w:r w:rsidRPr="00F20D1F">
        <w:rPr>
          <w:rStyle w:val="FootnoteReference"/>
          <w:b w:val="0"/>
        </w:rPr>
        <w:footnoteReference w:id="5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1"/>
        <w:gridCol w:w="1443"/>
        <w:gridCol w:w="1774"/>
        <w:gridCol w:w="1638"/>
        <w:gridCol w:w="831"/>
        <w:gridCol w:w="1384"/>
        <w:gridCol w:w="1523"/>
        <w:gridCol w:w="1384"/>
        <w:gridCol w:w="1523"/>
        <w:gridCol w:w="1765"/>
      </w:tblGrid>
      <w:tr w:rsidR="00FB6F9E" w:rsidRPr="00F20D1F" w:rsidTr="00E87345">
        <w:trPr>
          <w:trHeight w:val="528"/>
        </w:trPr>
        <w:tc>
          <w:tcPr>
            <w:tcW w:w="1002" w:type="pct"/>
            <w:gridSpan w:val="2"/>
          </w:tcPr>
          <w:p w:rsidR="00FB6F9E" w:rsidRPr="00F20D1F" w:rsidRDefault="00FB6F9E" w:rsidP="00A2143B">
            <w:pPr>
              <w:pStyle w:val="Text1"/>
              <w:ind w:left="0"/>
              <w:rPr>
                <w:b/>
                <w:i/>
                <w:sz w:val="20"/>
                <w:szCs w:val="20"/>
                <w:lang w:val="bg-BG" w:eastAsia="en-GB"/>
              </w:rPr>
            </w:pPr>
            <w:r w:rsidRPr="00F20D1F">
              <w:rPr>
                <w:b/>
                <w:i/>
                <w:sz w:val="18"/>
                <w:szCs w:val="20"/>
                <w:lang w:val="bg-BG" w:eastAsia="en-GB"/>
              </w:rPr>
              <w:t>Приоритетна ос</w:t>
            </w:r>
          </w:p>
        </w:tc>
        <w:tc>
          <w:tcPr>
            <w:tcW w:w="3998" w:type="pct"/>
            <w:gridSpan w:val="8"/>
            <w:shd w:val="clear" w:color="auto" w:fill="auto"/>
          </w:tcPr>
          <w:p w:rsidR="00FB6F9E" w:rsidRPr="00B5012C" w:rsidRDefault="00FB6F9E" w:rsidP="00A2143B">
            <w:pPr>
              <w:rPr>
                <w:b/>
                <w:i/>
                <w:sz w:val="20"/>
              </w:rPr>
            </w:pPr>
            <w:r w:rsidRPr="00B5012C">
              <w:rPr>
                <w:b/>
                <w:i/>
                <w:sz w:val="18"/>
                <w:szCs w:val="18"/>
              </w:rPr>
              <w:t>Подобряване на интермодалността при превоза на пътници и товари и развитие на устойчив градски транспорт</w:t>
            </w:r>
          </w:p>
        </w:tc>
      </w:tr>
      <w:tr w:rsidR="00FB6F9E" w:rsidRPr="00F20D1F" w:rsidTr="00E87345">
        <w:trPr>
          <w:trHeight w:val="1639"/>
        </w:trPr>
        <w:tc>
          <w:tcPr>
            <w:tcW w:w="514" w:type="pct"/>
          </w:tcPr>
          <w:p w:rsidR="00FB6F9E" w:rsidRPr="00F20D1F" w:rsidRDefault="00FB6F9E" w:rsidP="00A2143B">
            <w:pPr>
              <w:pStyle w:val="Text1"/>
              <w:ind w:left="0"/>
              <w:rPr>
                <w:b/>
                <w:i/>
                <w:sz w:val="18"/>
                <w:szCs w:val="18"/>
                <w:lang w:val="bg-BG" w:eastAsia="en-GB"/>
              </w:rPr>
            </w:pPr>
            <w:r w:rsidRPr="00F20D1F">
              <w:rPr>
                <w:b/>
                <w:i/>
                <w:sz w:val="20"/>
                <w:szCs w:val="20"/>
                <w:lang w:val="bg-BG" w:eastAsia="en-GB"/>
              </w:rPr>
              <w:t>Идентификация</w:t>
            </w:r>
            <w:r w:rsidRPr="00F20D1F" w:rsidDel="00DB76C2">
              <w:rPr>
                <w:b/>
                <w:i/>
                <w:sz w:val="18"/>
                <w:szCs w:val="20"/>
                <w:lang w:val="bg-BG" w:eastAsia="en-GB"/>
              </w:rPr>
              <w:t xml:space="preserve"> </w:t>
            </w:r>
          </w:p>
        </w:tc>
        <w:tc>
          <w:tcPr>
            <w:tcW w:w="487" w:type="pct"/>
          </w:tcPr>
          <w:p w:rsidR="00FB6F9E" w:rsidRPr="00F20D1F" w:rsidRDefault="00FB6F9E" w:rsidP="00A2143B">
            <w:pPr>
              <w:pStyle w:val="Text1"/>
              <w:ind w:left="0"/>
              <w:rPr>
                <w:b/>
                <w:i/>
                <w:sz w:val="18"/>
                <w:szCs w:val="18"/>
                <w:lang w:val="bg-BG" w:eastAsia="en-GB"/>
              </w:rPr>
            </w:pPr>
            <w:r w:rsidRPr="00F20D1F">
              <w:rPr>
                <w:b/>
                <w:i/>
                <w:sz w:val="18"/>
                <w:szCs w:val="20"/>
                <w:lang w:val="bg-BG" w:eastAsia="en-GB"/>
              </w:rPr>
              <w:t>Вид показател</w:t>
            </w:r>
          </w:p>
          <w:p w:rsidR="00FB6F9E" w:rsidRPr="00F20D1F" w:rsidRDefault="00FB6F9E" w:rsidP="00A2143B">
            <w:pPr>
              <w:pStyle w:val="Text1"/>
              <w:ind w:left="0"/>
              <w:rPr>
                <w:b/>
                <w:i/>
                <w:sz w:val="18"/>
                <w:szCs w:val="18"/>
                <w:lang w:val="bg-BG" w:eastAsia="en-GB"/>
              </w:rPr>
            </w:pPr>
          </w:p>
          <w:p w:rsidR="00FB6F9E" w:rsidRPr="00F20D1F" w:rsidRDefault="00FB6F9E" w:rsidP="00A2143B">
            <w:pPr>
              <w:pStyle w:val="Text1"/>
              <w:ind w:left="0"/>
              <w:rPr>
                <w:b/>
                <w:i/>
                <w:sz w:val="20"/>
                <w:szCs w:val="20"/>
                <w:lang w:val="bg-BG" w:eastAsia="en-GB"/>
              </w:rPr>
            </w:pPr>
          </w:p>
        </w:tc>
        <w:tc>
          <w:tcPr>
            <w:tcW w:w="600" w:type="pct"/>
            <w:shd w:val="clear" w:color="auto" w:fill="auto"/>
          </w:tcPr>
          <w:p w:rsidR="00FB6F9E" w:rsidRPr="00F20D1F" w:rsidRDefault="00FB6F9E" w:rsidP="00A2143B">
            <w:pPr>
              <w:pStyle w:val="Text1"/>
              <w:ind w:left="0"/>
              <w:rPr>
                <w:b/>
                <w:i/>
                <w:sz w:val="20"/>
                <w:szCs w:val="20"/>
                <w:lang w:val="bg-BG" w:eastAsia="en-GB"/>
              </w:rPr>
            </w:pPr>
            <w:r w:rsidRPr="00F20D1F">
              <w:rPr>
                <w:b/>
                <w:i/>
                <w:sz w:val="20"/>
                <w:szCs w:val="20"/>
                <w:lang w:val="bg-BG" w:eastAsia="en-GB"/>
              </w:rPr>
              <w:t xml:space="preserve">Показател или основна стъпка за изпълнението </w:t>
            </w:r>
          </w:p>
        </w:tc>
        <w:tc>
          <w:tcPr>
            <w:tcW w:w="554" w:type="pct"/>
          </w:tcPr>
          <w:p w:rsidR="00FB6F9E" w:rsidRPr="00F20D1F" w:rsidRDefault="00FB6F9E" w:rsidP="00A2143B">
            <w:pPr>
              <w:pStyle w:val="Text1"/>
              <w:ind w:left="0"/>
              <w:rPr>
                <w:b/>
                <w:i/>
                <w:sz w:val="20"/>
                <w:szCs w:val="20"/>
                <w:lang w:val="bg-BG" w:eastAsia="en-GB"/>
              </w:rPr>
            </w:pPr>
            <w:r w:rsidRPr="00F20D1F">
              <w:rPr>
                <w:b/>
                <w:i/>
                <w:sz w:val="20"/>
                <w:szCs w:val="20"/>
                <w:lang w:val="bg-BG" w:eastAsia="en-GB"/>
              </w:rPr>
              <w:t xml:space="preserve">Мерна единица, когато е целесъобразно </w:t>
            </w:r>
          </w:p>
        </w:tc>
        <w:tc>
          <w:tcPr>
            <w:tcW w:w="281" w:type="pct"/>
          </w:tcPr>
          <w:p w:rsidR="00FB6F9E" w:rsidRPr="00F20D1F" w:rsidRDefault="00FB6F9E" w:rsidP="00A2143B">
            <w:pPr>
              <w:pStyle w:val="Text1"/>
              <w:ind w:left="0"/>
              <w:rPr>
                <w:b/>
                <w:i/>
                <w:sz w:val="20"/>
                <w:szCs w:val="20"/>
                <w:lang w:val="bg-BG" w:eastAsia="en-GB"/>
              </w:rPr>
            </w:pPr>
            <w:r w:rsidRPr="00F20D1F">
              <w:rPr>
                <w:b/>
                <w:i/>
                <w:sz w:val="20"/>
                <w:szCs w:val="20"/>
                <w:lang w:val="bg-BG" w:eastAsia="en-GB"/>
              </w:rPr>
              <w:t>Фонд</w:t>
            </w:r>
          </w:p>
        </w:tc>
        <w:tc>
          <w:tcPr>
            <w:tcW w:w="468" w:type="pct"/>
          </w:tcPr>
          <w:p w:rsidR="00FB6F9E" w:rsidRPr="00F20D1F" w:rsidRDefault="00FB6F9E" w:rsidP="00A2143B">
            <w:pPr>
              <w:pStyle w:val="Text1"/>
              <w:ind w:left="0"/>
              <w:rPr>
                <w:b/>
                <w:i/>
                <w:sz w:val="20"/>
                <w:szCs w:val="20"/>
                <w:lang w:val="bg-BG" w:eastAsia="en-GB"/>
              </w:rPr>
            </w:pPr>
            <w:r w:rsidRPr="00F20D1F">
              <w:rPr>
                <w:b/>
                <w:i/>
                <w:sz w:val="20"/>
                <w:szCs w:val="20"/>
                <w:lang w:val="bg-BG" w:eastAsia="en-GB"/>
              </w:rPr>
              <w:t>Категория региони</w:t>
            </w:r>
          </w:p>
        </w:tc>
        <w:tc>
          <w:tcPr>
            <w:tcW w:w="515" w:type="pct"/>
            <w:shd w:val="clear" w:color="auto" w:fill="auto"/>
          </w:tcPr>
          <w:p w:rsidR="00FB6F9E" w:rsidRPr="00F20D1F" w:rsidRDefault="00FB6F9E" w:rsidP="00A2143B">
            <w:pPr>
              <w:pStyle w:val="Text1"/>
              <w:ind w:left="0"/>
              <w:rPr>
                <w:b/>
                <w:i/>
                <w:sz w:val="20"/>
                <w:szCs w:val="20"/>
                <w:lang w:val="bg-BG" w:eastAsia="en-GB"/>
              </w:rPr>
            </w:pPr>
            <w:r w:rsidRPr="00F20D1F">
              <w:rPr>
                <w:b/>
                <w:i/>
                <w:sz w:val="20"/>
                <w:szCs w:val="20"/>
                <w:lang w:val="bg-BG" w:eastAsia="en-GB"/>
              </w:rPr>
              <w:t>Етапна цел за 2018 г.</w:t>
            </w:r>
          </w:p>
        </w:tc>
        <w:tc>
          <w:tcPr>
            <w:tcW w:w="468" w:type="pct"/>
            <w:shd w:val="clear" w:color="auto" w:fill="auto"/>
          </w:tcPr>
          <w:p w:rsidR="00FB6F9E" w:rsidRPr="00F20D1F" w:rsidRDefault="00FB6F9E" w:rsidP="00A2143B">
            <w:pPr>
              <w:pStyle w:val="Text1"/>
              <w:ind w:left="0"/>
              <w:rPr>
                <w:b/>
                <w:i/>
                <w:sz w:val="20"/>
                <w:szCs w:val="20"/>
                <w:lang w:val="bg-BG" w:eastAsia="en-GB"/>
              </w:rPr>
            </w:pPr>
            <w:r w:rsidRPr="00F20D1F">
              <w:rPr>
                <w:b/>
                <w:i/>
                <w:sz w:val="20"/>
                <w:szCs w:val="20"/>
                <w:lang w:val="bg-BG" w:eastAsia="en-GB"/>
              </w:rPr>
              <w:t>Крайна цел (2023 г.)</w:t>
            </w:r>
            <w:r w:rsidRPr="00F20D1F">
              <w:rPr>
                <w:rStyle w:val="FootnoteReference"/>
                <w:b/>
                <w:i/>
                <w:sz w:val="20"/>
                <w:szCs w:val="20"/>
                <w:lang w:val="bg-BG" w:eastAsia="en-GB"/>
              </w:rPr>
              <w:footnoteReference w:id="52"/>
            </w:r>
          </w:p>
        </w:tc>
        <w:tc>
          <w:tcPr>
            <w:tcW w:w="515" w:type="pct"/>
            <w:shd w:val="clear" w:color="auto" w:fill="auto"/>
          </w:tcPr>
          <w:p w:rsidR="00FB6F9E" w:rsidRPr="00F20D1F" w:rsidRDefault="00FB6F9E" w:rsidP="00A2143B">
            <w:pPr>
              <w:pStyle w:val="Text1"/>
              <w:spacing w:line="480" w:lineRule="auto"/>
              <w:ind w:left="0"/>
              <w:rPr>
                <w:b/>
                <w:i/>
                <w:sz w:val="20"/>
                <w:szCs w:val="20"/>
                <w:lang w:val="bg-BG" w:eastAsia="en-GB"/>
              </w:rPr>
            </w:pPr>
            <w:r w:rsidRPr="00F20D1F">
              <w:rPr>
                <w:b/>
                <w:i/>
                <w:sz w:val="20"/>
                <w:szCs w:val="20"/>
                <w:lang w:val="bg-BG" w:eastAsia="en-GB"/>
              </w:rPr>
              <w:t>Източник на данните</w:t>
            </w:r>
          </w:p>
        </w:tc>
        <w:tc>
          <w:tcPr>
            <w:tcW w:w="598" w:type="pct"/>
          </w:tcPr>
          <w:p w:rsidR="00FB6F9E" w:rsidRPr="00F20D1F" w:rsidRDefault="00FB6F9E" w:rsidP="00A2143B">
            <w:pPr>
              <w:rPr>
                <w:b/>
                <w:i/>
                <w:sz w:val="20"/>
              </w:rPr>
            </w:pPr>
            <w:r w:rsidRPr="00F20D1F">
              <w:rPr>
                <w:b/>
                <w:i/>
                <w:sz w:val="20"/>
              </w:rPr>
              <w:t>Обяснение за значението на показателя, по целесъобразност</w:t>
            </w:r>
          </w:p>
        </w:tc>
      </w:tr>
      <w:tr w:rsidR="00FB6F9E" w:rsidRPr="00F20D1F" w:rsidTr="00E87345">
        <w:trPr>
          <w:trHeight w:val="397"/>
        </w:trPr>
        <w:tc>
          <w:tcPr>
            <w:tcW w:w="514" w:type="pct"/>
          </w:tcPr>
          <w:p w:rsidR="00FB6F9E" w:rsidRPr="00F20D1F" w:rsidRDefault="00FB6F9E" w:rsidP="00A2143B">
            <w:pPr>
              <w:pStyle w:val="Text1"/>
              <w:ind w:left="0"/>
              <w:jc w:val="left"/>
              <w:rPr>
                <w:sz w:val="18"/>
                <w:szCs w:val="18"/>
                <w:lang w:val="bg-BG" w:eastAsia="en-GB"/>
              </w:rPr>
            </w:pPr>
            <w:r>
              <w:rPr>
                <w:sz w:val="18"/>
                <w:szCs w:val="18"/>
                <w:lang w:val="bg-BG" w:eastAsia="en-GB"/>
              </w:rPr>
              <w:t>1</w:t>
            </w:r>
          </w:p>
        </w:tc>
        <w:tc>
          <w:tcPr>
            <w:tcW w:w="487" w:type="pct"/>
          </w:tcPr>
          <w:p w:rsidR="00FB6F9E" w:rsidRPr="00F20D1F" w:rsidRDefault="00FB6F9E" w:rsidP="00A2143B">
            <w:pPr>
              <w:pStyle w:val="Text1"/>
              <w:ind w:left="0"/>
              <w:rPr>
                <w:sz w:val="20"/>
                <w:szCs w:val="20"/>
                <w:lang w:val="bg-BG" w:eastAsia="en-GB"/>
              </w:rPr>
            </w:pPr>
            <w:r w:rsidRPr="00F20D1F">
              <w:rPr>
                <w:sz w:val="18"/>
                <w:szCs w:val="20"/>
                <w:lang w:val="bg-BG" w:eastAsia="en-GB"/>
              </w:rPr>
              <w:t>финансов показател</w:t>
            </w:r>
          </w:p>
        </w:tc>
        <w:tc>
          <w:tcPr>
            <w:tcW w:w="600" w:type="pct"/>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Сертифицирани разходи от сертифициращия</w:t>
            </w:r>
          </w:p>
        </w:tc>
        <w:tc>
          <w:tcPr>
            <w:tcW w:w="554" w:type="pct"/>
          </w:tcPr>
          <w:p w:rsidR="00FB6F9E" w:rsidRPr="00F20D1F" w:rsidRDefault="00FB6F9E" w:rsidP="00A2143B">
            <w:pPr>
              <w:pStyle w:val="Text1"/>
              <w:ind w:left="0"/>
              <w:rPr>
                <w:sz w:val="18"/>
                <w:szCs w:val="18"/>
                <w:lang w:val="bg-BG" w:eastAsia="en-GB"/>
              </w:rPr>
            </w:pPr>
            <w:r w:rsidRPr="00F20D1F">
              <w:rPr>
                <w:sz w:val="18"/>
                <w:szCs w:val="18"/>
                <w:lang w:val="bg-BG" w:eastAsia="en-GB"/>
              </w:rPr>
              <w:t>Евро</w:t>
            </w:r>
          </w:p>
        </w:tc>
        <w:tc>
          <w:tcPr>
            <w:tcW w:w="281" w:type="pct"/>
          </w:tcPr>
          <w:p w:rsidR="00FB6F9E" w:rsidRPr="00F20D1F" w:rsidRDefault="00FB6F9E" w:rsidP="00A2143B">
            <w:pPr>
              <w:pStyle w:val="Text1"/>
              <w:ind w:left="0"/>
              <w:rPr>
                <w:sz w:val="18"/>
                <w:szCs w:val="18"/>
                <w:lang w:val="bg-BG" w:eastAsia="en-GB"/>
              </w:rPr>
            </w:pPr>
            <w:r w:rsidRPr="00F20D1F">
              <w:rPr>
                <w:sz w:val="18"/>
                <w:szCs w:val="18"/>
                <w:lang w:val="bg-BG" w:eastAsia="en-GB"/>
              </w:rPr>
              <w:t>ЕФРР</w:t>
            </w:r>
          </w:p>
        </w:tc>
        <w:tc>
          <w:tcPr>
            <w:tcW w:w="468" w:type="pct"/>
          </w:tcPr>
          <w:p w:rsidR="00FB6F9E" w:rsidRPr="00F20D1F" w:rsidRDefault="00FB6F9E" w:rsidP="00A2143B">
            <w:pPr>
              <w:pStyle w:val="Text1"/>
              <w:ind w:left="0"/>
              <w:jc w:val="left"/>
              <w:rPr>
                <w:sz w:val="18"/>
                <w:szCs w:val="18"/>
                <w:lang w:val="bg-BG" w:eastAsia="en-GB"/>
              </w:rPr>
            </w:pPr>
            <w:r w:rsidRPr="00F20D1F">
              <w:rPr>
                <w:sz w:val="18"/>
                <w:szCs w:val="18"/>
                <w:lang w:val="bg-BG"/>
              </w:rPr>
              <w:t xml:space="preserve">Слабо </w:t>
            </w:r>
            <w:r w:rsidRPr="00F20D1F">
              <w:rPr>
                <w:sz w:val="18"/>
                <w:szCs w:val="18"/>
                <w:lang w:val="bg-BG" w:eastAsia="en-GB"/>
              </w:rPr>
              <w:t>развити региони</w:t>
            </w:r>
          </w:p>
        </w:tc>
        <w:tc>
          <w:tcPr>
            <w:tcW w:w="515" w:type="pct"/>
            <w:shd w:val="clear" w:color="auto" w:fill="auto"/>
          </w:tcPr>
          <w:p w:rsidR="00FB6F9E" w:rsidRPr="00F20D1F" w:rsidRDefault="001317D4" w:rsidP="00EF2E7F">
            <w:pPr>
              <w:pStyle w:val="Text1"/>
              <w:ind w:left="0"/>
              <w:jc w:val="left"/>
              <w:rPr>
                <w:sz w:val="18"/>
                <w:szCs w:val="18"/>
                <w:lang w:val="bg-BG" w:eastAsia="en-GB"/>
              </w:rPr>
            </w:pPr>
            <w:r>
              <w:rPr>
                <w:sz w:val="18"/>
                <w:szCs w:val="18"/>
                <w:lang w:val="bg-BG" w:eastAsia="en-GB"/>
              </w:rPr>
              <w:t>105 152 249</w:t>
            </w:r>
          </w:p>
        </w:tc>
        <w:tc>
          <w:tcPr>
            <w:tcW w:w="468" w:type="pct"/>
            <w:shd w:val="clear" w:color="auto" w:fill="auto"/>
          </w:tcPr>
          <w:p w:rsidR="00FB6F9E" w:rsidRDefault="00100BBC" w:rsidP="00AC2629">
            <w:pPr>
              <w:pStyle w:val="Text1"/>
              <w:ind w:left="0"/>
              <w:jc w:val="left"/>
              <w:rPr>
                <w:sz w:val="18"/>
                <w:szCs w:val="18"/>
                <w:lang w:val="bg-BG" w:eastAsia="en-GB"/>
              </w:rPr>
            </w:pPr>
            <w:r>
              <w:rPr>
                <w:sz w:val="18"/>
                <w:szCs w:val="18"/>
                <w:lang w:val="en-GB" w:eastAsia="en-GB"/>
              </w:rPr>
              <w:t>400 000 000.00</w:t>
            </w:r>
          </w:p>
          <w:p w:rsidR="00AC2629" w:rsidRPr="0053751B" w:rsidRDefault="00AC2629" w:rsidP="00C4302C">
            <w:pPr>
              <w:pStyle w:val="Text1"/>
              <w:ind w:left="0"/>
              <w:jc w:val="left"/>
              <w:rPr>
                <w:sz w:val="18"/>
                <w:szCs w:val="18"/>
                <w:lang w:val="bg-BG" w:eastAsia="en-GB"/>
              </w:rPr>
            </w:pPr>
          </w:p>
        </w:tc>
        <w:tc>
          <w:tcPr>
            <w:tcW w:w="515" w:type="pct"/>
            <w:shd w:val="clear" w:color="auto" w:fill="auto"/>
          </w:tcPr>
          <w:p w:rsidR="00FB6F9E" w:rsidRPr="00F20D1F" w:rsidRDefault="00FB6F9E" w:rsidP="00A2143B">
            <w:pPr>
              <w:pStyle w:val="Text1"/>
              <w:ind w:left="0"/>
              <w:rPr>
                <w:sz w:val="18"/>
                <w:szCs w:val="18"/>
                <w:lang w:val="bg-BG" w:eastAsia="en-GB"/>
              </w:rPr>
            </w:pPr>
            <w:r w:rsidRPr="00F20D1F">
              <w:rPr>
                <w:sz w:val="18"/>
                <w:szCs w:val="18"/>
                <w:lang w:val="bg-BG" w:eastAsia="en-GB"/>
              </w:rPr>
              <w:t>Сертифициращ орган</w:t>
            </w:r>
          </w:p>
        </w:tc>
        <w:tc>
          <w:tcPr>
            <w:tcW w:w="598" w:type="pct"/>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Този финансов индикатор се предлага да се използва в ръководството за определяне на етапи и цели за рамката на изпълнението</w:t>
            </w:r>
          </w:p>
        </w:tc>
      </w:tr>
      <w:tr w:rsidR="00FB6F9E" w:rsidRPr="00F20D1F" w:rsidTr="00E87345">
        <w:tc>
          <w:tcPr>
            <w:tcW w:w="514" w:type="pct"/>
          </w:tcPr>
          <w:p w:rsidR="00FB6F9E" w:rsidRPr="00F20D1F" w:rsidRDefault="00FB6F9E" w:rsidP="00A2143B">
            <w:pPr>
              <w:pStyle w:val="Text1"/>
              <w:ind w:left="0"/>
              <w:jc w:val="left"/>
              <w:rPr>
                <w:sz w:val="18"/>
                <w:szCs w:val="18"/>
                <w:lang w:val="bg-BG" w:eastAsia="en-GB"/>
              </w:rPr>
            </w:pPr>
            <w:r>
              <w:rPr>
                <w:sz w:val="18"/>
                <w:szCs w:val="18"/>
                <w:lang w:val="bg-BG" w:eastAsia="en-GB"/>
              </w:rPr>
              <w:t>4</w:t>
            </w:r>
          </w:p>
        </w:tc>
        <w:tc>
          <w:tcPr>
            <w:tcW w:w="487" w:type="pct"/>
          </w:tcPr>
          <w:p w:rsidR="00FB6F9E" w:rsidRPr="00F20D1F" w:rsidRDefault="00111209" w:rsidP="00111209">
            <w:pPr>
              <w:pStyle w:val="Text1"/>
              <w:ind w:left="0"/>
              <w:jc w:val="left"/>
              <w:rPr>
                <w:sz w:val="20"/>
                <w:szCs w:val="20"/>
                <w:lang w:val="bg-BG" w:eastAsia="en-GB"/>
              </w:rPr>
            </w:pPr>
            <w:r>
              <w:rPr>
                <w:sz w:val="18"/>
                <w:szCs w:val="20"/>
                <w:lang w:val="bg-BG" w:eastAsia="en-GB"/>
              </w:rPr>
              <w:t>Етап на</w:t>
            </w:r>
            <w:r w:rsidR="00FB6F9E" w:rsidRPr="00F20D1F">
              <w:rPr>
                <w:sz w:val="18"/>
                <w:szCs w:val="20"/>
                <w:lang w:val="bg-BG" w:eastAsia="en-GB"/>
              </w:rPr>
              <w:t xml:space="preserve"> изпълнение</w:t>
            </w:r>
          </w:p>
        </w:tc>
        <w:tc>
          <w:tcPr>
            <w:tcW w:w="600" w:type="pct"/>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 xml:space="preserve">Брой големи проекти със </w:t>
            </w:r>
            <w:r w:rsidR="00FF6776">
              <w:rPr>
                <w:sz w:val="18"/>
                <w:szCs w:val="18"/>
                <w:lang w:val="bg-BG" w:eastAsia="en-GB"/>
              </w:rPr>
              <w:t>стартирало</w:t>
            </w:r>
            <w:r w:rsidR="00FF6776" w:rsidRPr="00F20D1F">
              <w:rPr>
                <w:sz w:val="18"/>
                <w:szCs w:val="18"/>
                <w:lang w:val="bg-BG" w:eastAsia="en-GB"/>
              </w:rPr>
              <w:t xml:space="preserve"> </w:t>
            </w:r>
            <w:r w:rsidRPr="00F20D1F">
              <w:rPr>
                <w:sz w:val="18"/>
                <w:szCs w:val="18"/>
                <w:lang w:val="bg-BG" w:eastAsia="en-GB"/>
              </w:rPr>
              <w:t>строителство</w:t>
            </w:r>
          </w:p>
        </w:tc>
        <w:tc>
          <w:tcPr>
            <w:tcW w:w="554" w:type="pct"/>
          </w:tcPr>
          <w:p w:rsidR="00FB6F9E" w:rsidRPr="00F20D1F" w:rsidRDefault="00FB6F9E" w:rsidP="00A2143B">
            <w:pPr>
              <w:pStyle w:val="Text1"/>
              <w:ind w:left="0"/>
              <w:rPr>
                <w:sz w:val="18"/>
                <w:szCs w:val="18"/>
                <w:lang w:val="bg-BG" w:eastAsia="en-GB"/>
              </w:rPr>
            </w:pPr>
            <w:r w:rsidRPr="00F20D1F">
              <w:rPr>
                <w:sz w:val="18"/>
                <w:szCs w:val="18"/>
                <w:lang w:val="bg-BG" w:eastAsia="en-GB"/>
              </w:rPr>
              <w:t>Брой</w:t>
            </w:r>
          </w:p>
        </w:tc>
        <w:tc>
          <w:tcPr>
            <w:tcW w:w="281" w:type="pct"/>
          </w:tcPr>
          <w:p w:rsidR="00FB6F9E" w:rsidRPr="00F20D1F" w:rsidRDefault="00FB6F9E" w:rsidP="00A2143B">
            <w:pPr>
              <w:pStyle w:val="Text1"/>
              <w:ind w:left="0"/>
              <w:rPr>
                <w:sz w:val="18"/>
                <w:szCs w:val="18"/>
                <w:lang w:val="bg-BG" w:eastAsia="en-GB"/>
              </w:rPr>
            </w:pPr>
            <w:r w:rsidRPr="00F20D1F">
              <w:rPr>
                <w:sz w:val="18"/>
                <w:szCs w:val="18"/>
                <w:lang w:val="bg-BG" w:eastAsia="en-GB"/>
              </w:rPr>
              <w:t>ЕФРР</w:t>
            </w:r>
          </w:p>
        </w:tc>
        <w:tc>
          <w:tcPr>
            <w:tcW w:w="468" w:type="pct"/>
          </w:tcPr>
          <w:p w:rsidR="00FB6F9E" w:rsidRPr="00F20D1F" w:rsidRDefault="00FB6F9E" w:rsidP="00A2143B">
            <w:pPr>
              <w:pStyle w:val="Text1"/>
              <w:ind w:left="0"/>
              <w:rPr>
                <w:sz w:val="20"/>
                <w:szCs w:val="20"/>
                <w:lang w:val="bg-BG" w:eastAsia="en-GB"/>
              </w:rPr>
            </w:pPr>
            <w:r w:rsidRPr="00F20D1F">
              <w:rPr>
                <w:sz w:val="18"/>
                <w:szCs w:val="18"/>
              </w:rPr>
              <w:t xml:space="preserve">Слабо </w:t>
            </w:r>
            <w:r w:rsidRPr="00F20D1F">
              <w:rPr>
                <w:sz w:val="18"/>
                <w:szCs w:val="18"/>
                <w:lang w:val="bg-BG" w:eastAsia="en-GB"/>
              </w:rPr>
              <w:t>развити региони</w:t>
            </w:r>
          </w:p>
        </w:tc>
        <w:tc>
          <w:tcPr>
            <w:tcW w:w="515" w:type="pct"/>
            <w:shd w:val="clear" w:color="auto" w:fill="auto"/>
          </w:tcPr>
          <w:p w:rsidR="00FB6F9E" w:rsidRPr="00F20D1F" w:rsidRDefault="00FB6F9E" w:rsidP="00A2143B">
            <w:pPr>
              <w:autoSpaceDE w:val="0"/>
              <w:autoSpaceDN w:val="0"/>
              <w:adjustRightInd w:val="0"/>
              <w:rPr>
                <w:sz w:val="18"/>
                <w:szCs w:val="18"/>
              </w:rPr>
            </w:pPr>
            <w:r w:rsidRPr="00F20D1F">
              <w:rPr>
                <w:sz w:val="18"/>
                <w:szCs w:val="18"/>
              </w:rPr>
              <w:t>1</w:t>
            </w:r>
          </w:p>
        </w:tc>
        <w:tc>
          <w:tcPr>
            <w:tcW w:w="468" w:type="pct"/>
            <w:shd w:val="clear" w:color="auto" w:fill="auto"/>
          </w:tcPr>
          <w:p w:rsidR="00FB6F9E" w:rsidRPr="00F20D1F" w:rsidRDefault="00C746EE" w:rsidP="00A2143B">
            <w:pPr>
              <w:autoSpaceDE w:val="0"/>
              <w:autoSpaceDN w:val="0"/>
              <w:adjustRightInd w:val="0"/>
              <w:rPr>
                <w:sz w:val="18"/>
                <w:szCs w:val="18"/>
              </w:rPr>
            </w:pPr>
            <w:r>
              <w:rPr>
                <w:sz w:val="18"/>
                <w:szCs w:val="18"/>
                <w:lang w:val="en-US"/>
              </w:rPr>
              <w:t>2</w:t>
            </w:r>
          </w:p>
        </w:tc>
        <w:tc>
          <w:tcPr>
            <w:tcW w:w="515" w:type="pct"/>
            <w:shd w:val="clear" w:color="auto" w:fill="auto"/>
          </w:tcPr>
          <w:p w:rsidR="00FB6F9E" w:rsidRPr="00F20D1F" w:rsidRDefault="00FB6F9E" w:rsidP="00A2143B">
            <w:pPr>
              <w:pStyle w:val="Text1"/>
              <w:ind w:left="0"/>
              <w:rPr>
                <w:sz w:val="18"/>
                <w:szCs w:val="18"/>
                <w:lang w:val="bg-BG" w:eastAsia="en-GB"/>
              </w:rPr>
            </w:pPr>
            <w:r w:rsidRPr="00F20D1F">
              <w:rPr>
                <w:sz w:val="18"/>
                <w:szCs w:val="18"/>
                <w:lang w:val="bg-BG" w:eastAsia="en-GB"/>
              </w:rPr>
              <w:t>Управляващ орган</w:t>
            </w:r>
          </w:p>
        </w:tc>
        <w:tc>
          <w:tcPr>
            <w:tcW w:w="598" w:type="pct"/>
          </w:tcPr>
          <w:p w:rsidR="00FB6F9E" w:rsidRPr="00F20D1F" w:rsidRDefault="00FB6F9E" w:rsidP="00A2143B">
            <w:pPr>
              <w:pStyle w:val="Text1"/>
              <w:ind w:left="0"/>
              <w:rPr>
                <w:sz w:val="18"/>
                <w:szCs w:val="18"/>
                <w:lang w:val="bg-BG" w:eastAsia="en-GB"/>
              </w:rPr>
            </w:pPr>
            <w:r w:rsidRPr="00F20D1F">
              <w:rPr>
                <w:sz w:val="18"/>
                <w:szCs w:val="18"/>
                <w:lang w:val="bg-BG" w:eastAsia="en-GB"/>
              </w:rPr>
              <w:t xml:space="preserve">Препоръчително е да се използва, тъй като не се очаква измерим резултат </w:t>
            </w:r>
            <w:r w:rsidRPr="00F20D1F">
              <w:rPr>
                <w:sz w:val="18"/>
                <w:szCs w:val="18"/>
                <w:lang w:val="bg-BG" w:eastAsia="en-GB"/>
              </w:rPr>
              <w:lastRenderedPageBreak/>
              <w:t>от изпълнението т.е. напълно реализирани проекти през 2018 г.</w:t>
            </w:r>
          </w:p>
        </w:tc>
      </w:tr>
      <w:tr w:rsidR="00FF6776" w:rsidRPr="00F20D1F" w:rsidTr="00E87345">
        <w:tc>
          <w:tcPr>
            <w:tcW w:w="514" w:type="pct"/>
          </w:tcPr>
          <w:p w:rsidR="00FF6776" w:rsidRDefault="00FF6776" w:rsidP="00A2143B">
            <w:pPr>
              <w:pStyle w:val="Text1"/>
              <w:ind w:left="0"/>
              <w:jc w:val="left"/>
              <w:rPr>
                <w:sz w:val="18"/>
                <w:szCs w:val="18"/>
                <w:lang w:val="bg-BG" w:eastAsia="en-GB"/>
              </w:rPr>
            </w:pPr>
            <w:r>
              <w:rPr>
                <w:sz w:val="18"/>
                <w:szCs w:val="18"/>
                <w:lang w:val="bg-BG" w:eastAsia="en-GB"/>
              </w:rPr>
              <w:lastRenderedPageBreak/>
              <w:t>15</w:t>
            </w:r>
          </w:p>
        </w:tc>
        <w:tc>
          <w:tcPr>
            <w:tcW w:w="487" w:type="pct"/>
          </w:tcPr>
          <w:p w:rsidR="00FF6776" w:rsidRPr="00F20D1F" w:rsidRDefault="00FF6776" w:rsidP="00A72562">
            <w:pPr>
              <w:pStyle w:val="Text1"/>
              <w:ind w:left="0"/>
              <w:rPr>
                <w:sz w:val="18"/>
                <w:szCs w:val="20"/>
                <w:lang w:val="bg-BG" w:eastAsia="en-GB"/>
              </w:rPr>
            </w:pPr>
            <w:r w:rsidRPr="00F20D1F">
              <w:rPr>
                <w:sz w:val="18"/>
                <w:szCs w:val="20"/>
                <w:lang w:val="bg-BG" w:eastAsia="en-GB"/>
              </w:rPr>
              <w:t xml:space="preserve">показател за </w:t>
            </w:r>
            <w:r>
              <w:rPr>
                <w:sz w:val="18"/>
                <w:szCs w:val="20"/>
                <w:lang w:val="bg-BG" w:eastAsia="en-GB"/>
              </w:rPr>
              <w:t>изп</w:t>
            </w:r>
            <w:r w:rsidR="00E168F4">
              <w:rPr>
                <w:sz w:val="18"/>
                <w:szCs w:val="20"/>
                <w:lang w:val="bg-BG" w:eastAsia="en-GB"/>
              </w:rPr>
              <w:t>ъ</w:t>
            </w:r>
            <w:r>
              <w:rPr>
                <w:sz w:val="18"/>
                <w:szCs w:val="20"/>
                <w:lang w:val="bg-BG" w:eastAsia="en-GB"/>
              </w:rPr>
              <w:t>лнение</w:t>
            </w:r>
          </w:p>
        </w:tc>
        <w:tc>
          <w:tcPr>
            <w:tcW w:w="600" w:type="pct"/>
            <w:shd w:val="clear" w:color="auto" w:fill="auto"/>
          </w:tcPr>
          <w:p w:rsidR="00FF6776" w:rsidRPr="00F20D1F" w:rsidRDefault="00FF6776" w:rsidP="00A2143B">
            <w:pPr>
              <w:pStyle w:val="Text1"/>
              <w:ind w:left="0"/>
              <w:jc w:val="left"/>
              <w:rPr>
                <w:sz w:val="18"/>
                <w:szCs w:val="18"/>
                <w:lang w:val="bg-BG" w:eastAsia="en-GB"/>
              </w:rPr>
            </w:pPr>
            <w:r w:rsidRPr="00F20D1F">
              <w:rPr>
                <w:sz w:val="18"/>
                <w:szCs w:val="18"/>
                <w:lang w:val="bg-BG" w:eastAsia="en-GB"/>
              </w:rPr>
              <w:t>Обща дължина нови или модернизирани трамвайни и метро линии</w:t>
            </w:r>
          </w:p>
        </w:tc>
        <w:tc>
          <w:tcPr>
            <w:tcW w:w="554" w:type="pct"/>
          </w:tcPr>
          <w:p w:rsidR="00FF6776" w:rsidRPr="00F20D1F" w:rsidRDefault="00FF6776" w:rsidP="00A2143B">
            <w:pPr>
              <w:pStyle w:val="Text1"/>
              <w:ind w:left="0"/>
              <w:rPr>
                <w:sz w:val="18"/>
                <w:szCs w:val="18"/>
                <w:lang w:val="bg-BG" w:eastAsia="en-GB"/>
              </w:rPr>
            </w:pPr>
            <w:r w:rsidRPr="00F20D1F">
              <w:rPr>
                <w:sz w:val="18"/>
                <w:szCs w:val="18"/>
                <w:lang w:val="bg-BG" w:eastAsia="en-GB"/>
              </w:rPr>
              <w:t>Км</w:t>
            </w:r>
          </w:p>
        </w:tc>
        <w:tc>
          <w:tcPr>
            <w:tcW w:w="281" w:type="pct"/>
          </w:tcPr>
          <w:p w:rsidR="00FF6776" w:rsidRPr="00F20D1F" w:rsidRDefault="00FF6776" w:rsidP="00A2143B">
            <w:pPr>
              <w:autoSpaceDE w:val="0"/>
              <w:autoSpaceDN w:val="0"/>
              <w:adjustRightInd w:val="0"/>
              <w:rPr>
                <w:sz w:val="18"/>
                <w:szCs w:val="18"/>
              </w:rPr>
            </w:pPr>
            <w:r w:rsidRPr="00F20D1F">
              <w:rPr>
                <w:sz w:val="18"/>
                <w:szCs w:val="18"/>
              </w:rPr>
              <w:t>ЕФРР</w:t>
            </w:r>
          </w:p>
        </w:tc>
        <w:tc>
          <w:tcPr>
            <w:tcW w:w="468" w:type="pct"/>
          </w:tcPr>
          <w:p w:rsidR="00FF6776" w:rsidRPr="00F20D1F" w:rsidRDefault="00FF6776" w:rsidP="00A2143B">
            <w:pPr>
              <w:pStyle w:val="Text1"/>
              <w:ind w:left="0"/>
              <w:rPr>
                <w:sz w:val="18"/>
                <w:szCs w:val="18"/>
              </w:rPr>
            </w:pPr>
            <w:r w:rsidRPr="00F20D1F">
              <w:rPr>
                <w:sz w:val="18"/>
                <w:szCs w:val="18"/>
              </w:rPr>
              <w:t xml:space="preserve">Слабо </w:t>
            </w:r>
            <w:r w:rsidRPr="00F20D1F">
              <w:rPr>
                <w:sz w:val="18"/>
                <w:szCs w:val="18"/>
                <w:lang w:val="bg-BG" w:eastAsia="en-GB"/>
              </w:rPr>
              <w:t>развити региони</w:t>
            </w:r>
          </w:p>
        </w:tc>
        <w:tc>
          <w:tcPr>
            <w:tcW w:w="515" w:type="pct"/>
            <w:shd w:val="clear" w:color="auto" w:fill="auto"/>
          </w:tcPr>
          <w:p w:rsidR="00FF6776" w:rsidRPr="00F20D1F" w:rsidRDefault="00FF6776" w:rsidP="00A2143B">
            <w:pPr>
              <w:autoSpaceDE w:val="0"/>
              <w:autoSpaceDN w:val="0"/>
              <w:adjustRightInd w:val="0"/>
              <w:rPr>
                <w:sz w:val="18"/>
                <w:szCs w:val="18"/>
              </w:rPr>
            </w:pPr>
            <w:r w:rsidRPr="00F20D1F">
              <w:rPr>
                <w:sz w:val="18"/>
                <w:szCs w:val="18"/>
              </w:rPr>
              <w:t>0</w:t>
            </w:r>
          </w:p>
        </w:tc>
        <w:tc>
          <w:tcPr>
            <w:tcW w:w="468" w:type="pct"/>
            <w:shd w:val="clear" w:color="auto" w:fill="auto"/>
          </w:tcPr>
          <w:p w:rsidR="00AF3550" w:rsidRDefault="00AF3550" w:rsidP="00A2143B">
            <w:pPr>
              <w:autoSpaceDE w:val="0"/>
              <w:autoSpaceDN w:val="0"/>
              <w:adjustRightInd w:val="0"/>
              <w:rPr>
                <w:sz w:val="18"/>
                <w:szCs w:val="18"/>
              </w:rPr>
            </w:pPr>
            <w:r>
              <w:rPr>
                <w:sz w:val="18"/>
                <w:szCs w:val="18"/>
              </w:rPr>
              <w:t>13,10</w:t>
            </w:r>
          </w:p>
          <w:p w:rsidR="00FF6776" w:rsidRPr="00F20D1F" w:rsidRDefault="00FF6776" w:rsidP="00A2143B">
            <w:pPr>
              <w:autoSpaceDE w:val="0"/>
              <w:autoSpaceDN w:val="0"/>
              <w:adjustRightInd w:val="0"/>
              <w:rPr>
                <w:sz w:val="18"/>
                <w:szCs w:val="18"/>
              </w:rPr>
            </w:pPr>
          </w:p>
        </w:tc>
        <w:tc>
          <w:tcPr>
            <w:tcW w:w="515" w:type="pct"/>
            <w:shd w:val="clear" w:color="auto" w:fill="auto"/>
          </w:tcPr>
          <w:p w:rsidR="00FF6776" w:rsidRPr="00F20D1F" w:rsidRDefault="00FF6776" w:rsidP="00A2143B">
            <w:pPr>
              <w:autoSpaceDE w:val="0"/>
              <w:autoSpaceDN w:val="0"/>
              <w:adjustRightInd w:val="0"/>
              <w:rPr>
                <w:sz w:val="18"/>
                <w:szCs w:val="18"/>
              </w:rPr>
            </w:pPr>
            <w:r w:rsidRPr="00F20D1F">
              <w:rPr>
                <w:sz w:val="18"/>
                <w:szCs w:val="18"/>
              </w:rPr>
              <w:t>Метрополитен ЕАД</w:t>
            </w:r>
          </w:p>
        </w:tc>
        <w:tc>
          <w:tcPr>
            <w:tcW w:w="598" w:type="pct"/>
          </w:tcPr>
          <w:p w:rsidR="00FF6776" w:rsidRPr="00F20D1F" w:rsidRDefault="00FF6776" w:rsidP="00A2143B">
            <w:pPr>
              <w:autoSpaceDE w:val="0"/>
              <w:autoSpaceDN w:val="0"/>
              <w:adjustRightInd w:val="0"/>
              <w:rPr>
                <w:sz w:val="18"/>
                <w:szCs w:val="18"/>
              </w:rPr>
            </w:pPr>
            <w:r w:rsidRPr="00F20D1F">
              <w:rPr>
                <w:sz w:val="18"/>
                <w:szCs w:val="18"/>
              </w:rPr>
              <w:t xml:space="preserve">Този индикатор отразява </w:t>
            </w:r>
            <w:r w:rsidR="001425B8">
              <w:rPr>
                <w:sz w:val="18"/>
                <w:szCs w:val="18"/>
              </w:rPr>
              <w:t>95,</w:t>
            </w:r>
            <w:r w:rsidRPr="00F20D1F">
              <w:rPr>
                <w:sz w:val="18"/>
                <w:szCs w:val="18"/>
              </w:rPr>
              <w:t xml:space="preserve">8% от бюджета на приоритетната ос </w:t>
            </w:r>
          </w:p>
        </w:tc>
      </w:tr>
    </w:tbl>
    <w:p w:rsidR="00FB6F9E" w:rsidRPr="00F20D1F" w:rsidRDefault="00FB6F9E" w:rsidP="00FB6F9E">
      <w:pPr>
        <w:suppressAutoHyphens/>
      </w:pPr>
      <w:r w:rsidRPr="005B2E8D">
        <w:t>Етапната цел на финансовия показател е определена въз основа на общата стойност на БФП (без резерва за изпълнение) евро и опита от изпълнението на ОП</w:t>
      </w:r>
      <w:r w:rsidR="00D14C47" w:rsidRPr="005B2E8D">
        <w:t>Т</w:t>
      </w:r>
      <w:r w:rsidRPr="005B2E8D">
        <w:t>, т.е. към 2018 г. да бъдат сключени 60% от договорите за изпълнение по програмата</w:t>
      </w:r>
      <w:r w:rsidR="00C54CA3" w:rsidRPr="005B2E8D">
        <w:t>.</w:t>
      </w:r>
      <w:r w:rsidRPr="00F20D1F">
        <w:t xml:space="preserve"> </w:t>
      </w:r>
    </w:p>
    <w:p w:rsidR="00FB6F9E" w:rsidRPr="00F20D1F" w:rsidRDefault="00FB6F9E" w:rsidP="00FB6F9E">
      <w:pPr>
        <w:suppressAutoHyphens/>
      </w:pPr>
      <w:r w:rsidRPr="00F20D1F">
        <w:t xml:space="preserve">Допълнителна информация за качествени показатели относно създаването на рамката на изпълнението </w:t>
      </w:r>
    </w:p>
    <w:p w:rsidR="00FB6F9E" w:rsidRPr="00F20D1F" w:rsidRDefault="00FB6F9E" w:rsidP="00FB6F9E">
      <w:pPr>
        <w:suppressAutoHyphens/>
        <w:rPr>
          <w:b/>
        </w:rPr>
      </w:pPr>
      <w:r w:rsidRPr="00F20D1F">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FB6F9E" w:rsidRPr="00F20D1F" w:rsidTr="00A2143B">
        <w:trPr>
          <w:trHeight w:val="678"/>
        </w:trPr>
        <w:tc>
          <w:tcPr>
            <w:tcW w:w="14567" w:type="dxa"/>
            <w:shd w:val="clear" w:color="auto" w:fill="auto"/>
          </w:tcPr>
          <w:p w:rsidR="00FB6F9E" w:rsidRPr="00F20D1F" w:rsidRDefault="00FB6F9E" w:rsidP="00A2143B">
            <w:pPr>
              <w:pStyle w:val="Text1"/>
              <w:ind w:left="0"/>
              <w:rPr>
                <w:i/>
                <w:color w:val="8DB3E2"/>
                <w:sz w:val="18"/>
                <w:szCs w:val="18"/>
                <w:lang w:val="bg-BG" w:eastAsia="en-GB"/>
              </w:rPr>
            </w:pPr>
            <w:r w:rsidRPr="00F20D1F">
              <w:rPr>
                <w:szCs w:val="20"/>
                <w:lang w:val="bg-BG"/>
              </w:rPr>
              <w:t>Инвестиционният приоритет ще се изпълнява, чрез предоставяне на безвъзмездна финансова помощ.</w:t>
            </w:r>
          </w:p>
        </w:tc>
      </w:tr>
    </w:tbl>
    <w:p w:rsidR="00FB6F9E" w:rsidRPr="00F20D1F" w:rsidRDefault="00FB6F9E" w:rsidP="00FB6F9E">
      <w:pPr>
        <w:suppressAutoHyphens/>
        <w:rPr>
          <w:b/>
        </w:rPr>
      </w:pPr>
    </w:p>
    <w:p w:rsidR="00FB6F9E" w:rsidRPr="00F20D1F" w:rsidRDefault="00FB6F9E" w:rsidP="00FB6F9E">
      <w:pPr>
        <w:suppressAutoHyphens/>
        <w:rPr>
          <w:b/>
        </w:rPr>
        <w:sectPr w:rsidR="00FB6F9E" w:rsidRPr="00F20D1F" w:rsidSect="00925BCC">
          <w:headerReference w:type="default" r:id="rId65"/>
          <w:footerReference w:type="default" r:id="rId66"/>
          <w:headerReference w:type="first" r:id="rId67"/>
          <w:footerReference w:type="first" r:id="rId68"/>
          <w:pgSz w:w="16838" w:h="11906" w:orient="landscape"/>
          <w:pgMar w:top="1418" w:right="1021" w:bottom="1418" w:left="1021" w:header="601" w:footer="1077" w:gutter="0"/>
          <w:cols w:space="720"/>
          <w:docGrid w:linePitch="326"/>
        </w:sectPr>
      </w:pPr>
    </w:p>
    <w:p w:rsidR="00FB6F9E" w:rsidRPr="00F20D1F" w:rsidRDefault="00FB6F9E" w:rsidP="00FB6F9E">
      <w:pPr>
        <w:suppressAutoHyphens/>
        <w:ind w:left="1418" w:hanging="1418"/>
        <w:rPr>
          <w:b/>
        </w:rPr>
      </w:pPr>
      <w:r w:rsidRPr="00F20D1F">
        <w:rPr>
          <w:b/>
        </w:rPr>
        <w:lastRenderedPageBreak/>
        <w:t xml:space="preserve">2.А.3.7 </w:t>
      </w:r>
      <w:r w:rsidRPr="00F20D1F">
        <w:tab/>
      </w:r>
      <w:r w:rsidRPr="00F20D1F">
        <w:rPr>
          <w:b/>
        </w:rPr>
        <w:t xml:space="preserve">Категории интервенции </w:t>
      </w:r>
    </w:p>
    <w:p w:rsidR="00FB6F9E" w:rsidRPr="00F20D1F" w:rsidRDefault="00FB6F9E" w:rsidP="00FB6F9E">
      <w:pPr>
        <w:suppressAutoHyphens/>
        <w:ind w:left="1418" w:hanging="1418"/>
      </w:pPr>
      <w:r w:rsidRPr="00F20D1F">
        <w:t>(Позоваване: член 96, параграф 2, буква б), подточка vi) от Регламент (EС) № 1303/2013)</w:t>
      </w:r>
    </w:p>
    <w:p w:rsidR="00FB6F9E" w:rsidRPr="00F20D1F" w:rsidRDefault="00FB6F9E" w:rsidP="00FB6F9E">
      <w:pPr>
        <w:suppressAutoHyphens/>
        <w:rPr>
          <w:szCs w:val="24"/>
        </w:rPr>
      </w:pPr>
      <w:r w:rsidRPr="00F20D1F">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FB6F9E" w:rsidRPr="00F20D1F" w:rsidRDefault="00FB6F9E" w:rsidP="00FB6F9E">
      <w:pPr>
        <w:suppressAutoHyphens/>
        <w:ind w:left="1418" w:hanging="1418"/>
        <w:rPr>
          <w:b/>
          <w:szCs w:val="24"/>
        </w:rPr>
      </w:pPr>
      <w:r w:rsidRPr="00161AC8">
        <w:rPr>
          <w:b/>
        </w:rPr>
        <w:t xml:space="preserve">Таблици 7—11: </w:t>
      </w:r>
      <w:r w:rsidRPr="00161AC8">
        <w:tab/>
      </w:r>
      <w:r w:rsidRPr="00161AC8">
        <w:rPr>
          <w:b/>
        </w:rPr>
        <w:t>Категории интервенции</w:t>
      </w:r>
      <w:r w:rsidRPr="00F20D1F">
        <w:rPr>
          <w:rStyle w:val="FootnoteReference"/>
          <w:b/>
        </w:rPr>
        <w:footnoteReference w:id="53"/>
      </w:r>
      <w:r w:rsidRPr="00F20D1F">
        <w:rPr>
          <w:b/>
        </w:rPr>
        <w:t xml:space="preserve"> </w:t>
      </w:r>
    </w:p>
    <w:p w:rsidR="00FB6F9E" w:rsidRPr="00F20D1F" w:rsidRDefault="00FB6F9E" w:rsidP="00580550">
      <w:pPr>
        <w:suppressAutoHyphens/>
        <w:ind w:left="1418" w:hanging="1418"/>
        <w:rPr>
          <w:szCs w:val="24"/>
        </w:rPr>
      </w:pPr>
      <w:r w:rsidRPr="00F20D1F">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B6F9E" w:rsidRPr="00F20D1F" w:rsidTr="00A2143B">
        <w:trPr>
          <w:trHeight w:val="364"/>
        </w:trPr>
        <w:tc>
          <w:tcPr>
            <w:tcW w:w="8472" w:type="dxa"/>
            <w:gridSpan w:val="4"/>
            <w:shd w:val="clear" w:color="auto" w:fill="auto"/>
          </w:tcPr>
          <w:p w:rsidR="00FB6F9E" w:rsidRPr="00F20D1F" w:rsidRDefault="00FB6F9E" w:rsidP="00A2143B">
            <w:pPr>
              <w:autoSpaceDE w:val="0"/>
              <w:autoSpaceDN w:val="0"/>
              <w:adjustRightInd w:val="0"/>
              <w:spacing w:after="0"/>
              <w:jc w:val="left"/>
              <w:rPr>
                <w:b/>
                <w:color w:val="000000"/>
                <w:sz w:val="20"/>
              </w:rPr>
            </w:pPr>
            <w:r w:rsidRPr="00F20D1F">
              <w:rPr>
                <w:b/>
                <w:color w:val="000000"/>
                <w:sz w:val="20"/>
              </w:rPr>
              <w:t>Таблица 7: Измерение 1 – Област на интервенция</w:t>
            </w:r>
          </w:p>
        </w:tc>
      </w:tr>
      <w:tr w:rsidR="00FB6F9E" w:rsidRPr="00F20D1F" w:rsidTr="00A2143B">
        <w:trPr>
          <w:trHeight w:val="364"/>
        </w:trPr>
        <w:tc>
          <w:tcPr>
            <w:tcW w:w="2802" w:type="dxa"/>
            <w:gridSpan w:val="2"/>
            <w:shd w:val="clear" w:color="auto" w:fill="auto"/>
          </w:tcPr>
          <w:p w:rsidR="00FB6F9E" w:rsidRPr="00F20D1F" w:rsidRDefault="00FB6F9E" w:rsidP="00A2143B">
            <w:pPr>
              <w:autoSpaceDE w:val="0"/>
              <w:autoSpaceDN w:val="0"/>
              <w:adjustRightInd w:val="0"/>
              <w:spacing w:after="0"/>
              <w:jc w:val="left"/>
              <w:rPr>
                <w:bCs/>
                <w:sz w:val="20"/>
              </w:rPr>
            </w:pPr>
            <w:r w:rsidRPr="00F20D1F">
              <w:rPr>
                <w:b/>
                <w:sz w:val="18"/>
              </w:rPr>
              <w:t>Приоритетна ос</w:t>
            </w:r>
            <w:r w:rsidRPr="00F20D1F" w:rsidDel="0086267F">
              <w:rPr>
                <w:sz w:val="20"/>
              </w:rPr>
              <w:t xml:space="preserve"> </w:t>
            </w:r>
          </w:p>
        </w:tc>
        <w:tc>
          <w:tcPr>
            <w:tcW w:w="5670" w:type="dxa"/>
            <w:gridSpan w:val="2"/>
            <w:shd w:val="clear" w:color="auto" w:fill="auto"/>
          </w:tcPr>
          <w:p w:rsidR="00FB6F9E" w:rsidRPr="006C1997" w:rsidRDefault="00FB6F9E" w:rsidP="00A2143B">
            <w:pPr>
              <w:autoSpaceDE w:val="0"/>
              <w:autoSpaceDN w:val="0"/>
              <w:adjustRightInd w:val="0"/>
              <w:spacing w:after="0"/>
              <w:jc w:val="left"/>
              <w:rPr>
                <w:bCs/>
                <w:i/>
                <w:sz w:val="20"/>
              </w:rPr>
            </w:pPr>
            <w:r w:rsidRPr="006C1997">
              <w:rPr>
                <w:i/>
                <w:sz w:val="18"/>
                <w:szCs w:val="18"/>
              </w:rPr>
              <w:t>Подобряване на интермодалността при превоза на пътници и товари и развитие на устойчив градски транспорт</w:t>
            </w:r>
            <w:r w:rsidRPr="006C1997" w:rsidDel="0086267F">
              <w:rPr>
                <w:i/>
                <w:sz w:val="18"/>
              </w:rPr>
              <w:t xml:space="preserve"> </w:t>
            </w:r>
          </w:p>
        </w:tc>
      </w:tr>
      <w:tr w:rsidR="00FB6F9E" w:rsidRPr="00F20D1F" w:rsidTr="00A2143B">
        <w:trPr>
          <w:trHeight w:val="267"/>
        </w:trPr>
        <w:tc>
          <w:tcPr>
            <w:tcW w:w="1401" w:type="dxa"/>
            <w:shd w:val="clear" w:color="auto" w:fill="auto"/>
          </w:tcPr>
          <w:p w:rsidR="00FB6F9E" w:rsidRPr="00F20D1F" w:rsidRDefault="00FB6F9E" w:rsidP="00A2143B">
            <w:pPr>
              <w:jc w:val="center"/>
              <w:rPr>
                <w:b/>
                <w:sz w:val="18"/>
                <w:szCs w:val="18"/>
              </w:rPr>
            </w:pPr>
            <w:r>
              <w:rPr>
                <w:b/>
                <w:sz w:val="18"/>
              </w:rPr>
              <w:t>Фонд</w:t>
            </w:r>
          </w:p>
          <w:p w:rsidR="00FB6F9E" w:rsidRPr="00F20D1F" w:rsidRDefault="00FB6F9E" w:rsidP="00A2143B">
            <w:pPr>
              <w:pStyle w:val="Text1"/>
              <w:ind w:left="0"/>
              <w:jc w:val="left"/>
              <w:rPr>
                <w:sz w:val="18"/>
                <w:szCs w:val="18"/>
                <w:lang w:val="bg-BG" w:eastAsia="en-GB"/>
              </w:rPr>
            </w:pPr>
          </w:p>
        </w:tc>
        <w:tc>
          <w:tcPr>
            <w:tcW w:w="1401" w:type="dxa"/>
            <w:shd w:val="clear" w:color="auto" w:fill="auto"/>
          </w:tcPr>
          <w:p w:rsidR="00FB6F9E" w:rsidRPr="00530514" w:rsidRDefault="00FB6F9E" w:rsidP="00A2143B">
            <w:pPr>
              <w:pStyle w:val="Text1"/>
              <w:ind w:left="0"/>
              <w:jc w:val="left"/>
              <w:rPr>
                <w:b/>
                <w:sz w:val="18"/>
                <w:szCs w:val="18"/>
              </w:rPr>
            </w:pPr>
            <w:r w:rsidRPr="00530514">
              <w:rPr>
                <w:b/>
                <w:sz w:val="18"/>
                <w:szCs w:val="18"/>
                <w:lang w:val="bg-BG" w:eastAsia="en-GB"/>
              </w:rPr>
              <w:t>Категория регион</w:t>
            </w:r>
          </w:p>
        </w:tc>
        <w:tc>
          <w:tcPr>
            <w:tcW w:w="2693" w:type="dxa"/>
            <w:shd w:val="clear" w:color="auto" w:fill="auto"/>
          </w:tcPr>
          <w:p w:rsidR="00FB6F9E" w:rsidRPr="00F20D1F" w:rsidRDefault="00FB6F9E" w:rsidP="00A2143B">
            <w:pPr>
              <w:jc w:val="center"/>
              <w:rPr>
                <w:sz w:val="20"/>
              </w:rPr>
            </w:pPr>
            <w:r w:rsidRPr="00F20D1F">
              <w:rPr>
                <w:b/>
                <w:sz w:val="18"/>
              </w:rPr>
              <w:t>Код</w:t>
            </w:r>
          </w:p>
        </w:tc>
        <w:tc>
          <w:tcPr>
            <w:tcW w:w="2977" w:type="dxa"/>
            <w:shd w:val="clear" w:color="auto" w:fill="auto"/>
          </w:tcPr>
          <w:p w:rsidR="00FB6F9E" w:rsidRPr="00F20D1F" w:rsidRDefault="00FB6F9E" w:rsidP="00A2143B">
            <w:pPr>
              <w:jc w:val="center"/>
              <w:rPr>
                <w:sz w:val="20"/>
              </w:rPr>
            </w:pPr>
            <w:r w:rsidRPr="00F20D1F">
              <w:rPr>
                <w:b/>
                <w:sz w:val="18"/>
              </w:rPr>
              <w:t>Сума (в евро)</w:t>
            </w:r>
          </w:p>
        </w:tc>
      </w:tr>
      <w:tr w:rsidR="00FB6F9E" w:rsidRPr="00F20D1F" w:rsidTr="00A2143B">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ЕФРР</w:t>
            </w:r>
          </w:p>
        </w:tc>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Слабо развити</w:t>
            </w:r>
          </w:p>
        </w:tc>
        <w:tc>
          <w:tcPr>
            <w:tcW w:w="2693" w:type="dxa"/>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 xml:space="preserve">035 </w:t>
            </w:r>
            <w:r w:rsidR="0035289E">
              <w:rPr>
                <w:sz w:val="18"/>
                <w:szCs w:val="18"/>
                <w:lang w:val="bg-BG" w:eastAsia="en-GB"/>
              </w:rPr>
              <w:t>мултимодален</w:t>
            </w:r>
            <w:r w:rsidRPr="00F20D1F">
              <w:rPr>
                <w:sz w:val="18"/>
                <w:szCs w:val="18"/>
                <w:lang w:val="bg-BG" w:eastAsia="en-GB"/>
              </w:rPr>
              <w:t xml:space="preserve"> транспорт TEN-T</w:t>
            </w:r>
          </w:p>
        </w:tc>
        <w:tc>
          <w:tcPr>
            <w:tcW w:w="2977" w:type="dxa"/>
            <w:shd w:val="clear" w:color="auto" w:fill="auto"/>
          </w:tcPr>
          <w:p w:rsidR="00FB6F9E" w:rsidRPr="0016650E" w:rsidRDefault="00B14B76" w:rsidP="00A2143B">
            <w:pPr>
              <w:pStyle w:val="Text1"/>
              <w:ind w:left="0"/>
              <w:jc w:val="left"/>
              <w:rPr>
                <w:sz w:val="18"/>
                <w:szCs w:val="18"/>
                <w:lang w:val="bg-BG" w:eastAsia="en-GB"/>
              </w:rPr>
            </w:pPr>
            <w:r w:rsidRPr="00E724E1">
              <w:rPr>
                <w:sz w:val="18"/>
                <w:szCs w:val="18"/>
                <w:lang w:val="en-GB" w:eastAsia="en-GB"/>
              </w:rPr>
              <w:t>1</w:t>
            </w:r>
            <w:r w:rsidR="003B33EA" w:rsidRPr="00E724E1">
              <w:rPr>
                <w:sz w:val="18"/>
                <w:szCs w:val="18"/>
                <w:lang w:val="en-GB" w:eastAsia="en-GB"/>
              </w:rPr>
              <w:t>1</w:t>
            </w:r>
            <w:r w:rsidRPr="00E724E1">
              <w:rPr>
                <w:sz w:val="18"/>
                <w:szCs w:val="18"/>
                <w:lang w:val="en-GB" w:eastAsia="en-GB"/>
              </w:rPr>
              <w:t> 245 311.</w:t>
            </w:r>
            <w:r w:rsidR="0092282C" w:rsidRPr="00E724E1">
              <w:rPr>
                <w:sz w:val="18"/>
                <w:szCs w:val="18"/>
                <w:lang w:val="bg-BG" w:eastAsia="en-GB"/>
              </w:rPr>
              <w:t>0</w:t>
            </w:r>
            <w:r w:rsidRPr="00E724E1">
              <w:rPr>
                <w:sz w:val="18"/>
                <w:szCs w:val="18"/>
                <w:lang w:val="en-GB" w:eastAsia="en-GB"/>
              </w:rPr>
              <w:t>0</w:t>
            </w:r>
            <w:r>
              <w:rPr>
                <w:sz w:val="18"/>
                <w:szCs w:val="18"/>
                <w:lang w:val="bg-BG" w:eastAsia="en-GB"/>
              </w:rPr>
              <w:t xml:space="preserve"> </w:t>
            </w:r>
          </w:p>
        </w:tc>
      </w:tr>
      <w:tr w:rsidR="00FB6F9E" w:rsidRPr="00F20D1F" w:rsidTr="00A2143B">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ЕФРР</w:t>
            </w:r>
          </w:p>
        </w:tc>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Слабо развити</w:t>
            </w:r>
          </w:p>
        </w:tc>
        <w:tc>
          <w:tcPr>
            <w:tcW w:w="2693" w:type="dxa"/>
            <w:shd w:val="clear" w:color="auto" w:fill="auto"/>
          </w:tcPr>
          <w:p w:rsidR="00FB6F9E" w:rsidRPr="00F20D1F" w:rsidRDefault="00FB6F9E" w:rsidP="0035289E">
            <w:pPr>
              <w:pStyle w:val="Text1"/>
              <w:ind w:left="0"/>
              <w:jc w:val="left"/>
              <w:rPr>
                <w:sz w:val="18"/>
                <w:szCs w:val="18"/>
                <w:lang w:val="bg-BG" w:eastAsia="en-GB"/>
              </w:rPr>
            </w:pPr>
            <w:r w:rsidRPr="00F20D1F">
              <w:rPr>
                <w:sz w:val="18"/>
                <w:szCs w:val="18"/>
                <w:lang w:val="bg-BG" w:eastAsia="en-GB"/>
              </w:rPr>
              <w:t xml:space="preserve">043 инфраструктура </w:t>
            </w:r>
            <w:r w:rsidR="0035289E">
              <w:rPr>
                <w:sz w:val="18"/>
                <w:szCs w:val="18"/>
                <w:lang w:val="bg-BG" w:eastAsia="en-GB"/>
              </w:rPr>
              <w:t xml:space="preserve">за екологосъобразен градски транспорт и насърчаване </w:t>
            </w:r>
            <w:r w:rsidRPr="00F20D1F">
              <w:rPr>
                <w:sz w:val="18"/>
                <w:szCs w:val="18"/>
                <w:lang w:val="bg-BG" w:eastAsia="en-GB"/>
              </w:rPr>
              <w:t xml:space="preserve">(включително </w:t>
            </w:r>
            <w:r w:rsidR="0035289E">
              <w:rPr>
                <w:sz w:val="18"/>
                <w:szCs w:val="18"/>
                <w:lang w:val="bg-BG" w:eastAsia="en-GB"/>
              </w:rPr>
              <w:t>оборудване</w:t>
            </w:r>
            <w:r w:rsidRPr="00F20D1F">
              <w:rPr>
                <w:sz w:val="18"/>
                <w:szCs w:val="18"/>
                <w:lang w:val="bg-BG" w:eastAsia="en-GB"/>
              </w:rPr>
              <w:t xml:space="preserve"> и подвижен състав) </w:t>
            </w:r>
          </w:p>
        </w:tc>
        <w:tc>
          <w:tcPr>
            <w:tcW w:w="2977" w:type="dxa"/>
            <w:shd w:val="clear" w:color="auto" w:fill="auto"/>
          </w:tcPr>
          <w:p w:rsidR="0016650E" w:rsidRPr="00E21B5E" w:rsidRDefault="0016650E" w:rsidP="0016650E">
            <w:pPr>
              <w:pStyle w:val="Text1"/>
              <w:ind w:left="0"/>
              <w:rPr>
                <w:bCs/>
                <w:sz w:val="18"/>
                <w:szCs w:val="18"/>
                <w:lang w:val="bg-BG"/>
              </w:rPr>
            </w:pPr>
            <w:r w:rsidRPr="00E21B5E">
              <w:rPr>
                <w:bCs/>
                <w:sz w:val="18"/>
                <w:szCs w:val="18"/>
                <w:lang w:val="bg-BG"/>
              </w:rPr>
              <w:t>345 153</w:t>
            </w:r>
            <w:r w:rsidR="0092282C">
              <w:rPr>
                <w:bCs/>
                <w:sz w:val="18"/>
                <w:szCs w:val="18"/>
                <w:lang w:val="bg-BG"/>
              </w:rPr>
              <w:t> </w:t>
            </w:r>
            <w:r w:rsidRPr="00E21B5E">
              <w:rPr>
                <w:bCs/>
                <w:sz w:val="18"/>
                <w:szCs w:val="18"/>
                <w:lang w:val="bg-BG"/>
              </w:rPr>
              <w:t>28</w:t>
            </w:r>
            <w:r w:rsidR="0092282C">
              <w:rPr>
                <w:bCs/>
                <w:sz w:val="18"/>
                <w:szCs w:val="18"/>
                <w:lang w:val="bg-BG"/>
              </w:rPr>
              <w:t>6,</w:t>
            </w:r>
            <w:r w:rsidR="0092282C" w:rsidRPr="00E724E1">
              <w:rPr>
                <w:bCs/>
                <w:sz w:val="18"/>
                <w:szCs w:val="18"/>
                <w:lang w:val="bg-BG"/>
              </w:rPr>
              <w:t>00</w:t>
            </w:r>
          </w:p>
          <w:p w:rsidR="00FB6F9E" w:rsidRPr="00F20D1F" w:rsidRDefault="00687BA0" w:rsidP="00A2143B">
            <w:pPr>
              <w:pStyle w:val="Text1"/>
              <w:ind w:left="0"/>
              <w:jc w:val="left"/>
              <w:rPr>
                <w:sz w:val="18"/>
                <w:szCs w:val="18"/>
                <w:lang w:val="bg-BG" w:eastAsia="en-GB"/>
              </w:rPr>
            </w:pPr>
            <w:r>
              <w:rPr>
                <w:sz w:val="18"/>
                <w:szCs w:val="18"/>
                <w:lang w:val="bg-BG" w:eastAsia="en-GB"/>
              </w:rPr>
              <w:t xml:space="preserve"> </w:t>
            </w:r>
          </w:p>
        </w:tc>
      </w:tr>
    </w:tbl>
    <w:p w:rsidR="00FB6F9E" w:rsidRPr="00F20D1F" w:rsidRDefault="00FB6F9E" w:rsidP="00FB6F9E">
      <w:pPr>
        <w:suppressAutoHyphens/>
        <w:spacing w:before="0" w:after="0"/>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B6F9E" w:rsidRPr="00F20D1F" w:rsidTr="00A2143B">
        <w:trPr>
          <w:trHeight w:val="364"/>
        </w:trPr>
        <w:tc>
          <w:tcPr>
            <w:tcW w:w="8472" w:type="dxa"/>
            <w:gridSpan w:val="4"/>
            <w:shd w:val="clear" w:color="auto" w:fill="auto"/>
          </w:tcPr>
          <w:p w:rsidR="00FB6F9E" w:rsidRPr="00F20D1F" w:rsidRDefault="00FB6F9E" w:rsidP="00A2143B">
            <w:pPr>
              <w:autoSpaceDE w:val="0"/>
              <w:autoSpaceDN w:val="0"/>
              <w:adjustRightInd w:val="0"/>
              <w:spacing w:after="0"/>
              <w:jc w:val="left"/>
              <w:rPr>
                <w:b/>
                <w:color w:val="000000"/>
                <w:sz w:val="20"/>
              </w:rPr>
            </w:pPr>
            <w:r w:rsidRPr="00F20D1F">
              <w:rPr>
                <w:b/>
                <w:color w:val="000000"/>
                <w:sz w:val="20"/>
              </w:rPr>
              <w:t>Таблица 8: Измерение 2 – Форма на финансиране</w:t>
            </w:r>
          </w:p>
        </w:tc>
      </w:tr>
      <w:tr w:rsidR="00FB6F9E" w:rsidRPr="00F20D1F" w:rsidTr="00A2143B">
        <w:trPr>
          <w:trHeight w:val="364"/>
        </w:trPr>
        <w:tc>
          <w:tcPr>
            <w:tcW w:w="2802" w:type="dxa"/>
            <w:gridSpan w:val="2"/>
            <w:shd w:val="clear" w:color="auto" w:fill="auto"/>
          </w:tcPr>
          <w:p w:rsidR="00FB6F9E" w:rsidRPr="00F20D1F" w:rsidRDefault="00FB6F9E" w:rsidP="00A2143B">
            <w:pPr>
              <w:autoSpaceDE w:val="0"/>
              <w:autoSpaceDN w:val="0"/>
              <w:adjustRightInd w:val="0"/>
              <w:spacing w:after="0"/>
              <w:jc w:val="left"/>
              <w:rPr>
                <w:bCs/>
                <w:sz w:val="20"/>
              </w:rPr>
            </w:pPr>
            <w:r w:rsidRPr="00F20D1F">
              <w:rPr>
                <w:b/>
                <w:sz w:val="18"/>
              </w:rPr>
              <w:t>Приоритетна ос</w:t>
            </w:r>
            <w:r w:rsidRPr="00F20D1F" w:rsidDel="0086267F">
              <w:rPr>
                <w:sz w:val="20"/>
              </w:rPr>
              <w:t xml:space="preserve"> </w:t>
            </w:r>
          </w:p>
        </w:tc>
        <w:tc>
          <w:tcPr>
            <w:tcW w:w="5670" w:type="dxa"/>
            <w:gridSpan w:val="2"/>
            <w:shd w:val="clear" w:color="auto" w:fill="auto"/>
          </w:tcPr>
          <w:p w:rsidR="00FB6F9E" w:rsidRPr="006C1997" w:rsidRDefault="00FB6F9E" w:rsidP="00A2143B">
            <w:pPr>
              <w:autoSpaceDE w:val="0"/>
              <w:autoSpaceDN w:val="0"/>
              <w:adjustRightInd w:val="0"/>
              <w:spacing w:after="0"/>
              <w:jc w:val="left"/>
              <w:rPr>
                <w:bCs/>
                <w:i/>
                <w:sz w:val="20"/>
              </w:rPr>
            </w:pPr>
            <w:r w:rsidRPr="006C1997">
              <w:rPr>
                <w:i/>
                <w:sz w:val="18"/>
                <w:szCs w:val="18"/>
              </w:rPr>
              <w:t>Подобряване на интермодалността при превоза на пътници и товари и развитие на устойчив градски транспорт</w:t>
            </w:r>
            <w:r w:rsidRPr="006C1997" w:rsidDel="0086267F">
              <w:rPr>
                <w:i/>
                <w:sz w:val="18"/>
              </w:rPr>
              <w:t xml:space="preserve"> </w:t>
            </w:r>
          </w:p>
        </w:tc>
      </w:tr>
      <w:tr w:rsidR="00FB6F9E" w:rsidRPr="00F20D1F" w:rsidTr="00A2143B">
        <w:trPr>
          <w:trHeight w:val="267"/>
        </w:trPr>
        <w:tc>
          <w:tcPr>
            <w:tcW w:w="1401" w:type="dxa"/>
            <w:shd w:val="clear" w:color="auto" w:fill="auto"/>
          </w:tcPr>
          <w:p w:rsidR="00FB6F9E" w:rsidRPr="00F20D1F" w:rsidRDefault="00FB6F9E" w:rsidP="00A2143B">
            <w:pPr>
              <w:jc w:val="center"/>
              <w:rPr>
                <w:b/>
                <w:sz w:val="18"/>
                <w:szCs w:val="18"/>
              </w:rPr>
            </w:pPr>
            <w:r>
              <w:rPr>
                <w:b/>
                <w:sz w:val="18"/>
              </w:rPr>
              <w:t>Фонд</w:t>
            </w:r>
          </w:p>
          <w:p w:rsidR="00FB6F9E" w:rsidRPr="00F20D1F" w:rsidRDefault="00FB6F9E" w:rsidP="00A2143B">
            <w:pPr>
              <w:jc w:val="center"/>
              <w:rPr>
                <w:b/>
                <w:sz w:val="18"/>
                <w:szCs w:val="18"/>
              </w:rPr>
            </w:pPr>
          </w:p>
        </w:tc>
        <w:tc>
          <w:tcPr>
            <w:tcW w:w="1401" w:type="dxa"/>
            <w:shd w:val="clear" w:color="auto" w:fill="auto"/>
          </w:tcPr>
          <w:p w:rsidR="00FB6F9E" w:rsidRPr="00F20D1F" w:rsidRDefault="00FB6F9E" w:rsidP="00A2143B">
            <w:pPr>
              <w:pStyle w:val="Text1"/>
              <w:ind w:left="0"/>
              <w:jc w:val="left"/>
              <w:rPr>
                <w:b/>
                <w:sz w:val="18"/>
                <w:szCs w:val="18"/>
              </w:rPr>
            </w:pPr>
            <w:r w:rsidRPr="00530514">
              <w:rPr>
                <w:b/>
                <w:sz w:val="18"/>
                <w:szCs w:val="18"/>
                <w:lang w:val="bg-BG" w:eastAsia="en-GB"/>
              </w:rPr>
              <w:t>Категория регион</w:t>
            </w:r>
          </w:p>
        </w:tc>
        <w:tc>
          <w:tcPr>
            <w:tcW w:w="2693" w:type="dxa"/>
            <w:shd w:val="clear" w:color="auto" w:fill="auto"/>
          </w:tcPr>
          <w:p w:rsidR="00FB6F9E" w:rsidRPr="00F20D1F" w:rsidRDefault="00FB6F9E" w:rsidP="00A2143B">
            <w:pPr>
              <w:jc w:val="center"/>
              <w:rPr>
                <w:sz w:val="20"/>
              </w:rPr>
            </w:pPr>
            <w:r w:rsidRPr="00F20D1F">
              <w:rPr>
                <w:b/>
                <w:sz w:val="18"/>
              </w:rPr>
              <w:t>Код</w:t>
            </w:r>
          </w:p>
        </w:tc>
        <w:tc>
          <w:tcPr>
            <w:tcW w:w="2977" w:type="dxa"/>
            <w:shd w:val="clear" w:color="auto" w:fill="auto"/>
          </w:tcPr>
          <w:p w:rsidR="00FB6F9E" w:rsidRPr="00F20D1F" w:rsidRDefault="00FB6F9E" w:rsidP="00A2143B">
            <w:pPr>
              <w:jc w:val="center"/>
              <w:rPr>
                <w:sz w:val="20"/>
              </w:rPr>
            </w:pPr>
            <w:r w:rsidRPr="00F20D1F">
              <w:rPr>
                <w:b/>
                <w:sz w:val="18"/>
              </w:rPr>
              <w:t>Сума (в евро)</w:t>
            </w:r>
          </w:p>
        </w:tc>
      </w:tr>
      <w:tr w:rsidR="00FB6F9E" w:rsidRPr="00F20D1F" w:rsidTr="00A2143B">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ЕФРР</w:t>
            </w:r>
          </w:p>
        </w:tc>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Слабо развити</w:t>
            </w:r>
          </w:p>
        </w:tc>
        <w:tc>
          <w:tcPr>
            <w:tcW w:w="2693" w:type="dxa"/>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01 безвъзмездна финансова помощ</w:t>
            </w:r>
          </w:p>
        </w:tc>
        <w:tc>
          <w:tcPr>
            <w:tcW w:w="2977" w:type="dxa"/>
            <w:shd w:val="clear" w:color="auto" w:fill="auto"/>
          </w:tcPr>
          <w:p w:rsidR="00E21B5E" w:rsidRPr="00E21B5E" w:rsidRDefault="00E21B5E" w:rsidP="00E21B5E">
            <w:pPr>
              <w:pStyle w:val="Text1"/>
              <w:ind w:left="0"/>
              <w:rPr>
                <w:bCs/>
                <w:sz w:val="18"/>
                <w:szCs w:val="18"/>
                <w:lang w:val="bg-BG"/>
              </w:rPr>
            </w:pPr>
            <w:r w:rsidRPr="00E724E1">
              <w:rPr>
                <w:bCs/>
                <w:sz w:val="18"/>
                <w:szCs w:val="18"/>
                <w:lang w:val="bg-BG"/>
              </w:rPr>
              <w:t>35</w:t>
            </w:r>
            <w:r w:rsidR="003B33EA" w:rsidRPr="00E724E1">
              <w:rPr>
                <w:bCs/>
                <w:sz w:val="18"/>
                <w:szCs w:val="18"/>
                <w:lang w:val="en-US"/>
              </w:rPr>
              <w:t>6</w:t>
            </w:r>
            <w:r w:rsidRPr="00E724E1">
              <w:rPr>
                <w:bCs/>
                <w:sz w:val="18"/>
                <w:szCs w:val="18"/>
                <w:lang w:val="bg-BG"/>
              </w:rPr>
              <w:t xml:space="preserve"> 398</w:t>
            </w:r>
            <w:r w:rsidR="002917BB" w:rsidRPr="00E724E1">
              <w:rPr>
                <w:bCs/>
                <w:sz w:val="18"/>
                <w:szCs w:val="18"/>
                <w:lang w:val="bg-BG"/>
              </w:rPr>
              <w:t> </w:t>
            </w:r>
            <w:r w:rsidRPr="00E724E1">
              <w:rPr>
                <w:bCs/>
                <w:sz w:val="18"/>
                <w:szCs w:val="18"/>
                <w:lang w:val="bg-BG"/>
              </w:rPr>
              <w:t>59</w:t>
            </w:r>
            <w:r w:rsidR="002917BB" w:rsidRPr="00E724E1">
              <w:rPr>
                <w:bCs/>
                <w:sz w:val="18"/>
                <w:szCs w:val="18"/>
                <w:lang w:val="bg-BG"/>
              </w:rPr>
              <w:t>7,00</w:t>
            </w:r>
          </w:p>
          <w:p w:rsidR="00FB6F9E" w:rsidRPr="00F20D1F" w:rsidRDefault="00F761BB" w:rsidP="00A2143B">
            <w:pPr>
              <w:pStyle w:val="Text1"/>
              <w:ind w:left="0"/>
              <w:jc w:val="left"/>
              <w:rPr>
                <w:sz w:val="18"/>
                <w:szCs w:val="18"/>
                <w:lang w:val="bg-BG" w:eastAsia="en-GB"/>
              </w:rPr>
            </w:pPr>
            <w:r>
              <w:rPr>
                <w:sz w:val="18"/>
                <w:szCs w:val="18"/>
                <w:lang w:val="bg-BG" w:eastAsia="en-GB"/>
              </w:rPr>
              <w:t xml:space="preserve"> </w:t>
            </w:r>
          </w:p>
        </w:tc>
      </w:tr>
    </w:tbl>
    <w:p w:rsidR="00FB6F9E" w:rsidRPr="00F20D1F" w:rsidRDefault="00FB6F9E" w:rsidP="00FB6F9E">
      <w:pPr>
        <w:suppressAutoHyphens/>
        <w:spacing w:before="0" w:after="0"/>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B6F9E" w:rsidRPr="00F20D1F" w:rsidTr="00A2143B">
        <w:trPr>
          <w:trHeight w:val="364"/>
        </w:trPr>
        <w:tc>
          <w:tcPr>
            <w:tcW w:w="8472" w:type="dxa"/>
            <w:gridSpan w:val="4"/>
            <w:shd w:val="clear" w:color="auto" w:fill="auto"/>
          </w:tcPr>
          <w:p w:rsidR="00FB6F9E" w:rsidRPr="00F20D1F" w:rsidRDefault="00FB6F9E" w:rsidP="00A2143B">
            <w:pPr>
              <w:autoSpaceDE w:val="0"/>
              <w:autoSpaceDN w:val="0"/>
              <w:adjustRightInd w:val="0"/>
              <w:spacing w:after="0"/>
              <w:jc w:val="left"/>
              <w:rPr>
                <w:b/>
                <w:color w:val="000000"/>
                <w:sz w:val="20"/>
              </w:rPr>
            </w:pPr>
            <w:r w:rsidRPr="00F20D1F">
              <w:rPr>
                <w:b/>
                <w:color w:val="000000"/>
                <w:sz w:val="20"/>
              </w:rPr>
              <w:t>Таблица 9: Измерение 3 – Вид територия</w:t>
            </w:r>
          </w:p>
        </w:tc>
      </w:tr>
      <w:tr w:rsidR="00FB6F9E" w:rsidRPr="00F20D1F" w:rsidTr="00A2143B">
        <w:trPr>
          <w:trHeight w:val="364"/>
        </w:trPr>
        <w:tc>
          <w:tcPr>
            <w:tcW w:w="2802" w:type="dxa"/>
            <w:gridSpan w:val="2"/>
            <w:shd w:val="clear" w:color="auto" w:fill="auto"/>
          </w:tcPr>
          <w:p w:rsidR="00FB6F9E" w:rsidRPr="00F20D1F" w:rsidRDefault="00FB6F9E" w:rsidP="00A2143B">
            <w:pPr>
              <w:autoSpaceDE w:val="0"/>
              <w:autoSpaceDN w:val="0"/>
              <w:adjustRightInd w:val="0"/>
              <w:spacing w:after="0"/>
              <w:jc w:val="left"/>
              <w:rPr>
                <w:bCs/>
                <w:sz w:val="20"/>
              </w:rPr>
            </w:pPr>
            <w:r w:rsidRPr="00F20D1F">
              <w:rPr>
                <w:b/>
                <w:sz w:val="18"/>
              </w:rPr>
              <w:t>Приоритетна ос</w:t>
            </w:r>
            <w:r w:rsidRPr="00F20D1F" w:rsidDel="0086267F">
              <w:rPr>
                <w:sz w:val="20"/>
              </w:rPr>
              <w:t xml:space="preserve"> </w:t>
            </w:r>
          </w:p>
        </w:tc>
        <w:tc>
          <w:tcPr>
            <w:tcW w:w="5670" w:type="dxa"/>
            <w:gridSpan w:val="2"/>
            <w:shd w:val="clear" w:color="auto" w:fill="auto"/>
          </w:tcPr>
          <w:p w:rsidR="00FB6F9E" w:rsidRPr="00F20D1F" w:rsidRDefault="00FB6F9E" w:rsidP="00A2143B">
            <w:pPr>
              <w:autoSpaceDE w:val="0"/>
              <w:autoSpaceDN w:val="0"/>
              <w:adjustRightInd w:val="0"/>
              <w:spacing w:after="0"/>
              <w:rPr>
                <w:bCs/>
                <w:sz w:val="20"/>
              </w:rPr>
            </w:pPr>
            <w:r w:rsidRPr="00F20D1F">
              <w:rPr>
                <w:sz w:val="18"/>
                <w:szCs w:val="18"/>
              </w:rPr>
              <w:t>Подобряване на интермодалността при превоза на пътници и товари и развитие на устойчив градски транспорт</w:t>
            </w:r>
            <w:r w:rsidRPr="00F20D1F" w:rsidDel="0086267F">
              <w:rPr>
                <w:i/>
                <w:sz w:val="18"/>
              </w:rPr>
              <w:t xml:space="preserve"> </w:t>
            </w:r>
          </w:p>
        </w:tc>
      </w:tr>
      <w:tr w:rsidR="00FB6F9E" w:rsidRPr="00F20D1F" w:rsidTr="00A2143B">
        <w:trPr>
          <w:trHeight w:val="267"/>
        </w:trPr>
        <w:tc>
          <w:tcPr>
            <w:tcW w:w="1401" w:type="dxa"/>
            <w:shd w:val="clear" w:color="auto" w:fill="auto"/>
          </w:tcPr>
          <w:p w:rsidR="00FB6F9E" w:rsidRPr="00F20D1F" w:rsidRDefault="00FB6F9E" w:rsidP="00A2143B">
            <w:pPr>
              <w:jc w:val="center"/>
              <w:rPr>
                <w:b/>
                <w:sz w:val="18"/>
                <w:szCs w:val="18"/>
              </w:rPr>
            </w:pPr>
            <w:r>
              <w:rPr>
                <w:b/>
                <w:sz w:val="18"/>
              </w:rPr>
              <w:t>Фонд</w:t>
            </w:r>
          </w:p>
          <w:p w:rsidR="00FB6F9E" w:rsidRPr="00F20D1F" w:rsidRDefault="00FB6F9E" w:rsidP="00A2143B">
            <w:pPr>
              <w:jc w:val="center"/>
              <w:rPr>
                <w:b/>
                <w:sz w:val="18"/>
                <w:szCs w:val="18"/>
              </w:rPr>
            </w:pPr>
          </w:p>
        </w:tc>
        <w:tc>
          <w:tcPr>
            <w:tcW w:w="1401" w:type="dxa"/>
            <w:shd w:val="clear" w:color="auto" w:fill="auto"/>
          </w:tcPr>
          <w:p w:rsidR="00FB6F9E" w:rsidRPr="00F20D1F" w:rsidRDefault="00FB6F9E" w:rsidP="00A2143B">
            <w:pPr>
              <w:pStyle w:val="Text1"/>
              <w:ind w:left="0"/>
              <w:jc w:val="left"/>
              <w:rPr>
                <w:b/>
                <w:sz w:val="18"/>
                <w:szCs w:val="18"/>
              </w:rPr>
            </w:pPr>
            <w:r w:rsidRPr="00530514">
              <w:rPr>
                <w:b/>
                <w:sz w:val="18"/>
                <w:szCs w:val="18"/>
                <w:lang w:val="bg-BG" w:eastAsia="en-GB"/>
              </w:rPr>
              <w:t>Категория регион</w:t>
            </w:r>
          </w:p>
        </w:tc>
        <w:tc>
          <w:tcPr>
            <w:tcW w:w="2693" w:type="dxa"/>
            <w:shd w:val="clear" w:color="auto" w:fill="auto"/>
          </w:tcPr>
          <w:p w:rsidR="00FB6F9E" w:rsidRPr="00F20D1F" w:rsidRDefault="00FB6F9E" w:rsidP="00A2143B">
            <w:pPr>
              <w:jc w:val="center"/>
              <w:rPr>
                <w:sz w:val="20"/>
              </w:rPr>
            </w:pPr>
            <w:r w:rsidRPr="00F20D1F">
              <w:rPr>
                <w:b/>
                <w:sz w:val="18"/>
              </w:rPr>
              <w:t>Код</w:t>
            </w:r>
          </w:p>
        </w:tc>
        <w:tc>
          <w:tcPr>
            <w:tcW w:w="2977" w:type="dxa"/>
            <w:shd w:val="clear" w:color="auto" w:fill="auto"/>
          </w:tcPr>
          <w:p w:rsidR="00FB6F9E" w:rsidRPr="00F20D1F" w:rsidRDefault="00FB6F9E" w:rsidP="00A2143B">
            <w:pPr>
              <w:jc w:val="center"/>
              <w:rPr>
                <w:sz w:val="20"/>
              </w:rPr>
            </w:pPr>
            <w:r w:rsidRPr="00F20D1F">
              <w:rPr>
                <w:b/>
                <w:sz w:val="18"/>
              </w:rPr>
              <w:t>Сума (в евро)</w:t>
            </w:r>
          </w:p>
        </w:tc>
      </w:tr>
      <w:tr w:rsidR="00FB6F9E" w:rsidRPr="00F20D1F" w:rsidTr="00A2143B">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ЕФРР</w:t>
            </w:r>
          </w:p>
        </w:tc>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Слабо развити</w:t>
            </w:r>
          </w:p>
        </w:tc>
        <w:tc>
          <w:tcPr>
            <w:tcW w:w="2693" w:type="dxa"/>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0</w:t>
            </w:r>
            <w:r>
              <w:rPr>
                <w:sz w:val="18"/>
                <w:szCs w:val="18"/>
                <w:lang w:val="bg-BG" w:eastAsia="en-GB"/>
              </w:rPr>
              <w:t>7</w:t>
            </w:r>
            <w:r w:rsidRPr="00F20D1F">
              <w:rPr>
                <w:sz w:val="18"/>
                <w:szCs w:val="18"/>
                <w:lang w:val="bg-BG" w:eastAsia="en-GB"/>
              </w:rPr>
              <w:t xml:space="preserve"> неприложимо </w:t>
            </w:r>
          </w:p>
        </w:tc>
        <w:tc>
          <w:tcPr>
            <w:tcW w:w="2977" w:type="dxa"/>
            <w:shd w:val="clear" w:color="auto" w:fill="auto"/>
          </w:tcPr>
          <w:p w:rsidR="00F32D42" w:rsidRPr="00F32D42" w:rsidRDefault="00F32D42" w:rsidP="00F32D42">
            <w:pPr>
              <w:pStyle w:val="Text1"/>
              <w:ind w:left="0"/>
              <w:jc w:val="left"/>
              <w:rPr>
                <w:bCs/>
                <w:sz w:val="18"/>
                <w:szCs w:val="18"/>
                <w:lang w:val="bg-BG"/>
              </w:rPr>
            </w:pPr>
            <w:r w:rsidRPr="00E724E1">
              <w:rPr>
                <w:bCs/>
                <w:sz w:val="18"/>
                <w:szCs w:val="18"/>
                <w:lang w:val="bg-BG"/>
              </w:rPr>
              <w:t>35</w:t>
            </w:r>
            <w:r w:rsidR="003B33EA" w:rsidRPr="00E724E1">
              <w:rPr>
                <w:bCs/>
                <w:sz w:val="18"/>
                <w:szCs w:val="18"/>
                <w:lang w:val="en-US"/>
              </w:rPr>
              <w:t>6</w:t>
            </w:r>
            <w:r w:rsidRPr="00E724E1">
              <w:rPr>
                <w:bCs/>
                <w:sz w:val="18"/>
                <w:szCs w:val="18"/>
                <w:lang w:val="bg-BG"/>
              </w:rPr>
              <w:t xml:space="preserve"> 398</w:t>
            </w:r>
            <w:r w:rsidR="002C6F43" w:rsidRPr="00E724E1">
              <w:rPr>
                <w:bCs/>
                <w:sz w:val="18"/>
                <w:szCs w:val="18"/>
                <w:lang w:val="bg-BG"/>
              </w:rPr>
              <w:t> </w:t>
            </w:r>
            <w:r w:rsidRPr="00E724E1">
              <w:rPr>
                <w:bCs/>
                <w:sz w:val="18"/>
                <w:szCs w:val="18"/>
                <w:lang w:val="bg-BG"/>
              </w:rPr>
              <w:t>59</w:t>
            </w:r>
            <w:r w:rsidR="002C6F43" w:rsidRPr="00E724E1">
              <w:rPr>
                <w:bCs/>
                <w:sz w:val="18"/>
                <w:szCs w:val="18"/>
                <w:lang w:val="bg-BG"/>
              </w:rPr>
              <w:t>7,00</w:t>
            </w:r>
          </w:p>
          <w:p w:rsidR="00FB6F9E" w:rsidRPr="00F20D1F" w:rsidRDefault="00356559" w:rsidP="00356559">
            <w:pPr>
              <w:pStyle w:val="Text1"/>
              <w:ind w:left="0"/>
              <w:jc w:val="left"/>
              <w:rPr>
                <w:sz w:val="18"/>
                <w:szCs w:val="18"/>
                <w:lang w:val="bg-BG" w:eastAsia="en-GB"/>
              </w:rPr>
            </w:pPr>
            <w:r>
              <w:rPr>
                <w:sz w:val="18"/>
                <w:szCs w:val="18"/>
                <w:lang w:val="bg-BG" w:eastAsia="en-GB"/>
              </w:rPr>
              <w:t xml:space="preserve"> </w:t>
            </w:r>
          </w:p>
        </w:tc>
      </w:tr>
    </w:tbl>
    <w:p w:rsidR="00FB6F9E" w:rsidRPr="00F20D1F" w:rsidRDefault="00FB6F9E" w:rsidP="00FB6F9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B6F9E" w:rsidRPr="00F20D1F" w:rsidTr="00A2143B">
        <w:trPr>
          <w:trHeight w:val="364"/>
        </w:trPr>
        <w:tc>
          <w:tcPr>
            <w:tcW w:w="8472" w:type="dxa"/>
            <w:gridSpan w:val="4"/>
            <w:shd w:val="clear" w:color="auto" w:fill="auto"/>
          </w:tcPr>
          <w:p w:rsidR="00FB6F9E" w:rsidRPr="00F20D1F" w:rsidRDefault="00FB6F9E" w:rsidP="00A2143B">
            <w:pPr>
              <w:autoSpaceDE w:val="0"/>
              <w:autoSpaceDN w:val="0"/>
              <w:adjustRightInd w:val="0"/>
              <w:spacing w:after="0"/>
              <w:jc w:val="left"/>
              <w:rPr>
                <w:b/>
                <w:color w:val="000000"/>
                <w:sz w:val="20"/>
              </w:rPr>
            </w:pPr>
            <w:r w:rsidRPr="00F20D1F">
              <w:rPr>
                <w:b/>
                <w:color w:val="000000"/>
                <w:sz w:val="20"/>
              </w:rPr>
              <w:lastRenderedPageBreak/>
              <w:t>Таблица 10: Измерение 4 – Териториални механизми за изпълнение</w:t>
            </w:r>
          </w:p>
        </w:tc>
      </w:tr>
      <w:tr w:rsidR="00FB6F9E" w:rsidRPr="00F20D1F" w:rsidTr="00A2143B">
        <w:trPr>
          <w:trHeight w:val="364"/>
        </w:trPr>
        <w:tc>
          <w:tcPr>
            <w:tcW w:w="2802" w:type="dxa"/>
            <w:gridSpan w:val="2"/>
            <w:shd w:val="clear" w:color="auto" w:fill="auto"/>
          </w:tcPr>
          <w:p w:rsidR="00FB6F9E" w:rsidRPr="00F20D1F" w:rsidRDefault="00FB6F9E" w:rsidP="00A2143B">
            <w:pPr>
              <w:autoSpaceDE w:val="0"/>
              <w:autoSpaceDN w:val="0"/>
              <w:adjustRightInd w:val="0"/>
              <w:spacing w:after="0"/>
              <w:jc w:val="left"/>
              <w:rPr>
                <w:bCs/>
                <w:sz w:val="20"/>
              </w:rPr>
            </w:pPr>
            <w:r w:rsidRPr="00F20D1F">
              <w:rPr>
                <w:b/>
                <w:sz w:val="18"/>
              </w:rPr>
              <w:t>Приоритетна ос</w:t>
            </w:r>
            <w:r w:rsidRPr="00F20D1F" w:rsidDel="0086267F">
              <w:rPr>
                <w:sz w:val="20"/>
              </w:rPr>
              <w:t xml:space="preserve"> </w:t>
            </w:r>
          </w:p>
        </w:tc>
        <w:tc>
          <w:tcPr>
            <w:tcW w:w="5670" w:type="dxa"/>
            <w:gridSpan w:val="2"/>
            <w:shd w:val="clear" w:color="auto" w:fill="auto"/>
          </w:tcPr>
          <w:p w:rsidR="00FB6F9E" w:rsidRPr="006C1997" w:rsidRDefault="00FB6F9E" w:rsidP="00A2143B">
            <w:pPr>
              <w:autoSpaceDE w:val="0"/>
              <w:autoSpaceDN w:val="0"/>
              <w:adjustRightInd w:val="0"/>
              <w:spacing w:after="0"/>
              <w:jc w:val="left"/>
              <w:rPr>
                <w:bCs/>
                <w:i/>
                <w:sz w:val="20"/>
              </w:rPr>
            </w:pPr>
            <w:r w:rsidRPr="006C1997">
              <w:rPr>
                <w:i/>
                <w:sz w:val="18"/>
                <w:szCs w:val="18"/>
              </w:rPr>
              <w:t>Подобряване на интермодалността при превоза на пътници и товари и развитие на устойчив градски транспорт</w:t>
            </w:r>
            <w:r w:rsidRPr="006C1997" w:rsidDel="0086267F">
              <w:rPr>
                <w:i/>
                <w:sz w:val="18"/>
              </w:rPr>
              <w:t xml:space="preserve"> </w:t>
            </w:r>
          </w:p>
        </w:tc>
      </w:tr>
      <w:tr w:rsidR="00FB6F9E" w:rsidRPr="00F20D1F" w:rsidTr="00A2143B">
        <w:trPr>
          <w:trHeight w:val="267"/>
        </w:trPr>
        <w:tc>
          <w:tcPr>
            <w:tcW w:w="1401" w:type="dxa"/>
            <w:shd w:val="clear" w:color="auto" w:fill="auto"/>
          </w:tcPr>
          <w:p w:rsidR="00FB6F9E" w:rsidRPr="00F20D1F" w:rsidRDefault="00FB6F9E" w:rsidP="00A2143B">
            <w:pPr>
              <w:jc w:val="center"/>
              <w:rPr>
                <w:b/>
                <w:sz w:val="18"/>
                <w:szCs w:val="18"/>
              </w:rPr>
            </w:pPr>
            <w:r>
              <w:rPr>
                <w:b/>
                <w:sz w:val="18"/>
              </w:rPr>
              <w:t>Фонд</w:t>
            </w:r>
          </w:p>
          <w:p w:rsidR="00FB6F9E" w:rsidRPr="00F20D1F" w:rsidRDefault="00FB6F9E" w:rsidP="00A2143B">
            <w:pPr>
              <w:jc w:val="center"/>
              <w:rPr>
                <w:b/>
                <w:sz w:val="18"/>
                <w:szCs w:val="18"/>
              </w:rPr>
            </w:pPr>
          </w:p>
        </w:tc>
        <w:tc>
          <w:tcPr>
            <w:tcW w:w="1401" w:type="dxa"/>
            <w:shd w:val="clear" w:color="auto" w:fill="auto"/>
          </w:tcPr>
          <w:p w:rsidR="00FB6F9E" w:rsidRPr="00F20D1F" w:rsidRDefault="00FB6F9E" w:rsidP="00A2143B">
            <w:pPr>
              <w:pStyle w:val="Text1"/>
              <w:ind w:left="0"/>
              <w:jc w:val="left"/>
              <w:rPr>
                <w:b/>
                <w:sz w:val="18"/>
                <w:szCs w:val="18"/>
              </w:rPr>
            </w:pPr>
            <w:r w:rsidRPr="00530514">
              <w:rPr>
                <w:b/>
                <w:sz w:val="18"/>
                <w:szCs w:val="18"/>
                <w:lang w:val="bg-BG" w:eastAsia="en-GB"/>
              </w:rPr>
              <w:t>Категория регион</w:t>
            </w:r>
          </w:p>
        </w:tc>
        <w:tc>
          <w:tcPr>
            <w:tcW w:w="2693" w:type="dxa"/>
            <w:shd w:val="clear" w:color="auto" w:fill="auto"/>
          </w:tcPr>
          <w:p w:rsidR="00FB6F9E" w:rsidRPr="00F20D1F" w:rsidRDefault="00FB6F9E" w:rsidP="00A2143B">
            <w:pPr>
              <w:jc w:val="center"/>
              <w:rPr>
                <w:sz w:val="20"/>
              </w:rPr>
            </w:pPr>
            <w:r w:rsidRPr="00F20D1F">
              <w:rPr>
                <w:b/>
                <w:sz w:val="18"/>
              </w:rPr>
              <w:t>Код</w:t>
            </w:r>
          </w:p>
        </w:tc>
        <w:tc>
          <w:tcPr>
            <w:tcW w:w="2977" w:type="dxa"/>
            <w:shd w:val="clear" w:color="auto" w:fill="auto"/>
          </w:tcPr>
          <w:p w:rsidR="00FB6F9E" w:rsidRPr="00F20D1F" w:rsidRDefault="00FB6F9E" w:rsidP="00A2143B">
            <w:pPr>
              <w:jc w:val="center"/>
              <w:rPr>
                <w:sz w:val="20"/>
              </w:rPr>
            </w:pPr>
            <w:r w:rsidRPr="00F20D1F">
              <w:rPr>
                <w:b/>
                <w:sz w:val="18"/>
              </w:rPr>
              <w:t>Сума (в евро)</w:t>
            </w:r>
          </w:p>
        </w:tc>
      </w:tr>
      <w:tr w:rsidR="00FB6F9E" w:rsidRPr="00F20D1F" w:rsidTr="00A2143B">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ЕФРР</w:t>
            </w:r>
          </w:p>
        </w:tc>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Слабо развити</w:t>
            </w:r>
          </w:p>
        </w:tc>
        <w:tc>
          <w:tcPr>
            <w:tcW w:w="2693" w:type="dxa"/>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0</w:t>
            </w:r>
            <w:r>
              <w:rPr>
                <w:sz w:val="18"/>
                <w:szCs w:val="18"/>
                <w:lang w:val="bg-BG" w:eastAsia="en-GB"/>
              </w:rPr>
              <w:t>7</w:t>
            </w:r>
            <w:r w:rsidRPr="00F20D1F">
              <w:rPr>
                <w:sz w:val="18"/>
                <w:szCs w:val="18"/>
                <w:lang w:val="bg-BG" w:eastAsia="en-GB"/>
              </w:rPr>
              <w:t xml:space="preserve"> неприложимо</w:t>
            </w:r>
          </w:p>
        </w:tc>
        <w:tc>
          <w:tcPr>
            <w:tcW w:w="2977" w:type="dxa"/>
            <w:shd w:val="clear" w:color="auto" w:fill="auto"/>
          </w:tcPr>
          <w:p w:rsidR="009D0701" w:rsidRPr="009D0701" w:rsidRDefault="009D0701" w:rsidP="009D0701">
            <w:pPr>
              <w:pStyle w:val="Text1"/>
              <w:ind w:left="0"/>
              <w:jc w:val="left"/>
              <w:rPr>
                <w:bCs/>
                <w:sz w:val="18"/>
                <w:szCs w:val="18"/>
                <w:lang w:val="bg-BG"/>
              </w:rPr>
            </w:pPr>
            <w:r w:rsidRPr="00E724E1">
              <w:rPr>
                <w:bCs/>
                <w:sz w:val="18"/>
                <w:szCs w:val="18"/>
                <w:lang w:val="bg-BG"/>
              </w:rPr>
              <w:t>35</w:t>
            </w:r>
            <w:r w:rsidR="003B33EA" w:rsidRPr="00E724E1">
              <w:rPr>
                <w:bCs/>
                <w:sz w:val="18"/>
                <w:szCs w:val="18"/>
                <w:lang w:val="en-US"/>
              </w:rPr>
              <w:t>6</w:t>
            </w:r>
            <w:r w:rsidRPr="00E724E1">
              <w:rPr>
                <w:bCs/>
                <w:sz w:val="18"/>
                <w:szCs w:val="18"/>
                <w:lang w:val="bg-BG"/>
              </w:rPr>
              <w:t xml:space="preserve"> 398</w:t>
            </w:r>
            <w:r w:rsidR="0043117B" w:rsidRPr="00E724E1">
              <w:rPr>
                <w:bCs/>
                <w:sz w:val="18"/>
                <w:szCs w:val="18"/>
                <w:lang w:val="bg-BG"/>
              </w:rPr>
              <w:t> </w:t>
            </w:r>
            <w:r w:rsidRPr="00E724E1">
              <w:rPr>
                <w:bCs/>
                <w:sz w:val="18"/>
                <w:szCs w:val="18"/>
                <w:lang w:val="bg-BG"/>
              </w:rPr>
              <w:t>59</w:t>
            </w:r>
            <w:r w:rsidR="0043117B" w:rsidRPr="00E724E1">
              <w:rPr>
                <w:bCs/>
                <w:sz w:val="18"/>
                <w:szCs w:val="18"/>
                <w:lang w:val="bg-BG"/>
              </w:rPr>
              <w:t>7,00</w:t>
            </w:r>
          </w:p>
          <w:p w:rsidR="00FB6F9E" w:rsidRPr="00F20D1F" w:rsidRDefault="00F41A6D" w:rsidP="00F41A6D">
            <w:pPr>
              <w:pStyle w:val="Text1"/>
              <w:ind w:left="0"/>
              <w:jc w:val="left"/>
              <w:rPr>
                <w:sz w:val="18"/>
                <w:szCs w:val="18"/>
                <w:lang w:val="bg-BG" w:eastAsia="en-GB"/>
              </w:rPr>
            </w:pPr>
            <w:r>
              <w:rPr>
                <w:sz w:val="18"/>
                <w:szCs w:val="18"/>
                <w:lang w:val="bg-BG" w:eastAsia="en-GB"/>
              </w:rPr>
              <w:t xml:space="preserve"> </w:t>
            </w:r>
          </w:p>
        </w:tc>
      </w:tr>
    </w:tbl>
    <w:p w:rsidR="00FB6F9E" w:rsidRPr="00F20D1F" w:rsidRDefault="00FB6F9E" w:rsidP="00FB6F9E">
      <w:pPr>
        <w:suppressAutoHyphens/>
        <w:spacing w:before="0" w:after="0"/>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B6F9E" w:rsidRPr="00F20D1F" w:rsidTr="00A2143B">
        <w:trPr>
          <w:trHeight w:val="364"/>
        </w:trPr>
        <w:tc>
          <w:tcPr>
            <w:tcW w:w="8472" w:type="dxa"/>
            <w:gridSpan w:val="4"/>
            <w:shd w:val="clear" w:color="auto" w:fill="auto"/>
          </w:tcPr>
          <w:p w:rsidR="00FB6F9E" w:rsidRPr="00F20D1F" w:rsidRDefault="00FB6F9E" w:rsidP="00A2143B">
            <w:pPr>
              <w:autoSpaceDE w:val="0"/>
              <w:autoSpaceDN w:val="0"/>
              <w:adjustRightInd w:val="0"/>
              <w:spacing w:after="0"/>
              <w:jc w:val="left"/>
              <w:rPr>
                <w:rFonts w:ascii="TimesNewRoman" w:hAnsi="TimesNewRoman" w:cs="TimesNewRoman"/>
                <w:b/>
                <w:color w:val="000000"/>
                <w:sz w:val="20"/>
              </w:rPr>
            </w:pPr>
            <w:r w:rsidRPr="00F20D1F">
              <w:rPr>
                <w:rFonts w:ascii="TimesNewRoman,Bold" w:hAnsi="TimesNewRoman,Bold"/>
                <w:b/>
                <w:color w:val="000000"/>
                <w:sz w:val="20"/>
              </w:rPr>
              <w:t xml:space="preserve">Таблица 11: </w:t>
            </w:r>
            <w:r w:rsidRPr="00F20D1F">
              <w:rPr>
                <w:b/>
              </w:rPr>
              <w:t>Измерение 6 – Допълнителна тема за ЕСФ</w:t>
            </w:r>
            <w:r w:rsidRPr="00F20D1F">
              <w:rPr>
                <w:rStyle w:val="FootnoteReference"/>
                <w:b/>
              </w:rPr>
              <w:footnoteReference w:id="54"/>
            </w:r>
            <w:r w:rsidRPr="00F20D1F">
              <w:rPr>
                <w:b/>
              </w:rPr>
              <w:t xml:space="preserve"> (само за ЕСФ)</w:t>
            </w:r>
          </w:p>
        </w:tc>
      </w:tr>
      <w:tr w:rsidR="00FB6F9E" w:rsidRPr="00F20D1F" w:rsidTr="00A2143B">
        <w:trPr>
          <w:trHeight w:val="364"/>
        </w:trPr>
        <w:tc>
          <w:tcPr>
            <w:tcW w:w="2802" w:type="dxa"/>
            <w:gridSpan w:val="2"/>
            <w:shd w:val="clear" w:color="auto" w:fill="auto"/>
          </w:tcPr>
          <w:p w:rsidR="00FB6F9E" w:rsidRPr="00F20D1F" w:rsidRDefault="00FB6F9E" w:rsidP="00A2143B">
            <w:pPr>
              <w:autoSpaceDE w:val="0"/>
              <w:autoSpaceDN w:val="0"/>
              <w:adjustRightInd w:val="0"/>
              <w:spacing w:after="0"/>
              <w:jc w:val="left"/>
              <w:rPr>
                <w:bCs/>
                <w:sz w:val="20"/>
              </w:rPr>
            </w:pPr>
            <w:r w:rsidRPr="00F20D1F">
              <w:rPr>
                <w:b/>
                <w:sz w:val="18"/>
              </w:rPr>
              <w:t>Приоритетна ос</w:t>
            </w:r>
            <w:r w:rsidRPr="00F20D1F" w:rsidDel="00656414">
              <w:rPr>
                <w:sz w:val="20"/>
              </w:rPr>
              <w:t xml:space="preserve"> </w:t>
            </w:r>
          </w:p>
        </w:tc>
        <w:tc>
          <w:tcPr>
            <w:tcW w:w="5670" w:type="dxa"/>
            <w:gridSpan w:val="2"/>
            <w:shd w:val="clear" w:color="auto" w:fill="auto"/>
          </w:tcPr>
          <w:p w:rsidR="00FB6F9E" w:rsidRPr="00F20D1F" w:rsidRDefault="00FB6F9E" w:rsidP="00A2143B">
            <w:pPr>
              <w:autoSpaceDE w:val="0"/>
              <w:autoSpaceDN w:val="0"/>
              <w:adjustRightInd w:val="0"/>
              <w:spacing w:after="0"/>
              <w:jc w:val="left"/>
              <w:rPr>
                <w:bCs/>
                <w:sz w:val="20"/>
              </w:rPr>
            </w:pPr>
            <w:r w:rsidRPr="00F20D1F">
              <w:rPr>
                <w:sz w:val="18"/>
                <w:szCs w:val="18"/>
              </w:rPr>
              <w:t>неприложимо</w:t>
            </w:r>
          </w:p>
        </w:tc>
      </w:tr>
      <w:tr w:rsidR="00FB6F9E" w:rsidRPr="00F20D1F" w:rsidTr="00A2143B">
        <w:trPr>
          <w:trHeight w:val="267"/>
        </w:trPr>
        <w:tc>
          <w:tcPr>
            <w:tcW w:w="1401" w:type="dxa"/>
            <w:shd w:val="clear" w:color="auto" w:fill="auto"/>
          </w:tcPr>
          <w:p w:rsidR="00FB6F9E" w:rsidRPr="00F20D1F" w:rsidRDefault="00FB6F9E" w:rsidP="00A2143B">
            <w:pPr>
              <w:jc w:val="center"/>
              <w:rPr>
                <w:b/>
                <w:sz w:val="18"/>
                <w:szCs w:val="18"/>
              </w:rPr>
            </w:pPr>
            <w:r>
              <w:rPr>
                <w:b/>
                <w:sz w:val="18"/>
              </w:rPr>
              <w:t>Фонд</w:t>
            </w:r>
          </w:p>
          <w:p w:rsidR="00FB6F9E" w:rsidRPr="00F20D1F" w:rsidRDefault="00FB6F9E" w:rsidP="00A2143B">
            <w:pPr>
              <w:jc w:val="center"/>
              <w:rPr>
                <w:b/>
                <w:sz w:val="18"/>
                <w:szCs w:val="18"/>
              </w:rPr>
            </w:pPr>
          </w:p>
        </w:tc>
        <w:tc>
          <w:tcPr>
            <w:tcW w:w="1401" w:type="dxa"/>
            <w:shd w:val="clear" w:color="auto" w:fill="auto"/>
          </w:tcPr>
          <w:p w:rsidR="00FB6F9E" w:rsidRPr="00F20D1F" w:rsidRDefault="00FB6F9E" w:rsidP="00A2143B">
            <w:pPr>
              <w:pStyle w:val="Text1"/>
              <w:ind w:left="0"/>
              <w:jc w:val="left"/>
              <w:rPr>
                <w:b/>
                <w:sz w:val="18"/>
                <w:szCs w:val="18"/>
              </w:rPr>
            </w:pPr>
            <w:r w:rsidRPr="00530514">
              <w:rPr>
                <w:b/>
                <w:sz w:val="18"/>
                <w:szCs w:val="18"/>
                <w:lang w:val="bg-BG" w:eastAsia="en-GB"/>
              </w:rPr>
              <w:t>Категория регион</w:t>
            </w:r>
          </w:p>
        </w:tc>
        <w:tc>
          <w:tcPr>
            <w:tcW w:w="2693" w:type="dxa"/>
            <w:shd w:val="clear" w:color="auto" w:fill="auto"/>
          </w:tcPr>
          <w:p w:rsidR="00FB6F9E" w:rsidRPr="00F20D1F" w:rsidRDefault="00FB6F9E" w:rsidP="00A2143B">
            <w:pPr>
              <w:jc w:val="center"/>
              <w:rPr>
                <w:sz w:val="20"/>
              </w:rPr>
            </w:pPr>
            <w:r w:rsidRPr="00F20D1F">
              <w:rPr>
                <w:b/>
                <w:sz w:val="18"/>
              </w:rPr>
              <w:t>Код</w:t>
            </w:r>
          </w:p>
        </w:tc>
        <w:tc>
          <w:tcPr>
            <w:tcW w:w="2977" w:type="dxa"/>
            <w:shd w:val="clear" w:color="auto" w:fill="auto"/>
          </w:tcPr>
          <w:p w:rsidR="00FB6F9E" w:rsidRPr="00F20D1F" w:rsidRDefault="00FB6F9E" w:rsidP="00A2143B">
            <w:pPr>
              <w:jc w:val="center"/>
              <w:rPr>
                <w:sz w:val="20"/>
              </w:rPr>
            </w:pPr>
            <w:r w:rsidRPr="00F20D1F">
              <w:rPr>
                <w:b/>
                <w:sz w:val="18"/>
              </w:rPr>
              <w:t>Сума (в евро)</w:t>
            </w:r>
          </w:p>
        </w:tc>
      </w:tr>
      <w:tr w:rsidR="00FB6F9E" w:rsidRPr="00F20D1F" w:rsidTr="00A2143B">
        <w:tc>
          <w:tcPr>
            <w:tcW w:w="1401" w:type="dxa"/>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неприложимо</w:t>
            </w:r>
          </w:p>
        </w:tc>
        <w:tc>
          <w:tcPr>
            <w:tcW w:w="1401" w:type="dxa"/>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неприложимо</w:t>
            </w:r>
          </w:p>
        </w:tc>
        <w:tc>
          <w:tcPr>
            <w:tcW w:w="2693" w:type="dxa"/>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неприложимо</w:t>
            </w:r>
          </w:p>
        </w:tc>
        <w:tc>
          <w:tcPr>
            <w:tcW w:w="2977" w:type="dxa"/>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неприложимо</w:t>
            </w:r>
          </w:p>
        </w:tc>
      </w:tr>
    </w:tbl>
    <w:p w:rsidR="00FB6F9E" w:rsidRPr="00F20D1F" w:rsidRDefault="00FB6F9E" w:rsidP="00FB6F9E"/>
    <w:p w:rsidR="00FB6F9E" w:rsidRPr="00F20D1F" w:rsidRDefault="00FB6F9E" w:rsidP="00FB6F9E">
      <w:r w:rsidRPr="00F20D1F">
        <w:rPr>
          <w:b/>
        </w:rPr>
        <w:t xml:space="preserve">2.A.3.8 </w:t>
      </w:r>
      <w:r w:rsidRPr="00F20D1F">
        <w:tab/>
      </w:r>
      <w:r w:rsidRPr="00F20D1F">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0D1F">
        <w:t xml:space="preserve"> (когато е целесъобразно)</w:t>
      </w:r>
    </w:p>
    <w:p w:rsidR="00FB6F9E" w:rsidRPr="00F20D1F" w:rsidRDefault="00FB6F9E" w:rsidP="00FB6F9E">
      <w:r w:rsidRPr="00F20D1F">
        <w:t>(по приоритетни оси)</w:t>
      </w:r>
    </w:p>
    <w:p w:rsidR="00FB6F9E" w:rsidRPr="00F20D1F" w:rsidRDefault="00FB6F9E" w:rsidP="00FB6F9E">
      <w:r w:rsidRPr="00F20D1F">
        <w:t>(Позоваване: член 96, параграф 2, буква б), подточка vii)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FB6F9E" w:rsidRPr="00F20D1F" w:rsidTr="00A2143B">
        <w:trPr>
          <w:trHeight w:val="518"/>
        </w:trPr>
        <w:tc>
          <w:tcPr>
            <w:tcW w:w="2235" w:type="dxa"/>
            <w:shd w:val="clear" w:color="auto" w:fill="auto"/>
          </w:tcPr>
          <w:p w:rsidR="00FB6F9E" w:rsidRPr="00F20D1F" w:rsidRDefault="00FB6F9E" w:rsidP="00A2143B">
            <w:pPr>
              <w:rPr>
                <w:i/>
                <w:color w:val="8DB3E2"/>
                <w:sz w:val="18"/>
                <w:szCs w:val="18"/>
              </w:rPr>
            </w:pPr>
            <w:r w:rsidRPr="00F20D1F">
              <w:rPr>
                <w:i/>
              </w:rPr>
              <w:t>Приоритетна ос</w:t>
            </w:r>
          </w:p>
        </w:tc>
        <w:tc>
          <w:tcPr>
            <w:tcW w:w="6443" w:type="dxa"/>
            <w:shd w:val="clear" w:color="auto" w:fill="auto"/>
          </w:tcPr>
          <w:p w:rsidR="00FB6F9E" w:rsidRPr="00F20D1F" w:rsidRDefault="006C1997" w:rsidP="00A2143B">
            <w:pPr>
              <w:rPr>
                <w:i/>
                <w:color w:val="8DB3E2"/>
                <w:sz w:val="18"/>
                <w:szCs w:val="18"/>
              </w:rPr>
            </w:pPr>
            <w:r>
              <w:rPr>
                <w:i/>
                <w:szCs w:val="24"/>
              </w:rPr>
              <w:t xml:space="preserve">3 </w:t>
            </w:r>
            <w:r w:rsidR="00FB6F9E" w:rsidRPr="00F20D1F">
              <w:rPr>
                <w:i/>
                <w:szCs w:val="24"/>
              </w:rPr>
              <w:t>Подобряване на интермодалността при превоза на пътници и товари и развитие на устойчив градски транспорт</w:t>
            </w:r>
          </w:p>
        </w:tc>
      </w:tr>
      <w:tr w:rsidR="00FB6F9E" w:rsidRPr="00F20D1F" w:rsidTr="00A2143B">
        <w:trPr>
          <w:trHeight w:val="416"/>
        </w:trPr>
        <w:tc>
          <w:tcPr>
            <w:tcW w:w="8678" w:type="dxa"/>
            <w:gridSpan w:val="2"/>
            <w:shd w:val="clear" w:color="auto" w:fill="auto"/>
          </w:tcPr>
          <w:p w:rsidR="00FB6F9E" w:rsidRPr="00F20D1F" w:rsidRDefault="00FB6F9E" w:rsidP="00A2143B">
            <w:pPr>
              <w:autoSpaceDE w:val="0"/>
              <w:autoSpaceDN w:val="0"/>
              <w:adjustRightInd w:val="0"/>
              <w:rPr>
                <w:lang w:eastAsia="bg-BG"/>
              </w:rPr>
            </w:pPr>
            <w:r w:rsidRPr="00F20D1F">
              <w:rPr>
                <w:lang w:eastAsia="bg-BG"/>
              </w:rPr>
              <w:t>Планира се използването на техническа помощ за подготовката/завършване на подготовката на инвестиционни проекти за развитие на интермодалния транспорт, включени за финансиране по приоритетната ос, включително изготвяне или актуализация на: проучвания, анализи „разходи-ползи”, оценки на въздействието върху околната среда, проектиране</w:t>
            </w:r>
            <w:r w:rsidR="003D4303">
              <w:rPr>
                <w:lang w:eastAsia="bg-BG"/>
              </w:rPr>
              <w:t>,</w:t>
            </w:r>
            <w:r w:rsidRPr="00F20D1F">
              <w:rPr>
                <w:lang w:eastAsia="bg-BG"/>
              </w:rPr>
              <w:t xml:space="preserve"> оценка на въздействието на </w:t>
            </w:r>
            <w:r w:rsidRPr="00AE7EA1">
              <w:rPr>
                <w:lang w:eastAsia="bg-BG"/>
              </w:rPr>
              <w:t>програмата</w:t>
            </w:r>
            <w:r w:rsidRPr="00F20D1F">
              <w:rPr>
                <w:lang w:eastAsia="bg-BG"/>
              </w:rPr>
              <w:t xml:space="preserve"> (</w:t>
            </w:r>
            <w:r w:rsidRPr="00F20D1F">
              <w:rPr>
                <w:lang w:val="en-US" w:eastAsia="bg-BG"/>
              </w:rPr>
              <w:t>impact</w:t>
            </w:r>
            <w:r w:rsidRPr="00F20D1F">
              <w:rPr>
                <w:lang w:val="ru-RU" w:eastAsia="bg-BG"/>
              </w:rPr>
              <w:t xml:space="preserve"> </w:t>
            </w:r>
            <w:r w:rsidRPr="00F20D1F">
              <w:rPr>
                <w:lang w:val="en-US" w:eastAsia="bg-BG"/>
              </w:rPr>
              <w:t>assessment</w:t>
            </w:r>
            <w:r w:rsidRPr="00F20D1F">
              <w:rPr>
                <w:lang w:val="ru-RU" w:eastAsia="bg-BG"/>
              </w:rPr>
              <w:t xml:space="preserve">) </w:t>
            </w:r>
            <w:r w:rsidRPr="00F20D1F">
              <w:rPr>
                <w:lang w:eastAsia="bg-BG"/>
              </w:rPr>
              <w:t xml:space="preserve">и др. </w:t>
            </w:r>
            <w:r w:rsidR="00794124">
              <w:rPr>
                <w:lang w:eastAsia="bg-BG"/>
              </w:rPr>
              <w:t xml:space="preserve">В допълнение се предвижда подготовката на проучване за развитие на жп направление Север-Юг, с оглед идентифициране на необходимата мрежа от интермодални терминали.  </w:t>
            </w:r>
            <w:r w:rsidRPr="00F20D1F">
              <w:rPr>
                <w:lang w:eastAsia="bg-BG"/>
              </w:rPr>
              <w:t xml:space="preserve"> </w:t>
            </w:r>
          </w:p>
          <w:p w:rsidR="00FB6F9E" w:rsidRPr="00F20D1F" w:rsidRDefault="00FB6F9E" w:rsidP="00A2143B">
            <w:pPr>
              <w:autoSpaceDE w:val="0"/>
              <w:autoSpaceDN w:val="0"/>
              <w:adjustRightInd w:val="0"/>
              <w:rPr>
                <w:i/>
                <w:sz w:val="18"/>
                <w:szCs w:val="18"/>
              </w:rPr>
            </w:pPr>
            <w:r w:rsidRPr="00F20D1F">
              <w:rPr>
                <w:color w:val="0D0D0D"/>
              </w:rPr>
              <w:t xml:space="preserve">Дейности свързани с осигуряване на устойчивост на административния капацитет на </w:t>
            </w:r>
            <w:r w:rsidRPr="00F20D1F">
              <w:rPr>
                <w:bCs/>
              </w:rPr>
              <w:t>„Метрополитен” ЕАД</w:t>
            </w:r>
            <w:r w:rsidRPr="00F20D1F">
              <w:t xml:space="preserve"> и </w:t>
            </w:r>
            <w:r w:rsidRPr="00F20D1F">
              <w:rPr>
                <w:bCs/>
              </w:rPr>
              <w:t>Национална компания „Железопътна инфраструктура” ще бъдат финансирани по приоритетна ос 5.</w:t>
            </w:r>
          </w:p>
        </w:tc>
      </w:tr>
    </w:tbl>
    <w:p w:rsidR="00300D81" w:rsidRPr="00F20D1F" w:rsidRDefault="0041462C" w:rsidP="00300D81">
      <w:r w:rsidRPr="0041462C">
        <w:rPr>
          <w:i/>
        </w:rPr>
        <w:br w:type="page"/>
      </w:r>
      <w:r w:rsidR="005E613D" w:rsidRPr="00F20D1F">
        <w:rPr>
          <w:b/>
        </w:rPr>
        <w:lastRenderedPageBreak/>
        <w:t>2.А.4</w:t>
      </w:r>
      <w:r w:rsidR="00300D81" w:rsidRPr="00F20D1F">
        <w:rPr>
          <w:b/>
        </w:rPr>
        <w:t xml:space="preserve"> Приоритетна ос</w:t>
      </w:r>
      <w:r w:rsidR="00300D81" w:rsidRPr="00F20D1F">
        <w:t xml:space="preserve"> </w:t>
      </w:r>
      <w:r w:rsidR="00001DFE" w:rsidRPr="00F20D1F">
        <w:t>„</w:t>
      </w:r>
      <w:r w:rsidR="00001DFE" w:rsidRPr="00F20D1F">
        <w:rPr>
          <w:b/>
        </w:rPr>
        <w:t>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r w:rsidR="00001DFE" w:rsidRPr="00F20D1F">
        <w:t xml:space="preserve"> </w:t>
      </w:r>
      <w:r w:rsidR="00300D81" w:rsidRPr="00F20D1F">
        <w:t>(повтаря се за всяка приоритетна ос)</w:t>
      </w:r>
    </w:p>
    <w:p w:rsidR="00300D81" w:rsidRPr="00F20D1F" w:rsidRDefault="001D0D57" w:rsidP="00300D81">
      <w:pPr>
        <w:ind w:left="1418" w:hanging="1418"/>
      </w:pPr>
      <w:r w:rsidRPr="00F20D1F">
        <w:rPr>
          <w:b/>
        </w:rPr>
        <w:t>2.А.4</w:t>
      </w:r>
      <w:r w:rsidR="00300D81" w:rsidRPr="00F20D1F">
        <w:rPr>
          <w:b/>
        </w:rPr>
        <w:t>.</w:t>
      </w:r>
      <w:r w:rsidRPr="00F20D1F">
        <w:rPr>
          <w:b/>
        </w:rPr>
        <w:t>1.</w:t>
      </w:r>
      <w:r w:rsidR="00300D81" w:rsidRPr="00F20D1F">
        <w:tab/>
      </w:r>
      <w:r w:rsidR="00300D81" w:rsidRPr="00F20D1F">
        <w:rPr>
          <w:b/>
        </w:rPr>
        <w:t>Обосновка за определянето на дадена приоритетна ос, която обхваща повече от една категория региони, тематична цел</w:t>
      </w:r>
      <w:r w:rsidR="00300D81" w:rsidRPr="00F20D1F">
        <w:t xml:space="preserve"> </w:t>
      </w:r>
      <w:r w:rsidR="00300D81" w:rsidRPr="00F20D1F">
        <w:rPr>
          <w:b/>
        </w:rPr>
        <w:t>или фонд</w:t>
      </w:r>
      <w:r w:rsidR="00300D81" w:rsidRPr="00F20D1F">
        <w:t xml:space="preserve"> (където е приложимо)</w:t>
      </w:r>
    </w:p>
    <w:p w:rsidR="00300D81" w:rsidRPr="00F20D1F" w:rsidRDefault="00300D81" w:rsidP="00300D81">
      <w:pPr>
        <w:ind w:left="1418" w:hanging="1418"/>
      </w:pPr>
      <w:r w:rsidRPr="00F20D1F">
        <w:t>(Позоваване: член 96, параграф 1 от Регламент (ЕС)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300D81" w:rsidRPr="00F20D1F" w:rsidTr="00B411B9">
        <w:tc>
          <w:tcPr>
            <w:tcW w:w="9286" w:type="dxa"/>
            <w:shd w:val="clear" w:color="auto" w:fill="auto"/>
          </w:tcPr>
          <w:p w:rsidR="00300D81" w:rsidRPr="00D50D41" w:rsidRDefault="007C1D29" w:rsidP="00B411B9">
            <w:pPr>
              <w:pStyle w:val="Text1"/>
              <w:ind w:left="0"/>
              <w:rPr>
                <w:i/>
                <w:color w:val="4F81BD"/>
                <w:sz w:val="20"/>
                <w:szCs w:val="20"/>
                <w:lang w:val="bg-BG" w:eastAsia="en-GB"/>
              </w:rPr>
            </w:pPr>
            <w:r w:rsidRPr="00D50D41">
              <w:rPr>
                <w:szCs w:val="24"/>
                <w:lang w:val="bg-BG" w:eastAsia="en-GB"/>
              </w:rPr>
              <w:t>Приоритетната ос не обхваща повече от една категория региони, тематична цел или фонд</w:t>
            </w:r>
          </w:p>
        </w:tc>
      </w:tr>
    </w:tbl>
    <w:p w:rsidR="00300D81" w:rsidRPr="00F20D1F" w:rsidRDefault="00300D81" w:rsidP="00300D8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6"/>
        <w:gridCol w:w="5565"/>
      </w:tblGrid>
      <w:tr w:rsidR="00300D81" w:rsidRPr="00F20D1F" w:rsidTr="00A64EF6">
        <w:trPr>
          <w:trHeight w:val="491"/>
        </w:trPr>
        <w:tc>
          <w:tcPr>
            <w:tcW w:w="3510" w:type="dxa"/>
            <w:shd w:val="clear" w:color="auto" w:fill="auto"/>
          </w:tcPr>
          <w:p w:rsidR="00300D81" w:rsidRPr="00F20D1F" w:rsidRDefault="00300D81" w:rsidP="007A3FA0">
            <w:pPr>
              <w:jc w:val="left"/>
              <w:rPr>
                <w:i/>
              </w:rPr>
            </w:pPr>
            <w:r w:rsidRPr="00F20D1F">
              <w:t>Идентификация на приоритетната ос</w:t>
            </w:r>
          </w:p>
        </w:tc>
        <w:tc>
          <w:tcPr>
            <w:tcW w:w="5598" w:type="dxa"/>
            <w:shd w:val="clear" w:color="auto" w:fill="auto"/>
          </w:tcPr>
          <w:p w:rsidR="00300D81" w:rsidRPr="00D50D41" w:rsidRDefault="00C23466" w:rsidP="00B411B9">
            <w:pPr>
              <w:pStyle w:val="Text1"/>
              <w:ind w:left="0"/>
              <w:jc w:val="left"/>
              <w:rPr>
                <w:color w:val="8DB3E2"/>
                <w:sz w:val="18"/>
                <w:szCs w:val="18"/>
                <w:lang w:val="bg-BG" w:eastAsia="en-GB"/>
              </w:rPr>
            </w:pPr>
            <w:r w:rsidRPr="00D50D41">
              <w:rPr>
                <w:szCs w:val="24"/>
                <w:lang w:val="bg-BG" w:eastAsia="en-GB"/>
              </w:rPr>
              <w:t>4</w:t>
            </w:r>
          </w:p>
        </w:tc>
      </w:tr>
      <w:tr w:rsidR="00300D81" w:rsidRPr="00F20D1F" w:rsidTr="00A64EF6">
        <w:trPr>
          <w:trHeight w:val="422"/>
        </w:trPr>
        <w:tc>
          <w:tcPr>
            <w:tcW w:w="3510" w:type="dxa"/>
            <w:shd w:val="clear" w:color="auto" w:fill="auto"/>
          </w:tcPr>
          <w:p w:rsidR="00300D81" w:rsidRPr="00F20D1F" w:rsidRDefault="00300D81" w:rsidP="00B775F2">
            <w:pPr>
              <w:jc w:val="left"/>
              <w:rPr>
                <w:i/>
              </w:rPr>
            </w:pPr>
            <w:r w:rsidRPr="00F20D1F">
              <w:t>Наименование на приоритетната ос</w:t>
            </w:r>
          </w:p>
        </w:tc>
        <w:tc>
          <w:tcPr>
            <w:tcW w:w="5598" w:type="dxa"/>
            <w:shd w:val="clear" w:color="auto" w:fill="auto"/>
          </w:tcPr>
          <w:p w:rsidR="00300D81" w:rsidRPr="00D50D41" w:rsidRDefault="00B357A4" w:rsidP="00B775F2">
            <w:pPr>
              <w:pStyle w:val="Text1"/>
              <w:ind w:left="0"/>
              <w:jc w:val="left"/>
              <w:rPr>
                <w:i/>
                <w:color w:val="8DB3E2"/>
                <w:sz w:val="18"/>
                <w:szCs w:val="18"/>
                <w:lang w:val="bg-BG" w:eastAsia="en-GB"/>
              </w:rPr>
            </w:pPr>
            <w:r w:rsidRPr="00D50D41">
              <w:rPr>
                <w:i/>
                <w:color w:val="8DB3E2"/>
                <w:sz w:val="18"/>
                <w:szCs w:val="20"/>
                <w:lang w:val="bg-BG" w:eastAsia="en-GB"/>
              </w:rPr>
              <w:t xml:space="preserve"> </w:t>
            </w:r>
            <w:r w:rsidRPr="00D50D41">
              <w:rPr>
                <w:szCs w:val="20"/>
                <w:lang w:val="bg-BG" w:eastAsia="en-GB"/>
              </w:rPr>
              <w:t>„Иновации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tc>
      </w:tr>
    </w:tbl>
    <w:p w:rsidR="00300D81" w:rsidRPr="00F20D1F" w:rsidRDefault="00300D81" w:rsidP="00300D81">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8"/>
        <w:gridCol w:w="2352"/>
      </w:tblGrid>
      <w:tr w:rsidR="00300D81" w:rsidRPr="00F20D1F" w:rsidTr="00A64EF6">
        <w:tc>
          <w:tcPr>
            <w:tcW w:w="5688" w:type="dxa"/>
            <w:shd w:val="clear" w:color="auto" w:fill="auto"/>
          </w:tcPr>
          <w:p w:rsidR="00300D81" w:rsidRPr="00A64EF6" w:rsidRDefault="0060430E" w:rsidP="00B411B9">
            <w:pPr>
              <w:pStyle w:val="Text3"/>
              <w:ind w:left="0"/>
              <w:rPr>
                <w:lang w:val="en-US"/>
              </w:rPr>
            </w:pPr>
            <w:r w:rsidRPr="00F20D1F">
              <w:fldChar w:fldCharType="begin" w:fldLock="1">
                <w:ffData>
                  <w:name w:val="Check1"/>
                  <w:enabled/>
                  <w:calcOnExit w:val="0"/>
                  <w:checkBox>
                    <w:sizeAuto/>
                    <w:default w:val="0"/>
                  </w:checkBox>
                </w:ffData>
              </w:fldChar>
            </w:r>
            <w:r w:rsidR="00300D81" w:rsidRPr="00F20D1F">
              <w:instrText xml:space="preserve"> FORMCHECKBOX </w:instrText>
            </w:r>
            <w:r w:rsidR="004A63C0">
              <w:fldChar w:fldCharType="separate"/>
            </w:r>
            <w:r w:rsidRPr="00F20D1F">
              <w:fldChar w:fldCharType="end"/>
            </w:r>
            <w:r w:rsidR="00300D81" w:rsidRPr="00F20D1F">
              <w:t xml:space="preserve">  Цялата приоритетна ос ще се изпълнява само чрез финансови инструменти </w:t>
            </w:r>
          </w:p>
        </w:tc>
        <w:tc>
          <w:tcPr>
            <w:tcW w:w="2352" w:type="dxa"/>
            <w:shd w:val="clear" w:color="auto" w:fill="auto"/>
          </w:tcPr>
          <w:p w:rsidR="00F06D41" w:rsidRPr="00F20D1F" w:rsidRDefault="008C30B7" w:rsidP="00B411B9">
            <w:pPr>
              <w:pStyle w:val="Text3"/>
              <w:ind w:left="0"/>
            </w:pPr>
            <w:r w:rsidRPr="00F20D1F">
              <w:t>Н/П</w:t>
            </w:r>
          </w:p>
        </w:tc>
      </w:tr>
      <w:tr w:rsidR="00300D81" w:rsidRPr="00F20D1F" w:rsidTr="00A64EF6">
        <w:tc>
          <w:tcPr>
            <w:tcW w:w="5688" w:type="dxa"/>
            <w:shd w:val="clear" w:color="auto" w:fill="auto"/>
          </w:tcPr>
          <w:p w:rsidR="00300D81" w:rsidRPr="00A64EF6" w:rsidRDefault="0060430E" w:rsidP="00B411B9">
            <w:pPr>
              <w:pStyle w:val="Text3"/>
              <w:ind w:left="0"/>
              <w:rPr>
                <w:lang w:val="en-US"/>
              </w:rPr>
            </w:pPr>
            <w:r w:rsidRPr="00F20D1F">
              <w:fldChar w:fldCharType="begin" w:fldLock="1">
                <w:ffData>
                  <w:name w:val="Check2"/>
                  <w:enabled/>
                  <w:calcOnExit w:val="0"/>
                  <w:checkBox>
                    <w:sizeAuto/>
                    <w:default w:val="0"/>
                  </w:checkBox>
                </w:ffData>
              </w:fldChar>
            </w:r>
            <w:r w:rsidR="00300D81" w:rsidRPr="00F20D1F">
              <w:instrText xml:space="preserve"> FORMCHECKBOX </w:instrText>
            </w:r>
            <w:r w:rsidR="004A63C0">
              <w:fldChar w:fldCharType="separate"/>
            </w:r>
            <w:r w:rsidRPr="00F20D1F">
              <w:fldChar w:fldCharType="end"/>
            </w:r>
            <w:r w:rsidR="00300D81" w:rsidRPr="00F20D1F">
              <w:t xml:space="preserve">  Цялата приоритетна ос ще се изпълнява само чрез финансови инструменти, организирани на равнището на Съюза </w:t>
            </w:r>
          </w:p>
        </w:tc>
        <w:tc>
          <w:tcPr>
            <w:tcW w:w="2352" w:type="dxa"/>
            <w:shd w:val="clear" w:color="auto" w:fill="auto"/>
          </w:tcPr>
          <w:p w:rsidR="00300D81" w:rsidRPr="00F20D1F" w:rsidRDefault="007A3FA0" w:rsidP="00B411B9">
            <w:pPr>
              <w:pStyle w:val="Text3"/>
              <w:ind w:left="0"/>
            </w:pPr>
            <w:r w:rsidRPr="00F20D1F">
              <w:t>Н/П</w:t>
            </w:r>
          </w:p>
        </w:tc>
      </w:tr>
      <w:tr w:rsidR="00300D81" w:rsidRPr="00F20D1F" w:rsidTr="00A64EF6">
        <w:tc>
          <w:tcPr>
            <w:tcW w:w="5688" w:type="dxa"/>
            <w:shd w:val="clear" w:color="auto" w:fill="auto"/>
          </w:tcPr>
          <w:p w:rsidR="00300D81" w:rsidRPr="00A64EF6" w:rsidRDefault="0060430E" w:rsidP="00B411B9">
            <w:pPr>
              <w:pStyle w:val="Text3"/>
              <w:ind w:left="0"/>
              <w:rPr>
                <w:lang w:val="en-US"/>
              </w:rPr>
            </w:pPr>
            <w:r w:rsidRPr="00F20D1F">
              <w:fldChar w:fldCharType="begin" w:fldLock="1">
                <w:ffData>
                  <w:name w:val="Check3"/>
                  <w:enabled/>
                  <w:calcOnExit w:val="0"/>
                  <w:checkBox>
                    <w:sizeAuto/>
                    <w:default w:val="0"/>
                  </w:checkBox>
                </w:ffData>
              </w:fldChar>
            </w:r>
            <w:r w:rsidR="00300D81" w:rsidRPr="00F20D1F">
              <w:instrText xml:space="preserve"> FORMCHECKBOX </w:instrText>
            </w:r>
            <w:r w:rsidR="004A63C0">
              <w:fldChar w:fldCharType="separate"/>
            </w:r>
            <w:r w:rsidRPr="00F20D1F">
              <w:fldChar w:fldCharType="end"/>
            </w:r>
            <w:r w:rsidR="00300D81" w:rsidRPr="00F20D1F">
              <w:t xml:space="preserve">  Цялата приоритетна ос ще се изпълнява само чрез ръководено от общностите местно развитие</w:t>
            </w:r>
          </w:p>
        </w:tc>
        <w:tc>
          <w:tcPr>
            <w:tcW w:w="2352" w:type="dxa"/>
            <w:shd w:val="clear" w:color="auto" w:fill="auto"/>
          </w:tcPr>
          <w:p w:rsidR="0031524C" w:rsidRPr="00F20D1F" w:rsidRDefault="0031524C" w:rsidP="00B411B9">
            <w:pPr>
              <w:pStyle w:val="Text3"/>
              <w:ind w:left="0"/>
            </w:pPr>
            <w:r w:rsidRPr="00F20D1F">
              <w:t>Н/П</w:t>
            </w:r>
          </w:p>
        </w:tc>
      </w:tr>
      <w:tr w:rsidR="00300D81" w:rsidRPr="00F20D1F" w:rsidTr="00A64EF6">
        <w:tc>
          <w:tcPr>
            <w:tcW w:w="5688" w:type="dxa"/>
            <w:shd w:val="clear" w:color="auto" w:fill="auto"/>
          </w:tcPr>
          <w:p w:rsidR="00300D81" w:rsidRPr="00F20D1F" w:rsidRDefault="0060430E" w:rsidP="00B411B9">
            <w:pPr>
              <w:pStyle w:val="Text3"/>
              <w:ind w:left="0"/>
            </w:pPr>
            <w:r w:rsidRPr="00F20D1F">
              <w:fldChar w:fldCharType="begin" w:fldLock="1">
                <w:ffData>
                  <w:name w:val="Check3"/>
                  <w:enabled/>
                  <w:calcOnExit w:val="0"/>
                  <w:checkBox>
                    <w:sizeAuto/>
                    <w:default w:val="0"/>
                  </w:checkBox>
                </w:ffData>
              </w:fldChar>
            </w:r>
            <w:r w:rsidR="00300D81" w:rsidRPr="00F20D1F">
              <w:instrText xml:space="preserve"> FORMCHECKBOX </w:instrText>
            </w:r>
            <w:r w:rsidR="004A63C0">
              <w:fldChar w:fldCharType="separate"/>
            </w:r>
            <w:r w:rsidRPr="00F20D1F">
              <w:fldChar w:fldCharType="end"/>
            </w:r>
            <w:r w:rsidR="00300D81" w:rsidRPr="00F20D1F">
              <w:t xml:space="preserve"> За ЕСФ: Цялата приоритетна ос е предназначена за социални иновации, за транснационално сътрудничество или и за двете</w:t>
            </w:r>
            <w:r w:rsidR="00300D81" w:rsidRPr="00F20D1F">
              <w:rPr>
                <w:i/>
              </w:rPr>
              <w:t xml:space="preserve"> </w:t>
            </w:r>
          </w:p>
        </w:tc>
        <w:tc>
          <w:tcPr>
            <w:tcW w:w="2352" w:type="dxa"/>
            <w:shd w:val="clear" w:color="auto" w:fill="auto"/>
          </w:tcPr>
          <w:p w:rsidR="0031524C" w:rsidRPr="00F20D1F" w:rsidRDefault="0031524C" w:rsidP="00B411B9">
            <w:pPr>
              <w:pStyle w:val="Text3"/>
              <w:ind w:left="0"/>
            </w:pPr>
            <w:r w:rsidRPr="00F20D1F">
              <w:t>Н/П</w:t>
            </w:r>
          </w:p>
        </w:tc>
      </w:tr>
    </w:tbl>
    <w:p w:rsidR="00F82005" w:rsidRDefault="00F82005" w:rsidP="00300D81">
      <w:pPr>
        <w:rPr>
          <w:b/>
        </w:rPr>
      </w:pPr>
    </w:p>
    <w:p w:rsidR="00300D81" w:rsidRPr="00F20D1F" w:rsidRDefault="008D1F88" w:rsidP="00300D81">
      <w:pPr>
        <w:rPr>
          <w:b/>
        </w:rPr>
      </w:pPr>
      <w:r w:rsidRPr="00F20D1F">
        <w:rPr>
          <w:b/>
        </w:rPr>
        <w:t>2.А.4.2</w:t>
      </w:r>
      <w:r w:rsidR="00300D81" w:rsidRPr="00F20D1F">
        <w:rPr>
          <w:b/>
        </w:rPr>
        <w:t xml:space="preserve"> Фонд, категория региони и основа за изчисляване на подкрепата от Съюза</w:t>
      </w:r>
    </w:p>
    <w:p w:rsidR="00300D81" w:rsidRPr="00F20D1F" w:rsidRDefault="00300D81" w:rsidP="00300D81">
      <w:pPr>
        <w:rPr>
          <w:b/>
        </w:rPr>
      </w:pPr>
      <w:r w:rsidRPr="00F20D1F">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300D81" w:rsidRPr="00F20D1F" w:rsidTr="00B411B9">
        <w:tc>
          <w:tcPr>
            <w:tcW w:w="3544" w:type="dxa"/>
            <w:shd w:val="clear" w:color="auto" w:fill="auto"/>
          </w:tcPr>
          <w:p w:rsidR="00300D81" w:rsidRPr="00F20D1F" w:rsidRDefault="00300D81" w:rsidP="00B411B9">
            <w:pPr>
              <w:rPr>
                <w:i/>
              </w:rPr>
            </w:pPr>
            <w:r w:rsidRPr="00F20D1F">
              <w:rPr>
                <w:i/>
              </w:rPr>
              <w:t>Фонд</w:t>
            </w:r>
          </w:p>
        </w:tc>
        <w:tc>
          <w:tcPr>
            <w:tcW w:w="4962" w:type="dxa"/>
            <w:shd w:val="clear" w:color="auto" w:fill="auto"/>
          </w:tcPr>
          <w:p w:rsidR="00300D81" w:rsidRPr="00F20D1F" w:rsidRDefault="0031524C" w:rsidP="00B411B9">
            <w:pPr>
              <w:jc w:val="left"/>
              <w:rPr>
                <w:i/>
                <w:szCs w:val="24"/>
              </w:rPr>
            </w:pPr>
            <w:r w:rsidRPr="00F20D1F">
              <w:rPr>
                <w:i/>
                <w:szCs w:val="24"/>
              </w:rPr>
              <w:t xml:space="preserve">Европейски фонд за регионално развитие </w:t>
            </w:r>
          </w:p>
        </w:tc>
      </w:tr>
      <w:tr w:rsidR="00300D81" w:rsidRPr="00F20D1F" w:rsidTr="00B411B9">
        <w:tc>
          <w:tcPr>
            <w:tcW w:w="3544" w:type="dxa"/>
            <w:shd w:val="clear" w:color="auto" w:fill="auto"/>
          </w:tcPr>
          <w:p w:rsidR="00300D81" w:rsidRPr="00F20D1F" w:rsidRDefault="00300D81" w:rsidP="00B411B9">
            <w:pPr>
              <w:rPr>
                <w:i/>
              </w:rPr>
            </w:pPr>
            <w:r w:rsidRPr="00F20D1F">
              <w:rPr>
                <w:i/>
              </w:rPr>
              <w:t>Категория региони</w:t>
            </w:r>
          </w:p>
        </w:tc>
        <w:tc>
          <w:tcPr>
            <w:tcW w:w="4962" w:type="dxa"/>
            <w:shd w:val="clear" w:color="auto" w:fill="auto"/>
          </w:tcPr>
          <w:p w:rsidR="00300D81" w:rsidRPr="00F20D1F" w:rsidRDefault="0031524C" w:rsidP="00B411B9">
            <w:pPr>
              <w:jc w:val="left"/>
              <w:rPr>
                <w:i/>
                <w:szCs w:val="24"/>
              </w:rPr>
            </w:pPr>
            <w:r w:rsidRPr="00F20D1F">
              <w:rPr>
                <w:i/>
                <w:szCs w:val="24"/>
              </w:rPr>
              <w:t>слабо развити</w:t>
            </w:r>
          </w:p>
        </w:tc>
      </w:tr>
      <w:tr w:rsidR="00300D81" w:rsidRPr="00F20D1F" w:rsidTr="00B411B9">
        <w:tc>
          <w:tcPr>
            <w:tcW w:w="3544" w:type="dxa"/>
            <w:shd w:val="clear" w:color="auto" w:fill="auto"/>
          </w:tcPr>
          <w:p w:rsidR="00300D81" w:rsidRPr="00F20D1F" w:rsidRDefault="00300D81" w:rsidP="00B411B9">
            <w:pPr>
              <w:rPr>
                <w:i/>
              </w:rPr>
            </w:pPr>
            <w:r w:rsidRPr="00F20D1F">
              <w:rPr>
                <w:i/>
              </w:rPr>
              <w:t>Основа за изчисляване (публично или общо)</w:t>
            </w:r>
          </w:p>
        </w:tc>
        <w:tc>
          <w:tcPr>
            <w:tcW w:w="4962" w:type="dxa"/>
            <w:shd w:val="clear" w:color="auto" w:fill="auto"/>
          </w:tcPr>
          <w:p w:rsidR="00300D81" w:rsidRPr="00F20D1F" w:rsidRDefault="002824B8" w:rsidP="00B411B9">
            <w:pPr>
              <w:jc w:val="left"/>
              <w:rPr>
                <w:i/>
                <w:szCs w:val="24"/>
              </w:rPr>
            </w:pPr>
            <w:r>
              <w:rPr>
                <w:i/>
                <w:szCs w:val="24"/>
              </w:rPr>
              <w:t>публично</w:t>
            </w:r>
            <w:r w:rsidR="0031524C" w:rsidRPr="00F20D1F">
              <w:rPr>
                <w:i/>
                <w:szCs w:val="24"/>
              </w:rPr>
              <w:t xml:space="preserve"> </w:t>
            </w:r>
          </w:p>
        </w:tc>
      </w:tr>
      <w:tr w:rsidR="00300D81" w:rsidRPr="00F20D1F" w:rsidTr="00B411B9">
        <w:tc>
          <w:tcPr>
            <w:tcW w:w="3544" w:type="dxa"/>
            <w:shd w:val="clear" w:color="auto" w:fill="auto"/>
          </w:tcPr>
          <w:p w:rsidR="00300D81" w:rsidRPr="00F20D1F" w:rsidRDefault="00300D81" w:rsidP="00B411B9">
            <w:pPr>
              <w:rPr>
                <w:i/>
              </w:rPr>
            </w:pPr>
            <w:r w:rsidRPr="00F20D1F">
              <w:rPr>
                <w:i/>
              </w:rPr>
              <w:lastRenderedPageBreak/>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300D81" w:rsidRPr="00F20D1F" w:rsidRDefault="00E03057" w:rsidP="00B411B9">
            <w:pPr>
              <w:jc w:val="left"/>
              <w:rPr>
                <w:i/>
                <w:szCs w:val="24"/>
              </w:rPr>
            </w:pPr>
            <w:r w:rsidRPr="00F20D1F">
              <w:rPr>
                <w:i/>
                <w:szCs w:val="24"/>
              </w:rPr>
              <w:t>Н/П</w:t>
            </w:r>
          </w:p>
        </w:tc>
      </w:tr>
    </w:tbl>
    <w:p w:rsidR="00300D81" w:rsidRPr="00F20D1F" w:rsidRDefault="00300D81" w:rsidP="00300D81">
      <w:pPr>
        <w:rPr>
          <w:i/>
        </w:rPr>
      </w:pPr>
    </w:p>
    <w:p w:rsidR="00300D81" w:rsidRPr="00F20D1F" w:rsidRDefault="00300D81" w:rsidP="00300D81">
      <w:r w:rsidRPr="00F20D1F">
        <w:rPr>
          <w:b/>
        </w:rPr>
        <w:t>2.А.4</w:t>
      </w:r>
      <w:r w:rsidR="008D1F88" w:rsidRPr="00F20D1F">
        <w:rPr>
          <w:b/>
        </w:rPr>
        <w:t>.3</w:t>
      </w:r>
      <w:r w:rsidRPr="00F20D1F">
        <w:rPr>
          <w:b/>
        </w:rPr>
        <w:t xml:space="preserve"> Инвестиционен приоритет</w:t>
      </w:r>
      <w:r w:rsidRPr="00F20D1F">
        <w:t xml:space="preserve"> </w:t>
      </w:r>
    </w:p>
    <w:p w:rsidR="00300D81" w:rsidRPr="00F20D1F" w:rsidRDefault="00300D81" w:rsidP="00300D81">
      <w:r w:rsidRPr="00F20D1F">
        <w:t xml:space="preserve"> (повтаря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7A2A6B" w:rsidRPr="00F20D1F" w:rsidTr="00A2143B">
        <w:tc>
          <w:tcPr>
            <w:tcW w:w="3544" w:type="dxa"/>
            <w:shd w:val="clear" w:color="auto" w:fill="auto"/>
          </w:tcPr>
          <w:p w:rsidR="007A2A6B" w:rsidRPr="00F20D1F" w:rsidRDefault="007A2A6B" w:rsidP="00A2143B">
            <w:pPr>
              <w:rPr>
                <w:i/>
              </w:rPr>
            </w:pPr>
            <w:r w:rsidRPr="00F20D1F">
              <w:rPr>
                <w:i/>
              </w:rPr>
              <w:t>Идентификация</w:t>
            </w:r>
          </w:p>
        </w:tc>
        <w:tc>
          <w:tcPr>
            <w:tcW w:w="4962" w:type="dxa"/>
            <w:shd w:val="clear" w:color="auto" w:fill="auto"/>
          </w:tcPr>
          <w:p w:rsidR="007A2A6B" w:rsidRPr="00F20D1F" w:rsidRDefault="007A2A6B" w:rsidP="00A2143B">
            <w:pPr>
              <w:pStyle w:val="Text1"/>
              <w:ind w:left="0"/>
              <w:rPr>
                <w:i/>
                <w:szCs w:val="20"/>
                <w:lang w:val="bg-BG" w:eastAsia="en-GB"/>
              </w:rPr>
            </w:pPr>
            <w:r>
              <w:rPr>
                <w:i/>
                <w:szCs w:val="20"/>
                <w:lang w:val="bg-BG" w:eastAsia="en-GB"/>
              </w:rPr>
              <w:t>7с</w:t>
            </w:r>
          </w:p>
        </w:tc>
      </w:tr>
      <w:tr w:rsidR="007A2A6B" w:rsidRPr="00F20D1F" w:rsidTr="00A2143B">
        <w:tc>
          <w:tcPr>
            <w:tcW w:w="3544" w:type="dxa"/>
            <w:shd w:val="clear" w:color="auto" w:fill="auto"/>
          </w:tcPr>
          <w:p w:rsidR="007A2A6B" w:rsidRPr="00F20D1F" w:rsidRDefault="007A2A6B" w:rsidP="00A2143B">
            <w:pPr>
              <w:rPr>
                <w:i/>
              </w:rPr>
            </w:pPr>
            <w:r w:rsidRPr="00F20D1F">
              <w:rPr>
                <w:i/>
              </w:rPr>
              <w:t>Инвестиционен приоритет</w:t>
            </w:r>
          </w:p>
        </w:tc>
        <w:tc>
          <w:tcPr>
            <w:tcW w:w="4962" w:type="dxa"/>
            <w:shd w:val="clear" w:color="auto" w:fill="auto"/>
          </w:tcPr>
          <w:p w:rsidR="007A2A6B" w:rsidRPr="00F20D1F" w:rsidRDefault="007A2A6B" w:rsidP="00A2143B">
            <w:pPr>
              <w:pStyle w:val="Text1"/>
              <w:ind w:left="0"/>
              <w:rPr>
                <w:i/>
                <w:color w:val="8DB3E2"/>
                <w:sz w:val="18"/>
                <w:szCs w:val="18"/>
                <w:lang w:val="bg-BG" w:eastAsia="en-GB"/>
              </w:rPr>
            </w:pPr>
            <w:r w:rsidRPr="00F20D1F">
              <w:rPr>
                <w:i/>
                <w:szCs w:val="20"/>
                <w:lang w:val="bg-BG" w:eastAsia="en-GB"/>
              </w:rPr>
              <w:t>„Разработване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достъпност”</w:t>
            </w:r>
          </w:p>
        </w:tc>
      </w:tr>
    </w:tbl>
    <w:p w:rsidR="007A2A6B" w:rsidRPr="00F20D1F" w:rsidRDefault="007A2A6B" w:rsidP="00300D81">
      <w:pPr>
        <w:rPr>
          <w:i/>
        </w:rPr>
      </w:pPr>
    </w:p>
    <w:p w:rsidR="00300D81" w:rsidRPr="00F20D1F" w:rsidRDefault="00CA694A" w:rsidP="00300D81">
      <w:pPr>
        <w:rPr>
          <w:b/>
        </w:rPr>
      </w:pPr>
      <w:r w:rsidRPr="00F20D1F">
        <w:rPr>
          <w:b/>
        </w:rPr>
        <w:t>2.А.4</w:t>
      </w:r>
      <w:r w:rsidR="00300D81" w:rsidRPr="00F20D1F">
        <w:rPr>
          <w:b/>
        </w:rPr>
        <w:t>.</w:t>
      </w:r>
      <w:r w:rsidRPr="00F20D1F">
        <w:rPr>
          <w:b/>
        </w:rPr>
        <w:t>3.1</w:t>
      </w:r>
      <w:r w:rsidR="00300D81" w:rsidRPr="00F20D1F">
        <w:rPr>
          <w:b/>
        </w:rPr>
        <w:t xml:space="preserve"> </w:t>
      </w:r>
      <w:r w:rsidR="00300D81" w:rsidRPr="00F20D1F">
        <w:tab/>
      </w:r>
      <w:r w:rsidR="00300D81" w:rsidRPr="00F20D1F">
        <w:rPr>
          <w:b/>
        </w:rPr>
        <w:t xml:space="preserve">Специфични цели, съответстващи на инвестиционния приоритет, и очаквани резултати </w:t>
      </w:r>
    </w:p>
    <w:p w:rsidR="00300D81" w:rsidRPr="00F20D1F" w:rsidRDefault="00300D81" w:rsidP="00300D81">
      <w:r w:rsidRPr="00F20D1F">
        <w:t>(повтаря се за всяка специфична цел в рамките на инвестиционния приоритет)</w:t>
      </w:r>
    </w:p>
    <w:p w:rsidR="00300D81" w:rsidRPr="00F20D1F" w:rsidRDefault="00300D81" w:rsidP="00300D81">
      <w:r w:rsidRPr="00F20D1F">
        <w:t xml:space="preserve"> (Позоваване: член 96, параграф 2, първа алинея, буква б), подточки i) и ii) от Регламент (EС) № 1303/2013)</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6660"/>
      </w:tblGrid>
      <w:tr w:rsidR="00300D81" w:rsidRPr="00F20D1F" w:rsidTr="00A64EF6">
        <w:trPr>
          <w:trHeight w:val="491"/>
        </w:trPr>
        <w:tc>
          <w:tcPr>
            <w:tcW w:w="2628" w:type="dxa"/>
            <w:shd w:val="clear" w:color="auto" w:fill="auto"/>
          </w:tcPr>
          <w:p w:rsidR="00300D81" w:rsidRPr="00F20D1F" w:rsidRDefault="00300D81" w:rsidP="00B411B9">
            <w:pPr>
              <w:rPr>
                <w:i/>
              </w:rPr>
            </w:pPr>
            <w:r w:rsidRPr="00F20D1F">
              <w:rPr>
                <w:i/>
              </w:rPr>
              <w:t>Идентификация</w:t>
            </w:r>
          </w:p>
        </w:tc>
        <w:tc>
          <w:tcPr>
            <w:tcW w:w="6660" w:type="dxa"/>
            <w:shd w:val="clear" w:color="auto" w:fill="auto"/>
          </w:tcPr>
          <w:p w:rsidR="00300D81" w:rsidRPr="00D50D41" w:rsidRDefault="00062F2D" w:rsidP="00B411B9">
            <w:pPr>
              <w:pStyle w:val="Text1"/>
              <w:ind w:left="0"/>
              <w:jc w:val="left"/>
              <w:rPr>
                <w:i/>
                <w:szCs w:val="24"/>
                <w:lang w:val="bg-BG" w:eastAsia="en-GB"/>
              </w:rPr>
            </w:pPr>
            <w:r w:rsidRPr="00D50D41">
              <w:rPr>
                <w:i/>
                <w:szCs w:val="24"/>
                <w:lang w:val="bg-BG" w:eastAsia="en-GB"/>
              </w:rPr>
              <w:t>1</w:t>
            </w:r>
          </w:p>
        </w:tc>
      </w:tr>
      <w:tr w:rsidR="00300D81" w:rsidRPr="00F20D1F" w:rsidTr="000B04E0">
        <w:trPr>
          <w:trHeight w:val="907"/>
        </w:trPr>
        <w:tc>
          <w:tcPr>
            <w:tcW w:w="2628" w:type="dxa"/>
            <w:shd w:val="clear" w:color="auto" w:fill="auto"/>
          </w:tcPr>
          <w:p w:rsidR="00300D81" w:rsidRPr="00F20D1F" w:rsidRDefault="00300D81" w:rsidP="00B411B9">
            <w:pPr>
              <w:rPr>
                <w:i/>
              </w:rPr>
            </w:pPr>
            <w:r w:rsidRPr="00F20D1F">
              <w:rPr>
                <w:i/>
              </w:rPr>
              <w:t xml:space="preserve">Специфична цел </w:t>
            </w:r>
          </w:p>
        </w:tc>
        <w:tc>
          <w:tcPr>
            <w:tcW w:w="6660" w:type="dxa"/>
            <w:shd w:val="clear" w:color="auto" w:fill="auto"/>
          </w:tcPr>
          <w:p w:rsidR="00F823F1" w:rsidRDefault="00F823F1" w:rsidP="000B04E0">
            <w:pPr>
              <w:widowControl w:val="0"/>
              <w:autoSpaceDE w:val="0"/>
              <w:autoSpaceDN w:val="0"/>
              <w:adjustRightInd w:val="0"/>
              <w:rPr>
                <w:i/>
              </w:rPr>
            </w:pPr>
            <w:r>
              <w:rPr>
                <w:i/>
              </w:rPr>
              <w:t>Подобряване на управлението на транспорта чрез внедряване на иновативни системи</w:t>
            </w:r>
          </w:p>
          <w:p w:rsidR="00C13C10" w:rsidRPr="00F20D1F" w:rsidRDefault="00C13C10" w:rsidP="00C13C10">
            <w:pPr>
              <w:widowControl w:val="0"/>
              <w:autoSpaceDE w:val="0"/>
              <w:autoSpaceDN w:val="0"/>
              <w:adjustRightInd w:val="0"/>
              <w:jc w:val="left"/>
              <w:rPr>
                <w:i/>
                <w:sz w:val="16"/>
                <w:szCs w:val="16"/>
              </w:rPr>
            </w:pPr>
          </w:p>
        </w:tc>
      </w:tr>
      <w:tr w:rsidR="00300D81" w:rsidRPr="00F20D1F" w:rsidTr="00A64EF6">
        <w:trPr>
          <w:trHeight w:val="360"/>
        </w:trPr>
        <w:tc>
          <w:tcPr>
            <w:tcW w:w="2628" w:type="dxa"/>
            <w:shd w:val="clear" w:color="auto" w:fill="auto"/>
          </w:tcPr>
          <w:p w:rsidR="00300D81" w:rsidRPr="00F20D1F" w:rsidRDefault="00300D81" w:rsidP="00B411B9">
            <w:pPr>
              <w:rPr>
                <w:i/>
              </w:rPr>
            </w:pPr>
            <w:r w:rsidRPr="00F20D1F">
              <w:rPr>
                <w:i/>
              </w:rPr>
              <w:t>Резултатите, които държавата членка се стреми да постигне с подкрепа от ЕС</w:t>
            </w:r>
          </w:p>
        </w:tc>
        <w:tc>
          <w:tcPr>
            <w:tcW w:w="6660" w:type="dxa"/>
            <w:shd w:val="clear" w:color="auto" w:fill="auto"/>
          </w:tcPr>
          <w:p w:rsidR="005E1B88" w:rsidRPr="00F20D1F" w:rsidRDefault="005E1B88" w:rsidP="005E1B88">
            <w:pPr>
              <w:autoSpaceDE w:val="0"/>
              <w:autoSpaceDN w:val="0"/>
              <w:adjustRightInd w:val="0"/>
              <w:rPr>
                <w:i/>
                <w:iCs/>
                <w:lang w:eastAsia="bg-BG"/>
              </w:rPr>
            </w:pPr>
            <w:r w:rsidRPr="00F20D1F">
              <w:rPr>
                <w:i/>
                <w:iCs/>
                <w:lang w:eastAsia="bg-BG"/>
              </w:rPr>
              <w:t>С изпълнението на предвидените дейности ще се постигне:</w:t>
            </w:r>
          </w:p>
          <w:p w:rsidR="00DC57DA" w:rsidRPr="00F20D1F" w:rsidRDefault="00BC78E8" w:rsidP="0059575C">
            <w:pPr>
              <w:numPr>
                <w:ilvl w:val="0"/>
                <w:numId w:val="65"/>
              </w:numPr>
              <w:tabs>
                <w:tab w:val="left" w:pos="459"/>
              </w:tabs>
              <w:autoSpaceDE w:val="0"/>
              <w:autoSpaceDN w:val="0"/>
              <w:adjustRightInd w:val="0"/>
              <w:ind w:left="459" w:hanging="283"/>
              <w:rPr>
                <w:rFonts w:cs="Arial"/>
                <w:i/>
                <w:color w:val="000000"/>
                <w:lang w:eastAsia="bg-BG"/>
              </w:rPr>
            </w:pPr>
            <w:r w:rsidRPr="00F20D1F">
              <w:rPr>
                <w:rFonts w:cs="Arial"/>
                <w:i/>
                <w:color w:val="000000"/>
                <w:lang w:eastAsia="bg-BG"/>
              </w:rPr>
              <w:t>Подобр</w:t>
            </w:r>
            <w:r w:rsidR="00A125D6">
              <w:rPr>
                <w:rFonts w:cs="Arial"/>
                <w:i/>
                <w:color w:val="000000"/>
                <w:lang w:eastAsia="bg-BG"/>
              </w:rPr>
              <w:t>ена</w:t>
            </w:r>
            <w:r w:rsidRPr="00F20D1F">
              <w:rPr>
                <w:rFonts w:cs="Arial"/>
                <w:i/>
                <w:color w:val="000000"/>
                <w:lang w:eastAsia="bg-BG"/>
              </w:rPr>
              <w:t xml:space="preserve"> навигационно-пътева обстановка по р. Дунав </w:t>
            </w:r>
          </w:p>
          <w:p w:rsidR="005E1B88" w:rsidRPr="00F20D1F" w:rsidRDefault="00A72562" w:rsidP="0059575C">
            <w:pPr>
              <w:numPr>
                <w:ilvl w:val="0"/>
                <w:numId w:val="65"/>
              </w:numPr>
              <w:tabs>
                <w:tab w:val="left" w:pos="459"/>
              </w:tabs>
              <w:spacing w:before="60"/>
              <w:ind w:left="459" w:hanging="283"/>
              <w:rPr>
                <w:rFonts w:cs="Arial"/>
                <w:i/>
                <w:color w:val="000000"/>
                <w:lang w:eastAsia="bg-BG"/>
              </w:rPr>
            </w:pPr>
            <w:r>
              <w:rPr>
                <w:rFonts w:cs="Arial"/>
                <w:i/>
                <w:color w:val="000000"/>
                <w:lang w:eastAsia="bg-BG"/>
              </w:rPr>
              <w:t xml:space="preserve">Подобрен достъп до </w:t>
            </w:r>
            <w:r w:rsidR="005E1B88" w:rsidRPr="00F20D1F">
              <w:rPr>
                <w:rFonts w:cs="Arial"/>
                <w:i/>
                <w:color w:val="000000"/>
                <w:lang w:eastAsia="bg-BG"/>
              </w:rPr>
              <w:t xml:space="preserve">българските пристанища от „основната” и „разширената” Транс-европейска транспортна мрежа </w:t>
            </w:r>
          </w:p>
          <w:p w:rsidR="000316C2" w:rsidRDefault="000316C2" w:rsidP="0059575C">
            <w:pPr>
              <w:numPr>
                <w:ilvl w:val="0"/>
                <w:numId w:val="65"/>
              </w:numPr>
              <w:tabs>
                <w:tab w:val="left" w:pos="459"/>
              </w:tabs>
              <w:autoSpaceDE w:val="0"/>
              <w:autoSpaceDN w:val="0"/>
              <w:adjustRightInd w:val="0"/>
              <w:ind w:left="459" w:hanging="283"/>
              <w:rPr>
                <w:i/>
              </w:rPr>
            </w:pPr>
            <w:r>
              <w:rPr>
                <w:i/>
              </w:rPr>
              <w:t xml:space="preserve">Подобрено управление на околната среда в областта на водния транспорт </w:t>
            </w:r>
          </w:p>
          <w:p w:rsidR="00F44EED" w:rsidRDefault="00A81A02" w:rsidP="0059575C">
            <w:pPr>
              <w:numPr>
                <w:ilvl w:val="0"/>
                <w:numId w:val="65"/>
              </w:numPr>
              <w:tabs>
                <w:tab w:val="left" w:pos="459"/>
              </w:tabs>
              <w:autoSpaceDE w:val="0"/>
              <w:autoSpaceDN w:val="0"/>
              <w:adjustRightInd w:val="0"/>
              <w:ind w:left="459" w:hanging="283"/>
              <w:rPr>
                <w:i/>
              </w:rPr>
            </w:pPr>
            <w:r w:rsidRPr="00714128">
              <w:rPr>
                <w:i/>
              </w:rPr>
              <w:t>Наличие на система за анализ и оценка на трафика по автомагистрали и I – ви клас пътища на територията на Република България, като част от TEN-T мрежите”</w:t>
            </w:r>
            <w:r w:rsidR="005E1B88" w:rsidRPr="00714128">
              <w:rPr>
                <w:i/>
              </w:rPr>
              <w:t>.</w:t>
            </w:r>
          </w:p>
          <w:p w:rsidR="008A7B59" w:rsidRDefault="008A7B59" w:rsidP="0059575C">
            <w:pPr>
              <w:numPr>
                <w:ilvl w:val="0"/>
                <w:numId w:val="65"/>
              </w:numPr>
              <w:tabs>
                <w:tab w:val="left" w:pos="459"/>
              </w:tabs>
              <w:autoSpaceDE w:val="0"/>
              <w:autoSpaceDN w:val="0"/>
              <w:adjustRightInd w:val="0"/>
              <w:ind w:left="459" w:hanging="283"/>
              <w:rPr>
                <w:i/>
              </w:rPr>
            </w:pPr>
            <w:r>
              <w:rPr>
                <w:i/>
              </w:rPr>
              <w:lastRenderedPageBreak/>
              <w:t>Наличие на система за управление на влаковата работа;</w:t>
            </w:r>
          </w:p>
          <w:p w:rsidR="00062F2D" w:rsidRPr="007A2A6B" w:rsidRDefault="00F44EED" w:rsidP="0059575C">
            <w:pPr>
              <w:numPr>
                <w:ilvl w:val="0"/>
                <w:numId w:val="65"/>
              </w:numPr>
              <w:tabs>
                <w:tab w:val="left" w:pos="459"/>
              </w:tabs>
              <w:autoSpaceDE w:val="0"/>
              <w:autoSpaceDN w:val="0"/>
              <w:adjustRightInd w:val="0"/>
              <w:ind w:left="459" w:hanging="283"/>
              <w:rPr>
                <w:i/>
              </w:rPr>
            </w:pPr>
            <w:r>
              <w:rPr>
                <w:i/>
              </w:rPr>
              <w:t>Подобрена безопасност на метро станции.</w:t>
            </w:r>
            <w:r w:rsidR="005E1B88" w:rsidRPr="00F20D1F">
              <w:rPr>
                <w:i/>
              </w:rPr>
              <w:t xml:space="preserve"> </w:t>
            </w:r>
          </w:p>
        </w:tc>
      </w:tr>
    </w:tbl>
    <w:p w:rsidR="00300D81" w:rsidRPr="00F20D1F" w:rsidRDefault="00300D81" w:rsidP="00300D81"/>
    <w:p w:rsidR="007A2A6B" w:rsidRDefault="007A2A6B" w:rsidP="00300D81">
      <w:pPr>
        <w:sectPr w:rsidR="007A2A6B" w:rsidSect="000C7A34">
          <w:headerReference w:type="default" r:id="rId69"/>
          <w:footerReference w:type="default" r:id="rId70"/>
          <w:headerReference w:type="first" r:id="rId71"/>
          <w:footerReference w:type="first" r:id="rId72"/>
          <w:pgSz w:w="11907" w:h="16839"/>
          <w:pgMar w:top="1134" w:right="1418" w:bottom="1134" w:left="1418" w:header="601" w:footer="1077" w:gutter="0"/>
          <w:cols w:space="720"/>
          <w:docGrid w:linePitch="326"/>
        </w:sectPr>
      </w:pPr>
    </w:p>
    <w:p w:rsidR="00300D81" w:rsidRPr="00F20D1F" w:rsidRDefault="00300D81" w:rsidP="00300D81">
      <w:r w:rsidRPr="00F20D1F">
        <w:rPr>
          <w:b/>
        </w:rPr>
        <w:lastRenderedPageBreak/>
        <w:t xml:space="preserve">Таблица 3: </w:t>
      </w:r>
      <w:r w:rsidRPr="00F20D1F">
        <w:tab/>
      </w:r>
      <w:r w:rsidRPr="00F20D1F">
        <w:rPr>
          <w:b/>
        </w:rPr>
        <w:t>Специфични за програмата показатели за резултатите по специфични цели</w:t>
      </w:r>
      <w:r w:rsidRPr="00F20D1F">
        <w:t xml:space="preserve"> (за ЕФРР и Кохезионния фонд)</w:t>
      </w:r>
    </w:p>
    <w:p w:rsidR="00300D81" w:rsidRPr="00F20D1F" w:rsidRDefault="00300D81" w:rsidP="00300D81">
      <w:pPr>
        <w:rPr>
          <w:szCs w:val="24"/>
        </w:rPr>
      </w:pPr>
      <w:r w:rsidRPr="00F20D1F">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2217"/>
        <w:gridCol w:w="1852"/>
        <w:gridCol w:w="1532"/>
        <w:gridCol w:w="1624"/>
        <w:gridCol w:w="1354"/>
        <w:gridCol w:w="2060"/>
        <w:gridCol w:w="1648"/>
        <w:gridCol w:w="1239"/>
      </w:tblGrid>
      <w:tr w:rsidR="009D2E69" w:rsidRPr="00F20D1F" w:rsidTr="009D2E69">
        <w:trPr>
          <w:trHeight w:val="531"/>
        </w:trPr>
        <w:tc>
          <w:tcPr>
            <w:tcW w:w="1184" w:type="pct"/>
            <w:gridSpan w:val="2"/>
            <w:tcBorders>
              <w:top w:val="single" w:sz="4" w:space="0" w:color="auto"/>
              <w:left w:val="single" w:sz="4" w:space="0" w:color="auto"/>
              <w:bottom w:val="single" w:sz="4" w:space="0" w:color="auto"/>
              <w:right w:val="single" w:sz="4" w:space="0" w:color="auto"/>
            </w:tcBorders>
          </w:tcPr>
          <w:p w:rsidR="009D2E69" w:rsidRPr="00F20D1F" w:rsidRDefault="009D2E69" w:rsidP="00B411B9">
            <w:pPr>
              <w:pStyle w:val="ListBullet"/>
              <w:numPr>
                <w:ilvl w:val="0"/>
                <w:numId w:val="0"/>
              </w:numPr>
              <w:tabs>
                <w:tab w:val="left" w:pos="720"/>
              </w:tabs>
              <w:rPr>
                <w:b/>
                <w:i/>
                <w:sz w:val="18"/>
              </w:rPr>
            </w:pPr>
            <w:r>
              <w:rPr>
                <w:b/>
                <w:i/>
                <w:sz w:val="18"/>
              </w:rPr>
              <w:t>Специфична цел</w:t>
            </w:r>
          </w:p>
        </w:tc>
        <w:tc>
          <w:tcPr>
            <w:tcW w:w="3816" w:type="pct"/>
            <w:gridSpan w:val="7"/>
            <w:tcBorders>
              <w:top w:val="single" w:sz="4" w:space="0" w:color="auto"/>
              <w:left w:val="single" w:sz="4" w:space="0" w:color="auto"/>
              <w:bottom w:val="single" w:sz="4" w:space="0" w:color="auto"/>
              <w:right w:val="single" w:sz="4" w:space="0" w:color="auto"/>
            </w:tcBorders>
          </w:tcPr>
          <w:p w:rsidR="009D2E69" w:rsidRPr="00F20D1F" w:rsidRDefault="000B71BD" w:rsidP="00B411B9">
            <w:pPr>
              <w:pStyle w:val="ListBullet"/>
              <w:numPr>
                <w:ilvl w:val="0"/>
                <w:numId w:val="0"/>
              </w:numPr>
              <w:tabs>
                <w:tab w:val="left" w:pos="720"/>
              </w:tabs>
              <w:rPr>
                <w:b/>
                <w:i/>
                <w:sz w:val="18"/>
              </w:rPr>
            </w:pPr>
            <w:r w:rsidRPr="000B71BD">
              <w:rPr>
                <w:b/>
                <w:i/>
                <w:sz w:val="18"/>
              </w:rPr>
              <w:t>Подобряване на управлението на транспорта чрез внедряване на иновативни системи</w:t>
            </w:r>
          </w:p>
        </w:tc>
      </w:tr>
      <w:tr w:rsidR="000C7A34" w:rsidRPr="00F20D1F" w:rsidTr="00B411B9">
        <w:trPr>
          <w:trHeight w:val="531"/>
        </w:trPr>
        <w:tc>
          <w:tcPr>
            <w:tcW w:w="436" w:type="pct"/>
            <w:tcBorders>
              <w:top w:val="single" w:sz="4" w:space="0" w:color="auto"/>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rPr>
                <w:b/>
                <w:i/>
                <w:sz w:val="18"/>
                <w:szCs w:val="18"/>
              </w:rPr>
            </w:pPr>
            <w:r w:rsidRPr="00F20D1F">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rPr>
                <w:b/>
                <w:i/>
                <w:sz w:val="18"/>
                <w:szCs w:val="18"/>
              </w:rPr>
            </w:pPr>
            <w:r w:rsidRPr="00F20D1F">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tcPr>
          <w:p w:rsidR="00300D81" w:rsidRPr="00F20D1F" w:rsidRDefault="00300D81" w:rsidP="00B411B9">
            <w:pPr>
              <w:snapToGrid w:val="0"/>
              <w:rPr>
                <w:b/>
                <w:i/>
                <w:sz w:val="18"/>
                <w:szCs w:val="18"/>
              </w:rPr>
            </w:pPr>
            <w:r w:rsidRPr="00F20D1F">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rPr>
                <w:b/>
                <w:i/>
                <w:sz w:val="18"/>
                <w:szCs w:val="18"/>
              </w:rPr>
            </w:pPr>
            <w:r w:rsidRPr="00F20D1F">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rPr>
                <w:b/>
                <w:i/>
                <w:sz w:val="18"/>
                <w:szCs w:val="18"/>
              </w:rPr>
            </w:pPr>
            <w:r w:rsidRPr="00F20D1F">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tcPr>
          <w:p w:rsidR="00300D81" w:rsidRPr="00F20D1F" w:rsidRDefault="00300D81" w:rsidP="00B411B9">
            <w:pPr>
              <w:snapToGrid w:val="0"/>
              <w:rPr>
                <w:b/>
                <w:i/>
                <w:sz w:val="18"/>
                <w:szCs w:val="18"/>
              </w:rPr>
            </w:pPr>
            <w:r w:rsidRPr="00F20D1F">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rPr>
                <w:b/>
                <w:i/>
                <w:sz w:val="18"/>
                <w:szCs w:val="18"/>
              </w:rPr>
            </w:pPr>
            <w:r w:rsidRPr="00F20D1F">
              <w:rPr>
                <w:b/>
                <w:i/>
                <w:sz w:val="18"/>
              </w:rPr>
              <w:t>Целева стойност</w:t>
            </w:r>
            <w:r w:rsidRPr="00F20D1F">
              <w:rPr>
                <w:rStyle w:val="FootnoteReference"/>
                <w:b/>
                <w:i/>
                <w:sz w:val="18"/>
              </w:rPr>
              <w:footnoteReference w:id="55"/>
            </w:r>
            <w:r w:rsidRPr="00F20D1F">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rPr>
                <w:b/>
                <w:i/>
                <w:sz w:val="18"/>
                <w:szCs w:val="18"/>
              </w:rPr>
            </w:pPr>
            <w:r w:rsidRPr="00F20D1F">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rPr>
                <w:b/>
                <w:i/>
                <w:sz w:val="18"/>
                <w:szCs w:val="18"/>
              </w:rPr>
            </w:pPr>
            <w:r w:rsidRPr="00F20D1F">
              <w:rPr>
                <w:b/>
                <w:i/>
                <w:sz w:val="18"/>
              </w:rPr>
              <w:t>Честота на отчитане</w:t>
            </w:r>
          </w:p>
        </w:tc>
      </w:tr>
      <w:tr w:rsidR="00014DD8" w:rsidRPr="00F20D1F" w:rsidTr="00C13C10">
        <w:trPr>
          <w:trHeight w:val="798"/>
        </w:trPr>
        <w:tc>
          <w:tcPr>
            <w:tcW w:w="436" w:type="pct"/>
            <w:tcBorders>
              <w:top w:val="single" w:sz="4" w:space="0" w:color="auto"/>
              <w:left w:val="single" w:sz="4" w:space="0" w:color="auto"/>
              <w:bottom w:val="single" w:sz="4" w:space="0" w:color="auto"/>
              <w:right w:val="single" w:sz="4" w:space="0" w:color="auto"/>
            </w:tcBorders>
          </w:tcPr>
          <w:p w:rsidR="00014DD8" w:rsidRDefault="006E62E9" w:rsidP="00B411B9">
            <w:pPr>
              <w:pStyle w:val="Text1"/>
              <w:ind w:left="0"/>
              <w:jc w:val="left"/>
              <w:rPr>
                <w:i/>
                <w:sz w:val="18"/>
                <w:szCs w:val="18"/>
                <w:lang w:val="bg-BG" w:eastAsia="en-GB"/>
              </w:rPr>
            </w:pPr>
            <w:r>
              <w:rPr>
                <w:i/>
                <w:sz w:val="18"/>
                <w:szCs w:val="18"/>
                <w:lang w:val="bg-BG" w:eastAsia="en-GB"/>
              </w:rPr>
              <w:t>1</w:t>
            </w:r>
          </w:p>
        </w:tc>
        <w:tc>
          <w:tcPr>
            <w:tcW w:w="748" w:type="pct"/>
            <w:tcBorders>
              <w:top w:val="single" w:sz="4" w:space="0" w:color="auto"/>
              <w:left w:val="single" w:sz="4" w:space="0" w:color="auto"/>
              <w:bottom w:val="single" w:sz="4" w:space="0" w:color="auto"/>
              <w:right w:val="single" w:sz="4" w:space="0" w:color="auto"/>
            </w:tcBorders>
          </w:tcPr>
          <w:p w:rsidR="0002307A" w:rsidRPr="005A2B21" w:rsidRDefault="0002307A" w:rsidP="008B078A">
            <w:pPr>
              <w:pStyle w:val="Text1"/>
              <w:spacing w:after="0"/>
              <w:ind w:left="0"/>
              <w:jc w:val="left"/>
              <w:rPr>
                <w:iCs/>
                <w:sz w:val="20"/>
                <w:szCs w:val="20"/>
                <w:lang w:val="bg-BG"/>
              </w:rPr>
            </w:pPr>
            <w:r w:rsidRPr="005A2B21">
              <w:rPr>
                <w:iCs/>
                <w:sz w:val="20"/>
                <w:szCs w:val="20"/>
                <w:lang w:val="bg-BG"/>
              </w:rPr>
              <w:t>Средно многогодишен брой дни с прагове при нива над НКРН</w:t>
            </w:r>
          </w:p>
        </w:tc>
        <w:tc>
          <w:tcPr>
            <w:tcW w:w="625" w:type="pct"/>
            <w:tcBorders>
              <w:top w:val="single" w:sz="4" w:space="0" w:color="auto"/>
              <w:left w:val="single" w:sz="4" w:space="0" w:color="auto"/>
              <w:bottom w:val="single" w:sz="4" w:space="0" w:color="auto"/>
              <w:right w:val="single" w:sz="4" w:space="0" w:color="auto"/>
            </w:tcBorders>
          </w:tcPr>
          <w:p w:rsidR="005370F0" w:rsidRPr="00FE126F" w:rsidRDefault="005370F0" w:rsidP="00B411B9">
            <w:pPr>
              <w:snapToGrid w:val="0"/>
              <w:rPr>
                <w:iCs/>
                <w:sz w:val="20"/>
                <w:lang w:eastAsia="bg-BG"/>
              </w:rPr>
            </w:pPr>
            <w:r>
              <w:rPr>
                <w:iCs/>
                <w:sz w:val="20"/>
                <w:lang w:eastAsia="bg-BG"/>
              </w:rPr>
              <w:t>%</w:t>
            </w:r>
          </w:p>
        </w:tc>
        <w:tc>
          <w:tcPr>
            <w:tcW w:w="517" w:type="pct"/>
            <w:tcBorders>
              <w:top w:val="single" w:sz="4" w:space="0" w:color="auto"/>
              <w:left w:val="single" w:sz="4" w:space="0" w:color="auto"/>
              <w:bottom w:val="single" w:sz="4" w:space="0" w:color="auto"/>
              <w:right w:val="single" w:sz="4" w:space="0" w:color="auto"/>
            </w:tcBorders>
          </w:tcPr>
          <w:p w:rsidR="00014DD8" w:rsidRPr="00FE126F" w:rsidRDefault="00DF74A3" w:rsidP="00B411B9">
            <w:pPr>
              <w:pStyle w:val="ListBullet"/>
              <w:numPr>
                <w:ilvl w:val="0"/>
                <w:numId w:val="0"/>
              </w:numPr>
              <w:tabs>
                <w:tab w:val="left" w:pos="720"/>
              </w:tabs>
              <w:jc w:val="left"/>
              <w:rPr>
                <w:iCs/>
                <w:sz w:val="20"/>
                <w:lang w:eastAsia="bg-BG"/>
              </w:rPr>
            </w:pPr>
            <w:r w:rsidRPr="00FE126F">
              <w:rPr>
                <w:iCs/>
                <w:sz w:val="20"/>
                <w:lang w:eastAsia="bg-BG"/>
              </w:rPr>
              <w:t>Слабо развити</w:t>
            </w:r>
          </w:p>
        </w:tc>
        <w:tc>
          <w:tcPr>
            <w:tcW w:w="548" w:type="pct"/>
            <w:tcBorders>
              <w:top w:val="single" w:sz="4" w:space="0" w:color="auto"/>
              <w:left w:val="single" w:sz="4" w:space="0" w:color="auto"/>
              <w:bottom w:val="single" w:sz="4" w:space="0" w:color="auto"/>
              <w:right w:val="single" w:sz="4" w:space="0" w:color="auto"/>
            </w:tcBorders>
          </w:tcPr>
          <w:p w:rsidR="006E0C8E" w:rsidRPr="009537D2" w:rsidRDefault="00F244B9" w:rsidP="00682F09">
            <w:pPr>
              <w:pStyle w:val="ListBullet"/>
              <w:numPr>
                <w:ilvl w:val="0"/>
                <w:numId w:val="0"/>
              </w:numPr>
              <w:tabs>
                <w:tab w:val="left" w:pos="720"/>
              </w:tabs>
              <w:jc w:val="left"/>
              <w:rPr>
                <w:iCs/>
                <w:sz w:val="20"/>
                <w:lang w:val="en-US" w:eastAsia="bg-BG"/>
              </w:rPr>
            </w:pPr>
            <w:r w:rsidRPr="002F7662">
              <w:rPr>
                <w:sz w:val="20"/>
                <w:lang w:val="en-US"/>
              </w:rPr>
              <w:t>26.34</w:t>
            </w:r>
            <w:r w:rsidRPr="00F244B9">
              <w:rPr>
                <w:sz w:val="18"/>
                <w:szCs w:val="18"/>
                <w:lang w:val="en-US"/>
              </w:rPr>
              <w:t xml:space="preserve"> </w:t>
            </w:r>
            <w:r>
              <w:rPr>
                <w:sz w:val="18"/>
                <w:szCs w:val="18"/>
              </w:rPr>
              <w:t xml:space="preserve"> </w:t>
            </w:r>
          </w:p>
        </w:tc>
        <w:tc>
          <w:tcPr>
            <w:tcW w:w="457" w:type="pct"/>
            <w:tcBorders>
              <w:top w:val="single" w:sz="4" w:space="0" w:color="auto"/>
              <w:left w:val="single" w:sz="4" w:space="0" w:color="auto"/>
              <w:bottom w:val="single" w:sz="4" w:space="0" w:color="auto"/>
              <w:right w:val="single" w:sz="4" w:space="0" w:color="auto"/>
            </w:tcBorders>
          </w:tcPr>
          <w:p w:rsidR="006E0C8E" w:rsidRPr="009537D2" w:rsidRDefault="006E0C8E" w:rsidP="00B411B9">
            <w:pPr>
              <w:snapToGrid w:val="0"/>
              <w:rPr>
                <w:iCs/>
                <w:sz w:val="20"/>
                <w:lang w:val="en-US" w:eastAsia="bg-BG"/>
              </w:rPr>
            </w:pPr>
            <w:r>
              <w:rPr>
                <w:iCs/>
                <w:sz w:val="20"/>
                <w:lang w:val="en-US" w:eastAsia="bg-BG"/>
              </w:rPr>
              <w:t>2013</w:t>
            </w:r>
          </w:p>
        </w:tc>
        <w:tc>
          <w:tcPr>
            <w:tcW w:w="695" w:type="pct"/>
            <w:tcBorders>
              <w:top w:val="single" w:sz="4" w:space="0" w:color="auto"/>
              <w:left w:val="single" w:sz="4" w:space="0" w:color="auto"/>
              <w:bottom w:val="single" w:sz="4" w:space="0" w:color="auto"/>
              <w:right w:val="single" w:sz="4" w:space="0" w:color="auto"/>
            </w:tcBorders>
          </w:tcPr>
          <w:p w:rsidR="006E0C8E" w:rsidRPr="009537D2" w:rsidRDefault="002F7662" w:rsidP="00B411B9">
            <w:pPr>
              <w:pStyle w:val="ListBullet"/>
              <w:numPr>
                <w:ilvl w:val="0"/>
                <w:numId w:val="0"/>
              </w:numPr>
              <w:tabs>
                <w:tab w:val="left" w:pos="720"/>
              </w:tabs>
              <w:rPr>
                <w:iCs/>
                <w:sz w:val="20"/>
                <w:lang w:val="en-US" w:eastAsia="bg-BG"/>
              </w:rPr>
            </w:pPr>
            <w:r w:rsidRPr="005A2B21">
              <w:rPr>
                <w:sz w:val="20"/>
                <w:lang w:val="en-GB"/>
              </w:rPr>
              <w:t>23.49</w:t>
            </w:r>
            <w:r w:rsidRPr="002F7662">
              <w:rPr>
                <w:sz w:val="18"/>
                <w:szCs w:val="18"/>
                <w:lang w:val="en-GB"/>
              </w:rPr>
              <w:t xml:space="preserve"> </w:t>
            </w:r>
            <w:r>
              <w:rPr>
                <w:sz w:val="18"/>
                <w:szCs w:val="18"/>
              </w:rPr>
              <w:t xml:space="preserve"> </w:t>
            </w:r>
          </w:p>
        </w:tc>
        <w:tc>
          <w:tcPr>
            <w:tcW w:w="556" w:type="pct"/>
            <w:tcBorders>
              <w:top w:val="single" w:sz="4" w:space="0" w:color="auto"/>
              <w:left w:val="single" w:sz="4" w:space="0" w:color="auto"/>
              <w:bottom w:val="single" w:sz="4" w:space="0" w:color="auto"/>
              <w:right w:val="single" w:sz="4" w:space="0" w:color="auto"/>
            </w:tcBorders>
          </w:tcPr>
          <w:p w:rsidR="00014DD8" w:rsidRPr="00FE126F" w:rsidRDefault="009D2A51" w:rsidP="000D5E24">
            <w:pPr>
              <w:pStyle w:val="ListBullet"/>
              <w:numPr>
                <w:ilvl w:val="0"/>
                <w:numId w:val="0"/>
              </w:numPr>
              <w:tabs>
                <w:tab w:val="left" w:pos="720"/>
              </w:tabs>
              <w:jc w:val="left"/>
              <w:rPr>
                <w:iCs/>
                <w:sz w:val="20"/>
                <w:lang w:eastAsia="bg-BG"/>
              </w:rPr>
            </w:pPr>
            <w:r w:rsidRPr="00FE126F">
              <w:rPr>
                <w:iCs/>
                <w:sz w:val="20"/>
                <w:lang w:eastAsia="bg-BG"/>
              </w:rPr>
              <w:t>ИА за проучване и поддържане на река Дунав</w:t>
            </w:r>
          </w:p>
        </w:tc>
        <w:tc>
          <w:tcPr>
            <w:tcW w:w="418" w:type="pct"/>
            <w:tcBorders>
              <w:top w:val="single" w:sz="4" w:space="0" w:color="auto"/>
              <w:left w:val="single" w:sz="4" w:space="0" w:color="auto"/>
              <w:bottom w:val="single" w:sz="4" w:space="0" w:color="auto"/>
              <w:right w:val="single" w:sz="4" w:space="0" w:color="auto"/>
            </w:tcBorders>
          </w:tcPr>
          <w:p w:rsidR="00014DD8" w:rsidRPr="00FE126F" w:rsidRDefault="006E62E9" w:rsidP="00B411B9">
            <w:pPr>
              <w:pStyle w:val="ListBullet"/>
              <w:numPr>
                <w:ilvl w:val="0"/>
                <w:numId w:val="0"/>
              </w:numPr>
              <w:tabs>
                <w:tab w:val="left" w:pos="720"/>
              </w:tabs>
              <w:jc w:val="left"/>
              <w:rPr>
                <w:iCs/>
                <w:sz w:val="20"/>
                <w:lang w:eastAsia="bg-BG"/>
              </w:rPr>
            </w:pPr>
            <w:r>
              <w:rPr>
                <w:iCs/>
                <w:sz w:val="20"/>
                <w:lang w:eastAsia="bg-BG"/>
              </w:rPr>
              <w:t>На годишна база</w:t>
            </w:r>
          </w:p>
        </w:tc>
      </w:tr>
      <w:tr w:rsidR="00CD7C45" w:rsidRPr="00F20D1F" w:rsidTr="00C13C10">
        <w:trPr>
          <w:trHeight w:val="798"/>
        </w:trPr>
        <w:tc>
          <w:tcPr>
            <w:tcW w:w="436" w:type="pct"/>
            <w:tcBorders>
              <w:top w:val="single" w:sz="4" w:space="0" w:color="auto"/>
              <w:left w:val="single" w:sz="4" w:space="0" w:color="auto"/>
              <w:bottom w:val="single" w:sz="4" w:space="0" w:color="auto"/>
              <w:right w:val="single" w:sz="4" w:space="0" w:color="auto"/>
            </w:tcBorders>
          </w:tcPr>
          <w:p w:rsidR="00CD7C45" w:rsidRDefault="006E62E9" w:rsidP="00B411B9">
            <w:pPr>
              <w:pStyle w:val="Text1"/>
              <w:ind w:left="0"/>
              <w:jc w:val="left"/>
              <w:rPr>
                <w:i/>
                <w:sz w:val="18"/>
                <w:szCs w:val="18"/>
                <w:lang w:val="bg-BG" w:eastAsia="en-GB"/>
              </w:rPr>
            </w:pPr>
            <w:r>
              <w:rPr>
                <w:i/>
                <w:sz w:val="18"/>
                <w:szCs w:val="18"/>
                <w:lang w:val="bg-BG" w:eastAsia="en-GB"/>
              </w:rPr>
              <w:t>2</w:t>
            </w:r>
          </w:p>
        </w:tc>
        <w:tc>
          <w:tcPr>
            <w:tcW w:w="748" w:type="pct"/>
            <w:tcBorders>
              <w:top w:val="single" w:sz="4" w:space="0" w:color="auto"/>
              <w:left w:val="single" w:sz="4" w:space="0" w:color="auto"/>
              <w:bottom w:val="single" w:sz="4" w:space="0" w:color="auto"/>
              <w:right w:val="single" w:sz="4" w:space="0" w:color="auto"/>
            </w:tcBorders>
          </w:tcPr>
          <w:p w:rsidR="00CD7C45" w:rsidRPr="005A2B21" w:rsidRDefault="003D2A7D" w:rsidP="007509E0">
            <w:pPr>
              <w:pStyle w:val="Text1"/>
              <w:spacing w:after="0"/>
              <w:ind w:left="0"/>
              <w:jc w:val="left"/>
              <w:rPr>
                <w:iCs/>
                <w:sz w:val="20"/>
                <w:szCs w:val="20"/>
                <w:lang w:val="bg-BG"/>
              </w:rPr>
            </w:pPr>
            <w:r w:rsidRPr="005A2B21">
              <w:rPr>
                <w:iCs/>
                <w:sz w:val="20"/>
                <w:szCs w:val="20"/>
                <w:lang w:val="bg-BG"/>
              </w:rPr>
              <w:t>Отпадъци, генерирани от кораби и от товари, обработвани в пристанищата</w:t>
            </w:r>
          </w:p>
        </w:tc>
        <w:tc>
          <w:tcPr>
            <w:tcW w:w="625" w:type="pct"/>
            <w:tcBorders>
              <w:top w:val="single" w:sz="4" w:space="0" w:color="auto"/>
              <w:left w:val="single" w:sz="4" w:space="0" w:color="auto"/>
              <w:bottom w:val="single" w:sz="4" w:space="0" w:color="auto"/>
              <w:right w:val="single" w:sz="4" w:space="0" w:color="auto"/>
            </w:tcBorders>
          </w:tcPr>
          <w:p w:rsidR="00CD7C45" w:rsidRPr="005A2B21" w:rsidRDefault="001D76D4" w:rsidP="00B411B9">
            <w:pPr>
              <w:snapToGrid w:val="0"/>
              <w:rPr>
                <w:iCs/>
                <w:sz w:val="20"/>
                <w:lang w:eastAsia="bg-BG"/>
              </w:rPr>
            </w:pPr>
            <w:r w:rsidRPr="005A2B21">
              <w:rPr>
                <w:sz w:val="20"/>
              </w:rPr>
              <w:t>м</w:t>
            </w:r>
            <w:r w:rsidRPr="005A2B21">
              <w:rPr>
                <w:sz w:val="20"/>
                <w:vertAlign w:val="superscript"/>
                <w:lang w:val="en-GB"/>
              </w:rPr>
              <w:t>3</w:t>
            </w:r>
            <w:r w:rsidRPr="005A2B21">
              <w:rPr>
                <w:sz w:val="20"/>
                <w:lang w:val="en-GB"/>
              </w:rPr>
              <w:t>/</w:t>
            </w:r>
            <w:r w:rsidRPr="005A2B21">
              <w:rPr>
                <w:sz w:val="20"/>
              </w:rPr>
              <w:t>год.</w:t>
            </w:r>
          </w:p>
        </w:tc>
        <w:tc>
          <w:tcPr>
            <w:tcW w:w="517" w:type="pct"/>
            <w:tcBorders>
              <w:top w:val="single" w:sz="4" w:space="0" w:color="auto"/>
              <w:left w:val="single" w:sz="4" w:space="0" w:color="auto"/>
              <w:bottom w:val="single" w:sz="4" w:space="0" w:color="auto"/>
              <w:right w:val="single" w:sz="4" w:space="0" w:color="auto"/>
            </w:tcBorders>
          </w:tcPr>
          <w:p w:rsidR="00CD7C45" w:rsidRPr="00FE126F" w:rsidRDefault="00A012DB" w:rsidP="00B411B9">
            <w:pPr>
              <w:pStyle w:val="ListBullet"/>
              <w:numPr>
                <w:ilvl w:val="0"/>
                <w:numId w:val="0"/>
              </w:numPr>
              <w:tabs>
                <w:tab w:val="left" w:pos="720"/>
              </w:tabs>
              <w:jc w:val="left"/>
              <w:rPr>
                <w:iCs/>
                <w:sz w:val="20"/>
                <w:lang w:eastAsia="bg-BG"/>
              </w:rPr>
            </w:pPr>
            <w:r w:rsidRPr="00FE126F">
              <w:rPr>
                <w:iCs/>
                <w:sz w:val="20"/>
                <w:lang w:eastAsia="bg-BG"/>
              </w:rPr>
              <w:t>Слабо развити</w:t>
            </w:r>
          </w:p>
        </w:tc>
        <w:tc>
          <w:tcPr>
            <w:tcW w:w="548" w:type="pct"/>
            <w:tcBorders>
              <w:top w:val="single" w:sz="4" w:space="0" w:color="auto"/>
              <w:left w:val="single" w:sz="4" w:space="0" w:color="auto"/>
              <w:bottom w:val="single" w:sz="4" w:space="0" w:color="auto"/>
              <w:right w:val="single" w:sz="4" w:space="0" w:color="auto"/>
            </w:tcBorders>
          </w:tcPr>
          <w:p w:rsidR="00CD7C45" w:rsidRPr="00FE126F" w:rsidRDefault="0065018B" w:rsidP="00682F09">
            <w:pPr>
              <w:pStyle w:val="ListBullet"/>
              <w:numPr>
                <w:ilvl w:val="0"/>
                <w:numId w:val="0"/>
              </w:numPr>
              <w:tabs>
                <w:tab w:val="left" w:pos="720"/>
              </w:tabs>
              <w:jc w:val="left"/>
              <w:rPr>
                <w:iCs/>
                <w:sz w:val="20"/>
                <w:lang w:eastAsia="bg-BG"/>
              </w:rPr>
            </w:pPr>
            <w:r w:rsidRPr="00FE126F">
              <w:rPr>
                <w:iCs/>
                <w:sz w:val="20"/>
                <w:lang w:eastAsia="bg-BG"/>
              </w:rPr>
              <w:t>0</w:t>
            </w:r>
          </w:p>
        </w:tc>
        <w:tc>
          <w:tcPr>
            <w:tcW w:w="457" w:type="pct"/>
            <w:tcBorders>
              <w:top w:val="single" w:sz="4" w:space="0" w:color="auto"/>
              <w:left w:val="single" w:sz="4" w:space="0" w:color="auto"/>
              <w:bottom w:val="single" w:sz="4" w:space="0" w:color="auto"/>
              <w:right w:val="single" w:sz="4" w:space="0" w:color="auto"/>
            </w:tcBorders>
          </w:tcPr>
          <w:p w:rsidR="00CD7C45" w:rsidRPr="00FE126F" w:rsidRDefault="0065018B" w:rsidP="00B411B9">
            <w:pPr>
              <w:snapToGrid w:val="0"/>
              <w:rPr>
                <w:iCs/>
                <w:sz w:val="20"/>
                <w:lang w:eastAsia="bg-BG"/>
              </w:rPr>
            </w:pPr>
            <w:r w:rsidRPr="00FE126F">
              <w:rPr>
                <w:iCs/>
                <w:sz w:val="20"/>
                <w:lang w:eastAsia="bg-BG"/>
              </w:rPr>
              <w:t>2013</w:t>
            </w:r>
          </w:p>
        </w:tc>
        <w:tc>
          <w:tcPr>
            <w:tcW w:w="695" w:type="pct"/>
            <w:tcBorders>
              <w:top w:val="single" w:sz="4" w:space="0" w:color="auto"/>
              <w:left w:val="single" w:sz="4" w:space="0" w:color="auto"/>
              <w:bottom w:val="single" w:sz="4" w:space="0" w:color="auto"/>
              <w:right w:val="single" w:sz="4" w:space="0" w:color="auto"/>
            </w:tcBorders>
          </w:tcPr>
          <w:p w:rsidR="00CD7C45" w:rsidRPr="00FE126F" w:rsidRDefault="00864FB5" w:rsidP="00B411B9">
            <w:pPr>
              <w:pStyle w:val="ListBullet"/>
              <w:numPr>
                <w:ilvl w:val="0"/>
                <w:numId w:val="0"/>
              </w:numPr>
              <w:tabs>
                <w:tab w:val="left" w:pos="720"/>
              </w:tabs>
              <w:rPr>
                <w:iCs/>
                <w:sz w:val="20"/>
                <w:lang w:eastAsia="bg-BG"/>
              </w:rPr>
            </w:pPr>
            <w:r>
              <w:rPr>
                <w:iCs/>
                <w:sz w:val="20"/>
                <w:lang w:eastAsia="bg-BG"/>
              </w:rPr>
              <w:t>1</w:t>
            </w:r>
            <w:r w:rsidR="0065018B" w:rsidRPr="00FE126F">
              <w:rPr>
                <w:iCs/>
                <w:sz w:val="20"/>
                <w:lang w:eastAsia="bg-BG"/>
              </w:rPr>
              <w:t>0 000</w:t>
            </w:r>
          </w:p>
        </w:tc>
        <w:tc>
          <w:tcPr>
            <w:tcW w:w="556" w:type="pct"/>
            <w:tcBorders>
              <w:top w:val="single" w:sz="4" w:space="0" w:color="auto"/>
              <w:left w:val="single" w:sz="4" w:space="0" w:color="auto"/>
              <w:bottom w:val="single" w:sz="4" w:space="0" w:color="auto"/>
              <w:right w:val="single" w:sz="4" w:space="0" w:color="auto"/>
            </w:tcBorders>
          </w:tcPr>
          <w:p w:rsidR="00CD7C45" w:rsidRPr="00FE126F" w:rsidRDefault="0065018B" w:rsidP="000D5E24">
            <w:pPr>
              <w:pStyle w:val="ListBullet"/>
              <w:numPr>
                <w:ilvl w:val="0"/>
                <w:numId w:val="0"/>
              </w:numPr>
              <w:tabs>
                <w:tab w:val="left" w:pos="720"/>
              </w:tabs>
              <w:jc w:val="left"/>
              <w:rPr>
                <w:iCs/>
                <w:sz w:val="20"/>
                <w:lang w:eastAsia="bg-BG"/>
              </w:rPr>
            </w:pPr>
            <w:r w:rsidRPr="00FE126F">
              <w:rPr>
                <w:iCs/>
                <w:sz w:val="20"/>
                <w:lang w:eastAsia="bg-BG"/>
              </w:rPr>
              <w:t>ДП Пристанищна инфраструктура</w:t>
            </w:r>
          </w:p>
        </w:tc>
        <w:tc>
          <w:tcPr>
            <w:tcW w:w="418" w:type="pct"/>
            <w:tcBorders>
              <w:top w:val="single" w:sz="4" w:space="0" w:color="auto"/>
              <w:left w:val="single" w:sz="4" w:space="0" w:color="auto"/>
              <w:bottom w:val="single" w:sz="4" w:space="0" w:color="auto"/>
              <w:right w:val="single" w:sz="4" w:space="0" w:color="auto"/>
            </w:tcBorders>
          </w:tcPr>
          <w:p w:rsidR="00CD7C45" w:rsidRPr="00FE126F" w:rsidRDefault="006E62E9" w:rsidP="00B411B9">
            <w:pPr>
              <w:pStyle w:val="ListBullet"/>
              <w:numPr>
                <w:ilvl w:val="0"/>
                <w:numId w:val="0"/>
              </w:numPr>
              <w:tabs>
                <w:tab w:val="left" w:pos="720"/>
              </w:tabs>
              <w:jc w:val="left"/>
              <w:rPr>
                <w:iCs/>
                <w:sz w:val="20"/>
                <w:lang w:eastAsia="bg-BG"/>
              </w:rPr>
            </w:pPr>
            <w:r>
              <w:rPr>
                <w:iCs/>
                <w:sz w:val="20"/>
                <w:lang w:eastAsia="bg-BG"/>
              </w:rPr>
              <w:t>На годишна база</w:t>
            </w:r>
          </w:p>
        </w:tc>
      </w:tr>
      <w:tr w:rsidR="00A95734" w:rsidRPr="00F20D1F" w:rsidTr="00C13C10">
        <w:trPr>
          <w:trHeight w:val="798"/>
        </w:trPr>
        <w:tc>
          <w:tcPr>
            <w:tcW w:w="436" w:type="pct"/>
            <w:tcBorders>
              <w:top w:val="single" w:sz="4" w:space="0" w:color="auto"/>
              <w:left w:val="single" w:sz="4" w:space="0" w:color="auto"/>
              <w:bottom w:val="single" w:sz="4" w:space="0" w:color="auto"/>
              <w:right w:val="single" w:sz="4" w:space="0" w:color="auto"/>
            </w:tcBorders>
          </w:tcPr>
          <w:p w:rsidR="00A95734" w:rsidRPr="00B53B91" w:rsidRDefault="00A95734" w:rsidP="00B411B9">
            <w:pPr>
              <w:pStyle w:val="Text1"/>
              <w:ind w:left="0"/>
              <w:jc w:val="left"/>
              <w:rPr>
                <w:i/>
                <w:sz w:val="18"/>
                <w:szCs w:val="18"/>
                <w:highlight w:val="yellow"/>
                <w:lang w:val="bg-BG" w:eastAsia="en-GB"/>
              </w:rPr>
            </w:pPr>
          </w:p>
        </w:tc>
        <w:tc>
          <w:tcPr>
            <w:tcW w:w="748" w:type="pct"/>
            <w:tcBorders>
              <w:top w:val="single" w:sz="4" w:space="0" w:color="auto"/>
              <w:left w:val="single" w:sz="4" w:space="0" w:color="auto"/>
              <w:bottom w:val="single" w:sz="4" w:space="0" w:color="auto"/>
              <w:right w:val="single" w:sz="4" w:space="0" w:color="auto"/>
            </w:tcBorders>
          </w:tcPr>
          <w:p w:rsidR="00A95734" w:rsidRPr="00B53B91" w:rsidRDefault="00A95734" w:rsidP="007509E0">
            <w:pPr>
              <w:pStyle w:val="Text1"/>
              <w:spacing w:after="0"/>
              <w:ind w:left="0"/>
              <w:jc w:val="left"/>
              <w:rPr>
                <w:iCs/>
                <w:sz w:val="20"/>
                <w:szCs w:val="20"/>
                <w:highlight w:val="yellow"/>
                <w:lang w:val="bg-BG"/>
              </w:rPr>
            </w:pPr>
          </w:p>
        </w:tc>
        <w:tc>
          <w:tcPr>
            <w:tcW w:w="625" w:type="pct"/>
            <w:tcBorders>
              <w:top w:val="single" w:sz="4" w:space="0" w:color="auto"/>
              <w:left w:val="single" w:sz="4" w:space="0" w:color="auto"/>
              <w:bottom w:val="single" w:sz="4" w:space="0" w:color="auto"/>
              <w:right w:val="single" w:sz="4" w:space="0" w:color="auto"/>
            </w:tcBorders>
          </w:tcPr>
          <w:p w:rsidR="00A95734" w:rsidRPr="00B53B91" w:rsidRDefault="00A95734" w:rsidP="00B411B9">
            <w:pPr>
              <w:snapToGrid w:val="0"/>
              <w:rPr>
                <w:sz w:val="20"/>
                <w:highlight w:val="yellow"/>
              </w:rPr>
            </w:pPr>
          </w:p>
        </w:tc>
        <w:tc>
          <w:tcPr>
            <w:tcW w:w="517" w:type="pct"/>
            <w:tcBorders>
              <w:top w:val="single" w:sz="4" w:space="0" w:color="auto"/>
              <w:left w:val="single" w:sz="4" w:space="0" w:color="auto"/>
              <w:bottom w:val="single" w:sz="4" w:space="0" w:color="auto"/>
              <w:right w:val="single" w:sz="4" w:space="0" w:color="auto"/>
            </w:tcBorders>
          </w:tcPr>
          <w:p w:rsidR="00A95734" w:rsidRPr="00B53B91" w:rsidRDefault="00A95734" w:rsidP="00B411B9">
            <w:pPr>
              <w:pStyle w:val="ListBullet"/>
              <w:numPr>
                <w:ilvl w:val="0"/>
                <w:numId w:val="0"/>
              </w:numPr>
              <w:tabs>
                <w:tab w:val="left" w:pos="720"/>
              </w:tabs>
              <w:jc w:val="left"/>
              <w:rPr>
                <w:iCs/>
                <w:sz w:val="20"/>
                <w:highlight w:val="yellow"/>
                <w:lang w:eastAsia="bg-BG"/>
              </w:rPr>
            </w:pPr>
          </w:p>
        </w:tc>
        <w:tc>
          <w:tcPr>
            <w:tcW w:w="548" w:type="pct"/>
            <w:tcBorders>
              <w:top w:val="single" w:sz="4" w:space="0" w:color="auto"/>
              <w:left w:val="single" w:sz="4" w:space="0" w:color="auto"/>
              <w:bottom w:val="single" w:sz="4" w:space="0" w:color="auto"/>
              <w:right w:val="single" w:sz="4" w:space="0" w:color="auto"/>
            </w:tcBorders>
          </w:tcPr>
          <w:p w:rsidR="00A95734" w:rsidRPr="00B53B91" w:rsidRDefault="00A95734" w:rsidP="00682F09">
            <w:pPr>
              <w:pStyle w:val="ListBullet"/>
              <w:numPr>
                <w:ilvl w:val="0"/>
                <w:numId w:val="0"/>
              </w:numPr>
              <w:tabs>
                <w:tab w:val="left" w:pos="720"/>
              </w:tabs>
              <w:jc w:val="left"/>
              <w:rPr>
                <w:iCs/>
                <w:sz w:val="20"/>
                <w:highlight w:val="yellow"/>
                <w:lang w:eastAsia="bg-BG"/>
              </w:rPr>
            </w:pPr>
          </w:p>
        </w:tc>
        <w:tc>
          <w:tcPr>
            <w:tcW w:w="457" w:type="pct"/>
            <w:tcBorders>
              <w:top w:val="single" w:sz="4" w:space="0" w:color="auto"/>
              <w:left w:val="single" w:sz="4" w:space="0" w:color="auto"/>
              <w:bottom w:val="single" w:sz="4" w:space="0" w:color="auto"/>
              <w:right w:val="single" w:sz="4" w:space="0" w:color="auto"/>
            </w:tcBorders>
          </w:tcPr>
          <w:p w:rsidR="00A95734" w:rsidRPr="00B53B91" w:rsidRDefault="00A95734" w:rsidP="00B411B9">
            <w:pPr>
              <w:snapToGrid w:val="0"/>
              <w:rPr>
                <w:iCs/>
                <w:sz w:val="20"/>
                <w:highlight w:val="yellow"/>
                <w:lang w:eastAsia="bg-BG"/>
              </w:rPr>
            </w:pPr>
          </w:p>
        </w:tc>
        <w:tc>
          <w:tcPr>
            <w:tcW w:w="695" w:type="pct"/>
            <w:tcBorders>
              <w:top w:val="single" w:sz="4" w:space="0" w:color="auto"/>
              <w:left w:val="single" w:sz="4" w:space="0" w:color="auto"/>
              <w:bottom w:val="single" w:sz="4" w:space="0" w:color="auto"/>
              <w:right w:val="single" w:sz="4" w:space="0" w:color="auto"/>
            </w:tcBorders>
          </w:tcPr>
          <w:p w:rsidR="00A95734" w:rsidRPr="00B53B91" w:rsidDel="00864FB5" w:rsidRDefault="00A95734" w:rsidP="00B411B9">
            <w:pPr>
              <w:pStyle w:val="ListBullet"/>
              <w:numPr>
                <w:ilvl w:val="0"/>
                <w:numId w:val="0"/>
              </w:numPr>
              <w:tabs>
                <w:tab w:val="left" w:pos="720"/>
              </w:tabs>
              <w:rPr>
                <w:iCs/>
                <w:sz w:val="20"/>
                <w:highlight w:val="yellow"/>
                <w:lang w:eastAsia="bg-BG"/>
              </w:rPr>
            </w:pPr>
          </w:p>
        </w:tc>
        <w:tc>
          <w:tcPr>
            <w:tcW w:w="556" w:type="pct"/>
            <w:tcBorders>
              <w:top w:val="single" w:sz="4" w:space="0" w:color="auto"/>
              <w:left w:val="single" w:sz="4" w:space="0" w:color="auto"/>
              <w:bottom w:val="single" w:sz="4" w:space="0" w:color="auto"/>
              <w:right w:val="single" w:sz="4" w:space="0" w:color="auto"/>
            </w:tcBorders>
          </w:tcPr>
          <w:p w:rsidR="00A95734" w:rsidRPr="00B53B91" w:rsidRDefault="00A95734" w:rsidP="000D5E24">
            <w:pPr>
              <w:pStyle w:val="ListBullet"/>
              <w:numPr>
                <w:ilvl w:val="0"/>
                <w:numId w:val="0"/>
              </w:numPr>
              <w:tabs>
                <w:tab w:val="left" w:pos="720"/>
              </w:tabs>
              <w:jc w:val="left"/>
              <w:rPr>
                <w:iCs/>
                <w:sz w:val="20"/>
                <w:highlight w:val="yellow"/>
                <w:lang w:eastAsia="bg-BG"/>
              </w:rPr>
            </w:pPr>
          </w:p>
        </w:tc>
        <w:tc>
          <w:tcPr>
            <w:tcW w:w="418" w:type="pct"/>
            <w:tcBorders>
              <w:top w:val="single" w:sz="4" w:space="0" w:color="auto"/>
              <w:left w:val="single" w:sz="4" w:space="0" w:color="auto"/>
              <w:bottom w:val="single" w:sz="4" w:space="0" w:color="auto"/>
              <w:right w:val="single" w:sz="4" w:space="0" w:color="auto"/>
            </w:tcBorders>
          </w:tcPr>
          <w:p w:rsidR="00A95734" w:rsidRPr="00B53B91" w:rsidRDefault="00A95734" w:rsidP="00B411B9">
            <w:pPr>
              <w:pStyle w:val="ListBullet"/>
              <w:numPr>
                <w:ilvl w:val="0"/>
                <w:numId w:val="0"/>
              </w:numPr>
              <w:tabs>
                <w:tab w:val="left" w:pos="720"/>
              </w:tabs>
              <w:jc w:val="left"/>
              <w:rPr>
                <w:iCs/>
                <w:sz w:val="20"/>
                <w:highlight w:val="yellow"/>
                <w:lang w:eastAsia="bg-BG"/>
              </w:rPr>
            </w:pPr>
          </w:p>
        </w:tc>
      </w:tr>
    </w:tbl>
    <w:p w:rsidR="00C97796" w:rsidRPr="00E87345" w:rsidRDefault="00C97796" w:rsidP="00300D81">
      <w:pPr>
        <w:suppressAutoHyphens/>
        <w:rPr>
          <w:b/>
          <w:highlight w:val="cyan"/>
          <w:lang w:val="ru-RU"/>
        </w:rPr>
      </w:pPr>
    </w:p>
    <w:p w:rsidR="008E32CE" w:rsidRPr="00FE126F" w:rsidRDefault="008E32CE" w:rsidP="00DC62D1">
      <w:pPr>
        <w:spacing w:before="0" w:after="200" w:line="276" w:lineRule="auto"/>
        <w:rPr>
          <w:sz w:val="22"/>
          <w:szCs w:val="22"/>
          <w:lang w:val="en-US" w:eastAsia="en-US"/>
        </w:rPr>
      </w:pPr>
      <w:r w:rsidRPr="008E32CE">
        <w:rPr>
          <w:sz w:val="22"/>
          <w:szCs w:val="22"/>
          <w:lang w:val="en-US" w:eastAsia="en-US"/>
        </w:rPr>
        <w:t>Изходните данни за индикатора са взети от събрани данни за брой дни на неизпълнение на препоръките на ДК (Дунавската комисия).</w:t>
      </w:r>
      <w:r>
        <w:rPr>
          <w:sz w:val="22"/>
          <w:szCs w:val="22"/>
          <w:lang w:val="en-US" w:eastAsia="en-US"/>
        </w:rPr>
        <w:t xml:space="preserve"> </w:t>
      </w:r>
      <w:r w:rsidRPr="008E32CE">
        <w:rPr>
          <w:sz w:val="22"/>
          <w:szCs w:val="22"/>
          <w:lang w:val="en-US" w:eastAsia="en-US"/>
        </w:rPr>
        <w:t>Българският участък за поддържане на корабоплавателния път е разделен условно на три района (Свищов, Русе и Силистра), като водните нива за всеки район се определят по основния пегел, разположен в съответния район, а именно в градовете Свищов, Русе и Силистра. Базовата стойност е определена като са взети под внимание броя дни на неизпълнение на препоръките на ДК в районите Свищов, Русе и Силистра събрани заедно за предходните 10 години (2004-2013).</w:t>
      </w:r>
      <w:r w:rsidR="00346872">
        <w:rPr>
          <w:sz w:val="22"/>
          <w:szCs w:val="22"/>
          <w:lang w:val="en-US" w:eastAsia="en-US"/>
        </w:rPr>
        <w:t xml:space="preserve"> </w:t>
      </w:r>
      <w:r w:rsidR="00346872" w:rsidRPr="00346872">
        <w:rPr>
          <w:sz w:val="22"/>
          <w:szCs w:val="22"/>
          <w:lang w:val="en-US" w:eastAsia="en-US"/>
        </w:rPr>
        <w:t>Прогнозираме в края на 2023 г. да имаме снижение от 9</w:t>
      </w:r>
      <w:r w:rsidR="0000101B">
        <w:rPr>
          <w:sz w:val="22"/>
          <w:szCs w:val="22"/>
          <w:lang w:eastAsia="en-US"/>
        </w:rPr>
        <w:t>6,</w:t>
      </w:r>
      <w:r w:rsidR="00346872" w:rsidRPr="00346872">
        <w:rPr>
          <w:sz w:val="22"/>
          <w:szCs w:val="22"/>
          <w:lang w:val="en-US" w:eastAsia="en-US"/>
        </w:rPr>
        <w:t>2 на 8</w:t>
      </w:r>
      <w:r w:rsidR="0000101B">
        <w:rPr>
          <w:sz w:val="22"/>
          <w:szCs w:val="22"/>
          <w:lang w:eastAsia="en-US"/>
        </w:rPr>
        <w:t>5</w:t>
      </w:r>
      <w:r w:rsidR="00346872" w:rsidRPr="00346872">
        <w:rPr>
          <w:sz w:val="22"/>
          <w:szCs w:val="22"/>
          <w:lang w:val="en-US" w:eastAsia="en-US"/>
        </w:rPr>
        <w:t>.</w:t>
      </w:r>
      <w:r w:rsidR="00812E82">
        <w:rPr>
          <w:sz w:val="22"/>
          <w:szCs w:val="22"/>
          <w:lang w:eastAsia="en-US"/>
        </w:rPr>
        <w:t>8</w:t>
      </w:r>
      <w:r w:rsidR="00346872" w:rsidRPr="00346872">
        <w:rPr>
          <w:sz w:val="22"/>
          <w:szCs w:val="22"/>
          <w:lang w:val="en-US" w:eastAsia="en-US"/>
        </w:rPr>
        <w:t xml:space="preserve"> средно многогодишен брой дни с прагове над НКРН в % в българския участък</w:t>
      </w:r>
      <w:r w:rsidR="00542CC8">
        <w:rPr>
          <w:sz w:val="22"/>
          <w:szCs w:val="22"/>
          <w:lang w:eastAsia="en-US"/>
        </w:rPr>
        <w:t xml:space="preserve">, </w:t>
      </w:r>
      <w:r w:rsidR="00542CC8" w:rsidRPr="00542CC8">
        <w:rPr>
          <w:sz w:val="22"/>
          <w:szCs w:val="22"/>
          <w:lang w:eastAsia="en-US"/>
        </w:rPr>
        <w:t>което дава следния резултат:</w:t>
      </w:r>
      <w:r w:rsidR="00542CC8">
        <w:rPr>
          <w:sz w:val="22"/>
          <w:szCs w:val="22"/>
          <w:lang w:eastAsia="en-US"/>
        </w:rPr>
        <w:t xml:space="preserve"> </w:t>
      </w:r>
      <w:r w:rsidR="00542CC8" w:rsidRPr="00542CC8">
        <w:rPr>
          <w:sz w:val="22"/>
          <w:szCs w:val="22"/>
          <w:lang w:eastAsia="en-US"/>
        </w:rPr>
        <w:t>8</w:t>
      </w:r>
      <w:r w:rsidR="00EF2BE1">
        <w:rPr>
          <w:sz w:val="22"/>
          <w:szCs w:val="22"/>
          <w:lang w:eastAsia="en-US"/>
        </w:rPr>
        <w:t>5,8</w:t>
      </w:r>
      <w:r w:rsidR="00542CC8" w:rsidRPr="00542CC8">
        <w:rPr>
          <w:sz w:val="22"/>
          <w:szCs w:val="22"/>
          <w:lang w:eastAsia="en-US"/>
        </w:rPr>
        <w:t>:365,24х100 = 2</w:t>
      </w:r>
      <w:r w:rsidR="00111963">
        <w:rPr>
          <w:sz w:val="22"/>
          <w:szCs w:val="22"/>
          <w:lang w:eastAsia="en-US"/>
        </w:rPr>
        <w:t>3</w:t>
      </w:r>
      <w:r w:rsidR="00542CC8" w:rsidRPr="00542CC8">
        <w:rPr>
          <w:sz w:val="22"/>
          <w:szCs w:val="22"/>
          <w:lang w:eastAsia="en-US"/>
        </w:rPr>
        <w:t>.</w:t>
      </w:r>
      <w:r w:rsidR="00111963">
        <w:rPr>
          <w:sz w:val="22"/>
          <w:szCs w:val="22"/>
          <w:lang w:eastAsia="en-US"/>
        </w:rPr>
        <w:t>4</w:t>
      </w:r>
      <w:r w:rsidR="00542CC8" w:rsidRPr="00542CC8">
        <w:rPr>
          <w:sz w:val="22"/>
          <w:szCs w:val="22"/>
          <w:lang w:eastAsia="en-US"/>
        </w:rPr>
        <w:t>9 %</w:t>
      </w:r>
      <w:r w:rsidR="00346872">
        <w:rPr>
          <w:sz w:val="22"/>
          <w:szCs w:val="22"/>
          <w:lang w:val="en-US" w:eastAsia="en-US"/>
        </w:rPr>
        <w:t>.</w:t>
      </w:r>
    </w:p>
    <w:p w:rsidR="00D57D8A" w:rsidRPr="00D57D8A" w:rsidRDefault="00882705" w:rsidP="00D57D8A">
      <w:pPr>
        <w:spacing w:before="0" w:after="200" w:line="276" w:lineRule="auto"/>
        <w:rPr>
          <w:sz w:val="22"/>
          <w:szCs w:val="22"/>
          <w:lang w:eastAsia="en-US"/>
        </w:rPr>
      </w:pPr>
      <w:r w:rsidRPr="00FE126F">
        <w:rPr>
          <w:sz w:val="22"/>
          <w:szCs w:val="22"/>
          <w:lang w:eastAsia="en-US"/>
        </w:rPr>
        <w:t>Базовата стойност на</w:t>
      </w:r>
      <w:r w:rsidR="006934C2" w:rsidRPr="00FE126F">
        <w:rPr>
          <w:sz w:val="22"/>
          <w:szCs w:val="22"/>
          <w:lang w:val="en-US" w:eastAsia="en-US"/>
        </w:rPr>
        <w:t xml:space="preserve"> </w:t>
      </w:r>
      <w:r w:rsidRPr="00FE126F">
        <w:rPr>
          <w:sz w:val="22"/>
          <w:szCs w:val="22"/>
          <w:lang w:eastAsia="en-US"/>
        </w:rPr>
        <w:t>индикатора</w:t>
      </w:r>
      <w:r w:rsidR="006934C2" w:rsidRPr="00FE126F">
        <w:rPr>
          <w:sz w:val="22"/>
          <w:szCs w:val="22"/>
          <w:lang w:val="en-US" w:eastAsia="en-US"/>
        </w:rPr>
        <w:t xml:space="preserve"> </w:t>
      </w:r>
      <w:r w:rsidRPr="00FE126F">
        <w:rPr>
          <w:sz w:val="22"/>
          <w:szCs w:val="22"/>
          <w:lang w:eastAsia="en-US"/>
        </w:rPr>
        <w:t>за отпадъците, генерирани от кораби и от товари е</w:t>
      </w:r>
      <w:r w:rsidR="006934C2" w:rsidRPr="00FE126F">
        <w:rPr>
          <w:sz w:val="22"/>
          <w:szCs w:val="22"/>
          <w:lang w:val="en-US" w:eastAsia="en-US"/>
        </w:rPr>
        <w:t xml:space="preserve"> </w:t>
      </w:r>
      <w:r w:rsidRPr="00FE126F">
        <w:rPr>
          <w:sz w:val="22"/>
          <w:szCs w:val="22"/>
          <w:lang w:eastAsia="en-US"/>
        </w:rPr>
        <w:t>изведена на базата на статистическите данни</w:t>
      </w:r>
      <w:r w:rsidR="006934C2" w:rsidRPr="00FE126F">
        <w:rPr>
          <w:sz w:val="22"/>
          <w:szCs w:val="22"/>
          <w:lang w:val="en-US" w:eastAsia="en-US"/>
        </w:rPr>
        <w:t xml:space="preserve"> </w:t>
      </w:r>
      <w:r w:rsidRPr="00FE126F">
        <w:rPr>
          <w:sz w:val="22"/>
          <w:szCs w:val="22"/>
          <w:lang w:eastAsia="en-US"/>
        </w:rPr>
        <w:t>за отпадъците, доставени за обработване</w:t>
      </w:r>
      <w:r w:rsidR="006934C2" w:rsidRPr="00FE126F">
        <w:rPr>
          <w:sz w:val="22"/>
          <w:szCs w:val="22"/>
          <w:lang w:val="en-US" w:eastAsia="en-US"/>
        </w:rPr>
        <w:t xml:space="preserve"> </w:t>
      </w:r>
      <w:r w:rsidRPr="00FE126F">
        <w:rPr>
          <w:sz w:val="22"/>
          <w:szCs w:val="22"/>
          <w:lang w:eastAsia="en-US"/>
        </w:rPr>
        <w:t>в двете</w:t>
      </w:r>
      <w:r w:rsidR="006934C2" w:rsidRPr="00FE126F">
        <w:rPr>
          <w:sz w:val="22"/>
          <w:szCs w:val="22"/>
          <w:lang w:val="en-US" w:eastAsia="en-US"/>
        </w:rPr>
        <w:t xml:space="preserve"> </w:t>
      </w:r>
      <w:r w:rsidRPr="00FE126F">
        <w:rPr>
          <w:sz w:val="22"/>
          <w:szCs w:val="22"/>
          <w:lang w:eastAsia="en-US"/>
        </w:rPr>
        <w:t>морски пристанища през</w:t>
      </w:r>
      <w:r w:rsidR="006934C2" w:rsidRPr="00FE126F">
        <w:rPr>
          <w:sz w:val="22"/>
          <w:szCs w:val="22"/>
          <w:lang w:val="en-US" w:eastAsia="en-US"/>
        </w:rPr>
        <w:t xml:space="preserve"> 2013. </w:t>
      </w:r>
      <w:r w:rsidRPr="00FE126F">
        <w:rPr>
          <w:sz w:val="22"/>
          <w:szCs w:val="22"/>
          <w:lang w:eastAsia="en-US"/>
        </w:rPr>
        <w:t xml:space="preserve">Целевата стойност </w:t>
      </w:r>
      <w:r w:rsidR="005557E7">
        <w:rPr>
          <w:sz w:val="22"/>
          <w:szCs w:val="22"/>
          <w:lang w:eastAsia="en-US"/>
        </w:rPr>
        <w:t>б</w:t>
      </w:r>
      <w:r w:rsidRPr="00FE126F">
        <w:rPr>
          <w:sz w:val="22"/>
          <w:szCs w:val="22"/>
          <w:lang w:eastAsia="en-US"/>
        </w:rPr>
        <w:t>е определена на базата на прогнозиран</w:t>
      </w:r>
      <w:r w:rsidR="006934C2" w:rsidRPr="00FE126F">
        <w:rPr>
          <w:sz w:val="22"/>
          <w:szCs w:val="22"/>
          <w:lang w:val="en-US" w:eastAsia="en-US"/>
        </w:rPr>
        <w:t xml:space="preserve"> </w:t>
      </w:r>
      <w:r w:rsidRPr="00FE126F">
        <w:rPr>
          <w:sz w:val="22"/>
          <w:szCs w:val="22"/>
          <w:lang w:eastAsia="en-US"/>
        </w:rPr>
        <w:t>годишен ръст от</w:t>
      </w:r>
      <w:r w:rsidR="006934C2" w:rsidRPr="00FE126F">
        <w:rPr>
          <w:sz w:val="22"/>
          <w:szCs w:val="22"/>
          <w:lang w:val="en-US" w:eastAsia="en-US"/>
        </w:rPr>
        <w:t xml:space="preserve"> 10%, </w:t>
      </w:r>
      <w:r w:rsidRPr="00FE126F">
        <w:rPr>
          <w:sz w:val="22"/>
          <w:szCs w:val="22"/>
          <w:lang w:eastAsia="en-US"/>
        </w:rPr>
        <w:t>който включва</w:t>
      </w:r>
      <w:r w:rsidR="00E231F7">
        <w:rPr>
          <w:sz w:val="22"/>
          <w:szCs w:val="22"/>
          <w:lang w:eastAsia="en-US"/>
        </w:rPr>
        <w:t>ше</w:t>
      </w:r>
      <w:r w:rsidRPr="00FE126F">
        <w:rPr>
          <w:sz w:val="22"/>
          <w:szCs w:val="22"/>
          <w:lang w:eastAsia="en-US"/>
        </w:rPr>
        <w:t xml:space="preserve"> </w:t>
      </w:r>
      <w:r w:rsidRPr="00FE126F">
        <w:rPr>
          <w:sz w:val="22"/>
          <w:szCs w:val="22"/>
          <w:lang w:eastAsia="en-US"/>
        </w:rPr>
        <w:lastRenderedPageBreak/>
        <w:t>и очакваните количества от пристанищата на р. Дунава</w:t>
      </w:r>
      <w:r w:rsidR="006934C2" w:rsidRPr="00FE126F">
        <w:rPr>
          <w:sz w:val="22"/>
          <w:szCs w:val="22"/>
          <w:lang w:val="en-US" w:eastAsia="en-US"/>
        </w:rPr>
        <w:t>.</w:t>
      </w:r>
      <w:r w:rsidR="00D57D8A" w:rsidRPr="00D57D8A">
        <w:rPr>
          <w:sz w:val="22"/>
          <w:szCs w:val="22"/>
          <w:lang w:eastAsia="en-US"/>
        </w:rPr>
        <w:t xml:space="preserve"> </w:t>
      </w:r>
      <w:r w:rsidR="002444D8">
        <w:rPr>
          <w:sz w:val="22"/>
          <w:szCs w:val="22"/>
          <w:lang w:eastAsia="en-US"/>
        </w:rPr>
        <w:t>Ц</w:t>
      </w:r>
      <w:r w:rsidR="00054ED1">
        <w:rPr>
          <w:sz w:val="22"/>
          <w:szCs w:val="22"/>
          <w:lang w:eastAsia="en-US"/>
        </w:rPr>
        <w:t xml:space="preserve">елевата стойност на </w:t>
      </w:r>
      <w:r w:rsidR="00D57D8A" w:rsidRPr="00D57D8A">
        <w:rPr>
          <w:sz w:val="22"/>
          <w:szCs w:val="22"/>
          <w:lang w:eastAsia="en-US"/>
        </w:rPr>
        <w:t xml:space="preserve">показателя за резултат „Отпадъци, генерирани от кораби и от товари, обработвани в пристанищата“ </w:t>
      </w:r>
      <w:r w:rsidR="00287995">
        <w:rPr>
          <w:sz w:val="22"/>
          <w:szCs w:val="22"/>
          <w:lang w:eastAsia="en-US"/>
        </w:rPr>
        <w:t xml:space="preserve">следва </w:t>
      </w:r>
      <w:r w:rsidR="00D57D8A" w:rsidRPr="00D57D8A">
        <w:rPr>
          <w:sz w:val="22"/>
          <w:szCs w:val="22"/>
          <w:lang w:eastAsia="en-US"/>
        </w:rPr>
        <w:t xml:space="preserve">да бъде </w:t>
      </w:r>
      <w:r w:rsidR="008D7C78">
        <w:rPr>
          <w:sz w:val="22"/>
          <w:szCs w:val="22"/>
          <w:lang w:eastAsia="en-US"/>
        </w:rPr>
        <w:t>пре</w:t>
      </w:r>
      <w:r w:rsidR="00A50B6D">
        <w:rPr>
          <w:sz w:val="22"/>
          <w:szCs w:val="22"/>
          <w:lang w:eastAsia="en-US"/>
        </w:rPr>
        <w:t>дефиниран</w:t>
      </w:r>
      <w:r w:rsidR="00BC0A0F">
        <w:rPr>
          <w:sz w:val="22"/>
          <w:szCs w:val="22"/>
          <w:lang w:eastAsia="en-US"/>
        </w:rPr>
        <w:t>а</w:t>
      </w:r>
      <w:r w:rsidR="00D57D8A" w:rsidRPr="00D57D8A">
        <w:rPr>
          <w:sz w:val="22"/>
          <w:szCs w:val="22"/>
          <w:lang w:eastAsia="en-US"/>
        </w:rPr>
        <w:t xml:space="preserve"> в съответствие с наблюдаваните тенденции в количеството на генерираните отпадъци в периода 2014 г. - 2022 г. Видно от докладваните данни в подадените към ЕК Годишни доклади </w:t>
      </w:r>
      <w:r w:rsidR="00C80F36">
        <w:rPr>
          <w:sz w:val="22"/>
          <w:szCs w:val="22"/>
          <w:lang w:eastAsia="en-US"/>
        </w:rPr>
        <w:t>е</w:t>
      </w:r>
      <w:r w:rsidR="00D57D8A" w:rsidRPr="00D57D8A">
        <w:rPr>
          <w:sz w:val="22"/>
          <w:szCs w:val="22"/>
          <w:lang w:eastAsia="en-US"/>
        </w:rPr>
        <w:t>, че се наблюдава тенденция на намаление в количеството сдадени отпадъци в куб. м. в района на българските пристанища. Основните причини за това в периода 2014 – 2022 г.</w:t>
      </w:r>
      <w:r w:rsidR="00E0094F">
        <w:rPr>
          <w:sz w:val="22"/>
          <w:szCs w:val="22"/>
          <w:lang w:eastAsia="en-US"/>
        </w:rPr>
        <w:t xml:space="preserve"> са</w:t>
      </w:r>
      <w:r w:rsidR="00D57D8A" w:rsidRPr="00D57D8A">
        <w:rPr>
          <w:sz w:val="22"/>
          <w:szCs w:val="22"/>
          <w:lang w:eastAsia="en-US"/>
        </w:rPr>
        <w:t>: намаляване на бро</w:t>
      </w:r>
      <w:r w:rsidR="00CA63DE">
        <w:rPr>
          <w:sz w:val="22"/>
          <w:szCs w:val="22"/>
          <w:lang w:eastAsia="en-US"/>
        </w:rPr>
        <w:t>я</w:t>
      </w:r>
      <w:r w:rsidR="00D57D8A" w:rsidRPr="00D57D8A">
        <w:rPr>
          <w:sz w:val="22"/>
          <w:szCs w:val="22"/>
          <w:lang w:eastAsia="en-US"/>
        </w:rPr>
        <w:t xml:space="preserve"> посещения на плавателни съдове в района на българските пристанища; намаляване на товароподемността на плавателните средства, посетили българските пристанища; увеличаване </w:t>
      </w:r>
      <w:r w:rsidR="002B4C51">
        <w:rPr>
          <w:sz w:val="22"/>
          <w:szCs w:val="22"/>
          <w:lang w:eastAsia="en-US"/>
        </w:rPr>
        <w:t xml:space="preserve">на </w:t>
      </w:r>
      <w:r w:rsidR="00D57D8A" w:rsidRPr="00D57D8A">
        <w:rPr>
          <w:sz w:val="22"/>
          <w:szCs w:val="22"/>
          <w:lang w:eastAsia="en-US"/>
        </w:rPr>
        <w:t>броя на посещения</w:t>
      </w:r>
      <w:r w:rsidR="002B4C51">
        <w:rPr>
          <w:sz w:val="22"/>
          <w:szCs w:val="22"/>
          <w:lang w:eastAsia="en-US"/>
        </w:rPr>
        <w:t>та</w:t>
      </w:r>
      <w:r w:rsidR="00D57D8A" w:rsidRPr="00D57D8A">
        <w:rPr>
          <w:sz w:val="22"/>
          <w:szCs w:val="22"/>
          <w:lang w:eastAsia="en-US"/>
        </w:rPr>
        <w:t xml:space="preserve"> в района на българските пристанища на новопостроени кораби, които са снабдени с нови технологии </w:t>
      </w:r>
      <w:r w:rsidR="001B5FB7">
        <w:rPr>
          <w:sz w:val="22"/>
          <w:szCs w:val="22"/>
          <w:lang w:eastAsia="en-US"/>
        </w:rPr>
        <w:t xml:space="preserve">и </w:t>
      </w:r>
      <w:r w:rsidR="00D57D8A" w:rsidRPr="00D57D8A">
        <w:rPr>
          <w:sz w:val="22"/>
          <w:szCs w:val="22"/>
          <w:lang w:eastAsia="en-US"/>
        </w:rPr>
        <w:t>двигатели, вод</w:t>
      </w:r>
      <w:r w:rsidR="00FD34EC">
        <w:rPr>
          <w:sz w:val="22"/>
          <w:szCs w:val="22"/>
          <w:lang w:eastAsia="en-US"/>
        </w:rPr>
        <w:t>ещ</w:t>
      </w:r>
      <w:r w:rsidR="00D57D8A" w:rsidRPr="00D57D8A">
        <w:rPr>
          <w:sz w:val="22"/>
          <w:szCs w:val="22"/>
          <w:lang w:eastAsia="en-US"/>
        </w:rPr>
        <w:t xml:space="preserve">и до намаляване </w:t>
      </w:r>
      <w:r w:rsidR="00CF0468">
        <w:rPr>
          <w:sz w:val="22"/>
          <w:szCs w:val="22"/>
          <w:lang w:eastAsia="en-US"/>
        </w:rPr>
        <w:t xml:space="preserve">на </w:t>
      </w:r>
      <w:r w:rsidR="00D57D8A" w:rsidRPr="00D57D8A">
        <w:rPr>
          <w:sz w:val="22"/>
          <w:szCs w:val="22"/>
          <w:lang w:eastAsia="en-US"/>
        </w:rPr>
        <w:t>количеството на предадени отпадъци; намаляване на броя на екипажа на плавателните съдове, посетили българските пристанища, с което се намалява и обема на генерирания отпадък; увеличаване изискванията на държавите членки на Европейския съюз относно предаването на отпадъци от корабоплавателна дейност в пристанищата, поради което предаването на отпадъци се извършва в предходни пристанища, с което обемът им значително намалява до пристигане в българските пристанища; засилване на проверките от страна на контролните органи, с което се намалява и злоупотребите при обявяване обема на реално предадените количества отпадъци в района на българските пристанища. Предвид гореизложеното, п</w:t>
      </w:r>
      <w:r w:rsidR="00F5684D">
        <w:rPr>
          <w:sz w:val="22"/>
          <w:szCs w:val="22"/>
          <w:lang w:eastAsia="en-US"/>
        </w:rPr>
        <w:t>ървоначално</w:t>
      </w:r>
      <w:r w:rsidR="00D57D8A" w:rsidRPr="00D57D8A">
        <w:rPr>
          <w:sz w:val="22"/>
          <w:szCs w:val="22"/>
          <w:lang w:eastAsia="en-US"/>
        </w:rPr>
        <w:t xml:space="preserve"> заложен</w:t>
      </w:r>
      <w:r w:rsidR="00F5684D">
        <w:rPr>
          <w:sz w:val="22"/>
          <w:szCs w:val="22"/>
          <w:lang w:eastAsia="en-US"/>
        </w:rPr>
        <w:t>ата</w:t>
      </w:r>
      <w:r w:rsidR="00D57D8A" w:rsidRPr="00D57D8A">
        <w:rPr>
          <w:sz w:val="22"/>
          <w:szCs w:val="22"/>
          <w:lang w:eastAsia="en-US"/>
        </w:rPr>
        <w:t xml:space="preserve"> </w:t>
      </w:r>
      <w:r w:rsidR="00F5684D">
        <w:rPr>
          <w:sz w:val="22"/>
          <w:szCs w:val="22"/>
          <w:lang w:eastAsia="en-US"/>
        </w:rPr>
        <w:t xml:space="preserve">целева стойност на </w:t>
      </w:r>
      <w:r w:rsidR="00D57D8A" w:rsidRPr="00D57D8A">
        <w:rPr>
          <w:sz w:val="22"/>
          <w:szCs w:val="22"/>
          <w:lang w:eastAsia="en-US"/>
        </w:rPr>
        <w:t>индикатор</w:t>
      </w:r>
      <w:r w:rsidR="00F5684D">
        <w:rPr>
          <w:sz w:val="22"/>
          <w:szCs w:val="22"/>
          <w:lang w:eastAsia="en-US"/>
        </w:rPr>
        <w:t>а</w:t>
      </w:r>
      <w:r w:rsidR="00D57D8A" w:rsidRPr="00D57D8A">
        <w:rPr>
          <w:sz w:val="22"/>
          <w:szCs w:val="22"/>
          <w:lang w:eastAsia="en-US"/>
        </w:rPr>
        <w:t xml:space="preserve"> от 20 000 куб.м. за 2023 г., </w:t>
      </w:r>
      <w:r w:rsidR="00F5684D">
        <w:rPr>
          <w:sz w:val="22"/>
          <w:szCs w:val="22"/>
          <w:lang w:eastAsia="en-US"/>
        </w:rPr>
        <w:t xml:space="preserve">следва </w:t>
      </w:r>
      <w:r w:rsidR="00D57D8A" w:rsidRPr="00D57D8A">
        <w:rPr>
          <w:sz w:val="22"/>
          <w:szCs w:val="22"/>
          <w:lang w:eastAsia="en-US"/>
        </w:rPr>
        <w:t>да бъде редактиран</w:t>
      </w:r>
      <w:r w:rsidR="00F5684D">
        <w:rPr>
          <w:sz w:val="22"/>
          <w:szCs w:val="22"/>
          <w:lang w:eastAsia="en-US"/>
        </w:rPr>
        <w:t>а</w:t>
      </w:r>
      <w:r w:rsidR="00D57D8A" w:rsidRPr="00D57D8A">
        <w:rPr>
          <w:sz w:val="22"/>
          <w:szCs w:val="22"/>
          <w:lang w:eastAsia="en-US"/>
        </w:rPr>
        <w:t xml:space="preserve"> на 10 000 куб.м.</w:t>
      </w:r>
    </w:p>
    <w:p w:rsidR="002A3440" w:rsidRPr="00B92CBF" w:rsidRDefault="002A3440" w:rsidP="002A3440">
      <w:pPr>
        <w:spacing w:before="0" w:after="200" w:line="276" w:lineRule="auto"/>
        <w:rPr>
          <w:b/>
        </w:rPr>
        <w:sectPr w:rsidR="002A3440" w:rsidRPr="00B92CBF" w:rsidSect="007A2A6B">
          <w:headerReference w:type="default" r:id="rId73"/>
          <w:footerReference w:type="default" r:id="rId74"/>
          <w:headerReference w:type="first" r:id="rId75"/>
          <w:footerReference w:type="first" r:id="rId76"/>
          <w:pgSz w:w="16839" w:h="11907" w:orient="landscape"/>
          <w:pgMar w:top="1418" w:right="1134" w:bottom="1418" w:left="1134" w:header="601" w:footer="1077" w:gutter="0"/>
          <w:cols w:space="720"/>
          <w:docGrid w:linePitch="326"/>
        </w:sectPr>
      </w:pPr>
    </w:p>
    <w:p w:rsidR="00300D81" w:rsidRPr="00F20D1F" w:rsidRDefault="00300D81" w:rsidP="00300D81">
      <w:pPr>
        <w:ind w:left="1418" w:hanging="1418"/>
      </w:pPr>
      <w:r w:rsidRPr="00F20D1F">
        <w:rPr>
          <w:b/>
        </w:rPr>
        <w:lastRenderedPageBreak/>
        <w:t xml:space="preserve">Таблица 4: </w:t>
      </w:r>
      <w:r w:rsidRPr="00F20D1F">
        <w:tab/>
      </w:r>
      <w:r w:rsidRPr="00F20D1F">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0D1F">
        <w:t xml:space="preserve"> (за ЕСФ)</w:t>
      </w:r>
    </w:p>
    <w:p w:rsidR="00300D81" w:rsidRPr="00F20D1F" w:rsidRDefault="00300D81" w:rsidP="00300D81">
      <w:r w:rsidRPr="00F20D1F">
        <w:t>(Позоваване: член 96, параграф 2, първа алинея, буква б), подточка ii) от Регламент (EС) № 1303/2013)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7"/>
        <w:gridCol w:w="2149"/>
        <w:gridCol w:w="1395"/>
        <w:gridCol w:w="1398"/>
        <w:gridCol w:w="1535"/>
        <w:gridCol w:w="326"/>
        <w:gridCol w:w="326"/>
        <w:gridCol w:w="326"/>
        <w:gridCol w:w="1255"/>
        <w:gridCol w:w="976"/>
        <w:gridCol w:w="466"/>
        <w:gridCol w:w="93"/>
        <w:gridCol w:w="373"/>
        <w:gridCol w:w="466"/>
        <w:gridCol w:w="976"/>
        <w:gridCol w:w="1194"/>
      </w:tblGrid>
      <w:tr w:rsidR="000C7A34" w:rsidRPr="00F20D1F" w:rsidTr="00B411B9">
        <w:trPr>
          <w:trHeight w:val="620"/>
        </w:trPr>
        <w:tc>
          <w:tcPr>
            <w:tcW w:w="449" w:type="pct"/>
            <w:vMerge w:val="restart"/>
            <w:tcBorders>
              <w:top w:val="single" w:sz="4" w:space="0" w:color="auto"/>
              <w:left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b/>
                <w:i/>
                <w:sz w:val="16"/>
              </w:rPr>
              <w:t>Идентификация</w:t>
            </w:r>
          </w:p>
        </w:tc>
        <w:tc>
          <w:tcPr>
            <w:tcW w:w="738" w:type="pct"/>
            <w:vMerge w:val="restart"/>
            <w:tcBorders>
              <w:top w:val="single" w:sz="4" w:space="0" w:color="auto"/>
              <w:left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b/>
                <w:i/>
                <w:sz w:val="16"/>
              </w:rPr>
              <w:t>Базова година</w:t>
            </w:r>
          </w:p>
        </w:tc>
        <w:tc>
          <w:tcPr>
            <w:tcW w:w="480" w:type="pct"/>
            <w:gridSpan w:val="4"/>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b/>
                <w:i/>
                <w:sz w:val="16"/>
                <w:szCs w:val="16"/>
              </w:rPr>
            </w:pPr>
            <w:r w:rsidRPr="00F20D1F">
              <w:rPr>
                <w:b/>
                <w:i/>
                <w:sz w:val="16"/>
              </w:rPr>
              <w:t>Целева стойност</w:t>
            </w:r>
            <w:r w:rsidRPr="00F20D1F">
              <w:rPr>
                <w:rStyle w:val="FootnoteReference"/>
                <w:b/>
                <w:i/>
                <w:sz w:val="16"/>
              </w:rPr>
              <w:footnoteReference w:id="56"/>
            </w:r>
            <w:r w:rsidRPr="00F20D1F">
              <w:rPr>
                <w:b/>
                <w:i/>
                <w:sz w:val="16"/>
              </w:rPr>
              <w:t xml:space="preserve"> (2023 г.)</w:t>
            </w:r>
          </w:p>
        </w:tc>
        <w:tc>
          <w:tcPr>
            <w:tcW w:w="335" w:type="pct"/>
            <w:vMerge w:val="restart"/>
            <w:tcBorders>
              <w:top w:val="single" w:sz="4" w:space="0" w:color="auto"/>
              <w:left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b/>
                <w:i/>
                <w:sz w:val="16"/>
              </w:rPr>
              <w:t>Източник на данните</w:t>
            </w:r>
          </w:p>
        </w:tc>
        <w:tc>
          <w:tcPr>
            <w:tcW w:w="410" w:type="pct"/>
            <w:vMerge w:val="restart"/>
            <w:tcBorders>
              <w:top w:val="single" w:sz="4" w:space="0" w:color="auto"/>
              <w:left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b/>
                <w:i/>
                <w:sz w:val="16"/>
              </w:rPr>
              <w:t>Честота на отчитане</w:t>
            </w:r>
          </w:p>
        </w:tc>
      </w:tr>
      <w:tr w:rsidR="000C7A34" w:rsidRPr="00F20D1F" w:rsidTr="00B411B9">
        <w:trPr>
          <w:trHeight w:val="619"/>
        </w:trPr>
        <w:tc>
          <w:tcPr>
            <w:tcW w:w="449" w:type="pct"/>
            <w:vMerge/>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300D81" w:rsidRPr="00F20D1F" w:rsidRDefault="00300D81" w:rsidP="00B411B9">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sz w:val="16"/>
              </w:rPr>
              <w:t>M</w:t>
            </w:r>
          </w:p>
        </w:tc>
        <w:tc>
          <w:tcPr>
            <w:tcW w:w="112" w:type="pct"/>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sz w:val="16"/>
              </w:rPr>
              <w:t>Ж</w:t>
            </w:r>
          </w:p>
        </w:tc>
        <w:tc>
          <w:tcPr>
            <w:tcW w:w="112" w:type="pct"/>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sz w:val="16"/>
              </w:rPr>
              <w:t>О</w:t>
            </w:r>
          </w:p>
        </w:tc>
        <w:tc>
          <w:tcPr>
            <w:tcW w:w="431" w:type="pct"/>
            <w:vMerge/>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b/>
                <w:i/>
                <w:sz w:val="16"/>
                <w:szCs w:val="16"/>
              </w:rPr>
            </w:pPr>
            <w:r w:rsidRPr="00F20D1F">
              <w:rPr>
                <w:sz w:val="16"/>
              </w:rPr>
              <w:t>M</w:t>
            </w:r>
          </w:p>
        </w:tc>
        <w:tc>
          <w:tcPr>
            <w:tcW w:w="160" w:type="pct"/>
            <w:gridSpan w:val="2"/>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b/>
                <w:i/>
                <w:sz w:val="16"/>
                <w:szCs w:val="16"/>
              </w:rPr>
            </w:pPr>
            <w:r w:rsidRPr="00F20D1F">
              <w:rPr>
                <w:sz w:val="16"/>
              </w:rPr>
              <w:t>Ж</w:t>
            </w:r>
          </w:p>
        </w:tc>
        <w:tc>
          <w:tcPr>
            <w:tcW w:w="160" w:type="pct"/>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b/>
                <w:i/>
                <w:sz w:val="16"/>
                <w:szCs w:val="16"/>
              </w:rPr>
            </w:pPr>
            <w:r w:rsidRPr="00F20D1F">
              <w:rPr>
                <w:sz w:val="16"/>
              </w:rPr>
              <w:t>О</w:t>
            </w:r>
          </w:p>
        </w:tc>
        <w:tc>
          <w:tcPr>
            <w:tcW w:w="335" w:type="pct"/>
            <w:vMerge/>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sz w:val="16"/>
                <w:szCs w:val="16"/>
              </w:rPr>
            </w:pPr>
          </w:p>
        </w:tc>
      </w:tr>
      <w:tr w:rsidR="000C7A34" w:rsidRPr="00F20D1F" w:rsidTr="00B411B9">
        <w:trPr>
          <w:trHeight w:val="652"/>
        </w:trPr>
        <w:tc>
          <w:tcPr>
            <w:tcW w:w="449" w:type="pct"/>
            <w:tcBorders>
              <w:top w:val="single" w:sz="4" w:space="0" w:color="auto"/>
              <w:left w:val="single" w:sz="4" w:space="0" w:color="auto"/>
              <w:bottom w:val="single" w:sz="4" w:space="0" w:color="auto"/>
              <w:right w:val="single" w:sz="4" w:space="0" w:color="auto"/>
            </w:tcBorders>
          </w:tcPr>
          <w:p w:rsidR="00300D81" w:rsidRPr="00D50D41" w:rsidRDefault="006967C2" w:rsidP="00B411B9">
            <w:pPr>
              <w:pStyle w:val="Text1"/>
              <w:spacing w:before="60" w:after="60"/>
              <w:ind w:left="0"/>
              <w:jc w:val="left"/>
              <w:rPr>
                <w:i/>
                <w:szCs w:val="24"/>
                <w:lang w:val="bg-BG" w:eastAsia="en-GB"/>
              </w:rPr>
            </w:pPr>
            <w:r w:rsidRPr="00D50D41">
              <w:rPr>
                <w:i/>
                <w:szCs w:val="24"/>
                <w:lang w:val="bg-BG" w:eastAsia="en-GB"/>
              </w:rPr>
              <w:t>Н/П</w:t>
            </w:r>
          </w:p>
        </w:tc>
        <w:tc>
          <w:tcPr>
            <w:tcW w:w="738" w:type="pct"/>
            <w:tcBorders>
              <w:top w:val="single" w:sz="4" w:space="0" w:color="auto"/>
              <w:left w:val="single" w:sz="4" w:space="0" w:color="auto"/>
              <w:bottom w:val="single" w:sz="4" w:space="0" w:color="auto"/>
              <w:right w:val="single" w:sz="4" w:space="0" w:color="auto"/>
            </w:tcBorders>
          </w:tcPr>
          <w:p w:rsidR="00300D81" w:rsidRPr="00D50D41" w:rsidRDefault="006967C2" w:rsidP="00B411B9">
            <w:pPr>
              <w:pStyle w:val="Text1"/>
              <w:spacing w:before="60" w:after="60"/>
              <w:ind w:left="0"/>
              <w:jc w:val="left"/>
              <w:rPr>
                <w:i/>
                <w:sz w:val="16"/>
                <w:szCs w:val="16"/>
                <w:lang w:val="bg-BG" w:eastAsia="en-GB"/>
              </w:rPr>
            </w:pPr>
            <w:r w:rsidRPr="00D50D41">
              <w:rPr>
                <w:i/>
                <w:szCs w:val="24"/>
                <w:lang w:val="bg-BG" w:eastAsia="en-GB"/>
              </w:rPr>
              <w:t>Н/П</w:t>
            </w:r>
          </w:p>
        </w:tc>
        <w:tc>
          <w:tcPr>
            <w:tcW w:w="479" w:type="pct"/>
            <w:tcBorders>
              <w:top w:val="single" w:sz="4" w:space="0" w:color="auto"/>
              <w:left w:val="single" w:sz="4" w:space="0" w:color="auto"/>
              <w:bottom w:val="single" w:sz="4" w:space="0" w:color="auto"/>
              <w:right w:val="single" w:sz="4" w:space="0" w:color="auto"/>
            </w:tcBorders>
          </w:tcPr>
          <w:p w:rsidR="00300D81" w:rsidRPr="00D50D41" w:rsidRDefault="006967C2" w:rsidP="006967C2">
            <w:pPr>
              <w:pStyle w:val="Text1"/>
              <w:spacing w:before="60" w:after="60"/>
              <w:ind w:left="0"/>
              <w:jc w:val="left"/>
              <w:rPr>
                <w:i/>
                <w:sz w:val="16"/>
                <w:szCs w:val="16"/>
                <w:lang w:val="bg-BG" w:eastAsia="en-GB"/>
              </w:rPr>
            </w:pPr>
            <w:r w:rsidRPr="00D50D41">
              <w:rPr>
                <w:i/>
                <w:szCs w:val="24"/>
                <w:lang w:val="bg-BG" w:eastAsia="en-GB"/>
              </w:rPr>
              <w:t>Н/П</w:t>
            </w:r>
          </w:p>
        </w:tc>
        <w:tc>
          <w:tcPr>
            <w:tcW w:w="480" w:type="pct"/>
            <w:tcBorders>
              <w:top w:val="single" w:sz="4" w:space="0" w:color="auto"/>
              <w:left w:val="single" w:sz="4" w:space="0" w:color="auto"/>
              <w:bottom w:val="single" w:sz="4" w:space="0" w:color="auto"/>
              <w:right w:val="single" w:sz="4" w:space="0" w:color="auto"/>
            </w:tcBorders>
          </w:tcPr>
          <w:p w:rsidR="00300D81" w:rsidRPr="00D50D41" w:rsidRDefault="006967C2" w:rsidP="006967C2">
            <w:pPr>
              <w:pStyle w:val="Text1"/>
              <w:spacing w:before="60" w:after="60"/>
              <w:ind w:left="0"/>
              <w:jc w:val="left"/>
              <w:rPr>
                <w:i/>
                <w:sz w:val="16"/>
                <w:szCs w:val="16"/>
                <w:lang w:val="bg-BG" w:eastAsia="en-GB"/>
              </w:rPr>
            </w:pPr>
            <w:r w:rsidRPr="00D50D41">
              <w:rPr>
                <w:i/>
                <w:szCs w:val="24"/>
                <w:lang w:val="bg-BG" w:eastAsia="en-GB"/>
              </w:rPr>
              <w:t>Н/П</w:t>
            </w:r>
          </w:p>
        </w:tc>
        <w:tc>
          <w:tcPr>
            <w:tcW w:w="527" w:type="pct"/>
            <w:tcBorders>
              <w:top w:val="single" w:sz="4" w:space="0" w:color="auto"/>
              <w:left w:val="single" w:sz="4" w:space="0" w:color="auto"/>
              <w:bottom w:val="single" w:sz="4" w:space="0" w:color="auto"/>
              <w:right w:val="single" w:sz="4" w:space="0" w:color="auto"/>
            </w:tcBorders>
          </w:tcPr>
          <w:p w:rsidR="00300D81" w:rsidRPr="00D50D41" w:rsidRDefault="006967C2" w:rsidP="006967C2">
            <w:pPr>
              <w:pStyle w:val="Text1"/>
              <w:spacing w:before="60" w:after="60"/>
              <w:ind w:left="0"/>
              <w:jc w:val="left"/>
              <w:rPr>
                <w:i/>
                <w:sz w:val="16"/>
                <w:szCs w:val="16"/>
                <w:lang w:val="bg-BG" w:eastAsia="en-GB"/>
              </w:rPr>
            </w:pPr>
            <w:r w:rsidRPr="00D50D41">
              <w:rPr>
                <w:i/>
                <w:szCs w:val="24"/>
                <w:lang w:val="bg-BG" w:eastAsia="en-GB"/>
              </w:rPr>
              <w:t>Н/П</w:t>
            </w:r>
          </w:p>
        </w:tc>
        <w:tc>
          <w:tcPr>
            <w:tcW w:w="112" w:type="pct"/>
            <w:tcBorders>
              <w:top w:val="single" w:sz="4" w:space="0" w:color="auto"/>
              <w:left w:val="single" w:sz="4" w:space="0" w:color="auto"/>
              <w:right w:val="single" w:sz="4" w:space="0" w:color="auto"/>
            </w:tcBorders>
          </w:tcPr>
          <w:p w:rsidR="00300D81" w:rsidRPr="00D50D41" w:rsidDel="001A523D" w:rsidRDefault="006967C2" w:rsidP="00B411B9">
            <w:pPr>
              <w:pStyle w:val="Text1"/>
              <w:spacing w:before="60" w:after="60"/>
              <w:ind w:left="0"/>
              <w:jc w:val="center"/>
              <w:rPr>
                <w:i/>
                <w:sz w:val="16"/>
                <w:szCs w:val="16"/>
                <w:lang w:val="bg-BG" w:eastAsia="en-GB"/>
              </w:rPr>
            </w:pPr>
            <w:r w:rsidRPr="00D50D41">
              <w:rPr>
                <w:i/>
                <w:szCs w:val="24"/>
                <w:lang w:val="bg-BG" w:eastAsia="en-GB"/>
              </w:rPr>
              <w:t>Н/П</w:t>
            </w:r>
          </w:p>
        </w:tc>
        <w:tc>
          <w:tcPr>
            <w:tcW w:w="112" w:type="pct"/>
            <w:tcBorders>
              <w:top w:val="single" w:sz="4" w:space="0" w:color="auto"/>
              <w:left w:val="single" w:sz="4" w:space="0" w:color="auto"/>
              <w:right w:val="single" w:sz="4" w:space="0" w:color="auto"/>
            </w:tcBorders>
          </w:tcPr>
          <w:p w:rsidR="00300D81" w:rsidRPr="00D50D41" w:rsidDel="001A523D" w:rsidRDefault="006967C2" w:rsidP="00B411B9">
            <w:pPr>
              <w:pStyle w:val="Text1"/>
              <w:spacing w:before="60" w:after="60"/>
              <w:ind w:left="0"/>
              <w:jc w:val="center"/>
              <w:rPr>
                <w:i/>
                <w:sz w:val="16"/>
                <w:szCs w:val="16"/>
                <w:lang w:val="bg-BG" w:eastAsia="en-GB"/>
              </w:rPr>
            </w:pPr>
            <w:r w:rsidRPr="00D50D41">
              <w:rPr>
                <w:i/>
                <w:szCs w:val="24"/>
                <w:lang w:val="bg-BG" w:eastAsia="en-GB"/>
              </w:rPr>
              <w:t>Н/П</w:t>
            </w:r>
          </w:p>
        </w:tc>
        <w:tc>
          <w:tcPr>
            <w:tcW w:w="112" w:type="pct"/>
            <w:tcBorders>
              <w:top w:val="single" w:sz="4" w:space="0" w:color="auto"/>
              <w:left w:val="single" w:sz="4" w:space="0" w:color="auto"/>
              <w:right w:val="single" w:sz="4" w:space="0" w:color="auto"/>
            </w:tcBorders>
          </w:tcPr>
          <w:p w:rsidR="00300D81" w:rsidRPr="00D50D41" w:rsidDel="001A523D" w:rsidRDefault="006967C2" w:rsidP="00B411B9">
            <w:pPr>
              <w:pStyle w:val="Text1"/>
              <w:spacing w:before="60" w:after="60"/>
              <w:ind w:left="0"/>
              <w:jc w:val="center"/>
              <w:rPr>
                <w:i/>
                <w:sz w:val="16"/>
                <w:szCs w:val="16"/>
                <w:lang w:val="bg-BG" w:eastAsia="en-GB"/>
              </w:rPr>
            </w:pPr>
            <w:r w:rsidRPr="00D50D41">
              <w:rPr>
                <w:i/>
                <w:szCs w:val="24"/>
                <w:lang w:val="bg-BG" w:eastAsia="en-GB"/>
              </w:rPr>
              <w:t>Н/П</w:t>
            </w:r>
          </w:p>
        </w:tc>
        <w:tc>
          <w:tcPr>
            <w:tcW w:w="431" w:type="pct"/>
            <w:tcBorders>
              <w:top w:val="single" w:sz="4" w:space="0" w:color="auto"/>
              <w:left w:val="single" w:sz="4" w:space="0" w:color="auto"/>
              <w:bottom w:val="single" w:sz="4" w:space="0" w:color="auto"/>
              <w:right w:val="single" w:sz="4" w:space="0" w:color="auto"/>
            </w:tcBorders>
          </w:tcPr>
          <w:p w:rsidR="00300D81" w:rsidRPr="00D50D41" w:rsidDel="001A523D" w:rsidRDefault="006967C2" w:rsidP="006967C2">
            <w:pPr>
              <w:pStyle w:val="Text1"/>
              <w:spacing w:before="60" w:after="60"/>
              <w:ind w:left="0"/>
              <w:jc w:val="left"/>
              <w:rPr>
                <w:i/>
                <w:sz w:val="16"/>
                <w:szCs w:val="16"/>
                <w:lang w:val="bg-BG" w:eastAsia="en-GB"/>
              </w:rPr>
            </w:pPr>
            <w:r w:rsidRPr="00D50D41">
              <w:rPr>
                <w:i/>
                <w:szCs w:val="24"/>
                <w:lang w:val="bg-BG" w:eastAsia="en-GB"/>
              </w:rPr>
              <w:t>Н/П</w:t>
            </w:r>
          </w:p>
        </w:tc>
        <w:tc>
          <w:tcPr>
            <w:tcW w:w="335" w:type="pct"/>
            <w:tcBorders>
              <w:top w:val="single" w:sz="4" w:space="0" w:color="auto"/>
              <w:left w:val="single" w:sz="4" w:space="0" w:color="auto"/>
              <w:bottom w:val="single" w:sz="4" w:space="0" w:color="auto"/>
              <w:right w:val="single" w:sz="4" w:space="0" w:color="auto"/>
            </w:tcBorders>
          </w:tcPr>
          <w:p w:rsidR="00300D81" w:rsidRPr="00D50D41" w:rsidRDefault="006967C2" w:rsidP="006967C2">
            <w:pPr>
              <w:pStyle w:val="Text1"/>
              <w:spacing w:before="60" w:after="60"/>
              <w:ind w:left="0"/>
              <w:jc w:val="left"/>
              <w:rPr>
                <w:i/>
                <w:sz w:val="16"/>
                <w:szCs w:val="16"/>
                <w:lang w:val="bg-BG" w:eastAsia="en-GB"/>
              </w:rPr>
            </w:pPr>
            <w:r w:rsidRPr="00D50D41">
              <w:rPr>
                <w:i/>
                <w:szCs w:val="24"/>
                <w:lang w:val="bg-BG" w:eastAsia="en-GB"/>
              </w:rPr>
              <w:t>Н/П</w:t>
            </w:r>
          </w:p>
        </w:tc>
        <w:tc>
          <w:tcPr>
            <w:tcW w:w="192" w:type="pct"/>
            <w:gridSpan w:val="2"/>
            <w:tcBorders>
              <w:left w:val="single" w:sz="4" w:space="0" w:color="auto"/>
              <w:right w:val="single" w:sz="4" w:space="0" w:color="auto"/>
            </w:tcBorders>
          </w:tcPr>
          <w:p w:rsidR="00300D81" w:rsidRPr="00F20D1F" w:rsidDel="001A523D" w:rsidRDefault="006967C2" w:rsidP="00B411B9">
            <w:pPr>
              <w:snapToGrid w:val="0"/>
              <w:spacing w:before="60" w:after="60"/>
              <w:jc w:val="center"/>
              <w:rPr>
                <w:i/>
                <w:sz w:val="16"/>
                <w:szCs w:val="16"/>
              </w:rPr>
            </w:pPr>
            <w:r w:rsidRPr="00F20D1F">
              <w:rPr>
                <w:i/>
                <w:szCs w:val="24"/>
              </w:rPr>
              <w:t>Н/П</w:t>
            </w:r>
          </w:p>
        </w:tc>
        <w:tc>
          <w:tcPr>
            <w:tcW w:w="128" w:type="pct"/>
            <w:tcBorders>
              <w:left w:val="single" w:sz="4" w:space="0" w:color="auto"/>
              <w:right w:val="single" w:sz="4" w:space="0" w:color="auto"/>
            </w:tcBorders>
          </w:tcPr>
          <w:p w:rsidR="00300D81" w:rsidRPr="00F20D1F" w:rsidDel="001A523D" w:rsidRDefault="006967C2" w:rsidP="00B411B9">
            <w:pPr>
              <w:snapToGrid w:val="0"/>
              <w:spacing w:before="60" w:after="60"/>
              <w:jc w:val="center"/>
              <w:rPr>
                <w:i/>
                <w:sz w:val="16"/>
                <w:szCs w:val="16"/>
              </w:rPr>
            </w:pPr>
            <w:r w:rsidRPr="00F20D1F">
              <w:rPr>
                <w:i/>
                <w:szCs w:val="24"/>
              </w:rPr>
              <w:t>Н/П</w:t>
            </w:r>
          </w:p>
        </w:tc>
        <w:tc>
          <w:tcPr>
            <w:tcW w:w="160" w:type="pct"/>
            <w:tcBorders>
              <w:left w:val="single" w:sz="4" w:space="0" w:color="auto"/>
              <w:right w:val="single" w:sz="4" w:space="0" w:color="auto"/>
            </w:tcBorders>
          </w:tcPr>
          <w:p w:rsidR="00300D81" w:rsidRPr="00F20D1F" w:rsidDel="001A523D" w:rsidRDefault="006967C2" w:rsidP="00B411B9">
            <w:pPr>
              <w:snapToGrid w:val="0"/>
              <w:spacing w:before="60" w:after="60"/>
              <w:jc w:val="center"/>
              <w:rPr>
                <w:i/>
                <w:sz w:val="16"/>
                <w:szCs w:val="16"/>
              </w:rPr>
            </w:pPr>
            <w:r w:rsidRPr="00F20D1F">
              <w:rPr>
                <w:i/>
                <w:szCs w:val="24"/>
              </w:rPr>
              <w:t>Н/П</w:t>
            </w:r>
          </w:p>
        </w:tc>
        <w:tc>
          <w:tcPr>
            <w:tcW w:w="335" w:type="pct"/>
            <w:tcBorders>
              <w:top w:val="single" w:sz="4" w:space="0" w:color="auto"/>
              <w:left w:val="single" w:sz="4" w:space="0" w:color="auto"/>
              <w:bottom w:val="single" w:sz="4" w:space="0" w:color="auto"/>
              <w:right w:val="single" w:sz="4" w:space="0" w:color="auto"/>
            </w:tcBorders>
          </w:tcPr>
          <w:p w:rsidR="00300D81" w:rsidRPr="00D50D41" w:rsidRDefault="006967C2" w:rsidP="006967C2">
            <w:pPr>
              <w:pStyle w:val="Text1"/>
              <w:spacing w:before="60" w:after="60"/>
              <w:ind w:left="0"/>
              <w:jc w:val="left"/>
              <w:rPr>
                <w:i/>
                <w:sz w:val="16"/>
                <w:szCs w:val="16"/>
                <w:lang w:val="bg-BG" w:eastAsia="en-GB"/>
              </w:rPr>
            </w:pPr>
            <w:r w:rsidRPr="00D50D41">
              <w:rPr>
                <w:i/>
                <w:szCs w:val="24"/>
                <w:lang w:val="bg-BG" w:eastAsia="en-GB"/>
              </w:rPr>
              <w:t>Н/П</w:t>
            </w:r>
          </w:p>
        </w:tc>
        <w:tc>
          <w:tcPr>
            <w:tcW w:w="410" w:type="pct"/>
            <w:tcBorders>
              <w:top w:val="single" w:sz="4" w:space="0" w:color="auto"/>
              <w:left w:val="single" w:sz="4" w:space="0" w:color="auto"/>
              <w:bottom w:val="single" w:sz="4" w:space="0" w:color="auto"/>
              <w:right w:val="single" w:sz="4" w:space="0" w:color="auto"/>
            </w:tcBorders>
          </w:tcPr>
          <w:p w:rsidR="00300D81" w:rsidRPr="00D50D41" w:rsidRDefault="006967C2" w:rsidP="006967C2">
            <w:pPr>
              <w:pStyle w:val="Text1"/>
              <w:spacing w:before="60" w:after="60"/>
              <w:ind w:left="0"/>
              <w:jc w:val="left"/>
              <w:rPr>
                <w:sz w:val="16"/>
                <w:szCs w:val="16"/>
                <w:lang w:val="bg-BG" w:eastAsia="en-GB"/>
              </w:rPr>
            </w:pPr>
            <w:r w:rsidRPr="00D50D41">
              <w:rPr>
                <w:i/>
                <w:szCs w:val="24"/>
                <w:lang w:val="bg-BG" w:eastAsia="en-GB"/>
              </w:rPr>
              <w:t>Н/П</w:t>
            </w:r>
          </w:p>
        </w:tc>
      </w:tr>
    </w:tbl>
    <w:p w:rsidR="00300D81" w:rsidRPr="00F20D1F" w:rsidRDefault="00300D81" w:rsidP="00300D81">
      <w:pPr>
        <w:tabs>
          <w:tab w:val="left" w:pos="720"/>
        </w:tabs>
        <w:spacing w:before="0" w:after="240"/>
        <w:jc w:val="center"/>
        <w:rPr>
          <w:rFonts w:eastAsia="Times New Roman"/>
          <w:b/>
        </w:rPr>
      </w:pPr>
    </w:p>
    <w:p w:rsidR="00300D81" w:rsidRPr="00F20D1F" w:rsidRDefault="00300D81" w:rsidP="00300D81">
      <w:pPr>
        <w:tabs>
          <w:tab w:val="left" w:pos="720"/>
        </w:tabs>
        <w:spacing w:before="0" w:after="240"/>
        <w:jc w:val="left"/>
        <w:rPr>
          <w:rFonts w:eastAsia="Times New Roman"/>
          <w:b/>
        </w:rPr>
      </w:pPr>
      <w:r w:rsidRPr="00F20D1F">
        <w:br w:type="page"/>
      </w:r>
      <w:r w:rsidRPr="00F20D1F">
        <w:rPr>
          <w:b/>
        </w:rPr>
        <w:lastRenderedPageBreak/>
        <w:t xml:space="preserve">Таблица 4a: </w:t>
      </w:r>
      <w:r w:rsidRPr="00F20D1F">
        <w:tab/>
      </w:r>
      <w:r w:rsidRPr="00F20D1F">
        <w:rPr>
          <w:b/>
        </w:rPr>
        <w:t xml:space="preserve">Показатели за резултати по ИМЗ и специфични за програмата показатели за резултати, съответстващи на специфичната цел </w:t>
      </w:r>
    </w:p>
    <w:p w:rsidR="00300D81" w:rsidRPr="00F20D1F" w:rsidRDefault="00300D81" w:rsidP="00300D81">
      <w:pPr>
        <w:tabs>
          <w:tab w:val="left" w:pos="720"/>
        </w:tabs>
        <w:spacing w:before="0" w:after="240"/>
        <w:jc w:val="left"/>
        <w:rPr>
          <w:rFonts w:eastAsia="Times New Roman"/>
        </w:rPr>
      </w:pPr>
      <w:r w:rsidRPr="00F20D1F">
        <w:t xml:space="preserve">(по приоритетни оси или по част от приоритетна ос) </w:t>
      </w:r>
    </w:p>
    <w:p w:rsidR="00300D81" w:rsidRPr="00F20D1F" w:rsidRDefault="00300D81" w:rsidP="00300D81">
      <w:pPr>
        <w:tabs>
          <w:tab w:val="left" w:pos="720"/>
        </w:tabs>
        <w:spacing w:before="0" w:after="240"/>
        <w:jc w:val="left"/>
        <w:rPr>
          <w:rFonts w:eastAsia="Times New Roman"/>
        </w:rPr>
      </w:pPr>
      <w:r w:rsidRPr="00F20D1F">
        <w:t xml:space="preserve"> (Позоваване: член 19, параграф 3 от Регламент (ЕС) № 1304/2013 на Европейския парламент и на Съвета</w:t>
      </w:r>
      <w:r w:rsidRPr="00F20D1F">
        <w:rPr>
          <w:rStyle w:val="FootnoteReference"/>
        </w:rPr>
        <w:footnoteReference w:id="57"/>
      </w:r>
      <w:r w:rsidRPr="00F20D1F">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8"/>
        <w:gridCol w:w="2148"/>
        <w:gridCol w:w="1398"/>
        <w:gridCol w:w="1535"/>
        <w:gridCol w:w="327"/>
        <w:gridCol w:w="327"/>
        <w:gridCol w:w="327"/>
        <w:gridCol w:w="1256"/>
        <w:gridCol w:w="977"/>
        <w:gridCol w:w="466"/>
        <w:gridCol w:w="92"/>
        <w:gridCol w:w="374"/>
        <w:gridCol w:w="466"/>
        <w:gridCol w:w="977"/>
        <w:gridCol w:w="1188"/>
      </w:tblGrid>
      <w:tr w:rsidR="000C7A34" w:rsidRPr="00F20D1F" w:rsidTr="00B411B9">
        <w:trPr>
          <w:trHeight w:val="620"/>
        </w:trPr>
        <w:tc>
          <w:tcPr>
            <w:tcW w:w="497" w:type="pct"/>
            <w:vMerge w:val="restart"/>
            <w:tcBorders>
              <w:top w:val="single" w:sz="4" w:space="0" w:color="auto"/>
              <w:left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t xml:space="preserve"> </w:t>
            </w:r>
            <w:r w:rsidRPr="00F20D1F">
              <w:rPr>
                <w:b/>
                <w:i/>
                <w:sz w:val="16"/>
              </w:rPr>
              <w:t>Идентификация</w:t>
            </w:r>
          </w:p>
        </w:tc>
        <w:tc>
          <w:tcPr>
            <w:tcW w:w="816" w:type="pct"/>
            <w:vMerge w:val="restart"/>
            <w:tcBorders>
              <w:top w:val="single" w:sz="4" w:space="0" w:color="auto"/>
              <w:left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b/>
                <w:i/>
                <w:sz w:val="16"/>
              </w:rPr>
              <w:t xml:space="preserve">Показател </w:t>
            </w:r>
          </w:p>
        </w:tc>
        <w:tc>
          <w:tcPr>
            <w:tcW w:w="531" w:type="pct"/>
            <w:vMerge w:val="restart"/>
            <w:tcBorders>
              <w:top w:val="single" w:sz="4" w:space="0" w:color="auto"/>
              <w:left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rFonts w:eastAsia="Times New Roman"/>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b/>
                <w:i/>
                <w:sz w:val="16"/>
              </w:rPr>
              <w:t>Базова година</w:t>
            </w:r>
          </w:p>
        </w:tc>
        <w:tc>
          <w:tcPr>
            <w:tcW w:w="531" w:type="pct"/>
            <w:gridSpan w:val="4"/>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rFonts w:eastAsia="Times New Roman"/>
                <w:b/>
                <w:i/>
                <w:sz w:val="16"/>
                <w:szCs w:val="16"/>
              </w:rPr>
            </w:pPr>
            <w:r w:rsidRPr="00F20D1F">
              <w:rPr>
                <w:b/>
                <w:i/>
                <w:sz w:val="16"/>
              </w:rPr>
              <w:t>Целева стойност</w:t>
            </w:r>
            <w:r w:rsidRPr="00F20D1F">
              <w:rPr>
                <w:rStyle w:val="FootnoteReference"/>
              </w:rPr>
              <w:footnoteReference w:id="58"/>
            </w:r>
            <w:r w:rsidRPr="00F20D1F">
              <w:rPr>
                <w:b/>
                <w:i/>
                <w:sz w:val="16"/>
              </w:rPr>
              <w:t xml:space="preserve"> (2023 г.)</w:t>
            </w:r>
          </w:p>
        </w:tc>
        <w:tc>
          <w:tcPr>
            <w:tcW w:w="371" w:type="pct"/>
            <w:vMerge w:val="restart"/>
            <w:tcBorders>
              <w:top w:val="single" w:sz="4" w:space="0" w:color="auto"/>
              <w:left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b/>
                <w:i/>
                <w:sz w:val="16"/>
              </w:rPr>
              <w:t>Източник на данните</w:t>
            </w:r>
          </w:p>
        </w:tc>
        <w:tc>
          <w:tcPr>
            <w:tcW w:w="451" w:type="pct"/>
            <w:vMerge w:val="restart"/>
            <w:tcBorders>
              <w:top w:val="single" w:sz="4" w:space="0" w:color="auto"/>
              <w:left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b/>
                <w:i/>
                <w:sz w:val="16"/>
              </w:rPr>
              <w:t>Честота на отчитане</w:t>
            </w:r>
          </w:p>
        </w:tc>
      </w:tr>
      <w:tr w:rsidR="000C7A34" w:rsidRPr="00F20D1F" w:rsidTr="00B411B9">
        <w:trPr>
          <w:trHeight w:val="619"/>
        </w:trPr>
        <w:tc>
          <w:tcPr>
            <w:tcW w:w="497" w:type="pct"/>
            <w:vMerge/>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300D81" w:rsidRPr="00F20D1F" w:rsidRDefault="00300D81" w:rsidP="00B411B9">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sz w:val="16"/>
              </w:rPr>
              <w:t>M</w:t>
            </w:r>
          </w:p>
        </w:tc>
        <w:tc>
          <w:tcPr>
            <w:tcW w:w="124" w:type="pct"/>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sz w:val="16"/>
              </w:rPr>
              <w:t>Ж</w:t>
            </w:r>
          </w:p>
        </w:tc>
        <w:tc>
          <w:tcPr>
            <w:tcW w:w="124" w:type="pct"/>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sz w:val="16"/>
              </w:rPr>
              <w:t>О</w:t>
            </w:r>
          </w:p>
        </w:tc>
        <w:tc>
          <w:tcPr>
            <w:tcW w:w="477" w:type="pct"/>
            <w:vMerge/>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rFonts w:eastAsia="Times New Roman"/>
                <w:b/>
                <w:i/>
                <w:sz w:val="16"/>
                <w:szCs w:val="16"/>
              </w:rPr>
            </w:pPr>
            <w:r w:rsidRPr="00F20D1F">
              <w:rPr>
                <w:sz w:val="16"/>
              </w:rPr>
              <w:t>M</w:t>
            </w:r>
          </w:p>
        </w:tc>
        <w:tc>
          <w:tcPr>
            <w:tcW w:w="177" w:type="pct"/>
            <w:gridSpan w:val="2"/>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rFonts w:eastAsia="Times New Roman"/>
                <w:b/>
                <w:i/>
                <w:sz w:val="16"/>
                <w:szCs w:val="16"/>
              </w:rPr>
            </w:pPr>
            <w:r w:rsidRPr="00F20D1F">
              <w:rPr>
                <w:sz w:val="16"/>
              </w:rPr>
              <w:t>Ж</w:t>
            </w:r>
          </w:p>
        </w:tc>
        <w:tc>
          <w:tcPr>
            <w:tcW w:w="177" w:type="pct"/>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rFonts w:eastAsia="Times New Roman"/>
                <w:b/>
                <w:i/>
                <w:sz w:val="16"/>
                <w:szCs w:val="16"/>
              </w:rPr>
            </w:pPr>
            <w:r w:rsidRPr="00F20D1F">
              <w:rPr>
                <w:sz w:val="16"/>
              </w:rPr>
              <w:t>О</w:t>
            </w:r>
          </w:p>
        </w:tc>
        <w:tc>
          <w:tcPr>
            <w:tcW w:w="371" w:type="pct"/>
            <w:vMerge/>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sz w:val="16"/>
                <w:szCs w:val="16"/>
              </w:rPr>
            </w:pPr>
          </w:p>
        </w:tc>
      </w:tr>
      <w:tr w:rsidR="000C7A34" w:rsidRPr="00F20D1F" w:rsidTr="00B411B9">
        <w:trPr>
          <w:trHeight w:val="652"/>
        </w:trPr>
        <w:tc>
          <w:tcPr>
            <w:tcW w:w="497" w:type="pct"/>
            <w:tcBorders>
              <w:top w:val="single" w:sz="4" w:space="0" w:color="auto"/>
              <w:left w:val="single" w:sz="4" w:space="0" w:color="auto"/>
              <w:bottom w:val="single" w:sz="4" w:space="0" w:color="auto"/>
              <w:right w:val="single" w:sz="4" w:space="0" w:color="auto"/>
            </w:tcBorders>
          </w:tcPr>
          <w:p w:rsidR="008E3931" w:rsidRPr="00F20D1F" w:rsidRDefault="008E3931" w:rsidP="00B411B9">
            <w:pPr>
              <w:spacing w:before="60" w:after="60"/>
              <w:jc w:val="left"/>
              <w:rPr>
                <w:rFonts w:eastAsia="Times New Roman"/>
                <w:i/>
                <w:sz w:val="16"/>
                <w:szCs w:val="16"/>
              </w:rPr>
            </w:pPr>
            <w:r w:rsidRPr="00F20D1F">
              <w:rPr>
                <w:i/>
                <w:szCs w:val="24"/>
              </w:rPr>
              <w:t>Н/П</w:t>
            </w:r>
          </w:p>
        </w:tc>
        <w:tc>
          <w:tcPr>
            <w:tcW w:w="816" w:type="pct"/>
            <w:tcBorders>
              <w:top w:val="single" w:sz="4" w:space="0" w:color="auto"/>
              <w:left w:val="single" w:sz="4" w:space="0" w:color="auto"/>
              <w:bottom w:val="single" w:sz="4" w:space="0" w:color="auto"/>
              <w:right w:val="single" w:sz="4" w:space="0" w:color="auto"/>
            </w:tcBorders>
          </w:tcPr>
          <w:p w:rsidR="008E3931" w:rsidRPr="00F20D1F" w:rsidRDefault="008E3931">
            <w:r w:rsidRPr="00F20D1F">
              <w:rPr>
                <w:i/>
                <w:szCs w:val="24"/>
              </w:rPr>
              <w:t>Н/П</w:t>
            </w:r>
          </w:p>
        </w:tc>
        <w:tc>
          <w:tcPr>
            <w:tcW w:w="531" w:type="pct"/>
            <w:tcBorders>
              <w:top w:val="single" w:sz="4" w:space="0" w:color="auto"/>
              <w:left w:val="single" w:sz="4" w:space="0" w:color="auto"/>
              <w:bottom w:val="single" w:sz="4" w:space="0" w:color="auto"/>
              <w:right w:val="single" w:sz="4" w:space="0" w:color="auto"/>
            </w:tcBorders>
          </w:tcPr>
          <w:p w:rsidR="008E3931" w:rsidRPr="00F20D1F" w:rsidRDefault="008E3931">
            <w:r w:rsidRPr="00F20D1F">
              <w:rPr>
                <w:i/>
                <w:szCs w:val="24"/>
              </w:rPr>
              <w:t>Н/П</w:t>
            </w:r>
          </w:p>
        </w:tc>
        <w:tc>
          <w:tcPr>
            <w:tcW w:w="583" w:type="pct"/>
            <w:tcBorders>
              <w:top w:val="single" w:sz="4" w:space="0" w:color="auto"/>
              <w:left w:val="single" w:sz="4" w:space="0" w:color="auto"/>
              <w:bottom w:val="single" w:sz="4" w:space="0" w:color="auto"/>
              <w:right w:val="single" w:sz="4" w:space="0" w:color="auto"/>
            </w:tcBorders>
          </w:tcPr>
          <w:p w:rsidR="008E3931" w:rsidRPr="00F20D1F" w:rsidRDefault="008E3931">
            <w:r w:rsidRPr="00F20D1F">
              <w:rPr>
                <w:i/>
                <w:szCs w:val="24"/>
              </w:rPr>
              <w:t>Н/П</w:t>
            </w:r>
          </w:p>
        </w:tc>
        <w:tc>
          <w:tcPr>
            <w:tcW w:w="372" w:type="pct"/>
            <w:gridSpan w:val="3"/>
            <w:tcBorders>
              <w:top w:val="single" w:sz="4" w:space="0" w:color="auto"/>
              <w:left w:val="single" w:sz="4" w:space="0" w:color="auto"/>
              <w:bottom w:val="single" w:sz="4" w:space="0" w:color="auto"/>
              <w:right w:val="single" w:sz="4" w:space="0" w:color="auto"/>
            </w:tcBorders>
          </w:tcPr>
          <w:p w:rsidR="008E3931" w:rsidRPr="00F20D1F" w:rsidRDefault="008E3931">
            <w:r w:rsidRPr="00F20D1F">
              <w:rPr>
                <w:i/>
                <w:szCs w:val="24"/>
              </w:rPr>
              <w:t>Н/П</w:t>
            </w:r>
          </w:p>
        </w:tc>
        <w:tc>
          <w:tcPr>
            <w:tcW w:w="477" w:type="pct"/>
            <w:tcBorders>
              <w:top w:val="single" w:sz="4" w:space="0" w:color="auto"/>
              <w:left w:val="single" w:sz="4" w:space="0" w:color="auto"/>
              <w:bottom w:val="single" w:sz="4" w:space="0" w:color="auto"/>
              <w:right w:val="single" w:sz="4" w:space="0" w:color="auto"/>
            </w:tcBorders>
          </w:tcPr>
          <w:p w:rsidR="008E3931" w:rsidRPr="00F20D1F" w:rsidRDefault="008E3931">
            <w:r w:rsidRPr="00F20D1F">
              <w:rPr>
                <w:i/>
                <w:szCs w:val="24"/>
              </w:rPr>
              <w:t>Н/П</w:t>
            </w:r>
          </w:p>
        </w:tc>
        <w:tc>
          <w:tcPr>
            <w:tcW w:w="371" w:type="pct"/>
            <w:tcBorders>
              <w:top w:val="single" w:sz="4" w:space="0" w:color="auto"/>
              <w:left w:val="single" w:sz="4" w:space="0" w:color="auto"/>
              <w:bottom w:val="single" w:sz="4" w:space="0" w:color="auto"/>
              <w:right w:val="single" w:sz="4" w:space="0" w:color="auto"/>
            </w:tcBorders>
          </w:tcPr>
          <w:p w:rsidR="008E3931" w:rsidRPr="00F20D1F" w:rsidRDefault="008E3931">
            <w:r w:rsidRPr="00F20D1F">
              <w:rPr>
                <w:i/>
                <w:szCs w:val="24"/>
              </w:rPr>
              <w:t>Н/П</w:t>
            </w:r>
          </w:p>
        </w:tc>
        <w:tc>
          <w:tcPr>
            <w:tcW w:w="212" w:type="pct"/>
            <w:gridSpan w:val="2"/>
            <w:tcBorders>
              <w:left w:val="single" w:sz="4" w:space="0" w:color="auto"/>
              <w:right w:val="single" w:sz="4" w:space="0" w:color="auto"/>
            </w:tcBorders>
          </w:tcPr>
          <w:p w:rsidR="008E3931" w:rsidRPr="00F20D1F" w:rsidRDefault="008E3931">
            <w:r w:rsidRPr="00F20D1F">
              <w:rPr>
                <w:i/>
                <w:szCs w:val="24"/>
              </w:rPr>
              <w:t>Н/П</w:t>
            </w:r>
          </w:p>
        </w:tc>
        <w:tc>
          <w:tcPr>
            <w:tcW w:w="142" w:type="pct"/>
            <w:tcBorders>
              <w:left w:val="single" w:sz="4" w:space="0" w:color="auto"/>
              <w:right w:val="single" w:sz="4" w:space="0" w:color="auto"/>
            </w:tcBorders>
          </w:tcPr>
          <w:p w:rsidR="008E3931" w:rsidRPr="00F20D1F" w:rsidRDefault="008E3931">
            <w:r w:rsidRPr="00F20D1F">
              <w:rPr>
                <w:i/>
                <w:szCs w:val="24"/>
              </w:rPr>
              <w:t>Н/П</w:t>
            </w:r>
          </w:p>
        </w:tc>
        <w:tc>
          <w:tcPr>
            <w:tcW w:w="177" w:type="pct"/>
            <w:tcBorders>
              <w:left w:val="single" w:sz="4" w:space="0" w:color="auto"/>
              <w:right w:val="single" w:sz="4" w:space="0" w:color="auto"/>
            </w:tcBorders>
          </w:tcPr>
          <w:p w:rsidR="008E3931" w:rsidRPr="00F20D1F" w:rsidRDefault="008E3931">
            <w:r w:rsidRPr="00F20D1F">
              <w:rPr>
                <w:i/>
                <w:szCs w:val="24"/>
              </w:rPr>
              <w:t>Н/П</w:t>
            </w:r>
          </w:p>
        </w:tc>
        <w:tc>
          <w:tcPr>
            <w:tcW w:w="371" w:type="pct"/>
            <w:tcBorders>
              <w:top w:val="single" w:sz="4" w:space="0" w:color="auto"/>
              <w:left w:val="single" w:sz="4" w:space="0" w:color="auto"/>
              <w:bottom w:val="single" w:sz="4" w:space="0" w:color="auto"/>
              <w:right w:val="single" w:sz="4" w:space="0" w:color="auto"/>
            </w:tcBorders>
          </w:tcPr>
          <w:p w:rsidR="008E3931" w:rsidRPr="00F20D1F" w:rsidRDefault="008E3931">
            <w:r w:rsidRPr="00F20D1F">
              <w:rPr>
                <w:i/>
                <w:szCs w:val="24"/>
              </w:rPr>
              <w:t>Н/П</w:t>
            </w:r>
          </w:p>
        </w:tc>
        <w:tc>
          <w:tcPr>
            <w:tcW w:w="451" w:type="pct"/>
            <w:tcBorders>
              <w:top w:val="single" w:sz="4" w:space="0" w:color="auto"/>
              <w:left w:val="single" w:sz="4" w:space="0" w:color="auto"/>
              <w:bottom w:val="single" w:sz="4" w:space="0" w:color="auto"/>
              <w:right w:val="single" w:sz="4" w:space="0" w:color="auto"/>
            </w:tcBorders>
          </w:tcPr>
          <w:p w:rsidR="008E3931" w:rsidRPr="00F20D1F" w:rsidRDefault="008E3931">
            <w:r w:rsidRPr="00F20D1F">
              <w:rPr>
                <w:i/>
                <w:szCs w:val="24"/>
              </w:rPr>
              <w:t>Н/П</w:t>
            </w:r>
          </w:p>
        </w:tc>
      </w:tr>
    </w:tbl>
    <w:p w:rsidR="007A2A6B" w:rsidRDefault="007A2A6B" w:rsidP="00300D81">
      <w:pPr>
        <w:suppressAutoHyphens/>
        <w:rPr>
          <w:b/>
        </w:rPr>
        <w:sectPr w:rsidR="007A2A6B" w:rsidSect="007A2A6B">
          <w:pgSz w:w="16839" w:h="11907" w:orient="landscape"/>
          <w:pgMar w:top="1418" w:right="1134" w:bottom="1418" w:left="1134" w:header="601" w:footer="1077" w:gutter="0"/>
          <w:cols w:space="720"/>
          <w:docGrid w:linePitch="326"/>
        </w:sectPr>
      </w:pPr>
    </w:p>
    <w:p w:rsidR="00300D81" w:rsidRPr="00F20D1F" w:rsidRDefault="00765F67" w:rsidP="00300D81">
      <w:pPr>
        <w:suppressAutoHyphens/>
        <w:rPr>
          <w:b/>
        </w:rPr>
      </w:pPr>
      <w:r w:rsidRPr="00F20D1F">
        <w:rPr>
          <w:b/>
        </w:rPr>
        <w:lastRenderedPageBreak/>
        <w:t xml:space="preserve">2.А.4.3.2 </w:t>
      </w:r>
      <w:r w:rsidR="00300D81" w:rsidRPr="00F20D1F">
        <w:rPr>
          <w:b/>
        </w:rPr>
        <w:t xml:space="preserve">  Действия, които ще получат подкрепа в рамките на инвестиционния приоритет </w:t>
      </w:r>
    </w:p>
    <w:p w:rsidR="00300D81" w:rsidRPr="00F20D1F" w:rsidRDefault="00300D81" w:rsidP="00300D81">
      <w:pPr>
        <w:suppressAutoHyphens/>
      </w:pPr>
      <w:r w:rsidRPr="00F20D1F">
        <w:t>(по инвестиционни приоритети)</w:t>
      </w:r>
    </w:p>
    <w:p w:rsidR="00300D81" w:rsidRPr="00F20D1F" w:rsidRDefault="00FC614C" w:rsidP="00300D81">
      <w:pPr>
        <w:pStyle w:val="ManualHeading3"/>
        <w:tabs>
          <w:tab w:val="clear" w:pos="850"/>
        </w:tabs>
        <w:ind w:left="1418" w:hanging="1418"/>
        <w:rPr>
          <w:b/>
        </w:rPr>
      </w:pPr>
      <w:r w:rsidRPr="00F20D1F">
        <w:rPr>
          <w:b/>
        </w:rPr>
        <w:t>2.А.4</w:t>
      </w:r>
      <w:r w:rsidR="00300D81" w:rsidRPr="00F20D1F">
        <w:rPr>
          <w:b/>
        </w:rPr>
        <w:t>.</w:t>
      </w:r>
      <w:r w:rsidR="00765F67" w:rsidRPr="00F20D1F">
        <w:rPr>
          <w:b/>
        </w:rPr>
        <w:t>3</w:t>
      </w:r>
      <w:r w:rsidRPr="00F20D1F">
        <w:rPr>
          <w:b/>
        </w:rPr>
        <w:t>.</w:t>
      </w:r>
      <w:r w:rsidR="00765F67" w:rsidRPr="00F20D1F">
        <w:rPr>
          <w:b/>
        </w:rPr>
        <w:t>2.</w:t>
      </w:r>
      <w:r w:rsidR="00300D81" w:rsidRPr="00F20D1F">
        <w:rPr>
          <w:b/>
        </w:rPr>
        <w:t xml:space="preserve">1 </w:t>
      </w:r>
      <w:r w:rsidR="00300D81" w:rsidRPr="00F20D1F">
        <w:tab/>
      </w:r>
      <w:r w:rsidR="00300D81" w:rsidRPr="00F20D1F">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00300D81" w:rsidRPr="00F20D1F">
        <w:rPr>
          <w:b/>
        </w:rPr>
        <w:br/>
      </w:r>
    </w:p>
    <w:p w:rsidR="00300D81" w:rsidRPr="00F20D1F" w:rsidRDefault="00300D81" w:rsidP="00300D81">
      <w:pPr>
        <w:pStyle w:val="ManualHeading3"/>
        <w:tabs>
          <w:tab w:val="clear" w:pos="850"/>
        </w:tabs>
        <w:ind w:left="1418" w:hanging="1418"/>
        <w:rPr>
          <w:i w:val="0"/>
        </w:rPr>
      </w:pPr>
      <w:r w:rsidRPr="00F20D1F">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300D81" w:rsidRPr="00F20D1F" w:rsidTr="00B411B9">
        <w:trPr>
          <w:trHeight w:val="518"/>
        </w:trPr>
        <w:tc>
          <w:tcPr>
            <w:tcW w:w="2235" w:type="dxa"/>
            <w:shd w:val="clear" w:color="auto" w:fill="auto"/>
          </w:tcPr>
          <w:p w:rsidR="00300D81" w:rsidRPr="00F20D1F" w:rsidRDefault="00300D81" w:rsidP="00B411B9">
            <w:pPr>
              <w:rPr>
                <w:i/>
                <w:color w:val="8DB3E2"/>
                <w:sz w:val="18"/>
                <w:szCs w:val="18"/>
              </w:rPr>
            </w:pPr>
            <w:r w:rsidRPr="00F20D1F">
              <w:rPr>
                <w:i/>
              </w:rPr>
              <w:t>Инвестиционен приоритет</w:t>
            </w:r>
          </w:p>
        </w:tc>
        <w:tc>
          <w:tcPr>
            <w:tcW w:w="6443" w:type="dxa"/>
            <w:shd w:val="clear" w:color="auto" w:fill="auto"/>
          </w:tcPr>
          <w:p w:rsidR="00300D81" w:rsidRPr="00F20D1F" w:rsidRDefault="00D0438A" w:rsidP="006C1997">
            <w:pPr>
              <w:rPr>
                <w:i/>
                <w:color w:val="8DB3E2"/>
                <w:sz w:val="18"/>
                <w:szCs w:val="18"/>
              </w:rPr>
            </w:pPr>
            <w:r w:rsidRPr="00F20D1F">
              <w:rPr>
                <w:i/>
                <w:color w:val="8DB3E2"/>
                <w:sz w:val="18"/>
              </w:rPr>
              <w:t xml:space="preserve"> </w:t>
            </w:r>
            <w:r w:rsidR="005F73BC" w:rsidRPr="00F20D1F">
              <w:rPr>
                <w:i/>
              </w:rPr>
              <w:t xml:space="preserve"> </w:t>
            </w:r>
            <w:r w:rsidRPr="00F20D1F">
              <w:rPr>
                <w:i/>
              </w:rPr>
              <w:t>„Разработване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достъпност”</w:t>
            </w:r>
          </w:p>
        </w:tc>
      </w:tr>
      <w:tr w:rsidR="00300D81" w:rsidRPr="00F20D1F" w:rsidTr="00B411B9">
        <w:trPr>
          <w:trHeight w:val="819"/>
        </w:trPr>
        <w:tc>
          <w:tcPr>
            <w:tcW w:w="8678" w:type="dxa"/>
            <w:gridSpan w:val="2"/>
            <w:shd w:val="clear" w:color="auto" w:fill="auto"/>
          </w:tcPr>
          <w:p w:rsidR="00197925" w:rsidRPr="00F20D1F" w:rsidRDefault="00197925" w:rsidP="009D1E02">
            <w:pPr>
              <w:rPr>
                <w:b/>
                <w:szCs w:val="24"/>
              </w:rPr>
            </w:pPr>
            <w:r w:rsidRPr="00F20D1F">
              <w:rPr>
                <w:b/>
                <w:szCs w:val="24"/>
              </w:rPr>
              <w:t xml:space="preserve">Примерни допустими дейности: </w:t>
            </w:r>
            <w:r w:rsidRPr="00F20D1F">
              <w:rPr>
                <w:rFonts w:cs="TimesNewRoman"/>
                <w:szCs w:val="24"/>
              </w:rPr>
              <w:t>развитие на информационни системи в корабоплаването, надграждащи съществуващите системи и системите в процес на изграждане,</w:t>
            </w:r>
            <w:r w:rsidRPr="00F20D1F">
              <w:rPr>
                <w:szCs w:val="24"/>
              </w:rPr>
              <w:t xml:space="preserve"> доставка на </w:t>
            </w:r>
            <w:r w:rsidR="00B87801">
              <w:rPr>
                <w:szCs w:val="24"/>
              </w:rPr>
              <w:t>мултифункционални</w:t>
            </w:r>
            <w:r w:rsidR="00B87801">
              <w:t xml:space="preserve"> </w:t>
            </w:r>
            <w:r w:rsidRPr="00F20D1F">
              <w:rPr>
                <w:szCs w:val="24"/>
              </w:rPr>
              <w:t>плавателни съдове,</w:t>
            </w:r>
            <w:r w:rsidR="00A81A02">
              <w:rPr>
                <w:szCs w:val="24"/>
              </w:rPr>
              <w:t xml:space="preserve"> </w:t>
            </w:r>
            <w:r w:rsidR="00023BBC">
              <w:rPr>
                <w:szCs w:val="24"/>
              </w:rPr>
              <w:t>развитие</w:t>
            </w:r>
            <w:r w:rsidR="00A81A02">
              <w:rPr>
                <w:szCs w:val="24"/>
              </w:rPr>
              <w:t xml:space="preserve"> на </w:t>
            </w:r>
            <w:r w:rsidR="00023BBC">
              <w:rPr>
                <w:szCs w:val="24"/>
              </w:rPr>
              <w:t xml:space="preserve">информационни </w:t>
            </w:r>
            <w:r w:rsidR="00A81A02" w:rsidRPr="00A81A02">
              <w:rPr>
                <w:szCs w:val="24"/>
              </w:rPr>
              <w:t>систем</w:t>
            </w:r>
            <w:r w:rsidR="00023BBC">
              <w:rPr>
                <w:szCs w:val="24"/>
              </w:rPr>
              <w:t>и</w:t>
            </w:r>
            <w:r w:rsidR="00A81A02" w:rsidRPr="00A81A02">
              <w:rPr>
                <w:szCs w:val="24"/>
              </w:rPr>
              <w:t xml:space="preserve"> за </w:t>
            </w:r>
            <w:r w:rsidR="00023BBC">
              <w:rPr>
                <w:szCs w:val="24"/>
              </w:rPr>
              <w:t>управление</w:t>
            </w:r>
            <w:r w:rsidR="00A81A02" w:rsidRPr="00A81A02">
              <w:rPr>
                <w:szCs w:val="24"/>
              </w:rPr>
              <w:t xml:space="preserve"> на </w:t>
            </w:r>
            <w:r w:rsidR="00A81A02">
              <w:rPr>
                <w:szCs w:val="24"/>
              </w:rPr>
              <w:t xml:space="preserve">автомобилния </w:t>
            </w:r>
            <w:r w:rsidR="00A81A02" w:rsidRPr="00A81A02">
              <w:rPr>
                <w:szCs w:val="24"/>
              </w:rPr>
              <w:t>трафик</w:t>
            </w:r>
            <w:r w:rsidR="00A81A02">
              <w:rPr>
                <w:szCs w:val="24"/>
              </w:rPr>
              <w:t xml:space="preserve">, </w:t>
            </w:r>
            <w:r w:rsidRPr="00F20D1F">
              <w:rPr>
                <w:szCs w:val="24"/>
              </w:rPr>
              <w:t>модернизация и изграждане на съоръжения за приемане и третиране на отпадъци в българските пристанища с национално значение</w:t>
            </w:r>
            <w:r w:rsidR="004A2A8C">
              <w:rPr>
                <w:szCs w:val="24"/>
              </w:rPr>
              <w:t>,</w:t>
            </w:r>
            <w:r w:rsidR="004A2A8C" w:rsidRPr="004A2A8C">
              <w:rPr>
                <w:lang w:val="en-GB"/>
              </w:rPr>
              <w:t xml:space="preserve"> </w:t>
            </w:r>
            <w:r w:rsidR="004A2A8C">
              <w:t>оборудване на метро</w:t>
            </w:r>
            <w:r w:rsidR="004A2A8C" w:rsidRPr="004A2A8C">
              <w:rPr>
                <w:lang w:val="en-GB"/>
              </w:rPr>
              <w:t xml:space="preserve"> </w:t>
            </w:r>
            <w:r w:rsidR="004A2A8C">
              <w:t>станции</w:t>
            </w:r>
            <w:r w:rsidR="004A2A8C" w:rsidRPr="004A2A8C">
              <w:rPr>
                <w:lang w:val="en-GB"/>
              </w:rPr>
              <w:t xml:space="preserve"> </w:t>
            </w:r>
            <w:r w:rsidR="004A2A8C">
              <w:t>по</w:t>
            </w:r>
            <w:r w:rsidR="004A2A8C" w:rsidRPr="004A2A8C">
              <w:rPr>
                <w:lang w:val="en-GB"/>
              </w:rPr>
              <w:t xml:space="preserve"> </w:t>
            </w:r>
            <w:r w:rsidR="004A2A8C">
              <w:t>линия</w:t>
            </w:r>
            <w:r w:rsidR="004A2A8C" w:rsidRPr="004A2A8C">
              <w:rPr>
                <w:lang w:val="en-GB"/>
              </w:rPr>
              <w:t xml:space="preserve"> 1 </w:t>
            </w:r>
            <w:r w:rsidR="004A2A8C">
              <w:t>и линия</w:t>
            </w:r>
            <w:r w:rsidR="004A2A8C" w:rsidRPr="004A2A8C">
              <w:rPr>
                <w:lang w:val="en-GB"/>
              </w:rPr>
              <w:t xml:space="preserve"> 2 </w:t>
            </w:r>
            <w:r w:rsidR="004A2A8C">
              <w:t>на метрото в София</w:t>
            </w:r>
            <w:r w:rsidR="004A2A8C" w:rsidRPr="004A2A8C">
              <w:rPr>
                <w:lang w:val="en-GB"/>
              </w:rPr>
              <w:t xml:space="preserve"> </w:t>
            </w:r>
            <w:r w:rsidR="004A2A8C">
              <w:t>с автоматични перонни преградни врати</w:t>
            </w:r>
            <w:r w:rsidR="000734D3">
              <w:t xml:space="preserve">, </w:t>
            </w:r>
            <w:r w:rsidR="000734D3" w:rsidRPr="000734D3">
              <w:t>изграждане на съвременни системи за управление на железопътното движение</w:t>
            </w:r>
            <w:r w:rsidR="006B3CD9">
              <w:t xml:space="preserve">, </w:t>
            </w:r>
            <w:r w:rsidR="003C5886">
              <w:t xml:space="preserve">удълбочаване акваторията на </w:t>
            </w:r>
            <w:r w:rsidR="00291A10">
              <w:t>корабни места в пристанищни терминали и техническа помощ за подготовка / завършване на подготовката на проектите</w:t>
            </w:r>
            <w:r w:rsidRPr="00F20D1F">
              <w:rPr>
                <w:szCs w:val="24"/>
              </w:rPr>
              <w:t>.</w:t>
            </w:r>
            <w:r w:rsidR="00291A10">
              <w:rPr>
                <w:szCs w:val="24"/>
              </w:rPr>
              <w:t xml:space="preserve"> </w:t>
            </w:r>
            <w:r w:rsidR="004A2A8C">
              <w:rPr>
                <w:szCs w:val="24"/>
              </w:rPr>
              <w:t xml:space="preserve"> </w:t>
            </w:r>
          </w:p>
          <w:p w:rsidR="002A08F2" w:rsidRPr="00AC24B1" w:rsidRDefault="00197925" w:rsidP="009D1E02">
            <w:pPr>
              <w:rPr>
                <w:szCs w:val="24"/>
              </w:rPr>
            </w:pPr>
            <w:r w:rsidRPr="00FE126F">
              <w:rPr>
                <w:szCs w:val="24"/>
              </w:rPr>
              <w:t xml:space="preserve">С последващото развитие на информационните системи за управление на трафика на плавателните съдове ще се повиши сигурността и безопасността в корабоплаването. </w:t>
            </w:r>
            <w:r w:rsidR="002A08F2" w:rsidRPr="00FE126F">
              <w:rPr>
                <w:szCs w:val="24"/>
              </w:rPr>
              <w:t>Предвижда се доставка на</w:t>
            </w:r>
            <w:r w:rsidR="00A27BB6" w:rsidRPr="00FE126F">
              <w:rPr>
                <w:szCs w:val="24"/>
                <w:lang w:val="en-US"/>
              </w:rPr>
              <w:t xml:space="preserve"> </w:t>
            </w:r>
            <w:r w:rsidR="008E066C" w:rsidRPr="00FE126F">
              <w:rPr>
                <w:szCs w:val="24"/>
              </w:rPr>
              <w:t>мултифункционални</w:t>
            </w:r>
            <w:r w:rsidR="008E066C" w:rsidRPr="00FE126F">
              <w:t xml:space="preserve"> </w:t>
            </w:r>
            <w:r w:rsidR="008E066C" w:rsidRPr="00FE126F">
              <w:rPr>
                <w:szCs w:val="24"/>
              </w:rPr>
              <w:t>плавателни съд</w:t>
            </w:r>
            <w:r w:rsidR="00B66210" w:rsidRPr="00FE126F">
              <w:rPr>
                <w:szCs w:val="24"/>
              </w:rPr>
              <w:t>ове, които ще позволяват набиране на информация за условията за корабоплаване по р. Дунава</w:t>
            </w:r>
            <w:r w:rsidR="00CB1C02" w:rsidRPr="00FE126F">
              <w:rPr>
                <w:szCs w:val="24"/>
              </w:rPr>
              <w:t xml:space="preserve"> </w:t>
            </w:r>
            <w:r w:rsidR="00B66210" w:rsidRPr="00FE126F">
              <w:rPr>
                <w:szCs w:val="24"/>
              </w:rPr>
              <w:t xml:space="preserve">и </w:t>
            </w:r>
            <w:r w:rsidR="00CB1C02" w:rsidRPr="00FE126F">
              <w:rPr>
                <w:szCs w:val="24"/>
              </w:rPr>
              <w:t xml:space="preserve">ще </w:t>
            </w:r>
            <w:r w:rsidR="00B66210" w:rsidRPr="00FE126F">
              <w:rPr>
                <w:szCs w:val="24"/>
              </w:rPr>
              <w:t xml:space="preserve">предоставят </w:t>
            </w:r>
            <w:r w:rsidR="00CB1C02" w:rsidRPr="00FE126F">
              <w:rPr>
                <w:szCs w:val="24"/>
              </w:rPr>
              <w:t xml:space="preserve">на ИАППД </w:t>
            </w:r>
            <w:r w:rsidR="00B66210" w:rsidRPr="00FE126F">
              <w:rPr>
                <w:szCs w:val="24"/>
              </w:rPr>
              <w:t xml:space="preserve">необходимите данни за </w:t>
            </w:r>
            <w:r w:rsidR="00CB1C02" w:rsidRPr="00FE126F">
              <w:rPr>
                <w:szCs w:val="24"/>
              </w:rPr>
              <w:t xml:space="preserve">адекватна намеса в периоди на ниски води за обезпечаване на необходимите за корабоплаването дълбочини, както и </w:t>
            </w:r>
            <w:r w:rsidR="00B66210" w:rsidRPr="00FE126F">
              <w:rPr>
                <w:szCs w:val="24"/>
              </w:rPr>
              <w:t xml:space="preserve">за </w:t>
            </w:r>
            <w:r w:rsidR="00CB1C02" w:rsidRPr="00FE126F">
              <w:rPr>
                <w:szCs w:val="24"/>
              </w:rPr>
              <w:t>подобряване на навигационно-пътевата обстановка, респ. повишаване на безопасността в реката.</w:t>
            </w:r>
            <w:r w:rsidR="00A337C0">
              <w:rPr>
                <w:szCs w:val="24"/>
              </w:rPr>
              <w:t xml:space="preserve"> </w:t>
            </w:r>
          </w:p>
          <w:p w:rsidR="002820B6" w:rsidRPr="00F20D1F" w:rsidRDefault="00023BBC" w:rsidP="009D1E02">
            <w:pPr>
              <w:rPr>
                <w:szCs w:val="24"/>
              </w:rPr>
            </w:pPr>
            <w:r w:rsidRPr="00FE126F">
              <w:rPr>
                <w:szCs w:val="24"/>
              </w:rPr>
              <w:t xml:space="preserve">Анализът на безопасността на автомобилното движение показа необходимост от предприемане на мерки за: подобряване на ефективността на </w:t>
            </w:r>
            <w:r w:rsidR="00A337C0" w:rsidRPr="00FE126F">
              <w:rPr>
                <w:szCs w:val="24"/>
              </w:rPr>
              <w:t xml:space="preserve">наблюдението и </w:t>
            </w:r>
            <w:r w:rsidRPr="00FE126F">
              <w:rPr>
                <w:szCs w:val="24"/>
              </w:rPr>
              <w:t xml:space="preserve">контрола върху участниците в движението; </w:t>
            </w:r>
            <w:r w:rsidR="00C87BF0" w:rsidRPr="00FE126F">
              <w:rPr>
                <w:szCs w:val="24"/>
              </w:rPr>
              <w:t>установяване</w:t>
            </w:r>
            <w:r w:rsidRPr="00FE126F">
              <w:rPr>
                <w:szCs w:val="24"/>
              </w:rPr>
              <w:t xml:space="preserve">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подобряване на организацията на движението. В процес на изпълнение е проект за Интегрирана система за анализ и оценка на трафика по автомагистрали и I-ви клас пътища на територията на Република България, които са част от TEN-T, финансиран по ОПТ 2007-2013. През програмния период 2014-2020 г. следва да продължи развитието и </w:t>
            </w:r>
            <w:r w:rsidRPr="00FE126F">
              <w:rPr>
                <w:szCs w:val="24"/>
              </w:rPr>
              <w:lastRenderedPageBreak/>
              <w:t>надграждането на информационни системи за управление на автомобилния трафик по републиканската пътна мрежа.</w:t>
            </w:r>
          </w:p>
          <w:p w:rsidR="00197925" w:rsidRDefault="00197925" w:rsidP="009D1E02">
            <w:pPr>
              <w:autoSpaceDE w:val="0"/>
              <w:autoSpaceDN w:val="0"/>
              <w:adjustRightInd w:val="0"/>
              <w:rPr>
                <w:szCs w:val="24"/>
              </w:rPr>
            </w:pPr>
            <w:r w:rsidRPr="00FE126F">
              <w:rPr>
                <w:szCs w:val="24"/>
              </w:rPr>
              <w:t>Във връзка с въвеждането на съоръжения за приемане и третиране на отпадъци в българските пристанища с национално значение по проект</w:t>
            </w:r>
            <w:r w:rsidRPr="00FE126F">
              <w:rPr>
                <w:i/>
                <w:szCs w:val="24"/>
              </w:rPr>
              <w:t xml:space="preserve"> </w:t>
            </w:r>
            <w:r w:rsidRPr="00FE126F">
              <w:rPr>
                <w:szCs w:val="24"/>
              </w:rPr>
              <w:t xml:space="preserve">„Техническа помощ за управление на отпадъците в българските пристанища с национално значение”, финансиран по ОПТ 2007-2013 се разработва прединвестиционно проучване за нуждите и капацитетите от пристанищни приемни съоръжения, актуализиране на данни за настоящите и очаквани видове и количества отпадъци и предложение на варианти за модернизация или изграждане на нови пристанищни приемни съоръжения и такива за обработка на отпадъците в българските пристанища с национално значение на р. Дунав и Черно море. </w:t>
            </w:r>
          </w:p>
          <w:p w:rsidR="00A81A60" w:rsidRPr="00A81A60" w:rsidRDefault="00A81A60" w:rsidP="00A81A60">
            <w:pPr>
              <w:autoSpaceDE w:val="0"/>
              <w:autoSpaceDN w:val="0"/>
              <w:adjustRightInd w:val="0"/>
              <w:rPr>
                <w:szCs w:val="24"/>
                <w:lang w:val="en"/>
              </w:rPr>
            </w:pPr>
            <w:r>
              <w:rPr>
                <w:szCs w:val="24"/>
              </w:rPr>
              <w:t>Автоматичните перонни</w:t>
            </w:r>
            <w:r w:rsidRPr="00A81A60">
              <w:rPr>
                <w:szCs w:val="24"/>
                <w:lang w:val="en"/>
              </w:rPr>
              <w:t xml:space="preserve"> </w:t>
            </w:r>
            <w:r>
              <w:rPr>
                <w:szCs w:val="24"/>
              </w:rPr>
              <w:t>преградни</w:t>
            </w:r>
            <w:r w:rsidRPr="00A81A60">
              <w:rPr>
                <w:szCs w:val="24"/>
                <w:lang w:val="en"/>
              </w:rPr>
              <w:t xml:space="preserve"> </w:t>
            </w:r>
            <w:r>
              <w:rPr>
                <w:szCs w:val="24"/>
              </w:rPr>
              <w:t>врати</w:t>
            </w:r>
            <w:r w:rsidRPr="00A81A60">
              <w:rPr>
                <w:szCs w:val="24"/>
                <w:lang w:val="en"/>
              </w:rPr>
              <w:t xml:space="preserve"> (</w:t>
            </w:r>
            <w:r>
              <w:rPr>
                <w:szCs w:val="24"/>
              </w:rPr>
              <w:t>АППВ</w:t>
            </w:r>
            <w:r w:rsidRPr="00A81A60">
              <w:rPr>
                <w:szCs w:val="24"/>
                <w:lang w:val="en"/>
              </w:rPr>
              <w:t xml:space="preserve">) </w:t>
            </w:r>
            <w:r>
              <w:rPr>
                <w:szCs w:val="24"/>
              </w:rPr>
              <w:t>повишават безопасността на превозите с метро и гарантират комфорта на пътниците</w:t>
            </w:r>
            <w:r w:rsidRPr="00A81A60">
              <w:rPr>
                <w:szCs w:val="24"/>
                <w:lang w:val="en"/>
              </w:rPr>
              <w:t xml:space="preserve">. </w:t>
            </w:r>
          </w:p>
          <w:p w:rsidR="00A81A60" w:rsidRPr="00A81A60" w:rsidRDefault="00A81A60" w:rsidP="00A81A60">
            <w:pPr>
              <w:autoSpaceDE w:val="0"/>
              <w:autoSpaceDN w:val="0"/>
              <w:adjustRightInd w:val="0"/>
              <w:rPr>
                <w:szCs w:val="24"/>
              </w:rPr>
            </w:pPr>
            <w:r>
              <w:rPr>
                <w:szCs w:val="24"/>
              </w:rPr>
              <w:t>Най-очевидната полза е, че</w:t>
            </w:r>
            <w:r w:rsidRPr="00A81A60">
              <w:rPr>
                <w:szCs w:val="24"/>
                <w:lang w:val="en"/>
              </w:rPr>
              <w:t xml:space="preserve"> </w:t>
            </w:r>
            <w:r>
              <w:rPr>
                <w:szCs w:val="24"/>
              </w:rPr>
              <w:t>перонните преградни врати</w:t>
            </w:r>
            <w:r w:rsidRPr="00A81A60">
              <w:rPr>
                <w:szCs w:val="24"/>
                <w:lang w:val="en"/>
              </w:rPr>
              <w:t xml:space="preserve"> </w:t>
            </w:r>
            <w:r>
              <w:rPr>
                <w:szCs w:val="24"/>
              </w:rPr>
              <w:t xml:space="preserve">действат като физическа преграда, която </w:t>
            </w:r>
            <w:r w:rsidRPr="00A81A60">
              <w:rPr>
                <w:szCs w:val="24"/>
              </w:rPr>
              <w:t>предпазва от падане върху релсите на хора и предмети</w:t>
            </w:r>
            <w:r w:rsidRPr="00A81A60">
              <w:rPr>
                <w:szCs w:val="24"/>
                <w:lang w:val="en"/>
              </w:rPr>
              <w:t xml:space="preserve">. </w:t>
            </w:r>
            <w:r w:rsidRPr="00A81A60">
              <w:rPr>
                <w:szCs w:val="24"/>
              </w:rPr>
              <w:t>Това спомага за предотвратяване на самоубийства</w:t>
            </w:r>
            <w:r w:rsidRPr="00A81A60">
              <w:rPr>
                <w:szCs w:val="24"/>
                <w:lang w:val="en"/>
              </w:rPr>
              <w:t xml:space="preserve">, </w:t>
            </w:r>
            <w:r w:rsidRPr="00A81A60">
              <w:rPr>
                <w:szCs w:val="24"/>
              </w:rPr>
              <w:t xml:space="preserve">намалява риска от инциденти </w:t>
            </w:r>
            <w:r w:rsidRPr="00A81A60">
              <w:rPr>
                <w:szCs w:val="24"/>
                <w:lang w:val="en"/>
              </w:rPr>
              <w:t>(</w:t>
            </w:r>
            <w:r w:rsidRPr="00A81A60">
              <w:rPr>
                <w:szCs w:val="24"/>
              </w:rPr>
              <w:t>особено когато влакът преминава на скорост през станцията</w:t>
            </w:r>
            <w:r w:rsidRPr="00A81A60">
              <w:rPr>
                <w:szCs w:val="24"/>
                <w:lang w:val="en"/>
              </w:rPr>
              <w:t xml:space="preserve">) </w:t>
            </w:r>
            <w:r w:rsidRPr="00A81A60">
              <w:rPr>
                <w:szCs w:val="24"/>
              </w:rPr>
              <w:t>и спира хората да влизат в тунелите</w:t>
            </w:r>
            <w:r w:rsidRPr="00A81A60">
              <w:rPr>
                <w:szCs w:val="24"/>
                <w:lang w:val="en"/>
              </w:rPr>
              <w:t>.</w:t>
            </w:r>
            <w:r w:rsidRPr="00A81A60">
              <w:rPr>
                <w:szCs w:val="24"/>
              </w:rPr>
              <w:t xml:space="preserve"> </w:t>
            </w:r>
          </w:p>
          <w:p w:rsidR="00A81A60" w:rsidRDefault="00EE7126" w:rsidP="009D1E02">
            <w:pPr>
              <w:autoSpaceDE w:val="0"/>
              <w:autoSpaceDN w:val="0"/>
              <w:adjustRightInd w:val="0"/>
              <w:rPr>
                <w:szCs w:val="24"/>
                <w:lang w:val="ru-RU"/>
              </w:rPr>
            </w:pPr>
            <w:r w:rsidRPr="00EE7126">
              <w:rPr>
                <w:szCs w:val="24"/>
              </w:rPr>
              <w:t xml:space="preserve">Изграждането на </w:t>
            </w:r>
            <w:r w:rsidR="00B1668D" w:rsidRPr="00B1668D">
              <w:rPr>
                <w:szCs w:val="24"/>
              </w:rPr>
              <w:t>съвременни системи за управление на железопътното движение</w:t>
            </w:r>
            <w:r w:rsidRPr="00EE7126">
              <w:rPr>
                <w:szCs w:val="24"/>
              </w:rPr>
              <w:t xml:space="preserve"> е в изпълнение на политиката и свързаното законодателство на Европейския съюз, регламентиращо изпълнение на изискванията на Директива 2008/57 и нейните изменения, както и на техническите спецификации за оперативна съвместимост за „Телематични приложения за товарни превози на трансевропейската конвенционална железопътна система” </w:t>
            </w:r>
            <w:r w:rsidRPr="00EE7126">
              <w:rPr>
                <w:szCs w:val="24"/>
                <w:lang w:val="ru-RU"/>
              </w:rPr>
              <w:t>(</w:t>
            </w:r>
            <w:r w:rsidRPr="00EE7126">
              <w:rPr>
                <w:szCs w:val="24"/>
              </w:rPr>
              <w:t>Регламент (ЕС) № 1305/2014</w:t>
            </w:r>
            <w:r w:rsidRPr="00EE7126">
              <w:rPr>
                <w:szCs w:val="24"/>
                <w:lang w:val="ru-RU"/>
              </w:rPr>
              <w:t xml:space="preserve">) и за </w:t>
            </w:r>
            <w:r w:rsidRPr="00EE7126">
              <w:rPr>
                <w:szCs w:val="24"/>
              </w:rPr>
              <w:t xml:space="preserve">„Телематични приложения за пътнически превози на трансевропейската конвенционална железопътна система” </w:t>
            </w:r>
            <w:r w:rsidRPr="00EE7126">
              <w:rPr>
                <w:szCs w:val="24"/>
                <w:lang w:val="ru-RU"/>
              </w:rPr>
              <w:t>(</w:t>
            </w:r>
            <w:r w:rsidRPr="00EE7126">
              <w:rPr>
                <w:szCs w:val="24"/>
              </w:rPr>
              <w:t>Регламент (ЕС) № 454/2011, изм. с Регламент (ЕС) № 1273/2013</w:t>
            </w:r>
            <w:r w:rsidRPr="00EE7126">
              <w:rPr>
                <w:szCs w:val="24"/>
                <w:lang w:val="ru-RU"/>
              </w:rPr>
              <w:t>). Съвременните системи следва да изпълняват изискванията на европейския експлоатационен режим. Изградените системи ще обхващат дейности, свързани с всички етапи на управление на движението на всички влакове – дългосрочно планиране, краткосрочно планиране, диспечерско регулиране, оперативно отчитане, статистическа отчетност, изчисляване на инфраструктурни такси, подготвяне на данни за анализ, връзка с телематичните системи  за товарни и пътнически превози на Трансевропейската конвенционална железопътна система.</w:t>
            </w:r>
          </w:p>
          <w:p w:rsidR="00F36812" w:rsidRPr="00F36812" w:rsidRDefault="00224D81" w:rsidP="00F36812">
            <w:pPr>
              <w:autoSpaceDE w:val="0"/>
              <w:autoSpaceDN w:val="0"/>
              <w:adjustRightInd w:val="0"/>
              <w:rPr>
                <w:szCs w:val="24"/>
              </w:rPr>
            </w:pPr>
            <w:r>
              <w:rPr>
                <w:szCs w:val="24"/>
              </w:rPr>
              <w:t>Посредством к</w:t>
            </w:r>
            <w:r w:rsidR="00A74564" w:rsidRPr="00A74564">
              <w:rPr>
                <w:szCs w:val="24"/>
              </w:rPr>
              <w:t>апитално дра</w:t>
            </w:r>
            <w:r>
              <w:rPr>
                <w:szCs w:val="24"/>
              </w:rPr>
              <w:t xml:space="preserve">гиране на басейна между Терминал </w:t>
            </w:r>
            <w:r w:rsidR="00A74564" w:rsidRPr="00A74564">
              <w:rPr>
                <w:szCs w:val="24"/>
              </w:rPr>
              <w:t>„Бургас Запад“ и Терминал „Бургас Изток 2/2А/”</w:t>
            </w:r>
            <w:r w:rsidRPr="007523E2">
              <w:rPr>
                <w:szCs w:val="24"/>
                <w:lang w:eastAsia="en-US"/>
              </w:rPr>
              <w:t xml:space="preserve"> ще се създадат необходимите условия </w:t>
            </w:r>
            <w:r w:rsidRPr="00224D81">
              <w:rPr>
                <w:szCs w:val="24"/>
              </w:rPr>
              <w:t xml:space="preserve">за подход и маневриране на корабите и </w:t>
            </w:r>
            <w:r>
              <w:rPr>
                <w:szCs w:val="24"/>
              </w:rPr>
              <w:t>ще се обезпечат</w:t>
            </w:r>
            <w:r w:rsidRPr="00224D81">
              <w:rPr>
                <w:szCs w:val="24"/>
              </w:rPr>
              <w:t xml:space="preserve"> потребности</w:t>
            </w:r>
            <w:r>
              <w:rPr>
                <w:szCs w:val="24"/>
              </w:rPr>
              <w:t>те</w:t>
            </w:r>
            <w:r w:rsidRPr="00224D81">
              <w:rPr>
                <w:szCs w:val="24"/>
              </w:rPr>
              <w:t xml:space="preserve"> от нови маневрени зони, съобразно инвестиционните проекти на пристанищните операто</w:t>
            </w:r>
            <w:r>
              <w:rPr>
                <w:szCs w:val="24"/>
              </w:rPr>
              <w:t>ри на терминалите</w:t>
            </w:r>
            <w:r w:rsidRPr="00224D81">
              <w:rPr>
                <w:szCs w:val="24"/>
              </w:rPr>
              <w:t>, разположени в акваторията на пристанище Бургас</w:t>
            </w:r>
            <w:r w:rsidRPr="00224D81">
              <w:rPr>
                <w:szCs w:val="24"/>
                <w:lang w:val="en-US"/>
              </w:rPr>
              <w:t>.</w:t>
            </w:r>
            <w:r w:rsidR="00754634" w:rsidRPr="007523E2">
              <w:rPr>
                <w:szCs w:val="24"/>
                <w:lang w:eastAsia="en-US"/>
              </w:rPr>
              <w:t xml:space="preserve"> </w:t>
            </w:r>
            <w:r w:rsidR="00754634" w:rsidRPr="00754634">
              <w:rPr>
                <w:szCs w:val="24"/>
              </w:rPr>
              <w:t>Към настоящия момент липсват кейови места за контейнеровози с дълбочина 15</w:t>
            </w:r>
            <w:r w:rsidR="00754634" w:rsidRPr="00754634">
              <w:rPr>
                <w:szCs w:val="24"/>
                <w:lang w:val="en-US"/>
              </w:rPr>
              <w:t>,</w:t>
            </w:r>
            <w:r w:rsidR="00754634" w:rsidRPr="00754634">
              <w:rPr>
                <w:szCs w:val="24"/>
              </w:rPr>
              <w:t>50 м. на терминалите в района на пристанище Бургас, тъй като са въведени ограничителни параметри за газене и дължина на корабите, които не съот</w:t>
            </w:r>
            <w:r w:rsidR="00754634">
              <w:rPr>
                <w:szCs w:val="24"/>
              </w:rPr>
              <w:t>ветстват на параметрите на най-</w:t>
            </w:r>
            <w:r w:rsidR="00754634" w:rsidRPr="00754634">
              <w:rPr>
                <w:szCs w:val="24"/>
              </w:rPr>
              <w:t>големия разчетен кораб, за който е проектирана съответната кейова стена.</w:t>
            </w:r>
            <w:r w:rsidR="00F36812" w:rsidRPr="007523E2">
              <w:rPr>
                <w:szCs w:val="24"/>
                <w:lang w:eastAsia="en-US"/>
              </w:rPr>
              <w:t xml:space="preserve"> </w:t>
            </w:r>
            <w:r w:rsidR="00F36812" w:rsidRPr="00F36812">
              <w:rPr>
                <w:szCs w:val="24"/>
              </w:rPr>
              <w:t>Удълбочаването на акваторията на корабни</w:t>
            </w:r>
            <w:r w:rsidR="00813EE1">
              <w:rPr>
                <w:szCs w:val="24"/>
              </w:rPr>
              <w:t>те</w:t>
            </w:r>
            <w:r w:rsidR="00F36812" w:rsidRPr="00F36812">
              <w:rPr>
                <w:szCs w:val="24"/>
              </w:rPr>
              <w:t xml:space="preserve"> места представлява капитално драгиране, с което ще бъдат постигнати нови проектни дълбочини</w:t>
            </w:r>
            <w:r w:rsidR="00F36812">
              <w:rPr>
                <w:szCs w:val="24"/>
                <w:lang w:val="en-US"/>
              </w:rPr>
              <w:t>, което</w:t>
            </w:r>
            <w:r w:rsidR="00F36812" w:rsidRPr="00F36812">
              <w:rPr>
                <w:szCs w:val="24"/>
                <w:lang w:val="en-US"/>
              </w:rPr>
              <w:t xml:space="preserve"> </w:t>
            </w:r>
            <w:r w:rsidR="00F36812" w:rsidRPr="00F36812">
              <w:rPr>
                <w:szCs w:val="24"/>
              </w:rPr>
              <w:t xml:space="preserve">ще </w:t>
            </w:r>
            <w:r w:rsidR="00F36812" w:rsidRPr="00F36812">
              <w:rPr>
                <w:szCs w:val="24"/>
              </w:rPr>
              <w:lastRenderedPageBreak/>
              <w:t xml:space="preserve">позволи безопасно влизане </w:t>
            </w:r>
            <w:r w:rsidR="00F36812">
              <w:rPr>
                <w:szCs w:val="24"/>
              </w:rPr>
              <w:t xml:space="preserve">на </w:t>
            </w:r>
            <w:r w:rsidR="00F36812" w:rsidRPr="00F36812">
              <w:rPr>
                <w:szCs w:val="24"/>
              </w:rPr>
              <w:t>по-големи кораби. Реализацията на проекта ще позволи обработка на кораби с дължина до 260 м, ширина до 32 м, газене до 14.5 м и БТ 80 000 т.</w:t>
            </w:r>
            <w:r w:rsidR="002E4A85" w:rsidRPr="002E4A85">
              <w:rPr>
                <w:szCs w:val="24"/>
                <w:lang w:eastAsia="bg-BG"/>
              </w:rPr>
              <w:t xml:space="preserve"> </w:t>
            </w:r>
            <w:r w:rsidR="002E4A85">
              <w:rPr>
                <w:szCs w:val="24"/>
                <w:lang w:eastAsia="bg-BG"/>
              </w:rPr>
              <w:t>Д</w:t>
            </w:r>
            <w:r w:rsidR="002E4A85" w:rsidRPr="002E4A85">
              <w:rPr>
                <w:szCs w:val="24"/>
              </w:rPr>
              <w:t xml:space="preserve">о края на 2023 г. е възможно да се изпълнят </w:t>
            </w:r>
            <w:r w:rsidR="00930897" w:rsidRPr="00B92CBF">
              <w:rPr>
                <w:szCs w:val="24"/>
              </w:rPr>
              <w:t>до 3</w:t>
            </w:r>
            <w:r w:rsidR="002E4A85" w:rsidRPr="00B92CBF">
              <w:rPr>
                <w:szCs w:val="24"/>
              </w:rPr>
              <w:t>5</w:t>
            </w:r>
            <w:r w:rsidR="002E4A85" w:rsidRPr="002E4A85">
              <w:rPr>
                <w:szCs w:val="24"/>
              </w:rPr>
              <w:t xml:space="preserve">% от общия обем дейности. </w:t>
            </w:r>
            <w:r w:rsidR="0057478C" w:rsidRPr="00EB51D2">
              <w:rPr>
                <w:szCs w:val="24"/>
              </w:rPr>
              <w:t>Необходимите средства за завършване на проекта</w:t>
            </w:r>
            <w:r w:rsidR="00BD6381" w:rsidRPr="00EB51D2">
              <w:rPr>
                <w:szCs w:val="24"/>
                <w:lang w:val="en-US"/>
              </w:rPr>
              <w:t xml:space="preserve"> </w:t>
            </w:r>
            <w:r w:rsidR="00BD6381" w:rsidRPr="00EB51D2">
              <w:rPr>
                <w:szCs w:val="24"/>
              </w:rPr>
              <w:t>се планира да бъдат осигурени</w:t>
            </w:r>
            <w:r w:rsidR="0057478C" w:rsidRPr="00EB51D2">
              <w:rPr>
                <w:szCs w:val="24"/>
              </w:rPr>
              <w:t xml:space="preserve"> чрез</w:t>
            </w:r>
            <w:r w:rsidR="00BD6381" w:rsidRPr="00EB51D2">
              <w:rPr>
                <w:szCs w:val="24"/>
              </w:rPr>
              <w:t xml:space="preserve"> ПТС 2021-2027</w:t>
            </w:r>
            <w:r w:rsidR="00BD6381">
              <w:rPr>
                <w:szCs w:val="24"/>
              </w:rPr>
              <w:t>.</w:t>
            </w:r>
            <w:r w:rsidR="00592909">
              <w:rPr>
                <w:szCs w:val="24"/>
              </w:rPr>
              <w:t xml:space="preserve"> </w:t>
            </w:r>
            <w:r w:rsidR="002E4A85" w:rsidRPr="002E4A85">
              <w:rPr>
                <w:szCs w:val="24"/>
              </w:rPr>
              <w:t>Въвеждане</w:t>
            </w:r>
            <w:r w:rsidR="00072164">
              <w:rPr>
                <w:szCs w:val="24"/>
              </w:rPr>
              <w:t>то</w:t>
            </w:r>
            <w:r w:rsidR="002E4A85" w:rsidRPr="002E4A85">
              <w:rPr>
                <w:szCs w:val="24"/>
              </w:rPr>
              <w:t xml:space="preserve"> в експлоатация на </w:t>
            </w:r>
            <w:r w:rsidR="002E4A85">
              <w:rPr>
                <w:szCs w:val="24"/>
              </w:rPr>
              <w:t xml:space="preserve">кейовите места </w:t>
            </w:r>
            <w:r w:rsidR="002E4A85" w:rsidRPr="002E4A85">
              <w:rPr>
                <w:szCs w:val="24"/>
              </w:rPr>
              <w:t xml:space="preserve">се предвижда </w:t>
            </w:r>
            <w:r w:rsidR="002E4A85">
              <w:rPr>
                <w:szCs w:val="24"/>
              </w:rPr>
              <w:t xml:space="preserve">за началото на </w:t>
            </w:r>
            <w:r w:rsidR="002E4A85" w:rsidRPr="002E4A85">
              <w:rPr>
                <w:szCs w:val="24"/>
              </w:rPr>
              <w:t>2025 г.</w:t>
            </w:r>
            <w:r w:rsidR="000A38D6">
              <w:rPr>
                <w:szCs w:val="24"/>
              </w:rPr>
              <w:t xml:space="preserve"> Посредством реализацията на проекта </w:t>
            </w:r>
            <w:r w:rsidR="00C61CD2" w:rsidRPr="00C61CD2">
              <w:rPr>
                <w:szCs w:val="24"/>
              </w:rPr>
              <w:t>пристанище Бургас ще се развие като адекватна входна/изходна точка по коридор „Ориент/Източно-Средиземноморски“</w:t>
            </w:r>
            <w:r w:rsidR="00C61CD2">
              <w:rPr>
                <w:szCs w:val="24"/>
              </w:rPr>
              <w:t xml:space="preserve"> и </w:t>
            </w:r>
            <w:r w:rsidR="000A38D6" w:rsidRPr="000A38D6">
              <w:rPr>
                <w:szCs w:val="24"/>
              </w:rPr>
              <w:t>ще се</w:t>
            </w:r>
            <w:r w:rsidR="000A38D6">
              <w:rPr>
                <w:szCs w:val="24"/>
              </w:rPr>
              <w:t xml:space="preserve"> допринесе за изпълнение</w:t>
            </w:r>
            <w:r w:rsidR="005129CC">
              <w:rPr>
                <w:szCs w:val="24"/>
              </w:rPr>
              <w:t>то</w:t>
            </w:r>
            <w:r w:rsidR="000A38D6">
              <w:rPr>
                <w:szCs w:val="24"/>
              </w:rPr>
              <w:t xml:space="preserve"> на </w:t>
            </w:r>
            <w:r w:rsidR="000A38D6" w:rsidRPr="000A38D6">
              <w:rPr>
                <w:szCs w:val="24"/>
              </w:rPr>
              <w:t xml:space="preserve">Плана за действие за „Коридори </w:t>
            </w:r>
            <w:r w:rsidR="006E7481">
              <w:rPr>
                <w:szCs w:val="24"/>
              </w:rPr>
              <w:t>н</w:t>
            </w:r>
            <w:r w:rsidR="000A38D6" w:rsidRPr="000A38D6">
              <w:rPr>
                <w:szCs w:val="24"/>
              </w:rPr>
              <w:t xml:space="preserve">а солидарността“ </w:t>
            </w:r>
            <w:r w:rsidR="00843008">
              <w:rPr>
                <w:szCs w:val="24"/>
              </w:rPr>
              <w:t xml:space="preserve">чрез </w:t>
            </w:r>
            <w:r w:rsidR="000A38D6" w:rsidRPr="000A38D6">
              <w:rPr>
                <w:szCs w:val="24"/>
              </w:rPr>
              <w:t>създа</w:t>
            </w:r>
            <w:r w:rsidR="00843008">
              <w:rPr>
                <w:szCs w:val="24"/>
              </w:rPr>
              <w:t>ването на</w:t>
            </w:r>
            <w:r w:rsidR="000A38D6" w:rsidRPr="000A38D6">
              <w:rPr>
                <w:szCs w:val="24"/>
              </w:rPr>
              <w:t xml:space="preserve"> нови възможности за износ на селскостопански продукти и други товари от Украйна. </w:t>
            </w:r>
          </w:p>
          <w:p w:rsidR="00A74564" w:rsidRDefault="00923403" w:rsidP="009D1E02">
            <w:pPr>
              <w:autoSpaceDE w:val="0"/>
              <w:autoSpaceDN w:val="0"/>
              <w:adjustRightInd w:val="0"/>
              <w:rPr>
                <w:szCs w:val="24"/>
              </w:rPr>
            </w:pPr>
            <w:r>
              <w:rPr>
                <w:szCs w:val="24"/>
              </w:rPr>
              <w:t xml:space="preserve">С предвидените проекти ще се </w:t>
            </w:r>
            <w:r w:rsidRPr="00923403">
              <w:rPr>
                <w:szCs w:val="24"/>
              </w:rPr>
              <w:t>подобр</w:t>
            </w:r>
            <w:r>
              <w:rPr>
                <w:szCs w:val="24"/>
              </w:rPr>
              <w:t>и</w:t>
            </w:r>
            <w:r w:rsidRPr="00923403">
              <w:rPr>
                <w:szCs w:val="24"/>
              </w:rPr>
              <w:t xml:space="preserve"> безопасността и сигурността на транспорта</w:t>
            </w:r>
            <w:r>
              <w:rPr>
                <w:szCs w:val="24"/>
              </w:rPr>
              <w:t>.</w:t>
            </w:r>
          </w:p>
          <w:p w:rsidR="00923403" w:rsidRPr="00FE126F" w:rsidRDefault="00923403" w:rsidP="009D1E02">
            <w:pPr>
              <w:autoSpaceDE w:val="0"/>
              <w:autoSpaceDN w:val="0"/>
              <w:adjustRightInd w:val="0"/>
              <w:rPr>
                <w:szCs w:val="24"/>
              </w:rPr>
            </w:pPr>
          </w:p>
          <w:p w:rsidR="00197925" w:rsidRPr="00F20D1F" w:rsidRDefault="00197925" w:rsidP="00BC78E8">
            <w:pPr>
              <w:pStyle w:val="Default"/>
              <w:spacing w:before="120" w:after="120"/>
              <w:jc w:val="both"/>
              <w:rPr>
                <w:b/>
                <w:bCs/>
              </w:rPr>
            </w:pPr>
            <w:r w:rsidRPr="00F20D1F">
              <w:rPr>
                <w:b/>
                <w:bCs/>
              </w:rPr>
              <w:t>Потенциални бенефициенти:</w:t>
            </w:r>
          </w:p>
          <w:p w:rsidR="00197925" w:rsidRPr="00F20D1F" w:rsidRDefault="00197925" w:rsidP="0059575C">
            <w:pPr>
              <w:pStyle w:val="Default"/>
              <w:numPr>
                <w:ilvl w:val="0"/>
                <w:numId w:val="35"/>
              </w:numPr>
              <w:tabs>
                <w:tab w:val="left" w:pos="567"/>
              </w:tabs>
              <w:spacing w:before="120"/>
              <w:ind w:left="568" w:hanging="284"/>
              <w:jc w:val="both"/>
              <w:rPr>
                <w:b/>
                <w:bCs/>
              </w:rPr>
            </w:pPr>
            <w:r w:rsidRPr="00F20D1F">
              <w:rPr>
                <w:bCs/>
              </w:rPr>
              <w:t>ИА „Проучване и поддържане на река Дунав”;</w:t>
            </w:r>
          </w:p>
          <w:p w:rsidR="00197925" w:rsidRPr="002820B6" w:rsidRDefault="00197925" w:rsidP="0059575C">
            <w:pPr>
              <w:pStyle w:val="Default"/>
              <w:numPr>
                <w:ilvl w:val="0"/>
                <w:numId w:val="35"/>
              </w:numPr>
              <w:tabs>
                <w:tab w:val="left" w:pos="567"/>
              </w:tabs>
              <w:spacing w:before="120"/>
              <w:ind w:left="568" w:hanging="284"/>
              <w:jc w:val="both"/>
              <w:rPr>
                <w:b/>
                <w:bCs/>
              </w:rPr>
            </w:pPr>
            <w:r w:rsidRPr="00F20D1F">
              <w:rPr>
                <w:bCs/>
              </w:rPr>
              <w:t>ДП „Пристанищна инфраструктура”;</w:t>
            </w:r>
          </w:p>
          <w:p w:rsidR="002820B6" w:rsidRPr="00F20D1F" w:rsidRDefault="002820B6" w:rsidP="0059575C">
            <w:pPr>
              <w:pStyle w:val="Default"/>
              <w:numPr>
                <w:ilvl w:val="0"/>
                <w:numId w:val="35"/>
              </w:numPr>
              <w:tabs>
                <w:tab w:val="left" w:pos="567"/>
              </w:tabs>
              <w:spacing w:before="120"/>
              <w:ind w:left="568" w:hanging="284"/>
              <w:jc w:val="both"/>
              <w:rPr>
                <w:b/>
                <w:bCs/>
              </w:rPr>
            </w:pPr>
            <w:r w:rsidRPr="00F20D1F">
              <w:t>Агенция „Пътна инфраструктура”</w:t>
            </w:r>
            <w:r>
              <w:t>;</w:t>
            </w:r>
          </w:p>
          <w:p w:rsidR="00197925" w:rsidRPr="00F20D1F" w:rsidRDefault="00197925" w:rsidP="0059575C">
            <w:pPr>
              <w:pStyle w:val="Default"/>
              <w:numPr>
                <w:ilvl w:val="0"/>
                <w:numId w:val="35"/>
              </w:numPr>
              <w:tabs>
                <w:tab w:val="left" w:pos="567"/>
              </w:tabs>
              <w:spacing w:before="120"/>
              <w:ind w:left="568" w:hanging="284"/>
              <w:jc w:val="both"/>
              <w:rPr>
                <w:b/>
                <w:bCs/>
              </w:rPr>
            </w:pPr>
            <w:r w:rsidRPr="00F20D1F">
              <w:rPr>
                <w:bCs/>
              </w:rPr>
              <w:t>ИА „Морска администрация”</w:t>
            </w:r>
            <w:r w:rsidR="00C02953">
              <w:rPr>
                <w:bCs/>
                <w:lang w:val="en-US"/>
              </w:rPr>
              <w:t>;</w:t>
            </w:r>
          </w:p>
          <w:p w:rsidR="00C02953" w:rsidRDefault="0036343B" w:rsidP="0059575C">
            <w:pPr>
              <w:pStyle w:val="Default"/>
              <w:numPr>
                <w:ilvl w:val="0"/>
                <w:numId w:val="35"/>
              </w:numPr>
              <w:tabs>
                <w:tab w:val="left" w:pos="567"/>
              </w:tabs>
              <w:spacing w:before="120"/>
              <w:ind w:left="568" w:hanging="284"/>
            </w:pPr>
            <w:r>
              <w:t>„Метрополитен“ ЕАД</w:t>
            </w:r>
            <w:r w:rsidR="00C02953">
              <w:rPr>
                <w:lang w:val="en-US"/>
              </w:rPr>
              <w:t>;</w:t>
            </w:r>
          </w:p>
          <w:p w:rsidR="00300D81" w:rsidRPr="00F20D1F" w:rsidRDefault="0036343B" w:rsidP="0059575C">
            <w:pPr>
              <w:pStyle w:val="Default"/>
              <w:numPr>
                <w:ilvl w:val="0"/>
                <w:numId w:val="35"/>
              </w:numPr>
              <w:tabs>
                <w:tab w:val="left" w:pos="567"/>
              </w:tabs>
              <w:spacing w:before="120"/>
              <w:ind w:left="568" w:hanging="284"/>
            </w:pPr>
            <w:r>
              <w:t xml:space="preserve"> </w:t>
            </w:r>
            <w:r w:rsidR="00AF36D2" w:rsidRPr="00AF36D2">
              <w:rPr>
                <w:bCs/>
              </w:rPr>
              <w:t>Н</w:t>
            </w:r>
            <w:r w:rsidR="00AF36D2">
              <w:rPr>
                <w:bCs/>
              </w:rPr>
              <w:t>К</w:t>
            </w:r>
            <w:r w:rsidR="00AF36D2" w:rsidRPr="00AF36D2">
              <w:rPr>
                <w:bCs/>
              </w:rPr>
              <w:t xml:space="preserve"> „Железопътна инфраструктура”.</w:t>
            </w:r>
            <w:r>
              <w:t xml:space="preserve"> </w:t>
            </w:r>
          </w:p>
        </w:tc>
      </w:tr>
    </w:tbl>
    <w:p w:rsidR="00300D81" w:rsidRPr="00F20D1F" w:rsidRDefault="00300D81" w:rsidP="00300D81"/>
    <w:p w:rsidR="00300D81" w:rsidRPr="00F20D1F" w:rsidRDefault="009F590D" w:rsidP="00300D81">
      <w:pPr>
        <w:pStyle w:val="ManualHeading3"/>
        <w:tabs>
          <w:tab w:val="clear" w:pos="850"/>
        </w:tabs>
        <w:ind w:left="1418" w:hanging="1418"/>
        <w:rPr>
          <w:b/>
        </w:rPr>
      </w:pPr>
      <w:r w:rsidRPr="00F20D1F">
        <w:rPr>
          <w:b/>
        </w:rPr>
        <w:t xml:space="preserve">2.А.4.3.2.2 </w:t>
      </w:r>
      <w:r w:rsidR="00300D81" w:rsidRPr="00F20D1F">
        <w:rPr>
          <w:b/>
        </w:rPr>
        <w:t>Ръководни принципи за подбора на операциите</w:t>
      </w:r>
    </w:p>
    <w:p w:rsidR="00300D81" w:rsidRPr="00F20D1F" w:rsidRDefault="00300D81" w:rsidP="00300D81">
      <w:pPr>
        <w:pStyle w:val="ManualHeading3"/>
        <w:tabs>
          <w:tab w:val="clear" w:pos="850"/>
        </w:tabs>
        <w:ind w:left="1418" w:hanging="1418"/>
        <w:rPr>
          <w:i w:val="0"/>
        </w:rPr>
      </w:pPr>
      <w:r w:rsidRPr="00F20D1F">
        <w:rPr>
          <w:i w:val="0"/>
        </w:rPr>
        <w:t xml:space="preserve"> (Позоваване: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300D81" w:rsidRPr="00F20D1F" w:rsidTr="00B411B9">
        <w:trPr>
          <w:trHeight w:val="518"/>
        </w:trPr>
        <w:tc>
          <w:tcPr>
            <w:tcW w:w="2235" w:type="dxa"/>
            <w:shd w:val="clear" w:color="auto" w:fill="auto"/>
          </w:tcPr>
          <w:p w:rsidR="00300D81" w:rsidRPr="00F20D1F" w:rsidRDefault="00300D81" w:rsidP="00B411B9">
            <w:pPr>
              <w:rPr>
                <w:i/>
                <w:color w:val="8DB3E2"/>
                <w:sz w:val="18"/>
                <w:szCs w:val="18"/>
              </w:rPr>
            </w:pPr>
            <w:r w:rsidRPr="00F20D1F">
              <w:rPr>
                <w:i/>
              </w:rPr>
              <w:t>Инвестиционен приоритет</w:t>
            </w:r>
          </w:p>
        </w:tc>
        <w:tc>
          <w:tcPr>
            <w:tcW w:w="6443" w:type="dxa"/>
            <w:shd w:val="clear" w:color="auto" w:fill="auto"/>
          </w:tcPr>
          <w:p w:rsidR="00300D81" w:rsidRPr="00F20D1F" w:rsidRDefault="005F73BC" w:rsidP="00B411B9">
            <w:pPr>
              <w:rPr>
                <w:i/>
                <w:color w:val="8DB3E2"/>
                <w:sz w:val="18"/>
                <w:szCs w:val="18"/>
              </w:rPr>
            </w:pPr>
            <w:r>
              <w:rPr>
                <w:i/>
              </w:rPr>
              <w:t>7с</w:t>
            </w:r>
            <w:r w:rsidR="00AE4E43" w:rsidRPr="00F20D1F">
              <w:rPr>
                <w:i/>
              </w:rPr>
              <w:t xml:space="preserve"> </w:t>
            </w:r>
            <w:r w:rsidR="002A5C12" w:rsidRPr="00F20D1F">
              <w:rPr>
                <w:i/>
              </w:rPr>
              <w:t>„Разработване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достъпност”</w:t>
            </w:r>
          </w:p>
        </w:tc>
      </w:tr>
      <w:tr w:rsidR="00300D81" w:rsidRPr="00F20D1F" w:rsidTr="00B411B9">
        <w:trPr>
          <w:trHeight w:val="1088"/>
        </w:trPr>
        <w:tc>
          <w:tcPr>
            <w:tcW w:w="8678" w:type="dxa"/>
            <w:gridSpan w:val="2"/>
            <w:shd w:val="clear" w:color="auto" w:fill="auto"/>
          </w:tcPr>
          <w:p w:rsidR="004A3020" w:rsidRPr="00F20D1F" w:rsidRDefault="000B7663" w:rsidP="009D1E02">
            <w:pPr>
              <w:rPr>
                <w:vertAlign w:val="superscript"/>
              </w:rPr>
            </w:pPr>
            <w:r w:rsidRPr="00F20D1F">
              <w:t xml:space="preserve">Процесът на подбор и оценка </w:t>
            </w:r>
            <w:r w:rsidR="009D1E02" w:rsidRPr="00F20D1F">
              <w:t>н</w:t>
            </w:r>
            <w:r w:rsidR="00723CB2" w:rsidRPr="00F20D1F">
              <w:t>а предложени</w:t>
            </w:r>
            <w:r w:rsidR="009D1E02" w:rsidRPr="00F20D1F">
              <w:t xml:space="preserve"> за </w:t>
            </w:r>
            <w:r w:rsidR="00902BD9" w:rsidRPr="00F20D1F">
              <w:t>финансиране</w:t>
            </w:r>
            <w:r w:rsidR="009D1E02" w:rsidRPr="00F20D1F">
              <w:t xml:space="preserve"> на проекти обхваща методиката и подхода, посочени </w:t>
            </w:r>
            <w:r w:rsidR="007766C8">
              <w:t xml:space="preserve">в </w:t>
            </w:r>
            <w:r w:rsidR="0061686F" w:rsidRPr="0061686F">
              <w:t>раздел 2.A.1.5.2</w:t>
            </w:r>
            <w:r w:rsidR="009D1E02" w:rsidRPr="00F20D1F">
              <w:t xml:space="preserve">: </w:t>
            </w:r>
            <w:r w:rsidR="004A3020" w:rsidRPr="00F20D1F">
              <w:rPr>
                <w:vertAlign w:val="superscript"/>
              </w:rPr>
              <w:t>(</w:t>
            </w:r>
            <w:r w:rsidR="0060430E">
              <w:fldChar w:fldCharType="begin"/>
            </w:r>
            <w:r w:rsidR="0060430E">
              <w:instrText xml:space="preserve"> REF Check1 \h  \* MERGEFORMAT </w:instrText>
            </w:r>
            <w:r w:rsidR="0060430E">
              <w:fldChar w:fldCharType="separate"/>
            </w:r>
            <w:r w:rsidR="00244A39" w:rsidRPr="00F20D1F">
              <w:t>**</w:t>
            </w:r>
            <w:r w:rsidR="0060430E">
              <w:fldChar w:fldCharType="end"/>
            </w:r>
            <w:r w:rsidR="004A3020" w:rsidRPr="00F20D1F">
              <w:rPr>
                <w:vertAlign w:val="superscript"/>
              </w:rPr>
              <w:t>)</w:t>
            </w:r>
          </w:p>
          <w:p w:rsidR="00506DE6" w:rsidRPr="00F20D1F" w:rsidRDefault="00506DE6" w:rsidP="00506DE6">
            <w:r w:rsidRPr="00F20D1F">
              <w:t>По-конкретно внимание в оценката за подбор на операциите по инвестиционния приоритет, включен  приоритетна ос 4, е насочено в отчитане на покриването на следните под-критерии:</w:t>
            </w:r>
          </w:p>
          <w:p w:rsidR="000841B1" w:rsidRPr="00F20D1F" w:rsidRDefault="00B061D6" w:rsidP="0059575C">
            <w:pPr>
              <w:numPr>
                <w:ilvl w:val="0"/>
                <w:numId w:val="36"/>
              </w:numPr>
            </w:pPr>
            <w:r w:rsidRPr="00B061D6">
              <w:t>п</w:t>
            </w:r>
            <w:r w:rsidR="00965EE7">
              <w:t>ринос за</w:t>
            </w:r>
            <w:r w:rsidR="000841B1" w:rsidRPr="00F20D1F">
              <w:t xml:space="preserve"> изпълнение на Интегр</w:t>
            </w:r>
            <w:r w:rsidR="00BC78E8" w:rsidRPr="00F20D1F">
              <w:t>ираната морска политика на ЕС;</w:t>
            </w:r>
          </w:p>
          <w:p w:rsidR="000841B1" w:rsidRDefault="00965EE7" w:rsidP="0059575C">
            <w:pPr>
              <w:numPr>
                <w:ilvl w:val="0"/>
                <w:numId w:val="36"/>
              </w:numPr>
              <w:ind w:left="567" w:hanging="283"/>
            </w:pPr>
            <w:r>
              <w:t xml:space="preserve">въвеждане </w:t>
            </w:r>
            <w:r w:rsidR="000841B1" w:rsidRPr="00F20D1F">
              <w:t xml:space="preserve">на </w:t>
            </w:r>
            <w:r w:rsidR="000841B1" w:rsidRPr="00F20D1F">
              <w:rPr>
                <w:rFonts w:cs="Arial"/>
              </w:rPr>
              <w:t>информационни системи в речния транспорт в съответствие със стандартите на ЕС</w:t>
            </w:r>
            <w:r w:rsidR="000841B1" w:rsidRPr="00F20D1F">
              <w:t>;</w:t>
            </w:r>
          </w:p>
          <w:p w:rsidR="001A1BBC" w:rsidRPr="005A0289" w:rsidRDefault="00965EE7" w:rsidP="0059575C">
            <w:pPr>
              <w:numPr>
                <w:ilvl w:val="0"/>
                <w:numId w:val="36"/>
              </w:numPr>
              <w:ind w:left="567" w:hanging="207"/>
            </w:pPr>
            <w:r>
              <w:rPr>
                <w:szCs w:val="24"/>
              </w:rPr>
              <w:lastRenderedPageBreak/>
              <w:t xml:space="preserve">принос за </w:t>
            </w:r>
            <w:r w:rsidR="002820B6">
              <w:rPr>
                <w:szCs w:val="24"/>
              </w:rPr>
              <w:t>и</w:t>
            </w:r>
            <w:r w:rsidR="002820B6" w:rsidRPr="002820B6">
              <w:rPr>
                <w:szCs w:val="24"/>
              </w:rPr>
              <w:t xml:space="preserve">зграждане на </w:t>
            </w:r>
            <w:r w:rsidR="00023BBC" w:rsidRPr="005A5D6E">
              <w:rPr>
                <w:szCs w:val="24"/>
              </w:rPr>
              <w:t xml:space="preserve">информационни системи за управление на </w:t>
            </w:r>
            <w:r w:rsidR="00023BBC">
              <w:rPr>
                <w:szCs w:val="24"/>
              </w:rPr>
              <w:t>автомобилния</w:t>
            </w:r>
            <w:r w:rsidR="00023BBC" w:rsidRPr="005A5D6E">
              <w:rPr>
                <w:szCs w:val="24"/>
              </w:rPr>
              <w:t xml:space="preserve"> трафик</w:t>
            </w:r>
            <w:r w:rsidR="00023BBC">
              <w:rPr>
                <w:szCs w:val="24"/>
              </w:rPr>
              <w:t xml:space="preserve"> по републиканската пътна мрежа</w:t>
            </w:r>
            <w:r w:rsidR="00261FF1">
              <w:rPr>
                <w:szCs w:val="24"/>
              </w:rPr>
              <w:t>.</w:t>
            </w:r>
          </w:p>
          <w:p w:rsidR="005A0289" w:rsidRPr="005A0289" w:rsidRDefault="005A0289" w:rsidP="0059575C">
            <w:pPr>
              <w:numPr>
                <w:ilvl w:val="0"/>
                <w:numId w:val="36"/>
              </w:numPr>
              <w:ind w:left="567" w:hanging="207"/>
              <w:rPr>
                <w:szCs w:val="24"/>
              </w:rPr>
            </w:pPr>
            <w:r>
              <w:rPr>
                <w:szCs w:val="24"/>
              </w:rPr>
              <w:t>принос</w:t>
            </w:r>
            <w:r w:rsidRPr="005A0289">
              <w:rPr>
                <w:szCs w:val="24"/>
              </w:rPr>
              <w:t xml:space="preserve"> </w:t>
            </w:r>
            <w:r>
              <w:rPr>
                <w:szCs w:val="24"/>
              </w:rPr>
              <w:t>з</w:t>
            </w:r>
            <w:r w:rsidRPr="005A0289">
              <w:rPr>
                <w:szCs w:val="24"/>
              </w:rPr>
              <w:t xml:space="preserve">а </w:t>
            </w:r>
            <w:r w:rsidR="00362A25">
              <w:rPr>
                <w:szCs w:val="24"/>
              </w:rPr>
              <w:t>подобряване</w:t>
            </w:r>
            <w:r w:rsidRPr="005A0289">
              <w:rPr>
                <w:szCs w:val="24"/>
              </w:rPr>
              <w:t xml:space="preserve"> </w:t>
            </w:r>
            <w:r w:rsidR="00362A25">
              <w:rPr>
                <w:szCs w:val="24"/>
              </w:rPr>
              <w:t>н</w:t>
            </w:r>
            <w:r w:rsidRPr="005A0289">
              <w:rPr>
                <w:szCs w:val="24"/>
              </w:rPr>
              <w:t>а управление</w:t>
            </w:r>
            <w:r w:rsidR="00362A25">
              <w:rPr>
                <w:szCs w:val="24"/>
              </w:rPr>
              <w:t>то на</w:t>
            </w:r>
            <w:r w:rsidRPr="005A0289">
              <w:rPr>
                <w:szCs w:val="24"/>
              </w:rPr>
              <w:t xml:space="preserve"> движението на влаковете;</w:t>
            </w:r>
          </w:p>
          <w:p w:rsidR="002820B6" w:rsidRPr="00F20D1F" w:rsidRDefault="001A1BBC" w:rsidP="0059575C">
            <w:pPr>
              <w:numPr>
                <w:ilvl w:val="0"/>
                <w:numId w:val="36"/>
              </w:numPr>
              <w:ind w:left="567" w:hanging="283"/>
            </w:pPr>
            <w:r w:rsidRPr="001A1BBC">
              <w:rPr>
                <w:lang w:val="en-GB"/>
              </w:rPr>
              <w:t xml:space="preserve"> </w:t>
            </w:r>
            <w:r>
              <w:t>принос за подобряване на безопасността на транспорта.</w:t>
            </w:r>
          </w:p>
          <w:p w:rsidR="000B7663" w:rsidRPr="00F20D1F" w:rsidRDefault="000B7663" w:rsidP="000667FD">
            <w:pPr>
              <w:ind w:left="720"/>
              <w:rPr>
                <w:i/>
                <w:sz w:val="18"/>
                <w:szCs w:val="18"/>
              </w:rPr>
            </w:pPr>
          </w:p>
        </w:tc>
      </w:tr>
    </w:tbl>
    <w:p w:rsidR="00300D81" w:rsidRPr="00F20D1F" w:rsidRDefault="00300D81" w:rsidP="00300D81">
      <w:pPr>
        <w:pStyle w:val="Text3"/>
        <w:ind w:left="0"/>
        <w:rPr>
          <w:sz w:val="16"/>
          <w:szCs w:val="16"/>
        </w:rPr>
      </w:pPr>
    </w:p>
    <w:p w:rsidR="00300D81" w:rsidRPr="00F20D1F" w:rsidRDefault="00505566" w:rsidP="00300D81">
      <w:pPr>
        <w:pStyle w:val="Text1"/>
        <w:ind w:left="0"/>
      </w:pPr>
      <w:r w:rsidRPr="00F20D1F">
        <w:t xml:space="preserve"> </w:t>
      </w:r>
      <w:r w:rsidR="00007D8E" w:rsidRPr="00F20D1F">
        <w:rPr>
          <w:b/>
        </w:rPr>
        <w:t xml:space="preserve">2.А.4.3.2.3 </w:t>
      </w:r>
      <w:r w:rsidR="00300D81" w:rsidRPr="00F20D1F">
        <w:rPr>
          <w:b/>
        </w:rPr>
        <w:t>Планирано използване на финансови инструменти</w:t>
      </w:r>
      <w:r w:rsidR="00300D81" w:rsidRPr="00F20D1F">
        <w:t xml:space="preserve"> (когато е целесъобразно)</w:t>
      </w:r>
    </w:p>
    <w:p w:rsidR="00300D81" w:rsidRPr="00F20D1F" w:rsidRDefault="00300D81" w:rsidP="00300D81">
      <w:pPr>
        <w:pStyle w:val="ManualHeading3"/>
        <w:tabs>
          <w:tab w:val="clear" w:pos="850"/>
        </w:tabs>
        <w:ind w:left="0" w:firstLine="0"/>
        <w:rPr>
          <w:i w:val="0"/>
        </w:rPr>
      </w:pPr>
      <w:r w:rsidRPr="00F20D1F">
        <w:rPr>
          <w:i w:val="0"/>
        </w:rPr>
        <w:t xml:space="preserve">(Позоваване: член 96, параграф 2, първа алинея, буква б), подточка iii) от Регламент (EС) № 1303/2013) </w:t>
      </w:r>
    </w:p>
    <w:p w:rsidR="00300D81" w:rsidRPr="00F20D1F" w:rsidRDefault="00300D81" w:rsidP="00AE4E43">
      <w:pPr>
        <w:pStyle w:val="Text1"/>
        <w:spacing w:before="0" w:after="0"/>
        <w:ind w:left="851"/>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8"/>
        <w:gridCol w:w="4680"/>
      </w:tblGrid>
      <w:tr w:rsidR="00300D81" w:rsidRPr="00F20D1F" w:rsidTr="00AE4E43">
        <w:trPr>
          <w:trHeight w:val="518"/>
        </w:trPr>
        <w:tc>
          <w:tcPr>
            <w:tcW w:w="4068" w:type="dxa"/>
            <w:shd w:val="clear" w:color="auto" w:fill="auto"/>
          </w:tcPr>
          <w:p w:rsidR="00300D81" w:rsidRPr="00F20D1F" w:rsidRDefault="00300D81" w:rsidP="00B411B9">
            <w:pPr>
              <w:rPr>
                <w:i/>
                <w:color w:val="8DB3E2"/>
                <w:sz w:val="18"/>
                <w:szCs w:val="18"/>
              </w:rPr>
            </w:pPr>
            <w:r w:rsidRPr="00F20D1F">
              <w:rPr>
                <w:i/>
              </w:rPr>
              <w:t>Инвестиционен приоритет</w:t>
            </w:r>
          </w:p>
        </w:tc>
        <w:tc>
          <w:tcPr>
            <w:tcW w:w="4680" w:type="dxa"/>
            <w:shd w:val="clear" w:color="auto" w:fill="auto"/>
          </w:tcPr>
          <w:p w:rsidR="00300D81" w:rsidRPr="00F20D1F" w:rsidRDefault="00B73A53" w:rsidP="00B411B9">
            <w:pPr>
              <w:rPr>
                <w:i/>
                <w:color w:val="8DB3E2"/>
                <w:sz w:val="18"/>
                <w:szCs w:val="18"/>
              </w:rPr>
            </w:pPr>
            <w:r w:rsidRPr="00F20D1F">
              <w:rPr>
                <w:i/>
                <w:color w:val="8DB3E2"/>
                <w:sz w:val="18"/>
              </w:rPr>
              <w:t xml:space="preserve"> </w:t>
            </w:r>
            <w:r w:rsidR="005F73BC" w:rsidRPr="00E87345">
              <w:rPr>
                <w:i/>
                <w:szCs w:val="24"/>
              </w:rPr>
              <w:t>7с -</w:t>
            </w:r>
            <w:r w:rsidR="005F73BC" w:rsidRPr="00F20D1F">
              <w:rPr>
                <w:i/>
              </w:rPr>
              <w:t xml:space="preserve"> </w:t>
            </w:r>
            <w:r w:rsidR="006C3F7E" w:rsidRPr="00F20D1F">
              <w:rPr>
                <w:i/>
              </w:rPr>
              <w:t>„Разработване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достъпност”</w:t>
            </w:r>
          </w:p>
        </w:tc>
      </w:tr>
      <w:tr w:rsidR="00300D81" w:rsidRPr="00F20D1F" w:rsidTr="00AE4E43">
        <w:trPr>
          <w:trHeight w:val="379"/>
        </w:trPr>
        <w:tc>
          <w:tcPr>
            <w:tcW w:w="4068" w:type="dxa"/>
            <w:shd w:val="clear" w:color="auto" w:fill="auto"/>
          </w:tcPr>
          <w:p w:rsidR="00300D81" w:rsidRPr="00F20D1F" w:rsidRDefault="00300D81" w:rsidP="00B411B9">
            <w:pPr>
              <w:rPr>
                <w:i/>
                <w:color w:val="8DB3E2"/>
                <w:sz w:val="18"/>
                <w:szCs w:val="18"/>
              </w:rPr>
            </w:pPr>
            <w:r w:rsidRPr="00F20D1F">
              <w:rPr>
                <w:b/>
                <w:i/>
              </w:rPr>
              <w:t>Планирано използване на финансови инструменти</w:t>
            </w:r>
          </w:p>
        </w:tc>
        <w:tc>
          <w:tcPr>
            <w:tcW w:w="4680" w:type="dxa"/>
            <w:shd w:val="clear" w:color="auto" w:fill="auto"/>
          </w:tcPr>
          <w:p w:rsidR="00300D81" w:rsidRPr="00F20D1F" w:rsidRDefault="006C3F7E" w:rsidP="00B411B9">
            <w:pPr>
              <w:rPr>
                <w:i/>
                <w:color w:val="8DB3E2"/>
                <w:sz w:val="18"/>
                <w:szCs w:val="18"/>
              </w:rPr>
            </w:pPr>
            <w:r w:rsidRPr="00F20D1F">
              <w:rPr>
                <w:b/>
                <w:i/>
                <w:szCs w:val="24"/>
              </w:rPr>
              <w:t>Н/П</w:t>
            </w:r>
          </w:p>
        </w:tc>
      </w:tr>
      <w:tr w:rsidR="00300D81" w:rsidRPr="00F20D1F" w:rsidTr="00AE4E43">
        <w:trPr>
          <w:trHeight w:val="709"/>
        </w:trPr>
        <w:tc>
          <w:tcPr>
            <w:tcW w:w="8748" w:type="dxa"/>
            <w:gridSpan w:val="2"/>
            <w:shd w:val="clear" w:color="auto" w:fill="auto"/>
          </w:tcPr>
          <w:p w:rsidR="00300D81" w:rsidRPr="00F20D1F" w:rsidRDefault="00D61735" w:rsidP="00B411B9">
            <w:pPr>
              <w:rPr>
                <w:i/>
                <w:sz w:val="18"/>
                <w:szCs w:val="18"/>
              </w:rPr>
            </w:pPr>
            <w:r w:rsidRPr="00F20D1F">
              <w:rPr>
                <w:lang w:eastAsia="bg-BG"/>
              </w:rPr>
              <w:t xml:space="preserve">Не се предвижда използване на финансови инструменти. </w:t>
            </w:r>
          </w:p>
        </w:tc>
      </w:tr>
    </w:tbl>
    <w:p w:rsidR="00300D81" w:rsidRPr="00F20D1F" w:rsidRDefault="00300D81" w:rsidP="00300D81"/>
    <w:p w:rsidR="00300D81" w:rsidRPr="00F20D1F" w:rsidRDefault="00F4331A" w:rsidP="00300D81">
      <w:pPr>
        <w:pStyle w:val="Text1"/>
        <w:ind w:left="0"/>
      </w:pPr>
      <w:r w:rsidRPr="00F20D1F">
        <w:rPr>
          <w:b/>
        </w:rPr>
        <w:t xml:space="preserve">2.А.4.3.2.4 </w:t>
      </w:r>
      <w:r w:rsidR="00300D81" w:rsidRPr="00F20D1F">
        <w:rPr>
          <w:b/>
          <w:i/>
        </w:rPr>
        <w:t xml:space="preserve"> </w:t>
      </w:r>
      <w:r w:rsidR="00300D81" w:rsidRPr="00F20D1F">
        <w:rPr>
          <w:b/>
        </w:rPr>
        <w:t>Планирано използване на големи проекти</w:t>
      </w:r>
      <w:r w:rsidR="00300D81" w:rsidRPr="00F20D1F">
        <w:t xml:space="preserve"> (когато е целесъобразно)</w:t>
      </w:r>
    </w:p>
    <w:p w:rsidR="00300D81" w:rsidRPr="00F20D1F" w:rsidRDefault="00300D81" w:rsidP="00300D81">
      <w:pPr>
        <w:pStyle w:val="ManualHeading3"/>
        <w:tabs>
          <w:tab w:val="clear" w:pos="850"/>
        </w:tabs>
        <w:ind w:left="1418" w:hanging="1418"/>
        <w:rPr>
          <w:i w:val="0"/>
        </w:rPr>
      </w:pPr>
      <w:r w:rsidRPr="00F20D1F">
        <w:rPr>
          <w:i w:val="0"/>
        </w:rPr>
        <w:t xml:space="preserve"> (Позоваване: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416"/>
      </w:tblGrid>
      <w:tr w:rsidR="00300D81" w:rsidRPr="00F20D1F" w:rsidTr="00B411B9">
        <w:trPr>
          <w:trHeight w:val="518"/>
        </w:trPr>
        <w:tc>
          <w:tcPr>
            <w:tcW w:w="4339" w:type="dxa"/>
            <w:shd w:val="clear" w:color="auto" w:fill="auto"/>
          </w:tcPr>
          <w:p w:rsidR="00300D81" w:rsidRPr="00F20D1F" w:rsidRDefault="00300D81" w:rsidP="00B411B9">
            <w:pPr>
              <w:rPr>
                <w:i/>
                <w:color w:val="8DB3E2"/>
                <w:sz w:val="18"/>
                <w:szCs w:val="18"/>
              </w:rPr>
            </w:pPr>
            <w:r w:rsidRPr="00F20D1F">
              <w:rPr>
                <w:i/>
              </w:rPr>
              <w:t>Инвестиционен приоритет</w:t>
            </w:r>
          </w:p>
        </w:tc>
        <w:tc>
          <w:tcPr>
            <w:tcW w:w="4416" w:type="dxa"/>
            <w:shd w:val="clear" w:color="auto" w:fill="auto"/>
          </w:tcPr>
          <w:p w:rsidR="00300D81" w:rsidRPr="00F20D1F" w:rsidRDefault="005F73BC" w:rsidP="00B411B9">
            <w:pPr>
              <w:rPr>
                <w:i/>
                <w:color w:val="8DB3E2"/>
                <w:sz w:val="18"/>
                <w:szCs w:val="18"/>
              </w:rPr>
            </w:pPr>
            <w:r w:rsidRPr="00E87345">
              <w:rPr>
                <w:i/>
                <w:szCs w:val="24"/>
              </w:rPr>
              <w:t>7с -</w:t>
            </w:r>
            <w:r w:rsidR="00AE4E43" w:rsidRPr="00F20D1F">
              <w:rPr>
                <w:i/>
              </w:rPr>
              <w:t xml:space="preserve"> </w:t>
            </w:r>
            <w:r w:rsidR="00B73A53" w:rsidRPr="00F20D1F">
              <w:rPr>
                <w:i/>
              </w:rPr>
              <w:t>„Разработване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достъпност”</w:t>
            </w:r>
          </w:p>
        </w:tc>
      </w:tr>
      <w:tr w:rsidR="00300D81" w:rsidRPr="00F20D1F" w:rsidTr="00AE4E43">
        <w:trPr>
          <w:trHeight w:val="650"/>
        </w:trPr>
        <w:tc>
          <w:tcPr>
            <w:tcW w:w="8755" w:type="dxa"/>
            <w:gridSpan w:val="2"/>
            <w:shd w:val="clear" w:color="auto" w:fill="auto"/>
          </w:tcPr>
          <w:p w:rsidR="00300D81" w:rsidRPr="00F20D1F" w:rsidRDefault="007941C8" w:rsidP="00AE4E43">
            <w:pPr>
              <w:autoSpaceDE w:val="0"/>
              <w:autoSpaceDN w:val="0"/>
              <w:adjustRightInd w:val="0"/>
            </w:pPr>
            <w:r w:rsidRPr="00F20D1F">
              <w:t>Не се предвиждат големи проекти.</w:t>
            </w:r>
          </w:p>
        </w:tc>
      </w:tr>
    </w:tbl>
    <w:p w:rsidR="00300D81" w:rsidRPr="00F20D1F" w:rsidRDefault="00300D81" w:rsidP="00300D81"/>
    <w:p w:rsidR="00A87CA9" w:rsidRDefault="00A87CA9" w:rsidP="00300D81">
      <w:pPr>
        <w:rPr>
          <w:b/>
        </w:rPr>
      </w:pPr>
    </w:p>
    <w:p w:rsidR="00300D81" w:rsidRPr="00F20D1F" w:rsidRDefault="00217126" w:rsidP="00300D81">
      <w:pPr>
        <w:rPr>
          <w:b/>
          <w:i/>
        </w:rPr>
      </w:pPr>
      <w:r w:rsidRPr="00F20D1F">
        <w:rPr>
          <w:b/>
        </w:rPr>
        <w:t xml:space="preserve">2.А.4.3.2.5 </w:t>
      </w:r>
      <w:r w:rsidR="00300D81" w:rsidRPr="00F20D1F">
        <w:rPr>
          <w:b/>
          <w:i/>
        </w:rPr>
        <w:t xml:space="preserve"> Показатели за изпълнението по инвестиционни приоритети и когато е целесъобразно — по категории региони</w:t>
      </w:r>
    </w:p>
    <w:p w:rsidR="00300D81" w:rsidRPr="00F20D1F" w:rsidRDefault="00300D81" w:rsidP="00300D81">
      <w:r w:rsidRPr="00F20D1F">
        <w:t>(Позоваване: член 96, параграф 2, първа алинея, буква б), подточка iv) от Регламент (EС) № 1303/2013)</w:t>
      </w:r>
    </w:p>
    <w:p w:rsidR="00300D81" w:rsidRPr="00F20D1F" w:rsidRDefault="00300D81" w:rsidP="00300D81">
      <w:pPr>
        <w:rPr>
          <w:b/>
        </w:rPr>
      </w:pPr>
      <w:r w:rsidRPr="00F20D1F">
        <w:rPr>
          <w:b/>
        </w:rPr>
        <w:t xml:space="preserve">Таблица 5: </w:t>
      </w:r>
      <w:r w:rsidRPr="00F20D1F">
        <w:tab/>
      </w:r>
      <w:r w:rsidRPr="00F20D1F">
        <w:rPr>
          <w:b/>
        </w:rPr>
        <w:t xml:space="preserve">Общи и специфични за програмата показатели за изпълнението </w:t>
      </w:r>
    </w:p>
    <w:p w:rsidR="00300D81" w:rsidRPr="00F20D1F" w:rsidRDefault="00300D81" w:rsidP="00300D81">
      <w:r w:rsidRPr="00F20D1F">
        <w:t>(по инвестиционни приоритети, разпределени по категории региони за ЕСФ и когато е уместно — за ЕФРР)</w:t>
      </w:r>
    </w:p>
    <w:tbl>
      <w:tblPr>
        <w:tblW w:w="55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6"/>
        <w:gridCol w:w="1540"/>
        <w:gridCol w:w="1359"/>
        <w:gridCol w:w="1039"/>
        <w:gridCol w:w="1041"/>
        <w:gridCol w:w="1271"/>
        <w:gridCol w:w="1712"/>
        <w:gridCol w:w="981"/>
      </w:tblGrid>
      <w:tr w:rsidR="004B70E1" w:rsidRPr="00F20D1F" w:rsidTr="004B70E1">
        <w:trPr>
          <w:trHeight w:val="1067"/>
          <w:jc w:val="center"/>
        </w:trPr>
        <w:tc>
          <w:tcPr>
            <w:tcW w:w="1295" w:type="pct"/>
            <w:gridSpan w:val="2"/>
          </w:tcPr>
          <w:p w:rsidR="004B70E1" w:rsidRPr="00F20D1F" w:rsidRDefault="004B70E1" w:rsidP="00B411B9">
            <w:pPr>
              <w:pStyle w:val="ListDash"/>
              <w:numPr>
                <w:ilvl w:val="0"/>
                <w:numId w:val="0"/>
              </w:numPr>
              <w:ind w:left="283" w:hanging="283"/>
              <w:rPr>
                <w:b/>
                <w:i/>
                <w:sz w:val="16"/>
              </w:rPr>
            </w:pPr>
            <w:r>
              <w:rPr>
                <w:b/>
                <w:i/>
                <w:sz w:val="16"/>
              </w:rPr>
              <w:t>Инвестиционен приоритет</w:t>
            </w:r>
          </w:p>
        </w:tc>
        <w:tc>
          <w:tcPr>
            <w:tcW w:w="3705" w:type="pct"/>
            <w:gridSpan w:val="6"/>
            <w:shd w:val="clear" w:color="auto" w:fill="auto"/>
          </w:tcPr>
          <w:p w:rsidR="004B70E1" w:rsidRPr="00F20D1F" w:rsidRDefault="004B70E1" w:rsidP="00B411B9">
            <w:pPr>
              <w:pStyle w:val="ListDash"/>
              <w:numPr>
                <w:ilvl w:val="0"/>
                <w:numId w:val="0"/>
              </w:numPr>
              <w:rPr>
                <w:b/>
                <w:i/>
                <w:sz w:val="16"/>
              </w:rPr>
            </w:pPr>
            <w:r w:rsidRPr="00FE126F">
              <w:rPr>
                <w:b/>
                <w:i/>
                <w:sz w:val="16"/>
              </w:rPr>
              <w:t>7с - „Разработване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достъпност”</w:t>
            </w:r>
          </w:p>
        </w:tc>
      </w:tr>
      <w:tr w:rsidR="000C7A34" w:rsidRPr="00F20D1F" w:rsidTr="00DE62CE">
        <w:trPr>
          <w:trHeight w:val="1067"/>
          <w:jc w:val="center"/>
        </w:trPr>
        <w:tc>
          <w:tcPr>
            <w:tcW w:w="524" w:type="pct"/>
          </w:tcPr>
          <w:p w:rsidR="00500DFC" w:rsidRPr="00F20D1F" w:rsidRDefault="00500DFC" w:rsidP="00B411B9">
            <w:pPr>
              <w:pStyle w:val="ListDash"/>
              <w:numPr>
                <w:ilvl w:val="0"/>
                <w:numId w:val="0"/>
              </w:numPr>
              <w:ind w:left="283" w:hanging="283"/>
              <w:rPr>
                <w:b/>
                <w:i/>
                <w:sz w:val="16"/>
                <w:szCs w:val="16"/>
              </w:rPr>
            </w:pPr>
            <w:r w:rsidRPr="00F20D1F">
              <w:rPr>
                <w:b/>
                <w:i/>
                <w:sz w:val="16"/>
              </w:rPr>
              <w:t>Идентификация</w:t>
            </w:r>
          </w:p>
        </w:tc>
        <w:tc>
          <w:tcPr>
            <w:tcW w:w="771" w:type="pct"/>
            <w:shd w:val="clear" w:color="auto" w:fill="auto"/>
          </w:tcPr>
          <w:p w:rsidR="00500DFC" w:rsidRPr="00F20D1F" w:rsidRDefault="00500DFC" w:rsidP="00B411B9">
            <w:pPr>
              <w:pStyle w:val="ListDash"/>
              <w:numPr>
                <w:ilvl w:val="0"/>
                <w:numId w:val="0"/>
              </w:numPr>
              <w:ind w:left="283" w:hanging="283"/>
              <w:rPr>
                <w:b/>
                <w:i/>
                <w:sz w:val="16"/>
                <w:szCs w:val="16"/>
              </w:rPr>
            </w:pPr>
            <w:r w:rsidRPr="00F20D1F">
              <w:rPr>
                <w:b/>
                <w:i/>
                <w:sz w:val="16"/>
              </w:rPr>
              <w:t xml:space="preserve">Показател </w:t>
            </w:r>
          </w:p>
        </w:tc>
        <w:tc>
          <w:tcPr>
            <w:tcW w:w="680" w:type="pct"/>
            <w:shd w:val="clear" w:color="auto" w:fill="auto"/>
          </w:tcPr>
          <w:p w:rsidR="00500DFC" w:rsidRPr="00F20D1F" w:rsidRDefault="00500DFC" w:rsidP="00B411B9">
            <w:pPr>
              <w:pStyle w:val="ListDash"/>
              <w:numPr>
                <w:ilvl w:val="0"/>
                <w:numId w:val="0"/>
              </w:numPr>
              <w:rPr>
                <w:b/>
                <w:i/>
                <w:sz w:val="16"/>
                <w:szCs w:val="16"/>
              </w:rPr>
            </w:pPr>
            <w:r w:rsidRPr="00F20D1F">
              <w:rPr>
                <w:b/>
                <w:i/>
                <w:sz w:val="16"/>
              </w:rPr>
              <w:t>Мерна единица</w:t>
            </w:r>
          </w:p>
        </w:tc>
        <w:tc>
          <w:tcPr>
            <w:tcW w:w="520" w:type="pct"/>
          </w:tcPr>
          <w:p w:rsidR="00500DFC" w:rsidRPr="00F20D1F" w:rsidRDefault="00500DFC" w:rsidP="00B411B9">
            <w:pPr>
              <w:pStyle w:val="ListDash"/>
              <w:numPr>
                <w:ilvl w:val="0"/>
                <w:numId w:val="0"/>
              </w:numPr>
              <w:rPr>
                <w:b/>
                <w:i/>
                <w:sz w:val="16"/>
                <w:szCs w:val="16"/>
              </w:rPr>
            </w:pPr>
            <w:r w:rsidRPr="00F20D1F">
              <w:rPr>
                <w:b/>
                <w:i/>
                <w:sz w:val="16"/>
              </w:rPr>
              <w:t xml:space="preserve">Фонд </w:t>
            </w:r>
          </w:p>
        </w:tc>
        <w:tc>
          <w:tcPr>
            <w:tcW w:w="521" w:type="pct"/>
          </w:tcPr>
          <w:p w:rsidR="00500DFC" w:rsidRPr="00F20D1F" w:rsidRDefault="00500DFC" w:rsidP="00B411B9">
            <w:pPr>
              <w:pStyle w:val="ListDash"/>
              <w:numPr>
                <w:ilvl w:val="0"/>
                <w:numId w:val="0"/>
              </w:numPr>
              <w:rPr>
                <w:b/>
                <w:i/>
                <w:sz w:val="16"/>
                <w:szCs w:val="16"/>
              </w:rPr>
            </w:pPr>
            <w:r w:rsidRPr="00F20D1F">
              <w:rPr>
                <w:b/>
                <w:i/>
                <w:sz w:val="16"/>
              </w:rPr>
              <w:t xml:space="preserve">Категория региони (когато е уместно) </w:t>
            </w:r>
          </w:p>
        </w:tc>
        <w:tc>
          <w:tcPr>
            <w:tcW w:w="636" w:type="pct"/>
            <w:shd w:val="clear" w:color="auto" w:fill="auto"/>
          </w:tcPr>
          <w:p w:rsidR="00500DFC" w:rsidRPr="00F20D1F" w:rsidRDefault="00500DFC" w:rsidP="00B411B9">
            <w:pPr>
              <w:pStyle w:val="ListDash"/>
              <w:numPr>
                <w:ilvl w:val="0"/>
                <w:numId w:val="0"/>
              </w:numPr>
              <w:rPr>
                <w:b/>
                <w:i/>
                <w:sz w:val="16"/>
                <w:szCs w:val="16"/>
              </w:rPr>
            </w:pPr>
            <w:r w:rsidRPr="00F20D1F">
              <w:rPr>
                <w:b/>
                <w:i/>
                <w:sz w:val="16"/>
              </w:rPr>
              <w:t>Целева стойност (2023 г.)</w:t>
            </w:r>
            <w:r w:rsidRPr="00F20D1F">
              <w:rPr>
                <w:rStyle w:val="FootnoteReference"/>
                <w:b/>
                <w:i/>
                <w:sz w:val="16"/>
              </w:rPr>
              <w:footnoteReference w:id="59"/>
            </w:r>
          </w:p>
        </w:tc>
        <w:tc>
          <w:tcPr>
            <w:tcW w:w="857" w:type="pct"/>
            <w:shd w:val="clear" w:color="auto" w:fill="auto"/>
          </w:tcPr>
          <w:p w:rsidR="00500DFC" w:rsidRPr="00F20D1F" w:rsidRDefault="00500DFC" w:rsidP="00B411B9">
            <w:pPr>
              <w:pStyle w:val="ListDash"/>
              <w:numPr>
                <w:ilvl w:val="0"/>
                <w:numId w:val="0"/>
              </w:numPr>
              <w:rPr>
                <w:b/>
                <w:i/>
                <w:sz w:val="16"/>
                <w:szCs w:val="16"/>
              </w:rPr>
            </w:pPr>
            <w:r w:rsidRPr="00F20D1F">
              <w:rPr>
                <w:b/>
                <w:i/>
                <w:sz w:val="16"/>
              </w:rPr>
              <w:t>Източник на данните</w:t>
            </w:r>
          </w:p>
        </w:tc>
        <w:tc>
          <w:tcPr>
            <w:tcW w:w="491" w:type="pct"/>
          </w:tcPr>
          <w:p w:rsidR="00500DFC" w:rsidRPr="00F20D1F" w:rsidRDefault="00500DFC" w:rsidP="00B411B9">
            <w:pPr>
              <w:pStyle w:val="ListDash"/>
              <w:numPr>
                <w:ilvl w:val="0"/>
                <w:numId w:val="0"/>
              </w:numPr>
              <w:rPr>
                <w:b/>
                <w:i/>
                <w:sz w:val="16"/>
                <w:szCs w:val="16"/>
              </w:rPr>
            </w:pPr>
            <w:r w:rsidRPr="00F20D1F">
              <w:rPr>
                <w:b/>
                <w:i/>
                <w:sz w:val="16"/>
              </w:rPr>
              <w:t>Честота на отчитане</w:t>
            </w:r>
          </w:p>
        </w:tc>
      </w:tr>
      <w:tr w:rsidR="005F73BC" w:rsidRPr="00F20D1F" w:rsidTr="00DE62CE">
        <w:trPr>
          <w:trHeight w:val="79"/>
          <w:jc w:val="center"/>
        </w:trPr>
        <w:tc>
          <w:tcPr>
            <w:tcW w:w="524" w:type="pct"/>
          </w:tcPr>
          <w:p w:rsidR="005F73BC" w:rsidRPr="00F20D1F" w:rsidRDefault="005F73BC" w:rsidP="00B411B9">
            <w:pPr>
              <w:pStyle w:val="ListDash"/>
              <w:numPr>
                <w:ilvl w:val="0"/>
                <w:numId w:val="0"/>
              </w:numPr>
              <w:rPr>
                <w:sz w:val="20"/>
              </w:rPr>
            </w:pPr>
            <w:r>
              <w:rPr>
                <w:sz w:val="20"/>
              </w:rPr>
              <w:t>9</w:t>
            </w:r>
          </w:p>
        </w:tc>
        <w:tc>
          <w:tcPr>
            <w:tcW w:w="771" w:type="pct"/>
            <w:shd w:val="clear" w:color="auto" w:fill="auto"/>
          </w:tcPr>
          <w:p w:rsidR="005F73BC" w:rsidRPr="00F20D1F" w:rsidRDefault="005F73BC" w:rsidP="00AE4E43">
            <w:pPr>
              <w:pStyle w:val="ListDash"/>
              <w:numPr>
                <w:ilvl w:val="0"/>
                <w:numId w:val="0"/>
              </w:numPr>
              <w:ind w:right="-99"/>
              <w:rPr>
                <w:sz w:val="20"/>
              </w:rPr>
            </w:pPr>
            <w:r w:rsidRPr="00F20D1F">
              <w:rPr>
                <w:sz w:val="20"/>
              </w:rPr>
              <w:t>Въведени/</w:t>
            </w:r>
            <w:r w:rsidR="00600192">
              <w:rPr>
                <w:sz w:val="20"/>
                <w:lang w:val="en-US"/>
              </w:rPr>
              <w:t xml:space="preserve"> </w:t>
            </w:r>
            <w:r w:rsidRPr="00F20D1F">
              <w:rPr>
                <w:sz w:val="20"/>
              </w:rPr>
              <w:t>модернизирани навигационни информационни системи</w:t>
            </w:r>
          </w:p>
        </w:tc>
        <w:tc>
          <w:tcPr>
            <w:tcW w:w="680" w:type="pct"/>
            <w:shd w:val="clear" w:color="auto" w:fill="auto"/>
          </w:tcPr>
          <w:p w:rsidR="005F73BC" w:rsidRPr="00F20D1F" w:rsidRDefault="005F73BC" w:rsidP="00B411B9">
            <w:pPr>
              <w:pStyle w:val="ListDash"/>
              <w:numPr>
                <w:ilvl w:val="0"/>
                <w:numId w:val="0"/>
              </w:numPr>
              <w:rPr>
                <w:sz w:val="20"/>
              </w:rPr>
            </w:pPr>
            <w:r w:rsidRPr="00F20D1F">
              <w:rPr>
                <w:sz w:val="20"/>
              </w:rPr>
              <w:t>Брой</w:t>
            </w:r>
          </w:p>
        </w:tc>
        <w:tc>
          <w:tcPr>
            <w:tcW w:w="520" w:type="pct"/>
          </w:tcPr>
          <w:p w:rsidR="005F73BC" w:rsidRPr="00F20D1F" w:rsidRDefault="005F73BC" w:rsidP="00B411B9">
            <w:pPr>
              <w:pStyle w:val="ListDash"/>
              <w:numPr>
                <w:ilvl w:val="0"/>
                <w:numId w:val="0"/>
              </w:numPr>
              <w:rPr>
                <w:i/>
                <w:sz w:val="20"/>
              </w:rPr>
            </w:pPr>
            <w:r w:rsidRPr="00F20D1F">
              <w:rPr>
                <w:sz w:val="20"/>
              </w:rPr>
              <w:t>ЕФРР</w:t>
            </w:r>
          </w:p>
        </w:tc>
        <w:tc>
          <w:tcPr>
            <w:tcW w:w="521" w:type="pct"/>
          </w:tcPr>
          <w:p w:rsidR="005F73BC" w:rsidRPr="00F20D1F" w:rsidRDefault="005F73BC" w:rsidP="00B411B9">
            <w:pPr>
              <w:pStyle w:val="ListDash"/>
              <w:numPr>
                <w:ilvl w:val="0"/>
                <w:numId w:val="0"/>
              </w:numPr>
              <w:rPr>
                <w:i/>
                <w:sz w:val="20"/>
              </w:rPr>
            </w:pPr>
            <w:r w:rsidRPr="00F20D1F">
              <w:rPr>
                <w:sz w:val="20"/>
              </w:rPr>
              <w:t>Слабо развити региони</w:t>
            </w:r>
          </w:p>
        </w:tc>
        <w:tc>
          <w:tcPr>
            <w:tcW w:w="636" w:type="pct"/>
            <w:shd w:val="clear" w:color="auto" w:fill="auto"/>
          </w:tcPr>
          <w:p w:rsidR="005F73BC" w:rsidRPr="00217E4D" w:rsidRDefault="00467603" w:rsidP="00B411B9">
            <w:pPr>
              <w:pStyle w:val="ListDash"/>
              <w:numPr>
                <w:ilvl w:val="0"/>
                <w:numId w:val="0"/>
              </w:numPr>
              <w:rPr>
                <w:i/>
                <w:sz w:val="20"/>
              </w:rPr>
            </w:pPr>
            <w:r>
              <w:rPr>
                <w:sz w:val="20"/>
                <w:lang w:val="en-US"/>
              </w:rPr>
              <w:t>2</w:t>
            </w:r>
          </w:p>
        </w:tc>
        <w:tc>
          <w:tcPr>
            <w:tcW w:w="857" w:type="pct"/>
            <w:shd w:val="clear" w:color="auto" w:fill="auto"/>
          </w:tcPr>
          <w:p w:rsidR="005F73BC" w:rsidRPr="00F20D1F" w:rsidRDefault="00581F80" w:rsidP="00581F80">
            <w:pPr>
              <w:pStyle w:val="ListDash"/>
              <w:numPr>
                <w:ilvl w:val="0"/>
                <w:numId w:val="0"/>
              </w:numPr>
              <w:ind w:right="12"/>
              <w:rPr>
                <w:sz w:val="20"/>
              </w:rPr>
            </w:pPr>
            <w:r w:rsidRPr="00581F80">
              <w:rPr>
                <w:bCs/>
                <w:sz w:val="20"/>
              </w:rPr>
              <w:t>ДП „Пристанищна инфраструктура“</w:t>
            </w:r>
          </w:p>
        </w:tc>
        <w:tc>
          <w:tcPr>
            <w:tcW w:w="491" w:type="pct"/>
          </w:tcPr>
          <w:p w:rsidR="005F73BC" w:rsidRPr="00F20D1F" w:rsidRDefault="00353EB1" w:rsidP="00353EB1">
            <w:pPr>
              <w:pStyle w:val="ListDash"/>
              <w:numPr>
                <w:ilvl w:val="0"/>
                <w:numId w:val="0"/>
              </w:numPr>
              <w:rPr>
                <w:sz w:val="20"/>
              </w:rPr>
            </w:pPr>
            <w:r>
              <w:rPr>
                <w:sz w:val="20"/>
              </w:rPr>
              <w:t>На годишна база</w:t>
            </w:r>
          </w:p>
        </w:tc>
      </w:tr>
      <w:tr w:rsidR="005F73BC" w:rsidRPr="00F20D1F" w:rsidTr="00DE62CE">
        <w:trPr>
          <w:trHeight w:val="79"/>
          <w:jc w:val="center"/>
        </w:trPr>
        <w:tc>
          <w:tcPr>
            <w:tcW w:w="524" w:type="pct"/>
          </w:tcPr>
          <w:p w:rsidR="005F73BC" w:rsidRPr="00F20D1F" w:rsidRDefault="005F73BC" w:rsidP="00DE62CE">
            <w:pPr>
              <w:pStyle w:val="ListDash"/>
              <w:numPr>
                <w:ilvl w:val="0"/>
                <w:numId w:val="0"/>
              </w:numPr>
              <w:jc w:val="left"/>
              <w:rPr>
                <w:sz w:val="20"/>
              </w:rPr>
            </w:pPr>
            <w:r>
              <w:rPr>
                <w:sz w:val="20"/>
              </w:rPr>
              <w:t>10</w:t>
            </w:r>
          </w:p>
        </w:tc>
        <w:tc>
          <w:tcPr>
            <w:tcW w:w="771" w:type="pct"/>
            <w:shd w:val="clear" w:color="auto" w:fill="auto"/>
          </w:tcPr>
          <w:p w:rsidR="005F73BC" w:rsidRPr="008E066C" w:rsidRDefault="005F73BC" w:rsidP="00AE19F0">
            <w:pPr>
              <w:pStyle w:val="ListDash"/>
              <w:numPr>
                <w:ilvl w:val="0"/>
                <w:numId w:val="0"/>
              </w:numPr>
              <w:spacing w:after="0"/>
              <w:ind w:right="-96"/>
              <w:jc w:val="left"/>
              <w:rPr>
                <w:sz w:val="20"/>
              </w:rPr>
            </w:pPr>
            <w:r w:rsidRPr="008E066C">
              <w:rPr>
                <w:sz w:val="20"/>
              </w:rPr>
              <w:t>Доставен</w:t>
            </w:r>
            <w:r w:rsidR="008E066C">
              <w:rPr>
                <w:sz w:val="20"/>
              </w:rPr>
              <w:t xml:space="preserve">и </w:t>
            </w:r>
            <w:r w:rsidR="008E066C" w:rsidRPr="008E066C">
              <w:rPr>
                <w:sz w:val="20"/>
              </w:rPr>
              <w:t>мултифункционални плавателни съдове</w:t>
            </w:r>
            <w:r w:rsidRPr="008E066C">
              <w:rPr>
                <w:sz w:val="20"/>
              </w:rPr>
              <w:t xml:space="preserve"> </w:t>
            </w:r>
          </w:p>
        </w:tc>
        <w:tc>
          <w:tcPr>
            <w:tcW w:w="680" w:type="pct"/>
            <w:shd w:val="clear" w:color="auto" w:fill="auto"/>
          </w:tcPr>
          <w:p w:rsidR="005F73BC" w:rsidRPr="00F20D1F" w:rsidRDefault="005F73BC" w:rsidP="00DE62CE">
            <w:pPr>
              <w:pStyle w:val="ListDash"/>
              <w:numPr>
                <w:ilvl w:val="0"/>
                <w:numId w:val="0"/>
              </w:numPr>
              <w:jc w:val="left"/>
              <w:rPr>
                <w:sz w:val="20"/>
              </w:rPr>
            </w:pPr>
            <w:r w:rsidRPr="00F20D1F">
              <w:rPr>
                <w:sz w:val="20"/>
              </w:rPr>
              <w:t>Брой</w:t>
            </w:r>
          </w:p>
        </w:tc>
        <w:tc>
          <w:tcPr>
            <w:tcW w:w="520" w:type="pct"/>
          </w:tcPr>
          <w:p w:rsidR="005F73BC" w:rsidRPr="00F20D1F" w:rsidRDefault="005F73BC" w:rsidP="00DE62CE">
            <w:pPr>
              <w:pStyle w:val="ListDash"/>
              <w:numPr>
                <w:ilvl w:val="0"/>
                <w:numId w:val="0"/>
              </w:numPr>
              <w:jc w:val="left"/>
              <w:rPr>
                <w:sz w:val="20"/>
              </w:rPr>
            </w:pPr>
            <w:r w:rsidRPr="00F20D1F">
              <w:rPr>
                <w:sz w:val="20"/>
              </w:rPr>
              <w:t>ЕФ</w:t>
            </w:r>
            <w:r>
              <w:rPr>
                <w:sz w:val="20"/>
              </w:rPr>
              <w:t>РР</w:t>
            </w:r>
          </w:p>
        </w:tc>
        <w:tc>
          <w:tcPr>
            <w:tcW w:w="521" w:type="pct"/>
          </w:tcPr>
          <w:p w:rsidR="005F73BC" w:rsidRPr="00F20D1F" w:rsidRDefault="005F73BC" w:rsidP="00DE62CE">
            <w:pPr>
              <w:pStyle w:val="ListDash"/>
              <w:numPr>
                <w:ilvl w:val="0"/>
                <w:numId w:val="0"/>
              </w:numPr>
              <w:jc w:val="left"/>
              <w:rPr>
                <w:sz w:val="20"/>
              </w:rPr>
            </w:pPr>
            <w:r w:rsidRPr="00F20D1F">
              <w:rPr>
                <w:sz w:val="20"/>
              </w:rPr>
              <w:t>Слабо развити региони</w:t>
            </w:r>
          </w:p>
        </w:tc>
        <w:tc>
          <w:tcPr>
            <w:tcW w:w="636" w:type="pct"/>
            <w:shd w:val="clear" w:color="auto" w:fill="auto"/>
          </w:tcPr>
          <w:p w:rsidR="005F73BC" w:rsidRPr="00F20D1F" w:rsidRDefault="004E5C1F" w:rsidP="00DE62CE">
            <w:pPr>
              <w:pStyle w:val="ListDash"/>
              <w:numPr>
                <w:ilvl w:val="0"/>
                <w:numId w:val="0"/>
              </w:numPr>
              <w:jc w:val="left"/>
              <w:rPr>
                <w:sz w:val="20"/>
              </w:rPr>
            </w:pPr>
            <w:r>
              <w:rPr>
                <w:sz w:val="20"/>
              </w:rPr>
              <w:t>5</w:t>
            </w:r>
          </w:p>
        </w:tc>
        <w:tc>
          <w:tcPr>
            <w:tcW w:w="857" w:type="pct"/>
            <w:shd w:val="clear" w:color="auto" w:fill="auto"/>
          </w:tcPr>
          <w:p w:rsidR="005F73BC" w:rsidRPr="00F20D1F" w:rsidRDefault="005F73BC" w:rsidP="00DE62CE">
            <w:pPr>
              <w:pStyle w:val="ListDash"/>
              <w:numPr>
                <w:ilvl w:val="0"/>
                <w:numId w:val="0"/>
              </w:numPr>
              <w:ind w:right="108"/>
              <w:jc w:val="left"/>
              <w:rPr>
                <w:bCs/>
                <w:sz w:val="20"/>
              </w:rPr>
            </w:pPr>
            <w:r w:rsidRPr="00F20D1F">
              <w:rPr>
                <w:bCs/>
                <w:sz w:val="20"/>
              </w:rPr>
              <w:t>Изпълнителна агенция „Поддържане и проучване на р. Дунав“</w:t>
            </w:r>
          </w:p>
        </w:tc>
        <w:tc>
          <w:tcPr>
            <w:tcW w:w="491" w:type="pct"/>
          </w:tcPr>
          <w:p w:rsidR="005F73BC" w:rsidRPr="00F20D1F" w:rsidRDefault="00353EB1" w:rsidP="00353EB1">
            <w:pPr>
              <w:pStyle w:val="ListDash"/>
              <w:numPr>
                <w:ilvl w:val="0"/>
                <w:numId w:val="0"/>
              </w:numPr>
              <w:jc w:val="left"/>
              <w:rPr>
                <w:sz w:val="20"/>
              </w:rPr>
            </w:pPr>
            <w:r w:rsidRPr="00353EB1">
              <w:rPr>
                <w:sz w:val="20"/>
              </w:rPr>
              <w:t>На годишна база</w:t>
            </w:r>
          </w:p>
        </w:tc>
      </w:tr>
      <w:tr w:rsidR="005F73BC" w:rsidRPr="00F20D1F" w:rsidTr="00DE62CE">
        <w:trPr>
          <w:trHeight w:val="79"/>
          <w:jc w:val="center"/>
        </w:trPr>
        <w:tc>
          <w:tcPr>
            <w:tcW w:w="524" w:type="pct"/>
          </w:tcPr>
          <w:p w:rsidR="005F73BC" w:rsidRPr="00F20D1F" w:rsidRDefault="005F73BC" w:rsidP="00B411B9">
            <w:pPr>
              <w:pStyle w:val="ListDash"/>
              <w:numPr>
                <w:ilvl w:val="0"/>
                <w:numId w:val="0"/>
              </w:numPr>
              <w:rPr>
                <w:sz w:val="20"/>
              </w:rPr>
            </w:pPr>
            <w:r>
              <w:rPr>
                <w:sz w:val="20"/>
              </w:rPr>
              <w:t>11</w:t>
            </w:r>
          </w:p>
        </w:tc>
        <w:tc>
          <w:tcPr>
            <w:tcW w:w="771" w:type="pct"/>
            <w:shd w:val="clear" w:color="auto" w:fill="auto"/>
          </w:tcPr>
          <w:p w:rsidR="005F73BC" w:rsidRPr="00F20D1F" w:rsidRDefault="005F73BC" w:rsidP="00A87CA9">
            <w:pPr>
              <w:pStyle w:val="ListDash"/>
              <w:numPr>
                <w:ilvl w:val="0"/>
                <w:numId w:val="0"/>
              </w:numPr>
              <w:ind w:right="-99"/>
              <w:jc w:val="left"/>
              <w:rPr>
                <w:sz w:val="20"/>
              </w:rPr>
            </w:pPr>
            <w:r w:rsidRPr="00F20D1F">
              <w:rPr>
                <w:sz w:val="20"/>
              </w:rPr>
              <w:t>Въведени в експлоатация пристанищни приемни съоръжения за отпадъци</w:t>
            </w:r>
          </w:p>
        </w:tc>
        <w:tc>
          <w:tcPr>
            <w:tcW w:w="680" w:type="pct"/>
            <w:shd w:val="clear" w:color="auto" w:fill="auto"/>
          </w:tcPr>
          <w:p w:rsidR="005F73BC" w:rsidRPr="00F20D1F" w:rsidRDefault="005F73BC" w:rsidP="00B411B9">
            <w:pPr>
              <w:pStyle w:val="ListDash"/>
              <w:numPr>
                <w:ilvl w:val="0"/>
                <w:numId w:val="0"/>
              </w:numPr>
              <w:rPr>
                <w:sz w:val="20"/>
              </w:rPr>
            </w:pPr>
            <w:r w:rsidRPr="00F20D1F">
              <w:rPr>
                <w:sz w:val="20"/>
              </w:rPr>
              <w:t>Брой</w:t>
            </w:r>
          </w:p>
        </w:tc>
        <w:tc>
          <w:tcPr>
            <w:tcW w:w="520" w:type="pct"/>
          </w:tcPr>
          <w:p w:rsidR="005F73BC" w:rsidRPr="00F20D1F" w:rsidRDefault="005F73BC" w:rsidP="00B411B9">
            <w:pPr>
              <w:pStyle w:val="ListDash"/>
              <w:numPr>
                <w:ilvl w:val="0"/>
                <w:numId w:val="0"/>
              </w:numPr>
              <w:rPr>
                <w:sz w:val="20"/>
              </w:rPr>
            </w:pPr>
            <w:r w:rsidRPr="00F20D1F">
              <w:rPr>
                <w:sz w:val="20"/>
              </w:rPr>
              <w:t>ЕФ</w:t>
            </w:r>
            <w:r>
              <w:rPr>
                <w:sz w:val="20"/>
              </w:rPr>
              <w:t>РР</w:t>
            </w:r>
          </w:p>
        </w:tc>
        <w:tc>
          <w:tcPr>
            <w:tcW w:w="521" w:type="pct"/>
          </w:tcPr>
          <w:p w:rsidR="005F73BC" w:rsidRPr="00F20D1F" w:rsidRDefault="005F73BC" w:rsidP="00B411B9">
            <w:pPr>
              <w:pStyle w:val="ListDash"/>
              <w:numPr>
                <w:ilvl w:val="0"/>
                <w:numId w:val="0"/>
              </w:numPr>
              <w:rPr>
                <w:sz w:val="20"/>
              </w:rPr>
            </w:pPr>
            <w:r w:rsidRPr="00F20D1F">
              <w:rPr>
                <w:sz w:val="20"/>
              </w:rPr>
              <w:t>Слабо развити региони</w:t>
            </w:r>
          </w:p>
        </w:tc>
        <w:tc>
          <w:tcPr>
            <w:tcW w:w="636" w:type="pct"/>
            <w:shd w:val="clear" w:color="auto" w:fill="auto"/>
          </w:tcPr>
          <w:p w:rsidR="005F73BC" w:rsidRPr="00F20D1F" w:rsidRDefault="00764C20" w:rsidP="00B411B9">
            <w:pPr>
              <w:pStyle w:val="ListDash"/>
              <w:numPr>
                <w:ilvl w:val="0"/>
                <w:numId w:val="0"/>
              </w:numPr>
              <w:rPr>
                <w:sz w:val="20"/>
              </w:rPr>
            </w:pPr>
            <w:r>
              <w:rPr>
                <w:sz w:val="20"/>
              </w:rPr>
              <w:t>7</w:t>
            </w:r>
          </w:p>
        </w:tc>
        <w:tc>
          <w:tcPr>
            <w:tcW w:w="857" w:type="pct"/>
            <w:shd w:val="clear" w:color="auto" w:fill="auto"/>
          </w:tcPr>
          <w:p w:rsidR="005F73BC" w:rsidRPr="00F20D1F" w:rsidRDefault="005F73BC" w:rsidP="005F32F6">
            <w:pPr>
              <w:pStyle w:val="ListDash"/>
              <w:numPr>
                <w:ilvl w:val="0"/>
                <w:numId w:val="0"/>
              </w:numPr>
              <w:ind w:right="-72"/>
              <w:rPr>
                <w:bCs/>
                <w:sz w:val="20"/>
              </w:rPr>
            </w:pPr>
            <w:r w:rsidRPr="00F20D1F">
              <w:rPr>
                <w:bCs/>
                <w:sz w:val="20"/>
              </w:rPr>
              <w:t>ДП „Пристанищна инфраструктура“</w:t>
            </w:r>
          </w:p>
        </w:tc>
        <w:tc>
          <w:tcPr>
            <w:tcW w:w="491" w:type="pct"/>
          </w:tcPr>
          <w:p w:rsidR="005F73BC" w:rsidRPr="00F20D1F" w:rsidRDefault="00353EB1" w:rsidP="00353EB1">
            <w:pPr>
              <w:pStyle w:val="ListDash"/>
              <w:numPr>
                <w:ilvl w:val="0"/>
                <w:numId w:val="0"/>
              </w:numPr>
              <w:rPr>
                <w:sz w:val="20"/>
              </w:rPr>
            </w:pPr>
            <w:r w:rsidRPr="00353EB1">
              <w:rPr>
                <w:sz w:val="20"/>
              </w:rPr>
              <w:t>На годишна база</w:t>
            </w:r>
          </w:p>
        </w:tc>
      </w:tr>
      <w:tr w:rsidR="005A0C6B" w:rsidRPr="00F20D1F" w:rsidTr="00DE62CE">
        <w:trPr>
          <w:trHeight w:val="79"/>
          <w:jc w:val="center"/>
        </w:trPr>
        <w:tc>
          <w:tcPr>
            <w:tcW w:w="524" w:type="pct"/>
          </w:tcPr>
          <w:p w:rsidR="005A0C6B" w:rsidRDefault="005A0C6B" w:rsidP="00B411B9">
            <w:pPr>
              <w:pStyle w:val="ListDash"/>
              <w:numPr>
                <w:ilvl w:val="0"/>
                <w:numId w:val="0"/>
              </w:numPr>
              <w:rPr>
                <w:sz w:val="20"/>
              </w:rPr>
            </w:pPr>
            <w:r>
              <w:rPr>
                <w:sz w:val="20"/>
              </w:rPr>
              <w:t>12</w:t>
            </w:r>
          </w:p>
        </w:tc>
        <w:tc>
          <w:tcPr>
            <w:tcW w:w="771" w:type="pct"/>
            <w:shd w:val="clear" w:color="auto" w:fill="auto"/>
          </w:tcPr>
          <w:p w:rsidR="005A0C6B" w:rsidRPr="00F20D1F" w:rsidRDefault="005A0C6B" w:rsidP="005A0C6B">
            <w:pPr>
              <w:pStyle w:val="ListDash"/>
              <w:numPr>
                <w:ilvl w:val="0"/>
                <w:numId w:val="0"/>
              </w:numPr>
              <w:ind w:right="-99"/>
              <w:jc w:val="left"/>
              <w:rPr>
                <w:sz w:val="20"/>
              </w:rPr>
            </w:pPr>
            <w:r>
              <w:rPr>
                <w:sz w:val="20"/>
                <w:lang w:val="en-US"/>
              </w:rPr>
              <w:t>Метро станции, оборудвани с перонни преградни врати</w:t>
            </w:r>
            <w:r w:rsidRPr="005A0C6B">
              <w:rPr>
                <w:sz w:val="20"/>
                <w:lang w:val="en-US"/>
              </w:rPr>
              <w:t xml:space="preserve"> </w:t>
            </w:r>
          </w:p>
        </w:tc>
        <w:tc>
          <w:tcPr>
            <w:tcW w:w="680" w:type="pct"/>
            <w:shd w:val="clear" w:color="auto" w:fill="auto"/>
          </w:tcPr>
          <w:p w:rsidR="005A0C6B" w:rsidRPr="00F20D1F" w:rsidRDefault="00BA3D30" w:rsidP="00B411B9">
            <w:pPr>
              <w:pStyle w:val="ListDash"/>
              <w:numPr>
                <w:ilvl w:val="0"/>
                <w:numId w:val="0"/>
              </w:numPr>
              <w:rPr>
                <w:sz w:val="20"/>
              </w:rPr>
            </w:pPr>
            <w:r>
              <w:rPr>
                <w:sz w:val="20"/>
              </w:rPr>
              <w:t>Брой</w:t>
            </w:r>
          </w:p>
        </w:tc>
        <w:tc>
          <w:tcPr>
            <w:tcW w:w="520" w:type="pct"/>
          </w:tcPr>
          <w:p w:rsidR="005A0C6B" w:rsidRPr="00F20D1F" w:rsidRDefault="00BA3D30" w:rsidP="00B411B9">
            <w:pPr>
              <w:pStyle w:val="ListDash"/>
              <w:numPr>
                <w:ilvl w:val="0"/>
                <w:numId w:val="0"/>
              </w:numPr>
              <w:rPr>
                <w:sz w:val="20"/>
              </w:rPr>
            </w:pPr>
            <w:r>
              <w:rPr>
                <w:sz w:val="20"/>
              </w:rPr>
              <w:t>ЕФРР</w:t>
            </w:r>
          </w:p>
        </w:tc>
        <w:tc>
          <w:tcPr>
            <w:tcW w:w="521" w:type="pct"/>
          </w:tcPr>
          <w:p w:rsidR="005A0C6B" w:rsidRPr="00F20D1F" w:rsidRDefault="00BA3D30" w:rsidP="00B411B9">
            <w:pPr>
              <w:pStyle w:val="ListDash"/>
              <w:numPr>
                <w:ilvl w:val="0"/>
                <w:numId w:val="0"/>
              </w:numPr>
              <w:rPr>
                <w:sz w:val="20"/>
              </w:rPr>
            </w:pPr>
            <w:r w:rsidRPr="00BA3D30">
              <w:rPr>
                <w:sz w:val="20"/>
              </w:rPr>
              <w:t>Слабо развити региони</w:t>
            </w:r>
          </w:p>
        </w:tc>
        <w:tc>
          <w:tcPr>
            <w:tcW w:w="636" w:type="pct"/>
            <w:shd w:val="clear" w:color="auto" w:fill="auto"/>
          </w:tcPr>
          <w:p w:rsidR="005A0C6B" w:rsidRPr="00F20D1F" w:rsidRDefault="00C52139" w:rsidP="00B411B9">
            <w:pPr>
              <w:pStyle w:val="ListDash"/>
              <w:numPr>
                <w:ilvl w:val="0"/>
                <w:numId w:val="0"/>
              </w:numPr>
              <w:rPr>
                <w:sz w:val="20"/>
              </w:rPr>
            </w:pPr>
            <w:r>
              <w:rPr>
                <w:sz w:val="20"/>
              </w:rPr>
              <w:t>1</w:t>
            </w:r>
            <w:r w:rsidR="00BA3D30">
              <w:rPr>
                <w:sz w:val="20"/>
              </w:rPr>
              <w:t>2</w:t>
            </w:r>
          </w:p>
        </w:tc>
        <w:tc>
          <w:tcPr>
            <w:tcW w:w="857" w:type="pct"/>
            <w:shd w:val="clear" w:color="auto" w:fill="auto"/>
          </w:tcPr>
          <w:p w:rsidR="005A0C6B" w:rsidRPr="00F20D1F" w:rsidRDefault="00BA3D30" w:rsidP="005F32F6">
            <w:pPr>
              <w:pStyle w:val="ListDash"/>
              <w:numPr>
                <w:ilvl w:val="0"/>
                <w:numId w:val="0"/>
              </w:numPr>
              <w:ind w:right="-72"/>
              <w:rPr>
                <w:bCs/>
                <w:sz w:val="20"/>
              </w:rPr>
            </w:pPr>
            <w:r>
              <w:rPr>
                <w:bCs/>
                <w:sz w:val="20"/>
              </w:rPr>
              <w:t>„Метрополитен“ ЕАД</w:t>
            </w:r>
          </w:p>
        </w:tc>
        <w:tc>
          <w:tcPr>
            <w:tcW w:w="491" w:type="pct"/>
          </w:tcPr>
          <w:p w:rsidR="005A0C6B" w:rsidRPr="00353EB1" w:rsidRDefault="00BA3D30" w:rsidP="00353EB1">
            <w:pPr>
              <w:pStyle w:val="ListDash"/>
              <w:numPr>
                <w:ilvl w:val="0"/>
                <w:numId w:val="0"/>
              </w:numPr>
              <w:rPr>
                <w:sz w:val="20"/>
              </w:rPr>
            </w:pPr>
            <w:r w:rsidRPr="00BA3D30">
              <w:rPr>
                <w:sz w:val="20"/>
              </w:rPr>
              <w:t>На годишна база</w:t>
            </w:r>
          </w:p>
        </w:tc>
      </w:tr>
      <w:tr w:rsidR="00C02953" w:rsidRPr="00F20D1F" w:rsidTr="00DE62CE">
        <w:trPr>
          <w:trHeight w:val="79"/>
          <w:jc w:val="center"/>
        </w:trPr>
        <w:tc>
          <w:tcPr>
            <w:tcW w:w="524" w:type="pct"/>
          </w:tcPr>
          <w:p w:rsidR="00C02953" w:rsidRDefault="00237137" w:rsidP="00B411B9">
            <w:pPr>
              <w:pStyle w:val="ListDash"/>
              <w:numPr>
                <w:ilvl w:val="0"/>
                <w:numId w:val="0"/>
              </w:numPr>
              <w:rPr>
                <w:sz w:val="20"/>
              </w:rPr>
            </w:pPr>
            <w:r>
              <w:rPr>
                <w:sz w:val="20"/>
              </w:rPr>
              <w:lastRenderedPageBreak/>
              <w:t>13</w:t>
            </w:r>
          </w:p>
        </w:tc>
        <w:tc>
          <w:tcPr>
            <w:tcW w:w="771" w:type="pct"/>
            <w:shd w:val="clear" w:color="auto" w:fill="auto"/>
          </w:tcPr>
          <w:p w:rsidR="00C02953" w:rsidRPr="009F4DF2" w:rsidRDefault="00C02953" w:rsidP="005A0C6B">
            <w:pPr>
              <w:pStyle w:val="ListDash"/>
              <w:numPr>
                <w:ilvl w:val="0"/>
                <w:numId w:val="0"/>
              </w:numPr>
              <w:ind w:right="-99"/>
              <w:jc w:val="left"/>
              <w:rPr>
                <w:sz w:val="20"/>
                <w:lang w:val="en-US"/>
              </w:rPr>
            </w:pPr>
            <w:r>
              <w:rPr>
                <w:sz w:val="20"/>
              </w:rPr>
              <w:t xml:space="preserve">Внедрена </w:t>
            </w:r>
            <w:r w:rsidR="00D06E95">
              <w:rPr>
                <w:sz w:val="20"/>
              </w:rPr>
              <w:t>система за управление на влаковата работа</w:t>
            </w:r>
            <w:r w:rsidR="004406C2">
              <w:rPr>
                <w:sz w:val="20"/>
              </w:rPr>
              <w:t>/</w:t>
            </w:r>
            <w:r>
              <w:rPr>
                <w:sz w:val="20"/>
              </w:rPr>
              <w:t>СУВР</w:t>
            </w:r>
            <w:r w:rsidR="004406C2">
              <w:rPr>
                <w:sz w:val="20"/>
              </w:rPr>
              <w:t>/</w:t>
            </w:r>
          </w:p>
        </w:tc>
        <w:tc>
          <w:tcPr>
            <w:tcW w:w="680" w:type="pct"/>
            <w:shd w:val="clear" w:color="auto" w:fill="auto"/>
          </w:tcPr>
          <w:p w:rsidR="00C02953" w:rsidRDefault="00C02953" w:rsidP="00B411B9">
            <w:pPr>
              <w:pStyle w:val="ListDash"/>
              <w:numPr>
                <w:ilvl w:val="0"/>
                <w:numId w:val="0"/>
              </w:numPr>
              <w:rPr>
                <w:sz w:val="20"/>
              </w:rPr>
            </w:pPr>
            <w:r>
              <w:rPr>
                <w:sz w:val="20"/>
              </w:rPr>
              <w:t>Брой</w:t>
            </w:r>
          </w:p>
        </w:tc>
        <w:tc>
          <w:tcPr>
            <w:tcW w:w="520" w:type="pct"/>
          </w:tcPr>
          <w:p w:rsidR="00C02953" w:rsidRDefault="00C02953" w:rsidP="00B411B9">
            <w:pPr>
              <w:pStyle w:val="ListDash"/>
              <w:numPr>
                <w:ilvl w:val="0"/>
                <w:numId w:val="0"/>
              </w:numPr>
              <w:rPr>
                <w:sz w:val="20"/>
              </w:rPr>
            </w:pPr>
            <w:r>
              <w:rPr>
                <w:sz w:val="20"/>
              </w:rPr>
              <w:t>ЕФРР</w:t>
            </w:r>
          </w:p>
        </w:tc>
        <w:tc>
          <w:tcPr>
            <w:tcW w:w="521" w:type="pct"/>
          </w:tcPr>
          <w:p w:rsidR="00C02953" w:rsidRPr="00BA3D30" w:rsidRDefault="00C02953" w:rsidP="00B411B9">
            <w:pPr>
              <w:pStyle w:val="ListDash"/>
              <w:numPr>
                <w:ilvl w:val="0"/>
                <w:numId w:val="0"/>
              </w:numPr>
              <w:rPr>
                <w:sz w:val="20"/>
              </w:rPr>
            </w:pPr>
            <w:r w:rsidRPr="00C02953">
              <w:rPr>
                <w:sz w:val="20"/>
              </w:rPr>
              <w:t>Слабо развити региони</w:t>
            </w:r>
          </w:p>
        </w:tc>
        <w:tc>
          <w:tcPr>
            <w:tcW w:w="636" w:type="pct"/>
            <w:shd w:val="clear" w:color="auto" w:fill="auto"/>
          </w:tcPr>
          <w:p w:rsidR="00C02953" w:rsidRDefault="00C02953" w:rsidP="00B411B9">
            <w:pPr>
              <w:pStyle w:val="ListDash"/>
              <w:numPr>
                <w:ilvl w:val="0"/>
                <w:numId w:val="0"/>
              </w:numPr>
              <w:rPr>
                <w:sz w:val="20"/>
              </w:rPr>
            </w:pPr>
            <w:r>
              <w:rPr>
                <w:sz w:val="20"/>
              </w:rPr>
              <w:t>1</w:t>
            </w:r>
          </w:p>
        </w:tc>
        <w:tc>
          <w:tcPr>
            <w:tcW w:w="857" w:type="pct"/>
            <w:shd w:val="clear" w:color="auto" w:fill="auto"/>
          </w:tcPr>
          <w:p w:rsidR="00C02953" w:rsidRDefault="00615A31" w:rsidP="005F32F6">
            <w:pPr>
              <w:pStyle w:val="ListDash"/>
              <w:numPr>
                <w:ilvl w:val="0"/>
                <w:numId w:val="0"/>
              </w:numPr>
              <w:ind w:right="-72"/>
              <w:rPr>
                <w:bCs/>
                <w:sz w:val="20"/>
              </w:rPr>
            </w:pPr>
            <w:r>
              <w:rPr>
                <w:bCs/>
                <w:sz w:val="20"/>
              </w:rPr>
              <w:t>НК „Железопътна инфраструктура“</w:t>
            </w:r>
          </w:p>
        </w:tc>
        <w:tc>
          <w:tcPr>
            <w:tcW w:w="491" w:type="pct"/>
          </w:tcPr>
          <w:p w:rsidR="00C02953" w:rsidRPr="00BA3D30" w:rsidRDefault="00C02953" w:rsidP="00353EB1">
            <w:pPr>
              <w:pStyle w:val="ListDash"/>
              <w:numPr>
                <w:ilvl w:val="0"/>
                <w:numId w:val="0"/>
              </w:numPr>
              <w:rPr>
                <w:sz w:val="20"/>
              </w:rPr>
            </w:pPr>
            <w:r w:rsidRPr="00C02953">
              <w:rPr>
                <w:sz w:val="20"/>
              </w:rPr>
              <w:t>На годишна база</w:t>
            </w:r>
          </w:p>
        </w:tc>
      </w:tr>
      <w:tr w:rsidR="00704589" w:rsidRPr="00F20D1F" w:rsidTr="00DE62CE">
        <w:trPr>
          <w:trHeight w:val="79"/>
          <w:jc w:val="center"/>
        </w:trPr>
        <w:tc>
          <w:tcPr>
            <w:tcW w:w="524" w:type="pct"/>
          </w:tcPr>
          <w:p w:rsidR="00704589" w:rsidRPr="00626FB9" w:rsidRDefault="00704589" w:rsidP="00B411B9">
            <w:pPr>
              <w:pStyle w:val="ListDash"/>
              <w:numPr>
                <w:ilvl w:val="0"/>
                <w:numId w:val="0"/>
              </w:numPr>
              <w:rPr>
                <w:sz w:val="20"/>
                <w:highlight w:val="yellow"/>
              </w:rPr>
            </w:pPr>
          </w:p>
        </w:tc>
        <w:tc>
          <w:tcPr>
            <w:tcW w:w="771" w:type="pct"/>
            <w:shd w:val="clear" w:color="auto" w:fill="auto"/>
          </w:tcPr>
          <w:p w:rsidR="00704589" w:rsidRPr="00626FB9" w:rsidRDefault="00704589" w:rsidP="005A0C6B">
            <w:pPr>
              <w:pStyle w:val="ListDash"/>
              <w:numPr>
                <w:ilvl w:val="0"/>
                <w:numId w:val="0"/>
              </w:numPr>
              <w:ind w:right="-99"/>
              <w:jc w:val="left"/>
              <w:rPr>
                <w:sz w:val="20"/>
                <w:highlight w:val="yellow"/>
              </w:rPr>
            </w:pPr>
          </w:p>
        </w:tc>
        <w:tc>
          <w:tcPr>
            <w:tcW w:w="680" w:type="pct"/>
            <w:shd w:val="clear" w:color="auto" w:fill="auto"/>
          </w:tcPr>
          <w:p w:rsidR="00704589" w:rsidRPr="00626FB9" w:rsidRDefault="00704589" w:rsidP="00B411B9">
            <w:pPr>
              <w:pStyle w:val="ListDash"/>
              <w:numPr>
                <w:ilvl w:val="0"/>
                <w:numId w:val="0"/>
              </w:numPr>
              <w:rPr>
                <w:sz w:val="20"/>
                <w:highlight w:val="yellow"/>
              </w:rPr>
            </w:pPr>
          </w:p>
        </w:tc>
        <w:tc>
          <w:tcPr>
            <w:tcW w:w="520" w:type="pct"/>
          </w:tcPr>
          <w:p w:rsidR="00704589" w:rsidRPr="00626FB9" w:rsidRDefault="00704589" w:rsidP="00B411B9">
            <w:pPr>
              <w:pStyle w:val="ListDash"/>
              <w:numPr>
                <w:ilvl w:val="0"/>
                <w:numId w:val="0"/>
              </w:numPr>
              <w:rPr>
                <w:sz w:val="20"/>
                <w:highlight w:val="yellow"/>
              </w:rPr>
            </w:pPr>
          </w:p>
        </w:tc>
        <w:tc>
          <w:tcPr>
            <w:tcW w:w="521" w:type="pct"/>
          </w:tcPr>
          <w:p w:rsidR="00704589" w:rsidRPr="00626FB9" w:rsidRDefault="00704589" w:rsidP="00B411B9">
            <w:pPr>
              <w:pStyle w:val="ListDash"/>
              <w:numPr>
                <w:ilvl w:val="0"/>
                <w:numId w:val="0"/>
              </w:numPr>
              <w:rPr>
                <w:sz w:val="20"/>
                <w:highlight w:val="yellow"/>
              </w:rPr>
            </w:pPr>
          </w:p>
        </w:tc>
        <w:tc>
          <w:tcPr>
            <w:tcW w:w="636" w:type="pct"/>
            <w:shd w:val="clear" w:color="auto" w:fill="auto"/>
          </w:tcPr>
          <w:p w:rsidR="00704589" w:rsidRPr="00626FB9" w:rsidRDefault="00704589" w:rsidP="00B411B9">
            <w:pPr>
              <w:pStyle w:val="ListDash"/>
              <w:numPr>
                <w:ilvl w:val="0"/>
                <w:numId w:val="0"/>
              </w:numPr>
              <w:rPr>
                <w:sz w:val="20"/>
                <w:highlight w:val="yellow"/>
              </w:rPr>
            </w:pPr>
          </w:p>
        </w:tc>
        <w:tc>
          <w:tcPr>
            <w:tcW w:w="857" w:type="pct"/>
            <w:shd w:val="clear" w:color="auto" w:fill="auto"/>
          </w:tcPr>
          <w:p w:rsidR="00704589" w:rsidRPr="00626FB9" w:rsidRDefault="00704589" w:rsidP="005F32F6">
            <w:pPr>
              <w:pStyle w:val="ListDash"/>
              <w:numPr>
                <w:ilvl w:val="0"/>
                <w:numId w:val="0"/>
              </w:numPr>
              <w:ind w:right="-72"/>
              <w:rPr>
                <w:bCs/>
                <w:sz w:val="20"/>
                <w:highlight w:val="yellow"/>
              </w:rPr>
            </w:pPr>
          </w:p>
        </w:tc>
        <w:tc>
          <w:tcPr>
            <w:tcW w:w="491" w:type="pct"/>
          </w:tcPr>
          <w:p w:rsidR="00704589" w:rsidRPr="00626FB9" w:rsidRDefault="00704589" w:rsidP="00353EB1">
            <w:pPr>
              <w:pStyle w:val="ListDash"/>
              <w:numPr>
                <w:ilvl w:val="0"/>
                <w:numId w:val="0"/>
              </w:numPr>
              <w:rPr>
                <w:sz w:val="20"/>
                <w:highlight w:val="yellow"/>
              </w:rPr>
            </w:pPr>
          </w:p>
        </w:tc>
      </w:tr>
    </w:tbl>
    <w:p w:rsidR="0065161D" w:rsidRDefault="0065161D" w:rsidP="0065161D">
      <w:pPr>
        <w:suppressAutoHyphens/>
      </w:pPr>
    </w:p>
    <w:p w:rsidR="00907223" w:rsidRPr="00907223" w:rsidRDefault="00907223" w:rsidP="00907223">
      <w:pPr>
        <w:suppressAutoHyphens/>
      </w:pPr>
      <w:r>
        <w:t>Показател „</w:t>
      </w:r>
      <w:r w:rsidRPr="00907223">
        <w:t>Въведени/</w:t>
      </w:r>
      <w:r w:rsidRPr="00907223">
        <w:rPr>
          <w:lang w:val="en-US"/>
        </w:rPr>
        <w:t xml:space="preserve"> </w:t>
      </w:r>
      <w:r w:rsidRPr="00907223">
        <w:t>модернизирани навигационни информационни системи</w:t>
      </w:r>
      <w:r>
        <w:t>“ - в</w:t>
      </w:r>
      <w:r w:rsidRPr="00907223">
        <w:t xml:space="preserve"> края на 2023 г. от ДППИ са отчетени 2 бр. въведени/модернизирани навигационни информационни системи по проектите:</w:t>
      </w:r>
    </w:p>
    <w:p w:rsidR="00907223" w:rsidRPr="00907223" w:rsidRDefault="00907223" w:rsidP="00907223">
      <w:pPr>
        <w:suppressAutoHyphens/>
        <w:rPr>
          <w:i/>
        </w:rPr>
      </w:pPr>
      <w:r w:rsidRPr="00907223">
        <w:rPr>
          <w:i/>
        </w:rPr>
        <w:t>- „Териториално разширяване на обхвата и допълване на функциите на Информационната система за управление на трафика на плавателните съдове (VTMIS) – Фаза 4”;</w:t>
      </w:r>
    </w:p>
    <w:p w:rsidR="00907223" w:rsidRDefault="00907223" w:rsidP="00907223">
      <w:pPr>
        <w:suppressAutoHyphens/>
      </w:pPr>
      <w:r w:rsidRPr="00907223">
        <w:rPr>
          <w:i/>
        </w:rPr>
        <w:t>- „Доставка, монтаж и въвеждане в експлоатация на пристанищни приемни съоръжения (ППС) в българските пристанища за обществен транспорт с национално значение“</w:t>
      </w:r>
      <w:r>
        <w:rPr>
          <w:i/>
        </w:rPr>
        <w:t>.</w:t>
      </w:r>
    </w:p>
    <w:p w:rsidR="00803D5C" w:rsidRDefault="0065161D" w:rsidP="00B356D7">
      <w:pPr>
        <w:suppressAutoHyphens/>
      </w:pPr>
      <w:r w:rsidRPr="0065161D">
        <w:t xml:space="preserve">Показателят за изпълнение „Доставени мултифункционални плавателни съдове“ е актуализиран спрямо изпълнените дейности </w:t>
      </w:r>
      <w:r>
        <w:t>по</w:t>
      </w:r>
      <w:r w:rsidRPr="0065161D">
        <w:t xml:space="preserve"> проекти</w:t>
      </w:r>
      <w:r>
        <w:t>те за:</w:t>
      </w:r>
      <w:r w:rsidRPr="0065161D">
        <w:t xml:space="preserve"> „Подобряване на системите за навигация и топохидрографните измервания по р. Дунав – фаза 2“ и „Модернизация и оптимизация на дейностите по рехабилитация на корабоплавателния път в общия българо-румънски участък на река Дунав, чрез доставка на оборудване“. В рамките на първия проект през 2017 г. бе построен хидрографски кораб "Дунав 1". В рамките на втория проект бяха построени/доставени: драгажно оборудване (група), което се състои от драга, понтон, шалан, които са несамоходни плавателни средства и от маневрен кораб (в рамките на оборудването са включени и тръби). </w:t>
      </w:r>
    </w:p>
    <w:p w:rsidR="005C3E01" w:rsidRPr="0017041D" w:rsidRDefault="005C3E01" w:rsidP="005C3E01">
      <w:pPr>
        <w:suppressAutoHyphens/>
        <w:rPr>
          <w:lang w:val="en-US"/>
        </w:rPr>
      </w:pPr>
      <w:r>
        <w:t>П</w:t>
      </w:r>
      <w:r w:rsidRPr="005C3E01">
        <w:t xml:space="preserve">оказателят за изпълнение „Въведени в експлоатация пристанищни приемни съоръжения за отпадъци“ е актуализиран спрямо реално изпълнените дейности в рамките на проекта „Доставка, монтаж и въвеждане в експлоатация на пристанищни приемни съоръжения (ППС) в българските пристанища за обществен транспорт с национално значение“ . </w:t>
      </w:r>
      <w:r>
        <w:t>В</w:t>
      </w:r>
      <w:r w:rsidRPr="005C3E01">
        <w:t xml:space="preserve"> рамките на проекта по ПО 5 на ДППИ „Техническа помощ за подготовката и реализацията на проект „Доставка, монтажи въвеждане в експлоатация на  пристанищни приемни съоръжения (ППС) в българските пристанища за обществен т</w:t>
      </w:r>
      <w:r>
        <w:t>ранспорт с национално значение“</w:t>
      </w:r>
      <w:r w:rsidRPr="005C3E01">
        <w:t xml:space="preserve">, са били реализирани предпроектни проучвания  относно  развитие на ППС и СПРЕАЗ на речните и морските пристанища. </w:t>
      </w:r>
      <w:r w:rsidRPr="000B4F59">
        <w:t>В</w:t>
      </w:r>
      <w:r w:rsidRPr="005C3E01">
        <w:t xml:space="preserve"> резултат на проведения анализ е предоставен приоритизиран списък за ППС и СПРЕАЗ, който е съгласуван с ДППИ и е  използван при подготовка на заданието и документацията за обществената поръчка по инвестиционния проект по ОПТТИ. Съответно съгласно представените  и приети от Възложителя</w:t>
      </w:r>
      <w:r>
        <w:t xml:space="preserve"> -</w:t>
      </w:r>
      <w:r w:rsidRPr="005C3E01">
        <w:t xml:space="preserve"> ДППИ приоритизирани списъци,  по проект „Доставка, монтаж и въвеждане в експлоатация на пристанищни приемни съоръжения (ППС) в българските пристанища за обществен транспорт с наци</w:t>
      </w:r>
      <w:r>
        <w:t xml:space="preserve">онално значение“  са доставени </w:t>
      </w:r>
      <w:r w:rsidRPr="005C3E01">
        <w:t xml:space="preserve">5 комплекта контейнери и стелажи за разделно събиране на отпадъци, резултат от корабоплавателна дейност съгласно препоръките на Дунавската конвенция (за реката ) и видове отпадъци за морето съгласно MARPOL, Annex I , Annex V, както и комплект съоръжения за превенция и реагиране при експлоатационни и аварийни </w:t>
      </w:r>
      <w:r w:rsidRPr="005C3E01">
        <w:lastRenderedPageBreak/>
        <w:t>замърсявания (СПРЕАЗ)</w:t>
      </w:r>
      <w:r w:rsidR="00C63B44">
        <w:t xml:space="preserve"> </w:t>
      </w:r>
      <w:r w:rsidRPr="005C3E01">
        <w:t>- 2 броя, съдържащи - бонови заграждения</w:t>
      </w:r>
      <w:r>
        <w:t xml:space="preserve"> и такива за тяхното разгръщане</w:t>
      </w:r>
      <w:r w:rsidRPr="005C3E01">
        <w:t>, скимъри предназначени за събиране на различни видове нефтопродукти и масла, колектори за събиране на твърди отпадъци от водната повърхности, помощно оборудване, бързоходни лодки, оборудвани за транспорт, съоръжаване и експлоатация, както и с възможности за приемане на твърди отпадъци от корабите.</w:t>
      </w:r>
    </w:p>
    <w:p w:rsidR="00FC55DD" w:rsidRPr="000B4F59" w:rsidRDefault="00FC55DD" w:rsidP="00FC55DD">
      <w:pPr>
        <w:suppressAutoHyphens/>
      </w:pPr>
      <w:r w:rsidRPr="00FC55DD">
        <w:t>Ц</w:t>
      </w:r>
      <w:r>
        <w:t xml:space="preserve">елевата стойност на показателя </w:t>
      </w:r>
      <w:r w:rsidRPr="00FC55DD">
        <w:t>Метро станции, оборудвани с перонни преградни врати следва да бъде 12. Първонач</w:t>
      </w:r>
      <w:r w:rsidR="007C044A">
        <w:t>а</w:t>
      </w:r>
      <w:r w:rsidRPr="00FC55DD">
        <w:t xml:space="preserve">лната целева стойност от 2 метростанции </w:t>
      </w:r>
      <w:r>
        <w:t>б</w:t>
      </w:r>
      <w:r w:rsidRPr="00FC55DD">
        <w:t>е заложена във връзка със специфика</w:t>
      </w:r>
      <w:r>
        <w:t>та</w:t>
      </w:r>
      <w:r w:rsidRPr="00FC55DD">
        <w:t xml:space="preserve"> на договора за изпълнение на </w:t>
      </w:r>
      <w:r w:rsidRPr="00FC55DD">
        <w:rPr>
          <w:bCs/>
          <w:iCs/>
          <w:lang w:val="ru-RU"/>
        </w:rPr>
        <w:t>Проект за проектиране, доставка, монтаж и въвеждане в експлоатация на Автоматични перонни преградни врати (АППВ) с вертикално отваряне за 12 метростанции от Линия 1 на метрото в София,</w:t>
      </w:r>
      <w:r w:rsidRPr="00FC55DD">
        <w:rPr>
          <w:b/>
          <w:bCs/>
          <w:i/>
          <w:iCs/>
          <w:lang w:val="ru-RU"/>
        </w:rPr>
        <w:t xml:space="preserve"> </w:t>
      </w:r>
      <w:r w:rsidRPr="00FC55DD">
        <w:rPr>
          <w:bCs/>
          <w:iCs/>
          <w:lang w:val="ru-RU"/>
        </w:rPr>
        <w:t>който предвиждаше първоначално да бъдат въведени в експлоатация АППВ на 2 метростанции</w:t>
      </w:r>
      <w:r>
        <w:rPr>
          <w:bCs/>
          <w:iCs/>
          <w:lang w:val="ru-RU"/>
        </w:rPr>
        <w:t>,</w:t>
      </w:r>
      <w:r w:rsidRPr="00FC55DD">
        <w:rPr>
          <w:bCs/>
          <w:iCs/>
          <w:lang w:val="ru-RU"/>
        </w:rPr>
        <w:t xml:space="preserve"> след което в зависимост от резултати</w:t>
      </w:r>
      <w:r>
        <w:rPr>
          <w:bCs/>
          <w:iCs/>
          <w:lang w:val="ru-RU"/>
        </w:rPr>
        <w:t>те да бъдат изпълнени</w:t>
      </w:r>
      <w:r w:rsidRPr="00FC55DD">
        <w:rPr>
          <w:bCs/>
          <w:iCs/>
          <w:lang w:val="ru-RU"/>
        </w:rPr>
        <w:t xml:space="preserve"> и АППВ на оставащите 10 метростанции. Към 30.10.2022</w:t>
      </w:r>
      <w:r>
        <w:rPr>
          <w:bCs/>
          <w:iCs/>
          <w:lang w:val="ru-RU"/>
        </w:rPr>
        <w:t xml:space="preserve"> </w:t>
      </w:r>
      <w:r w:rsidRPr="00FC55DD">
        <w:rPr>
          <w:bCs/>
          <w:iCs/>
          <w:lang w:val="ru-RU"/>
        </w:rPr>
        <w:t>г</w:t>
      </w:r>
      <w:r>
        <w:rPr>
          <w:bCs/>
          <w:iCs/>
          <w:lang w:val="ru-RU"/>
        </w:rPr>
        <w:t>. проектът</w:t>
      </w:r>
      <w:r w:rsidRPr="00FC55DD">
        <w:rPr>
          <w:bCs/>
          <w:iCs/>
          <w:lang w:val="ru-RU"/>
        </w:rPr>
        <w:t xml:space="preserve"> е завършен и са въведени в експлоатация АППВ на предвидените в проекта 12 метростанции. </w:t>
      </w:r>
    </w:p>
    <w:p w:rsidR="004E5C1F" w:rsidRPr="009A62AE" w:rsidRDefault="004E5C1F" w:rsidP="005C3E01">
      <w:pPr>
        <w:suppressAutoHyphens/>
      </w:pPr>
    </w:p>
    <w:p w:rsidR="005C3E01" w:rsidRDefault="005C3E01" w:rsidP="00B356D7">
      <w:pPr>
        <w:suppressAutoHyphens/>
      </w:pPr>
    </w:p>
    <w:p w:rsidR="00890560" w:rsidRDefault="00890560" w:rsidP="00DC62D1">
      <w:pPr>
        <w:suppressAutoHyphens/>
        <w:spacing w:before="0" w:after="0"/>
      </w:pPr>
    </w:p>
    <w:p w:rsidR="006A37A1" w:rsidRDefault="006A37A1" w:rsidP="004020C9">
      <w:pPr>
        <w:suppressAutoHyphens/>
      </w:pPr>
    </w:p>
    <w:p w:rsidR="006A37A1" w:rsidRPr="00DC62D1" w:rsidRDefault="006A37A1" w:rsidP="004020C9">
      <w:pPr>
        <w:suppressAutoHyphens/>
        <w:sectPr w:rsidR="006A37A1" w:rsidRPr="00DC62D1" w:rsidSect="004C5633">
          <w:headerReference w:type="default" r:id="rId77"/>
          <w:footerReference w:type="default" r:id="rId78"/>
          <w:headerReference w:type="first" r:id="rId79"/>
          <w:footerReference w:type="first" r:id="rId80"/>
          <w:pgSz w:w="11907" w:h="16839"/>
          <w:pgMar w:top="1134" w:right="1418" w:bottom="1134" w:left="1418" w:header="601" w:footer="1077" w:gutter="0"/>
          <w:cols w:space="720"/>
          <w:docGrid w:linePitch="326"/>
        </w:sectPr>
      </w:pPr>
    </w:p>
    <w:p w:rsidR="00300D81" w:rsidRPr="00F20D1F" w:rsidRDefault="00300D81" w:rsidP="00300D81">
      <w:pPr>
        <w:ind w:left="1418" w:hanging="1418"/>
        <w:rPr>
          <w:b/>
        </w:rPr>
      </w:pPr>
      <w:r w:rsidRPr="00F20D1F">
        <w:rPr>
          <w:b/>
        </w:rPr>
        <w:lastRenderedPageBreak/>
        <w:t>2.А.</w:t>
      </w:r>
      <w:r w:rsidR="00106E84" w:rsidRPr="00F20D1F">
        <w:rPr>
          <w:b/>
        </w:rPr>
        <w:t>4.5.</w:t>
      </w:r>
      <w:r w:rsidRPr="00F20D1F">
        <w:rPr>
          <w:b/>
        </w:rPr>
        <w:t xml:space="preserve"> </w:t>
      </w:r>
      <w:r w:rsidRPr="00F20D1F">
        <w:tab/>
      </w:r>
      <w:r w:rsidRPr="00F20D1F">
        <w:rPr>
          <w:b/>
        </w:rPr>
        <w:t>Социални иновации, транснационално сътрудничество и принос по тематични цели 1—7</w:t>
      </w:r>
      <w:r w:rsidRPr="00F20D1F">
        <w:rPr>
          <w:rStyle w:val="FootnoteReference"/>
          <w:b/>
        </w:rPr>
        <w:footnoteReference w:id="60"/>
      </w:r>
    </w:p>
    <w:p w:rsidR="00300D81" w:rsidRPr="00F20D1F" w:rsidRDefault="00300D81" w:rsidP="00300D81">
      <w:r w:rsidRPr="00F20D1F">
        <w:t>Специфични разпоредби за ЕСФ</w:t>
      </w:r>
      <w:r w:rsidRPr="00F20D1F">
        <w:rPr>
          <w:rStyle w:val="FootnoteReference"/>
        </w:rPr>
        <w:footnoteReference w:id="61"/>
      </w:r>
      <w:r w:rsidRPr="00F20D1F">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300D81" w:rsidRPr="00F20D1F" w:rsidRDefault="00300D81" w:rsidP="00300D81">
      <w:r w:rsidRPr="00F20D1F">
        <w:t xml:space="preserve">Описание на приноса на планираните действия по приоритетната ос за: </w:t>
      </w:r>
    </w:p>
    <w:p w:rsidR="00300D81" w:rsidRPr="00F20D1F" w:rsidRDefault="00300D81" w:rsidP="00300D81">
      <w:pPr>
        <w:pStyle w:val="ListDash"/>
        <w:tabs>
          <w:tab w:val="clear" w:pos="283"/>
          <w:tab w:val="num" w:pos="851"/>
        </w:tabs>
        <w:spacing w:before="120" w:after="120"/>
        <w:ind w:left="851"/>
      </w:pPr>
      <w:r w:rsidRPr="00F20D1F">
        <w:t>социалните иновации (ако не са включени в специално предвидена за тях приоритетна ос);</w:t>
      </w:r>
    </w:p>
    <w:p w:rsidR="00300D81" w:rsidRPr="00F20D1F" w:rsidRDefault="00300D81" w:rsidP="00300D81">
      <w:pPr>
        <w:pStyle w:val="ListDash"/>
        <w:tabs>
          <w:tab w:val="clear" w:pos="283"/>
          <w:tab w:val="num" w:pos="851"/>
        </w:tabs>
        <w:spacing w:before="120" w:after="120"/>
        <w:ind w:left="851"/>
      </w:pPr>
      <w:r w:rsidRPr="00F20D1F">
        <w:t xml:space="preserve"> транснационалното сътрудничество (ако не е включено в специално предвидена за него приоритетна ос); </w:t>
      </w:r>
    </w:p>
    <w:p w:rsidR="00300D81" w:rsidRPr="00F20D1F" w:rsidRDefault="00300D81" w:rsidP="00300D81">
      <w:pPr>
        <w:pStyle w:val="ListDash"/>
        <w:tabs>
          <w:tab w:val="clear" w:pos="283"/>
          <w:tab w:val="num" w:pos="851"/>
        </w:tabs>
        <w:spacing w:before="120" w:after="120"/>
        <w:ind w:left="851"/>
      </w:pPr>
      <w:r w:rsidRPr="00F20D1F">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300D81" w:rsidRPr="00F20D1F" w:rsidTr="00B411B9">
        <w:trPr>
          <w:trHeight w:val="518"/>
        </w:trPr>
        <w:tc>
          <w:tcPr>
            <w:tcW w:w="2235" w:type="dxa"/>
            <w:shd w:val="clear" w:color="auto" w:fill="auto"/>
          </w:tcPr>
          <w:p w:rsidR="00300D81" w:rsidRPr="00F20D1F" w:rsidRDefault="00300D81" w:rsidP="00B411B9">
            <w:pPr>
              <w:rPr>
                <w:i/>
                <w:color w:val="8DB3E2"/>
                <w:sz w:val="18"/>
                <w:szCs w:val="18"/>
              </w:rPr>
            </w:pPr>
            <w:r w:rsidRPr="00F20D1F">
              <w:rPr>
                <w:i/>
              </w:rPr>
              <w:t>Приоритетна ос</w:t>
            </w:r>
          </w:p>
        </w:tc>
        <w:tc>
          <w:tcPr>
            <w:tcW w:w="6443" w:type="dxa"/>
            <w:shd w:val="clear" w:color="auto" w:fill="auto"/>
          </w:tcPr>
          <w:p w:rsidR="00300D81" w:rsidRPr="00F20D1F" w:rsidRDefault="00E33ED1" w:rsidP="00B411B9">
            <w:pPr>
              <w:rPr>
                <w:i/>
                <w:color w:val="8DB3E2"/>
                <w:sz w:val="18"/>
                <w:szCs w:val="18"/>
              </w:rPr>
            </w:pPr>
            <w:r>
              <w:rPr>
                <w:i/>
              </w:rPr>
              <w:t xml:space="preserve">4 - </w:t>
            </w:r>
            <w:r w:rsidR="000F065E" w:rsidRPr="00F20D1F">
              <w:rPr>
                <w:i/>
              </w:rPr>
              <w:t>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tc>
      </w:tr>
      <w:tr w:rsidR="00300D81" w:rsidRPr="00F20D1F" w:rsidTr="00AE4E43">
        <w:trPr>
          <w:trHeight w:val="556"/>
        </w:trPr>
        <w:tc>
          <w:tcPr>
            <w:tcW w:w="8678" w:type="dxa"/>
            <w:gridSpan w:val="2"/>
            <w:shd w:val="clear" w:color="auto" w:fill="auto"/>
          </w:tcPr>
          <w:p w:rsidR="000F065E" w:rsidRPr="00F20D1F" w:rsidRDefault="000F065E" w:rsidP="00B411B9">
            <w:pPr>
              <w:rPr>
                <w:i/>
                <w:szCs w:val="24"/>
              </w:rPr>
            </w:pPr>
            <w:r w:rsidRPr="00F20D1F">
              <w:rPr>
                <w:i/>
                <w:szCs w:val="24"/>
              </w:rPr>
              <w:t>Н</w:t>
            </w:r>
            <w:r w:rsidR="00BB645A" w:rsidRPr="00F20D1F">
              <w:rPr>
                <w:i/>
                <w:szCs w:val="24"/>
              </w:rPr>
              <w:t>е</w:t>
            </w:r>
            <w:r w:rsidRPr="00F20D1F">
              <w:rPr>
                <w:i/>
                <w:szCs w:val="24"/>
              </w:rPr>
              <w:t xml:space="preserve">приложимо. </w:t>
            </w:r>
          </w:p>
        </w:tc>
      </w:tr>
    </w:tbl>
    <w:p w:rsidR="00300D81" w:rsidRPr="00F20D1F" w:rsidRDefault="00300D81" w:rsidP="00300D81"/>
    <w:p w:rsidR="00282754" w:rsidRDefault="00282754" w:rsidP="00300D81">
      <w:pPr>
        <w:suppressAutoHyphens/>
        <w:rPr>
          <w:b/>
        </w:rPr>
        <w:sectPr w:rsidR="00282754" w:rsidSect="005F73BC">
          <w:headerReference w:type="default" r:id="rId81"/>
          <w:footerReference w:type="default" r:id="rId82"/>
          <w:headerReference w:type="first" r:id="rId83"/>
          <w:footerReference w:type="first" r:id="rId84"/>
          <w:pgSz w:w="11907" w:h="16839"/>
          <w:pgMar w:top="1134" w:right="1418" w:bottom="1134" w:left="1418" w:header="601" w:footer="1077" w:gutter="0"/>
          <w:cols w:space="720"/>
          <w:docGrid w:linePitch="326"/>
        </w:sectPr>
      </w:pPr>
    </w:p>
    <w:p w:rsidR="00300D81" w:rsidRPr="00F20D1F" w:rsidRDefault="00300D81" w:rsidP="00300D81">
      <w:pPr>
        <w:ind w:left="1418" w:hanging="1418"/>
        <w:rPr>
          <w:b/>
        </w:rPr>
      </w:pPr>
      <w:r w:rsidRPr="00F20D1F">
        <w:rPr>
          <w:b/>
        </w:rPr>
        <w:lastRenderedPageBreak/>
        <w:t>2.А.</w:t>
      </w:r>
      <w:r w:rsidR="000F065E" w:rsidRPr="00F20D1F">
        <w:rPr>
          <w:b/>
        </w:rPr>
        <w:t>4.6.</w:t>
      </w:r>
      <w:r w:rsidRPr="00F20D1F">
        <w:rPr>
          <w:b/>
        </w:rPr>
        <w:t xml:space="preserve"> </w:t>
      </w:r>
      <w:r w:rsidRPr="00F20D1F">
        <w:tab/>
      </w:r>
      <w:r w:rsidRPr="00F20D1F">
        <w:rPr>
          <w:b/>
        </w:rPr>
        <w:t xml:space="preserve">Рамка на изпълнението </w:t>
      </w:r>
    </w:p>
    <w:p w:rsidR="00300D81" w:rsidRPr="00F20D1F" w:rsidRDefault="00300D81" w:rsidP="00300D81">
      <w:pPr>
        <w:ind w:left="1418" w:hanging="1418"/>
      </w:pPr>
      <w:r w:rsidRPr="00F20D1F">
        <w:t>(Позоваване: член 96, параграф 2, първа алинея, буква б), подточка v) и приложение II към Регламент (EС) № 1303/2013)</w:t>
      </w:r>
    </w:p>
    <w:p w:rsidR="00300D81" w:rsidRPr="00F20D1F" w:rsidRDefault="00300D81" w:rsidP="00300D81">
      <w:pPr>
        <w:rPr>
          <w:b/>
        </w:rPr>
      </w:pPr>
      <w:r w:rsidRPr="00F20D1F">
        <w:rPr>
          <w:b/>
        </w:rPr>
        <w:t xml:space="preserve">Таблица 6: </w:t>
      </w:r>
      <w:r w:rsidRPr="00F20D1F">
        <w:tab/>
      </w:r>
      <w:r w:rsidRPr="00F20D1F">
        <w:rPr>
          <w:b/>
        </w:rPr>
        <w:t>Рамка на изпълнението на приоритетната ос</w:t>
      </w:r>
    </w:p>
    <w:p w:rsidR="00300D81" w:rsidRDefault="00300D81" w:rsidP="00300D81">
      <w:pPr>
        <w:pStyle w:val="TableTitle"/>
        <w:jc w:val="left"/>
        <w:rPr>
          <w:b w:val="0"/>
        </w:rPr>
      </w:pPr>
      <w:r w:rsidRPr="00F20D1F">
        <w:rPr>
          <w:b w:val="0"/>
        </w:rPr>
        <w:t xml:space="preserve"> (по фондове и категории региони)</w:t>
      </w:r>
      <w:r w:rsidRPr="00F20D1F">
        <w:rPr>
          <w:rStyle w:val="FootnoteReference"/>
          <w:b w:val="0"/>
        </w:rPr>
        <w:footnoteReference w:id="6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7"/>
        <w:gridCol w:w="1410"/>
        <w:gridCol w:w="1995"/>
        <w:gridCol w:w="1363"/>
        <w:gridCol w:w="818"/>
        <w:gridCol w:w="1363"/>
        <w:gridCol w:w="1500"/>
        <w:gridCol w:w="1363"/>
        <w:gridCol w:w="1500"/>
        <w:gridCol w:w="1762"/>
      </w:tblGrid>
      <w:tr w:rsidR="00282754" w:rsidRPr="00F20D1F" w:rsidTr="00A2143B">
        <w:trPr>
          <w:trHeight w:val="528"/>
        </w:trPr>
        <w:tc>
          <w:tcPr>
            <w:tcW w:w="995" w:type="pct"/>
            <w:gridSpan w:val="2"/>
          </w:tcPr>
          <w:p w:rsidR="00282754" w:rsidRPr="00F20D1F" w:rsidRDefault="00282754" w:rsidP="00A2143B">
            <w:pPr>
              <w:pStyle w:val="Text1"/>
              <w:ind w:left="0"/>
              <w:rPr>
                <w:b/>
                <w:i/>
                <w:sz w:val="20"/>
                <w:szCs w:val="20"/>
                <w:lang w:val="bg-BG" w:eastAsia="en-GB"/>
              </w:rPr>
            </w:pPr>
            <w:r w:rsidRPr="00F20D1F">
              <w:rPr>
                <w:b/>
                <w:i/>
                <w:sz w:val="18"/>
                <w:szCs w:val="20"/>
                <w:lang w:val="bg-BG" w:eastAsia="en-GB"/>
              </w:rPr>
              <w:t>Приоритетна ос</w:t>
            </w:r>
          </w:p>
        </w:tc>
        <w:tc>
          <w:tcPr>
            <w:tcW w:w="4005" w:type="pct"/>
            <w:gridSpan w:val="8"/>
            <w:shd w:val="clear" w:color="auto" w:fill="auto"/>
          </w:tcPr>
          <w:p w:rsidR="00282754" w:rsidRPr="00F20D1F" w:rsidRDefault="00282754" w:rsidP="00A2143B">
            <w:pPr>
              <w:rPr>
                <w:b/>
                <w:i/>
                <w:sz w:val="20"/>
              </w:rPr>
            </w:pPr>
            <w:r w:rsidRPr="00F20D1F">
              <w:rPr>
                <w:b/>
                <w:i/>
                <w:sz w:val="18"/>
                <w:szCs w:val="18"/>
              </w:rPr>
              <w:t>Иновации в управлението и услугите - внедряване на модернизирана инфраструктура за управление на трафика, подобряване на безопасността и</w:t>
            </w:r>
            <w:r w:rsidRPr="00F20D1F">
              <w:rPr>
                <w:i/>
                <w:sz w:val="18"/>
                <w:szCs w:val="18"/>
              </w:rPr>
              <w:t xml:space="preserve"> </w:t>
            </w:r>
            <w:r w:rsidRPr="00F20D1F">
              <w:rPr>
                <w:b/>
                <w:i/>
                <w:sz w:val="18"/>
                <w:szCs w:val="18"/>
              </w:rPr>
              <w:t>сигурността на транспорта</w:t>
            </w:r>
          </w:p>
        </w:tc>
      </w:tr>
      <w:tr w:rsidR="00282754" w:rsidRPr="00F20D1F" w:rsidTr="00A2143B">
        <w:trPr>
          <w:trHeight w:val="1459"/>
        </w:trPr>
        <w:tc>
          <w:tcPr>
            <w:tcW w:w="511" w:type="pct"/>
          </w:tcPr>
          <w:p w:rsidR="00282754" w:rsidRPr="00F20D1F" w:rsidRDefault="00282754" w:rsidP="00A2143B">
            <w:pPr>
              <w:pStyle w:val="Text1"/>
              <w:ind w:left="0"/>
              <w:rPr>
                <w:b/>
                <w:i/>
                <w:sz w:val="18"/>
                <w:szCs w:val="18"/>
                <w:lang w:val="bg-BG" w:eastAsia="en-GB"/>
              </w:rPr>
            </w:pPr>
            <w:r w:rsidRPr="00F20D1F">
              <w:rPr>
                <w:b/>
                <w:i/>
                <w:sz w:val="20"/>
                <w:szCs w:val="20"/>
                <w:lang w:val="bg-BG" w:eastAsia="en-GB"/>
              </w:rPr>
              <w:t>Идентификация</w:t>
            </w:r>
            <w:r w:rsidRPr="00F20D1F" w:rsidDel="001707F6">
              <w:rPr>
                <w:b/>
                <w:i/>
                <w:sz w:val="18"/>
                <w:szCs w:val="20"/>
                <w:lang w:val="bg-BG" w:eastAsia="en-GB"/>
              </w:rPr>
              <w:t xml:space="preserve"> </w:t>
            </w:r>
          </w:p>
        </w:tc>
        <w:tc>
          <w:tcPr>
            <w:tcW w:w="484" w:type="pct"/>
          </w:tcPr>
          <w:p w:rsidR="00282754" w:rsidRPr="00F20D1F" w:rsidRDefault="00282754" w:rsidP="004546BF">
            <w:pPr>
              <w:pStyle w:val="Text1"/>
              <w:ind w:left="0"/>
              <w:rPr>
                <w:b/>
                <w:i/>
                <w:sz w:val="20"/>
                <w:szCs w:val="20"/>
                <w:lang w:val="bg-BG" w:eastAsia="en-GB"/>
              </w:rPr>
            </w:pPr>
            <w:r w:rsidRPr="00F20D1F">
              <w:rPr>
                <w:b/>
                <w:i/>
                <w:sz w:val="18"/>
                <w:szCs w:val="20"/>
                <w:lang w:val="bg-BG" w:eastAsia="en-GB"/>
              </w:rPr>
              <w:t>Вид показател</w:t>
            </w:r>
          </w:p>
        </w:tc>
        <w:tc>
          <w:tcPr>
            <w:tcW w:w="685" w:type="pct"/>
            <w:shd w:val="clear" w:color="auto" w:fill="auto"/>
          </w:tcPr>
          <w:p w:rsidR="00282754" w:rsidRPr="00F20D1F" w:rsidRDefault="00282754" w:rsidP="00A2143B">
            <w:pPr>
              <w:pStyle w:val="Text1"/>
              <w:ind w:left="0"/>
              <w:rPr>
                <w:b/>
                <w:i/>
                <w:sz w:val="20"/>
                <w:szCs w:val="20"/>
                <w:lang w:val="bg-BG" w:eastAsia="en-GB"/>
              </w:rPr>
            </w:pPr>
            <w:r w:rsidRPr="00F20D1F">
              <w:rPr>
                <w:b/>
                <w:i/>
                <w:sz w:val="20"/>
                <w:szCs w:val="20"/>
                <w:lang w:val="bg-BG" w:eastAsia="en-GB"/>
              </w:rPr>
              <w:t xml:space="preserve">Показател или основна стъпка за изпълнението </w:t>
            </w:r>
          </w:p>
        </w:tc>
        <w:tc>
          <w:tcPr>
            <w:tcW w:w="468" w:type="pct"/>
          </w:tcPr>
          <w:p w:rsidR="00282754" w:rsidRPr="00F20D1F" w:rsidRDefault="00282754" w:rsidP="00A2143B">
            <w:pPr>
              <w:pStyle w:val="Text1"/>
              <w:ind w:left="0"/>
              <w:rPr>
                <w:b/>
                <w:i/>
                <w:sz w:val="20"/>
                <w:szCs w:val="20"/>
                <w:lang w:val="bg-BG" w:eastAsia="en-GB"/>
              </w:rPr>
            </w:pPr>
            <w:r w:rsidRPr="00F20D1F">
              <w:rPr>
                <w:b/>
                <w:i/>
                <w:sz w:val="20"/>
                <w:szCs w:val="20"/>
                <w:lang w:val="bg-BG" w:eastAsia="en-GB"/>
              </w:rPr>
              <w:t xml:space="preserve">Мерна единица, когато е целесъобразно </w:t>
            </w:r>
          </w:p>
        </w:tc>
        <w:tc>
          <w:tcPr>
            <w:tcW w:w="281" w:type="pct"/>
          </w:tcPr>
          <w:p w:rsidR="00282754" w:rsidRPr="00F20D1F" w:rsidRDefault="00282754" w:rsidP="00A2143B">
            <w:pPr>
              <w:pStyle w:val="Text1"/>
              <w:ind w:left="0"/>
              <w:rPr>
                <w:b/>
                <w:i/>
                <w:sz w:val="20"/>
                <w:szCs w:val="20"/>
                <w:lang w:val="bg-BG" w:eastAsia="en-GB"/>
              </w:rPr>
            </w:pPr>
            <w:r w:rsidRPr="00F20D1F">
              <w:rPr>
                <w:b/>
                <w:i/>
                <w:sz w:val="20"/>
                <w:szCs w:val="20"/>
                <w:lang w:val="bg-BG" w:eastAsia="en-GB"/>
              </w:rPr>
              <w:t>Фонд</w:t>
            </w:r>
          </w:p>
        </w:tc>
        <w:tc>
          <w:tcPr>
            <w:tcW w:w="468" w:type="pct"/>
          </w:tcPr>
          <w:p w:rsidR="00282754" w:rsidRPr="00F20D1F" w:rsidRDefault="00282754" w:rsidP="00A2143B">
            <w:pPr>
              <w:pStyle w:val="Text1"/>
              <w:ind w:left="0"/>
              <w:rPr>
                <w:b/>
                <w:i/>
                <w:sz w:val="20"/>
                <w:szCs w:val="20"/>
                <w:lang w:val="bg-BG" w:eastAsia="en-GB"/>
              </w:rPr>
            </w:pPr>
            <w:r w:rsidRPr="00F20D1F">
              <w:rPr>
                <w:b/>
                <w:i/>
                <w:sz w:val="20"/>
                <w:szCs w:val="20"/>
                <w:lang w:val="bg-BG" w:eastAsia="en-GB"/>
              </w:rPr>
              <w:t>Категория региони</w:t>
            </w:r>
          </w:p>
        </w:tc>
        <w:tc>
          <w:tcPr>
            <w:tcW w:w="515" w:type="pct"/>
            <w:shd w:val="clear" w:color="auto" w:fill="auto"/>
          </w:tcPr>
          <w:p w:rsidR="00282754" w:rsidRPr="00F20D1F" w:rsidRDefault="00282754" w:rsidP="00A2143B">
            <w:pPr>
              <w:pStyle w:val="Text1"/>
              <w:ind w:left="0"/>
              <w:rPr>
                <w:b/>
                <w:i/>
                <w:sz w:val="20"/>
                <w:szCs w:val="20"/>
                <w:lang w:val="bg-BG" w:eastAsia="en-GB"/>
              </w:rPr>
            </w:pPr>
            <w:r w:rsidRPr="00F20D1F">
              <w:rPr>
                <w:b/>
                <w:i/>
                <w:sz w:val="20"/>
                <w:szCs w:val="20"/>
                <w:lang w:val="bg-BG" w:eastAsia="en-GB"/>
              </w:rPr>
              <w:t>Етапна цел за 2018 г.</w:t>
            </w:r>
          </w:p>
        </w:tc>
        <w:tc>
          <w:tcPr>
            <w:tcW w:w="468" w:type="pct"/>
            <w:shd w:val="clear" w:color="auto" w:fill="auto"/>
          </w:tcPr>
          <w:p w:rsidR="00282754" w:rsidRPr="00F20D1F" w:rsidRDefault="00282754" w:rsidP="00A2143B">
            <w:pPr>
              <w:pStyle w:val="Text1"/>
              <w:ind w:left="0"/>
              <w:rPr>
                <w:b/>
                <w:i/>
                <w:sz w:val="20"/>
                <w:szCs w:val="20"/>
                <w:lang w:val="bg-BG" w:eastAsia="en-GB"/>
              </w:rPr>
            </w:pPr>
            <w:r w:rsidRPr="00F20D1F">
              <w:rPr>
                <w:b/>
                <w:i/>
                <w:sz w:val="20"/>
                <w:szCs w:val="20"/>
                <w:lang w:val="bg-BG" w:eastAsia="en-GB"/>
              </w:rPr>
              <w:t>Крайна цел (2023 г.)</w:t>
            </w:r>
            <w:r w:rsidRPr="00F20D1F">
              <w:rPr>
                <w:rStyle w:val="FootnoteReference"/>
                <w:b/>
                <w:i/>
                <w:sz w:val="20"/>
                <w:szCs w:val="20"/>
                <w:lang w:val="bg-BG" w:eastAsia="en-GB"/>
              </w:rPr>
              <w:footnoteReference w:id="63"/>
            </w:r>
          </w:p>
        </w:tc>
        <w:tc>
          <w:tcPr>
            <w:tcW w:w="515" w:type="pct"/>
            <w:shd w:val="clear" w:color="auto" w:fill="auto"/>
          </w:tcPr>
          <w:p w:rsidR="00282754" w:rsidRPr="00F20D1F" w:rsidRDefault="00282754" w:rsidP="00A2143B">
            <w:pPr>
              <w:pStyle w:val="Text1"/>
              <w:spacing w:line="480" w:lineRule="auto"/>
              <w:ind w:left="0"/>
              <w:rPr>
                <w:b/>
                <w:i/>
                <w:sz w:val="20"/>
                <w:szCs w:val="20"/>
                <w:lang w:val="bg-BG" w:eastAsia="en-GB"/>
              </w:rPr>
            </w:pPr>
            <w:r w:rsidRPr="00F20D1F">
              <w:rPr>
                <w:b/>
                <w:i/>
                <w:sz w:val="20"/>
                <w:szCs w:val="20"/>
                <w:lang w:val="bg-BG" w:eastAsia="en-GB"/>
              </w:rPr>
              <w:t>Източник на данните</w:t>
            </w:r>
          </w:p>
        </w:tc>
        <w:tc>
          <w:tcPr>
            <w:tcW w:w="605" w:type="pct"/>
          </w:tcPr>
          <w:p w:rsidR="00282754" w:rsidRPr="00F20D1F" w:rsidRDefault="00282754" w:rsidP="00A2143B">
            <w:pPr>
              <w:rPr>
                <w:b/>
                <w:i/>
                <w:sz w:val="20"/>
              </w:rPr>
            </w:pPr>
            <w:r w:rsidRPr="00F20D1F">
              <w:rPr>
                <w:b/>
                <w:i/>
                <w:sz w:val="20"/>
              </w:rPr>
              <w:t>Обяснение за значението на показателя, по целесъобразност</w:t>
            </w:r>
          </w:p>
        </w:tc>
      </w:tr>
      <w:tr w:rsidR="00282754" w:rsidRPr="00F20D1F" w:rsidTr="00A2143B">
        <w:trPr>
          <w:trHeight w:val="397"/>
        </w:trPr>
        <w:tc>
          <w:tcPr>
            <w:tcW w:w="511" w:type="pct"/>
          </w:tcPr>
          <w:p w:rsidR="00282754" w:rsidRPr="00F20D1F" w:rsidRDefault="00282754" w:rsidP="00A2143B">
            <w:pPr>
              <w:pStyle w:val="Text1"/>
              <w:ind w:left="0"/>
              <w:rPr>
                <w:sz w:val="18"/>
                <w:szCs w:val="18"/>
                <w:lang w:val="bg-BG" w:eastAsia="en-GB"/>
              </w:rPr>
            </w:pPr>
            <w:r>
              <w:rPr>
                <w:b/>
                <w:i/>
                <w:sz w:val="18"/>
                <w:szCs w:val="18"/>
                <w:lang w:val="bg-BG" w:eastAsia="en-GB"/>
              </w:rPr>
              <w:t>1</w:t>
            </w:r>
          </w:p>
        </w:tc>
        <w:tc>
          <w:tcPr>
            <w:tcW w:w="484" w:type="pct"/>
          </w:tcPr>
          <w:p w:rsidR="00282754" w:rsidRPr="00F20D1F" w:rsidRDefault="00282754" w:rsidP="00A2143B">
            <w:pPr>
              <w:pStyle w:val="Text1"/>
              <w:ind w:left="0"/>
              <w:rPr>
                <w:sz w:val="20"/>
                <w:szCs w:val="20"/>
                <w:lang w:val="bg-BG" w:eastAsia="en-GB"/>
              </w:rPr>
            </w:pPr>
            <w:r w:rsidRPr="00F20D1F">
              <w:rPr>
                <w:sz w:val="18"/>
                <w:szCs w:val="20"/>
                <w:lang w:val="bg-BG" w:eastAsia="en-GB"/>
              </w:rPr>
              <w:t>финансов показател</w:t>
            </w:r>
          </w:p>
        </w:tc>
        <w:tc>
          <w:tcPr>
            <w:tcW w:w="685" w:type="pct"/>
            <w:shd w:val="clear" w:color="auto" w:fill="auto"/>
          </w:tcPr>
          <w:p w:rsidR="00282754" w:rsidRPr="00F20D1F" w:rsidRDefault="00282754" w:rsidP="00A2143B">
            <w:pPr>
              <w:pStyle w:val="Text1"/>
              <w:ind w:left="0"/>
              <w:jc w:val="left"/>
              <w:rPr>
                <w:sz w:val="18"/>
                <w:szCs w:val="18"/>
                <w:lang w:val="bg-BG" w:eastAsia="en-GB"/>
              </w:rPr>
            </w:pPr>
            <w:r w:rsidRPr="00F20D1F">
              <w:rPr>
                <w:sz w:val="18"/>
                <w:szCs w:val="18"/>
                <w:lang w:val="bg-BG" w:eastAsia="en-GB"/>
              </w:rPr>
              <w:t>Сертифицирани разходи от сертифициращия орган</w:t>
            </w:r>
            <w:r w:rsidRPr="00F20D1F" w:rsidDel="004A2230">
              <w:rPr>
                <w:sz w:val="18"/>
                <w:szCs w:val="18"/>
                <w:lang w:val="bg-BG" w:eastAsia="en-GB"/>
              </w:rPr>
              <w:t xml:space="preserve"> </w:t>
            </w:r>
          </w:p>
        </w:tc>
        <w:tc>
          <w:tcPr>
            <w:tcW w:w="468" w:type="pct"/>
          </w:tcPr>
          <w:p w:rsidR="00282754" w:rsidRPr="00F20D1F" w:rsidRDefault="00282754" w:rsidP="00A2143B">
            <w:pPr>
              <w:pStyle w:val="Text1"/>
              <w:ind w:left="0"/>
              <w:rPr>
                <w:sz w:val="18"/>
                <w:szCs w:val="18"/>
                <w:lang w:val="bg-BG" w:eastAsia="en-GB"/>
              </w:rPr>
            </w:pPr>
            <w:r w:rsidRPr="00F20D1F">
              <w:rPr>
                <w:sz w:val="18"/>
                <w:szCs w:val="18"/>
                <w:lang w:val="bg-BG" w:eastAsia="en-GB"/>
              </w:rPr>
              <w:t>Евро</w:t>
            </w:r>
          </w:p>
        </w:tc>
        <w:tc>
          <w:tcPr>
            <w:tcW w:w="281" w:type="pct"/>
          </w:tcPr>
          <w:p w:rsidR="00282754" w:rsidRPr="00F20D1F" w:rsidRDefault="00282754" w:rsidP="00A2143B">
            <w:pPr>
              <w:pStyle w:val="Text1"/>
              <w:ind w:left="0"/>
              <w:rPr>
                <w:sz w:val="18"/>
                <w:szCs w:val="18"/>
                <w:lang w:val="bg-BG" w:eastAsia="en-GB"/>
              </w:rPr>
            </w:pPr>
            <w:r w:rsidRPr="00F20D1F">
              <w:rPr>
                <w:sz w:val="18"/>
                <w:szCs w:val="18"/>
                <w:lang w:val="bg-BG" w:eastAsia="en-GB"/>
              </w:rPr>
              <w:t>ЕФРР</w:t>
            </w:r>
          </w:p>
        </w:tc>
        <w:tc>
          <w:tcPr>
            <w:tcW w:w="468" w:type="pct"/>
          </w:tcPr>
          <w:p w:rsidR="00282754" w:rsidRPr="00F20D1F" w:rsidRDefault="00282754" w:rsidP="00A2143B">
            <w:pPr>
              <w:pStyle w:val="Text1"/>
              <w:ind w:left="0"/>
              <w:rPr>
                <w:sz w:val="18"/>
                <w:szCs w:val="18"/>
                <w:lang w:val="bg-BG" w:eastAsia="en-GB"/>
              </w:rPr>
            </w:pPr>
            <w:r w:rsidRPr="00F20D1F">
              <w:rPr>
                <w:sz w:val="18"/>
                <w:szCs w:val="18"/>
              </w:rPr>
              <w:t>Слабо развити</w:t>
            </w:r>
            <w:r w:rsidR="00C941CD">
              <w:rPr>
                <w:sz w:val="18"/>
                <w:szCs w:val="18"/>
                <w:lang w:val="bg-BG" w:eastAsia="en-GB"/>
              </w:rPr>
              <w:t xml:space="preserve"> </w:t>
            </w:r>
            <w:r w:rsidRPr="00F20D1F">
              <w:rPr>
                <w:sz w:val="18"/>
                <w:szCs w:val="18"/>
                <w:lang w:val="bg-BG" w:eastAsia="en-GB"/>
              </w:rPr>
              <w:t>региони</w:t>
            </w:r>
          </w:p>
        </w:tc>
        <w:tc>
          <w:tcPr>
            <w:tcW w:w="515" w:type="pct"/>
            <w:shd w:val="clear" w:color="auto" w:fill="auto"/>
          </w:tcPr>
          <w:p w:rsidR="00282754" w:rsidRPr="00F20D1F" w:rsidRDefault="00CA6AB3" w:rsidP="004546BF">
            <w:pPr>
              <w:pStyle w:val="Text1"/>
              <w:ind w:left="0"/>
              <w:jc w:val="left"/>
              <w:rPr>
                <w:sz w:val="18"/>
                <w:szCs w:val="18"/>
                <w:lang w:val="bg-BG" w:eastAsia="en-GB"/>
              </w:rPr>
            </w:pPr>
            <w:r>
              <w:rPr>
                <w:sz w:val="18"/>
                <w:szCs w:val="18"/>
                <w:lang w:val="bg-BG" w:eastAsia="en-GB"/>
              </w:rPr>
              <w:t>7 700</w:t>
            </w:r>
            <w:r w:rsidR="007251BA">
              <w:rPr>
                <w:sz w:val="18"/>
                <w:szCs w:val="18"/>
                <w:lang w:val="bg-BG" w:eastAsia="en-GB"/>
              </w:rPr>
              <w:t> </w:t>
            </w:r>
            <w:r>
              <w:rPr>
                <w:sz w:val="18"/>
                <w:szCs w:val="18"/>
                <w:lang w:val="bg-BG" w:eastAsia="en-GB"/>
              </w:rPr>
              <w:t>000</w:t>
            </w:r>
          </w:p>
        </w:tc>
        <w:tc>
          <w:tcPr>
            <w:tcW w:w="468" w:type="pct"/>
            <w:shd w:val="clear" w:color="auto" w:fill="auto"/>
          </w:tcPr>
          <w:p w:rsidR="005925CD" w:rsidRPr="005925CD" w:rsidRDefault="0015506D" w:rsidP="005925CD">
            <w:pPr>
              <w:jc w:val="left"/>
              <w:rPr>
                <w:sz w:val="18"/>
                <w:szCs w:val="18"/>
                <w:lang w:val="en-GB"/>
              </w:rPr>
            </w:pPr>
            <w:r w:rsidRPr="0015506D">
              <w:rPr>
                <w:sz w:val="18"/>
                <w:szCs w:val="18"/>
              </w:rPr>
              <w:t xml:space="preserve">44 726 781.00 </w:t>
            </w:r>
          </w:p>
          <w:p w:rsidR="00282754" w:rsidRPr="001A4F05" w:rsidRDefault="00282754" w:rsidP="005925CD">
            <w:pPr>
              <w:pStyle w:val="Text1"/>
              <w:ind w:left="0"/>
              <w:jc w:val="left"/>
              <w:rPr>
                <w:sz w:val="18"/>
                <w:szCs w:val="18"/>
                <w:lang w:val="bg-BG" w:eastAsia="en-GB"/>
              </w:rPr>
            </w:pPr>
          </w:p>
        </w:tc>
        <w:tc>
          <w:tcPr>
            <w:tcW w:w="515" w:type="pct"/>
            <w:shd w:val="clear" w:color="auto" w:fill="auto"/>
          </w:tcPr>
          <w:p w:rsidR="00282754" w:rsidRPr="00F20D1F" w:rsidRDefault="00282754" w:rsidP="00A2143B">
            <w:pPr>
              <w:pStyle w:val="Text1"/>
              <w:ind w:left="0"/>
              <w:rPr>
                <w:sz w:val="18"/>
                <w:szCs w:val="18"/>
                <w:lang w:val="bg-BG" w:eastAsia="en-GB"/>
              </w:rPr>
            </w:pPr>
            <w:r w:rsidRPr="00F20D1F">
              <w:rPr>
                <w:sz w:val="18"/>
                <w:szCs w:val="18"/>
                <w:lang w:val="bg-BG" w:eastAsia="en-GB"/>
              </w:rPr>
              <w:t>Сертифициращ орган</w:t>
            </w:r>
          </w:p>
        </w:tc>
        <w:tc>
          <w:tcPr>
            <w:tcW w:w="605" w:type="pct"/>
          </w:tcPr>
          <w:p w:rsidR="00282754" w:rsidRPr="00F20D1F" w:rsidRDefault="00282754" w:rsidP="00A2143B">
            <w:pPr>
              <w:pStyle w:val="Text1"/>
              <w:ind w:left="0"/>
              <w:jc w:val="left"/>
              <w:rPr>
                <w:sz w:val="18"/>
                <w:szCs w:val="18"/>
                <w:lang w:val="bg-BG" w:eastAsia="en-GB"/>
              </w:rPr>
            </w:pPr>
            <w:r w:rsidRPr="00F20D1F">
              <w:rPr>
                <w:sz w:val="18"/>
                <w:szCs w:val="18"/>
                <w:lang w:val="bg-BG" w:eastAsia="en-GB"/>
              </w:rPr>
              <w:t>Този финансов индикатор се предлага да се използва в ръководството за определяне на етапи и цели за рамката на изпълнението</w:t>
            </w:r>
          </w:p>
        </w:tc>
      </w:tr>
      <w:tr w:rsidR="00A56B0C" w:rsidRPr="00F20D1F" w:rsidTr="00A2143B">
        <w:trPr>
          <w:trHeight w:val="397"/>
        </w:trPr>
        <w:tc>
          <w:tcPr>
            <w:tcW w:w="511" w:type="pct"/>
          </w:tcPr>
          <w:p w:rsidR="00A56B0C" w:rsidRPr="00616006" w:rsidRDefault="00A56B0C" w:rsidP="00A56B0C">
            <w:pPr>
              <w:pStyle w:val="Text1"/>
              <w:ind w:left="0"/>
              <w:rPr>
                <w:sz w:val="18"/>
                <w:szCs w:val="18"/>
                <w:lang w:val="en-US" w:eastAsia="en-GB"/>
              </w:rPr>
            </w:pPr>
            <w:r>
              <w:rPr>
                <w:b/>
                <w:i/>
                <w:sz w:val="18"/>
                <w:szCs w:val="18"/>
                <w:lang w:val="en-US" w:eastAsia="en-GB"/>
              </w:rPr>
              <w:t>34</w:t>
            </w:r>
          </w:p>
        </w:tc>
        <w:tc>
          <w:tcPr>
            <w:tcW w:w="484" w:type="pct"/>
          </w:tcPr>
          <w:p w:rsidR="00A56B0C" w:rsidRPr="00616006" w:rsidRDefault="00A56B0C" w:rsidP="00A56B0C">
            <w:pPr>
              <w:pStyle w:val="Text1"/>
              <w:ind w:left="0"/>
              <w:rPr>
                <w:sz w:val="18"/>
                <w:szCs w:val="20"/>
                <w:lang w:val="bg-BG" w:eastAsia="en-GB"/>
              </w:rPr>
            </w:pPr>
            <w:r>
              <w:rPr>
                <w:sz w:val="18"/>
                <w:szCs w:val="20"/>
                <w:lang w:val="bg-BG" w:eastAsia="en-GB"/>
              </w:rPr>
              <w:t>показател за изпълнение</w:t>
            </w:r>
          </w:p>
        </w:tc>
        <w:tc>
          <w:tcPr>
            <w:tcW w:w="685" w:type="pct"/>
            <w:shd w:val="clear" w:color="auto" w:fill="auto"/>
          </w:tcPr>
          <w:p w:rsidR="00A56B0C" w:rsidRPr="00F20D1F" w:rsidRDefault="00A56B0C" w:rsidP="00A56B0C">
            <w:pPr>
              <w:pStyle w:val="Text1"/>
              <w:ind w:left="0"/>
              <w:jc w:val="left"/>
              <w:rPr>
                <w:sz w:val="18"/>
                <w:szCs w:val="18"/>
                <w:lang w:val="bg-BG" w:eastAsia="en-GB"/>
              </w:rPr>
            </w:pPr>
            <w:r>
              <w:rPr>
                <w:sz w:val="18"/>
                <w:szCs w:val="18"/>
                <w:lang w:val="bg-BG" w:eastAsia="en-GB"/>
              </w:rPr>
              <w:t>Разработени/модернизирани системи в транспорта</w:t>
            </w:r>
          </w:p>
        </w:tc>
        <w:tc>
          <w:tcPr>
            <w:tcW w:w="468" w:type="pct"/>
          </w:tcPr>
          <w:p w:rsidR="00A56B0C" w:rsidRPr="00F20D1F" w:rsidRDefault="00A56B0C" w:rsidP="00A56B0C">
            <w:pPr>
              <w:pStyle w:val="Text1"/>
              <w:ind w:left="0"/>
              <w:rPr>
                <w:sz w:val="18"/>
                <w:szCs w:val="18"/>
                <w:lang w:val="bg-BG" w:eastAsia="en-GB"/>
              </w:rPr>
            </w:pPr>
            <w:r>
              <w:rPr>
                <w:sz w:val="18"/>
                <w:szCs w:val="18"/>
                <w:lang w:val="bg-BG" w:eastAsia="en-GB"/>
              </w:rPr>
              <w:t>Брой</w:t>
            </w:r>
          </w:p>
        </w:tc>
        <w:tc>
          <w:tcPr>
            <w:tcW w:w="281" w:type="pct"/>
          </w:tcPr>
          <w:p w:rsidR="00A56B0C" w:rsidRPr="00F20D1F" w:rsidRDefault="00A56B0C" w:rsidP="00A56B0C">
            <w:pPr>
              <w:pStyle w:val="Text1"/>
              <w:ind w:left="0"/>
              <w:rPr>
                <w:sz w:val="18"/>
                <w:szCs w:val="18"/>
                <w:lang w:val="bg-BG" w:eastAsia="en-GB"/>
              </w:rPr>
            </w:pPr>
            <w:r>
              <w:rPr>
                <w:sz w:val="18"/>
                <w:szCs w:val="18"/>
                <w:lang w:val="bg-BG" w:eastAsia="en-GB"/>
              </w:rPr>
              <w:t>ЕФРР</w:t>
            </w:r>
          </w:p>
        </w:tc>
        <w:tc>
          <w:tcPr>
            <w:tcW w:w="468" w:type="pct"/>
          </w:tcPr>
          <w:p w:rsidR="00A56B0C" w:rsidRPr="00616006" w:rsidRDefault="00A56B0C" w:rsidP="00A56B0C">
            <w:pPr>
              <w:pStyle w:val="Text1"/>
              <w:ind w:left="0"/>
              <w:rPr>
                <w:sz w:val="18"/>
                <w:szCs w:val="18"/>
                <w:lang w:val="bg-BG"/>
              </w:rPr>
            </w:pPr>
            <w:r>
              <w:rPr>
                <w:sz w:val="18"/>
                <w:szCs w:val="18"/>
                <w:lang w:val="bg-BG"/>
              </w:rPr>
              <w:t>Слабо развити региони</w:t>
            </w:r>
          </w:p>
        </w:tc>
        <w:tc>
          <w:tcPr>
            <w:tcW w:w="515" w:type="pct"/>
            <w:shd w:val="clear" w:color="auto" w:fill="auto"/>
          </w:tcPr>
          <w:p w:rsidR="00A56B0C" w:rsidRDefault="00A56B0C" w:rsidP="00A56B0C">
            <w:pPr>
              <w:pStyle w:val="Text1"/>
              <w:ind w:left="0"/>
              <w:jc w:val="left"/>
              <w:rPr>
                <w:sz w:val="18"/>
                <w:szCs w:val="18"/>
                <w:lang w:val="bg-BG" w:eastAsia="en-GB"/>
              </w:rPr>
            </w:pPr>
            <w:r>
              <w:rPr>
                <w:sz w:val="18"/>
                <w:szCs w:val="18"/>
                <w:lang w:val="bg-BG" w:eastAsia="en-GB"/>
              </w:rPr>
              <w:t>0</w:t>
            </w:r>
          </w:p>
        </w:tc>
        <w:tc>
          <w:tcPr>
            <w:tcW w:w="468" w:type="pct"/>
            <w:shd w:val="clear" w:color="auto" w:fill="auto"/>
          </w:tcPr>
          <w:p w:rsidR="00A56B0C" w:rsidRPr="0015506D" w:rsidRDefault="00FF1094" w:rsidP="00A56B0C">
            <w:pPr>
              <w:jc w:val="left"/>
              <w:rPr>
                <w:sz w:val="18"/>
                <w:szCs w:val="18"/>
              </w:rPr>
            </w:pPr>
            <w:r w:rsidRPr="00A962A3">
              <w:rPr>
                <w:sz w:val="18"/>
                <w:szCs w:val="18"/>
              </w:rPr>
              <w:t>3</w:t>
            </w:r>
          </w:p>
        </w:tc>
        <w:tc>
          <w:tcPr>
            <w:tcW w:w="515" w:type="pct"/>
            <w:shd w:val="clear" w:color="auto" w:fill="auto"/>
          </w:tcPr>
          <w:p w:rsidR="00A56B0C" w:rsidRDefault="00A56B0C" w:rsidP="00A56B0C">
            <w:pPr>
              <w:pStyle w:val="Text1"/>
              <w:ind w:left="0"/>
              <w:rPr>
                <w:sz w:val="18"/>
                <w:szCs w:val="18"/>
                <w:lang w:val="en-US" w:eastAsia="en-GB"/>
              </w:rPr>
            </w:pPr>
            <w:r>
              <w:rPr>
                <w:sz w:val="18"/>
                <w:szCs w:val="18"/>
                <w:lang w:val="en-US" w:eastAsia="en-GB"/>
              </w:rPr>
              <w:t xml:space="preserve"> </w:t>
            </w:r>
            <w:r>
              <w:rPr>
                <w:sz w:val="18"/>
                <w:szCs w:val="18"/>
                <w:lang w:val="bg-BG" w:eastAsia="en-GB"/>
              </w:rPr>
              <w:t>ДП „Пристанищна инфраструктура“</w:t>
            </w:r>
          </w:p>
          <w:p w:rsidR="00A56B0C" w:rsidRDefault="00A56B0C" w:rsidP="00A56B0C">
            <w:pPr>
              <w:pStyle w:val="Text1"/>
              <w:ind w:left="0"/>
              <w:rPr>
                <w:sz w:val="18"/>
                <w:szCs w:val="18"/>
                <w:lang w:val="bg-BG" w:eastAsia="en-GB"/>
              </w:rPr>
            </w:pPr>
            <w:r>
              <w:rPr>
                <w:sz w:val="18"/>
                <w:szCs w:val="18"/>
                <w:lang w:val="bg-BG" w:eastAsia="en-GB"/>
              </w:rPr>
              <w:lastRenderedPageBreak/>
              <w:t>ДП „Национална компания Железопътна инфраструктура“</w:t>
            </w:r>
          </w:p>
          <w:p w:rsidR="00A56B0C" w:rsidRPr="00127FBA" w:rsidRDefault="00A56B0C" w:rsidP="00A56B0C">
            <w:pPr>
              <w:pStyle w:val="Text1"/>
              <w:ind w:left="0"/>
              <w:rPr>
                <w:sz w:val="18"/>
                <w:szCs w:val="18"/>
                <w:lang w:val="bg-BG" w:eastAsia="en-GB"/>
              </w:rPr>
            </w:pPr>
            <w:r>
              <w:rPr>
                <w:sz w:val="18"/>
                <w:szCs w:val="18"/>
                <w:lang w:val="bg-BG" w:eastAsia="en-GB"/>
              </w:rPr>
              <w:t>Агенция „Пътна инфраструктура“</w:t>
            </w:r>
          </w:p>
        </w:tc>
        <w:tc>
          <w:tcPr>
            <w:tcW w:w="605" w:type="pct"/>
          </w:tcPr>
          <w:p w:rsidR="00A56B0C" w:rsidRPr="00F20D1F" w:rsidRDefault="00A56B0C" w:rsidP="00A56B0C">
            <w:pPr>
              <w:pStyle w:val="Text1"/>
              <w:ind w:left="0"/>
              <w:jc w:val="left"/>
              <w:rPr>
                <w:sz w:val="18"/>
                <w:szCs w:val="18"/>
                <w:lang w:val="bg-BG" w:eastAsia="en-GB"/>
              </w:rPr>
            </w:pPr>
            <w:r>
              <w:rPr>
                <w:sz w:val="18"/>
                <w:szCs w:val="18"/>
                <w:lang w:val="bg-BG" w:eastAsia="en-GB"/>
              </w:rPr>
              <w:lastRenderedPageBreak/>
              <w:t xml:space="preserve">Предвидените средства за постигане на този </w:t>
            </w:r>
            <w:r>
              <w:rPr>
                <w:sz w:val="18"/>
                <w:szCs w:val="18"/>
                <w:lang w:val="bg-BG" w:eastAsia="en-GB"/>
              </w:rPr>
              <w:lastRenderedPageBreak/>
              <w:t>индикатор са значителни</w:t>
            </w:r>
          </w:p>
        </w:tc>
      </w:tr>
      <w:tr w:rsidR="00A56B0C" w:rsidRPr="00F20D1F" w:rsidTr="00A2143B">
        <w:tc>
          <w:tcPr>
            <w:tcW w:w="511" w:type="pct"/>
          </w:tcPr>
          <w:p w:rsidR="00A56B0C" w:rsidRDefault="00A56B0C" w:rsidP="00A56B0C">
            <w:pPr>
              <w:pStyle w:val="Text1"/>
              <w:ind w:left="0"/>
              <w:rPr>
                <w:b/>
                <w:i/>
                <w:sz w:val="18"/>
                <w:szCs w:val="18"/>
                <w:lang w:val="bg-BG" w:eastAsia="en-GB"/>
              </w:rPr>
            </w:pPr>
            <w:r>
              <w:rPr>
                <w:b/>
                <w:i/>
                <w:sz w:val="18"/>
                <w:szCs w:val="18"/>
                <w:lang w:val="bg-BG" w:eastAsia="en-GB"/>
              </w:rPr>
              <w:lastRenderedPageBreak/>
              <w:t>5</w:t>
            </w:r>
          </w:p>
        </w:tc>
        <w:tc>
          <w:tcPr>
            <w:tcW w:w="484" w:type="pct"/>
          </w:tcPr>
          <w:p w:rsidR="00A56B0C" w:rsidRDefault="00A56B0C" w:rsidP="00A56B0C">
            <w:pPr>
              <w:pStyle w:val="Text1"/>
              <w:ind w:left="0"/>
              <w:rPr>
                <w:sz w:val="18"/>
                <w:szCs w:val="20"/>
                <w:lang w:val="bg-BG" w:eastAsia="en-GB"/>
              </w:rPr>
            </w:pPr>
            <w:r>
              <w:rPr>
                <w:sz w:val="18"/>
                <w:szCs w:val="20"/>
                <w:lang w:val="bg-BG" w:eastAsia="en-GB"/>
              </w:rPr>
              <w:t>Етап на изпълнение</w:t>
            </w:r>
          </w:p>
        </w:tc>
        <w:tc>
          <w:tcPr>
            <w:tcW w:w="685" w:type="pct"/>
            <w:shd w:val="clear" w:color="auto" w:fill="auto"/>
          </w:tcPr>
          <w:p w:rsidR="00A56B0C" w:rsidRPr="00F60CA9" w:rsidRDefault="00A56B0C" w:rsidP="00A56B0C">
            <w:pPr>
              <w:pStyle w:val="Text1"/>
              <w:ind w:left="0"/>
              <w:jc w:val="left"/>
              <w:rPr>
                <w:sz w:val="20"/>
                <w:lang w:val="bg-BG"/>
              </w:rPr>
            </w:pPr>
            <w:r>
              <w:rPr>
                <w:sz w:val="20"/>
                <w:lang w:val="bg-BG"/>
              </w:rPr>
              <w:t>Брой договори със стартирало строителство</w:t>
            </w:r>
          </w:p>
        </w:tc>
        <w:tc>
          <w:tcPr>
            <w:tcW w:w="468" w:type="pct"/>
          </w:tcPr>
          <w:p w:rsidR="00A56B0C" w:rsidRDefault="00A56B0C" w:rsidP="00A56B0C">
            <w:pPr>
              <w:pStyle w:val="Text1"/>
              <w:ind w:left="0"/>
              <w:rPr>
                <w:sz w:val="18"/>
                <w:szCs w:val="18"/>
                <w:lang w:val="bg-BG" w:eastAsia="en-GB"/>
              </w:rPr>
            </w:pPr>
            <w:r>
              <w:rPr>
                <w:sz w:val="18"/>
                <w:szCs w:val="18"/>
                <w:lang w:val="bg-BG" w:eastAsia="en-GB"/>
              </w:rPr>
              <w:t>брой</w:t>
            </w:r>
          </w:p>
        </w:tc>
        <w:tc>
          <w:tcPr>
            <w:tcW w:w="281" w:type="pct"/>
          </w:tcPr>
          <w:p w:rsidR="00A56B0C" w:rsidRDefault="00A56B0C" w:rsidP="00A56B0C">
            <w:pPr>
              <w:pStyle w:val="Text1"/>
              <w:ind w:left="0"/>
              <w:rPr>
                <w:sz w:val="18"/>
                <w:szCs w:val="18"/>
                <w:lang w:val="bg-BG" w:eastAsia="en-GB"/>
              </w:rPr>
            </w:pPr>
            <w:r>
              <w:rPr>
                <w:sz w:val="18"/>
                <w:szCs w:val="18"/>
                <w:lang w:val="bg-BG" w:eastAsia="en-GB"/>
              </w:rPr>
              <w:t>ЕФРР</w:t>
            </w:r>
          </w:p>
        </w:tc>
        <w:tc>
          <w:tcPr>
            <w:tcW w:w="468" w:type="pct"/>
          </w:tcPr>
          <w:p w:rsidR="00A56B0C" w:rsidRPr="001D0ACA" w:rsidRDefault="00A56B0C" w:rsidP="00A56B0C">
            <w:pPr>
              <w:pStyle w:val="Text1"/>
              <w:ind w:left="0"/>
              <w:rPr>
                <w:sz w:val="18"/>
                <w:szCs w:val="18"/>
                <w:lang w:val="bg-BG"/>
              </w:rPr>
            </w:pPr>
          </w:p>
        </w:tc>
        <w:tc>
          <w:tcPr>
            <w:tcW w:w="515" w:type="pct"/>
            <w:shd w:val="clear" w:color="auto" w:fill="auto"/>
          </w:tcPr>
          <w:p w:rsidR="00A56B0C" w:rsidRDefault="00A56B0C" w:rsidP="00A56B0C">
            <w:pPr>
              <w:autoSpaceDE w:val="0"/>
              <w:autoSpaceDN w:val="0"/>
              <w:adjustRightInd w:val="0"/>
              <w:rPr>
                <w:sz w:val="18"/>
                <w:szCs w:val="18"/>
              </w:rPr>
            </w:pPr>
            <w:r>
              <w:rPr>
                <w:sz w:val="18"/>
                <w:szCs w:val="18"/>
              </w:rPr>
              <w:t>1</w:t>
            </w:r>
          </w:p>
        </w:tc>
        <w:tc>
          <w:tcPr>
            <w:tcW w:w="468" w:type="pct"/>
            <w:shd w:val="clear" w:color="auto" w:fill="auto"/>
          </w:tcPr>
          <w:p w:rsidR="00A56B0C" w:rsidRDefault="00A56B0C" w:rsidP="00A56B0C">
            <w:pPr>
              <w:autoSpaceDE w:val="0"/>
              <w:autoSpaceDN w:val="0"/>
              <w:adjustRightInd w:val="0"/>
              <w:rPr>
                <w:sz w:val="18"/>
                <w:szCs w:val="18"/>
              </w:rPr>
            </w:pPr>
            <w:r>
              <w:rPr>
                <w:sz w:val="18"/>
                <w:szCs w:val="18"/>
              </w:rPr>
              <w:t>1</w:t>
            </w:r>
          </w:p>
        </w:tc>
        <w:tc>
          <w:tcPr>
            <w:tcW w:w="515" w:type="pct"/>
            <w:shd w:val="clear" w:color="auto" w:fill="auto"/>
          </w:tcPr>
          <w:p w:rsidR="00A56B0C" w:rsidRPr="001D0ACA" w:rsidRDefault="00A56B0C" w:rsidP="00A56B0C">
            <w:pPr>
              <w:autoSpaceDE w:val="0"/>
              <w:autoSpaceDN w:val="0"/>
              <w:adjustRightInd w:val="0"/>
              <w:rPr>
                <w:sz w:val="18"/>
                <w:szCs w:val="18"/>
              </w:rPr>
            </w:pPr>
            <w:r>
              <w:rPr>
                <w:sz w:val="18"/>
                <w:szCs w:val="18"/>
              </w:rPr>
              <w:t>Управляващ орган</w:t>
            </w:r>
          </w:p>
        </w:tc>
        <w:tc>
          <w:tcPr>
            <w:tcW w:w="605" w:type="pct"/>
          </w:tcPr>
          <w:p w:rsidR="00A56B0C" w:rsidRDefault="00A56B0C" w:rsidP="00A56B0C">
            <w:pPr>
              <w:autoSpaceDE w:val="0"/>
              <w:autoSpaceDN w:val="0"/>
              <w:adjustRightInd w:val="0"/>
              <w:rPr>
                <w:sz w:val="18"/>
                <w:szCs w:val="18"/>
              </w:rPr>
            </w:pPr>
            <w:r>
              <w:rPr>
                <w:sz w:val="18"/>
                <w:szCs w:val="18"/>
              </w:rPr>
              <w:t>Индикаторът е предложен, предвид че не са заложени други измерими цели, които да бъдат напълно изпълнени през 2018 г.</w:t>
            </w:r>
          </w:p>
        </w:tc>
      </w:tr>
    </w:tbl>
    <w:p w:rsidR="00282754" w:rsidRPr="00282754" w:rsidRDefault="00282754" w:rsidP="00203F0D"/>
    <w:p w:rsidR="00C45E7C" w:rsidRPr="00A753F0" w:rsidRDefault="00C45E7C" w:rsidP="00300D81">
      <w:pPr>
        <w:suppressAutoHyphens/>
        <w:rPr>
          <w:lang w:val="en-US"/>
        </w:rPr>
      </w:pPr>
      <w:r w:rsidRPr="00C25D12">
        <w:t>Етапната цел на финансовия показател е определена въз основа на общата стойност на БФП (без резерва за изпълнение) и опита от изпълнението на ОП</w:t>
      </w:r>
      <w:r w:rsidR="00C12077" w:rsidRPr="00C25D12">
        <w:t>Т</w:t>
      </w:r>
      <w:r w:rsidRPr="00C25D12">
        <w:t>, т.е. към 2018 г. да бъдат сключени 60% от договорите за изпълнение по прогр</w:t>
      </w:r>
      <w:r w:rsidR="00C13C10" w:rsidRPr="00C25D12">
        <w:t>амата</w:t>
      </w:r>
      <w:r w:rsidRPr="00C25D12">
        <w:t>.</w:t>
      </w:r>
    </w:p>
    <w:p w:rsidR="00300D81" w:rsidRPr="00F20D1F" w:rsidRDefault="00300D81" w:rsidP="00300D81">
      <w:pPr>
        <w:suppressAutoHyphens/>
      </w:pPr>
      <w:r w:rsidRPr="00F20D1F">
        <w:t xml:space="preserve">Допълнителна информация за качествени показатели относно създаването на рамката на изпълнението </w:t>
      </w:r>
    </w:p>
    <w:p w:rsidR="00300D81" w:rsidRPr="00F20D1F" w:rsidRDefault="00300D81" w:rsidP="00300D81">
      <w:pPr>
        <w:suppressAutoHyphens/>
        <w:rPr>
          <w:b/>
        </w:rPr>
      </w:pPr>
      <w:r w:rsidRPr="00F20D1F">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1"/>
      </w:tblGrid>
      <w:tr w:rsidR="00282754" w:rsidRPr="00F20D1F" w:rsidTr="00B411B9">
        <w:trPr>
          <w:trHeight w:val="678"/>
        </w:trPr>
        <w:tc>
          <w:tcPr>
            <w:tcW w:w="14567" w:type="dxa"/>
            <w:shd w:val="clear" w:color="auto" w:fill="auto"/>
          </w:tcPr>
          <w:p w:rsidR="00641379" w:rsidRPr="00F20D1F" w:rsidRDefault="00641379" w:rsidP="00641379">
            <w:pPr>
              <w:autoSpaceDE w:val="0"/>
              <w:autoSpaceDN w:val="0"/>
              <w:adjustRightInd w:val="0"/>
              <w:spacing w:before="0" w:after="0"/>
              <w:rPr>
                <w:lang w:eastAsia="bg-BG"/>
              </w:rPr>
            </w:pPr>
            <w:r w:rsidRPr="00F20D1F">
              <w:rPr>
                <w:lang w:eastAsia="bg-BG"/>
              </w:rPr>
              <w:t>Инвестиционният приоритет ще се изпълнява, чрез предоставяне на безвъзмездна финансова помощ.</w:t>
            </w:r>
          </w:p>
          <w:p w:rsidR="00300D81" w:rsidRPr="00D50D41" w:rsidRDefault="00300D81" w:rsidP="00B411B9">
            <w:pPr>
              <w:pStyle w:val="Text1"/>
              <w:ind w:left="0"/>
              <w:rPr>
                <w:i/>
                <w:color w:val="8DB3E2"/>
                <w:sz w:val="18"/>
                <w:szCs w:val="18"/>
                <w:lang w:val="bg-BG" w:eastAsia="en-GB"/>
              </w:rPr>
            </w:pPr>
          </w:p>
        </w:tc>
      </w:tr>
    </w:tbl>
    <w:p w:rsidR="00300D81" w:rsidRPr="00F20D1F" w:rsidRDefault="00300D81" w:rsidP="00300D81">
      <w:pPr>
        <w:suppressAutoHyphens/>
        <w:rPr>
          <w:b/>
        </w:rPr>
      </w:pPr>
    </w:p>
    <w:p w:rsidR="00F96208" w:rsidRDefault="00F96208" w:rsidP="00300D81">
      <w:pPr>
        <w:suppressAutoHyphens/>
        <w:rPr>
          <w:b/>
        </w:rPr>
        <w:sectPr w:rsidR="00F96208" w:rsidSect="00282754">
          <w:headerReference w:type="default" r:id="rId85"/>
          <w:footerReference w:type="default" r:id="rId86"/>
          <w:headerReference w:type="first" r:id="rId87"/>
          <w:footerReference w:type="first" r:id="rId88"/>
          <w:pgSz w:w="16839" w:h="11907" w:orient="landscape"/>
          <w:pgMar w:top="1418" w:right="1134" w:bottom="1418" w:left="1134" w:header="601" w:footer="1077" w:gutter="0"/>
          <w:cols w:space="720"/>
          <w:docGrid w:linePitch="326"/>
        </w:sectPr>
      </w:pPr>
    </w:p>
    <w:p w:rsidR="00300D81" w:rsidRPr="00F20D1F" w:rsidRDefault="00300D81" w:rsidP="00300D81">
      <w:pPr>
        <w:suppressAutoHyphens/>
        <w:ind w:left="1418" w:hanging="1418"/>
        <w:rPr>
          <w:b/>
        </w:rPr>
      </w:pPr>
      <w:r w:rsidRPr="00F20D1F">
        <w:rPr>
          <w:b/>
        </w:rPr>
        <w:lastRenderedPageBreak/>
        <w:t>2.А.</w:t>
      </w:r>
      <w:r w:rsidR="001D2CB1" w:rsidRPr="00F20D1F">
        <w:rPr>
          <w:b/>
        </w:rPr>
        <w:t>4.7</w:t>
      </w:r>
      <w:r w:rsidRPr="00F20D1F">
        <w:rPr>
          <w:b/>
        </w:rPr>
        <w:t xml:space="preserve"> </w:t>
      </w:r>
      <w:r w:rsidRPr="00F20D1F">
        <w:tab/>
      </w:r>
      <w:r w:rsidRPr="00F37DB9">
        <w:rPr>
          <w:b/>
        </w:rPr>
        <w:t>Категории интервенции</w:t>
      </w:r>
      <w:r w:rsidRPr="00F20D1F">
        <w:rPr>
          <w:b/>
        </w:rPr>
        <w:t xml:space="preserve"> </w:t>
      </w:r>
    </w:p>
    <w:p w:rsidR="00300D81" w:rsidRPr="00F20D1F" w:rsidRDefault="00300D81" w:rsidP="00300D81">
      <w:pPr>
        <w:suppressAutoHyphens/>
        <w:ind w:left="1418" w:hanging="1418"/>
      </w:pPr>
      <w:r w:rsidRPr="00F20D1F">
        <w:t>(Позоваване: член 96, параграф 2, буква б), подточка vi) от Регламент (EС) № 1303/2013)</w:t>
      </w:r>
    </w:p>
    <w:p w:rsidR="00300D81" w:rsidRPr="00D416BF" w:rsidRDefault="00300D81" w:rsidP="00300D81">
      <w:pPr>
        <w:suppressAutoHyphens/>
      </w:pPr>
      <w:r w:rsidRPr="00F20D1F">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300D81" w:rsidRPr="00F20D1F" w:rsidRDefault="00300D81" w:rsidP="00300D81">
      <w:pPr>
        <w:suppressAutoHyphens/>
        <w:ind w:left="1418" w:hanging="1418"/>
        <w:rPr>
          <w:b/>
          <w:szCs w:val="24"/>
        </w:rPr>
      </w:pPr>
      <w:r w:rsidRPr="00F20D1F">
        <w:rPr>
          <w:b/>
        </w:rPr>
        <w:t xml:space="preserve">Таблици 7—11: </w:t>
      </w:r>
      <w:r w:rsidRPr="00F20D1F">
        <w:tab/>
      </w:r>
      <w:r w:rsidRPr="00F20D1F">
        <w:rPr>
          <w:b/>
        </w:rPr>
        <w:t>Категории интервенции</w:t>
      </w:r>
      <w:r w:rsidRPr="00F20D1F">
        <w:rPr>
          <w:rStyle w:val="FootnoteReference"/>
          <w:b/>
        </w:rPr>
        <w:footnoteReference w:id="64"/>
      </w:r>
      <w:r w:rsidRPr="00F20D1F">
        <w:rPr>
          <w:b/>
        </w:rPr>
        <w:t xml:space="preserve"> </w:t>
      </w:r>
    </w:p>
    <w:p w:rsidR="00300D81" w:rsidRPr="00F20D1F" w:rsidRDefault="00300D81" w:rsidP="00300D81">
      <w:pPr>
        <w:suppressAutoHyphens/>
        <w:ind w:left="1418" w:hanging="1418"/>
      </w:pPr>
      <w:r w:rsidRPr="00F20D1F">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96208" w:rsidRPr="00F20D1F" w:rsidTr="00A2143B">
        <w:trPr>
          <w:trHeight w:val="364"/>
        </w:trPr>
        <w:tc>
          <w:tcPr>
            <w:tcW w:w="8472" w:type="dxa"/>
            <w:gridSpan w:val="4"/>
            <w:shd w:val="clear" w:color="auto" w:fill="auto"/>
          </w:tcPr>
          <w:p w:rsidR="00F96208" w:rsidRPr="008E4764" w:rsidRDefault="00F96208" w:rsidP="00A2143B">
            <w:pPr>
              <w:autoSpaceDE w:val="0"/>
              <w:autoSpaceDN w:val="0"/>
              <w:adjustRightInd w:val="0"/>
              <w:spacing w:after="0"/>
              <w:jc w:val="left"/>
              <w:rPr>
                <w:b/>
                <w:color w:val="000000"/>
                <w:sz w:val="20"/>
              </w:rPr>
            </w:pPr>
            <w:r w:rsidRPr="00C73645">
              <w:rPr>
                <w:b/>
                <w:color w:val="000000"/>
                <w:sz w:val="20"/>
              </w:rPr>
              <w:t>Таблица 7: Измерение 1 – Област на интервенция</w:t>
            </w:r>
          </w:p>
        </w:tc>
      </w:tr>
      <w:tr w:rsidR="00F96208" w:rsidRPr="00F20D1F" w:rsidTr="00A2143B">
        <w:trPr>
          <w:trHeight w:val="364"/>
        </w:trPr>
        <w:tc>
          <w:tcPr>
            <w:tcW w:w="2802"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sz w:val="18"/>
              </w:rPr>
              <w:t>Приоритетна ос</w:t>
            </w:r>
            <w:r w:rsidRPr="00F20D1F" w:rsidDel="00133C7A">
              <w:rPr>
                <w:sz w:val="20"/>
              </w:rPr>
              <w:t xml:space="preserve"> </w:t>
            </w:r>
          </w:p>
        </w:tc>
        <w:tc>
          <w:tcPr>
            <w:tcW w:w="5670"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i/>
                <w:sz w:val="18"/>
                <w:szCs w:val="18"/>
              </w:rPr>
              <w:t>Иновации в управлението и услугите - внедряване на модернизирана инфраструктура за управление на трафика, подобряване на безопасността и</w:t>
            </w:r>
            <w:r w:rsidRPr="00F20D1F">
              <w:rPr>
                <w:i/>
                <w:sz w:val="18"/>
                <w:szCs w:val="18"/>
              </w:rPr>
              <w:t xml:space="preserve"> </w:t>
            </w:r>
            <w:r w:rsidRPr="00F20D1F">
              <w:rPr>
                <w:b/>
                <w:i/>
                <w:sz w:val="18"/>
                <w:szCs w:val="18"/>
              </w:rPr>
              <w:t>сигурността на транспорта</w:t>
            </w:r>
            <w:r w:rsidRPr="00F20D1F" w:rsidDel="00133C7A">
              <w:rPr>
                <w:i/>
                <w:sz w:val="18"/>
              </w:rPr>
              <w:t xml:space="preserve"> </w:t>
            </w:r>
          </w:p>
        </w:tc>
      </w:tr>
      <w:tr w:rsidR="00F96208" w:rsidRPr="00F20D1F" w:rsidTr="00A2143B">
        <w:trPr>
          <w:trHeight w:val="736"/>
        </w:trPr>
        <w:tc>
          <w:tcPr>
            <w:tcW w:w="1401" w:type="dxa"/>
            <w:shd w:val="clear" w:color="auto" w:fill="auto"/>
          </w:tcPr>
          <w:p w:rsidR="00F96208" w:rsidRPr="00F20D1F" w:rsidRDefault="00F96208" w:rsidP="00A2143B">
            <w:pPr>
              <w:jc w:val="center"/>
              <w:rPr>
                <w:b/>
                <w:sz w:val="18"/>
                <w:szCs w:val="18"/>
              </w:rPr>
            </w:pPr>
            <w:r>
              <w:rPr>
                <w:b/>
                <w:sz w:val="18"/>
              </w:rPr>
              <w:t>Фонд</w:t>
            </w:r>
          </w:p>
          <w:p w:rsidR="00F96208" w:rsidRPr="00F20D1F" w:rsidRDefault="00F96208" w:rsidP="00A2143B">
            <w:pPr>
              <w:pStyle w:val="Text1"/>
              <w:ind w:left="0"/>
              <w:jc w:val="left"/>
              <w:rPr>
                <w:sz w:val="18"/>
                <w:szCs w:val="18"/>
                <w:lang w:val="bg-BG" w:eastAsia="en-GB"/>
              </w:rPr>
            </w:pPr>
          </w:p>
          <w:p w:rsidR="00F96208" w:rsidRPr="00F20D1F" w:rsidRDefault="00F96208" w:rsidP="00A2143B">
            <w:pPr>
              <w:pStyle w:val="Text1"/>
              <w:ind w:left="0"/>
              <w:jc w:val="left"/>
              <w:rPr>
                <w:sz w:val="18"/>
                <w:szCs w:val="18"/>
                <w:lang w:val="bg-BG" w:eastAsia="en-GB"/>
              </w:rPr>
            </w:pPr>
          </w:p>
        </w:tc>
        <w:tc>
          <w:tcPr>
            <w:tcW w:w="1401" w:type="dxa"/>
            <w:shd w:val="clear" w:color="auto" w:fill="auto"/>
          </w:tcPr>
          <w:p w:rsidR="00F96208" w:rsidRPr="00F20D1F" w:rsidRDefault="00F96208" w:rsidP="00A2143B">
            <w:pPr>
              <w:pStyle w:val="Text1"/>
              <w:ind w:left="0"/>
              <w:jc w:val="center"/>
              <w:rPr>
                <w:b/>
                <w:i/>
                <w:sz w:val="18"/>
                <w:szCs w:val="18"/>
                <w:lang w:val="bg-BG" w:eastAsia="en-GB"/>
              </w:rPr>
            </w:pPr>
            <w:r>
              <w:rPr>
                <w:b/>
                <w:sz w:val="18"/>
                <w:szCs w:val="18"/>
                <w:lang w:val="bg-BG" w:eastAsia="en-GB"/>
              </w:rPr>
              <w:t>Категория регион</w:t>
            </w:r>
          </w:p>
          <w:p w:rsidR="00F96208" w:rsidRPr="00F20D1F" w:rsidRDefault="00F96208" w:rsidP="00A2143B">
            <w:pPr>
              <w:pStyle w:val="Text1"/>
              <w:ind w:left="0"/>
              <w:jc w:val="left"/>
              <w:rPr>
                <w:b/>
                <w:sz w:val="18"/>
                <w:szCs w:val="18"/>
              </w:rPr>
            </w:pPr>
          </w:p>
        </w:tc>
        <w:tc>
          <w:tcPr>
            <w:tcW w:w="2693" w:type="dxa"/>
            <w:shd w:val="clear" w:color="auto" w:fill="auto"/>
          </w:tcPr>
          <w:p w:rsidR="00F96208" w:rsidRPr="00F20D1F" w:rsidRDefault="00F96208" w:rsidP="00A2143B">
            <w:pPr>
              <w:jc w:val="center"/>
              <w:rPr>
                <w:sz w:val="20"/>
              </w:rPr>
            </w:pPr>
            <w:r w:rsidRPr="00F20D1F">
              <w:rPr>
                <w:b/>
                <w:sz w:val="18"/>
              </w:rPr>
              <w:t>Код</w:t>
            </w:r>
          </w:p>
        </w:tc>
        <w:tc>
          <w:tcPr>
            <w:tcW w:w="2977" w:type="dxa"/>
            <w:shd w:val="clear" w:color="auto" w:fill="auto"/>
          </w:tcPr>
          <w:p w:rsidR="00F96208" w:rsidRPr="00F20D1F" w:rsidRDefault="00F96208" w:rsidP="00A2143B">
            <w:pPr>
              <w:jc w:val="center"/>
              <w:rPr>
                <w:sz w:val="20"/>
              </w:rPr>
            </w:pPr>
            <w:r w:rsidRPr="00C73645">
              <w:rPr>
                <w:b/>
                <w:sz w:val="18"/>
              </w:rPr>
              <w:t>Сума (в евро)</w:t>
            </w:r>
          </w:p>
        </w:tc>
      </w:tr>
      <w:tr w:rsidR="00F96208" w:rsidRPr="00F20D1F" w:rsidTr="00A2143B">
        <w:tc>
          <w:tcPr>
            <w:tcW w:w="1401" w:type="dxa"/>
            <w:shd w:val="clear" w:color="auto" w:fill="auto"/>
          </w:tcPr>
          <w:p w:rsidR="00F96208" w:rsidRPr="00F20D1F" w:rsidRDefault="00F96208" w:rsidP="00A2143B">
            <w:pPr>
              <w:pStyle w:val="Text1"/>
              <w:ind w:left="0"/>
              <w:jc w:val="left"/>
              <w:rPr>
                <w:sz w:val="18"/>
                <w:szCs w:val="18"/>
                <w:lang w:val="bg-BG" w:eastAsia="en-GB"/>
              </w:rPr>
            </w:pPr>
            <w:r>
              <w:rPr>
                <w:sz w:val="18"/>
                <w:szCs w:val="18"/>
                <w:lang w:val="bg-BG" w:eastAsia="en-GB"/>
              </w:rPr>
              <w:t>ЕФРР</w:t>
            </w:r>
          </w:p>
        </w:tc>
        <w:tc>
          <w:tcPr>
            <w:tcW w:w="1401" w:type="dxa"/>
            <w:shd w:val="clear" w:color="auto" w:fill="auto"/>
          </w:tcPr>
          <w:p w:rsidR="00F96208" w:rsidRPr="00F20D1F" w:rsidRDefault="00F96208" w:rsidP="00A2143B">
            <w:pPr>
              <w:pStyle w:val="Text1"/>
              <w:ind w:left="0"/>
              <w:jc w:val="left"/>
              <w:rPr>
                <w:sz w:val="18"/>
                <w:szCs w:val="18"/>
                <w:lang w:val="bg-BG" w:eastAsia="en-GB"/>
              </w:rPr>
            </w:pPr>
            <w:r>
              <w:rPr>
                <w:sz w:val="18"/>
                <w:szCs w:val="18"/>
                <w:lang w:val="bg-BG" w:eastAsia="en-GB"/>
              </w:rPr>
              <w:t>Слабо развити</w:t>
            </w:r>
          </w:p>
        </w:tc>
        <w:tc>
          <w:tcPr>
            <w:tcW w:w="2693" w:type="dxa"/>
            <w:shd w:val="clear" w:color="auto" w:fill="auto"/>
          </w:tcPr>
          <w:p w:rsidR="00F96208" w:rsidRPr="00F20D1F" w:rsidRDefault="00F96208" w:rsidP="00A2143B">
            <w:pPr>
              <w:pStyle w:val="Text1"/>
              <w:ind w:left="0"/>
              <w:jc w:val="left"/>
              <w:rPr>
                <w:sz w:val="18"/>
                <w:szCs w:val="18"/>
                <w:lang w:val="bg-BG" w:eastAsia="en-GB"/>
              </w:rPr>
            </w:pPr>
            <w:r w:rsidRPr="00D416BF">
              <w:rPr>
                <w:sz w:val="18"/>
                <w:szCs w:val="18"/>
                <w:lang w:val="bg-BG" w:eastAsia="en-GB"/>
              </w:rPr>
              <w:t>039 морски пристанища TEN-T</w:t>
            </w:r>
          </w:p>
        </w:tc>
        <w:tc>
          <w:tcPr>
            <w:tcW w:w="2977" w:type="dxa"/>
            <w:shd w:val="clear" w:color="auto" w:fill="auto"/>
          </w:tcPr>
          <w:p w:rsidR="001C6239" w:rsidRPr="001C6239" w:rsidRDefault="001C6239" w:rsidP="001C6239">
            <w:pPr>
              <w:pStyle w:val="Text1"/>
              <w:ind w:left="0"/>
              <w:rPr>
                <w:b/>
                <w:bCs/>
                <w:sz w:val="18"/>
                <w:szCs w:val="18"/>
                <w:lang w:val="bg-BG"/>
              </w:rPr>
            </w:pPr>
            <w:r w:rsidRPr="007833B6">
              <w:rPr>
                <w:b/>
                <w:bCs/>
                <w:sz w:val="18"/>
                <w:szCs w:val="18"/>
                <w:lang w:val="bg-BG"/>
              </w:rPr>
              <w:t>17 472 897,</w:t>
            </w:r>
            <w:r w:rsidR="003E52C4" w:rsidRPr="007833B6">
              <w:rPr>
                <w:b/>
                <w:bCs/>
                <w:sz w:val="18"/>
                <w:szCs w:val="18"/>
                <w:lang w:val="bg-BG"/>
              </w:rPr>
              <w:t>5</w:t>
            </w:r>
            <w:r w:rsidRPr="007833B6">
              <w:rPr>
                <w:b/>
                <w:bCs/>
                <w:sz w:val="18"/>
                <w:szCs w:val="18"/>
                <w:lang w:val="bg-BG"/>
              </w:rPr>
              <w:t>6</w:t>
            </w:r>
          </w:p>
          <w:p w:rsidR="00BF11E3" w:rsidRPr="00D416BF" w:rsidRDefault="00BF11E3" w:rsidP="00BF11E3">
            <w:pPr>
              <w:pStyle w:val="Text1"/>
              <w:ind w:left="0"/>
              <w:rPr>
                <w:b/>
                <w:bCs/>
                <w:sz w:val="18"/>
                <w:szCs w:val="18"/>
                <w:lang w:val="bg-BG"/>
              </w:rPr>
            </w:pPr>
          </w:p>
          <w:p w:rsidR="00F96208" w:rsidRPr="00F20D1F" w:rsidRDefault="00F96208" w:rsidP="00A2143B">
            <w:pPr>
              <w:pStyle w:val="Text1"/>
              <w:ind w:left="0"/>
              <w:jc w:val="left"/>
              <w:rPr>
                <w:sz w:val="18"/>
                <w:szCs w:val="18"/>
                <w:lang w:val="bg-BG" w:eastAsia="en-GB"/>
              </w:rPr>
            </w:pPr>
          </w:p>
        </w:tc>
      </w:tr>
      <w:tr w:rsidR="00F96208" w:rsidRPr="00F20D1F" w:rsidTr="00A2143B">
        <w:tc>
          <w:tcPr>
            <w:tcW w:w="1401" w:type="dxa"/>
            <w:shd w:val="clear" w:color="auto" w:fill="auto"/>
          </w:tcPr>
          <w:p w:rsidR="00F96208" w:rsidRPr="00F20D1F" w:rsidRDefault="00F96208" w:rsidP="00A2143B">
            <w:pPr>
              <w:pStyle w:val="Text1"/>
              <w:ind w:left="0"/>
              <w:jc w:val="left"/>
              <w:rPr>
                <w:b/>
                <w:i/>
                <w:sz w:val="18"/>
                <w:szCs w:val="18"/>
                <w:lang w:val="bg-BG" w:eastAsia="en-GB"/>
              </w:rPr>
            </w:pPr>
            <w:r>
              <w:rPr>
                <w:sz w:val="18"/>
                <w:szCs w:val="18"/>
                <w:lang w:val="bg-BG" w:eastAsia="en-GB"/>
              </w:rPr>
              <w:t>ЕФРР</w:t>
            </w:r>
          </w:p>
        </w:tc>
        <w:tc>
          <w:tcPr>
            <w:tcW w:w="1401" w:type="dxa"/>
            <w:shd w:val="clear" w:color="auto" w:fill="auto"/>
          </w:tcPr>
          <w:p w:rsidR="00F96208" w:rsidRPr="00F20D1F" w:rsidRDefault="00F96208" w:rsidP="00A2143B">
            <w:pPr>
              <w:pStyle w:val="Text1"/>
              <w:ind w:left="0"/>
              <w:jc w:val="left"/>
              <w:rPr>
                <w:b/>
                <w:i/>
                <w:sz w:val="18"/>
                <w:szCs w:val="18"/>
                <w:lang w:val="bg-BG" w:eastAsia="en-GB"/>
              </w:rPr>
            </w:pPr>
            <w:r>
              <w:rPr>
                <w:sz w:val="18"/>
                <w:szCs w:val="18"/>
                <w:lang w:val="bg-BG" w:eastAsia="en-GB"/>
              </w:rPr>
              <w:t>Слабо развити</w:t>
            </w:r>
          </w:p>
        </w:tc>
        <w:tc>
          <w:tcPr>
            <w:tcW w:w="2693" w:type="dxa"/>
            <w:shd w:val="clear" w:color="auto" w:fill="auto"/>
          </w:tcPr>
          <w:p w:rsidR="00F96208" w:rsidRPr="00F20D1F" w:rsidRDefault="00F96208" w:rsidP="00A2143B">
            <w:pPr>
              <w:pStyle w:val="Text1"/>
              <w:ind w:left="0"/>
              <w:jc w:val="left"/>
              <w:rPr>
                <w:sz w:val="18"/>
                <w:szCs w:val="18"/>
                <w:lang w:val="bg-BG" w:eastAsia="en-GB"/>
              </w:rPr>
            </w:pPr>
            <w:r w:rsidRPr="00F20D1F">
              <w:rPr>
                <w:sz w:val="18"/>
                <w:szCs w:val="18"/>
                <w:lang w:val="bg-BG" w:eastAsia="en-GB"/>
              </w:rPr>
              <w:t xml:space="preserve">041 вътрешни водни пътища </w:t>
            </w:r>
          </w:p>
        </w:tc>
        <w:tc>
          <w:tcPr>
            <w:tcW w:w="2977" w:type="dxa"/>
            <w:shd w:val="clear" w:color="auto" w:fill="auto"/>
          </w:tcPr>
          <w:p w:rsidR="003C7C0A" w:rsidRPr="003C7C0A" w:rsidRDefault="003C7C0A" w:rsidP="003C7C0A">
            <w:pPr>
              <w:pStyle w:val="Text1"/>
              <w:ind w:left="0"/>
              <w:rPr>
                <w:b/>
                <w:bCs/>
                <w:sz w:val="18"/>
                <w:szCs w:val="18"/>
                <w:lang w:val="bg-BG"/>
              </w:rPr>
            </w:pPr>
            <w:r w:rsidRPr="003C7C0A">
              <w:rPr>
                <w:b/>
                <w:bCs/>
                <w:sz w:val="18"/>
                <w:szCs w:val="18"/>
                <w:lang w:val="bg-BG"/>
              </w:rPr>
              <w:t>10 714 722,30</w:t>
            </w:r>
          </w:p>
          <w:p w:rsidR="00F96208" w:rsidRPr="007251BA" w:rsidRDefault="00F96208" w:rsidP="007610D6">
            <w:pPr>
              <w:pStyle w:val="Text1"/>
              <w:ind w:left="0"/>
              <w:jc w:val="left"/>
              <w:rPr>
                <w:b/>
                <w:sz w:val="18"/>
                <w:szCs w:val="18"/>
                <w:lang w:val="bg-BG" w:eastAsia="en-GB"/>
              </w:rPr>
            </w:pPr>
          </w:p>
        </w:tc>
      </w:tr>
      <w:tr w:rsidR="00F96208" w:rsidRPr="00F20D1F" w:rsidTr="00A2143B">
        <w:tc>
          <w:tcPr>
            <w:tcW w:w="1401" w:type="dxa"/>
            <w:shd w:val="clear" w:color="auto" w:fill="auto"/>
          </w:tcPr>
          <w:p w:rsidR="00F96208" w:rsidRPr="00F20D1F" w:rsidRDefault="00F96208" w:rsidP="00A2143B">
            <w:pPr>
              <w:pStyle w:val="Text1"/>
              <w:ind w:left="0"/>
              <w:jc w:val="left"/>
              <w:rPr>
                <w:b/>
                <w:i/>
                <w:sz w:val="18"/>
                <w:szCs w:val="18"/>
                <w:lang w:val="bg-BG" w:eastAsia="en-GB"/>
              </w:rPr>
            </w:pPr>
            <w:r>
              <w:rPr>
                <w:sz w:val="18"/>
                <w:szCs w:val="18"/>
                <w:lang w:val="bg-BG" w:eastAsia="en-GB"/>
              </w:rPr>
              <w:t>ЕФРР</w:t>
            </w:r>
          </w:p>
        </w:tc>
        <w:tc>
          <w:tcPr>
            <w:tcW w:w="1401" w:type="dxa"/>
            <w:shd w:val="clear" w:color="auto" w:fill="auto"/>
          </w:tcPr>
          <w:p w:rsidR="00F96208" w:rsidRPr="00F20D1F" w:rsidRDefault="00F96208" w:rsidP="00A2143B">
            <w:pPr>
              <w:pStyle w:val="Text1"/>
              <w:ind w:left="0"/>
              <w:jc w:val="left"/>
              <w:rPr>
                <w:b/>
                <w:i/>
                <w:sz w:val="18"/>
                <w:szCs w:val="18"/>
                <w:lang w:val="bg-BG" w:eastAsia="en-GB"/>
              </w:rPr>
            </w:pPr>
            <w:r>
              <w:rPr>
                <w:sz w:val="18"/>
                <w:szCs w:val="18"/>
                <w:lang w:val="bg-BG" w:eastAsia="en-GB"/>
              </w:rPr>
              <w:t>Слабо развити</w:t>
            </w:r>
          </w:p>
        </w:tc>
        <w:tc>
          <w:tcPr>
            <w:tcW w:w="2693" w:type="dxa"/>
            <w:shd w:val="clear" w:color="auto" w:fill="auto"/>
          </w:tcPr>
          <w:p w:rsidR="00F96208" w:rsidRPr="00F20D1F" w:rsidRDefault="00F96208" w:rsidP="00A2143B">
            <w:pPr>
              <w:pStyle w:val="Text1"/>
              <w:ind w:left="0"/>
              <w:jc w:val="left"/>
              <w:rPr>
                <w:sz w:val="18"/>
                <w:szCs w:val="18"/>
                <w:lang w:val="bg-BG" w:eastAsia="en-GB"/>
              </w:rPr>
            </w:pPr>
            <w:r w:rsidRPr="00F20D1F">
              <w:rPr>
                <w:sz w:val="18"/>
                <w:szCs w:val="18"/>
                <w:lang w:val="bg-BG" w:eastAsia="en-GB"/>
              </w:rPr>
              <w:t xml:space="preserve">044 интелигентни транспортни системи </w:t>
            </w:r>
          </w:p>
        </w:tc>
        <w:tc>
          <w:tcPr>
            <w:tcW w:w="2977" w:type="dxa"/>
            <w:shd w:val="clear" w:color="auto" w:fill="auto"/>
          </w:tcPr>
          <w:p w:rsidR="00D70394" w:rsidRPr="00D70394" w:rsidRDefault="00D70394" w:rsidP="00D70394">
            <w:pPr>
              <w:pStyle w:val="Text1"/>
              <w:ind w:left="0"/>
              <w:rPr>
                <w:b/>
                <w:bCs/>
                <w:sz w:val="18"/>
                <w:szCs w:val="18"/>
              </w:rPr>
            </w:pPr>
            <w:r w:rsidRPr="00D70394">
              <w:rPr>
                <w:b/>
                <w:bCs/>
                <w:sz w:val="18"/>
                <w:szCs w:val="18"/>
              </w:rPr>
              <w:t>12 173 860,75</w:t>
            </w:r>
          </w:p>
          <w:p w:rsidR="0084205B" w:rsidRPr="0084205B" w:rsidRDefault="0084205B" w:rsidP="0084205B">
            <w:pPr>
              <w:pStyle w:val="Text1"/>
              <w:ind w:left="0"/>
              <w:rPr>
                <w:b/>
                <w:sz w:val="18"/>
                <w:szCs w:val="18"/>
                <w:lang w:val="bg-BG"/>
              </w:rPr>
            </w:pPr>
          </w:p>
          <w:p w:rsidR="00F96208" w:rsidRPr="007251BA" w:rsidRDefault="00C06C27" w:rsidP="00A2143B">
            <w:pPr>
              <w:pStyle w:val="Text1"/>
              <w:ind w:left="0"/>
              <w:jc w:val="left"/>
              <w:rPr>
                <w:b/>
                <w:sz w:val="18"/>
                <w:szCs w:val="18"/>
                <w:lang w:val="bg-BG" w:eastAsia="en-GB"/>
              </w:rPr>
            </w:pPr>
            <w:r>
              <w:rPr>
                <w:b/>
                <w:sz w:val="18"/>
                <w:szCs w:val="18"/>
                <w:lang w:val="bg-BG" w:eastAsia="en-GB"/>
              </w:rPr>
              <w:t xml:space="preserve"> </w:t>
            </w:r>
          </w:p>
        </w:tc>
      </w:tr>
      <w:tr w:rsidR="00C00B86" w:rsidRPr="00F20D1F" w:rsidTr="00A2143B">
        <w:tc>
          <w:tcPr>
            <w:tcW w:w="1401" w:type="dxa"/>
            <w:shd w:val="clear" w:color="auto" w:fill="auto"/>
          </w:tcPr>
          <w:p w:rsidR="00C00B86" w:rsidRDefault="00C00B86" w:rsidP="00A2143B">
            <w:pPr>
              <w:pStyle w:val="Text1"/>
              <w:ind w:left="0"/>
              <w:jc w:val="left"/>
              <w:rPr>
                <w:sz w:val="18"/>
                <w:szCs w:val="18"/>
                <w:lang w:val="bg-BG" w:eastAsia="en-GB"/>
              </w:rPr>
            </w:pPr>
            <w:r w:rsidRPr="00C00B86">
              <w:rPr>
                <w:sz w:val="18"/>
                <w:szCs w:val="18"/>
                <w:lang w:val="bg-BG" w:eastAsia="en-GB"/>
              </w:rPr>
              <w:t>ЕФРР</w:t>
            </w:r>
          </w:p>
        </w:tc>
        <w:tc>
          <w:tcPr>
            <w:tcW w:w="1401" w:type="dxa"/>
            <w:shd w:val="clear" w:color="auto" w:fill="auto"/>
          </w:tcPr>
          <w:p w:rsidR="00C00B86" w:rsidRDefault="00C00B86" w:rsidP="00A2143B">
            <w:pPr>
              <w:pStyle w:val="Text1"/>
              <w:ind w:left="0"/>
              <w:jc w:val="left"/>
              <w:rPr>
                <w:sz w:val="18"/>
                <w:szCs w:val="18"/>
                <w:lang w:val="bg-BG" w:eastAsia="en-GB"/>
              </w:rPr>
            </w:pPr>
            <w:r w:rsidRPr="00C00B86">
              <w:rPr>
                <w:sz w:val="18"/>
                <w:szCs w:val="18"/>
                <w:lang w:val="bg-BG" w:eastAsia="en-GB"/>
              </w:rPr>
              <w:t>Слабо развити</w:t>
            </w:r>
          </w:p>
        </w:tc>
        <w:tc>
          <w:tcPr>
            <w:tcW w:w="2693" w:type="dxa"/>
            <w:shd w:val="clear" w:color="auto" w:fill="auto"/>
          </w:tcPr>
          <w:p w:rsidR="0027469B" w:rsidRPr="0027469B" w:rsidRDefault="00DF6E9D" w:rsidP="000667FD">
            <w:pPr>
              <w:pStyle w:val="Text1"/>
              <w:spacing w:before="0" w:after="0"/>
              <w:ind w:left="0"/>
              <w:rPr>
                <w:sz w:val="18"/>
                <w:szCs w:val="18"/>
              </w:rPr>
            </w:pPr>
            <w:r w:rsidRPr="00DF6E9D">
              <w:rPr>
                <w:sz w:val="18"/>
                <w:szCs w:val="18"/>
                <w:lang w:val="en-GB" w:eastAsia="en-GB"/>
              </w:rPr>
              <w:t>043</w:t>
            </w:r>
            <w:r>
              <w:rPr>
                <w:sz w:val="18"/>
                <w:szCs w:val="18"/>
                <w:lang w:val="bg-BG" w:eastAsia="en-GB"/>
              </w:rPr>
              <w:t xml:space="preserve"> </w:t>
            </w:r>
            <w:r w:rsidR="0027469B" w:rsidRPr="000667FD">
              <w:rPr>
                <w:sz w:val="18"/>
                <w:szCs w:val="18"/>
              </w:rPr>
              <w:t>Инфраструктура</w:t>
            </w:r>
            <w:r w:rsidR="0027469B" w:rsidRPr="0027469B">
              <w:rPr>
                <w:sz w:val="18"/>
                <w:szCs w:val="18"/>
              </w:rPr>
              <w:t xml:space="preserve"> </w:t>
            </w:r>
            <w:r w:rsidR="0027469B" w:rsidRPr="000667FD">
              <w:rPr>
                <w:sz w:val="18"/>
                <w:szCs w:val="18"/>
              </w:rPr>
              <w:t>за</w:t>
            </w:r>
            <w:r w:rsidR="0027469B" w:rsidRPr="0027469B">
              <w:rPr>
                <w:sz w:val="18"/>
                <w:szCs w:val="18"/>
              </w:rPr>
              <w:t xml:space="preserve"> </w:t>
            </w:r>
            <w:r w:rsidR="0027469B" w:rsidRPr="000667FD">
              <w:rPr>
                <w:sz w:val="18"/>
                <w:szCs w:val="18"/>
              </w:rPr>
              <w:t>екологосъобразен</w:t>
            </w:r>
            <w:r w:rsidR="0027469B" w:rsidRPr="0027469B">
              <w:rPr>
                <w:sz w:val="18"/>
                <w:szCs w:val="18"/>
              </w:rPr>
              <w:t xml:space="preserve"> </w:t>
            </w:r>
            <w:r w:rsidR="0027469B" w:rsidRPr="000667FD">
              <w:rPr>
                <w:sz w:val="18"/>
                <w:szCs w:val="18"/>
              </w:rPr>
              <w:t>градски</w:t>
            </w:r>
            <w:r w:rsidR="0027469B" w:rsidRPr="0027469B">
              <w:rPr>
                <w:sz w:val="18"/>
                <w:szCs w:val="18"/>
              </w:rPr>
              <w:t xml:space="preserve"> </w:t>
            </w:r>
            <w:r w:rsidR="0027469B" w:rsidRPr="000667FD">
              <w:rPr>
                <w:sz w:val="18"/>
                <w:szCs w:val="18"/>
              </w:rPr>
              <w:t>транспорт</w:t>
            </w:r>
            <w:r w:rsidR="0027469B" w:rsidRPr="0027469B">
              <w:rPr>
                <w:sz w:val="18"/>
                <w:szCs w:val="18"/>
              </w:rPr>
              <w:t xml:space="preserve"> </w:t>
            </w:r>
            <w:r w:rsidR="0027469B" w:rsidRPr="000667FD">
              <w:rPr>
                <w:sz w:val="18"/>
                <w:szCs w:val="18"/>
              </w:rPr>
              <w:t>и</w:t>
            </w:r>
            <w:r w:rsidR="0027469B" w:rsidRPr="0027469B">
              <w:rPr>
                <w:sz w:val="18"/>
                <w:szCs w:val="18"/>
              </w:rPr>
              <w:t xml:space="preserve"> </w:t>
            </w:r>
            <w:r w:rsidR="0027469B" w:rsidRPr="000667FD">
              <w:rPr>
                <w:sz w:val="18"/>
                <w:szCs w:val="18"/>
              </w:rPr>
              <w:t>насърчаване</w:t>
            </w:r>
            <w:r w:rsidR="0027469B" w:rsidRPr="0027469B">
              <w:rPr>
                <w:sz w:val="18"/>
                <w:szCs w:val="18"/>
              </w:rPr>
              <w:t xml:space="preserve"> (</w:t>
            </w:r>
            <w:r w:rsidR="0027469B" w:rsidRPr="000667FD">
              <w:rPr>
                <w:sz w:val="18"/>
                <w:szCs w:val="18"/>
              </w:rPr>
              <w:t>включително</w:t>
            </w:r>
          </w:p>
          <w:p w:rsidR="00C00B86" w:rsidRPr="00DF6E9D" w:rsidRDefault="0027469B" w:rsidP="000667FD">
            <w:pPr>
              <w:pStyle w:val="Text1"/>
              <w:spacing w:before="0" w:after="0"/>
              <w:ind w:left="0"/>
              <w:jc w:val="left"/>
              <w:rPr>
                <w:sz w:val="18"/>
                <w:szCs w:val="18"/>
                <w:lang w:val="bg-BG" w:eastAsia="en-GB"/>
              </w:rPr>
            </w:pPr>
            <w:r w:rsidRPr="000667FD">
              <w:rPr>
                <w:sz w:val="18"/>
                <w:szCs w:val="18"/>
                <w:lang w:val="bg-BG" w:eastAsia="en-GB"/>
              </w:rPr>
              <w:t>оборудване</w:t>
            </w:r>
            <w:r w:rsidRPr="0027469B">
              <w:rPr>
                <w:sz w:val="18"/>
                <w:szCs w:val="18"/>
                <w:lang w:val="bg-BG" w:eastAsia="en-GB"/>
              </w:rPr>
              <w:t xml:space="preserve"> </w:t>
            </w:r>
            <w:r w:rsidRPr="000667FD">
              <w:rPr>
                <w:sz w:val="18"/>
                <w:szCs w:val="18"/>
                <w:lang w:val="bg-BG" w:eastAsia="en-GB"/>
              </w:rPr>
              <w:t>и</w:t>
            </w:r>
            <w:r w:rsidRPr="0027469B">
              <w:rPr>
                <w:sz w:val="18"/>
                <w:szCs w:val="18"/>
                <w:lang w:val="bg-BG" w:eastAsia="en-GB"/>
              </w:rPr>
              <w:t xml:space="preserve"> </w:t>
            </w:r>
            <w:r w:rsidRPr="000667FD">
              <w:rPr>
                <w:sz w:val="18"/>
                <w:szCs w:val="18"/>
                <w:lang w:val="bg-BG" w:eastAsia="en-GB"/>
              </w:rPr>
              <w:t>подвижен</w:t>
            </w:r>
            <w:r w:rsidRPr="0027469B">
              <w:rPr>
                <w:sz w:val="18"/>
                <w:szCs w:val="18"/>
                <w:lang w:val="bg-BG" w:eastAsia="en-GB"/>
              </w:rPr>
              <w:t xml:space="preserve"> </w:t>
            </w:r>
            <w:r w:rsidRPr="000667FD">
              <w:rPr>
                <w:sz w:val="18"/>
                <w:szCs w:val="18"/>
                <w:lang w:val="bg-BG" w:eastAsia="en-GB"/>
              </w:rPr>
              <w:t>състав</w:t>
            </w:r>
            <w:r w:rsidRPr="0027469B">
              <w:rPr>
                <w:sz w:val="18"/>
                <w:szCs w:val="18"/>
                <w:lang w:val="bg-BG" w:eastAsia="en-GB"/>
              </w:rPr>
              <w:t>)</w:t>
            </w:r>
          </w:p>
        </w:tc>
        <w:tc>
          <w:tcPr>
            <w:tcW w:w="2977" w:type="dxa"/>
            <w:shd w:val="clear" w:color="auto" w:fill="auto"/>
          </w:tcPr>
          <w:p w:rsidR="003C7C0A" w:rsidRPr="003C7C0A" w:rsidRDefault="003C7C0A" w:rsidP="003C7C0A">
            <w:pPr>
              <w:pStyle w:val="Text1"/>
              <w:ind w:left="0"/>
              <w:rPr>
                <w:b/>
                <w:bCs/>
                <w:sz w:val="18"/>
                <w:szCs w:val="18"/>
                <w:lang w:val="bg-BG"/>
              </w:rPr>
            </w:pPr>
            <w:r w:rsidRPr="003C7C0A">
              <w:rPr>
                <w:b/>
                <w:bCs/>
                <w:sz w:val="18"/>
                <w:szCs w:val="18"/>
                <w:lang w:val="bg-BG"/>
              </w:rPr>
              <w:t>7 134 362,39</w:t>
            </w:r>
          </w:p>
          <w:p w:rsidR="00087DBD" w:rsidRPr="00087DBD" w:rsidRDefault="00087DBD" w:rsidP="00087DBD">
            <w:pPr>
              <w:pStyle w:val="Text1"/>
              <w:ind w:left="0"/>
              <w:rPr>
                <w:b/>
                <w:bCs/>
                <w:sz w:val="18"/>
                <w:szCs w:val="18"/>
              </w:rPr>
            </w:pPr>
          </w:p>
          <w:p w:rsidR="00C00B86" w:rsidRPr="00B542FC" w:rsidDel="00930601" w:rsidRDefault="00C00B86" w:rsidP="00A2143B">
            <w:pPr>
              <w:pStyle w:val="Text1"/>
              <w:ind w:left="0"/>
              <w:jc w:val="left"/>
              <w:rPr>
                <w:b/>
                <w:sz w:val="18"/>
                <w:szCs w:val="18"/>
                <w:lang w:val="en-US" w:eastAsia="en-GB"/>
              </w:rPr>
            </w:pPr>
            <w:r>
              <w:rPr>
                <w:b/>
                <w:sz w:val="18"/>
                <w:szCs w:val="18"/>
                <w:lang w:val="bg-BG" w:eastAsia="en-GB"/>
              </w:rPr>
              <w:t xml:space="preserve"> </w:t>
            </w:r>
          </w:p>
        </w:tc>
      </w:tr>
    </w:tbl>
    <w:p w:rsidR="00F96208" w:rsidRPr="00F20D1F" w:rsidRDefault="00F96208" w:rsidP="00F96208">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96208" w:rsidRPr="00F20D1F" w:rsidTr="00A2143B">
        <w:trPr>
          <w:trHeight w:val="364"/>
        </w:trPr>
        <w:tc>
          <w:tcPr>
            <w:tcW w:w="8472" w:type="dxa"/>
            <w:gridSpan w:val="4"/>
            <w:shd w:val="clear" w:color="auto" w:fill="auto"/>
          </w:tcPr>
          <w:p w:rsidR="00F96208" w:rsidRPr="00F20D1F" w:rsidRDefault="00F96208" w:rsidP="00A2143B">
            <w:pPr>
              <w:autoSpaceDE w:val="0"/>
              <w:autoSpaceDN w:val="0"/>
              <w:adjustRightInd w:val="0"/>
              <w:spacing w:after="0"/>
              <w:jc w:val="left"/>
              <w:rPr>
                <w:b/>
                <w:color w:val="000000"/>
                <w:sz w:val="20"/>
              </w:rPr>
            </w:pPr>
            <w:r w:rsidRPr="00C73645">
              <w:rPr>
                <w:b/>
                <w:color w:val="000000"/>
                <w:sz w:val="20"/>
              </w:rPr>
              <w:t>Таблица 8: Измерение 2 – Форма на финансиране</w:t>
            </w:r>
          </w:p>
        </w:tc>
      </w:tr>
      <w:tr w:rsidR="00F96208" w:rsidRPr="00F20D1F" w:rsidTr="00A2143B">
        <w:trPr>
          <w:trHeight w:val="364"/>
        </w:trPr>
        <w:tc>
          <w:tcPr>
            <w:tcW w:w="2802"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sz w:val="18"/>
              </w:rPr>
              <w:t>Приоритетна ос</w:t>
            </w:r>
            <w:r w:rsidRPr="00F20D1F" w:rsidDel="00133C7A">
              <w:rPr>
                <w:sz w:val="20"/>
              </w:rPr>
              <w:t xml:space="preserve"> </w:t>
            </w:r>
          </w:p>
        </w:tc>
        <w:tc>
          <w:tcPr>
            <w:tcW w:w="5670"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i/>
                <w:sz w:val="18"/>
                <w:szCs w:val="18"/>
              </w:rPr>
              <w:t>Иновации в управлението и услугите - внедряване на модернизирана инфраструктура за управление на трафика, подобряване на безопасността и</w:t>
            </w:r>
            <w:r w:rsidRPr="00F20D1F">
              <w:rPr>
                <w:i/>
                <w:sz w:val="18"/>
                <w:szCs w:val="18"/>
              </w:rPr>
              <w:t xml:space="preserve"> </w:t>
            </w:r>
            <w:r w:rsidRPr="00F20D1F">
              <w:rPr>
                <w:b/>
                <w:i/>
                <w:sz w:val="18"/>
                <w:szCs w:val="18"/>
              </w:rPr>
              <w:t>сигурността на транспорта</w:t>
            </w:r>
            <w:r w:rsidRPr="00F20D1F" w:rsidDel="00133C7A">
              <w:rPr>
                <w:i/>
                <w:sz w:val="18"/>
              </w:rPr>
              <w:t xml:space="preserve"> </w:t>
            </w:r>
          </w:p>
        </w:tc>
      </w:tr>
      <w:tr w:rsidR="00F96208" w:rsidRPr="00F20D1F" w:rsidTr="00A2143B">
        <w:trPr>
          <w:trHeight w:val="267"/>
        </w:trPr>
        <w:tc>
          <w:tcPr>
            <w:tcW w:w="1401" w:type="dxa"/>
            <w:shd w:val="clear" w:color="auto" w:fill="auto"/>
          </w:tcPr>
          <w:p w:rsidR="00F96208" w:rsidRPr="00F20D1F" w:rsidRDefault="00F96208" w:rsidP="00A2143B">
            <w:pPr>
              <w:jc w:val="center"/>
              <w:rPr>
                <w:b/>
                <w:sz w:val="18"/>
                <w:szCs w:val="18"/>
              </w:rPr>
            </w:pPr>
            <w:r>
              <w:rPr>
                <w:b/>
                <w:sz w:val="18"/>
              </w:rPr>
              <w:t>Фонд</w:t>
            </w:r>
          </w:p>
        </w:tc>
        <w:tc>
          <w:tcPr>
            <w:tcW w:w="1401" w:type="dxa"/>
            <w:shd w:val="clear" w:color="auto" w:fill="auto"/>
          </w:tcPr>
          <w:p w:rsidR="00F96208" w:rsidRPr="00F20D1F" w:rsidRDefault="00F96208" w:rsidP="00A2143B">
            <w:pPr>
              <w:pStyle w:val="Text1"/>
              <w:ind w:left="0"/>
              <w:jc w:val="center"/>
              <w:rPr>
                <w:b/>
                <w:sz w:val="18"/>
                <w:szCs w:val="18"/>
              </w:rPr>
            </w:pPr>
            <w:r>
              <w:rPr>
                <w:b/>
                <w:sz w:val="18"/>
                <w:szCs w:val="18"/>
                <w:lang w:val="bg-BG" w:eastAsia="en-GB"/>
              </w:rPr>
              <w:t>Категория регион</w:t>
            </w:r>
          </w:p>
        </w:tc>
        <w:tc>
          <w:tcPr>
            <w:tcW w:w="2693" w:type="dxa"/>
            <w:shd w:val="clear" w:color="auto" w:fill="auto"/>
          </w:tcPr>
          <w:p w:rsidR="00F96208" w:rsidRPr="00F20D1F" w:rsidRDefault="00F96208" w:rsidP="00A2143B">
            <w:pPr>
              <w:jc w:val="center"/>
              <w:rPr>
                <w:sz w:val="20"/>
              </w:rPr>
            </w:pPr>
            <w:r w:rsidRPr="00F20D1F">
              <w:rPr>
                <w:b/>
                <w:sz w:val="18"/>
              </w:rPr>
              <w:t>Код</w:t>
            </w:r>
          </w:p>
        </w:tc>
        <w:tc>
          <w:tcPr>
            <w:tcW w:w="2977" w:type="dxa"/>
            <w:shd w:val="clear" w:color="auto" w:fill="auto"/>
          </w:tcPr>
          <w:p w:rsidR="00F96208" w:rsidRPr="00F20D1F" w:rsidRDefault="00F96208" w:rsidP="00A2143B">
            <w:pPr>
              <w:jc w:val="center"/>
              <w:rPr>
                <w:sz w:val="20"/>
              </w:rPr>
            </w:pPr>
            <w:r w:rsidRPr="00F20D1F">
              <w:rPr>
                <w:b/>
                <w:sz w:val="18"/>
              </w:rPr>
              <w:t>Сума (в евро)</w:t>
            </w:r>
          </w:p>
        </w:tc>
      </w:tr>
      <w:tr w:rsidR="00F96208" w:rsidRPr="00F20D1F" w:rsidTr="00A2143B">
        <w:tc>
          <w:tcPr>
            <w:tcW w:w="1401" w:type="dxa"/>
            <w:shd w:val="clear" w:color="auto" w:fill="auto"/>
          </w:tcPr>
          <w:p w:rsidR="00F96208" w:rsidRPr="00F20D1F" w:rsidRDefault="00F96208" w:rsidP="00A2143B">
            <w:pPr>
              <w:pStyle w:val="Text1"/>
              <w:ind w:left="0"/>
              <w:jc w:val="left"/>
              <w:rPr>
                <w:sz w:val="18"/>
                <w:szCs w:val="18"/>
                <w:lang w:val="bg-BG" w:eastAsia="en-GB"/>
              </w:rPr>
            </w:pPr>
            <w:r>
              <w:rPr>
                <w:sz w:val="18"/>
                <w:szCs w:val="18"/>
                <w:lang w:val="bg-BG" w:eastAsia="en-GB"/>
              </w:rPr>
              <w:t>ЕФРР</w:t>
            </w:r>
          </w:p>
        </w:tc>
        <w:tc>
          <w:tcPr>
            <w:tcW w:w="1401" w:type="dxa"/>
            <w:shd w:val="clear" w:color="auto" w:fill="auto"/>
          </w:tcPr>
          <w:p w:rsidR="00F96208" w:rsidRPr="00F20D1F" w:rsidRDefault="00F96208" w:rsidP="00A2143B">
            <w:pPr>
              <w:pStyle w:val="Text1"/>
              <w:ind w:left="0"/>
              <w:jc w:val="left"/>
              <w:rPr>
                <w:sz w:val="18"/>
                <w:szCs w:val="18"/>
                <w:lang w:val="bg-BG" w:eastAsia="en-GB"/>
              </w:rPr>
            </w:pPr>
            <w:r>
              <w:rPr>
                <w:sz w:val="18"/>
                <w:szCs w:val="18"/>
                <w:lang w:val="bg-BG" w:eastAsia="en-GB"/>
              </w:rPr>
              <w:t>Слабо развити</w:t>
            </w:r>
          </w:p>
        </w:tc>
        <w:tc>
          <w:tcPr>
            <w:tcW w:w="2693" w:type="dxa"/>
            <w:shd w:val="clear" w:color="auto" w:fill="auto"/>
          </w:tcPr>
          <w:p w:rsidR="00F96208" w:rsidRPr="00F20D1F" w:rsidRDefault="00F96208" w:rsidP="00A2143B">
            <w:pPr>
              <w:pStyle w:val="Text1"/>
              <w:ind w:left="0"/>
              <w:jc w:val="left"/>
              <w:rPr>
                <w:sz w:val="18"/>
                <w:szCs w:val="18"/>
                <w:lang w:val="bg-BG" w:eastAsia="en-GB"/>
              </w:rPr>
            </w:pPr>
            <w:r w:rsidRPr="00F20D1F">
              <w:rPr>
                <w:sz w:val="18"/>
                <w:szCs w:val="18"/>
                <w:lang w:val="bg-BG" w:eastAsia="en-GB"/>
              </w:rPr>
              <w:t>01 безвъзмездна финансова помощ</w:t>
            </w:r>
          </w:p>
        </w:tc>
        <w:tc>
          <w:tcPr>
            <w:tcW w:w="2977" w:type="dxa"/>
            <w:shd w:val="clear" w:color="auto" w:fill="auto"/>
          </w:tcPr>
          <w:p w:rsidR="00E75909" w:rsidRDefault="00E75909" w:rsidP="00E75909">
            <w:pPr>
              <w:pStyle w:val="Text1"/>
              <w:ind w:left="0"/>
              <w:rPr>
                <w:b/>
                <w:sz w:val="18"/>
                <w:szCs w:val="18"/>
                <w:lang w:val="bg-BG"/>
              </w:rPr>
            </w:pPr>
            <w:r w:rsidRPr="00E75909">
              <w:rPr>
                <w:b/>
                <w:sz w:val="18"/>
                <w:szCs w:val="18"/>
              </w:rPr>
              <w:t xml:space="preserve">47 495 </w:t>
            </w:r>
            <w:r w:rsidR="00647B56">
              <w:rPr>
                <w:b/>
                <w:sz w:val="18"/>
                <w:szCs w:val="18"/>
              </w:rPr>
              <w:t> </w:t>
            </w:r>
            <w:r w:rsidRPr="00E75909">
              <w:rPr>
                <w:b/>
                <w:sz w:val="18"/>
                <w:szCs w:val="18"/>
              </w:rPr>
              <w:t>84</w:t>
            </w:r>
            <w:r w:rsidR="00647B56">
              <w:rPr>
                <w:b/>
                <w:sz w:val="18"/>
                <w:szCs w:val="18"/>
                <w:lang w:val="bg-BG"/>
              </w:rPr>
              <w:t>3,00</w:t>
            </w:r>
          </w:p>
          <w:p w:rsidR="00F96208" w:rsidRPr="007251BA" w:rsidRDefault="00F96208" w:rsidP="006459E9">
            <w:pPr>
              <w:pStyle w:val="Text1"/>
              <w:ind w:left="0"/>
              <w:jc w:val="left"/>
              <w:rPr>
                <w:sz w:val="18"/>
                <w:szCs w:val="18"/>
                <w:lang w:val="bg-BG" w:eastAsia="en-GB"/>
              </w:rPr>
            </w:pPr>
          </w:p>
        </w:tc>
      </w:tr>
    </w:tbl>
    <w:p w:rsidR="00F96208" w:rsidRDefault="00F96208" w:rsidP="00F96208">
      <w:pPr>
        <w:suppressAutoHyphens/>
        <w:spacing w:before="0" w:after="0"/>
        <w:rPr>
          <w:b/>
          <w:szCs w:val="24"/>
        </w:rPr>
      </w:pPr>
    </w:p>
    <w:p w:rsidR="00F96208" w:rsidRPr="00F20D1F" w:rsidRDefault="00F96208" w:rsidP="00F96208">
      <w:pPr>
        <w:suppressAutoHyphens/>
        <w:spacing w:before="0" w:after="0"/>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96208" w:rsidRPr="00F20D1F" w:rsidTr="00A2143B">
        <w:trPr>
          <w:trHeight w:val="364"/>
        </w:trPr>
        <w:tc>
          <w:tcPr>
            <w:tcW w:w="8472" w:type="dxa"/>
            <w:gridSpan w:val="4"/>
            <w:shd w:val="clear" w:color="auto" w:fill="auto"/>
          </w:tcPr>
          <w:p w:rsidR="00F96208" w:rsidRPr="00F20D1F" w:rsidRDefault="00F96208" w:rsidP="00A2143B">
            <w:pPr>
              <w:autoSpaceDE w:val="0"/>
              <w:autoSpaceDN w:val="0"/>
              <w:adjustRightInd w:val="0"/>
              <w:spacing w:after="0"/>
              <w:jc w:val="left"/>
              <w:rPr>
                <w:b/>
                <w:color w:val="000000"/>
                <w:sz w:val="20"/>
              </w:rPr>
            </w:pPr>
            <w:r w:rsidRPr="00C73645">
              <w:rPr>
                <w:b/>
                <w:color w:val="000000"/>
                <w:sz w:val="20"/>
              </w:rPr>
              <w:t>Таблица 9: Измерение 3 – Вид територия</w:t>
            </w:r>
          </w:p>
        </w:tc>
      </w:tr>
      <w:tr w:rsidR="00F96208" w:rsidRPr="00F20D1F" w:rsidTr="00A2143B">
        <w:trPr>
          <w:trHeight w:val="364"/>
        </w:trPr>
        <w:tc>
          <w:tcPr>
            <w:tcW w:w="2802"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sz w:val="18"/>
              </w:rPr>
              <w:t>Приоритетна ос</w:t>
            </w:r>
            <w:r w:rsidRPr="00F20D1F" w:rsidDel="00133C7A">
              <w:rPr>
                <w:sz w:val="20"/>
              </w:rPr>
              <w:t xml:space="preserve"> </w:t>
            </w:r>
          </w:p>
        </w:tc>
        <w:tc>
          <w:tcPr>
            <w:tcW w:w="5670"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i/>
                <w:sz w:val="18"/>
                <w:szCs w:val="18"/>
              </w:rPr>
              <w:t>Иновации в управлението и услугите - внедряване на модернизирана инфраструктура за управление на трафика, подобряване на безопасността и</w:t>
            </w:r>
            <w:r w:rsidRPr="00F20D1F">
              <w:rPr>
                <w:i/>
                <w:sz w:val="18"/>
                <w:szCs w:val="18"/>
              </w:rPr>
              <w:t xml:space="preserve"> </w:t>
            </w:r>
            <w:r w:rsidRPr="00F20D1F">
              <w:rPr>
                <w:b/>
                <w:i/>
                <w:sz w:val="18"/>
                <w:szCs w:val="18"/>
              </w:rPr>
              <w:t>сигурността на транспорта</w:t>
            </w:r>
            <w:r w:rsidRPr="00F20D1F" w:rsidDel="00133C7A">
              <w:rPr>
                <w:i/>
                <w:sz w:val="18"/>
              </w:rPr>
              <w:t xml:space="preserve"> </w:t>
            </w:r>
          </w:p>
        </w:tc>
      </w:tr>
      <w:tr w:rsidR="00F96208" w:rsidRPr="00F20D1F" w:rsidTr="00A2143B">
        <w:trPr>
          <w:trHeight w:val="267"/>
        </w:trPr>
        <w:tc>
          <w:tcPr>
            <w:tcW w:w="1401" w:type="dxa"/>
            <w:shd w:val="clear" w:color="auto" w:fill="auto"/>
          </w:tcPr>
          <w:p w:rsidR="00F96208" w:rsidRPr="00F20D1F" w:rsidRDefault="00F96208" w:rsidP="00A2143B">
            <w:pPr>
              <w:jc w:val="center"/>
              <w:rPr>
                <w:b/>
                <w:sz w:val="18"/>
                <w:szCs w:val="18"/>
              </w:rPr>
            </w:pPr>
            <w:r>
              <w:rPr>
                <w:b/>
                <w:sz w:val="18"/>
              </w:rPr>
              <w:t>Фонд</w:t>
            </w:r>
          </w:p>
        </w:tc>
        <w:tc>
          <w:tcPr>
            <w:tcW w:w="1401" w:type="dxa"/>
            <w:shd w:val="clear" w:color="auto" w:fill="auto"/>
          </w:tcPr>
          <w:p w:rsidR="00F96208" w:rsidRPr="00F20D1F" w:rsidRDefault="00F96208" w:rsidP="00A2143B">
            <w:pPr>
              <w:pStyle w:val="Text1"/>
              <w:ind w:left="0"/>
              <w:jc w:val="left"/>
              <w:rPr>
                <w:b/>
                <w:sz w:val="18"/>
                <w:szCs w:val="18"/>
              </w:rPr>
            </w:pPr>
            <w:r>
              <w:rPr>
                <w:b/>
                <w:sz w:val="18"/>
                <w:szCs w:val="18"/>
                <w:lang w:val="bg-BG" w:eastAsia="en-GB"/>
              </w:rPr>
              <w:t>Категория регион</w:t>
            </w:r>
          </w:p>
        </w:tc>
        <w:tc>
          <w:tcPr>
            <w:tcW w:w="2693" w:type="dxa"/>
            <w:shd w:val="clear" w:color="auto" w:fill="auto"/>
          </w:tcPr>
          <w:p w:rsidR="00F96208" w:rsidRPr="00F20D1F" w:rsidRDefault="00F96208" w:rsidP="00A2143B">
            <w:pPr>
              <w:jc w:val="center"/>
              <w:rPr>
                <w:sz w:val="20"/>
              </w:rPr>
            </w:pPr>
            <w:r w:rsidRPr="00F20D1F">
              <w:rPr>
                <w:b/>
                <w:sz w:val="18"/>
              </w:rPr>
              <w:t>Код</w:t>
            </w:r>
          </w:p>
        </w:tc>
        <w:tc>
          <w:tcPr>
            <w:tcW w:w="2977" w:type="dxa"/>
            <w:shd w:val="clear" w:color="auto" w:fill="auto"/>
          </w:tcPr>
          <w:p w:rsidR="00F96208" w:rsidRPr="00F20D1F" w:rsidRDefault="00F96208" w:rsidP="00A2143B">
            <w:pPr>
              <w:jc w:val="center"/>
              <w:rPr>
                <w:sz w:val="20"/>
              </w:rPr>
            </w:pPr>
            <w:r w:rsidRPr="00F20D1F">
              <w:rPr>
                <w:b/>
                <w:sz w:val="18"/>
              </w:rPr>
              <w:t>Сума (в евро)</w:t>
            </w:r>
          </w:p>
        </w:tc>
      </w:tr>
      <w:tr w:rsidR="00F96208" w:rsidRPr="00F20D1F" w:rsidTr="00A2143B">
        <w:tc>
          <w:tcPr>
            <w:tcW w:w="1401" w:type="dxa"/>
            <w:shd w:val="clear" w:color="auto" w:fill="auto"/>
          </w:tcPr>
          <w:p w:rsidR="00F96208" w:rsidRPr="00F20D1F" w:rsidRDefault="00F96208" w:rsidP="00A2143B">
            <w:pPr>
              <w:pStyle w:val="Text1"/>
              <w:ind w:left="0"/>
              <w:jc w:val="left"/>
              <w:rPr>
                <w:sz w:val="18"/>
                <w:szCs w:val="18"/>
                <w:lang w:val="bg-BG" w:eastAsia="en-GB"/>
              </w:rPr>
            </w:pPr>
            <w:r>
              <w:rPr>
                <w:sz w:val="18"/>
                <w:szCs w:val="18"/>
                <w:lang w:val="bg-BG" w:eastAsia="en-GB"/>
              </w:rPr>
              <w:t>ЕФРР</w:t>
            </w:r>
          </w:p>
        </w:tc>
        <w:tc>
          <w:tcPr>
            <w:tcW w:w="1401" w:type="dxa"/>
            <w:shd w:val="clear" w:color="auto" w:fill="auto"/>
          </w:tcPr>
          <w:p w:rsidR="00F96208" w:rsidRPr="00F20D1F" w:rsidRDefault="00F96208" w:rsidP="00A2143B">
            <w:pPr>
              <w:pStyle w:val="Text1"/>
              <w:ind w:left="0"/>
              <w:jc w:val="left"/>
              <w:rPr>
                <w:sz w:val="18"/>
                <w:szCs w:val="18"/>
                <w:lang w:val="bg-BG" w:eastAsia="en-GB"/>
              </w:rPr>
            </w:pPr>
            <w:r>
              <w:rPr>
                <w:sz w:val="18"/>
                <w:szCs w:val="18"/>
                <w:lang w:val="bg-BG" w:eastAsia="en-GB"/>
              </w:rPr>
              <w:t>Слабо развити</w:t>
            </w:r>
          </w:p>
        </w:tc>
        <w:tc>
          <w:tcPr>
            <w:tcW w:w="2693" w:type="dxa"/>
            <w:shd w:val="clear" w:color="auto" w:fill="auto"/>
          </w:tcPr>
          <w:p w:rsidR="00F96208" w:rsidRPr="00F20D1F" w:rsidRDefault="00F96208" w:rsidP="00A2143B">
            <w:pPr>
              <w:pStyle w:val="Text1"/>
              <w:ind w:left="0"/>
              <w:jc w:val="left"/>
              <w:rPr>
                <w:sz w:val="18"/>
                <w:szCs w:val="18"/>
                <w:lang w:val="bg-BG" w:eastAsia="en-GB"/>
              </w:rPr>
            </w:pPr>
            <w:r w:rsidRPr="00F20D1F">
              <w:rPr>
                <w:sz w:val="18"/>
                <w:szCs w:val="18"/>
                <w:lang w:val="bg-BG" w:eastAsia="en-GB"/>
              </w:rPr>
              <w:t>0</w:t>
            </w:r>
            <w:r>
              <w:rPr>
                <w:sz w:val="18"/>
                <w:szCs w:val="18"/>
                <w:lang w:val="bg-BG" w:eastAsia="en-GB"/>
              </w:rPr>
              <w:t>7</w:t>
            </w:r>
            <w:r w:rsidRPr="00F20D1F">
              <w:rPr>
                <w:sz w:val="18"/>
                <w:szCs w:val="18"/>
                <w:lang w:val="bg-BG" w:eastAsia="en-GB"/>
              </w:rPr>
              <w:t xml:space="preserve"> не приложимо </w:t>
            </w:r>
          </w:p>
        </w:tc>
        <w:tc>
          <w:tcPr>
            <w:tcW w:w="2977" w:type="dxa"/>
            <w:shd w:val="clear" w:color="auto" w:fill="auto"/>
          </w:tcPr>
          <w:p w:rsidR="00214CE4" w:rsidRPr="00214CE4" w:rsidRDefault="00214CE4" w:rsidP="00214CE4">
            <w:pPr>
              <w:pStyle w:val="Text1"/>
              <w:ind w:left="0"/>
              <w:rPr>
                <w:b/>
                <w:sz w:val="18"/>
                <w:szCs w:val="18"/>
                <w:lang w:val="bg-BG"/>
              </w:rPr>
            </w:pPr>
            <w:r w:rsidRPr="00214CE4">
              <w:rPr>
                <w:b/>
                <w:sz w:val="18"/>
                <w:szCs w:val="18"/>
                <w:lang w:val="bg-BG"/>
              </w:rPr>
              <w:t xml:space="preserve">47 495 </w:t>
            </w:r>
            <w:r w:rsidR="003C35A1">
              <w:rPr>
                <w:b/>
                <w:sz w:val="18"/>
                <w:szCs w:val="18"/>
                <w:lang w:val="bg-BG"/>
              </w:rPr>
              <w:t> </w:t>
            </w:r>
            <w:r w:rsidRPr="00214CE4">
              <w:rPr>
                <w:b/>
                <w:sz w:val="18"/>
                <w:szCs w:val="18"/>
                <w:lang w:val="bg-BG"/>
              </w:rPr>
              <w:t>84</w:t>
            </w:r>
            <w:r w:rsidR="003C35A1">
              <w:rPr>
                <w:b/>
                <w:sz w:val="18"/>
                <w:szCs w:val="18"/>
                <w:lang w:val="bg-BG"/>
              </w:rPr>
              <w:t>3,00</w:t>
            </w:r>
          </w:p>
          <w:p w:rsidR="00F96208" w:rsidRPr="00F20D1F" w:rsidRDefault="004279D3" w:rsidP="004279D3">
            <w:pPr>
              <w:pStyle w:val="Text1"/>
              <w:ind w:left="0"/>
              <w:jc w:val="left"/>
              <w:rPr>
                <w:sz w:val="18"/>
                <w:szCs w:val="18"/>
                <w:lang w:val="bg-BG" w:eastAsia="en-GB"/>
              </w:rPr>
            </w:pPr>
            <w:r>
              <w:rPr>
                <w:sz w:val="18"/>
                <w:szCs w:val="18"/>
                <w:lang w:val="bg-BG" w:eastAsia="en-GB"/>
              </w:rPr>
              <w:t xml:space="preserve"> </w:t>
            </w:r>
          </w:p>
        </w:tc>
      </w:tr>
    </w:tbl>
    <w:p w:rsidR="00F96208" w:rsidRPr="00F20D1F" w:rsidRDefault="00F96208" w:rsidP="00F96208">
      <w:pPr>
        <w:suppressAutoHyphens/>
        <w:spacing w:before="0" w:after="0"/>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96208" w:rsidRPr="00F20D1F" w:rsidTr="00A2143B">
        <w:trPr>
          <w:trHeight w:val="364"/>
        </w:trPr>
        <w:tc>
          <w:tcPr>
            <w:tcW w:w="8472" w:type="dxa"/>
            <w:gridSpan w:val="4"/>
            <w:shd w:val="clear" w:color="auto" w:fill="auto"/>
          </w:tcPr>
          <w:p w:rsidR="00F96208" w:rsidRPr="00F20D1F" w:rsidRDefault="00F96208" w:rsidP="00A2143B">
            <w:pPr>
              <w:autoSpaceDE w:val="0"/>
              <w:autoSpaceDN w:val="0"/>
              <w:adjustRightInd w:val="0"/>
              <w:spacing w:after="0"/>
              <w:jc w:val="left"/>
              <w:rPr>
                <w:b/>
                <w:color w:val="000000"/>
                <w:sz w:val="20"/>
              </w:rPr>
            </w:pPr>
            <w:r w:rsidRPr="00C73645">
              <w:rPr>
                <w:b/>
                <w:color w:val="000000"/>
                <w:sz w:val="20"/>
              </w:rPr>
              <w:t>Таблица 10: Измерение 4 – Териториални механизми за изпълнение</w:t>
            </w:r>
          </w:p>
        </w:tc>
      </w:tr>
      <w:tr w:rsidR="00F96208" w:rsidRPr="00F20D1F" w:rsidTr="00A2143B">
        <w:trPr>
          <w:trHeight w:val="364"/>
        </w:trPr>
        <w:tc>
          <w:tcPr>
            <w:tcW w:w="2802"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sz w:val="18"/>
              </w:rPr>
              <w:t>Приоритетна ос</w:t>
            </w:r>
            <w:r w:rsidRPr="00F20D1F" w:rsidDel="00133C7A">
              <w:rPr>
                <w:sz w:val="20"/>
              </w:rPr>
              <w:t xml:space="preserve"> </w:t>
            </w:r>
          </w:p>
        </w:tc>
        <w:tc>
          <w:tcPr>
            <w:tcW w:w="5670"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i/>
                <w:sz w:val="18"/>
                <w:szCs w:val="18"/>
              </w:rPr>
              <w:t>Иновации в управлението и услугите - внедряване на модернизирана инфраструктура за управление на трафика, подобряване на безопасността и</w:t>
            </w:r>
            <w:r w:rsidRPr="00F20D1F">
              <w:rPr>
                <w:i/>
                <w:sz w:val="18"/>
                <w:szCs w:val="18"/>
              </w:rPr>
              <w:t xml:space="preserve"> </w:t>
            </w:r>
            <w:r w:rsidRPr="00F20D1F">
              <w:rPr>
                <w:b/>
                <w:i/>
                <w:sz w:val="18"/>
                <w:szCs w:val="18"/>
              </w:rPr>
              <w:t>сигурността на транспорта</w:t>
            </w:r>
            <w:r w:rsidRPr="00F20D1F" w:rsidDel="00133C7A">
              <w:rPr>
                <w:i/>
                <w:sz w:val="18"/>
              </w:rPr>
              <w:t xml:space="preserve"> </w:t>
            </w:r>
          </w:p>
        </w:tc>
      </w:tr>
      <w:tr w:rsidR="00F96208" w:rsidRPr="00F20D1F" w:rsidTr="00A2143B">
        <w:trPr>
          <w:trHeight w:val="267"/>
        </w:trPr>
        <w:tc>
          <w:tcPr>
            <w:tcW w:w="1401" w:type="dxa"/>
            <w:shd w:val="clear" w:color="auto" w:fill="auto"/>
          </w:tcPr>
          <w:p w:rsidR="00F96208" w:rsidRPr="00F20D1F" w:rsidRDefault="00F96208" w:rsidP="00A2143B">
            <w:pPr>
              <w:jc w:val="center"/>
              <w:rPr>
                <w:b/>
                <w:sz w:val="18"/>
                <w:szCs w:val="18"/>
              </w:rPr>
            </w:pPr>
            <w:r>
              <w:rPr>
                <w:b/>
                <w:sz w:val="18"/>
              </w:rPr>
              <w:t>Фонд</w:t>
            </w:r>
          </w:p>
        </w:tc>
        <w:tc>
          <w:tcPr>
            <w:tcW w:w="1401" w:type="dxa"/>
            <w:shd w:val="clear" w:color="auto" w:fill="auto"/>
          </w:tcPr>
          <w:p w:rsidR="00F96208" w:rsidRPr="00F20D1F" w:rsidRDefault="00F96208" w:rsidP="00A2143B">
            <w:pPr>
              <w:pStyle w:val="Text1"/>
              <w:ind w:left="0"/>
              <w:jc w:val="left"/>
              <w:rPr>
                <w:b/>
                <w:sz w:val="18"/>
                <w:szCs w:val="18"/>
              </w:rPr>
            </w:pPr>
            <w:r>
              <w:rPr>
                <w:b/>
                <w:sz w:val="18"/>
                <w:szCs w:val="18"/>
                <w:lang w:val="bg-BG" w:eastAsia="en-GB"/>
              </w:rPr>
              <w:t>Категория регион</w:t>
            </w:r>
          </w:p>
        </w:tc>
        <w:tc>
          <w:tcPr>
            <w:tcW w:w="2693" w:type="dxa"/>
            <w:shd w:val="clear" w:color="auto" w:fill="auto"/>
          </w:tcPr>
          <w:p w:rsidR="00F96208" w:rsidRPr="00F20D1F" w:rsidRDefault="00F96208" w:rsidP="00A2143B">
            <w:pPr>
              <w:jc w:val="center"/>
              <w:rPr>
                <w:sz w:val="20"/>
              </w:rPr>
            </w:pPr>
            <w:r w:rsidRPr="00F20D1F">
              <w:rPr>
                <w:b/>
                <w:sz w:val="18"/>
              </w:rPr>
              <w:t>Код</w:t>
            </w:r>
          </w:p>
        </w:tc>
        <w:tc>
          <w:tcPr>
            <w:tcW w:w="2977" w:type="dxa"/>
            <w:shd w:val="clear" w:color="auto" w:fill="auto"/>
          </w:tcPr>
          <w:p w:rsidR="00F96208" w:rsidRPr="00F20D1F" w:rsidRDefault="00F96208" w:rsidP="00A2143B">
            <w:pPr>
              <w:jc w:val="center"/>
              <w:rPr>
                <w:sz w:val="20"/>
              </w:rPr>
            </w:pPr>
            <w:r w:rsidRPr="00F20D1F">
              <w:rPr>
                <w:b/>
                <w:sz w:val="18"/>
              </w:rPr>
              <w:t>Сума (в евро)</w:t>
            </w:r>
          </w:p>
        </w:tc>
      </w:tr>
      <w:tr w:rsidR="00F96208" w:rsidRPr="00F20D1F" w:rsidTr="00A2143B">
        <w:tc>
          <w:tcPr>
            <w:tcW w:w="1401" w:type="dxa"/>
            <w:shd w:val="clear" w:color="auto" w:fill="auto"/>
          </w:tcPr>
          <w:p w:rsidR="00F96208" w:rsidRPr="00F20D1F" w:rsidRDefault="00F96208" w:rsidP="00A2143B">
            <w:pPr>
              <w:pStyle w:val="Text1"/>
              <w:ind w:left="0"/>
              <w:jc w:val="left"/>
              <w:rPr>
                <w:sz w:val="18"/>
                <w:szCs w:val="18"/>
                <w:lang w:val="bg-BG" w:eastAsia="en-GB"/>
              </w:rPr>
            </w:pPr>
            <w:r>
              <w:rPr>
                <w:sz w:val="18"/>
                <w:szCs w:val="18"/>
                <w:lang w:val="bg-BG" w:eastAsia="en-GB"/>
              </w:rPr>
              <w:t>ЕФРР</w:t>
            </w:r>
          </w:p>
        </w:tc>
        <w:tc>
          <w:tcPr>
            <w:tcW w:w="1401" w:type="dxa"/>
            <w:shd w:val="clear" w:color="auto" w:fill="auto"/>
          </w:tcPr>
          <w:p w:rsidR="00F96208" w:rsidRPr="00F20D1F" w:rsidRDefault="00F96208" w:rsidP="00A2143B">
            <w:pPr>
              <w:pStyle w:val="Text1"/>
              <w:ind w:left="0"/>
              <w:jc w:val="left"/>
              <w:rPr>
                <w:sz w:val="18"/>
                <w:szCs w:val="18"/>
                <w:lang w:val="bg-BG" w:eastAsia="en-GB"/>
              </w:rPr>
            </w:pPr>
            <w:r>
              <w:rPr>
                <w:sz w:val="18"/>
                <w:szCs w:val="18"/>
                <w:lang w:val="bg-BG" w:eastAsia="en-GB"/>
              </w:rPr>
              <w:t>Слабо развити</w:t>
            </w:r>
          </w:p>
        </w:tc>
        <w:tc>
          <w:tcPr>
            <w:tcW w:w="2693" w:type="dxa"/>
            <w:shd w:val="clear" w:color="auto" w:fill="auto"/>
          </w:tcPr>
          <w:p w:rsidR="00F96208" w:rsidRPr="00F20D1F" w:rsidRDefault="00F96208" w:rsidP="00A2143B">
            <w:pPr>
              <w:pStyle w:val="Text1"/>
              <w:ind w:left="0"/>
              <w:jc w:val="left"/>
              <w:rPr>
                <w:sz w:val="18"/>
                <w:szCs w:val="18"/>
                <w:lang w:val="bg-BG" w:eastAsia="en-GB"/>
              </w:rPr>
            </w:pPr>
            <w:r w:rsidRPr="00F20D1F">
              <w:rPr>
                <w:sz w:val="18"/>
                <w:szCs w:val="18"/>
                <w:lang w:val="bg-BG" w:eastAsia="en-GB"/>
              </w:rPr>
              <w:t>0</w:t>
            </w:r>
            <w:r>
              <w:rPr>
                <w:sz w:val="18"/>
                <w:szCs w:val="18"/>
                <w:lang w:val="bg-BG" w:eastAsia="en-GB"/>
              </w:rPr>
              <w:t>7</w:t>
            </w:r>
            <w:r w:rsidRPr="00F20D1F">
              <w:rPr>
                <w:sz w:val="18"/>
                <w:szCs w:val="18"/>
                <w:lang w:val="bg-BG" w:eastAsia="en-GB"/>
              </w:rPr>
              <w:t xml:space="preserve"> не приложимо</w:t>
            </w:r>
          </w:p>
        </w:tc>
        <w:tc>
          <w:tcPr>
            <w:tcW w:w="2977" w:type="dxa"/>
            <w:shd w:val="clear" w:color="auto" w:fill="auto"/>
          </w:tcPr>
          <w:p w:rsidR="00214CE4" w:rsidRPr="00214CE4" w:rsidRDefault="00214CE4" w:rsidP="00214CE4">
            <w:pPr>
              <w:pStyle w:val="Text1"/>
              <w:ind w:left="0"/>
              <w:rPr>
                <w:b/>
                <w:sz w:val="18"/>
                <w:szCs w:val="18"/>
                <w:lang w:val="bg-BG"/>
              </w:rPr>
            </w:pPr>
            <w:r w:rsidRPr="00214CE4">
              <w:rPr>
                <w:b/>
                <w:sz w:val="18"/>
                <w:szCs w:val="18"/>
                <w:lang w:val="bg-BG"/>
              </w:rPr>
              <w:t xml:space="preserve">47 495 </w:t>
            </w:r>
            <w:r w:rsidR="00300735">
              <w:rPr>
                <w:b/>
                <w:sz w:val="18"/>
                <w:szCs w:val="18"/>
                <w:lang w:val="bg-BG"/>
              </w:rPr>
              <w:t> </w:t>
            </w:r>
            <w:r w:rsidRPr="00214CE4">
              <w:rPr>
                <w:b/>
                <w:sz w:val="18"/>
                <w:szCs w:val="18"/>
                <w:lang w:val="bg-BG"/>
              </w:rPr>
              <w:t>84</w:t>
            </w:r>
            <w:r w:rsidR="00300735">
              <w:rPr>
                <w:b/>
                <w:sz w:val="18"/>
                <w:szCs w:val="18"/>
                <w:lang w:val="bg-BG"/>
              </w:rPr>
              <w:t>3,00</w:t>
            </w:r>
          </w:p>
          <w:p w:rsidR="00F96208" w:rsidRPr="00F20D1F" w:rsidRDefault="0033404A" w:rsidP="002B0522">
            <w:pPr>
              <w:pStyle w:val="Text1"/>
              <w:ind w:left="0"/>
              <w:jc w:val="left"/>
              <w:rPr>
                <w:sz w:val="18"/>
                <w:szCs w:val="18"/>
                <w:lang w:val="bg-BG" w:eastAsia="en-GB"/>
              </w:rPr>
            </w:pPr>
            <w:r>
              <w:rPr>
                <w:sz w:val="18"/>
                <w:szCs w:val="18"/>
                <w:lang w:val="bg-BG" w:eastAsia="en-GB"/>
              </w:rPr>
              <w:t xml:space="preserve"> </w:t>
            </w:r>
          </w:p>
        </w:tc>
      </w:tr>
    </w:tbl>
    <w:p w:rsidR="00F96208" w:rsidRPr="00F20D1F" w:rsidRDefault="00F96208" w:rsidP="00F96208">
      <w:pPr>
        <w:suppressAutoHyphens/>
        <w:spacing w:before="0" w:after="0"/>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96208" w:rsidRPr="00F20D1F" w:rsidTr="00A2143B">
        <w:trPr>
          <w:trHeight w:val="364"/>
        </w:trPr>
        <w:tc>
          <w:tcPr>
            <w:tcW w:w="8472" w:type="dxa"/>
            <w:gridSpan w:val="4"/>
            <w:shd w:val="clear" w:color="auto" w:fill="auto"/>
          </w:tcPr>
          <w:p w:rsidR="00F96208" w:rsidRPr="00F20D1F" w:rsidRDefault="00F96208" w:rsidP="00A2143B">
            <w:pPr>
              <w:autoSpaceDE w:val="0"/>
              <w:autoSpaceDN w:val="0"/>
              <w:adjustRightInd w:val="0"/>
              <w:spacing w:after="0"/>
              <w:jc w:val="left"/>
              <w:rPr>
                <w:rFonts w:ascii="TimesNewRoman" w:hAnsi="TimesNewRoman" w:cs="TimesNewRoman"/>
                <w:b/>
                <w:color w:val="000000"/>
                <w:sz w:val="20"/>
              </w:rPr>
            </w:pPr>
            <w:r w:rsidRPr="00F20D1F">
              <w:rPr>
                <w:rFonts w:ascii="TimesNewRoman,Bold" w:hAnsi="TimesNewRoman,Bold"/>
                <w:b/>
                <w:color w:val="000000"/>
                <w:sz w:val="20"/>
              </w:rPr>
              <w:t xml:space="preserve">Таблица 11: </w:t>
            </w:r>
            <w:r w:rsidRPr="00F20D1F">
              <w:rPr>
                <w:b/>
              </w:rPr>
              <w:t>Измерение 6 – Допълнителна тема за ЕСФ</w:t>
            </w:r>
            <w:r w:rsidRPr="00F20D1F">
              <w:rPr>
                <w:rStyle w:val="FootnoteReference"/>
                <w:b/>
              </w:rPr>
              <w:footnoteReference w:id="65"/>
            </w:r>
            <w:r w:rsidRPr="00F20D1F">
              <w:rPr>
                <w:b/>
              </w:rPr>
              <w:t xml:space="preserve"> (само за ЕСФ)</w:t>
            </w:r>
          </w:p>
        </w:tc>
      </w:tr>
      <w:tr w:rsidR="00F96208" w:rsidRPr="00F20D1F" w:rsidTr="00A2143B">
        <w:trPr>
          <w:trHeight w:val="364"/>
        </w:trPr>
        <w:tc>
          <w:tcPr>
            <w:tcW w:w="2802"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sz w:val="18"/>
              </w:rPr>
              <w:t>Приоритетна ос</w:t>
            </w:r>
            <w:r w:rsidRPr="00F20D1F" w:rsidDel="00133C7A">
              <w:rPr>
                <w:sz w:val="20"/>
              </w:rPr>
              <w:t xml:space="preserve"> </w:t>
            </w:r>
          </w:p>
        </w:tc>
        <w:tc>
          <w:tcPr>
            <w:tcW w:w="5670"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i/>
                <w:sz w:val="18"/>
                <w:szCs w:val="18"/>
              </w:rPr>
              <w:t>Иновации в управлението и услугите - внедряване на модернизирана инфраструктура за управление на трафика, подобряване на безопасността и</w:t>
            </w:r>
            <w:r w:rsidRPr="00F20D1F">
              <w:rPr>
                <w:i/>
                <w:sz w:val="18"/>
                <w:szCs w:val="18"/>
              </w:rPr>
              <w:t xml:space="preserve"> </w:t>
            </w:r>
            <w:r w:rsidRPr="00F20D1F">
              <w:rPr>
                <w:b/>
                <w:i/>
                <w:sz w:val="18"/>
                <w:szCs w:val="18"/>
              </w:rPr>
              <w:t>сигурността на транспорта</w:t>
            </w:r>
            <w:r w:rsidRPr="00F20D1F" w:rsidDel="00133C7A">
              <w:rPr>
                <w:i/>
                <w:sz w:val="18"/>
              </w:rPr>
              <w:t xml:space="preserve"> </w:t>
            </w:r>
          </w:p>
        </w:tc>
      </w:tr>
      <w:tr w:rsidR="00F96208" w:rsidRPr="00F20D1F" w:rsidTr="00A2143B">
        <w:trPr>
          <w:trHeight w:val="267"/>
        </w:trPr>
        <w:tc>
          <w:tcPr>
            <w:tcW w:w="1401" w:type="dxa"/>
            <w:shd w:val="clear" w:color="auto" w:fill="auto"/>
          </w:tcPr>
          <w:p w:rsidR="00F96208" w:rsidRPr="00F20D1F" w:rsidRDefault="00F96208" w:rsidP="00A2143B">
            <w:pPr>
              <w:jc w:val="center"/>
              <w:rPr>
                <w:b/>
                <w:sz w:val="18"/>
                <w:szCs w:val="18"/>
              </w:rPr>
            </w:pPr>
            <w:r>
              <w:rPr>
                <w:b/>
                <w:sz w:val="18"/>
              </w:rPr>
              <w:t>Фонд</w:t>
            </w:r>
          </w:p>
        </w:tc>
        <w:tc>
          <w:tcPr>
            <w:tcW w:w="1401" w:type="dxa"/>
            <w:shd w:val="clear" w:color="auto" w:fill="auto"/>
          </w:tcPr>
          <w:p w:rsidR="00F96208" w:rsidRPr="00F20D1F" w:rsidRDefault="00F96208" w:rsidP="00A2143B">
            <w:pPr>
              <w:pStyle w:val="Text1"/>
              <w:ind w:left="0"/>
              <w:jc w:val="left"/>
              <w:rPr>
                <w:b/>
                <w:sz w:val="18"/>
                <w:szCs w:val="18"/>
              </w:rPr>
            </w:pPr>
            <w:r>
              <w:rPr>
                <w:b/>
                <w:sz w:val="18"/>
                <w:szCs w:val="18"/>
                <w:lang w:val="bg-BG" w:eastAsia="en-GB"/>
              </w:rPr>
              <w:t>Категория регион</w:t>
            </w:r>
          </w:p>
        </w:tc>
        <w:tc>
          <w:tcPr>
            <w:tcW w:w="2693" w:type="dxa"/>
            <w:shd w:val="clear" w:color="auto" w:fill="auto"/>
          </w:tcPr>
          <w:p w:rsidR="00F96208" w:rsidRPr="00F20D1F" w:rsidRDefault="00F96208" w:rsidP="00A2143B">
            <w:pPr>
              <w:jc w:val="center"/>
              <w:rPr>
                <w:sz w:val="20"/>
              </w:rPr>
            </w:pPr>
            <w:r w:rsidRPr="00F20D1F">
              <w:rPr>
                <w:b/>
                <w:sz w:val="18"/>
              </w:rPr>
              <w:t>Код</w:t>
            </w:r>
          </w:p>
        </w:tc>
        <w:tc>
          <w:tcPr>
            <w:tcW w:w="2977" w:type="dxa"/>
            <w:shd w:val="clear" w:color="auto" w:fill="auto"/>
          </w:tcPr>
          <w:p w:rsidR="00F96208" w:rsidRPr="00F20D1F" w:rsidRDefault="00F96208" w:rsidP="00A2143B">
            <w:pPr>
              <w:jc w:val="center"/>
              <w:rPr>
                <w:sz w:val="20"/>
              </w:rPr>
            </w:pPr>
            <w:r w:rsidRPr="00F20D1F">
              <w:rPr>
                <w:b/>
                <w:sz w:val="18"/>
              </w:rPr>
              <w:t>Сума (в евро)</w:t>
            </w:r>
          </w:p>
        </w:tc>
      </w:tr>
      <w:tr w:rsidR="00F96208" w:rsidRPr="00F20D1F" w:rsidTr="00A2143B">
        <w:tc>
          <w:tcPr>
            <w:tcW w:w="1401" w:type="dxa"/>
            <w:shd w:val="clear" w:color="auto" w:fill="auto"/>
          </w:tcPr>
          <w:p w:rsidR="00F96208" w:rsidRPr="00F20D1F" w:rsidRDefault="00F96208" w:rsidP="00A2143B">
            <w:pPr>
              <w:pStyle w:val="Text1"/>
              <w:ind w:left="0"/>
              <w:jc w:val="left"/>
              <w:rPr>
                <w:sz w:val="18"/>
                <w:szCs w:val="18"/>
                <w:lang w:val="bg-BG" w:eastAsia="en-GB"/>
              </w:rPr>
            </w:pPr>
            <w:r w:rsidRPr="00F20D1F">
              <w:rPr>
                <w:sz w:val="18"/>
                <w:szCs w:val="18"/>
                <w:lang w:val="bg-BG" w:eastAsia="en-GB"/>
              </w:rPr>
              <w:t>Н/П</w:t>
            </w:r>
          </w:p>
        </w:tc>
        <w:tc>
          <w:tcPr>
            <w:tcW w:w="1401" w:type="dxa"/>
            <w:shd w:val="clear" w:color="auto" w:fill="auto"/>
          </w:tcPr>
          <w:p w:rsidR="00F96208" w:rsidRPr="00F20D1F" w:rsidRDefault="00F96208" w:rsidP="00A2143B">
            <w:pPr>
              <w:pStyle w:val="Text1"/>
              <w:ind w:left="0"/>
              <w:jc w:val="left"/>
              <w:rPr>
                <w:sz w:val="18"/>
                <w:szCs w:val="18"/>
                <w:lang w:val="bg-BG" w:eastAsia="en-GB"/>
              </w:rPr>
            </w:pPr>
            <w:r w:rsidRPr="00F20D1F">
              <w:rPr>
                <w:sz w:val="18"/>
                <w:szCs w:val="18"/>
                <w:lang w:val="bg-BG" w:eastAsia="en-GB"/>
              </w:rPr>
              <w:t>Н/П</w:t>
            </w:r>
          </w:p>
        </w:tc>
        <w:tc>
          <w:tcPr>
            <w:tcW w:w="2693" w:type="dxa"/>
            <w:shd w:val="clear" w:color="auto" w:fill="auto"/>
          </w:tcPr>
          <w:p w:rsidR="00F96208" w:rsidRPr="00F20D1F" w:rsidRDefault="00F96208" w:rsidP="00A2143B">
            <w:pPr>
              <w:pStyle w:val="Text1"/>
              <w:ind w:left="0"/>
              <w:jc w:val="left"/>
              <w:rPr>
                <w:sz w:val="18"/>
                <w:szCs w:val="18"/>
                <w:lang w:val="bg-BG" w:eastAsia="en-GB"/>
              </w:rPr>
            </w:pPr>
            <w:r w:rsidRPr="00F20D1F">
              <w:rPr>
                <w:sz w:val="18"/>
                <w:szCs w:val="18"/>
                <w:lang w:val="bg-BG" w:eastAsia="en-GB"/>
              </w:rPr>
              <w:t>Н/П</w:t>
            </w:r>
          </w:p>
        </w:tc>
        <w:tc>
          <w:tcPr>
            <w:tcW w:w="2977" w:type="dxa"/>
            <w:shd w:val="clear" w:color="auto" w:fill="auto"/>
          </w:tcPr>
          <w:p w:rsidR="00F96208" w:rsidRPr="00F20D1F" w:rsidRDefault="00F96208" w:rsidP="00A2143B">
            <w:pPr>
              <w:pStyle w:val="Text1"/>
              <w:ind w:left="0"/>
              <w:jc w:val="left"/>
              <w:rPr>
                <w:sz w:val="18"/>
                <w:szCs w:val="18"/>
                <w:lang w:val="bg-BG" w:eastAsia="en-GB"/>
              </w:rPr>
            </w:pPr>
            <w:r w:rsidRPr="00F20D1F">
              <w:rPr>
                <w:sz w:val="18"/>
                <w:szCs w:val="18"/>
                <w:lang w:val="bg-BG" w:eastAsia="en-GB"/>
              </w:rPr>
              <w:t>Н/П</w:t>
            </w:r>
          </w:p>
        </w:tc>
      </w:tr>
    </w:tbl>
    <w:p w:rsidR="00300D81" w:rsidRPr="00F20D1F" w:rsidRDefault="00300D81" w:rsidP="00AE4E43">
      <w:pPr>
        <w:suppressAutoHyphens/>
        <w:spacing w:before="0" w:after="0"/>
        <w:rPr>
          <w:b/>
          <w:szCs w:val="24"/>
        </w:rPr>
      </w:pPr>
    </w:p>
    <w:p w:rsidR="00300D81" w:rsidRPr="00F20D1F" w:rsidRDefault="00DC2BE6" w:rsidP="00300D81">
      <w:r w:rsidRPr="00F20D1F">
        <w:rPr>
          <w:b/>
        </w:rPr>
        <w:t>2.A.4.8</w:t>
      </w:r>
      <w:r w:rsidR="00300D81" w:rsidRPr="00F20D1F">
        <w:rPr>
          <w:b/>
        </w:rPr>
        <w:t xml:space="preserve">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00300D81" w:rsidRPr="00F20D1F">
        <w:t xml:space="preserve"> (когато е целесъобразно)</w:t>
      </w:r>
    </w:p>
    <w:p w:rsidR="00300D81" w:rsidRPr="00F20D1F" w:rsidRDefault="00300D81" w:rsidP="00300D81">
      <w:r w:rsidRPr="00F20D1F">
        <w:t>(по приоритетни оси)</w:t>
      </w:r>
    </w:p>
    <w:p w:rsidR="00300D81" w:rsidRPr="00F20D1F" w:rsidRDefault="00300D81" w:rsidP="00300D81">
      <w:r w:rsidRPr="00F20D1F">
        <w:t>(Позоваване: член 96, параграф 2, буква б), подточка vii)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300D81" w:rsidRPr="00F20D1F" w:rsidTr="00B411B9">
        <w:trPr>
          <w:trHeight w:val="518"/>
        </w:trPr>
        <w:tc>
          <w:tcPr>
            <w:tcW w:w="2235" w:type="dxa"/>
            <w:shd w:val="clear" w:color="auto" w:fill="auto"/>
          </w:tcPr>
          <w:p w:rsidR="00300D81" w:rsidRPr="00F20D1F" w:rsidRDefault="00300D81" w:rsidP="00B411B9">
            <w:pPr>
              <w:rPr>
                <w:i/>
                <w:color w:val="8DB3E2"/>
                <w:sz w:val="18"/>
                <w:szCs w:val="18"/>
              </w:rPr>
            </w:pPr>
            <w:r w:rsidRPr="00F20D1F">
              <w:rPr>
                <w:i/>
              </w:rPr>
              <w:t>Приоритетна ос</w:t>
            </w:r>
          </w:p>
        </w:tc>
        <w:tc>
          <w:tcPr>
            <w:tcW w:w="6443" w:type="dxa"/>
            <w:shd w:val="clear" w:color="auto" w:fill="auto"/>
          </w:tcPr>
          <w:p w:rsidR="00300D81" w:rsidRPr="00F20D1F" w:rsidRDefault="00E33ED1" w:rsidP="00B411B9">
            <w:pPr>
              <w:rPr>
                <w:i/>
                <w:color w:val="8DB3E2"/>
                <w:sz w:val="18"/>
                <w:szCs w:val="18"/>
              </w:rPr>
            </w:pPr>
            <w:r>
              <w:rPr>
                <w:i/>
                <w:szCs w:val="24"/>
              </w:rPr>
              <w:t xml:space="preserve">4 - </w:t>
            </w:r>
            <w:r w:rsidR="00083A69" w:rsidRPr="00F20D1F">
              <w:rPr>
                <w:i/>
                <w:szCs w:val="24"/>
              </w:rPr>
              <w:t>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tc>
      </w:tr>
      <w:tr w:rsidR="00300D81" w:rsidRPr="00F20D1F" w:rsidTr="00B411B9">
        <w:trPr>
          <w:trHeight w:val="1662"/>
        </w:trPr>
        <w:tc>
          <w:tcPr>
            <w:tcW w:w="8678" w:type="dxa"/>
            <w:gridSpan w:val="2"/>
            <w:shd w:val="clear" w:color="auto" w:fill="auto"/>
          </w:tcPr>
          <w:p w:rsidR="00723CB2" w:rsidRPr="00130B9E" w:rsidRDefault="00723CB2" w:rsidP="00723CB2">
            <w:pPr>
              <w:autoSpaceDE w:val="0"/>
              <w:autoSpaceDN w:val="0"/>
              <w:adjustRightInd w:val="0"/>
              <w:rPr>
                <w:lang w:eastAsia="bg-BG"/>
              </w:rPr>
            </w:pPr>
            <w:r w:rsidRPr="00F20D1F">
              <w:rPr>
                <w:lang w:eastAsia="bg-BG"/>
              </w:rPr>
              <w:lastRenderedPageBreak/>
              <w:t>Планира се използването на техническа помощ за подготовката/завършване на подготовката на проектите, включени за финансиране по приоритетната ос,  включително изготвяне или актуализация на: проучвания, анализи „разходи-ползи”, оценки на въздействието върху око</w:t>
            </w:r>
            <w:r w:rsidR="007610D6">
              <w:rPr>
                <w:lang w:eastAsia="bg-BG"/>
              </w:rPr>
              <w:t>лната среда, проектиране и др.</w:t>
            </w:r>
            <w:r w:rsidR="00EC6D1E" w:rsidRPr="00EC6D1E">
              <w:rPr>
                <w:lang w:eastAsia="bg-BG"/>
              </w:rPr>
              <w:t xml:space="preserve"> В допълнение към </w:t>
            </w:r>
            <w:r w:rsidR="00EC6D1E">
              <w:rPr>
                <w:lang w:eastAsia="bg-BG"/>
              </w:rPr>
              <w:t xml:space="preserve">подготовката на </w:t>
            </w:r>
            <w:r w:rsidR="00EC6D1E" w:rsidRPr="00EC6D1E">
              <w:rPr>
                <w:lang w:eastAsia="bg-BG"/>
              </w:rPr>
              <w:t>проектите, п</w:t>
            </w:r>
            <w:r w:rsidR="00823EDA">
              <w:rPr>
                <w:lang w:eastAsia="bg-BG"/>
              </w:rPr>
              <w:t>ланирани</w:t>
            </w:r>
            <w:r w:rsidR="00EC6D1E" w:rsidRPr="00EC6D1E">
              <w:rPr>
                <w:lang w:eastAsia="bg-BG"/>
              </w:rPr>
              <w:t xml:space="preserve"> за финансиране по </w:t>
            </w:r>
            <w:r w:rsidR="00EC6D1E">
              <w:rPr>
                <w:lang w:eastAsia="bg-BG"/>
              </w:rPr>
              <w:t>приоритетна ос 4</w:t>
            </w:r>
            <w:r w:rsidR="00EC6D1E" w:rsidRPr="00EC6D1E">
              <w:rPr>
                <w:lang w:eastAsia="bg-BG"/>
              </w:rPr>
              <w:t xml:space="preserve">, </w:t>
            </w:r>
            <w:r w:rsidR="00F7761C">
              <w:rPr>
                <w:lang w:eastAsia="bg-BG"/>
              </w:rPr>
              <w:t>с</w:t>
            </w:r>
            <w:r w:rsidR="00823EDA">
              <w:rPr>
                <w:lang w:eastAsia="bg-BG"/>
              </w:rPr>
              <w:t xml:space="preserve">е </w:t>
            </w:r>
            <w:r w:rsidR="00F7761C">
              <w:rPr>
                <w:lang w:eastAsia="bg-BG"/>
              </w:rPr>
              <w:t xml:space="preserve">включва и </w:t>
            </w:r>
            <w:r w:rsidR="00724995">
              <w:rPr>
                <w:lang w:eastAsia="bg-BG"/>
              </w:rPr>
              <w:t xml:space="preserve">разработването на </w:t>
            </w:r>
            <w:r w:rsidR="00130B9E">
              <w:rPr>
                <w:lang w:eastAsia="bg-BG"/>
              </w:rPr>
              <w:t>предпроектно проучване</w:t>
            </w:r>
            <w:r w:rsidR="00130B9E" w:rsidRPr="00130B9E">
              <w:rPr>
                <w:lang w:eastAsia="bg-BG"/>
              </w:rPr>
              <w:t xml:space="preserve"> </w:t>
            </w:r>
            <w:r w:rsidR="00130B9E">
              <w:rPr>
                <w:lang w:eastAsia="bg-BG"/>
              </w:rPr>
              <w:t>и пакет документи за проект</w:t>
            </w:r>
            <w:r w:rsidR="00130B9E" w:rsidRPr="00130B9E">
              <w:rPr>
                <w:lang w:eastAsia="bg-BG"/>
              </w:rPr>
              <w:t xml:space="preserve"> </w:t>
            </w:r>
            <w:r w:rsidR="00130B9E">
              <w:rPr>
                <w:lang w:eastAsia="bg-BG"/>
              </w:rPr>
              <w:t>за</w:t>
            </w:r>
            <w:r w:rsidR="00130B9E" w:rsidRPr="00130B9E">
              <w:rPr>
                <w:lang w:eastAsia="bg-BG"/>
              </w:rPr>
              <w:t xml:space="preserve"> </w:t>
            </w:r>
            <w:r w:rsidR="00130B9E">
              <w:rPr>
                <w:lang w:eastAsia="bg-BG"/>
              </w:rPr>
              <w:t>внедряване</w:t>
            </w:r>
            <w:r w:rsidR="00130B9E" w:rsidRPr="00130B9E">
              <w:rPr>
                <w:lang w:eastAsia="bg-BG"/>
              </w:rPr>
              <w:t xml:space="preserve"> </w:t>
            </w:r>
            <w:r w:rsidR="00130B9E">
              <w:rPr>
                <w:lang w:eastAsia="bg-BG"/>
              </w:rPr>
              <w:t>на интегрирана</w:t>
            </w:r>
            <w:r w:rsidR="00130B9E" w:rsidRPr="00130B9E">
              <w:rPr>
                <w:lang w:eastAsia="bg-BG"/>
              </w:rPr>
              <w:t xml:space="preserve"> </w:t>
            </w:r>
            <w:r w:rsidR="00130B9E">
              <w:rPr>
                <w:lang w:eastAsia="bg-BG"/>
              </w:rPr>
              <w:t>информационна система за координация и управление в реално време</w:t>
            </w:r>
            <w:r w:rsidR="00130B9E" w:rsidRPr="00130B9E">
              <w:rPr>
                <w:lang w:eastAsia="bg-BG"/>
              </w:rPr>
              <w:t xml:space="preserve"> </w:t>
            </w:r>
            <w:r w:rsidR="00130B9E">
              <w:rPr>
                <w:lang w:eastAsia="bg-BG"/>
              </w:rPr>
              <w:t>на операции</w:t>
            </w:r>
            <w:r w:rsidR="00130B9E" w:rsidRPr="00130B9E">
              <w:rPr>
                <w:lang w:eastAsia="bg-BG"/>
              </w:rPr>
              <w:t xml:space="preserve"> </w:t>
            </w:r>
            <w:r w:rsidR="00130B9E">
              <w:rPr>
                <w:lang w:eastAsia="bg-BG"/>
              </w:rPr>
              <w:t>при бедствия и аварии в българския морски отговорен район за търсене и спасяване.</w:t>
            </w:r>
          </w:p>
          <w:p w:rsidR="00300D81" w:rsidRPr="00F20D1F" w:rsidRDefault="00AF3247" w:rsidP="003C42F0">
            <w:pPr>
              <w:spacing w:before="0" w:after="0"/>
              <w:rPr>
                <w:i/>
                <w:sz w:val="18"/>
                <w:szCs w:val="18"/>
              </w:rPr>
            </w:pPr>
            <w:r w:rsidRPr="00F20D1F">
              <w:rPr>
                <w:color w:val="0D0D0D"/>
              </w:rPr>
              <w:t xml:space="preserve">Дейности свързани с осигуряване на устойчивост на административния капацитет на </w:t>
            </w:r>
            <w:r w:rsidRPr="00F20D1F">
              <w:t xml:space="preserve">ИА „Проучване и поддържане на река Дунав”, ДП „Пристанищна инфраструктура”, ИА „Морска администрация”, </w:t>
            </w:r>
            <w:r w:rsidR="005F32F6" w:rsidRPr="00F20D1F">
              <w:t>Агенция „Пътна инфраструктура”</w:t>
            </w:r>
            <w:r w:rsidR="00AC2F82">
              <w:t>, „Метрополитен“ ЕАД</w:t>
            </w:r>
            <w:r w:rsidR="005F32F6">
              <w:t xml:space="preserve"> </w:t>
            </w:r>
            <w:r w:rsidRPr="00F20D1F">
              <w:t>и Национална компания „Железопътна инфраструктура” ще бъдат финансирани по приоритетна ос 5.</w:t>
            </w:r>
          </w:p>
        </w:tc>
      </w:tr>
    </w:tbl>
    <w:p w:rsidR="00DD1B49" w:rsidRPr="00B92CBF" w:rsidRDefault="00042E1F" w:rsidP="00DD1B49">
      <w:r w:rsidRPr="00F20D1F">
        <w:rPr>
          <w:b/>
        </w:rPr>
        <w:br w:type="page"/>
      </w:r>
      <w:r w:rsidR="00DD1B49" w:rsidRPr="00B92CBF">
        <w:rPr>
          <w:b/>
        </w:rPr>
        <w:lastRenderedPageBreak/>
        <w:t>2.А.1 Приоритетна ос</w:t>
      </w:r>
      <w:r w:rsidR="00DD1B49" w:rsidRPr="00B92CBF">
        <w:t xml:space="preserve"> (повтаря се за всяка приоритетна ос)</w:t>
      </w:r>
    </w:p>
    <w:p w:rsidR="00DD1B49" w:rsidRPr="00B92CBF" w:rsidRDefault="00DD1B49" w:rsidP="00DD1B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416"/>
      </w:tblGrid>
      <w:tr w:rsidR="00DD1B49" w:rsidRPr="00B92CBF" w:rsidTr="00F50250">
        <w:trPr>
          <w:trHeight w:val="491"/>
        </w:trPr>
        <w:tc>
          <w:tcPr>
            <w:tcW w:w="3510" w:type="dxa"/>
            <w:shd w:val="clear" w:color="auto" w:fill="auto"/>
          </w:tcPr>
          <w:p w:rsidR="00DD1B49" w:rsidRPr="00B92CBF" w:rsidRDefault="00DD1B49" w:rsidP="00201F63">
            <w:pPr>
              <w:jc w:val="left"/>
              <w:rPr>
                <w:i/>
              </w:rPr>
            </w:pPr>
            <w:r w:rsidRPr="00B92CBF">
              <w:t>Идентификация на приоритетната ос</w:t>
            </w:r>
          </w:p>
        </w:tc>
        <w:tc>
          <w:tcPr>
            <w:tcW w:w="5416" w:type="dxa"/>
            <w:shd w:val="clear" w:color="auto" w:fill="auto"/>
          </w:tcPr>
          <w:p w:rsidR="00DD1B49" w:rsidRPr="00B92CBF" w:rsidRDefault="00DD1B49" w:rsidP="00DD1B49">
            <w:pPr>
              <w:jc w:val="left"/>
              <w:rPr>
                <w:i/>
                <w:color w:val="8DB3E2"/>
                <w:sz w:val="18"/>
                <w:szCs w:val="18"/>
                <w:lang w:eastAsia="bg-BG"/>
              </w:rPr>
            </w:pPr>
            <w:r w:rsidRPr="00B92CBF">
              <w:t xml:space="preserve">ПРИОРИТЕТНА ОС 6 </w:t>
            </w:r>
          </w:p>
        </w:tc>
      </w:tr>
      <w:tr w:rsidR="00DD1B49" w:rsidRPr="00B92CBF" w:rsidTr="00F50250">
        <w:trPr>
          <w:trHeight w:val="422"/>
        </w:trPr>
        <w:tc>
          <w:tcPr>
            <w:tcW w:w="3510" w:type="dxa"/>
            <w:shd w:val="clear" w:color="auto" w:fill="auto"/>
          </w:tcPr>
          <w:p w:rsidR="00DD1B49" w:rsidRPr="00B92CBF" w:rsidRDefault="00DD1B49" w:rsidP="00201F63">
            <w:pPr>
              <w:jc w:val="left"/>
              <w:rPr>
                <w:i/>
              </w:rPr>
            </w:pPr>
            <w:r w:rsidRPr="00B92CBF">
              <w:t>Наименование на приоритетната ос</w:t>
            </w:r>
          </w:p>
        </w:tc>
        <w:tc>
          <w:tcPr>
            <w:tcW w:w="5416" w:type="dxa"/>
            <w:shd w:val="clear" w:color="auto" w:fill="auto"/>
          </w:tcPr>
          <w:p w:rsidR="00DD1B49" w:rsidRPr="00B92CBF" w:rsidRDefault="00DD1B49" w:rsidP="006D53A4">
            <w:pPr>
              <w:rPr>
                <w:b/>
                <w:bCs/>
                <w:i/>
                <w:caps/>
                <w:color w:val="8DB3E2"/>
                <w:sz w:val="18"/>
                <w:szCs w:val="18"/>
                <w:lang w:eastAsia="bg-BG"/>
              </w:rPr>
            </w:pPr>
            <w:r w:rsidRPr="00B92CBF">
              <w:rPr>
                <w:b/>
                <w:bCs/>
                <w:caps/>
                <w:szCs w:val="24"/>
              </w:rPr>
              <w:t>Подкрепа за МСП чрез инстРумента SAFE</w:t>
            </w:r>
          </w:p>
        </w:tc>
      </w:tr>
    </w:tbl>
    <w:p w:rsidR="00DD1B49" w:rsidRPr="00B92CBF" w:rsidRDefault="00DD1B49" w:rsidP="00DD1B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DD1B49" w:rsidRPr="00B92CBF" w:rsidTr="00F50250">
        <w:tc>
          <w:tcPr>
            <w:tcW w:w="4986" w:type="dxa"/>
            <w:shd w:val="clear" w:color="auto" w:fill="auto"/>
          </w:tcPr>
          <w:p w:rsidR="00DD1B49" w:rsidRPr="00B92CBF" w:rsidRDefault="00DD1B49" w:rsidP="00DD1B49">
            <w:r w:rsidRPr="00B92CBF">
              <w:fldChar w:fldCharType="begin" w:fldLock="1">
                <w:ffData>
                  <w:name w:val="Check1"/>
                  <w:enabled/>
                  <w:calcOnExit w:val="0"/>
                  <w:checkBox>
                    <w:sizeAuto/>
                    <w:default w:val="0"/>
                  </w:checkBox>
                </w:ffData>
              </w:fldChar>
            </w:r>
            <w:r w:rsidRPr="00B92CBF">
              <w:instrText xml:space="preserve"> FORMCHECKBOX </w:instrText>
            </w:r>
            <w:r w:rsidR="004A63C0">
              <w:fldChar w:fldCharType="separate"/>
            </w:r>
            <w:r w:rsidRPr="00B92CBF">
              <w:fldChar w:fldCharType="end"/>
            </w:r>
            <w:r w:rsidRPr="00B92CBF">
              <w:t xml:space="preserve">  Цялата приоритетна ос ще се изпълнява само чрез финансови инструменти </w:t>
            </w:r>
          </w:p>
          <w:p w:rsidR="00DD1B49" w:rsidRPr="00B92CBF" w:rsidRDefault="00DD1B49" w:rsidP="00DD1B49"/>
        </w:tc>
        <w:tc>
          <w:tcPr>
            <w:tcW w:w="2352" w:type="dxa"/>
            <w:shd w:val="clear" w:color="auto" w:fill="auto"/>
          </w:tcPr>
          <w:p w:rsidR="00DD1B49" w:rsidRPr="00B92CBF" w:rsidRDefault="00DD1B49" w:rsidP="00DD1B49"/>
        </w:tc>
      </w:tr>
      <w:tr w:rsidR="00DD1B49" w:rsidRPr="00B92CBF" w:rsidTr="00F50250">
        <w:tc>
          <w:tcPr>
            <w:tcW w:w="4986" w:type="dxa"/>
            <w:shd w:val="clear" w:color="auto" w:fill="auto"/>
          </w:tcPr>
          <w:p w:rsidR="00DD1B49" w:rsidRPr="00B92CBF" w:rsidRDefault="00DD1B49" w:rsidP="00DD1B49">
            <w:r w:rsidRPr="00B92CBF">
              <w:fldChar w:fldCharType="begin" w:fldLock="1">
                <w:ffData>
                  <w:name w:val="Check2"/>
                  <w:enabled/>
                  <w:calcOnExit w:val="0"/>
                  <w:checkBox>
                    <w:sizeAuto/>
                    <w:default w:val="0"/>
                  </w:checkBox>
                </w:ffData>
              </w:fldChar>
            </w:r>
            <w:r w:rsidRPr="00B92CBF">
              <w:instrText xml:space="preserve"> FORMCHECKBOX </w:instrText>
            </w:r>
            <w:r w:rsidR="004A63C0">
              <w:fldChar w:fldCharType="separate"/>
            </w:r>
            <w:r w:rsidRPr="00B92CBF">
              <w:fldChar w:fldCharType="end"/>
            </w:r>
            <w:r w:rsidRPr="00B92CBF">
              <w:t xml:space="preserve">  Цялата приоритетна ос ще се изпълнява само чрез финансови инструменти, организирани на равнището на Съюза </w:t>
            </w:r>
          </w:p>
          <w:p w:rsidR="00DD1B49" w:rsidRPr="00B92CBF" w:rsidRDefault="00DD1B49" w:rsidP="00DD1B49"/>
        </w:tc>
        <w:tc>
          <w:tcPr>
            <w:tcW w:w="2352" w:type="dxa"/>
            <w:shd w:val="clear" w:color="auto" w:fill="auto"/>
          </w:tcPr>
          <w:p w:rsidR="00DD1B49" w:rsidRPr="00B92CBF" w:rsidRDefault="00DD1B49" w:rsidP="00DD1B49"/>
        </w:tc>
      </w:tr>
      <w:tr w:rsidR="00DD1B49" w:rsidRPr="00B92CBF" w:rsidTr="00F50250">
        <w:tc>
          <w:tcPr>
            <w:tcW w:w="4986" w:type="dxa"/>
            <w:shd w:val="clear" w:color="auto" w:fill="auto"/>
          </w:tcPr>
          <w:p w:rsidR="00DD1B49" w:rsidRPr="00B92CBF" w:rsidRDefault="00DD1B49" w:rsidP="00DD1B49">
            <w:r w:rsidRPr="00B92CBF">
              <w:fldChar w:fldCharType="begin" w:fldLock="1">
                <w:ffData>
                  <w:name w:val="Check3"/>
                  <w:enabled/>
                  <w:calcOnExit w:val="0"/>
                  <w:checkBox>
                    <w:sizeAuto/>
                    <w:default w:val="0"/>
                  </w:checkBox>
                </w:ffData>
              </w:fldChar>
            </w:r>
            <w:r w:rsidRPr="00B92CBF">
              <w:instrText xml:space="preserve"> FORMCHECKBOX </w:instrText>
            </w:r>
            <w:r w:rsidR="004A63C0">
              <w:fldChar w:fldCharType="separate"/>
            </w:r>
            <w:r w:rsidRPr="00B92CBF">
              <w:fldChar w:fldCharType="end"/>
            </w:r>
            <w:r w:rsidRPr="00B92CBF">
              <w:t xml:space="preserve">  Цялата приоритетна ос ще се изпълнява само чрез ръководено от общностите местно развитие</w:t>
            </w:r>
          </w:p>
          <w:p w:rsidR="00DD1B49" w:rsidRPr="00B92CBF" w:rsidRDefault="00DD1B49" w:rsidP="00DD1B49"/>
        </w:tc>
        <w:tc>
          <w:tcPr>
            <w:tcW w:w="2352" w:type="dxa"/>
            <w:shd w:val="clear" w:color="auto" w:fill="auto"/>
          </w:tcPr>
          <w:p w:rsidR="00DD1B49" w:rsidRPr="00B92CBF" w:rsidRDefault="00DD1B49" w:rsidP="00DD1B49"/>
        </w:tc>
      </w:tr>
      <w:tr w:rsidR="00DD1B49" w:rsidRPr="00B92CBF" w:rsidTr="00F50250">
        <w:tc>
          <w:tcPr>
            <w:tcW w:w="4986" w:type="dxa"/>
            <w:shd w:val="clear" w:color="auto" w:fill="auto"/>
          </w:tcPr>
          <w:p w:rsidR="00DD1B49" w:rsidRPr="00B92CBF" w:rsidRDefault="00DD1B49" w:rsidP="00DD1B49">
            <w:r w:rsidRPr="00B92CBF">
              <w:fldChar w:fldCharType="begin" w:fldLock="1">
                <w:ffData>
                  <w:name w:val="Check3"/>
                  <w:enabled/>
                  <w:calcOnExit w:val="0"/>
                  <w:checkBox>
                    <w:sizeAuto/>
                    <w:default w:val="0"/>
                  </w:checkBox>
                </w:ffData>
              </w:fldChar>
            </w:r>
            <w:r w:rsidRPr="00B92CBF">
              <w:instrText xml:space="preserve"> FORMCHECKBOX </w:instrText>
            </w:r>
            <w:r w:rsidR="004A63C0">
              <w:fldChar w:fldCharType="separate"/>
            </w:r>
            <w:r w:rsidRPr="00B92CBF">
              <w:fldChar w:fldCharType="end"/>
            </w:r>
            <w:r w:rsidRPr="00B92CBF">
              <w:t xml:space="preserve"> За ЕСФ: Цялата приоритетна ос е предназначена за социални иновации, за транснационално сътрудничество или и за двете</w:t>
            </w:r>
            <w:r w:rsidRPr="00B92CBF">
              <w:rPr>
                <w:i/>
              </w:rPr>
              <w:t xml:space="preserve"> </w:t>
            </w:r>
          </w:p>
        </w:tc>
        <w:tc>
          <w:tcPr>
            <w:tcW w:w="2352" w:type="dxa"/>
            <w:shd w:val="clear" w:color="auto" w:fill="auto"/>
          </w:tcPr>
          <w:p w:rsidR="00DD1B49" w:rsidRPr="00B92CBF" w:rsidRDefault="00DD1B49" w:rsidP="00DD1B49"/>
        </w:tc>
      </w:tr>
      <w:tr w:rsidR="00DD1B49" w:rsidRPr="00B92CBF" w:rsidTr="00F50250">
        <w:tc>
          <w:tcPr>
            <w:tcW w:w="4986" w:type="dxa"/>
            <w:shd w:val="clear" w:color="auto" w:fill="auto"/>
          </w:tcPr>
          <w:p w:rsidR="00DD1B49" w:rsidRPr="00B92CBF" w:rsidRDefault="00DD1B49" w:rsidP="00DD1B49">
            <w:pPr>
              <w:autoSpaceDE w:val="0"/>
              <w:autoSpaceDN w:val="0"/>
              <w:adjustRightInd w:val="0"/>
              <w:spacing w:before="0" w:after="0"/>
              <w:rPr>
                <w:rFonts w:eastAsia="Times New Roman"/>
                <w:color w:val="000000"/>
                <w:szCs w:val="24"/>
                <w:lang w:eastAsia="en-US"/>
              </w:rPr>
            </w:pPr>
            <w:r w:rsidRPr="00B92CBF">
              <w:rPr>
                <w:rFonts w:ascii="Wingdings" w:eastAsia="Times New Roman" w:hAnsi="Wingdings"/>
                <w:sz w:val="26"/>
                <w:szCs w:val="26"/>
                <w:lang w:val="en-GB"/>
              </w:rPr>
              <w:t></w:t>
            </w:r>
            <w:r w:rsidRPr="00B92CBF">
              <w:rPr>
                <w:rFonts w:eastAsia="Times New Roman"/>
                <w:szCs w:val="24"/>
                <w:lang w:val="en-GB" w:eastAsia="en-US"/>
              </w:rPr>
              <w:t xml:space="preserve"> </w:t>
            </w:r>
            <w:r w:rsidRPr="00B92CBF">
              <w:rPr>
                <w:rFonts w:eastAsia="Times New Roman"/>
                <w:color w:val="000000"/>
                <w:szCs w:val="24"/>
                <w:lang w:eastAsia="en-US"/>
              </w:rPr>
              <w:t>The entire priority axis is dedicated to SAFE (Article 25b)</w:t>
            </w:r>
          </w:p>
        </w:tc>
        <w:tc>
          <w:tcPr>
            <w:tcW w:w="2352" w:type="dxa"/>
            <w:shd w:val="clear" w:color="auto" w:fill="auto"/>
          </w:tcPr>
          <w:p w:rsidR="00DD1B49" w:rsidRPr="00B92CBF" w:rsidRDefault="00DD1B49" w:rsidP="00DD1B49">
            <w:pPr>
              <w:rPr>
                <w:i/>
                <w:color w:val="8DB3E2"/>
                <w:sz w:val="18"/>
              </w:rPr>
            </w:pPr>
          </w:p>
        </w:tc>
      </w:tr>
    </w:tbl>
    <w:p w:rsidR="00DD1B49" w:rsidRPr="00B92CBF" w:rsidRDefault="00DD1B49" w:rsidP="00DD1B49">
      <w:pPr>
        <w:ind w:left="1418" w:hanging="1418"/>
        <w:rPr>
          <w:b/>
        </w:rPr>
      </w:pPr>
    </w:p>
    <w:p w:rsidR="00DD1B49" w:rsidRPr="00B92CBF" w:rsidRDefault="00DD1B49" w:rsidP="00DD1B49">
      <w:pPr>
        <w:ind w:left="1418" w:hanging="1418"/>
      </w:pPr>
      <w:r w:rsidRPr="00B92CBF">
        <w:rPr>
          <w:b/>
        </w:rPr>
        <w:t>2.А.2.</w:t>
      </w:r>
      <w:r w:rsidRPr="00B92CBF">
        <w:tab/>
      </w:r>
      <w:r w:rsidRPr="00B92CBF">
        <w:rPr>
          <w:b/>
        </w:rPr>
        <w:t>Обосновка за определянето на дадена приоритетна ос, която обхваща повече от една категория региони, тематична цел</w:t>
      </w:r>
      <w:r w:rsidRPr="00B92CBF">
        <w:t xml:space="preserve"> </w:t>
      </w:r>
      <w:r w:rsidRPr="00B92CBF">
        <w:rPr>
          <w:b/>
        </w:rPr>
        <w:t>или фонд</w:t>
      </w:r>
      <w:r w:rsidRPr="00B92CBF">
        <w:t xml:space="preserve"> (където е приложимо)</w:t>
      </w:r>
    </w:p>
    <w:p w:rsidR="00DD1B49" w:rsidRPr="00B92CBF" w:rsidRDefault="00DD1B49" w:rsidP="00DD1B49">
      <w:pPr>
        <w:ind w:left="1418" w:hanging="1418"/>
      </w:pPr>
      <w:r w:rsidRPr="00B92CBF">
        <w:t>(Позоваване: член 96, параграф 1 от Регламент (ЕС) № 1303/2013)</w:t>
      </w:r>
    </w:p>
    <w:p w:rsidR="00DD1B49" w:rsidRPr="00B92CBF" w:rsidRDefault="00DD1B49" w:rsidP="00DD1B49">
      <w:pPr>
        <w:spacing w:before="0" w:after="0"/>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DD1B49" w:rsidRPr="00B92CBF" w:rsidTr="00F50250">
        <w:tc>
          <w:tcPr>
            <w:tcW w:w="9286" w:type="dxa"/>
            <w:shd w:val="clear" w:color="auto" w:fill="auto"/>
          </w:tcPr>
          <w:p w:rsidR="00DD1B49" w:rsidRPr="00B92CBF" w:rsidRDefault="00DD1B49" w:rsidP="00DD1B49">
            <w:pPr>
              <w:spacing w:beforeAutospacing="1" w:afterAutospacing="1"/>
              <w:rPr>
                <w:szCs w:val="22"/>
                <w:lang w:eastAsia="bg-BG"/>
              </w:rPr>
            </w:pPr>
            <w:r w:rsidRPr="00B92CBF">
              <w:rPr>
                <w:szCs w:val="22"/>
                <w:lang w:eastAsia="bg-BG"/>
              </w:rPr>
              <w:t>Териториалният обхват покрива всички региони (NUTS II). Те са категоризирани като по-слабо развити региони</w:t>
            </w:r>
            <w:r w:rsidRPr="00B92CBF" w:rsidDel="00A61528">
              <w:rPr>
                <w:szCs w:val="22"/>
                <w:lang w:eastAsia="bg-BG"/>
              </w:rPr>
              <w:t xml:space="preserve"> </w:t>
            </w:r>
            <w:r w:rsidRPr="00B92CBF">
              <w:rPr>
                <w:szCs w:val="22"/>
                <w:lang w:eastAsia="bg-BG"/>
              </w:rPr>
              <w:t xml:space="preserve">(less developed regions). </w:t>
            </w:r>
          </w:p>
          <w:p w:rsidR="00DD1B49" w:rsidRPr="00B92CBF" w:rsidRDefault="00DD1B49" w:rsidP="00DD1B49">
            <w:pPr>
              <w:spacing w:beforeAutospacing="1" w:afterAutospacing="1"/>
              <w:rPr>
                <w:i/>
                <w:color w:val="4F81BD"/>
                <w:sz w:val="20"/>
                <w:szCs w:val="22"/>
                <w:lang w:eastAsia="bg-BG"/>
              </w:rPr>
            </w:pPr>
            <w:r w:rsidRPr="00B92CBF">
              <w:rPr>
                <w:szCs w:val="22"/>
                <w:lang w:eastAsia="bg-BG"/>
              </w:rPr>
              <w:t xml:space="preserve">Приоритетна ос </w:t>
            </w:r>
            <w:r w:rsidR="00DA72DC" w:rsidRPr="00B92CBF">
              <w:rPr>
                <w:szCs w:val="22"/>
                <w:lang w:eastAsia="bg-BG"/>
              </w:rPr>
              <w:t>6</w:t>
            </w:r>
            <w:r w:rsidRPr="00B92CBF">
              <w:rPr>
                <w:szCs w:val="22"/>
                <w:lang w:eastAsia="bg-BG"/>
              </w:rPr>
              <w:t xml:space="preserve"> е насочена към изпълнение на </w:t>
            </w:r>
            <w:r w:rsidRPr="00B92CBF">
              <w:rPr>
                <w:szCs w:val="24"/>
                <w:lang w:eastAsia="bg-BG"/>
              </w:rPr>
              <w:t>тематична цел 3 от Общия регламент: „</w:t>
            </w:r>
            <w:r w:rsidRPr="00B92CBF">
              <w:rPr>
                <w:noProof/>
                <w:szCs w:val="24"/>
                <w:lang w:eastAsia="fr-BE"/>
              </w:rPr>
              <w:t>Подобряване на конкурентоспособността на МСП и на селскостопанския сектор (за ЕЗФРСР), и на сектора на рибарството и аквакултурите (за ЕФМДР)</w:t>
            </w:r>
            <w:r w:rsidRPr="00B92CBF">
              <w:rPr>
                <w:szCs w:val="24"/>
                <w:lang w:eastAsia="bg-BG"/>
              </w:rPr>
              <w:t xml:space="preserve">“ от Регламент </w:t>
            </w:r>
            <w:r w:rsidRPr="00B92CBF">
              <w:rPr>
                <w:szCs w:val="24"/>
                <w:lang w:eastAsia="bg-BG"/>
              </w:rPr>
              <w:lastRenderedPageBreak/>
              <w:t>(ЕС) 1303/2013.</w:t>
            </w:r>
            <w:r w:rsidRPr="00B92CBF">
              <w:t xml:space="preserve"> </w:t>
            </w:r>
            <w:r w:rsidRPr="00B92CBF">
              <w:rPr>
                <w:szCs w:val="24"/>
                <w:lang w:eastAsia="bg-BG"/>
              </w:rPr>
              <w:t xml:space="preserve">Приоритетна ос </w:t>
            </w:r>
            <w:r w:rsidR="0027253B" w:rsidRPr="00B92CBF">
              <w:rPr>
                <w:szCs w:val="24"/>
                <w:lang w:val="en-US" w:eastAsia="bg-BG"/>
              </w:rPr>
              <w:t>6</w:t>
            </w:r>
            <w:r w:rsidRPr="00B92CBF">
              <w:rPr>
                <w:szCs w:val="24"/>
                <w:lang w:eastAsia="bg-BG"/>
              </w:rPr>
              <w:t xml:space="preserve"> ще се съфинансира от ЕФРР и КФ, в съответствие с разпоредбите на чл. 25б, параграф3</w:t>
            </w:r>
            <w:r w:rsidRPr="00B92CBF">
              <w:t xml:space="preserve"> </w:t>
            </w:r>
            <w:r w:rsidRPr="00B92CBF">
              <w:rPr>
                <w:szCs w:val="24"/>
                <w:lang w:eastAsia="bg-BG"/>
              </w:rPr>
              <w:t>от Регламент (ЕС) 1303/2013.</w:t>
            </w:r>
          </w:p>
        </w:tc>
      </w:tr>
    </w:tbl>
    <w:p w:rsidR="00DD1B49" w:rsidRPr="00B92CBF" w:rsidRDefault="00DD1B49" w:rsidP="00DD1B49">
      <w:pPr>
        <w:rPr>
          <w:sz w:val="18"/>
          <w:szCs w:val="18"/>
        </w:rPr>
      </w:pPr>
    </w:p>
    <w:p w:rsidR="00DD1B49" w:rsidRPr="00B92CBF" w:rsidRDefault="00DD1B49" w:rsidP="00DD1B49">
      <w:pPr>
        <w:rPr>
          <w:b/>
        </w:rPr>
      </w:pPr>
      <w:r w:rsidRPr="00B92CBF">
        <w:rPr>
          <w:b/>
        </w:rPr>
        <w:t>2.А.3</w:t>
      </w:r>
      <w:r w:rsidRPr="00B92CBF">
        <w:rPr>
          <w:b/>
        </w:rPr>
        <w:tab/>
        <w:t>Фонд, категория региони и основа за изчисляване на подкрепата от Съюза</w:t>
      </w:r>
    </w:p>
    <w:p w:rsidR="00DD1B49" w:rsidRPr="00B92CBF" w:rsidRDefault="00DD1B49" w:rsidP="00DD1B49">
      <w:pPr>
        <w:rPr>
          <w:b/>
        </w:rPr>
      </w:pPr>
      <w:r w:rsidRPr="00B92CBF">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DD1B49" w:rsidRPr="00B92CBF" w:rsidTr="00F50250">
        <w:tc>
          <w:tcPr>
            <w:tcW w:w="3544" w:type="dxa"/>
            <w:shd w:val="clear" w:color="auto" w:fill="auto"/>
          </w:tcPr>
          <w:p w:rsidR="00DD1B49" w:rsidRPr="00B92CBF" w:rsidRDefault="00DD1B49" w:rsidP="00DD1B49">
            <w:pPr>
              <w:rPr>
                <w:i/>
              </w:rPr>
            </w:pPr>
            <w:r w:rsidRPr="00B92CBF">
              <w:rPr>
                <w:i/>
              </w:rPr>
              <w:t>Фонд</w:t>
            </w:r>
          </w:p>
        </w:tc>
        <w:tc>
          <w:tcPr>
            <w:tcW w:w="5557" w:type="dxa"/>
            <w:shd w:val="clear" w:color="auto" w:fill="auto"/>
          </w:tcPr>
          <w:p w:rsidR="00DD1B49" w:rsidRPr="00B92CBF" w:rsidRDefault="00DD1B49" w:rsidP="00DD1B49">
            <w:pPr>
              <w:jc w:val="left"/>
              <w:rPr>
                <w:i/>
                <w:color w:val="8DB3E2"/>
                <w:sz w:val="18"/>
                <w:szCs w:val="18"/>
              </w:rPr>
            </w:pPr>
            <w:r w:rsidRPr="00B92CBF">
              <w:rPr>
                <w:szCs w:val="24"/>
              </w:rPr>
              <w:t>Европейски фонд за регионално развитие</w:t>
            </w:r>
          </w:p>
        </w:tc>
      </w:tr>
      <w:tr w:rsidR="00DD1B49" w:rsidRPr="00B92CBF" w:rsidTr="00F50250">
        <w:tc>
          <w:tcPr>
            <w:tcW w:w="3544" w:type="dxa"/>
            <w:shd w:val="clear" w:color="auto" w:fill="auto"/>
          </w:tcPr>
          <w:p w:rsidR="00DD1B49" w:rsidRPr="00B92CBF" w:rsidRDefault="00DD1B49" w:rsidP="00DD1B49">
            <w:pPr>
              <w:rPr>
                <w:i/>
              </w:rPr>
            </w:pPr>
            <w:r w:rsidRPr="00B92CBF">
              <w:rPr>
                <w:i/>
              </w:rPr>
              <w:t>Категория региони</w:t>
            </w:r>
          </w:p>
        </w:tc>
        <w:tc>
          <w:tcPr>
            <w:tcW w:w="5557" w:type="dxa"/>
            <w:shd w:val="clear" w:color="auto" w:fill="auto"/>
          </w:tcPr>
          <w:p w:rsidR="00DD1B49" w:rsidRPr="00B92CBF" w:rsidRDefault="00DD1B49" w:rsidP="00DD1B49">
            <w:pPr>
              <w:jc w:val="left"/>
              <w:rPr>
                <w:iCs/>
                <w:color w:val="8DB3E2"/>
                <w:sz w:val="18"/>
                <w:szCs w:val="18"/>
              </w:rPr>
            </w:pPr>
            <w:r w:rsidRPr="00B92CBF">
              <w:rPr>
                <w:szCs w:val="24"/>
              </w:rPr>
              <w:t>По-слабо развити региони</w:t>
            </w:r>
          </w:p>
        </w:tc>
      </w:tr>
      <w:tr w:rsidR="00DD1B49" w:rsidRPr="00B92CBF" w:rsidTr="00F50250">
        <w:tc>
          <w:tcPr>
            <w:tcW w:w="3544" w:type="dxa"/>
            <w:shd w:val="clear" w:color="auto" w:fill="auto"/>
          </w:tcPr>
          <w:p w:rsidR="00DD1B49" w:rsidRPr="00B92CBF" w:rsidRDefault="00DD1B49" w:rsidP="00DD1B49">
            <w:pPr>
              <w:rPr>
                <w:i/>
              </w:rPr>
            </w:pPr>
            <w:r w:rsidRPr="00B92CBF">
              <w:rPr>
                <w:i/>
              </w:rPr>
              <w:t>Основа за изчисляване (общо допустими разходи или допустими публични разходи)</w:t>
            </w:r>
          </w:p>
        </w:tc>
        <w:tc>
          <w:tcPr>
            <w:tcW w:w="5557" w:type="dxa"/>
            <w:shd w:val="clear" w:color="auto" w:fill="auto"/>
          </w:tcPr>
          <w:p w:rsidR="00DD1B49" w:rsidRPr="00B92CBF" w:rsidRDefault="00DD1B49" w:rsidP="00DD1B49">
            <w:pPr>
              <w:jc w:val="left"/>
              <w:rPr>
                <w:i/>
                <w:color w:val="8DB3E2"/>
                <w:sz w:val="18"/>
                <w:szCs w:val="18"/>
              </w:rPr>
            </w:pPr>
            <w:r w:rsidRPr="00B92CBF">
              <w:t>Допустими публични разходи</w:t>
            </w:r>
          </w:p>
        </w:tc>
      </w:tr>
      <w:tr w:rsidR="00DD1B49" w:rsidRPr="00B92CBF" w:rsidTr="00F50250">
        <w:tc>
          <w:tcPr>
            <w:tcW w:w="3544" w:type="dxa"/>
            <w:shd w:val="clear" w:color="auto" w:fill="auto"/>
          </w:tcPr>
          <w:p w:rsidR="00DD1B49" w:rsidRPr="00B92CBF" w:rsidRDefault="00DD1B49" w:rsidP="00DD1B49">
            <w:pPr>
              <w:rPr>
                <w:i/>
              </w:rPr>
            </w:pPr>
            <w:r w:rsidRPr="00B92CBF">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rsidR="00DD1B49" w:rsidRPr="00B92CBF" w:rsidRDefault="00DD1B49" w:rsidP="00DD1B49">
            <w:pPr>
              <w:jc w:val="left"/>
              <w:rPr>
                <w:i/>
                <w:color w:val="8DB3E2"/>
                <w:sz w:val="18"/>
                <w:szCs w:val="18"/>
              </w:rPr>
            </w:pPr>
            <w:r w:rsidRPr="00B92CBF">
              <w:t>Н.П.</w:t>
            </w:r>
          </w:p>
        </w:tc>
      </w:tr>
    </w:tbl>
    <w:p w:rsidR="00DD1B49" w:rsidRPr="00B92CBF" w:rsidRDefault="00DD1B49" w:rsidP="00DD1B49">
      <w:pPr>
        <w:rPr>
          <w:i/>
        </w:rPr>
      </w:pPr>
    </w:p>
    <w:p w:rsidR="00DD1B49" w:rsidRPr="00B92CBF" w:rsidRDefault="00DD1B49" w:rsidP="00DD1B49">
      <w:pPr>
        <w:rPr>
          <w:i/>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DD1B49" w:rsidRPr="00B92CBF" w:rsidTr="00F50250">
        <w:tc>
          <w:tcPr>
            <w:tcW w:w="3544" w:type="dxa"/>
            <w:shd w:val="clear" w:color="auto" w:fill="auto"/>
          </w:tcPr>
          <w:p w:rsidR="00DD1B49" w:rsidRPr="00B92CBF" w:rsidRDefault="00DD1B49" w:rsidP="00DD1B49">
            <w:pPr>
              <w:rPr>
                <w:i/>
              </w:rPr>
            </w:pPr>
            <w:r w:rsidRPr="00B92CBF">
              <w:rPr>
                <w:i/>
              </w:rPr>
              <w:t>Фонд</w:t>
            </w:r>
          </w:p>
        </w:tc>
        <w:tc>
          <w:tcPr>
            <w:tcW w:w="5557" w:type="dxa"/>
            <w:shd w:val="clear" w:color="auto" w:fill="auto"/>
          </w:tcPr>
          <w:p w:rsidR="00DD1B49" w:rsidRPr="00B92CBF" w:rsidRDefault="00DD1B49" w:rsidP="00DD1B49">
            <w:pPr>
              <w:jc w:val="left"/>
              <w:rPr>
                <w:i/>
                <w:color w:val="8DB3E2"/>
                <w:sz w:val="18"/>
                <w:szCs w:val="18"/>
              </w:rPr>
            </w:pPr>
            <w:r w:rsidRPr="00B92CBF">
              <w:rPr>
                <w:szCs w:val="24"/>
              </w:rPr>
              <w:t>Кохезионен</w:t>
            </w:r>
            <w:r w:rsidRPr="00B92CBF">
              <w:rPr>
                <w:i/>
                <w:color w:val="8DB3E2"/>
                <w:szCs w:val="18"/>
              </w:rPr>
              <w:t xml:space="preserve"> </w:t>
            </w:r>
            <w:r w:rsidRPr="00B92CBF">
              <w:rPr>
                <w:szCs w:val="24"/>
              </w:rPr>
              <w:t>фонд</w:t>
            </w:r>
          </w:p>
        </w:tc>
      </w:tr>
      <w:tr w:rsidR="00DD1B49" w:rsidRPr="00B92CBF" w:rsidTr="00F50250">
        <w:tc>
          <w:tcPr>
            <w:tcW w:w="3544" w:type="dxa"/>
            <w:shd w:val="clear" w:color="auto" w:fill="auto"/>
          </w:tcPr>
          <w:p w:rsidR="00DD1B49" w:rsidRPr="00B92CBF" w:rsidRDefault="00DD1B49" w:rsidP="00DD1B49">
            <w:pPr>
              <w:rPr>
                <w:i/>
              </w:rPr>
            </w:pPr>
            <w:r w:rsidRPr="00B92CBF">
              <w:rPr>
                <w:i/>
              </w:rPr>
              <w:t>Категория региони</w:t>
            </w:r>
          </w:p>
        </w:tc>
        <w:tc>
          <w:tcPr>
            <w:tcW w:w="5557" w:type="dxa"/>
            <w:shd w:val="clear" w:color="auto" w:fill="auto"/>
          </w:tcPr>
          <w:p w:rsidR="00DD1B49" w:rsidRPr="00B92CBF" w:rsidRDefault="00DD1B49" w:rsidP="00DD1B49">
            <w:pPr>
              <w:jc w:val="left"/>
              <w:rPr>
                <w:iCs/>
                <w:color w:val="8DB3E2"/>
                <w:sz w:val="18"/>
                <w:szCs w:val="18"/>
                <w:lang w:val="en-US"/>
              </w:rPr>
            </w:pPr>
            <w:r w:rsidRPr="00B92CBF">
              <w:t>Н</w:t>
            </w:r>
            <w:r w:rsidRPr="00B92CBF">
              <w:rPr>
                <w:lang w:val="en-US"/>
              </w:rPr>
              <w:t>.</w:t>
            </w:r>
            <w:r w:rsidRPr="00B92CBF">
              <w:t>П</w:t>
            </w:r>
            <w:r w:rsidRPr="00B92CBF">
              <w:rPr>
                <w:lang w:val="en-US"/>
              </w:rPr>
              <w:t>.</w:t>
            </w:r>
          </w:p>
        </w:tc>
      </w:tr>
      <w:tr w:rsidR="00DD1B49" w:rsidRPr="00B92CBF" w:rsidTr="00F50250">
        <w:tc>
          <w:tcPr>
            <w:tcW w:w="3544" w:type="dxa"/>
            <w:shd w:val="clear" w:color="auto" w:fill="auto"/>
          </w:tcPr>
          <w:p w:rsidR="00DD1B49" w:rsidRPr="00B92CBF" w:rsidRDefault="00DD1B49" w:rsidP="00DD1B49">
            <w:pPr>
              <w:rPr>
                <w:i/>
              </w:rPr>
            </w:pPr>
            <w:r w:rsidRPr="00B92CBF">
              <w:rPr>
                <w:i/>
              </w:rPr>
              <w:t>Основа за изчисляване (общо допустими разходи или допустими публични разходи)</w:t>
            </w:r>
          </w:p>
        </w:tc>
        <w:tc>
          <w:tcPr>
            <w:tcW w:w="5557" w:type="dxa"/>
            <w:shd w:val="clear" w:color="auto" w:fill="auto"/>
          </w:tcPr>
          <w:p w:rsidR="00DD1B49" w:rsidRPr="00B92CBF" w:rsidRDefault="00DD1B49" w:rsidP="00DD1B49">
            <w:pPr>
              <w:jc w:val="left"/>
              <w:rPr>
                <w:i/>
                <w:color w:val="8DB3E2"/>
                <w:sz w:val="18"/>
                <w:szCs w:val="18"/>
              </w:rPr>
            </w:pPr>
            <w:r w:rsidRPr="00B92CBF">
              <w:t>Допустими публични разходи</w:t>
            </w:r>
          </w:p>
        </w:tc>
      </w:tr>
      <w:tr w:rsidR="00DD1B49" w:rsidRPr="00B92CBF" w:rsidTr="00F50250">
        <w:tc>
          <w:tcPr>
            <w:tcW w:w="3544" w:type="dxa"/>
            <w:shd w:val="clear" w:color="auto" w:fill="auto"/>
          </w:tcPr>
          <w:p w:rsidR="00DD1B49" w:rsidRPr="00B92CBF" w:rsidRDefault="00DD1B49" w:rsidP="00DD1B49">
            <w:pPr>
              <w:rPr>
                <w:i/>
              </w:rPr>
            </w:pPr>
            <w:r w:rsidRPr="00B92CBF">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rsidR="00DD1B49" w:rsidRPr="00B92CBF" w:rsidRDefault="00DD1B49" w:rsidP="00DD1B49">
            <w:pPr>
              <w:jc w:val="left"/>
              <w:rPr>
                <w:i/>
                <w:color w:val="8DB3E2"/>
                <w:sz w:val="18"/>
                <w:szCs w:val="18"/>
              </w:rPr>
            </w:pPr>
            <w:r w:rsidRPr="00B92CBF">
              <w:t>Н.П.</w:t>
            </w:r>
          </w:p>
        </w:tc>
      </w:tr>
    </w:tbl>
    <w:p w:rsidR="00DD1B49" w:rsidRPr="00B92CBF" w:rsidRDefault="00DD1B49" w:rsidP="00DD1B49">
      <w:pPr>
        <w:rPr>
          <w:i/>
        </w:rPr>
      </w:pPr>
    </w:p>
    <w:p w:rsidR="00DD1B49" w:rsidRPr="00B92CBF" w:rsidRDefault="00DD1B49" w:rsidP="00DD1B49">
      <w:r w:rsidRPr="00B92CBF">
        <w:rPr>
          <w:b/>
        </w:rPr>
        <w:t>2.А.4</w:t>
      </w:r>
      <w:r w:rsidRPr="00B92CBF">
        <w:rPr>
          <w:b/>
        </w:rPr>
        <w:tab/>
        <w:t>Инвестиционен приоритет</w:t>
      </w:r>
      <w:r w:rsidRPr="00B92CBF">
        <w:t xml:space="preserve"> </w:t>
      </w:r>
    </w:p>
    <w:p w:rsidR="00DD1B49" w:rsidRPr="00B92CBF" w:rsidRDefault="00DD1B49" w:rsidP="00DD1B49">
      <w:r w:rsidRPr="00B92CBF">
        <w:t>(повтаря се за всеки инвестиционен приоритет в рамките на приоритетната ос)</w:t>
      </w:r>
    </w:p>
    <w:tbl>
      <w:tblPr>
        <w:tblW w:w="89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841"/>
      </w:tblGrid>
      <w:tr w:rsidR="00DD1B49" w:rsidRPr="00B92CBF" w:rsidTr="00F50250">
        <w:tc>
          <w:tcPr>
            <w:tcW w:w="3119" w:type="dxa"/>
            <w:shd w:val="clear" w:color="auto" w:fill="auto"/>
          </w:tcPr>
          <w:p w:rsidR="00DD1B49" w:rsidRPr="00B92CBF" w:rsidRDefault="00DD1B49" w:rsidP="00DD1B49">
            <w:pPr>
              <w:rPr>
                <w:i/>
              </w:rPr>
            </w:pPr>
            <w:r w:rsidRPr="00B92CBF">
              <w:rPr>
                <w:i/>
              </w:rPr>
              <w:t>Инвестиционен приоритет</w:t>
            </w:r>
          </w:p>
        </w:tc>
        <w:tc>
          <w:tcPr>
            <w:tcW w:w="5841" w:type="dxa"/>
            <w:shd w:val="clear" w:color="auto" w:fill="auto"/>
          </w:tcPr>
          <w:p w:rsidR="00DD1B49" w:rsidRPr="00B92CBF" w:rsidRDefault="00DD1B49" w:rsidP="00DD1B49">
            <w:pPr>
              <w:rPr>
                <w:noProof/>
                <w:szCs w:val="24"/>
                <w:lang w:eastAsia="fr-BE"/>
              </w:rPr>
            </w:pPr>
            <w:r w:rsidRPr="00B92CBF">
              <w:rPr>
                <w:b/>
                <w:szCs w:val="22"/>
                <w:lang w:eastAsia="bg-BG"/>
              </w:rPr>
              <w:t>Инвестиционен приоритет</w:t>
            </w:r>
            <w:r w:rsidRPr="00B92CBF">
              <w:rPr>
                <w:szCs w:val="22"/>
                <w:lang w:eastAsia="bg-BG"/>
              </w:rPr>
              <w:t xml:space="preserve"> </w:t>
            </w:r>
            <w:r w:rsidRPr="00B92CBF">
              <w:rPr>
                <w:b/>
                <w:bCs/>
                <w:szCs w:val="22"/>
                <w:lang w:eastAsia="bg-BG"/>
              </w:rPr>
              <w:t xml:space="preserve">3 </w:t>
            </w:r>
            <w:r w:rsidRPr="00B92CBF">
              <w:rPr>
                <w:b/>
                <w:szCs w:val="22"/>
                <w:lang w:eastAsia="bg-BG"/>
              </w:rPr>
              <w:t>(</w:t>
            </w:r>
            <w:r w:rsidRPr="00B92CBF">
              <w:rPr>
                <w:b/>
                <w:szCs w:val="22"/>
                <w:lang w:val="en-US" w:eastAsia="bg-BG"/>
              </w:rPr>
              <w:t>d</w:t>
            </w:r>
            <w:r w:rsidRPr="00B92CBF">
              <w:rPr>
                <w:b/>
                <w:szCs w:val="22"/>
                <w:lang w:eastAsia="bg-BG"/>
              </w:rPr>
              <w:t xml:space="preserve">) към ТЦ 3: </w:t>
            </w:r>
          </w:p>
          <w:p w:rsidR="00DD1B49" w:rsidRPr="00B92CBF" w:rsidRDefault="00DD1B49" w:rsidP="00DD1B49">
            <w:pPr>
              <w:rPr>
                <w:i/>
                <w:color w:val="8DB3E2"/>
                <w:sz w:val="18"/>
                <w:szCs w:val="18"/>
                <w:lang w:eastAsia="bg-BG"/>
              </w:rPr>
            </w:pPr>
            <w:r w:rsidRPr="00B92CBF">
              <w:rPr>
                <w:noProof/>
                <w:szCs w:val="24"/>
                <w:lang w:eastAsia="fr-BE"/>
              </w:rPr>
              <w:t>Предоставяне на подкрепа за капацитета на МСП за растеж в рамките на регионалните, националните и международните пазари и участие в процеса на иновации.</w:t>
            </w:r>
            <w:r w:rsidRPr="00B92CBF">
              <w:rPr>
                <w:b/>
                <w:szCs w:val="22"/>
                <w:lang w:eastAsia="bg-BG"/>
              </w:rPr>
              <w:t xml:space="preserve"> </w:t>
            </w:r>
          </w:p>
        </w:tc>
      </w:tr>
    </w:tbl>
    <w:p w:rsidR="00DD1B49" w:rsidRPr="00B92CBF" w:rsidRDefault="00DD1B49" w:rsidP="00DD1B49">
      <w:pPr>
        <w:spacing w:before="0" w:after="0"/>
        <w:rPr>
          <w:i/>
          <w:sz w:val="16"/>
          <w:szCs w:val="16"/>
        </w:rPr>
      </w:pPr>
    </w:p>
    <w:p w:rsidR="00DD1B49" w:rsidRPr="00B92CBF" w:rsidRDefault="00DD1B49" w:rsidP="00DD1B49">
      <w:pPr>
        <w:rPr>
          <w:b/>
        </w:rPr>
      </w:pPr>
      <w:r w:rsidRPr="00B92CBF">
        <w:rPr>
          <w:b/>
        </w:rPr>
        <w:lastRenderedPageBreak/>
        <w:t xml:space="preserve">2.А.5. </w:t>
      </w:r>
      <w:r w:rsidRPr="00B92CBF">
        <w:tab/>
      </w:r>
      <w:r w:rsidRPr="00B92CBF">
        <w:rPr>
          <w:b/>
        </w:rPr>
        <w:t xml:space="preserve">Специфични цели, съответстващи на инвестиционния приоритет, и очаквани резултати </w:t>
      </w:r>
    </w:p>
    <w:p w:rsidR="00DD1B49" w:rsidRPr="00B92CBF" w:rsidRDefault="00DD1B49" w:rsidP="00DD1B49">
      <w:r w:rsidRPr="00B92CBF">
        <w:t>(повтаря се за всяка специфична цел в рамките на инвестиционния приоритет)</w:t>
      </w:r>
    </w:p>
    <w:p w:rsidR="00DD1B49" w:rsidRPr="00B92CBF" w:rsidRDefault="00DD1B49" w:rsidP="00DD1B49">
      <w:r w:rsidRPr="00B92CBF">
        <w:t>(Позоваване: член 96, параграф 2, първа алинея, буква б), подточки i) и ii) от Регламент (EС) № 1303/2013)</w:t>
      </w:r>
    </w:p>
    <w:p w:rsidR="00DD1B49" w:rsidRPr="00B92CBF" w:rsidRDefault="00DD1B49" w:rsidP="00DD1B49">
      <w:pPr>
        <w:spacing w:before="0" w:after="0"/>
        <w:rPr>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DD1B49" w:rsidRPr="00B92CBF" w:rsidTr="00F50250">
        <w:trPr>
          <w:trHeight w:val="491"/>
        </w:trPr>
        <w:tc>
          <w:tcPr>
            <w:tcW w:w="2235" w:type="dxa"/>
            <w:shd w:val="clear" w:color="auto" w:fill="auto"/>
          </w:tcPr>
          <w:p w:rsidR="00DD1B49" w:rsidRPr="00B92CBF" w:rsidRDefault="00DD1B49" w:rsidP="00DD1B49">
            <w:pPr>
              <w:rPr>
                <w:i/>
              </w:rPr>
            </w:pPr>
            <w:r w:rsidRPr="00B92CBF">
              <w:rPr>
                <w:i/>
              </w:rPr>
              <w:t>Идентификация</w:t>
            </w:r>
          </w:p>
        </w:tc>
        <w:tc>
          <w:tcPr>
            <w:tcW w:w="6832" w:type="dxa"/>
            <w:shd w:val="clear" w:color="auto" w:fill="auto"/>
          </w:tcPr>
          <w:p w:rsidR="00DD1B49" w:rsidRPr="00B92CBF" w:rsidRDefault="00DD1B49" w:rsidP="00DD1B49">
            <w:pPr>
              <w:jc w:val="left"/>
              <w:rPr>
                <w:i/>
                <w:color w:val="8DB3E2"/>
                <w:sz w:val="18"/>
                <w:szCs w:val="18"/>
                <w:lang w:eastAsia="bg-BG"/>
              </w:rPr>
            </w:pPr>
            <w:r w:rsidRPr="00B92CBF">
              <w:rPr>
                <w:szCs w:val="22"/>
                <w:lang w:eastAsia="bg-BG"/>
              </w:rPr>
              <w:t>СПЕЦИФИЧНА ЦЕЛ 1</w:t>
            </w:r>
          </w:p>
        </w:tc>
      </w:tr>
      <w:tr w:rsidR="00DD1B49" w:rsidRPr="00B92CBF" w:rsidTr="00F50250">
        <w:trPr>
          <w:trHeight w:val="360"/>
        </w:trPr>
        <w:tc>
          <w:tcPr>
            <w:tcW w:w="2235" w:type="dxa"/>
            <w:shd w:val="clear" w:color="auto" w:fill="auto"/>
          </w:tcPr>
          <w:p w:rsidR="00DD1B49" w:rsidRPr="00B92CBF" w:rsidRDefault="00DD1B49" w:rsidP="00DD1B49">
            <w:pPr>
              <w:rPr>
                <w:iCs/>
              </w:rPr>
            </w:pPr>
            <w:r w:rsidRPr="00B92CBF">
              <w:rPr>
                <w:iCs/>
              </w:rPr>
              <w:t xml:space="preserve">Специфична цел </w:t>
            </w:r>
          </w:p>
        </w:tc>
        <w:tc>
          <w:tcPr>
            <w:tcW w:w="6832" w:type="dxa"/>
            <w:shd w:val="clear" w:color="auto" w:fill="auto"/>
          </w:tcPr>
          <w:p w:rsidR="00DD1B49" w:rsidRPr="00987B9C" w:rsidRDefault="00DD1B49" w:rsidP="00DD1B49">
            <w:pPr>
              <w:rPr>
                <w:iCs/>
                <w:szCs w:val="24"/>
                <w:lang w:eastAsia="bg-BG"/>
              </w:rPr>
            </w:pPr>
            <w:r w:rsidRPr="00987B9C">
              <w:rPr>
                <w:iCs/>
                <w:szCs w:val="24"/>
                <w:lang w:eastAsia="bg-BG"/>
              </w:rPr>
              <w:t xml:space="preserve">Подкрепа за МСП, които са особено засегнати от увеличения на цените на енергията.  </w:t>
            </w:r>
          </w:p>
        </w:tc>
      </w:tr>
      <w:tr w:rsidR="00DD1B49" w:rsidRPr="00B92CBF" w:rsidTr="00F50250">
        <w:trPr>
          <w:trHeight w:val="360"/>
        </w:trPr>
        <w:tc>
          <w:tcPr>
            <w:tcW w:w="2235" w:type="dxa"/>
            <w:shd w:val="clear" w:color="auto" w:fill="auto"/>
          </w:tcPr>
          <w:p w:rsidR="00DD1B49" w:rsidRPr="00B92CBF" w:rsidRDefault="00DD1B49" w:rsidP="00DD1B49">
            <w:pPr>
              <w:rPr>
                <w:i/>
              </w:rPr>
            </w:pPr>
            <w:r w:rsidRPr="00B92CBF">
              <w:rPr>
                <w:i/>
              </w:rPr>
              <w:t>Резултатите, които държавата членка се стреми да постигне с подкрепа от Съюза</w:t>
            </w:r>
          </w:p>
        </w:tc>
        <w:tc>
          <w:tcPr>
            <w:tcW w:w="6832" w:type="dxa"/>
            <w:shd w:val="clear" w:color="auto" w:fill="auto"/>
          </w:tcPr>
          <w:p w:rsidR="00DD1B49" w:rsidRPr="00B92CBF" w:rsidRDefault="00DD1B49" w:rsidP="00DD1B49">
            <w:pPr>
              <w:tabs>
                <w:tab w:val="left" w:pos="400"/>
              </w:tabs>
              <w:rPr>
                <w:rFonts w:eastAsia="Times New Roman"/>
                <w:bCs/>
                <w:szCs w:val="24"/>
              </w:rPr>
            </w:pPr>
            <w:r w:rsidRPr="00B92CBF">
              <w:t xml:space="preserve">Изпълнението на </w:t>
            </w:r>
            <w:r w:rsidRPr="00B92CBF">
              <w:rPr>
                <w:rFonts w:eastAsia="Times New Roman"/>
                <w:bCs/>
                <w:szCs w:val="24"/>
              </w:rPr>
              <w:t>предложените мерки</w:t>
            </w:r>
            <w:r w:rsidRPr="00B92CBF">
              <w:t xml:space="preserve"> ще допринесе за </w:t>
            </w:r>
            <w:r w:rsidRPr="00B92CBF">
              <w:rPr>
                <w:rFonts w:eastAsia="Times New Roman"/>
                <w:bCs/>
                <w:szCs w:val="24"/>
              </w:rPr>
              <w:t>смекчаване</w:t>
            </w:r>
            <w:r w:rsidRPr="00B92CBF">
              <w:t xml:space="preserve"> на </w:t>
            </w:r>
            <w:r w:rsidRPr="00B92CBF">
              <w:rPr>
                <w:rFonts w:eastAsia="Times New Roman"/>
                <w:bCs/>
                <w:szCs w:val="24"/>
              </w:rPr>
              <w:t>последствията върху</w:t>
            </w:r>
            <w:r w:rsidRPr="00B92CBF">
              <w:t xml:space="preserve"> МСП от </w:t>
            </w:r>
            <w:r w:rsidRPr="00B92CBF">
              <w:rPr>
                <w:rFonts w:eastAsia="Times New Roman"/>
                <w:bCs/>
                <w:szCs w:val="24"/>
              </w:rPr>
              <w:t>значителното увеличение на цените</w:t>
            </w:r>
            <w:r w:rsidRPr="00B92CBF">
              <w:t xml:space="preserve"> на енергията</w:t>
            </w:r>
            <w:r w:rsidRPr="00B92CBF">
              <w:rPr>
                <w:rFonts w:eastAsia="Times New Roman"/>
                <w:bCs/>
                <w:szCs w:val="24"/>
              </w:rPr>
              <w:t xml:space="preserve">, причинено от </w:t>
            </w:r>
            <w:r w:rsidRPr="00B92CBF">
              <w:t xml:space="preserve">военната агресия </w:t>
            </w:r>
            <w:r w:rsidRPr="00B92CBF">
              <w:rPr>
                <w:rFonts w:eastAsia="Times New Roman"/>
                <w:bCs/>
                <w:szCs w:val="24"/>
              </w:rPr>
              <w:t>на Русия срещу</w:t>
            </w:r>
            <w:r w:rsidRPr="00B92CBF">
              <w:t xml:space="preserve"> Украйна</w:t>
            </w:r>
            <w:r w:rsidRPr="00B92CBF">
              <w:rPr>
                <w:rFonts w:eastAsia="Times New Roman"/>
                <w:bCs/>
                <w:szCs w:val="24"/>
              </w:rPr>
              <w:t xml:space="preserve"> </w:t>
            </w:r>
          </w:p>
        </w:tc>
      </w:tr>
    </w:tbl>
    <w:p w:rsidR="00B04290" w:rsidRPr="00B92CBF" w:rsidRDefault="00B04290" w:rsidP="00DD1B49">
      <w:pPr>
        <w:rPr>
          <w:b/>
        </w:rPr>
      </w:pPr>
    </w:p>
    <w:p w:rsidR="00DD1B49" w:rsidRPr="00B92CBF" w:rsidRDefault="00DD1B49" w:rsidP="00DD1B49">
      <w:pPr>
        <w:rPr>
          <w:b/>
        </w:rPr>
      </w:pPr>
      <w:r w:rsidRPr="00B92CBF">
        <w:rPr>
          <w:b/>
        </w:rPr>
        <w:t xml:space="preserve">Таблица 3: </w:t>
      </w:r>
      <w:r w:rsidRPr="00B92CBF">
        <w:tab/>
      </w:r>
      <w:r w:rsidRPr="00B92CBF">
        <w:rPr>
          <w:b/>
        </w:rPr>
        <w:t>Специфични за програмата показатели за резултатите по специфични цели</w:t>
      </w:r>
      <w:r w:rsidRPr="00B92CBF">
        <w:t xml:space="preserve"> (за ЕФРР и Кохезионния фонд)</w:t>
      </w:r>
    </w:p>
    <w:p w:rsidR="00DD1B49" w:rsidRPr="00B92CBF" w:rsidRDefault="00DD1B49" w:rsidP="00DD1B49">
      <w:r w:rsidRPr="00B92CBF">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33"/>
        <w:gridCol w:w="1152"/>
        <w:gridCol w:w="920"/>
        <w:gridCol w:w="1044"/>
        <w:gridCol w:w="1031"/>
        <w:gridCol w:w="1093"/>
        <w:gridCol w:w="940"/>
        <w:gridCol w:w="856"/>
      </w:tblGrid>
      <w:tr w:rsidR="00DD1B49" w:rsidRPr="00B92CBF" w:rsidTr="00F50250">
        <w:trPr>
          <w:trHeight w:val="1159"/>
        </w:trPr>
        <w:tc>
          <w:tcPr>
            <w:tcW w:w="407" w:type="pct"/>
            <w:tcBorders>
              <w:top w:val="single" w:sz="4" w:space="0" w:color="auto"/>
              <w:left w:val="single" w:sz="4" w:space="0" w:color="auto"/>
              <w:bottom w:val="single" w:sz="4" w:space="0" w:color="auto"/>
              <w:right w:val="single" w:sz="4" w:space="0" w:color="auto"/>
            </w:tcBorders>
          </w:tcPr>
          <w:p w:rsidR="00DD1B49" w:rsidRPr="00B92CBF" w:rsidRDefault="00DD1B49" w:rsidP="00DD1B49">
            <w:pPr>
              <w:tabs>
                <w:tab w:val="left" w:pos="720"/>
              </w:tabs>
              <w:rPr>
                <w:b/>
                <w:i/>
                <w:sz w:val="18"/>
                <w:szCs w:val="18"/>
              </w:rPr>
            </w:pPr>
            <w:r w:rsidRPr="00B92CBF">
              <w:rPr>
                <w:b/>
                <w:i/>
                <w:sz w:val="18"/>
              </w:rPr>
              <w:t>Идентификация</w:t>
            </w:r>
          </w:p>
        </w:tc>
        <w:tc>
          <w:tcPr>
            <w:tcW w:w="777" w:type="pct"/>
            <w:tcBorders>
              <w:top w:val="single" w:sz="4" w:space="0" w:color="auto"/>
              <w:left w:val="single" w:sz="4" w:space="0" w:color="auto"/>
              <w:bottom w:val="single" w:sz="4" w:space="0" w:color="auto"/>
              <w:right w:val="single" w:sz="4" w:space="0" w:color="auto"/>
            </w:tcBorders>
            <w:hideMark/>
          </w:tcPr>
          <w:p w:rsidR="00DD1B49" w:rsidRPr="00B92CBF" w:rsidRDefault="00DD1B49" w:rsidP="00DD1B49">
            <w:pPr>
              <w:tabs>
                <w:tab w:val="left" w:pos="720"/>
              </w:tabs>
              <w:rPr>
                <w:b/>
                <w:i/>
                <w:sz w:val="18"/>
                <w:szCs w:val="18"/>
              </w:rPr>
            </w:pPr>
            <w:r w:rsidRPr="00B92CBF">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rsidR="00DD1B49" w:rsidRPr="00B92CBF" w:rsidRDefault="00DD1B49" w:rsidP="00DD1B49">
            <w:pPr>
              <w:snapToGrid w:val="0"/>
              <w:rPr>
                <w:b/>
                <w:i/>
                <w:sz w:val="18"/>
                <w:szCs w:val="18"/>
              </w:rPr>
            </w:pPr>
            <w:r w:rsidRPr="00B92CBF">
              <w:rPr>
                <w:b/>
                <w:i/>
                <w:sz w:val="18"/>
              </w:rPr>
              <w:t>Мерна единица</w:t>
            </w:r>
          </w:p>
        </w:tc>
        <w:tc>
          <w:tcPr>
            <w:tcW w:w="499" w:type="pct"/>
            <w:tcBorders>
              <w:top w:val="single" w:sz="4" w:space="0" w:color="auto"/>
              <w:left w:val="single" w:sz="4" w:space="0" w:color="auto"/>
              <w:bottom w:val="single" w:sz="4" w:space="0" w:color="auto"/>
              <w:right w:val="single" w:sz="4" w:space="0" w:color="auto"/>
            </w:tcBorders>
          </w:tcPr>
          <w:p w:rsidR="00DD1B49" w:rsidRPr="00B92CBF" w:rsidRDefault="00DD1B49" w:rsidP="00DD1B49">
            <w:pPr>
              <w:tabs>
                <w:tab w:val="left" w:pos="720"/>
              </w:tabs>
              <w:rPr>
                <w:b/>
                <w:i/>
                <w:sz w:val="18"/>
                <w:szCs w:val="18"/>
              </w:rPr>
            </w:pPr>
            <w:r w:rsidRPr="00B92CBF">
              <w:rPr>
                <w:b/>
                <w:i/>
                <w:sz w:val="18"/>
              </w:rPr>
              <w:t xml:space="preserve">Категория региони </w:t>
            </w:r>
            <w:r w:rsidRPr="00B92CBF">
              <w:rPr>
                <w:b/>
                <w:i/>
                <w:sz w:val="16"/>
                <w:szCs w:val="16"/>
              </w:rPr>
              <w:t>(когато е уместно)</w:t>
            </w:r>
          </w:p>
        </w:tc>
        <w:tc>
          <w:tcPr>
            <w:tcW w:w="566" w:type="pct"/>
            <w:tcBorders>
              <w:top w:val="single" w:sz="4" w:space="0" w:color="auto"/>
              <w:left w:val="single" w:sz="4" w:space="0" w:color="auto"/>
              <w:bottom w:val="single" w:sz="4" w:space="0" w:color="auto"/>
              <w:right w:val="single" w:sz="4" w:space="0" w:color="auto"/>
            </w:tcBorders>
            <w:hideMark/>
          </w:tcPr>
          <w:p w:rsidR="00DD1B49" w:rsidRPr="00B92CBF" w:rsidRDefault="00DD1B49" w:rsidP="00DD1B49">
            <w:pPr>
              <w:tabs>
                <w:tab w:val="left" w:pos="720"/>
              </w:tabs>
              <w:rPr>
                <w:b/>
                <w:i/>
                <w:sz w:val="18"/>
                <w:szCs w:val="18"/>
              </w:rPr>
            </w:pPr>
            <w:r w:rsidRPr="00B92CBF">
              <w:rPr>
                <w:b/>
                <w:i/>
                <w:sz w:val="18"/>
              </w:rPr>
              <w:t xml:space="preserve">Базова стойност </w:t>
            </w:r>
          </w:p>
        </w:tc>
        <w:tc>
          <w:tcPr>
            <w:tcW w:w="559" w:type="pct"/>
            <w:tcBorders>
              <w:top w:val="single" w:sz="4" w:space="0" w:color="auto"/>
              <w:left w:val="single" w:sz="4" w:space="0" w:color="auto"/>
              <w:bottom w:val="single" w:sz="4" w:space="0" w:color="auto"/>
              <w:right w:val="single" w:sz="4" w:space="0" w:color="auto"/>
            </w:tcBorders>
            <w:hideMark/>
          </w:tcPr>
          <w:p w:rsidR="00DD1B49" w:rsidRPr="00B92CBF" w:rsidRDefault="00DD1B49" w:rsidP="00DD1B49">
            <w:pPr>
              <w:snapToGrid w:val="0"/>
              <w:rPr>
                <w:b/>
                <w:i/>
                <w:sz w:val="18"/>
                <w:szCs w:val="18"/>
              </w:rPr>
            </w:pPr>
            <w:r w:rsidRPr="00B92CBF">
              <w:rPr>
                <w:b/>
                <w:i/>
                <w:sz w:val="18"/>
              </w:rPr>
              <w:t>Базова година</w:t>
            </w:r>
          </w:p>
        </w:tc>
        <w:tc>
          <w:tcPr>
            <w:tcW w:w="593" w:type="pct"/>
            <w:tcBorders>
              <w:top w:val="single" w:sz="4" w:space="0" w:color="auto"/>
              <w:left w:val="single" w:sz="4" w:space="0" w:color="auto"/>
              <w:bottom w:val="single" w:sz="4" w:space="0" w:color="auto"/>
              <w:right w:val="single" w:sz="4" w:space="0" w:color="auto"/>
            </w:tcBorders>
            <w:hideMark/>
          </w:tcPr>
          <w:p w:rsidR="00DD1B49" w:rsidRPr="00B92CBF" w:rsidRDefault="00DD1B49" w:rsidP="00DD1B49">
            <w:pPr>
              <w:tabs>
                <w:tab w:val="left" w:pos="720"/>
              </w:tabs>
              <w:rPr>
                <w:b/>
                <w:i/>
                <w:sz w:val="18"/>
                <w:szCs w:val="18"/>
              </w:rPr>
            </w:pPr>
            <w:r w:rsidRPr="00B92CBF">
              <w:rPr>
                <w:b/>
                <w:i/>
                <w:sz w:val="18"/>
              </w:rPr>
              <w:t>Целева стойност</w:t>
            </w:r>
            <w:r w:rsidRPr="00B92CBF">
              <w:rPr>
                <w:b/>
                <w:i/>
                <w:sz w:val="18"/>
                <w:vertAlign w:val="superscript"/>
              </w:rPr>
              <w:footnoteReference w:id="66"/>
            </w:r>
            <w:r w:rsidRPr="00B92CBF">
              <w:rPr>
                <w:b/>
                <w:i/>
                <w:sz w:val="18"/>
              </w:rPr>
              <w:t xml:space="preserve"> (2023 г.) </w:t>
            </w:r>
          </w:p>
        </w:tc>
        <w:tc>
          <w:tcPr>
            <w:tcW w:w="510" w:type="pct"/>
            <w:tcBorders>
              <w:top w:val="single" w:sz="4" w:space="0" w:color="auto"/>
              <w:left w:val="single" w:sz="4" w:space="0" w:color="auto"/>
              <w:bottom w:val="single" w:sz="4" w:space="0" w:color="auto"/>
              <w:right w:val="single" w:sz="4" w:space="0" w:color="auto"/>
            </w:tcBorders>
            <w:hideMark/>
          </w:tcPr>
          <w:p w:rsidR="00DD1B49" w:rsidRPr="00B92CBF" w:rsidRDefault="00DD1B49" w:rsidP="00DD1B49">
            <w:pPr>
              <w:tabs>
                <w:tab w:val="left" w:pos="720"/>
              </w:tabs>
              <w:rPr>
                <w:b/>
                <w:i/>
                <w:sz w:val="18"/>
                <w:szCs w:val="18"/>
              </w:rPr>
            </w:pPr>
            <w:r w:rsidRPr="00B92CBF">
              <w:rPr>
                <w:b/>
                <w:i/>
                <w:sz w:val="18"/>
              </w:rPr>
              <w:t>Източник на данните</w:t>
            </w:r>
          </w:p>
        </w:tc>
        <w:tc>
          <w:tcPr>
            <w:tcW w:w="464" w:type="pct"/>
            <w:tcBorders>
              <w:top w:val="single" w:sz="4" w:space="0" w:color="auto"/>
              <w:left w:val="single" w:sz="4" w:space="0" w:color="auto"/>
              <w:bottom w:val="single" w:sz="4" w:space="0" w:color="auto"/>
              <w:right w:val="single" w:sz="4" w:space="0" w:color="auto"/>
            </w:tcBorders>
          </w:tcPr>
          <w:p w:rsidR="00DD1B49" w:rsidRPr="00B92CBF" w:rsidRDefault="00DD1B49" w:rsidP="00DD1B49">
            <w:pPr>
              <w:tabs>
                <w:tab w:val="left" w:pos="720"/>
              </w:tabs>
              <w:rPr>
                <w:b/>
                <w:i/>
                <w:sz w:val="18"/>
                <w:szCs w:val="18"/>
              </w:rPr>
            </w:pPr>
            <w:r w:rsidRPr="00B92CBF">
              <w:rPr>
                <w:b/>
                <w:i/>
                <w:sz w:val="18"/>
              </w:rPr>
              <w:t>Честота на отчитане</w:t>
            </w:r>
          </w:p>
        </w:tc>
      </w:tr>
      <w:tr w:rsidR="00DD1B49" w:rsidRPr="00B92CBF" w:rsidTr="00F50250">
        <w:trPr>
          <w:trHeight w:val="416"/>
        </w:trPr>
        <w:tc>
          <w:tcPr>
            <w:tcW w:w="407"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jc w:val="center"/>
              <w:rPr>
                <w:i/>
                <w:sz w:val="18"/>
                <w:szCs w:val="18"/>
                <w:lang w:eastAsia="bg-BG"/>
              </w:rPr>
            </w:pPr>
            <w:r w:rsidRPr="00B92CBF">
              <w:rPr>
                <w:i/>
                <w:sz w:val="18"/>
                <w:szCs w:val="18"/>
              </w:rPr>
              <w:t>8.1</w:t>
            </w:r>
          </w:p>
        </w:tc>
        <w:tc>
          <w:tcPr>
            <w:tcW w:w="777"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tabs>
                <w:tab w:val="left" w:pos="0"/>
              </w:tabs>
              <w:jc w:val="center"/>
              <w:rPr>
                <w:sz w:val="18"/>
              </w:rPr>
            </w:pPr>
            <w:r w:rsidRPr="00B92CBF">
              <w:rPr>
                <w:sz w:val="18"/>
                <w:szCs w:val="18"/>
              </w:rPr>
              <w:t>Безвъзмездни средства за компенсиране на завишените цени на енергията на МСП</w:t>
            </w:r>
          </w:p>
        </w:tc>
        <w:tc>
          <w:tcPr>
            <w:tcW w:w="625"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jc w:val="center"/>
              <w:rPr>
                <w:sz w:val="18"/>
                <w:szCs w:val="18"/>
                <w:lang w:val="en-US" w:eastAsia="bg-BG"/>
              </w:rPr>
            </w:pPr>
            <w:r w:rsidRPr="00B92CBF">
              <w:rPr>
                <w:sz w:val="18"/>
                <w:szCs w:val="18"/>
              </w:rPr>
              <w:t>евро</w:t>
            </w:r>
          </w:p>
        </w:tc>
        <w:tc>
          <w:tcPr>
            <w:tcW w:w="499"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tabs>
                <w:tab w:val="left" w:pos="720"/>
              </w:tabs>
              <w:contextualSpacing/>
              <w:jc w:val="center"/>
              <w:rPr>
                <w:sz w:val="18"/>
                <w:szCs w:val="18"/>
              </w:rPr>
            </w:pPr>
            <w:r w:rsidRPr="00B92CBF">
              <w:rPr>
                <w:sz w:val="18"/>
              </w:rPr>
              <w:t xml:space="preserve">По-слабо </w:t>
            </w:r>
            <w:r w:rsidRPr="00B92CBF">
              <w:rPr>
                <w:sz w:val="18"/>
                <w:szCs w:val="18"/>
              </w:rPr>
              <w:t>развити региони</w:t>
            </w:r>
          </w:p>
        </w:tc>
        <w:tc>
          <w:tcPr>
            <w:tcW w:w="566"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tabs>
                <w:tab w:val="left" w:pos="720"/>
              </w:tabs>
              <w:contextualSpacing/>
              <w:jc w:val="center"/>
              <w:rPr>
                <w:sz w:val="18"/>
                <w:szCs w:val="18"/>
              </w:rPr>
            </w:pPr>
            <w:r w:rsidRPr="00B92CBF">
              <w:rPr>
                <w:sz w:val="18"/>
                <w:szCs w:val="18"/>
              </w:rPr>
              <w:t>0</w:t>
            </w:r>
          </w:p>
        </w:tc>
        <w:tc>
          <w:tcPr>
            <w:tcW w:w="559"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snapToGrid w:val="0"/>
              <w:jc w:val="center"/>
              <w:rPr>
                <w:sz w:val="18"/>
                <w:szCs w:val="18"/>
              </w:rPr>
            </w:pPr>
            <w:r w:rsidRPr="00B92CBF">
              <w:rPr>
                <w:sz w:val="18"/>
                <w:szCs w:val="18"/>
              </w:rPr>
              <w:t>2021</w:t>
            </w:r>
          </w:p>
        </w:tc>
        <w:tc>
          <w:tcPr>
            <w:tcW w:w="593" w:type="pct"/>
            <w:tcBorders>
              <w:top w:val="single" w:sz="4" w:space="0" w:color="auto"/>
              <w:left w:val="single" w:sz="4" w:space="0" w:color="auto"/>
              <w:bottom w:val="single" w:sz="4" w:space="0" w:color="auto"/>
              <w:right w:val="single" w:sz="4" w:space="0" w:color="auto"/>
            </w:tcBorders>
            <w:vAlign w:val="center"/>
          </w:tcPr>
          <w:p w:rsidR="00F3372C" w:rsidRPr="00B92CBF" w:rsidRDefault="00F3372C" w:rsidP="00F3372C">
            <w:pPr>
              <w:rPr>
                <w:color w:val="000000"/>
                <w:sz w:val="18"/>
                <w:szCs w:val="18"/>
              </w:rPr>
            </w:pPr>
            <w:r w:rsidRPr="00B92CBF">
              <w:rPr>
                <w:color w:val="000000"/>
                <w:sz w:val="18"/>
                <w:szCs w:val="18"/>
              </w:rPr>
              <w:t>4 500 000,00</w:t>
            </w:r>
          </w:p>
          <w:p w:rsidR="00F3372C" w:rsidRPr="00B92CBF" w:rsidRDefault="00F3372C" w:rsidP="004859CE">
            <w:pPr>
              <w:rPr>
                <w:color w:val="000000"/>
                <w:sz w:val="18"/>
                <w:szCs w:val="18"/>
                <w:lang w:val="en-US"/>
              </w:rPr>
            </w:pPr>
          </w:p>
          <w:p w:rsidR="004859CE" w:rsidRPr="00B92CBF" w:rsidRDefault="004859CE" w:rsidP="004859CE">
            <w:pPr>
              <w:rPr>
                <w:color w:val="000000"/>
                <w:sz w:val="18"/>
                <w:szCs w:val="18"/>
                <w:lang w:val="en-US"/>
              </w:rPr>
            </w:pPr>
          </w:p>
          <w:p w:rsidR="00DD1B49" w:rsidRPr="00B92CBF" w:rsidRDefault="00DD1B49" w:rsidP="004859CE">
            <w:pPr>
              <w:tabs>
                <w:tab w:val="left" w:pos="720"/>
              </w:tabs>
              <w:contextualSpacing/>
              <w:jc w:val="center"/>
              <w:rPr>
                <w:sz w:val="18"/>
                <w:szCs w:val="18"/>
              </w:rPr>
            </w:pPr>
          </w:p>
        </w:tc>
        <w:tc>
          <w:tcPr>
            <w:tcW w:w="510"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tabs>
                <w:tab w:val="left" w:pos="720"/>
              </w:tabs>
              <w:contextualSpacing/>
              <w:jc w:val="center"/>
              <w:rPr>
                <w:sz w:val="18"/>
                <w:szCs w:val="18"/>
              </w:rPr>
            </w:pPr>
          </w:p>
          <w:p w:rsidR="00DD1B49" w:rsidRPr="00B92CBF" w:rsidRDefault="00DD1B49" w:rsidP="00DD1B49">
            <w:pPr>
              <w:tabs>
                <w:tab w:val="left" w:pos="720"/>
              </w:tabs>
              <w:contextualSpacing/>
              <w:jc w:val="center"/>
              <w:rPr>
                <w:sz w:val="18"/>
                <w:szCs w:val="18"/>
              </w:rPr>
            </w:pPr>
            <w:r w:rsidRPr="00B92CBF">
              <w:rPr>
                <w:sz w:val="18"/>
                <w:szCs w:val="18"/>
              </w:rPr>
              <w:t>ИСУН</w:t>
            </w:r>
          </w:p>
        </w:tc>
        <w:tc>
          <w:tcPr>
            <w:tcW w:w="464"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tabs>
                <w:tab w:val="left" w:pos="720"/>
              </w:tabs>
              <w:spacing w:before="0"/>
              <w:jc w:val="center"/>
              <w:rPr>
                <w:sz w:val="18"/>
                <w:szCs w:val="18"/>
              </w:rPr>
            </w:pPr>
            <w:r w:rsidRPr="00B92CBF">
              <w:rPr>
                <w:sz w:val="18"/>
                <w:szCs w:val="18"/>
              </w:rPr>
              <w:t>Годишно</w:t>
            </w:r>
          </w:p>
        </w:tc>
      </w:tr>
      <w:tr w:rsidR="00DD1B49" w:rsidRPr="00B92CBF" w:rsidTr="00F50250">
        <w:trPr>
          <w:trHeight w:val="416"/>
        </w:trPr>
        <w:tc>
          <w:tcPr>
            <w:tcW w:w="407"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jc w:val="center"/>
              <w:rPr>
                <w:i/>
                <w:sz w:val="18"/>
                <w:szCs w:val="18"/>
              </w:rPr>
            </w:pPr>
            <w:r w:rsidRPr="00B92CBF">
              <w:rPr>
                <w:i/>
                <w:sz w:val="18"/>
                <w:szCs w:val="18"/>
              </w:rPr>
              <w:t>8.1</w:t>
            </w:r>
          </w:p>
        </w:tc>
        <w:tc>
          <w:tcPr>
            <w:tcW w:w="777"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tabs>
                <w:tab w:val="left" w:pos="0"/>
              </w:tabs>
              <w:jc w:val="center"/>
              <w:rPr>
                <w:sz w:val="18"/>
                <w:szCs w:val="18"/>
              </w:rPr>
            </w:pPr>
            <w:r w:rsidRPr="00B92CBF">
              <w:rPr>
                <w:sz w:val="18"/>
                <w:szCs w:val="18"/>
              </w:rPr>
              <w:t>Безвъзмездни средства за компенсиране на завишените цени на енергията на МСП</w:t>
            </w:r>
          </w:p>
          <w:p w:rsidR="00DD1B49" w:rsidRPr="00B92CBF" w:rsidRDefault="00DD1B49" w:rsidP="00DD1B49">
            <w:pPr>
              <w:tabs>
                <w:tab w:val="left" w:pos="0"/>
              </w:tabs>
              <w:jc w:val="center"/>
              <w:rPr>
                <w:sz w:val="18"/>
                <w:szCs w:val="18"/>
              </w:rPr>
            </w:pPr>
          </w:p>
        </w:tc>
        <w:tc>
          <w:tcPr>
            <w:tcW w:w="625"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jc w:val="center"/>
              <w:rPr>
                <w:sz w:val="18"/>
                <w:szCs w:val="18"/>
              </w:rPr>
            </w:pPr>
            <w:r w:rsidRPr="00B92CBF">
              <w:rPr>
                <w:sz w:val="18"/>
                <w:szCs w:val="18"/>
              </w:rPr>
              <w:t>евро</w:t>
            </w:r>
          </w:p>
        </w:tc>
        <w:tc>
          <w:tcPr>
            <w:tcW w:w="499"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tabs>
                <w:tab w:val="left" w:pos="720"/>
              </w:tabs>
              <w:contextualSpacing/>
              <w:jc w:val="center"/>
              <w:rPr>
                <w:sz w:val="18"/>
                <w:szCs w:val="18"/>
              </w:rPr>
            </w:pPr>
            <w:r w:rsidRPr="00B92CBF">
              <w:rPr>
                <w:sz w:val="18"/>
                <w:szCs w:val="18"/>
              </w:rPr>
              <w:t>НП</w:t>
            </w:r>
          </w:p>
        </w:tc>
        <w:tc>
          <w:tcPr>
            <w:tcW w:w="566"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tabs>
                <w:tab w:val="left" w:pos="720"/>
              </w:tabs>
              <w:contextualSpacing/>
              <w:jc w:val="center"/>
              <w:rPr>
                <w:sz w:val="18"/>
                <w:szCs w:val="18"/>
              </w:rPr>
            </w:pPr>
            <w:r w:rsidRPr="00B92CBF">
              <w:rPr>
                <w:sz w:val="18"/>
                <w:szCs w:val="18"/>
              </w:rPr>
              <w:t>0</w:t>
            </w:r>
          </w:p>
        </w:tc>
        <w:tc>
          <w:tcPr>
            <w:tcW w:w="559"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snapToGrid w:val="0"/>
              <w:jc w:val="center"/>
              <w:rPr>
                <w:sz w:val="18"/>
                <w:szCs w:val="18"/>
              </w:rPr>
            </w:pPr>
            <w:r w:rsidRPr="00B92CBF">
              <w:rPr>
                <w:sz w:val="18"/>
                <w:szCs w:val="18"/>
              </w:rPr>
              <w:t>2021</w:t>
            </w:r>
          </w:p>
        </w:tc>
        <w:tc>
          <w:tcPr>
            <w:tcW w:w="593" w:type="pct"/>
            <w:tcBorders>
              <w:top w:val="single" w:sz="4" w:space="0" w:color="auto"/>
              <w:left w:val="single" w:sz="4" w:space="0" w:color="auto"/>
              <w:bottom w:val="single" w:sz="4" w:space="0" w:color="auto"/>
              <w:right w:val="single" w:sz="4" w:space="0" w:color="auto"/>
            </w:tcBorders>
            <w:vAlign w:val="center"/>
          </w:tcPr>
          <w:p w:rsidR="00F3372C" w:rsidRPr="00B92CBF" w:rsidRDefault="00F3372C" w:rsidP="00F3372C">
            <w:pPr>
              <w:tabs>
                <w:tab w:val="left" w:pos="720"/>
              </w:tabs>
              <w:contextualSpacing/>
              <w:jc w:val="center"/>
              <w:rPr>
                <w:sz w:val="18"/>
                <w:szCs w:val="18"/>
              </w:rPr>
            </w:pPr>
            <w:r w:rsidRPr="00B92CBF">
              <w:rPr>
                <w:sz w:val="18"/>
                <w:szCs w:val="18"/>
              </w:rPr>
              <w:t>140 500 000,00</w:t>
            </w:r>
          </w:p>
          <w:p w:rsidR="00F3372C" w:rsidRPr="00B92CBF" w:rsidRDefault="00F3372C" w:rsidP="00F3372C">
            <w:pPr>
              <w:tabs>
                <w:tab w:val="left" w:pos="720"/>
              </w:tabs>
              <w:contextualSpacing/>
              <w:jc w:val="center"/>
              <w:rPr>
                <w:sz w:val="18"/>
                <w:szCs w:val="18"/>
              </w:rPr>
            </w:pPr>
          </w:p>
          <w:p w:rsidR="00DD1B49" w:rsidRPr="00B92CBF" w:rsidRDefault="00DD1B49" w:rsidP="004859CE">
            <w:pPr>
              <w:tabs>
                <w:tab w:val="left" w:pos="720"/>
              </w:tabs>
              <w:contextualSpacing/>
              <w:jc w:val="center"/>
              <w:rPr>
                <w:sz w:val="18"/>
                <w:szCs w:val="18"/>
                <w:lang w:val="en-US"/>
              </w:rPr>
            </w:pPr>
          </w:p>
        </w:tc>
        <w:tc>
          <w:tcPr>
            <w:tcW w:w="510"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tabs>
                <w:tab w:val="left" w:pos="720"/>
              </w:tabs>
              <w:contextualSpacing/>
              <w:jc w:val="center"/>
              <w:rPr>
                <w:sz w:val="18"/>
                <w:szCs w:val="18"/>
              </w:rPr>
            </w:pPr>
          </w:p>
          <w:p w:rsidR="00DD1B49" w:rsidRPr="00B92CBF" w:rsidRDefault="00DD1B49" w:rsidP="00DD1B49">
            <w:pPr>
              <w:tabs>
                <w:tab w:val="left" w:pos="720"/>
              </w:tabs>
              <w:contextualSpacing/>
              <w:jc w:val="center"/>
              <w:rPr>
                <w:sz w:val="18"/>
                <w:szCs w:val="18"/>
              </w:rPr>
            </w:pPr>
            <w:r w:rsidRPr="00B92CBF">
              <w:rPr>
                <w:sz w:val="18"/>
                <w:szCs w:val="18"/>
              </w:rPr>
              <w:t>ИСУН</w:t>
            </w:r>
          </w:p>
        </w:tc>
        <w:tc>
          <w:tcPr>
            <w:tcW w:w="464" w:type="pct"/>
            <w:tcBorders>
              <w:top w:val="single" w:sz="4" w:space="0" w:color="auto"/>
              <w:left w:val="single" w:sz="4" w:space="0" w:color="auto"/>
              <w:bottom w:val="single" w:sz="4" w:space="0" w:color="auto"/>
              <w:right w:val="single" w:sz="4" w:space="0" w:color="auto"/>
            </w:tcBorders>
            <w:vAlign w:val="center"/>
          </w:tcPr>
          <w:p w:rsidR="00DD1B49" w:rsidRPr="00B92CBF" w:rsidRDefault="003B0535" w:rsidP="00DD1B49">
            <w:pPr>
              <w:tabs>
                <w:tab w:val="left" w:pos="720"/>
              </w:tabs>
              <w:spacing w:before="0"/>
              <w:jc w:val="center"/>
              <w:rPr>
                <w:sz w:val="18"/>
                <w:szCs w:val="18"/>
              </w:rPr>
            </w:pPr>
            <w:r w:rsidRPr="00B92CBF">
              <w:rPr>
                <w:sz w:val="18"/>
                <w:szCs w:val="18"/>
              </w:rPr>
              <w:t>Годишно</w:t>
            </w:r>
          </w:p>
        </w:tc>
      </w:tr>
    </w:tbl>
    <w:p w:rsidR="00DD1B49" w:rsidRPr="00B92CBF" w:rsidRDefault="00DD1B49" w:rsidP="00DD1B49">
      <w:pPr>
        <w:suppressAutoHyphens/>
        <w:rPr>
          <w:b/>
        </w:rPr>
        <w:sectPr w:rsidR="00DD1B49" w:rsidRPr="00B92CBF" w:rsidSect="00F50250">
          <w:headerReference w:type="default" r:id="rId89"/>
          <w:footerReference w:type="default" r:id="rId90"/>
          <w:headerReference w:type="first" r:id="rId91"/>
          <w:footerReference w:type="first" r:id="rId92"/>
          <w:pgSz w:w="11906" w:h="16838"/>
          <w:pgMar w:top="1021" w:right="1418" w:bottom="1021" w:left="1418" w:header="601" w:footer="1077" w:gutter="0"/>
          <w:cols w:space="720"/>
          <w:docGrid w:linePitch="326"/>
        </w:sectPr>
      </w:pPr>
    </w:p>
    <w:p w:rsidR="00DD1B49" w:rsidRPr="00B92CBF" w:rsidRDefault="00DD1B49" w:rsidP="00DD1B49">
      <w:pPr>
        <w:ind w:left="1418" w:hanging="1418"/>
      </w:pPr>
      <w:r w:rsidRPr="00B92CBF">
        <w:rPr>
          <w:b/>
        </w:rPr>
        <w:lastRenderedPageBreak/>
        <w:t xml:space="preserve">Таблица 4: </w:t>
      </w:r>
      <w:r w:rsidRPr="00B92CBF">
        <w:tab/>
      </w:r>
      <w:r w:rsidRPr="00B92CBF">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B92CBF">
        <w:t xml:space="preserve"> (за ЕСФ)</w:t>
      </w:r>
    </w:p>
    <w:p w:rsidR="00DD1B49" w:rsidRPr="00B92CBF" w:rsidRDefault="00DD1B49" w:rsidP="00DD1B49">
      <w:pPr>
        <w:rPr>
          <w:b/>
        </w:rPr>
      </w:pPr>
      <w:r w:rsidRPr="00B92CBF">
        <w:rPr>
          <w:b/>
        </w:rPr>
        <w:t>НЕПРИЛОЖИМО</w:t>
      </w:r>
    </w:p>
    <w:p w:rsidR="00DD1B49" w:rsidRPr="00B92CBF" w:rsidRDefault="00DD1B49" w:rsidP="00DD1B49">
      <w:r w:rsidRPr="00B92CBF">
        <w:t>(Позоваване: член 96, параграф 2, първа алинея, буква б), подточка ii) от Регламент (EС) № 1303/2013)</w:t>
      </w:r>
    </w:p>
    <w:p w:rsidR="00DD1B49" w:rsidRPr="00B92CBF" w:rsidRDefault="00DD1B49" w:rsidP="00DD1B49">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DD1B49" w:rsidRPr="00B92CBF" w:rsidTr="00F50250">
        <w:trPr>
          <w:trHeight w:val="620"/>
        </w:trPr>
        <w:tc>
          <w:tcPr>
            <w:tcW w:w="449" w:type="pct"/>
            <w:vMerge w:val="restart"/>
            <w:tcBorders>
              <w:top w:val="single" w:sz="4" w:space="0" w:color="auto"/>
              <w:left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r w:rsidRPr="00B92CBF">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contextualSpacing/>
              <w:rPr>
                <w:b/>
                <w:i/>
                <w:sz w:val="16"/>
                <w:szCs w:val="16"/>
              </w:rPr>
            </w:pPr>
            <w:r w:rsidRPr="00B92CBF">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r w:rsidRPr="00B92CBF">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contextualSpacing/>
              <w:rPr>
                <w:b/>
                <w:i/>
                <w:sz w:val="16"/>
                <w:szCs w:val="16"/>
              </w:rPr>
            </w:pPr>
            <w:r w:rsidRPr="00B92CBF">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rsidR="00DD1B49" w:rsidRPr="00B92CBF" w:rsidRDefault="00DD1B49" w:rsidP="00DD1B49">
            <w:pPr>
              <w:snapToGrid w:val="0"/>
              <w:spacing w:before="60" w:after="60"/>
              <w:rPr>
                <w:b/>
                <w:i/>
                <w:sz w:val="16"/>
                <w:szCs w:val="16"/>
              </w:rPr>
            </w:pPr>
            <w:r w:rsidRPr="00B92CBF">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contextualSpacing/>
              <w:rPr>
                <w:b/>
                <w:i/>
                <w:sz w:val="16"/>
                <w:szCs w:val="16"/>
              </w:rPr>
            </w:pPr>
            <w:r w:rsidRPr="00B92CBF">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contextualSpacing/>
              <w:rPr>
                <w:b/>
                <w:i/>
                <w:sz w:val="16"/>
                <w:szCs w:val="16"/>
              </w:rPr>
            </w:pPr>
            <w:r w:rsidRPr="00B92CBF">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contextualSpacing/>
              <w:rPr>
                <w:b/>
                <w:i/>
                <w:sz w:val="16"/>
                <w:szCs w:val="16"/>
              </w:rPr>
            </w:pPr>
            <w:r w:rsidRPr="00B92CBF">
              <w:rPr>
                <w:b/>
                <w:i/>
                <w:sz w:val="16"/>
              </w:rPr>
              <w:t>Базова година</w:t>
            </w:r>
          </w:p>
        </w:tc>
        <w:tc>
          <w:tcPr>
            <w:tcW w:w="480" w:type="pct"/>
            <w:gridSpan w:val="4"/>
            <w:tcBorders>
              <w:top w:val="single" w:sz="4" w:space="0" w:color="auto"/>
              <w:left w:val="single" w:sz="4" w:space="0" w:color="auto"/>
              <w:right w:val="single" w:sz="4" w:space="0" w:color="auto"/>
            </w:tcBorders>
            <w:hideMark/>
          </w:tcPr>
          <w:p w:rsidR="00DD1B49" w:rsidRPr="00B92CBF" w:rsidRDefault="00DD1B49" w:rsidP="00DD1B49">
            <w:pPr>
              <w:snapToGrid w:val="0"/>
              <w:spacing w:before="60" w:after="60"/>
              <w:rPr>
                <w:b/>
                <w:i/>
                <w:sz w:val="16"/>
                <w:szCs w:val="16"/>
              </w:rPr>
            </w:pPr>
            <w:r w:rsidRPr="00B92CBF">
              <w:rPr>
                <w:b/>
                <w:i/>
                <w:sz w:val="16"/>
              </w:rPr>
              <w:t>Целева стойност</w:t>
            </w:r>
            <w:r w:rsidRPr="00B92CBF">
              <w:rPr>
                <w:b/>
                <w:i/>
                <w:sz w:val="16"/>
                <w:vertAlign w:val="superscript"/>
              </w:rPr>
              <w:footnoteReference w:id="67"/>
            </w:r>
            <w:r w:rsidRPr="00B92CBF">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contextualSpacing/>
              <w:rPr>
                <w:b/>
                <w:i/>
                <w:sz w:val="16"/>
                <w:szCs w:val="16"/>
              </w:rPr>
            </w:pPr>
            <w:r w:rsidRPr="00B92CBF">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contextualSpacing/>
              <w:rPr>
                <w:b/>
                <w:i/>
                <w:sz w:val="16"/>
                <w:szCs w:val="16"/>
              </w:rPr>
            </w:pPr>
            <w:r w:rsidRPr="00B92CBF">
              <w:rPr>
                <w:b/>
                <w:i/>
                <w:sz w:val="16"/>
              </w:rPr>
              <w:t>Честота на отчитане</w:t>
            </w:r>
          </w:p>
        </w:tc>
      </w:tr>
      <w:tr w:rsidR="00DD1B49" w:rsidRPr="00B92CBF" w:rsidTr="00F50250">
        <w:trPr>
          <w:trHeight w:val="619"/>
        </w:trPr>
        <w:tc>
          <w:tcPr>
            <w:tcW w:w="449"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p>
        </w:tc>
        <w:tc>
          <w:tcPr>
            <w:tcW w:w="738"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p>
        </w:tc>
        <w:tc>
          <w:tcPr>
            <w:tcW w:w="479"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p>
        </w:tc>
        <w:tc>
          <w:tcPr>
            <w:tcW w:w="480"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p>
        </w:tc>
        <w:tc>
          <w:tcPr>
            <w:tcW w:w="527" w:type="pct"/>
            <w:vMerge/>
            <w:tcBorders>
              <w:left w:val="single" w:sz="4" w:space="0" w:color="auto"/>
              <w:bottom w:val="single" w:sz="4" w:space="0" w:color="auto"/>
              <w:right w:val="single" w:sz="4" w:space="0" w:color="auto"/>
            </w:tcBorders>
          </w:tcPr>
          <w:p w:rsidR="00DD1B49" w:rsidRPr="00B92CBF" w:rsidRDefault="00DD1B49" w:rsidP="00DD1B49">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r w:rsidRPr="00B92CBF">
              <w:rPr>
                <w:sz w:val="16"/>
              </w:rPr>
              <w:t>M</w:t>
            </w:r>
          </w:p>
        </w:tc>
        <w:tc>
          <w:tcPr>
            <w:tcW w:w="112" w:type="pct"/>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r w:rsidRPr="00B92CBF">
              <w:rPr>
                <w:sz w:val="16"/>
              </w:rPr>
              <w:t>Ж</w:t>
            </w:r>
          </w:p>
        </w:tc>
        <w:tc>
          <w:tcPr>
            <w:tcW w:w="112" w:type="pct"/>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r w:rsidRPr="00B92CBF">
              <w:rPr>
                <w:sz w:val="16"/>
              </w:rPr>
              <w:t>О</w:t>
            </w:r>
          </w:p>
        </w:tc>
        <w:tc>
          <w:tcPr>
            <w:tcW w:w="431"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p>
        </w:tc>
        <w:tc>
          <w:tcPr>
            <w:tcW w:w="335"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p>
        </w:tc>
        <w:tc>
          <w:tcPr>
            <w:tcW w:w="160" w:type="pct"/>
            <w:tcBorders>
              <w:top w:val="single" w:sz="4" w:space="0" w:color="auto"/>
              <w:left w:val="single" w:sz="4" w:space="0" w:color="auto"/>
              <w:right w:val="single" w:sz="4" w:space="0" w:color="auto"/>
            </w:tcBorders>
          </w:tcPr>
          <w:p w:rsidR="00DD1B49" w:rsidRPr="00B92CBF" w:rsidRDefault="00DD1B49" w:rsidP="00DD1B49">
            <w:pPr>
              <w:snapToGrid w:val="0"/>
              <w:spacing w:before="60" w:after="60"/>
              <w:rPr>
                <w:b/>
                <w:i/>
                <w:sz w:val="16"/>
                <w:szCs w:val="16"/>
              </w:rPr>
            </w:pPr>
            <w:r w:rsidRPr="00B92CBF">
              <w:rPr>
                <w:sz w:val="16"/>
              </w:rPr>
              <w:t>M</w:t>
            </w:r>
          </w:p>
        </w:tc>
        <w:tc>
          <w:tcPr>
            <w:tcW w:w="160" w:type="pct"/>
            <w:gridSpan w:val="2"/>
            <w:tcBorders>
              <w:top w:val="single" w:sz="4" w:space="0" w:color="auto"/>
              <w:left w:val="single" w:sz="4" w:space="0" w:color="auto"/>
              <w:right w:val="single" w:sz="4" w:space="0" w:color="auto"/>
            </w:tcBorders>
          </w:tcPr>
          <w:p w:rsidR="00DD1B49" w:rsidRPr="00B92CBF" w:rsidRDefault="00DD1B49" w:rsidP="00DD1B49">
            <w:pPr>
              <w:snapToGrid w:val="0"/>
              <w:spacing w:before="60" w:after="60"/>
              <w:rPr>
                <w:b/>
                <w:i/>
                <w:sz w:val="16"/>
                <w:szCs w:val="16"/>
              </w:rPr>
            </w:pPr>
            <w:r w:rsidRPr="00B92CBF">
              <w:rPr>
                <w:sz w:val="16"/>
              </w:rPr>
              <w:t>Ж</w:t>
            </w:r>
          </w:p>
        </w:tc>
        <w:tc>
          <w:tcPr>
            <w:tcW w:w="160" w:type="pct"/>
            <w:tcBorders>
              <w:top w:val="single" w:sz="4" w:space="0" w:color="auto"/>
              <w:left w:val="single" w:sz="4" w:space="0" w:color="auto"/>
              <w:right w:val="single" w:sz="4" w:space="0" w:color="auto"/>
            </w:tcBorders>
          </w:tcPr>
          <w:p w:rsidR="00DD1B49" w:rsidRPr="00B92CBF" w:rsidRDefault="00DD1B49" w:rsidP="00DD1B49">
            <w:pPr>
              <w:snapToGrid w:val="0"/>
              <w:spacing w:before="60" w:after="60"/>
              <w:rPr>
                <w:b/>
                <w:i/>
                <w:sz w:val="16"/>
                <w:szCs w:val="16"/>
              </w:rPr>
            </w:pPr>
            <w:r w:rsidRPr="00B92CBF">
              <w:rPr>
                <w:sz w:val="16"/>
              </w:rPr>
              <w:t>О</w:t>
            </w:r>
          </w:p>
        </w:tc>
        <w:tc>
          <w:tcPr>
            <w:tcW w:w="335"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p>
        </w:tc>
        <w:tc>
          <w:tcPr>
            <w:tcW w:w="410"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sz w:val="16"/>
                <w:szCs w:val="16"/>
              </w:rPr>
            </w:pPr>
          </w:p>
        </w:tc>
      </w:tr>
      <w:tr w:rsidR="003D54E0" w:rsidRPr="00B92CBF" w:rsidTr="00F50250">
        <w:trPr>
          <w:trHeight w:val="412"/>
        </w:trPr>
        <w:tc>
          <w:tcPr>
            <w:tcW w:w="449" w:type="pct"/>
            <w:tcBorders>
              <w:top w:val="single" w:sz="4" w:space="0" w:color="auto"/>
              <w:left w:val="single" w:sz="4" w:space="0" w:color="auto"/>
              <w:bottom w:val="single" w:sz="4" w:space="0" w:color="auto"/>
              <w:right w:val="single" w:sz="4" w:space="0" w:color="auto"/>
            </w:tcBorders>
          </w:tcPr>
          <w:p w:rsidR="003D54E0" w:rsidRPr="00B92CBF" w:rsidRDefault="003D54E0" w:rsidP="003D54E0">
            <w:pPr>
              <w:spacing w:before="60" w:after="60"/>
              <w:jc w:val="left"/>
              <w:rPr>
                <w:i/>
                <w:sz w:val="16"/>
                <w:szCs w:val="16"/>
                <w:lang w:eastAsia="bg-BG"/>
              </w:rPr>
            </w:pPr>
            <w:r w:rsidRPr="00B92CBF">
              <w:rPr>
                <w:rFonts w:eastAsia="Times New Roman"/>
                <w:i/>
                <w:sz w:val="16"/>
                <w:szCs w:val="16"/>
              </w:rPr>
              <w:t>НП</w:t>
            </w:r>
          </w:p>
        </w:tc>
        <w:tc>
          <w:tcPr>
            <w:tcW w:w="738" w:type="pct"/>
            <w:tcBorders>
              <w:top w:val="single" w:sz="4" w:space="0" w:color="auto"/>
              <w:left w:val="single" w:sz="4" w:space="0" w:color="auto"/>
              <w:bottom w:val="single" w:sz="4" w:space="0" w:color="auto"/>
              <w:right w:val="single" w:sz="4" w:space="0" w:color="auto"/>
            </w:tcBorders>
          </w:tcPr>
          <w:p w:rsidR="003D54E0" w:rsidRPr="00B92CBF" w:rsidRDefault="003D54E0" w:rsidP="003D54E0">
            <w:pPr>
              <w:spacing w:before="60" w:after="60"/>
              <w:jc w:val="left"/>
              <w:rPr>
                <w:i/>
                <w:sz w:val="16"/>
                <w:szCs w:val="16"/>
                <w:lang w:eastAsia="bg-BG"/>
              </w:rPr>
            </w:pPr>
            <w:r w:rsidRPr="00B92CBF">
              <w:rPr>
                <w:rFonts w:eastAsia="Times New Roman"/>
                <w:i/>
                <w:sz w:val="16"/>
                <w:szCs w:val="16"/>
              </w:rPr>
              <w:t>НП</w:t>
            </w:r>
          </w:p>
        </w:tc>
        <w:tc>
          <w:tcPr>
            <w:tcW w:w="479" w:type="pct"/>
            <w:tcBorders>
              <w:top w:val="single" w:sz="4" w:space="0" w:color="auto"/>
              <w:left w:val="single" w:sz="4" w:space="0" w:color="auto"/>
              <w:bottom w:val="single" w:sz="4" w:space="0" w:color="auto"/>
              <w:right w:val="single" w:sz="4" w:space="0" w:color="auto"/>
            </w:tcBorders>
          </w:tcPr>
          <w:p w:rsidR="003D54E0" w:rsidRPr="00B92CBF" w:rsidRDefault="003D54E0" w:rsidP="003D54E0">
            <w:pPr>
              <w:spacing w:before="60" w:after="60"/>
              <w:jc w:val="center"/>
              <w:rPr>
                <w:i/>
                <w:sz w:val="16"/>
                <w:szCs w:val="16"/>
                <w:lang w:eastAsia="bg-BG"/>
              </w:rPr>
            </w:pPr>
            <w:r w:rsidRPr="00B92CBF">
              <w:rPr>
                <w:rFonts w:eastAsia="Times New Roman"/>
                <w:i/>
                <w:sz w:val="16"/>
                <w:szCs w:val="16"/>
              </w:rPr>
              <w:t>НП</w:t>
            </w:r>
          </w:p>
        </w:tc>
        <w:tc>
          <w:tcPr>
            <w:tcW w:w="480" w:type="pct"/>
            <w:tcBorders>
              <w:top w:val="single" w:sz="4" w:space="0" w:color="auto"/>
              <w:left w:val="single" w:sz="4" w:space="0" w:color="auto"/>
              <w:bottom w:val="single" w:sz="4" w:space="0" w:color="auto"/>
              <w:right w:val="single" w:sz="4" w:space="0" w:color="auto"/>
            </w:tcBorders>
          </w:tcPr>
          <w:p w:rsidR="003D54E0" w:rsidRPr="00B92CBF" w:rsidRDefault="003D54E0" w:rsidP="003D54E0">
            <w:pPr>
              <w:spacing w:before="60" w:after="60"/>
              <w:jc w:val="center"/>
              <w:rPr>
                <w:i/>
                <w:sz w:val="16"/>
                <w:szCs w:val="16"/>
                <w:lang w:eastAsia="bg-BG"/>
              </w:rPr>
            </w:pPr>
            <w:r w:rsidRPr="00B92CBF">
              <w:rPr>
                <w:rFonts w:eastAsia="Times New Roman"/>
                <w:i/>
                <w:sz w:val="16"/>
                <w:szCs w:val="16"/>
              </w:rPr>
              <w:t>НП</w:t>
            </w:r>
          </w:p>
        </w:tc>
        <w:tc>
          <w:tcPr>
            <w:tcW w:w="527" w:type="pct"/>
            <w:tcBorders>
              <w:top w:val="single" w:sz="4" w:space="0" w:color="auto"/>
              <w:left w:val="single" w:sz="4" w:space="0" w:color="auto"/>
              <w:bottom w:val="single" w:sz="4" w:space="0" w:color="auto"/>
              <w:right w:val="single" w:sz="4" w:space="0" w:color="auto"/>
            </w:tcBorders>
          </w:tcPr>
          <w:p w:rsidR="003D54E0" w:rsidRPr="00B92CBF" w:rsidRDefault="003D54E0" w:rsidP="003D54E0">
            <w:pPr>
              <w:spacing w:before="60" w:after="60"/>
              <w:jc w:val="center"/>
              <w:rPr>
                <w:i/>
                <w:sz w:val="16"/>
                <w:szCs w:val="16"/>
                <w:lang w:eastAsia="bg-BG"/>
              </w:rPr>
            </w:pPr>
            <w:r w:rsidRPr="00B92CBF">
              <w:rPr>
                <w:rFonts w:eastAsia="Times New Roman"/>
                <w:i/>
                <w:sz w:val="16"/>
                <w:szCs w:val="16"/>
              </w:rPr>
              <w:t>НП</w:t>
            </w:r>
          </w:p>
        </w:tc>
        <w:tc>
          <w:tcPr>
            <w:tcW w:w="112" w:type="pct"/>
            <w:tcBorders>
              <w:top w:val="single" w:sz="4" w:space="0" w:color="auto"/>
              <w:left w:val="single" w:sz="4" w:space="0" w:color="auto"/>
              <w:right w:val="single" w:sz="4" w:space="0" w:color="auto"/>
            </w:tcBorders>
          </w:tcPr>
          <w:p w:rsidR="003D54E0" w:rsidRPr="00B92CBF" w:rsidDel="001A523D" w:rsidRDefault="003D54E0" w:rsidP="003D54E0">
            <w:pPr>
              <w:spacing w:before="60" w:after="60"/>
              <w:jc w:val="center"/>
              <w:rPr>
                <w:i/>
                <w:sz w:val="16"/>
                <w:szCs w:val="16"/>
                <w:lang w:eastAsia="bg-BG"/>
              </w:rPr>
            </w:pPr>
            <w:r w:rsidRPr="00B92CBF">
              <w:rPr>
                <w:rFonts w:eastAsia="Times New Roman"/>
                <w:i/>
                <w:sz w:val="16"/>
                <w:szCs w:val="16"/>
              </w:rPr>
              <w:t>НП</w:t>
            </w:r>
          </w:p>
        </w:tc>
        <w:tc>
          <w:tcPr>
            <w:tcW w:w="112" w:type="pct"/>
            <w:tcBorders>
              <w:top w:val="single" w:sz="4" w:space="0" w:color="auto"/>
              <w:left w:val="single" w:sz="4" w:space="0" w:color="auto"/>
              <w:right w:val="single" w:sz="4" w:space="0" w:color="auto"/>
            </w:tcBorders>
          </w:tcPr>
          <w:p w:rsidR="003D54E0" w:rsidRPr="00B92CBF" w:rsidDel="001A523D" w:rsidRDefault="003D54E0" w:rsidP="003D54E0">
            <w:pPr>
              <w:spacing w:before="60" w:after="60"/>
              <w:jc w:val="center"/>
              <w:rPr>
                <w:i/>
                <w:sz w:val="16"/>
                <w:szCs w:val="16"/>
                <w:lang w:eastAsia="bg-BG"/>
              </w:rPr>
            </w:pPr>
            <w:r w:rsidRPr="00B92CBF">
              <w:rPr>
                <w:rFonts w:eastAsia="Times New Roman"/>
                <w:i/>
                <w:sz w:val="16"/>
                <w:szCs w:val="16"/>
              </w:rPr>
              <w:t>НП</w:t>
            </w:r>
          </w:p>
        </w:tc>
        <w:tc>
          <w:tcPr>
            <w:tcW w:w="112" w:type="pct"/>
            <w:tcBorders>
              <w:top w:val="single" w:sz="4" w:space="0" w:color="auto"/>
              <w:left w:val="single" w:sz="4" w:space="0" w:color="auto"/>
              <w:right w:val="single" w:sz="4" w:space="0" w:color="auto"/>
            </w:tcBorders>
          </w:tcPr>
          <w:p w:rsidR="003D54E0" w:rsidRPr="00B92CBF" w:rsidDel="001A523D" w:rsidRDefault="003D54E0" w:rsidP="003D54E0">
            <w:pPr>
              <w:spacing w:before="60" w:after="60"/>
              <w:jc w:val="center"/>
              <w:rPr>
                <w:i/>
                <w:sz w:val="16"/>
                <w:szCs w:val="16"/>
                <w:lang w:eastAsia="bg-BG"/>
              </w:rPr>
            </w:pPr>
            <w:r w:rsidRPr="00B92CBF">
              <w:rPr>
                <w:rFonts w:eastAsia="Times New Roman"/>
                <w:i/>
                <w:sz w:val="16"/>
                <w:szCs w:val="16"/>
              </w:rPr>
              <w:t>НП</w:t>
            </w:r>
          </w:p>
        </w:tc>
        <w:tc>
          <w:tcPr>
            <w:tcW w:w="431" w:type="pct"/>
            <w:tcBorders>
              <w:top w:val="single" w:sz="4" w:space="0" w:color="auto"/>
              <w:left w:val="single" w:sz="4" w:space="0" w:color="auto"/>
              <w:bottom w:val="single" w:sz="4" w:space="0" w:color="auto"/>
              <w:right w:val="single" w:sz="4" w:space="0" w:color="auto"/>
            </w:tcBorders>
          </w:tcPr>
          <w:p w:rsidR="003D54E0" w:rsidRPr="00B92CBF" w:rsidDel="001A523D" w:rsidRDefault="003D54E0" w:rsidP="003D54E0">
            <w:pPr>
              <w:spacing w:before="60" w:after="60"/>
              <w:jc w:val="center"/>
              <w:rPr>
                <w:i/>
                <w:sz w:val="16"/>
                <w:szCs w:val="16"/>
                <w:lang w:eastAsia="bg-BG"/>
              </w:rPr>
            </w:pPr>
            <w:r w:rsidRPr="00B92CBF">
              <w:rPr>
                <w:rFonts w:eastAsia="Times New Roman"/>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3D54E0" w:rsidRPr="00B92CBF" w:rsidRDefault="003D54E0" w:rsidP="003D54E0">
            <w:pPr>
              <w:spacing w:before="60" w:after="60"/>
              <w:jc w:val="center"/>
              <w:rPr>
                <w:i/>
                <w:sz w:val="16"/>
                <w:szCs w:val="16"/>
                <w:lang w:eastAsia="bg-BG"/>
              </w:rPr>
            </w:pPr>
            <w:r w:rsidRPr="00B92CBF">
              <w:rPr>
                <w:rFonts w:eastAsia="Times New Roman"/>
                <w:i/>
                <w:sz w:val="16"/>
                <w:szCs w:val="16"/>
              </w:rPr>
              <w:t>НП</w:t>
            </w:r>
          </w:p>
        </w:tc>
        <w:tc>
          <w:tcPr>
            <w:tcW w:w="192" w:type="pct"/>
            <w:gridSpan w:val="2"/>
            <w:tcBorders>
              <w:left w:val="single" w:sz="4" w:space="0" w:color="auto"/>
              <w:right w:val="single" w:sz="4" w:space="0" w:color="auto"/>
            </w:tcBorders>
          </w:tcPr>
          <w:p w:rsidR="003D54E0" w:rsidRPr="00B92CBF" w:rsidDel="001A523D" w:rsidRDefault="003D54E0" w:rsidP="003D54E0">
            <w:pPr>
              <w:snapToGrid w:val="0"/>
              <w:spacing w:before="60" w:after="60"/>
              <w:jc w:val="center"/>
              <w:rPr>
                <w:i/>
                <w:sz w:val="16"/>
                <w:szCs w:val="16"/>
              </w:rPr>
            </w:pPr>
            <w:r w:rsidRPr="00B92CBF">
              <w:rPr>
                <w:rFonts w:eastAsia="Times New Roman"/>
                <w:i/>
                <w:sz w:val="16"/>
                <w:szCs w:val="16"/>
              </w:rPr>
              <w:t>НП</w:t>
            </w:r>
          </w:p>
        </w:tc>
        <w:tc>
          <w:tcPr>
            <w:tcW w:w="128" w:type="pct"/>
            <w:tcBorders>
              <w:left w:val="single" w:sz="4" w:space="0" w:color="auto"/>
              <w:right w:val="single" w:sz="4" w:space="0" w:color="auto"/>
            </w:tcBorders>
          </w:tcPr>
          <w:p w:rsidR="003D54E0" w:rsidRPr="00B92CBF" w:rsidDel="001A523D" w:rsidRDefault="003D54E0" w:rsidP="003D54E0">
            <w:pPr>
              <w:snapToGrid w:val="0"/>
              <w:spacing w:before="60" w:after="60"/>
              <w:jc w:val="center"/>
              <w:rPr>
                <w:i/>
                <w:sz w:val="16"/>
                <w:szCs w:val="16"/>
              </w:rPr>
            </w:pPr>
            <w:r w:rsidRPr="00B92CBF">
              <w:rPr>
                <w:rFonts w:eastAsia="Times New Roman"/>
                <w:i/>
                <w:sz w:val="16"/>
                <w:szCs w:val="16"/>
              </w:rPr>
              <w:t>НП</w:t>
            </w:r>
          </w:p>
        </w:tc>
        <w:tc>
          <w:tcPr>
            <w:tcW w:w="160" w:type="pct"/>
            <w:tcBorders>
              <w:left w:val="single" w:sz="4" w:space="0" w:color="auto"/>
              <w:right w:val="single" w:sz="4" w:space="0" w:color="auto"/>
            </w:tcBorders>
          </w:tcPr>
          <w:p w:rsidR="003D54E0" w:rsidRPr="00B92CBF" w:rsidDel="001A523D" w:rsidRDefault="003D54E0" w:rsidP="003D54E0">
            <w:pPr>
              <w:snapToGrid w:val="0"/>
              <w:spacing w:before="60" w:after="60"/>
              <w:jc w:val="center"/>
              <w:rPr>
                <w:i/>
                <w:sz w:val="16"/>
                <w:szCs w:val="16"/>
              </w:rPr>
            </w:pPr>
            <w:r w:rsidRPr="00B92CBF">
              <w:rPr>
                <w:rFonts w:eastAsia="Times New Roman"/>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3D54E0" w:rsidRPr="00B92CBF" w:rsidRDefault="003D54E0" w:rsidP="003D54E0">
            <w:pPr>
              <w:spacing w:before="60" w:after="60"/>
              <w:jc w:val="center"/>
              <w:rPr>
                <w:i/>
                <w:sz w:val="16"/>
                <w:szCs w:val="16"/>
                <w:lang w:eastAsia="bg-BG"/>
              </w:rPr>
            </w:pPr>
            <w:r w:rsidRPr="00B92CBF">
              <w:rPr>
                <w:rFonts w:eastAsia="Times New Roman"/>
                <w:i/>
                <w:sz w:val="16"/>
                <w:szCs w:val="16"/>
              </w:rPr>
              <w:t>НП</w:t>
            </w:r>
          </w:p>
        </w:tc>
        <w:tc>
          <w:tcPr>
            <w:tcW w:w="410" w:type="pct"/>
            <w:tcBorders>
              <w:top w:val="single" w:sz="4" w:space="0" w:color="auto"/>
              <w:left w:val="single" w:sz="4" w:space="0" w:color="auto"/>
              <w:bottom w:val="single" w:sz="4" w:space="0" w:color="auto"/>
              <w:right w:val="single" w:sz="4" w:space="0" w:color="auto"/>
            </w:tcBorders>
          </w:tcPr>
          <w:p w:rsidR="003D54E0" w:rsidRPr="00B92CBF" w:rsidRDefault="003D54E0" w:rsidP="003D54E0">
            <w:pPr>
              <w:spacing w:before="60" w:after="60"/>
              <w:jc w:val="center"/>
              <w:rPr>
                <w:sz w:val="16"/>
                <w:szCs w:val="16"/>
                <w:lang w:eastAsia="bg-BG"/>
              </w:rPr>
            </w:pPr>
            <w:r w:rsidRPr="00B92CBF">
              <w:rPr>
                <w:rFonts w:eastAsia="Times New Roman"/>
                <w:i/>
                <w:sz w:val="16"/>
                <w:szCs w:val="16"/>
              </w:rPr>
              <w:t>НП</w:t>
            </w:r>
          </w:p>
        </w:tc>
      </w:tr>
    </w:tbl>
    <w:p w:rsidR="00DD1B49" w:rsidRPr="00B92CBF" w:rsidRDefault="00DD1B49" w:rsidP="00DD1B49">
      <w:pPr>
        <w:tabs>
          <w:tab w:val="left" w:pos="720"/>
        </w:tabs>
        <w:spacing w:before="0" w:after="240"/>
        <w:jc w:val="center"/>
        <w:rPr>
          <w:rFonts w:eastAsia="Times New Roman"/>
          <w:b/>
        </w:rPr>
      </w:pPr>
    </w:p>
    <w:p w:rsidR="00DD1B49" w:rsidRPr="00B92CBF" w:rsidRDefault="00DD1B49" w:rsidP="00DD1B49">
      <w:pPr>
        <w:tabs>
          <w:tab w:val="left" w:pos="720"/>
        </w:tabs>
        <w:spacing w:before="0" w:after="0"/>
        <w:jc w:val="left"/>
        <w:rPr>
          <w:rFonts w:eastAsia="Times New Roman"/>
          <w:b/>
        </w:rPr>
      </w:pPr>
      <w:r w:rsidRPr="00B92CBF">
        <w:br w:type="page"/>
      </w:r>
      <w:r w:rsidRPr="00B92CBF">
        <w:rPr>
          <w:b/>
        </w:rPr>
        <w:lastRenderedPageBreak/>
        <w:t xml:space="preserve">Таблица 4a: </w:t>
      </w:r>
      <w:r w:rsidRPr="00B92CBF">
        <w:tab/>
      </w:r>
      <w:r w:rsidRPr="00B92CBF">
        <w:rPr>
          <w:b/>
        </w:rPr>
        <w:t>Показатели за резултати по ИМЗ и специфични за програмата показатели за резултати, съответстващи на специфичната цел - НЕПРИЛОЖИМО</w:t>
      </w:r>
    </w:p>
    <w:p w:rsidR="00DD1B49" w:rsidRPr="00B92CBF" w:rsidRDefault="00DD1B49" w:rsidP="00DD1B49">
      <w:pPr>
        <w:tabs>
          <w:tab w:val="left" w:pos="720"/>
        </w:tabs>
        <w:spacing w:before="0" w:after="0"/>
        <w:jc w:val="left"/>
      </w:pPr>
      <w:r w:rsidRPr="00B92CBF">
        <w:t xml:space="preserve">(по приоритетни оси или по част от приоритетна ос) </w:t>
      </w:r>
    </w:p>
    <w:p w:rsidR="00727FDB" w:rsidRPr="00B92CBF" w:rsidRDefault="00727FDB" w:rsidP="00DD1B49">
      <w:pPr>
        <w:tabs>
          <w:tab w:val="left" w:pos="720"/>
        </w:tabs>
        <w:spacing w:before="0" w:after="0"/>
        <w:jc w:val="left"/>
        <w:rPr>
          <w:rFonts w:eastAsia="Times New Roman"/>
        </w:rPr>
      </w:pPr>
    </w:p>
    <w:p w:rsidR="00DD1B49" w:rsidRPr="00B92CBF" w:rsidRDefault="00DD1B49" w:rsidP="00DD1B49">
      <w:pPr>
        <w:tabs>
          <w:tab w:val="left" w:pos="720"/>
        </w:tabs>
        <w:spacing w:before="0" w:after="0"/>
        <w:jc w:val="left"/>
      </w:pPr>
      <w:r w:rsidRPr="00B92CBF">
        <w:t>(Позоваване: член 19, параграф 3 от Регламент (ЕС) № 1304/2013 на Европейския парламент и на Съвета</w:t>
      </w:r>
      <w:r w:rsidRPr="00B92CBF">
        <w:rPr>
          <w:vertAlign w:val="superscript"/>
        </w:rPr>
        <w:footnoteReference w:id="68"/>
      </w:r>
      <w:r w:rsidRPr="00B92CBF">
        <w:t>)</w:t>
      </w:r>
    </w:p>
    <w:p w:rsidR="00727FDB" w:rsidRPr="00B92CBF" w:rsidRDefault="00727FDB" w:rsidP="00DD1B49">
      <w:pPr>
        <w:tabs>
          <w:tab w:val="left" w:pos="720"/>
        </w:tabs>
        <w:spacing w:before="0" w:after="0"/>
        <w:jc w:val="left"/>
        <w:rPr>
          <w:rFonts w:eastAsia="Times New Roman"/>
        </w:rPr>
      </w:pP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DD1B49" w:rsidRPr="00B92CBF" w:rsidTr="00F50250">
        <w:trPr>
          <w:trHeight w:val="620"/>
        </w:trPr>
        <w:tc>
          <w:tcPr>
            <w:tcW w:w="497" w:type="pct"/>
            <w:vMerge w:val="restart"/>
            <w:tcBorders>
              <w:top w:val="single" w:sz="4" w:space="0" w:color="auto"/>
              <w:left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r w:rsidRPr="00B92CBF">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rPr>
                <w:rFonts w:eastAsia="Times New Roman"/>
                <w:b/>
                <w:i/>
                <w:sz w:val="16"/>
                <w:szCs w:val="16"/>
              </w:rPr>
            </w:pPr>
            <w:r w:rsidRPr="00B92CBF">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rPr>
                <w:rFonts w:eastAsia="Times New Roman"/>
                <w:b/>
                <w:i/>
                <w:sz w:val="16"/>
                <w:szCs w:val="16"/>
              </w:rPr>
            </w:pPr>
            <w:r w:rsidRPr="00B92CBF">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rsidR="00DD1B49" w:rsidRPr="00B92CBF" w:rsidRDefault="00DD1B49" w:rsidP="00DD1B49">
            <w:pPr>
              <w:snapToGrid w:val="0"/>
              <w:spacing w:before="60" w:after="60"/>
              <w:rPr>
                <w:rFonts w:eastAsia="Times New Roman"/>
                <w:b/>
                <w:i/>
                <w:sz w:val="16"/>
                <w:szCs w:val="16"/>
              </w:rPr>
            </w:pPr>
            <w:r w:rsidRPr="00B92CBF">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rPr>
                <w:rFonts w:eastAsia="Times New Roman"/>
                <w:b/>
                <w:i/>
                <w:sz w:val="16"/>
                <w:szCs w:val="16"/>
              </w:rPr>
            </w:pPr>
            <w:r w:rsidRPr="00B92CBF">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rPr>
                <w:rFonts w:eastAsia="Times New Roman"/>
                <w:b/>
                <w:i/>
                <w:sz w:val="16"/>
                <w:szCs w:val="16"/>
              </w:rPr>
            </w:pPr>
            <w:r w:rsidRPr="00B92CBF">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rPr>
                <w:rFonts w:eastAsia="Times New Roman"/>
                <w:b/>
                <w:i/>
                <w:sz w:val="16"/>
                <w:szCs w:val="16"/>
              </w:rPr>
            </w:pPr>
            <w:r w:rsidRPr="00B92CBF">
              <w:rPr>
                <w:b/>
                <w:i/>
                <w:sz w:val="16"/>
              </w:rPr>
              <w:t>Базова година</w:t>
            </w:r>
          </w:p>
        </w:tc>
        <w:tc>
          <w:tcPr>
            <w:tcW w:w="531" w:type="pct"/>
            <w:gridSpan w:val="4"/>
            <w:tcBorders>
              <w:top w:val="single" w:sz="4" w:space="0" w:color="auto"/>
              <w:left w:val="single" w:sz="4" w:space="0" w:color="auto"/>
              <w:right w:val="single" w:sz="4" w:space="0" w:color="auto"/>
            </w:tcBorders>
            <w:hideMark/>
          </w:tcPr>
          <w:p w:rsidR="00DD1B49" w:rsidRPr="00B92CBF" w:rsidRDefault="00DD1B49" w:rsidP="00DD1B49">
            <w:pPr>
              <w:snapToGrid w:val="0"/>
              <w:spacing w:before="60" w:after="60"/>
              <w:rPr>
                <w:rFonts w:eastAsia="Times New Roman"/>
                <w:b/>
                <w:i/>
                <w:sz w:val="16"/>
                <w:szCs w:val="16"/>
              </w:rPr>
            </w:pPr>
            <w:r w:rsidRPr="00B92CBF">
              <w:rPr>
                <w:b/>
                <w:i/>
                <w:sz w:val="16"/>
              </w:rPr>
              <w:t>Целева стойност</w:t>
            </w:r>
            <w:r w:rsidRPr="00B92CBF">
              <w:rPr>
                <w:vertAlign w:val="superscript"/>
              </w:rPr>
              <w:footnoteReference w:id="69"/>
            </w:r>
            <w:r w:rsidRPr="00B92CBF">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rPr>
                <w:rFonts w:eastAsia="Times New Roman"/>
                <w:b/>
                <w:i/>
                <w:sz w:val="16"/>
                <w:szCs w:val="16"/>
              </w:rPr>
            </w:pPr>
            <w:r w:rsidRPr="00B92CBF">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rPr>
                <w:rFonts w:eastAsia="Times New Roman"/>
                <w:b/>
                <w:i/>
                <w:sz w:val="16"/>
                <w:szCs w:val="16"/>
              </w:rPr>
            </w:pPr>
            <w:r w:rsidRPr="00B92CBF">
              <w:rPr>
                <w:b/>
                <w:i/>
                <w:sz w:val="16"/>
              </w:rPr>
              <w:t>Честота на отчитане</w:t>
            </w:r>
          </w:p>
        </w:tc>
      </w:tr>
      <w:tr w:rsidR="00DD1B49" w:rsidRPr="00B92CBF" w:rsidTr="00F50250">
        <w:trPr>
          <w:trHeight w:val="366"/>
        </w:trPr>
        <w:tc>
          <w:tcPr>
            <w:tcW w:w="497"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DD1B49" w:rsidRPr="00B92CBF" w:rsidRDefault="00DD1B49" w:rsidP="00DD1B49">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r w:rsidRPr="00B92CBF">
              <w:rPr>
                <w:sz w:val="16"/>
              </w:rPr>
              <w:t>M</w:t>
            </w:r>
          </w:p>
        </w:tc>
        <w:tc>
          <w:tcPr>
            <w:tcW w:w="124" w:type="pct"/>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r w:rsidRPr="00B92CBF">
              <w:rPr>
                <w:sz w:val="16"/>
              </w:rPr>
              <w:t>Ж</w:t>
            </w:r>
          </w:p>
        </w:tc>
        <w:tc>
          <w:tcPr>
            <w:tcW w:w="124" w:type="pct"/>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r w:rsidRPr="00B92CBF">
              <w:rPr>
                <w:sz w:val="16"/>
              </w:rPr>
              <w:t>О</w:t>
            </w:r>
          </w:p>
        </w:tc>
        <w:tc>
          <w:tcPr>
            <w:tcW w:w="477"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DD1B49" w:rsidRPr="00B92CBF" w:rsidRDefault="00DD1B49" w:rsidP="00DD1B49">
            <w:pPr>
              <w:snapToGrid w:val="0"/>
              <w:spacing w:before="60" w:after="60"/>
              <w:rPr>
                <w:rFonts w:eastAsia="Times New Roman"/>
                <w:b/>
                <w:i/>
                <w:sz w:val="16"/>
                <w:szCs w:val="16"/>
              </w:rPr>
            </w:pPr>
            <w:r w:rsidRPr="00B92CBF">
              <w:rPr>
                <w:sz w:val="16"/>
              </w:rPr>
              <w:t>M</w:t>
            </w:r>
          </w:p>
        </w:tc>
        <w:tc>
          <w:tcPr>
            <w:tcW w:w="177" w:type="pct"/>
            <w:gridSpan w:val="2"/>
            <w:tcBorders>
              <w:top w:val="single" w:sz="4" w:space="0" w:color="auto"/>
              <w:left w:val="single" w:sz="4" w:space="0" w:color="auto"/>
              <w:right w:val="single" w:sz="4" w:space="0" w:color="auto"/>
            </w:tcBorders>
          </w:tcPr>
          <w:p w:rsidR="00DD1B49" w:rsidRPr="00B92CBF" w:rsidRDefault="00DD1B49" w:rsidP="00DD1B49">
            <w:pPr>
              <w:snapToGrid w:val="0"/>
              <w:spacing w:before="60" w:after="60"/>
              <w:rPr>
                <w:rFonts w:eastAsia="Times New Roman"/>
                <w:b/>
                <w:i/>
                <w:sz w:val="16"/>
                <w:szCs w:val="16"/>
              </w:rPr>
            </w:pPr>
            <w:r w:rsidRPr="00B92CBF">
              <w:rPr>
                <w:sz w:val="16"/>
              </w:rPr>
              <w:t>Ж</w:t>
            </w:r>
          </w:p>
        </w:tc>
        <w:tc>
          <w:tcPr>
            <w:tcW w:w="177" w:type="pct"/>
            <w:tcBorders>
              <w:top w:val="single" w:sz="4" w:space="0" w:color="auto"/>
              <w:left w:val="single" w:sz="4" w:space="0" w:color="auto"/>
              <w:right w:val="single" w:sz="4" w:space="0" w:color="auto"/>
            </w:tcBorders>
          </w:tcPr>
          <w:p w:rsidR="00DD1B49" w:rsidRPr="00B92CBF" w:rsidRDefault="00DD1B49" w:rsidP="00DD1B49">
            <w:pPr>
              <w:snapToGrid w:val="0"/>
              <w:spacing w:before="60" w:after="60"/>
              <w:rPr>
                <w:rFonts w:eastAsia="Times New Roman"/>
                <w:b/>
                <w:i/>
                <w:sz w:val="16"/>
                <w:szCs w:val="16"/>
              </w:rPr>
            </w:pPr>
            <w:r w:rsidRPr="00B92CBF">
              <w:rPr>
                <w:sz w:val="16"/>
              </w:rPr>
              <w:t>О</w:t>
            </w:r>
          </w:p>
        </w:tc>
        <w:tc>
          <w:tcPr>
            <w:tcW w:w="371"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sz w:val="16"/>
                <w:szCs w:val="16"/>
              </w:rPr>
            </w:pPr>
          </w:p>
        </w:tc>
      </w:tr>
      <w:tr w:rsidR="0038217E" w:rsidRPr="00B92CBF" w:rsidTr="00F50250">
        <w:trPr>
          <w:trHeight w:val="652"/>
        </w:trPr>
        <w:tc>
          <w:tcPr>
            <w:tcW w:w="497" w:type="pct"/>
            <w:tcBorders>
              <w:top w:val="single" w:sz="4" w:space="0" w:color="auto"/>
              <w:left w:val="single" w:sz="4" w:space="0" w:color="auto"/>
              <w:bottom w:val="single" w:sz="4" w:space="0" w:color="auto"/>
              <w:right w:val="single" w:sz="4" w:space="0" w:color="auto"/>
            </w:tcBorders>
          </w:tcPr>
          <w:p w:rsidR="0038217E" w:rsidRPr="00B92CBF" w:rsidRDefault="0038217E" w:rsidP="0038217E">
            <w:pPr>
              <w:spacing w:before="60" w:after="60"/>
              <w:jc w:val="left"/>
              <w:rPr>
                <w:rFonts w:eastAsia="Times New Roman"/>
                <w:i/>
                <w:sz w:val="16"/>
                <w:szCs w:val="16"/>
              </w:rPr>
            </w:pPr>
            <w:r w:rsidRPr="00B92CBF">
              <w:rPr>
                <w:rFonts w:eastAsia="Times New Roman"/>
                <w:i/>
                <w:sz w:val="16"/>
                <w:szCs w:val="16"/>
              </w:rPr>
              <w:t>НП</w:t>
            </w:r>
          </w:p>
        </w:tc>
        <w:tc>
          <w:tcPr>
            <w:tcW w:w="816" w:type="pct"/>
            <w:tcBorders>
              <w:top w:val="single" w:sz="4" w:space="0" w:color="auto"/>
              <w:left w:val="single" w:sz="4" w:space="0" w:color="auto"/>
              <w:bottom w:val="single" w:sz="4" w:space="0" w:color="auto"/>
              <w:right w:val="single" w:sz="4" w:space="0" w:color="auto"/>
            </w:tcBorders>
          </w:tcPr>
          <w:p w:rsidR="0038217E" w:rsidRPr="00B92CBF" w:rsidRDefault="0038217E" w:rsidP="0038217E">
            <w:pPr>
              <w:spacing w:before="60" w:after="60"/>
              <w:jc w:val="left"/>
              <w:rPr>
                <w:rFonts w:eastAsia="Times New Roman"/>
                <w:i/>
                <w:sz w:val="16"/>
                <w:szCs w:val="16"/>
              </w:rPr>
            </w:pPr>
            <w:r w:rsidRPr="00B92CBF">
              <w:rPr>
                <w:rFonts w:eastAsia="Times New Roman"/>
                <w:i/>
                <w:sz w:val="16"/>
                <w:szCs w:val="16"/>
              </w:rPr>
              <w:t>НП</w:t>
            </w:r>
          </w:p>
        </w:tc>
        <w:tc>
          <w:tcPr>
            <w:tcW w:w="531" w:type="pct"/>
            <w:tcBorders>
              <w:top w:val="single" w:sz="4" w:space="0" w:color="auto"/>
              <w:left w:val="single" w:sz="4" w:space="0" w:color="auto"/>
              <w:bottom w:val="single" w:sz="4" w:space="0" w:color="auto"/>
              <w:right w:val="single" w:sz="4" w:space="0" w:color="auto"/>
            </w:tcBorders>
          </w:tcPr>
          <w:p w:rsidR="0038217E" w:rsidRPr="00B92CBF" w:rsidRDefault="0038217E" w:rsidP="0038217E">
            <w:pPr>
              <w:spacing w:before="60" w:after="60"/>
              <w:jc w:val="center"/>
              <w:rPr>
                <w:rFonts w:eastAsia="Times New Roman"/>
                <w:i/>
                <w:sz w:val="16"/>
                <w:szCs w:val="16"/>
              </w:rPr>
            </w:pPr>
            <w:r w:rsidRPr="00B92CBF">
              <w:rPr>
                <w:rFonts w:eastAsia="Times New Roman"/>
                <w:i/>
                <w:sz w:val="16"/>
                <w:szCs w:val="16"/>
              </w:rPr>
              <w:t>НП</w:t>
            </w:r>
          </w:p>
        </w:tc>
        <w:tc>
          <w:tcPr>
            <w:tcW w:w="583" w:type="pct"/>
            <w:tcBorders>
              <w:top w:val="single" w:sz="4" w:space="0" w:color="auto"/>
              <w:left w:val="single" w:sz="4" w:space="0" w:color="auto"/>
              <w:bottom w:val="single" w:sz="4" w:space="0" w:color="auto"/>
              <w:right w:val="single" w:sz="4" w:space="0" w:color="auto"/>
            </w:tcBorders>
          </w:tcPr>
          <w:p w:rsidR="0038217E" w:rsidRPr="00B92CBF" w:rsidRDefault="0038217E" w:rsidP="0038217E">
            <w:pPr>
              <w:spacing w:before="60" w:after="60"/>
              <w:jc w:val="center"/>
              <w:rPr>
                <w:rFonts w:eastAsia="Times New Roman"/>
                <w:i/>
                <w:sz w:val="16"/>
                <w:szCs w:val="16"/>
              </w:rPr>
            </w:pPr>
            <w:r w:rsidRPr="00B92CBF">
              <w:rPr>
                <w:rFonts w:eastAsia="Times New Roman"/>
                <w:i/>
                <w:sz w:val="16"/>
                <w:szCs w:val="16"/>
              </w:rPr>
              <w:t>НП</w:t>
            </w:r>
          </w:p>
        </w:tc>
        <w:tc>
          <w:tcPr>
            <w:tcW w:w="372" w:type="pct"/>
            <w:gridSpan w:val="3"/>
            <w:tcBorders>
              <w:top w:val="single" w:sz="4" w:space="0" w:color="auto"/>
              <w:left w:val="single" w:sz="4" w:space="0" w:color="auto"/>
              <w:bottom w:val="single" w:sz="4" w:space="0" w:color="auto"/>
              <w:right w:val="single" w:sz="4" w:space="0" w:color="auto"/>
            </w:tcBorders>
          </w:tcPr>
          <w:p w:rsidR="0038217E" w:rsidRPr="00B92CBF" w:rsidDel="001A523D" w:rsidRDefault="0038217E" w:rsidP="0038217E">
            <w:pPr>
              <w:spacing w:before="60" w:after="60"/>
              <w:jc w:val="center"/>
              <w:rPr>
                <w:rFonts w:eastAsia="Times New Roman"/>
                <w:i/>
                <w:sz w:val="16"/>
                <w:szCs w:val="16"/>
              </w:rPr>
            </w:pPr>
            <w:r w:rsidRPr="00B92CBF">
              <w:rPr>
                <w:rFonts w:eastAsia="Times New Roman"/>
                <w:i/>
                <w:sz w:val="16"/>
                <w:szCs w:val="16"/>
              </w:rPr>
              <w:t>НП</w:t>
            </w:r>
          </w:p>
        </w:tc>
        <w:tc>
          <w:tcPr>
            <w:tcW w:w="477" w:type="pct"/>
            <w:tcBorders>
              <w:top w:val="single" w:sz="4" w:space="0" w:color="auto"/>
              <w:left w:val="single" w:sz="4" w:space="0" w:color="auto"/>
              <w:bottom w:val="single" w:sz="4" w:space="0" w:color="auto"/>
              <w:right w:val="single" w:sz="4" w:space="0" w:color="auto"/>
            </w:tcBorders>
          </w:tcPr>
          <w:p w:rsidR="0038217E" w:rsidRPr="00B92CBF" w:rsidDel="001A523D" w:rsidRDefault="0038217E" w:rsidP="0038217E">
            <w:pPr>
              <w:spacing w:before="60" w:after="60"/>
              <w:jc w:val="center"/>
              <w:rPr>
                <w:rFonts w:eastAsia="Times New Roman"/>
                <w:i/>
                <w:sz w:val="16"/>
                <w:szCs w:val="16"/>
              </w:rPr>
            </w:pPr>
            <w:r w:rsidRPr="00B92CBF">
              <w:rPr>
                <w:rFonts w:eastAsia="Times New Roman"/>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38217E" w:rsidRPr="00B92CBF" w:rsidRDefault="0038217E" w:rsidP="0038217E">
            <w:pPr>
              <w:spacing w:before="60" w:after="60"/>
              <w:jc w:val="center"/>
              <w:rPr>
                <w:rFonts w:eastAsia="Times New Roman"/>
                <w:i/>
                <w:sz w:val="16"/>
                <w:szCs w:val="16"/>
              </w:rPr>
            </w:pPr>
            <w:r w:rsidRPr="00B92CBF">
              <w:rPr>
                <w:rFonts w:eastAsia="Times New Roman"/>
                <w:i/>
                <w:sz w:val="16"/>
                <w:szCs w:val="16"/>
              </w:rPr>
              <w:t>НП</w:t>
            </w:r>
          </w:p>
        </w:tc>
        <w:tc>
          <w:tcPr>
            <w:tcW w:w="212" w:type="pct"/>
            <w:gridSpan w:val="2"/>
            <w:tcBorders>
              <w:left w:val="single" w:sz="4" w:space="0" w:color="auto"/>
              <w:right w:val="single" w:sz="4" w:space="0" w:color="auto"/>
            </w:tcBorders>
          </w:tcPr>
          <w:p w:rsidR="0038217E" w:rsidRPr="00B92CBF" w:rsidDel="001A523D" w:rsidRDefault="0038217E" w:rsidP="0038217E">
            <w:pPr>
              <w:snapToGrid w:val="0"/>
              <w:spacing w:before="60" w:after="60"/>
              <w:jc w:val="center"/>
              <w:rPr>
                <w:rFonts w:eastAsia="Times New Roman"/>
                <w:i/>
                <w:sz w:val="16"/>
                <w:szCs w:val="16"/>
              </w:rPr>
            </w:pPr>
            <w:r w:rsidRPr="00B92CBF">
              <w:rPr>
                <w:rFonts w:eastAsia="Times New Roman"/>
                <w:i/>
                <w:sz w:val="16"/>
                <w:szCs w:val="16"/>
              </w:rPr>
              <w:t>НП</w:t>
            </w:r>
          </w:p>
        </w:tc>
        <w:tc>
          <w:tcPr>
            <w:tcW w:w="142" w:type="pct"/>
            <w:tcBorders>
              <w:left w:val="single" w:sz="4" w:space="0" w:color="auto"/>
              <w:right w:val="single" w:sz="4" w:space="0" w:color="auto"/>
            </w:tcBorders>
          </w:tcPr>
          <w:p w:rsidR="0038217E" w:rsidRPr="00B92CBF" w:rsidDel="001A523D" w:rsidRDefault="0038217E" w:rsidP="0038217E">
            <w:pPr>
              <w:snapToGrid w:val="0"/>
              <w:spacing w:before="60" w:after="60"/>
              <w:jc w:val="center"/>
              <w:rPr>
                <w:rFonts w:eastAsia="Times New Roman"/>
                <w:i/>
                <w:sz w:val="16"/>
                <w:szCs w:val="16"/>
              </w:rPr>
            </w:pPr>
            <w:r w:rsidRPr="00B92CBF">
              <w:rPr>
                <w:rFonts w:eastAsia="Times New Roman"/>
                <w:i/>
                <w:sz w:val="16"/>
                <w:szCs w:val="16"/>
              </w:rPr>
              <w:t>НП</w:t>
            </w:r>
          </w:p>
        </w:tc>
        <w:tc>
          <w:tcPr>
            <w:tcW w:w="177" w:type="pct"/>
            <w:tcBorders>
              <w:left w:val="single" w:sz="4" w:space="0" w:color="auto"/>
              <w:right w:val="single" w:sz="4" w:space="0" w:color="auto"/>
            </w:tcBorders>
          </w:tcPr>
          <w:p w:rsidR="0038217E" w:rsidRPr="00B92CBF" w:rsidDel="001A523D" w:rsidRDefault="0038217E" w:rsidP="0038217E">
            <w:pPr>
              <w:snapToGrid w:val="0"/>
              <w:spacing w:before="60" w:after="60"/>
              <w:jc w:val="center"/>
              <w:rPr>
                <w:rFonts w:eastAsia="Times New Roman"/>
                <w:i/>
                <w:sz w:val="16"/>
                <w:szCs w:val="16"/>
              </w:rPr>
            </w:pPr>
            <w:r w:rsidRPr="00B92CBF">
              <w:rPr>
                <w:rFonts w:eastAsia="Times New Roman"/>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38217E" w:rsidRPr="00B92CBF" w:rsidRDefault="0038217E" w:rsidP="0038217E">
            <w:pPr>
              <w:spacing w:before="60" w:after="60"/>
              <w:jc w:val="center"/>
              <w:rPr>
                <w:rFonts w:eastAsia="Times New Roman"/>
                <w:i/>
                <w:sz w:val="16"/>
                <w:szCs w:val="16"/>
              </w:rPr>
            </w:pPr>
            <w:r w:rsidRPr="00B92CBF">
              <w:rPr>
                <w:rFonts w:eastAsia="Times New Roman"/>
                <w:i/>
                <w:sz w:val="16"/>
                <w:szCs w:val="16"/>
              </w:rPr>
              <w:t>НП</w:t>
            </w:r>
          </w:p>
        </w:tc>
        <w:tc>
          <w:tcPr>
            <w:tcW w:w="451" w:type="pct"/>
            <w:tcBorders>
              <w:top w:val="single" w:sz="4" w:space="0" w:color="auto"/>
              <w:left w:val="single" w:sz="4" w:space="0" w:color="auto"/>
              <w:bottom w:val="single" w:sz="4" w:space="0" w:color="auto"/>
              <w:right w:val="single" w:sz="4" w:space="0" w:color="auto"/>
            </w:tcBorders>
          </w:tcPr>
          <w:p w:rsidR="0038217E" w:rsidRPr="00B92CBF" w:rsidRDefault="0038217E" w:rsidP="0038217E">
            <w:pPr>
              <w:spacing w:before="60" w:after="60"/>
              <w:jc w:val="center"/>
              <w:rPr>
                <w:rFonts w:eastAsia="Times New Roman"/>
                <w:sz w:val="16"/>
                <w:szCs w:val="16"/>
              </w:rPr>
            </w:pPr>
            <w:r w:rsidRPr="00B92CBF">
              <w:rPr>
                <w:rFonts w:eastAsia="Times New Roman"/>
                <w:i/>
                <w:sz w:val="16"/>
                <w:szCs w:val="16"/>
              </w:rPr>
              <w:t>НП</w:t>
            </w:r>
          </w:p>
        </w:tc>
      </w:tr>
    </w:tbl>
    <w:p w:rsidR="00DD1B49" w:rsidRPr="00B92CBF" w:rsidRDefault="00DD1B49" w:rsidP="00DD1B49">
      <w:pPr>
        <w:suppressAutoHyphens/>
        <w:rPr>
          <w:b/>
        </w:rPr>
        <w:sectPr w:rsidR="00DD1B49" w:rsidRPr="00B92CBF" w:rsidSect="00F50250">
          <w:pgSz w:w="16838" w:h="11906" w:orient="landscape"/>
          <w:pgMar w:top="1021" w:right="1134" w:bottom="1021" w:left="1134" w:header="601" w:footer="1077" w:gutter="0"/>
          <w:cols w:space="720"/>
          <w:docGrid w:linePitch="326"/>
        </w:sectPr>
      </w:pPr>
    </w:p>
    <w:p w:rsidR="00DD1B49" w:rsidRPr="00B92CBF" w:rsidRDefault="00DD1B49" w:rsidP="00DD1B49">
      <w:pPr>
        <w:suppressAutoHyphens/>
        <w:rPr>
          <w:b/>
        </w:rPr>
      </w:pPr>
      <w:r w:rsidRPr="00B92CBF">
        <w:rPr>
          <w:b/>
        </w:rPr>
        <w:lastRenderedPageBreak/>
        <w:t xml:space="preserve">2.А.6.  </w:t>
      </w:r>
      <w:r w:rsidRPr="00B92CBF">
        <w:tab/>
      </w:r>
      <w:r w:rsidRPr="00B92CBF">
        <w:rPr>
          <w:b/>
        </w:rPr>
        <w:t xml:space="preserve">Действия, които ще получат подкрепа в рамките на инвестиционния приоритет </w:t>
      </w:r>
    </w:p>
    <w:p w:rsidR="00DD1B49" w:rsidRPr="00B92CBF" w:rsidRDefault="00DD1B49" w:rsidP="00DD1B49">
      <w:pPr>
        <w:suppressAutoHyphens/>
        <w:rPr>
          <w:b/>
        </w:rPr>
      </w:pPr>
      <w:r w:rsidRPr="00B92CBF">
        <w:t>(по инвестиционни приоритети)</w:t>
      </w:r>
    </w:p>
    <w:p w:rsidR="00DD1B49" w:rsidRPr="00B92CBF" w:rsidRDefault="00DD1B49" w:rsidP="00DD1B49">
      <w:pPr>
        <w:keepNext/>
        <w:ind w:left="1418" w:hanging="1418"/>
        <w:outlineLvl w:val="2"/>
        <w:rPr>
          <w:b/>
          <w:i/>
        </w:rPr>
      </w:pPr>
      <w:r w:rsidRPr="00B92CBF">
        <w:rPr>
          <w:b/>
          <w:i/>
        </w:rPr>
        <w:t xml:space="preserve">2.А.6.1 </w:t>
      </w:r>
      <w:r w:rsidRPr="00B92CBF">
        <w:rPr>
          <w:i/>
        </w:rPr>
        <w:tab/>
      </w:r>
      <w:r w:rsidRPr="00B92CBF">
        <w:rPr>
          <w:b/>
          <w:i/>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rsidR="00DD1B49" w:rsidRPr="00B92CBF" w:rsidRDefault="00DD1B49" w:rsidP="00DD1B49">
      <w:pPr>
        <w:keepNext/>
        <w:ind w:left="1418" w:hanging="1418"/>
        <w:outlineLvl w:val="2"/>
      </w:pPr>
      <w:r w:rsidRPr="00B92CBF">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DD1B49" w:rsidRPr="00B92CBF" w:rsidTr="00F50250">
        <w:trPr>
          <w:trHeight w:val="518"/>
        </w:trPr>
        <w:tc>
          <w:tcPr>
            <w:tcW w:w="1951" w:type="dxa"/>
            <w:shd w:val="clear" w:color="auto" w:fill="auto"/>
          </w:tcPr>
          <w:p w:rsidR="00DD1B49" w:rsidRPr="00B92CBF" w:rsidRDefault="00DD1B49" w:rsidP="00DD1B49">
            <w:pPr>
              <w:rPr>
                <w:i/>
                <w:color w:val="8DB3E2"/>
                <w:sz w:val="18"/>
                <w:szCs w:val="18"/>
              </w:rPr>
            </w:pPr>
            <w:r w:rsidRPr="00B92CBF">
              <w:rPr>
                <w:i/>
              </w:rPr>
              <w:t>Инвестиционен приоритет</w:t>
            </w:r>
          </w:p>
        </w:tc>
        <w:tc>
          <w:tcPr>
            <w:tcW w:w="7116" w:type="dxa"/>
            <w:shd w:val="clear" w:color="auto" w:fill="auto"/>
          </w:tcPr>
          <w:p w:rsidR="00DD1B49" w:rsidRPr="00B92CBF" w:rsidRDefault="00DD1B49" w:rsidP="00DD1B49">
            <w:pPr>
              <w:rPr>
                <w:i/>
                <w:color w:val="8DB3E2"/>
                <w:sz w:val="18"/>
                <w:szCs w:val="22"/>
                <w:lang w:eastAsia="bg-BG"/>
              </w:rPr>
            </w:pPr>
            <w:r w:rsidRPr="00B92CBF">
              <w:rPr>
                <w:b/>
                <w:szCs w:val="22"/>
                <w:lang w:eastAsia="bg-BG"/>
              </w:rPr>
              <w:t>Инвестиционен приоритет</w:t>
            </w:r>
            <w:r w:rsidRPr="00B92CBF">
              <w:rPr>
                <w:szCs w:val="22"/>
                <w:lang w:eastAsia="bg-BG"/>
              </w:rPr>
              <w:t xml:space="preserve"> </w:t>
            </w:r>
            <w:r w:rsidRPr="00B92CBF">
              <w:rPr>
                <w:b/>
                <w:szCs w:val="22"/>
                <w:lang w:eastAsia="bg-BG"/>
              </w:rPr>
              <w:t>3 (</w:t>
            </w:r>
            <w:r w:rsidRPr="00B92CBF">
              <w:rPr>
                <w:b/>
                <w:szCs w:val="22"/>
                <w:lang w:val="en-US" w:eastAsia="bg-BG"/>
              </w:rPr>
              <w:t>d</w:t>
            </w:r>
            <w:r w:rsidRPr="00B92CBF">
              <w:rPr>
                <w:b/>
                <w:szCs w:val="22"/>
                <w:lang w:eastAsia="bg-BG"/>
              </w:rPr>
              <w:t xml:space="preserve">) към ТЦ 3: </w:t>
            </w:r>
            <w:r w:rsidRPr="00B92CBF">
              <w:rPr>
                <w:bCs/>
                <w:szCs w:val="22"/>
                <w:lang w:eastAsia="bg-BG"/>
              </w:rPr>
              <w:t>Предоставяне на подкрепа за капацитета на МСП за растеж в рамките на регионалните, националните и международните пазари и участие в процеса на иновации.</w:t>
            </w:r>
          </w:p>
        </w:tc>
      </w:tr>
      <w:tr w:rsidR="00DD1B49" w:rsidRPr="00B92CBF" w:rsidTr="00F50250">
        <w:trPr>
          <w:trHeight w:val="4952"/>
        </w:trPr>
        <w:tc>
          <w:tcPr>
            <w:tcW w:w="9067" w:type="dxa"/>
            <w:gridSpan w:val="2"/>
            <w:shd w:val="clear" w:color="auto" w:fill="auto"/>
          </w:tcPr>
          <w:p w:rsidR="00DD1B49" w:rsidRPr="00B92CBF" w:rsidRDefault="00DD1B49" w:rsidP="00DD1B49">
            <w:pPr>
              <w:tabs>
                <w:tab w:val="left" w:pos="0"/>
              </w:tabs>
              <w:rPr>
                <w:shd w:val="clear" w:color="auto" w:fill="FFFFFF"/>
              </w:rPr>
            </w:pPr>
            <w:r w:rsidRPr="00B92CBF">
              <w:rPr>
                <w:lang w:eastAsia="en-US"/>
              </w:rPr>
              <w:t xml:space="preserve">В рамките на приоритетната ос ще се </w:t>
            </w:r>
            <w:r w:rsidRPr="00B92CBF">
              <w:rPr>
                <w:shd w:val="clear" w:color="auto" w:fill="FFFFFF"/>
              </w:rPr>
              <w:t>подпомага финансирането на оборотен капитал под формата на безвъзмездни средства за МСП, които са особено засегнати от увеличението на цените на енергията,</w:t>
            </w:r>
            <w:r w:rsidRPr="00B92CBF">
              <w:t xml:space="preserve"> </w:t>
            </w:r>
            <w:r w:rsidRPr="00B92CBF">
              <w:rPr>
                <w:shd w:val="clear" w:color="auto" w:fill="FFFFFF"/>
              </w:rPr>
              <w:t xml:space="preserve">причинени от военната агресия на Русия срещу Украйна. </w:t>
            </w:r>
          </w:p>
          <w:p w:rsidR="00DD1B49" w:rsidRPr="00B92CBF" w:rsidRDefault="00DD1B49" w:rsidP="00DD1B49">
            <w:pPr>
              <w:tabs>
                <w:tab w:val="left" w:pos="0"/>
              </w:tabs>
              <w:rPr>
                <w:szCs w:val="24"/>
              </w:rPr>
            </w:pPr>
            <w:r w:rsidRPr="00B92CBF">
              <w:rPr>
                <w:lang w:eastAsia="en-US"/>
              </w:rPr>
              <w:t xml:space="preserve">Подкрепата ще се осъществява чрез </w:t>
            </w:r>
            <w:r w:rsidRPr="00B92CBF">
              <w:t xml:space="preserve">възстановяване на допустими разходи за компенсиране на </w:t>
            </w:r>
            <w:r w:rsidRPr="00B92CBF">
              <w:rPr>
                <w:szCs w:val="24"/>
              </w:rPr>
              <w:t>МСП,</w:t>
            </w:r>
            <w:r w:rsidRPr="00B92CBF">
              <w:t xml:space="preserve"> особено засегнати от увеличението на цените на енергия, </w:t>
            </w:r>
            <w:r w:rsidRPr="00B92CBF">
              <w:rPr>
                <w:szCs w:val="24"/>
              </w:rPr>
              <w:t>извършени по национални програми</w:t>
            </w:r>
            <w:r w:rsidRPr="00B92CBF">
              <w:t xml:space="preserve"> за компенсиране на </w:t>
            </w:r>
            <w:r w:rsidRPr="00B92CBF">
              <w:rPr>
                <w:szCs w:val="24"/>
              </w:rPr>
              <w:t>небитови</w:t>
            </w:r>
            <w:r w:rsidRPr="00B92CBF">
              <w:t xml:space="preserve"> крайни клиенти на електрическа енергия, </w:t>
            </w:r>
            <w:r w:rsidRPr="00B92CBF">
              <w:rPr>
                <w:szCs w:val="24"/>
              </w:rPr>
              <w:t>изпълнявани</w:t>
            </w:r>
            <w:r w:rsidRPr="00B92CBF">
              <w:t xml:space="preserve"> от Фонд "Сигурност на електроенергийната система</w:t>
            </w:r>
            <w:r w:rsidRPr="00B92CBF">
              <w:rPr>
                <w:szCs w:val="24"/>
              </w:rPr>
              <w:t>“</w:t>
            </w:r>
            <w:r w:rsidRPr="00B92CBF">
              <w:t>.</w:t>
            </w:r>
          </w:p>
          <w:p w:rsidR="00DD1B49" w:rsidRPr="00B92CBF" w:rsidRDefault="00DD1B49" w:rsidP="00DD1B49">
            <w:pPr>
              <w:rPr>
                <w:szCs w:val="24"/>
              </w:rPr>
            </w:pPr>
            <w:r w:rsidRPr="00B92CBF">
              <w:rPr>
                <w:szCs w:val="24"/>
              </w:rPr>
              <w:t>Особено засегнати от увеличението на цените на енергията МСП са тези, които отговарят на условията за получаване на помощ за допълнителни разходи поради изключително големи увеличения на цените на електроенергията съгласно Временната кризисна рамка за мерките за държавна помощ.</w:t>
            </w:r>
          </w:p>
          <w:p w:rsidR="00DD1B49" w:rsidRPr="00B92CBF" w:rsidRDefault="00DD1B49" w:rsidP="00DD1B49">
            <w:pPr>
              <w:rPr>
                <w:szCs w:val="24"/>
              </w:rPr>
            </w:pPr>
            <w:r w:rsidRPr="00B92CBF">
              <w:rPr>
                <w:szCs w:val="24"/>
              </w:rPr>
              <w:t xml:space="preserve">В България всички МСП са особено засегнати от увеличения на цените на енергията. </w:t>
            </w:r>
          </w:p>
          <w:p w:rsidR="00DD1B49" w:rsidRPr="00B92CBF" w:rsidRDefault="00DD1B49" w:rsidP="00DD1B49">
            <w:pPr>
              <w:rPr>
                <w:szCs w:val="24"/>
              </w:rPr>
            </w:pPr>
            <w:r w:rsidRPr="00B92CBF">
              <w:rPr>
                <w:szCs w:val="24"/>
              </w:rPr>
              <w:t>Анализът на постигнатата на организирания борсов пазар на електрическа енергия в Република България средномесечна цена лв./MWh през 2022 г. спрямо тази за референтния период през 2021 г. показва, че скокът на цената е варирал между 180%-380%. Поради тази причина в рамките на националните програми са предоставени компенсации на всички небитови крайни клиенти на електрическа енергия.</w:t>
            </w:r>
          </w:p>
          <w:p w:rsidR="00DD1B49" w:rsidRPr="00B92CBF" w:rsidRDefault="00DD1B49" w:rsidP="00DD1B49">
            <w:pPr>
              <w:rPr>
                <w:color w:val="000000"/>
                <w:szCs w:val="24"/>
                <w:lang w:val="en-US"/>
              </w:rPr>
            </w:pPr>
            <w:r w:rsidRPr="00B92CBF">
              <w:rPr>
                <w:szCs w:val="24"/>
              </w:rPr>
              <w:t xml:space="preserve">С оглед установяване размера на изплатените компенсации, които са допустими за възстановяване по оперативните програми чрез Инструмента </w:t>
            </w:r>
            <w:r w:rsidRPr="00B92CBF">
              <w:rPr>
                <w:szCs w:val="24"/>
                <w:lang w:val="en-US"/>
              </w:rPr>
              <w:t>SAFE</w:t>
            </w:r>
            <w:r w:rsidRPr="00B92CBF">
              <w:rPr>
                <w:szCs w:val="24"/>
              </w:rPr>
              <w:t xml:space="preserve">, </w:t>
            </w:r>
            <w:r w:rsidRPr="00B92CBF">
              <w:rPr>
                <w:color w:val="000000"/>
                <w:szCs w:val="24"/>
              </w:rPr>
              <w:t xml:space="preserve"> от съвкупността от всички небитови крайни клиенти, за които са изплатени компенсации за периода 1 февруари – 30 септември 2022 г., използвайки данни от Националния статистически институт ще бъдат извадени</w:t>
            </w:r>
            <w:r w:rsidRPr="00B92CBF">
              <w:rPr>
                <w:color w:val="000000"/>
                <w:szCs w:val="24"/>
                <w:lang w:val="en-US"/>
              </w:rPr>
              <w:t xml:space="preserve"> </w:t>
            </w:r>
            <w:r w:rsidRPr="00B92CBF">
              <w:rPr>
                <w:color w:val="000000"/>
                <w:szCs w:val="24"/>
              </w:rPr>
              <w:t>предприятията, които не отговарят на изискванията за МСП по Закона за малките и средни предприятия</w:t>
            </w:r>
            <w:r w:rsidRPr="00B92CBF">
              <w:rPr>
                <w:color w:val="000000"/>
                <w:szCs w:val="24"/>
                <w:lang w:val="en-US"/>
              </w:rPr>
              <w:t>.</w:t>
            </w:r>
          </w:p>
          <w:p w:rsidR="00E06406" w:rsidRPr="00B92CBF" w:rsidRDefault="00E06406" w:rsidP="00DD1B49">
            <w:pPr>
              <w:rPr>
                <w:b/>
                <w:color w:val="000000"/>
                <w:szCs w:val="24"/>
                <w:lang w:val="en-US"/>
              </w:rPr>
            </w:pPr>
          </w:p>
          <w:p w:rsidR="00DF00A4" w:rsidRPr="00B92CBF" w:rsidRDefault="00DF00A4" w:rsidP="00DF00A4">
            <w:pPr>
              <w:rPr>
                <w:szCs w:val="24"/>
              </w:rPr>
            </w:pPr>
            <w:r w:rsidRPr="00B92CBF">
              <w:rPr>
                <w:b/>
                <w:szCs w:val="24"/>
              </w:rPr>
              <w:t>Бенефициент:</w:t>
            </w:r>
            <w:r w:rsidRPr="00B92CBF">
              <w:rPr>
                <w:szCs w:val="24"/>
              </w:rPr>
              <w:t xml:space="preserve"> Фонд "Сигурност на електроенергийната система“. </w:t>
            </w:r>
          </w:p>
          <w:p w:rsidR="00DD1B49" w:rsidRPr="00B92CBF" w:rsidRDefault="00DF00A4" w:rsidP="00DF00A4">
            <w:pPr>
              <w:rPr>
                <w:szCs w:val="24"/>
              </w:rPr>
            </w:pPr>
            <w:r w:rsidRPr="00B92CBF">
              <w:rPr>
                <w:b/>
                <w:szCs w:val="24"/>
              </w:rPr>
              <w:t>Крайни получатели на помощта:</w:t>
            </w:r>
            <w:r w:rsidRPr="00B92CBF">
              <w:rPr>
                <w:szCs w:val="24"/>
              </w:rPr>
              <w:t xml:space="preserve"> МСП, които са особено засегнати от увеличения на цените на енергията, причинени от военната агресия на Русия срещу Украйна.</w:t>
            </w:r>
          </w:p>
          <w:p w:rsidR="00DD1B49" w:rsidRPr="00B92CBF" w:rsidRDefault="00DD1B49" w:rsidP="00DD1B49">
            <w:pPr>
              <w:rPr>
                <w:b/>
              </w:rPr>
            </w:pPr>
            <w:r w:rsidRPr="00B92CBF">
              <w:rPr>
                <w:b/>
              </w:rPr>
              <w:lastRenderedPageBreak/>
              <w:t>Демаркация:</w:t>
            </w:r>
          </w:p>
          <w:p w:rsidR="00DD1B49" w:rsidRPr="00B92CBF" w:rsidRDefault="00DD1B49" w:rsidP="00DD1B49">
            <w:r w:rsidRPr="00B92CBF">
              <w:t>Допустимите разходи за компенсации, извършени от  Фонд „Сигурност на електроенергийната система“ ще могат да бъдат възстановявани по Оперативна програма „Иновации и конкурентоспособност“, Оперативна програма „Транспорт и транспортна инфраструктура, Оперативна програма „Региони в растеж“,</w:t>
            </w:r>
            <w:r w:rsidR="007D0743" w:rsidRPr="00B92CBF">
              <w:t xml:space="preserve"> </w:t>
            </w:r>
            <w:r w:rsidRPr="00B92CBF">
              <w:t xml:space="preserve">Оперативна програма „Наука и образование за интелигентен растеж“ и Оперативна програма „Добро управление“ и Оперативна програма „Околна среда“. </w:t>
            </w:r>
          </w:p>
          <w:p w:rsidR="00A15C02" w:rsidRPr="003E677A" w:rsidRDefault="00DD1B49" w:rsidP="00D777D6">
            <w:r w:rsidRPr="00B92CBF">
              <w:t>С оглед спазване на принципите на допълняемост и недопускане на двойно финансиране с другите програми на национално ниво, в рамките на които са предвидени аналогични мерки за възстановяване на средства във връзка с извършени компенсации към МСП, които са особено засегнати от увеличения на цените на енергията, се предвижда демаркацията да се осигури на база конкретни предприятия.</w:t>
            </w:r>
            <w:r w:rsidR="00320DE7" w:rsidRPr="003E677A">
              <w:rPr>
                <w:color w:val="1F497D"/>
              </w:rPr>
              <w:t xml:space="preserve"> </w:t>
            </w:r>
            <w:r w:rsidRPr="00B92CBF">
              <w:t xml:space="preserve"> </w:t>
            </w:r>
            <w:r w:rsidR="00EE16BD" w:rsidRPr="00B92CBF">
              <w:t>За тази цел допустимите крайни получатели на компенсации (МСП) ще бъдат разпределени между тези програми на изключващ принцип, т.е. всеки един от допустимите крайни получатели ще бъде подпомаган изключително и само от една от горепосочените оперативни програми за един и същи период от време.</w:t>
            </w:r>
            <w:r w:rsidR="00C23CD8" w:rsidRPr="00B92CBF">
              <w:t xml:space="preserve"> </w:t>
            </w:r>
            <w:r w:rsidR="00EE16BD" w:rsidRPr="00B92CBF">
              <w:t>УО ще извършва проверка за коректното прилагане на този принцип.</w:t>
            </w:r>
            <w:r w:rsidR="00155AE9" w:rsidRPr="003E677A">
              <w:t xml:space="preserve"> </w:t>
            </w:r>
          </w:p>
          <w:p w:rsidR="00F43E37" w:rsidRPr="00B92CBF" w:rsidRDefault="00155AE9" w:rsidP="00D777D6">
            <w:r w:rsidRPr="00B92CBF">
              <w:t>С цел гарантиране на своевременното и ефективно изпълнение на операциите за прилагане на Инструмента SAFE и минимизиране на административната тежест,  както и с оглед осигуряване на демаркация и допълняемост между мерките по отделните програми и недопускане на двойно финансиране между тях, дейности, свързани с подготовка и управление на операциите и с осигуряване на информация и комуникация на тази подкрепа, ще бъдат допустими единствено по ОПОС и няма да се финансират по ОПТТИ.</w:t>
            </w:r>
            <w:r w:rsidR="00D777D6" w:rsidRPr="00B92CBF">
              <w:t xml:space="preserve"> </w:t>
            </w:r>
          </w:p>
        </w:tc>
      </w:tr>
    </w:tbl>
    <w:p w:rsidR="00DD1B49" w:rsidRPr="00B92CBF" w:rsidRDefault="00DD1B49" w:rsidP="00DD1B49"/>
    <w:p w:rsidR="00DD1B49" w:rsidRPr="00B92CBF" w:rsidRDefault="00DD1B49" w:rsidP="00DD1B49">
      <w:pPr>
        <w:keepNext/>
        <w:ind w:left="1418" w:hanging="1418"/>
        <w:outlineLvl w:val="2"/>
        <w:rPr>
          <w:b/>
          <w:i/>
        </w:rPr>
      </w:pPr>
      <w:r w:rsidRPr="00B92CBF">
        <w:rPr>
          <w:b/>
          <w:i/>
        </w:rPr>
        <w:t xml:space="preserve">2.A.6.2 </w:t>
      </w:r>
      <w:r w:rsidRPr="00B92CBF">
        <w:rPr>
          <w:i/>
        </w:rPr>
        <w:tab/>
      </w:r>
      <w:r w:rsidRPr="00B92CBF">
        <w:rPr>
          <w:b/>
          <w:i/>
        </w:rPr>
        <w:t>Ръководни принципи за подбора на операциите</w:t>
      </w:r>
    </w:p>
    <w:p w:rsidR="00DD1B49" w:rsidRPr="00B92CBF" w:rsidRDefault="00DD1B49" w:rsidP="00DD1B49">
      <w:pPr>
        <w:keepNext/>
        <w:spacing w:after="240"/>
        <w:outlineLvl w:val="2"/>
      </w:pPr>
      <w:r w:rsidRPr="00B92CBF">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DD1B49" w:rsidRPr="00B92CBF" w:rsidTr="00F50250">
        <w:trPr>
          <w:trHeight w:val="416"/>
        </w:trPr>
        <w:tc>
          <w:tcPr>
            <w:tcW w:w="1951" w:type="dxa"/>
            <w:shd w:val="clear" w:color="auto" w:fill="auto"/>
          </w:tcPr>
          <w:p w:rsidR="00DD1B49" w:rsidRPr="00B92CBF" w:rsidRDefault="00DD1B49" w:rsidP="00DD1B49">
            <w:pPr>
              <w:rPr>
                <w:i/>
                <w:color w:val="8DB3E2"/>
                <w:sz w:val="18"/>
                <w:szCs w:val="18"/>
              </w:rPr>
            </w:pPr>
            <w:r w:rsidRPr="00B92CBF">
              <w:rPr>
                <w:i/>
              </w:rPr>
              <w:t>Инвестиционен приоритет</w:t>
            </w:r>
          </w:p>
        </w:tc>
        <w:tc>
          <w:tcPr>
            <w:tcW w:w="7116" w:type="dxa"/>
            <w:shd w:val="clear" w:color="auto" w:fill="auto"/>
          </w:tcPr>
          <w:p w:rsidR="00DD1B49" w:rsidRPr="00B92CBF" w:rsidRDefault="00DD1B49" w:rsidP="00DD1B49">
            <w:pPr>
              <w:rPr>
                <w:i/>
                <w:color w:val="8DB3E2"/>
                <w:sz w:val="18"/>
                <w:szCs w:val="18"/>
              </w:rPr>
            </w:pPr>
            <w:r w:rsidRPr="00B92CBF">
              <w:rPr>
                <w:b/>
                <w:szCs w:val="22"/>
                <w:lang w:eastAsia="bg-BG"/>
              </w:rPr>
              <w:t>Инвестиционен приоритет 3 (d) към ТЦ 3: Предоставяне на подкрепа за капацитета на МСП за растеж в рамките на регионалните, националните и международните пазари и участие в процеса на иновации.</w:t>
            </w:r>
          </w:p>
        </w:tc>
      </w:tr>
      <w:tr w:rsidR="00DD1B49" w:rsidRPr="00B92CBF" w:rsidTr="00F50250">
        <w:trPr>
          <w:trHeight w:val="1088"/>
        </w:trPr>
        <w:tc>
          <w:tcPr>
            <w:tcW w:w="9067" w:type="dxa"/>
            <w:gridSpan w:val="2"/>
            <w:shd w:val="clear" w:color="auto" w:fill="auto"/>
          </w:tcPr>
          <w:p w:rsidR="00DD1B49" w:rsidRPr="00B92CBF" w:rsidRDefault="00DD1B49" w:rsidP="00DD1B49">
            <w:pPr>
              <w:tabs>
                <w:tab w:val="left" w:pos="567"/>
              </w:tabs>
              <w:suppressAutoHyphens/>
              <w:spacing w:before="0" w:after="0"/>
              <w:rPr>
                <w:i/>
              </w:rPr>
            </w:pPr>
            <w:r w:rsidRPr="00B92CBF">
              <w:rPr>
                <w:i/>
              </w:rPr>
              <w:t>При подбора на операции ще се съблюдават следните принципи:</w:t>
            </w:r>
          </w:p>
          <w:p w:rsidR="00DD1B49" w:rsidRPr="00B92CBF" w:rsidRDefault="00DD1B49" w:rsidP="00885931">
            <w:pPr>
              <w:numPr>
                <w:ilvl w:val="0"/>
                <w:numId w:val="86"/>
              </w:numPr>
              <w:spacing w:before="0" w:after="0"/>
              <w:ind w:hanging="210"/>
              <w:rPr>
                <w:rFonts w:eastAsia="Times New Roman"/>
                <w:i/>
                <w:szCs w:val="24"/>
                <w:lang w:eastAsia="en-US"/>
              </w:rPr>
            </w:pPr>
            <w:r w:rsidRPr="00B92CBF">
              <w:rPr>
                <w:i/>
              </w:rPr>
              <w:t>законност</w:t>
            </w:r>
            <w:r w:rsidRPr="00B92CBF">
              <w:rPr>
                <w:rFonts w:eastAsia="Times New Roman"/>
                <w:i/>
                <w:szCs w:val="24"/>
                <w:lang w:eastAsia="en-US"/>
              </w:rPr>
              <w:t xml:space="preserve"> – предоставянето на финансиране ще се осъществява в съответствие с процедурите, установени в националното законодателство и релевантните правила и процедури  на Управляващия орган;</w:t>
            </w:r>
          </w:p>
          <w:p w:rsidR="00DD1B49" w:rsidRPr="00B92CBF" w:rsidRDefault="00DD1B49" w:rsidP="00885931">
            <w:pPr>
              <w:numPr>
                <w:ilvl w:val="0"/>
                <w:numId w:val="86"/>
              </w:numPr>
              <w:spacing w:before="0" w:after="0"/>
              <w:ind w:hanging="210"/>
              <w:rPr>
                <w:rFonts w:eastAsia="Times New Roman"/>
                <w:i/>
                <w:szCs w:val="24"/>
                <w:lang w:eastAsia="en-US"/>
              </w:rPr>
            </w:pPr>
            <w:r w:rsidRPr="00B92CBF">
              <w:rPr>
                <w:rFonts w:eastAsia="Times New Roman"/>
                <w:i/>
                <w:szCs w:val="24"/>
                <w:lang w:eastAsia="en-US"/>
              </w:rPr>
              <w:t xml:space="preserve">координация и синергия – координиране между отделните програми по ЕСИФ на национално ниво, хоризонталните програми и другите инструменти на Съюза с цел постигане на максимален синергичен ефект и избягване на двойно финансиране. </w:t>
            </w:r>
          </w:p>
          <w:p w:rsidR="00DD1B49" w:rsidRPr="00B92CBF" w:rsidRDefault="00DD1B49" w:rsidP="00885931">
            <w:pPr>
              <w:numPr>
                <w:ilvl w:val="0"/>
                <w:numId w:val="86"/>
              </w:numPr>
              <w:spacing w:before="0" w:after="0"/>
              <w:ind w:hanging="210"/>
              <w:rPr>
                <w:rFonts w:eastAsia="Times New Roman"/>
                <w:i/>
                <w:szCs w:val="24"/>
                <w:lang w:eastAsia="en-US"/>
              </w:rPr>
            </w:pPr>
            <w:r w:rsidRPr="00B92CBF">
              <w:rPr>
                <w:rFonts w:eastAsia="Times New Roman"/>
                <w:i/>
                <w:szCs w:val="24"/>
                <w:lang w:eastAsia="en-US"/>
              </w:rPr>
              <w:t xml:space="preserve">финансиране, основано на нуждите – избраните операции отговарят на предизвикателствата пред бизнеса/икономиката, породени от  изключително големи увеличения на цените на природния газ и електроенергията, причинено от военната агресия на Русия срещу Украйна. </w:t>
            </w:r>
          </w:p>
          <w:p w:rsidR="00DD1B49" w:rsidRPr="00B92CBF" w:rsidRDefault="00DD1B49" w:rsidP="00885931">
            <w:pPr>
              <w:numPr>
                <w:ilvl w:val="0"/>
                <w:numId w:val="86"/>
              </w:numPr>
              <w:spacing w:before="0" w:after="0"/>
              <w:ind w:hanging="210"/>
              <w:rPr>
                <w:rFonts w:eastAsia="Times New Roman"/>
                <w:i/>
                <w:szCs w:val="24"/>
                <w:lang w:eastAsia="en-US"/>
              </w:rPr>
            </w:pPr>
            <w:r w:rsidRPr="00B92CBF">
              <w:rPr>
                <w:rFonts w:eastAsia="Times New Roman"/>
                <w:i/>
                <w:szCs w:val="24"/>
                <w:lang w:eastAsia="en-US"/>
              </w:rPr>
              <w:lastRenderedPageBreak/>
              <w:t>ефективност и ефикасност на инвестициите – избраните операции следва да отговарят в пълна степен на целите на приоритетната ос, при най-адекватното съотношение между очакваните разходи и ползи;</w:t>
            </w:r>
          </w:p>
          <w:p w:rsidR="00DD1B49" w:rsidRPr="00B92CBF" w:rsidRDefault="00DD1B49" w:rsidP="00885931">
            <w:pPr>
              <w:numPr>
                <w:ilvl w:val="0"/>
                <w:numId w:val="86"/>
              </w:numPr>
              <w:spacing w:before="0" w:after="0"/>
              <w:ind w:hanging="210"/>
              <w:rPr>
                <w:rFonts w:eastAsia="Times New Roman"/>
                <w:i/>
                <w:szCs w:val="24"/>
                <w:lang w:eastAsia="en-US"/>
              </w:rPr>
            </w:pPr>
            <w:r w:rsidRPr="00B92CBF">
              <w:rPr>
                <w:rFonts w:eastAsia="Times New Roman"/>
                <w:i/>
                <w:szCs w:val="24"/>
                <w:lang w:eastAsia="en-US"/>
              </w:rPr>
              <w:t>предоставяне на финансиране при намаляване на административната тежест за потенциалните бенефициенти;</w:t>
            </w:r>
          </w:p>
          <w:p w:rsidR="00DD1B49" w:rsidRPr="00B92CBF" w:rsidRDefault="00DD1B49" w:rsidP="00885931">
            <w:pPr>
              <w:numPr>
                <w:ilvl w:val="0"/>
                <w:numId w:val="86"/>
              </w:numPr>
              <w:spacing w:before="0" w:after="0"/>
              <w:ind w:hanging="210"/>
              <w:rPr>
                <w:rFonts w:eastAsia="Times New Roman"/>
                <w:i/>
                <w:szCs w:val="24"/>
                <w:lang w:eastAsia="en-US"/>
              </w:rPr>
            </w:pPr>
            <w:r w:rsidRPr="00B92CBF">
              <w:rPr>
                <w:rFonts w:eastAsia="Times New Roman"/>
                <w:i/>
                <w:szCs w:val="24"/>
                <w:lang w:eastAsia="en-US"/>
              </w:rPr>
              <w:t>релевантност - избраните операции следва да допринасят за изпълнението на индикаторите за продукт и резултат по приоритетната ос;</w:t>
            </w:r>
          </w:p>
          <w:p w:rsidR="00DD1B49" w:rsidRPr="00B92CBF" w:rsidRDefault="00DD1B49" w:rsidP="00885931">
            <w:pPr>
              <w:numPr>
                <w:ilvl w:val="0"/>
                <w:numId w:val="86"/>
              </w:numPr>
              <w:spacing w:before="0" w:after="0"/>
              <w:ind w:hanging="210"/>
              <w:rPr>
                <w:i/>
              </w:rPr>
            </w:pPr>
            <w:r w:rsidRPr="00B92CBF">
              <w:rPr>
                <w:rFonts w:eastAsia="Times New Roman"/>
                <w:i/>
                <w:szCs w:val="24"/>
                <w:lang w:eastAsia="en-US"/>
              </w:rPr>
              <w:t>принцип на партньорство и</w:t>
            </w:r>
            <w:r w:rsidRPr="00B92CBF">
              <w:rPr>
                <w:i/>
              </w:rPr>
              <w:t xml:space="preserve"> прозрачност </w:t>
            </w:r>
            <w:r w:rsidRPr="00B92CBF">
              <w:rPr>
                <w:rFonts w:eastAsia="Times New Roman"/>
                <w:i/>
                <w:szCs w:val="24"/>
                <w:lang w:eastAsia="en-US"/>
              </w:rPr>
              <w:t>– критериите за избор на операции подлежат на одобрение от Комитета за наблюдение на програмата.</w:t>
            </w:r>
          </w:p>
          <w:p w:rsidR="00DD1B49" w:rsidRPr="00B92CBF" w:rsidRDefault="00DD1B49" w:rsidP="00DD1B49">
            <w:pPr>
              <w:spacing w:before="240" w:after="0"/>
              <w:rPr>
                <w:i/>
              </w:rPr>
            </w:pPr>
            <w:r w:rsidRPr="00B92CBF">
              <w:rPr>
                <w:i/>
              </w:rPr>
              <w:t>При подбора на операции ще се спазват и хоризонталните принципи за устойчиво развитие, равни възможности и недискриминация и равенство между половете.</w:t>
            </w:r>
          </w:p>
        </w:tc>
      </w:tr>
    </w:tbl>
    <w:p w:rsidR="00DD1B49" w:rsidRPr="00B92CBF" w:rsidRDefault="00DD1B49" w:rsidP="00DD1B49">
      <w:pPr>
        <w:rPr>
          <w:i/>
          <w:szCs w:val="24"/>
        </w:rPr>
      </w:pPr>
    </w:p>
    <w:p w:rsidR="00DD1B49" w:rsidRPr="00B92CBF" w:rsidRDefault="00DD1B49" w:rsidP="00DD1B49">
      <w:pPr>
        <w:rPr>
          <w:szCs w:val="22"/>
          <w:lang w:eastAsia="bg-BG"/>
        </w:rPr>
      </w:pPr>
      <w:r w:rsidRPr="00B92CBF">
        <w:rPr>
          <w:b/>
          <w:i/>
          <w:szCs w:val="22"/>
          <w:lang w:eastAsia="bg-BG"/>
        </w:rPr>
        <w:t>2.A.6.3</w:t>
      </w:r>
      <w:r w:rsidRPr="00B92CBF">
        <w:rPr>
          <w:szCs w:val="22"/>
          <w:lang w:eastAsia="bg-BG"/>
        </w:rPr>
        <w:tab/>
      </w:r>
      <w:r w:rsidRPr="00B92CBF">
        <w:rPr>
          <w:b/>
          <w:i/>
          <w:szCs w:val="22"/>
          <w:lang w:eastAsia="bg-BG"/>
        </w:rPr>
        <w:t xml:space="preserve"> </w:t>
      </w:r>
      <w:r w:rsidRPr="00B92CBF">
        <w:rPr>
          <w:b/>
          <w:szCs w:val="22"/>
          <w:lang w:eastAsia="bg-BG"/>
        </w:rPr>
        <w:t>Планирано използване на финансови инструменти</w:t>
      </w:r>
      <w:r w:rsidRPr="00B92CBF">
        <w:rPr>
          <w:szCs w:val="22"/>
          <w:lang w:eastAsia="bg-BG"/>
        </w:rPr>
        <w:t xml:space="preserve"> (когато е целесъобразно)</w:t>
      </w:r>
    </w:p>
    <w:p w:rsidR="00DD1B49" w:rsidRPr="00B92CBF" w:rsidRDefault="00DD1B49" w:rsidP="00DD1B49">
      <w:pPr>
        <w:keepNext/>
        <w:outlineLvl w:val="2"/>
      </w:pPr>
      <w:r w:rsidRPr="00B92CBF">
        <w:t xml:space="preserve">(Позоваване: член 96, параграф 2, първа алинея, буква б), подточка iii) от Регламент (EС) № 1303/2013) </w:t>
      </w:r>
    </w:p>
    <w:p w:rsidR="00DD1B49" w:rsidRPr="00B92CBF" w:rsidRDefault="00DD1B49" w:rsidP="00DD1B49">
      <w:pPr>
        <w:ind w:left="850"/>
        <w:rPr>
          <w:szCs w:val="22"/>
          <w:lang w:eastAsia="bg-BG"/>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7102"/>
      </w:tblGrid>
      <w:tr w:rsidR="00DD1B49" w:rsidRPr="00B92CBF" w:rsidTr="00F50250">
        <w:trPr>
          <w:trHeight w:val="518"/>
        </w:trPr>
        <w:tc>
          <w:tcPr>
            <w:tcW w:w="1824" w:type="dxa"/>
            <w:shd w:val="clear" w:color="auto" w:fill="auto"/>
          </w:tcPr>
          <w:p w:rsidR="00DD1B49" w:rsidRPr="00B92CBF" w:rsidRDefault="00DD1B49" w:rsidP="00DD1B49">
            <w:pPr>
              <w:rPr>
                <w:i/>
                <w:color w:val="8DB3E2"/>
                <w:sz w:val="18"/>
                <w:szCs w:val="18"/>
              </w:rPr>
            </w:pPr>
            <w:r w:rsidRPr="00B92CBF">
              <w:rPr>
                <w:i/>
              </w:rPr>
              <w:t>Инвестиционен приоритет</w:t>
            </w:r>
          </w:p>
        </w:tc>
        <w:tc>
          <w:tcPr>
            <w:tcW w:w="7102" w:type="dxa"/>
            <w:shd w:val="clear" w:color="auto" w:fill="auto"/>
          </w:tcPr>
          <w:p w:rsidR="00DD1B49" w:rsidRPr="00B92CBF" w:rsidRDefault="00DD1B49" w:rsidP="00DD1B49">
            <w:pPr>
              <w:rPr>
                <w:i/>
                <w:color w:val="8DB3E2"/>
                <w:sz w:val="18"/>
                <w:szCs w:val="18"/>
              </w:rPr>
            </w:pPr>
            <w:r w:rsidRPr="00B92CBF">
              <w:rPr>
                <w:b/>
                <w:szCs w:val="22"/>
                <w:lang w:eastAsia="bg-BG"/>
              </w:rPr>
              <w:t>Инвестиционен приоритет 3 (d) към ТЦ 3: Подкрепа за капацитета на МСП за растеж в рамките на регионалните, националните и международните пазари и участие в процеса на иновации.</w:t>
            </w:r>
          </w:p>
        </w:tc>
      </w:tr>
      <w:tr w:rsidR="00DD1B49" w:rsidRPr="00B92CBF" w:rsidTr="00F50250">
        <w:trPr>
          <w:trHeight w:val="379"/>
        </w:trPr>
        <w:tc>
          <w:tcPr>
            <w:tcW w:w="1824" w:type="dxa"/>
            <w:shd w:val="clear" w:color="auto" w:fill="auto"/>
          </w:tcPr>
          <w:p w:rsidR="00DD1B49" w:rsidRPr="00B92CBF" w:rsidRDefault="00DD1B49" w:rsidP="00DD1B49">
            <w:pPr>
              <w:rPr>
                <w:i/>
                <w:color w:val="8DB3E2"/>
                <w:sz w:val="18"/>
                <w:szCs w:val="18"/>
              </w:rPr>
            </w:pPr>
            <w:r w:rsidRPr="00B92CBF">
              <w:rPr>
                <w:b/>
                <w:i/>
              </w:rPr>
              <w:t>Планирано използване на финансови инструменти</w:t>
            </w:r>
          </w:p>
        </w:tc>
        <w:tc>
          <w:tcPr>
            <w:tcW w:w="7102" w:type="dxa"/>
            <w:shd w:val="clear" w:color="auto" w:fill="auto"/>
          </w:tcPr>
          <w:p w:rsidR="00DD1B49" w:rsidRPr="00B92CBF" w:rsidRDefault="00DD1B49" w:rsidP="00DD1B49">
            <w:pPr>
              <w:rPr>
                <w:i/>
                <w:color w:val="8DB3E2"/>
                <w:sz w:val="18"/>
              </w:rPr>
            </w:pPr>
          </w:p>
          <w:p w:rsidR="00DD1B49" w:rsidRPr="00987B9C" w:rsidRDefault="00DD1B49" w:rsidP="00DD1B49">
            <w:pPr>
              <w:rPr>
                <w:iCs/>
                <w:szCs w:val="24"/>
              </w:rPr>
            </w:pPr>
            <w:r w:rsidRPr="00987B9C">
              <w:rPr>
                <w:iCs/>
                <w:szCs w:val="24"/>
              </w:rPr>
              <w:t xml:space="preserve">Не се планира. </w:t>
            </w:r>
          </w:p>
        </w:tc>
      </w:tr>
      <w:tr w:rsidR="00DD1B49" w:rsidRPr="00B92CBF" w:rsidTr="00F50250">
        <w:trPr>
          <w:trHeight w:val="928"/>
        </w:trPr>
        <w:tc>
          <w:tcPr>
            <w:tcW w:w="8926" w:type="dxa"/>
            <w:gridSpan w:val="2"/>
            <w:shd w:val="clear" w:color="auto" w:fill="auto"/>
          </w:tcPr>
          <w:p w:rsidR="00DD1B49" w:rsidRPr="00B92CBF" w:rsidRDefault="00DD1B49" w:rsidP="00DD1B49">
            <w:pPr>
              <w:rPr>
                <w:bCs/>
                <w:i/>
                <w:sz w:val="18"/>
                <w:szCs w:val="18"/>
              </w:rPr>
            </w:pPr>
            <w:r w:rsidRPr="00B92CBF">
              <w:rPr>
                <w:bCs/>
              </w:rPr>
              <w:t>Неприложимо.</w:t>
            </w:r>
          </w:p>
        </w:tc>
      </w:tr>
    </w:tbl>
    <w:p w:rsidR="00DD1B49" w:rsidRPr="00B92CBF" w:rsidRDefault="00DD1B49" w:rsidP="00DD1B49"/>
    <w:p w:rsidR="00DD1B49" w:rsidRPr="00B92CBF" w:rsidRDefault="00DD1B49" w:rsidP="00DD1B49">
      <w:pPr>
        <w:rPr>
          <w:szCs w:val="22"/>
          <w:lang w:eastAsia="bg-BG"/>
        </w:rPr>
      </w:pPr>
      <w:r w:rsidRPr="00B92CBF">
        <w:rPr>
          <w:b/>
          <w:i/>
          <w:szCs w:val="22"/>
          <w:lang w:eastAsia="bg-BG"/>
        </w:rPr>
        <w:t xml:space="preserve">2.A.6.4 </w:t>
      </w:r>
      <w:r w:rsidRPr="00B92CBF">
        <w:rPr>
          <w:szCs w:val="22"/>
          <w:lang w:eastAsia="bg-BG"/>
        </w:rPr>
        <w:tab/>
      </w:r>
      <w:r w:rsidRPr="00B92CBF">
        <w:rPr>
          <w:b/>
          <w:szCs w:val="22"/>
          <w:lang w:eastAsia="bg-BG"/>
        </w:rPr>
        <w:t>Планирано използване на големи проекти</w:t>
      </w:r>
      <w:r w:rsidRPr="00B92CBF">
        <w:rPr>
          <w:szCs w:val="22"/>
          <w:lang w:eastAsia="bg-BG"/>
        </w:rPr>
        <w:t xml:space="preserve"> (когато е целесъобразно)</w:t>
      </w:r>
    </w:p>
    <w:p w:rsidR="00DD1B49" w:rsidRPr="00B92CBF" w:rsidRDefault="00DD1B49" w:rsidP="00CD4909">
      <w:pPr>
        <w:keepNext/>
        <w:outlineLvl w:val="2"/>
      </w:pPr>
      <w:r w:rsidRPr="00B92CBF">
        <w:t xml:space="preserve">(Позоваване: член 96, параграф 2, първа алинея, буква б), подточка iii) от Регламент (EС) № 1303/2013)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975"/>
      </w:tblGrid>
      <w:tr w:rsidR="00DD1B49" w:rsidRPr="00B92CBF" w:rsidTr="00F50250">
        <w:trPr>
          <w:trHeight w:val="518"/>
        </w:trPr>
        <w:tc>
          <w:tcPr>
            <w:tcW w:w="1951" w:type="dxa"/>
            <w:shd w:val="clear" w:color="auto" w:fill="auto"/>
          </w:tcPr>
          <w:p w:rsidR="00DD1B49" w:rsidRPr="00B92CBF" w:rsidRDefault="00DD1B49" w:rsidP="00DD1B49">
            <w:pPr>
              <w:rPr>
                <w:i/>
                <w:color w:val="8DB3E2"/>
                <w:sz w:val="18"/>
                <w:szCs w:val="18"/>
              </w:rPr>
            </w:pPr>
            <w:r w:rsidRPr="00B92CBF">
              <w:rPr>
                <w:i/>
              </w:rPr>
              <w:t>Инвестиционен приоритет</w:t>
            </w:r>
          </w:p>
        </w:tc>
        <w:tc>
          <w:tcPr>
            <w:tcW w:w="6975" w:type="dxa"/>
            <w:shd w:val="clear" w:color="auto" w:fill="auto"/>
          </w:tcPr>
          <w:p w:rsidR="00DD1B49" w:rsidRPr="00B92CBF" w:rsidRDefault="00DD1B49" w:rsidP="00DD1B49">
            <w:pPr>
              <w:rPr>
                <w:i/>
                <w:color w:val="8DB3E2"/>
                <w:sz w:val="18"/>
                <w:szCs w:val="18"/>
              </w:rPr>
            </w:pPr>
            <w:r w:rsidRPr="00B92CBF">
              <w:rPr>
                <w:b/>
                <w:szCs w:val="22"/>
                <w:lang w:eastAsia="bg-BG"/>
              </w:rPr>
              <w:t>Инвестиционен приоритет 3 (d) към ТЦ 3: Подкрепа за капацитета на МСП за растеж в рамките на регионалните, националните и международните пазари и участие в процеса на иновации.</w:t>
            </w:r>
          </w:p>
        </w:tc>
      </w:tr>
      <w:tr w:rsidR="00DD1B49" w:rsidRPr="00B92CBF" w:rsidTr="00F50250">
        <w:trPr>
          <w:trHeight w:val="980"/>
        </w:trPr>
        <w:tc>
          <w:tcPr>
            <w:tcW w:w="8926" w:type="dxa"/>
            <w:gridSpan w:val="2"/>
            <w:shd w:val="clear" w:color="auto" w:fill="auto"/>
          </w:tcPr>
          <w:p w:rsidR="00DD1B49" w:rsidRPr="00B92CBF" w:rsidRDefault="00DD1B49" w:rsidP="001D3238">
            <w:pPr>
              <w:rPr>
                <w:bCs/>
              </w:rPr>
            </w:pPr>
            <w:r w:rsidRPr="00B92CBF">
              <w:rPr>
                <w:bCs/>
              </w:rPr>
              <w:t>Не се планира.</w:t>
            </w:r>
            <w:r w:rsidR="00BC4F2E" w:rsidRPr="00B92CBF">
              <w:rPr>
                <w:bCs/>
              </w:rPr>
              <w:t xml:space="preserve"> Въпреки че общият размер на допустимите разходи по операцията, подкрепяна чрез Инструмента SAFE (ПО</w:t>
            </w:r>
            <w:r w:rsidR="001D3238" w:rsidRPr="00B92CBF">
              <w:rPr>
                <w:bCs/>
              </w:rPr>
              <w:t xml:space="preserve"> 6</w:t>
            </w:r>
            <w:r w:rsidR="00BC4F2E" w:rsidRPr="00B92CBF">
              <w:rPr>
                <w:bCs/>
              </w:rPr>
              <w:t xml:space="preserve">), надхвърля 50 000 000 евро, по своята същност тя не представлява „голям проект“ по смисъла на чл. 100 от Регламент (ЕС) 1303/2013, тъй като не съдържа „серия от строителни работи, дейности или услуги, </w:t>
            </w:r>
            <w:r w:rsidR="00BC4F2E" w:rsidRPr="00B92CBF">
              <w:rPr>
                <w:bCs/>
              </w:rPr>
              <w:lastRenderedPageBreak/>
              <w:t xml:space="preserve">предназначени по своя характер да изпълнят </w:t>
            </w:r>
            <w:r w:rsidR="00BC4F2E" w:rsidRPr="00B92CBF">
              <w:rPr>
                <w:b/>
                <w:bCs/>
              </w:rPr>
              <w:t>неделима</w:t>
            </w:r>
            <w:r w:rsidR="00BC4F2E" w:rsidRPr="00B92CBF">
              <w:rPr>
                <w:bCs/>
              </w:rPr>
              <w:t xml:space="preserve"> задача от точно икономическо или техническо естество“.</w:t>
            </w:r>
          </w:p>
        </w:tc>
      </w:tr>
    </w:tbl>
    <w:p w:rsidR="00DD1B49" w:rsidRPr="00B92CBF" w:rsidRDefault="00DD1B49" w:rsidP="00DD1B49"/>
    <w:p w:rsidR="00DD1B49" w:rsidRPr="00B92CBF" w:rsidRDefault="00DD1B49" w:rsidP="00DD1B49">
      <w:pPr>
        <w:rPr>
          <w:b/>
          <w:i/>
        </w:rPr>
      </w:pPr>
      <w:r w:rsidRPr="00B92CBF">
        <w:br w:type="page"/>
      </w:r>
      <w:r w:rsidRPr="00B92CBF">
        <w:rPr>
          <w:b/>
          <w:i/>
        </w:rPr>
        <w:lastRenderedPageBreak/>
        <w:t>2.A.6.5</w:t>
      </w:r>
      <w:r w:rsidRPr="00B92CBF">
        <w:tab/>
      </w:r>
      <w:r w:rsidRPr="00B92CBF">
        <w:rPr>
          <w:b/>
          <w:i/>
        </w:rPr>
        <w:t xml:space="preserve">  Показатели за изпълнението по инвестиционни приоритети и когато е целесъобразно — по категории региони</w:t>
      </w:r>
    </w:p>
    <w:p w:rsidR="00DD1B49" w:rsidRPr="00B92CBF" w:rsidRDefault="00DD1B49" w:rsidP="00DD1B49">
      <w:r w:rsidRPr="00B92CBF">
        <w:t>(Позоваване: член 96, параграф 2, първа алинея, буква б), подточка iv) от Регламент (EС) № 1303/2013)</w:t>
      </w:r>
    </w:p>
    <w:p w:rsidR="00DD1B49" w:rsidRPr="00B92CBF" w:rsidRDefault="00DD1B49" w:rsidP="00DD1B49">
      <w:pPr>
        <w:rPr>
          <w:i/>
        </w:rPr>
      </w:pPr>
    </w:p>
    <w:p w:rsidR="00DD1B49" w:rsidRPr="00B92CBF" w:rsidRDefault="00DD1B49" w:rsidP="00DD1B49">
      <w:pPr>
        <w:rPr>
          <w:b/>
        </w:rPr>
      </w:pPr>
      <w:r w:rsidRPr="00B92CBF">
        <w:rPr>
          <w:b/>
        </w:rPr>
        <w:t xml:space="preserve">Таблица 5: </w:t>
      </w:r>
      <w:r w:rsidRPr="00B92CBF">
        <w:tab/>
      </w:r>
      <w:r w:rsidRPr="00B92CBF">
        <w:rPr>
          <w:b/>
        </w:rPr>
        <w:t xml:space="preserve">Общи и специфични за програмата показатели за изпълнението </w:t>
      </w:r>
    </w:p>
    <w:p w:rsidR="00DD1B49" w:rsidRPr="00B92CBF" w:rsidRDefault="00DD1B49" w:rsidP="00DD1B49">
      <w:r w:rsidRPr="00B92CBF">
        <w:t>(по инвестиционни приоритети, разпределени по категории региони за ЕСФ и когато е уместно — за ЕФРР)</w:t>
      </w:r>
    </w:p>
    <w:tbl>
      <w:tblPr>
        <w:tblW w:w="532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9"/>
        <w:gridCol w:w="1383"/>
        <w:gridCol w:w="704"/>
        <w:gridCol w:w="565"/>
        <w:gridCol w:w="993"/>
        <w:gridCol w:w="565"/>
        <w:gridCol w:w="426"/>
        <w:gridCol w:w="818"/>
        <w:gridCol w:w="1599"/>
        <w:gridCol w:w="1695"/>
        <w:gridCol w:w="6"/>
      </w:tblGrid>
      <w:tr w:rsidR="00DD1B49" w:rsidRPr="00B92CBF" w:rsidTr="00912C3F">
        <w:trPr>
          <w:trHeight w:val="787"/>
          <w:jc w:val="center"/>
        </w:trPr>
        <w:tc>
          <w:tcPr>
            <w:tcW w:w="461" w:type="pct"/>
            <w:vMerge w:val="restart"/>
          </w:tcPr>
          <w:p w:rsidR="00DD1B49" w:rsidRPr="00B92CBF" w:rsidRDefault="00DD1B49" w:rsidP="00DD1B49">
            <w:pPr>
              <w:spacing w:before="0" w:after="240"/>
              <w:ind w:left="283" w:hanging="283"/>
              <w:rPr>
                <w:rFonts w:eastAsia="Times New Roman"/>
                <w:b/>
                <w:i/>
                <w:sz w:val="16"/>
                <w:szCs w:val="16"/>
              </w:rPr>
            </w:pPr>
            <w:r w:rsidRPr="00B92CBF">
              <w:rPr>
                <w:rFonts w:eastAsia="Times New Roman"/>
                <w:b/>
                <w:i/>
                <w:sz w:val="16"/>
              </w:rPr>
              <w:t>Идентификация</w:t>
            </w:r>
          </w:p>
        </w:tc>
        <w:tc>
          <w:tcPr>
            <w:tcW w:w="717" w:type="pct"/>
            <w:vMerge w:val="restart"/>
            <w:shd w:val="clear" w:color="auto" w:fill="auto"/>
          </w:tcPr>
          <w:p w:rsidR="00DD1B49" w:rsidRPr="00B92CBF" w:rsidRDefault="00DD1B49" w:rsidP="00DD1B49">
            <w:pPr>
              <w:spacing w:before="0" w:after="240"/>
              <w:ind w:left="283" w:hanging="283"/>
              <w:rPr>
                <w:rFonts w:eastAsia="Times New Roman"/>
                <w:b/>
                <w:i/>
                <w:sz w:val="16"/>
                <w:szCs w:val="16"/>
              </w:rPr>
            </w:pPr>
            <w:r w:rsidRPr="00B92CBF">
              <w:rPr>
                <w:rFonts w:eastAsia="Times New Roman"/>
                <w:b/>
                <w:i/>
                <w:sz w:val="16"/>
              </w:rPr>
              <w:t xml:space="preserve">Показател </w:t>
            </w:r>
          </w:p>
        </w:tc>
        <w:tc>
          <w:tcPr>
            <w:tcW w:w="365" w:type="pct"/>
            <w:vMerge w:val="restart"/>
            <w:shd w:val="clear" w:color="auto" w:fill="auto"/>
          </w:tcPr>
          <w:p w:rsidR="00DD1B49" w:rsidRPr="00B92CBF" w:rsidRDefault="00DD1B49" w:rsidP="00DD1B49">
            <w:pPr>
              <w:spacing w:before="0" w:after="240"/>
              <w:rPr>
                <w:rFonts w:eastAsia="Times New Roman"/>
                <w:b/>
                <w:i/>
                <w:sz w:val="16"/>
                <w:szCs w:val="16"/>
              </w:rPr>
            </w:pPr>
            <w:r w:rsidRPr="00B92CBF">
              <w:rPr>
                <w:rFonts w:eastAsia="Times New Roman"/>
                <w:b/>
                <w:i/>
                <w:sz w:val="16"/>
              </w:rPr>
              <w:t>Мерна единица</w:t>
            </w:r>
          </w:p>
        </w:tc>
        <w:tc>
          <w:tcPr>
            <w:tcW w:w="293" w:type="pct"/>
            <w:vMerge w:val="restart"/>
          </w:tcPr>
          <w:p w:rsidR="00DD1B49" w:rsidRPr="00B92CBF" w:rsidRDefault="00DD1B49" w:rsidP="00DD1B49">
            <w:pPr>
              <w:spacing w:before="0" w:after="240"/>
              <w:rPr>
                <w:rFonts w:eastAsia="Times New Roman"/>
                <w:b/>
                <w:i/>
                <w:sz w:val="16"/>
                <w:szCs w:val="16"/>
              </w:rPr>
            </w:pPr>
            <w:r w:rsidRPr="00B92CBF">
              <w:rPr>
                <w:rFonts w:eastAsia="Times New Roman"/>
                <w:b/>
                <w:i/>
                <w:sz w:val="16"/>
              </w:rPr>
              <w:t xml:space="preserve">Фонд </w:t>
            </w:r>
          </w:p>
        </w:tc>
        <w:tc>
          <w:tcPr>
            <w:tcW w:w="515" w:type="pct"/>
            <w:vMerge w:val="restart"/>
          </w:tcPr>
          <w:p w:rsidR="00DD1B49" w:rsidRPr="00B92CBF" w:rsidRDefault="00DD1B49" w:rsidP="00DD1B49">
            <w:pPr>
              <w:spacing w:before="0" w:after="240"/>
              <w:rPr>
                <w:rFonts w:eastAsia="Times New Roman"/>
                <w:b/>
                <w:i/>
                <w:sz w:val="16"/>
                <w:szCs w:val="16"/>
              </w:rPr>
            </w:pPr>
            <w:r w:rsidRPr="00B92CBF">
              <w:rPr>
                <w:rFonts w:eastAsia="Times New Roman"/>
                <w:b/>
                <w:i/>
                <w:sz w:val="16"/>
              </w:rPr>
              <w:t>Категория региони (когато е уместно)</w:t>
            </w:r>
          </w:p>
        </w:tc>
        <w:tc>
          <w:tcPr>
            <w:tcW w:w="938" w:type="pct"/>
            <w:gridSpan w:val="3"/>
            <w:shd w:val="clear" w:color="auto" w:fill="auto"/>
          </w:tcPr>
          <w:p w:rsidR="00DD1B49" w:rsidRPr="00B92CBF" w:rsidRDefault="00DD1B49" w:rsidP="00DD1B49">
            <w:pPr>
              <w:spacing w:before="0" w:after="240"/>
              <w:rPr>
                <w:rFonts w:eastAsia="Times New Roman"/>
                <w:b/>
                <w:i/>
                <w:sz w:val="16"/>
                <w:szCs w:val="16"/>
              </w:rPr>
            </w:pPr>
            <w:r w:rsidRPr="00B92CBF">
              <w:rPr>
                <w:rFonts w:eastAsia="Times New Roman"/>
                <w:b/>
                <w:i/>
                <w:sz w:val="16"/>
              </w:rPr>
              <w:t>Целева стойност (2023 г.)</w:t>
            </w:r>
            <w:r w:rsidRPr="00B92CBF">
              <w:rPr>
                <w:rFonts w:eastAsia="Times New Roman"/>
                <w:b/>
                <w:i/>
                <w:sz w:val="16"/>
                <w:vertAlign w:val="superscript"/>
              </w:rPr>
              <w:footnoteReference w:id="70"/>
            </w:r>
          </w:p>
        </w:tc>
        <w:tc>
          <w:tcPr>
            <w:tcW w:w="826" w:type="pct"/>
            <w:shd w:val="clear" w:color="auto" w:fill="auto"/>
          </w:tcPr>
          <w:p w:rsidR="00DD1B49" w:rsidRPr="00B92CBF" w:rsidRDefault="00DD1B49" w:rsidP="00DD1B49">
            <w:pPr>
              <w:spacing w:before="0" w:after="240"/>
              <w:rPr>
                <w:rFonts w:eastAsia="Times New Roman"/>
                <w:b/>
                <w:i/>
                <w:sz w:val="16"/>
                <w:szCs w:val="16"/>
              </w:rPr>
            </w:pPr>
            <w:r w:rsidRPr="00B92CBF">
              <w:rPr>
                <w:rFonts w:eastAsia="Times New Roman"/>
                <w:b/>
                <w:i/>
                <w:sz w:val="16"/>
              </w:rPr>
              <w:t>Източник на данните</w:t>
            </w:r>
          </w:p>
        </w:tc>
        <w:tc>
          <w:tcPr>
            <w:tcW w:w="884" w:type="pct"/>
            <w:gridSpan w:val="2"/>
          </w:tcPr>
          <w:p w:rsidR="00DD1B49" w:rsidRPr="00B92CBF" w:rsidRDefault="00DD1B49" w:rsidP="00DD1B49">
            <w:pPr>
              <w:spacing w:before="0" w:after="240"/>
              <w:rPr>
                <w:rFonts w:eastAsia="Times New Roman"/>
                <w:b/>
                <w:i/>
                <w:sz w:val="16"/>
                <w:szCs w:val="16"/>
              </w:rPr>
            </w:pPr>
            <w:r w:rsidRPr="00B92CBF">
              <w:rPr>
                <w:rFonts w:eastAsia="Times New Roman"/>
                <w:b/>
                <w:i/>
                <w:sz w:val="16"/>
              </w:rPr>
              <w:t>Честота на отчитане</w:t>
            </w:r>
          </w:p>
        </w:tc>
      </w:tr>
      <w:tr w:rsidR="00DD1B49" w:rsidRPr="00B92CBF" w:rsidTr="00912C3F">
        <w:trPr>
          <w:trHeight w:val="787"/>
          <w:jc w:val="center"/>
        </w:trPr>
        <w:tc>
          <w:tcPr>
            <w:tcW w:w="461" w:type="pct"/>
            <w:vMerge/>
          </w:tcPr>
          <w:p w:rsidR="00DD1B49" w:rsidRPr="00B92CBF" w:rsidRDefault="00DD1B49" w:rsidP="00DD1B49">
            <w:pPr>
              <w:spacing w:before="0" w:after="240"/>
              <w:ind w:left="283" w:hanging="283"/>
              <w:jc w:val="center"/>
              <w:rPr>
                <w:rFonts w:eastAsia="Times New Roman"/>
                <w:b/>
                <w:sz w:val="16"/>
                <w:szCs w:val="16"/>
              </w:rPr>
            </w:pPr>
          </w:p>
        </w:tc>
        <w:tc>
          <w:tcPr>
            <w:tcW w:w="717" w:type="pct"/>
            <w:vMerge/>
            <w:shd w:val="clear" w:color="auto" w:fill="auto"/>
          </w:tcPr>
          <w:p w:rsidR="00DD1B49" w:rsidRPr="00B92CBF" w:rsidRDefault="00DD1B49" w:rsidP="00DD1B49">
            <w:pPr>
              <w:spacing w:before="0" w:after="240"/>
              <w:ind w:left="283" w:hanging="283"/>
              <w:jc w:val="center"/>
              <w:rPr>
                <w:rFonts w:eastAsia="Times New Roman"/>
                <w:b/>
                <w:sz w:val="16"/>
                <w:szCs w:val="16"/>
              </w:rPr>
            </w:pPr>
          </w:p>
        </w:tc>
        <w:tc>
          <w:tcPr>
            <w:tcW w:w="365" w:type="pct"/>
            <w:vMerge/>
            <w:shd w:val="clear" w:color="auto" w:fill="auto"/>
          </w:tcPr>
          <w:p w:rsidR="00DD1B49" w:rsidRPr="00B92CBF" w:rsidRDefault="00DD1B49" w:rsidP="00DD1B49">
            <w:pPr>
              <w:spacing w:before="0" w:after="240"/>
              <w:jc w:val="center"/>
              <w:rPr>
                <w:rFonts w:eastAsia="Times New Roman"/>
                <w:b/>
                <w:sz w:val="16"/>
                <w:szCs w:val="16"/>
              </w:rPr>
            </w:pPr>
          </w:p>
        </w:tc>
        <w:tc>
          <w:tcPr>
            <w:tcW w:w="293" w:type="pct"/>
            <w:vMerge/>
          </w:tcPr>
          <w:p w:rsidR="00DD1B49" w:rsidRPr="00B92CBF" w:rsidRDefault="00DD1B49" w:rsidP="00DD1B49">
            <w:pPr>
              <w:spacing w:before="0" w:after="240"/>
              <w:jc w:val="center"/>
              <w:rPr>
                <w:rFonts w:eastAsia="Times New Roman"/>
                <w:b/>
                <w:sz w:val="16"/>
                <w:szCs w:val="16"/>
              </w:rPr>
            </w:pPr>
          </w:p>
        </w:tc>
        <w:tc>
          <w:tcPr>
            <w:tcW w:w="515" w:type="pct"/>
            <w:vMerge/>
          </w:tcPr>
          <w:p w:rsidR="00DD1B49" w:rsidRPr="00B92CBF" w:rsidRDefault="00DD1B49" w:rsidP="00DD1B49">
            <w:pPr>
              <w:spacing w:before="0" w:after="240"/>
              <w:jc w:val="center"/>
              <w:rPr>
                <w:rFonts w:eastAsia="Times New Roman"/>
                <w:b/>
                <w:sz w:val="16"/>
                <w:szCs w:val="16"/>
              </w:rPr>
            </w:pPr>
          </w:p>
        </w:tc>
        <w:tc>
          <w:tcPr>
            <w:tcW w:w="293" w:type="pct"/>
            <w:shd w:val="clear" w:color="auto" w:fill="auto"/>
          </w:tcPr>
          <w:p w:rsidR="00DD1B49" w:rsidRPr="00B92CBF" w:rsidRDefault="00DD1B49" w:rsidP="00DD1B49">
            <w:pPr>
              <w:spacing w:before="0" w:after="240"/>
              <w:jc w:val="center"/>
              <w:rPr>
                <w:rFonts w:eastAsia="Times New Roman"/>
                <w:b/>
                <w:sz w:val="16"/>
                <w:szCs w:val="16"/>
              </w:rPr>
            </w:pPr>
            <w:r w:rsidRPr="00B92CBF">
              <w:rPr>
                <w:rFonts w:eastAsia="Times New Roman"/>
                <w:b/>
                <w:sz w:val="16"/>
              </w:rPr>
              <w:t>M</w:t>
            </w:r>
          </w:p>
        </w:tc>
        <w:tc>
          <w:tcPr>
            <w:tcW w:w="221" w:type="pct"/>
            <w:shd w:val="clear" w:color="auto" w:fill="auto"/>
          </w:tcPr>
          <w:p w:rsidR="00DD1B49" w:rsidRPr="00B92CBF" w:rsidRDefault="00DD1B49" w:rsidP="00DD1B49">
            <w:pPr>
              <w:spacing w:before="0" w:after="240"/>
              <w:jc w:val="center"/>
              <w:rPr>
                <w:rFonts w:eastAsia="Times New Roman"/>
                <w:b/>
                <w:sz w:val="16"/>
                <w:szCs w:val="16"/>
              </w:rPr>
            </w:pPr>
            <w:r w:rsidRPr="00B92CBF">
              <w:rPr>
                <w:rFonts w:eastAsia="Times New Roman"/>
                <w:b/>
                <w:sz w:val="16"/>
              </w:rPr>
              <w:t>Ж</w:t>
            </w:r>
          </w:p>
        </w:tc>
        <w:tc>
          <w:tcPr>
            <w:tcW w:w="424" w:type="pct"/>
            <w:shd w:val="clear" w:color="auto" w:fill="auto"/>
          </w:tcPr>
          <w:p w:rsidR="00DD1B49" w:rsidRPr="00B92CBF" w:rsidRDefault="00DD1B49" w:rsidP="00DD1B49">
            <w:pPr>
              <w:spacing w:before="0" w:after="240"/>
              <w:jc w:val="center"/>
              <w:rPr>
                <w:rFonts w:eastAsia="Times New Roman"/>
                <w:b/>
                <w:sz w:val="16"/>
                <w:szCs w:val="16"/>
              </w:rPr>
            </w:pPr>
            <w:r w:rsidRPr="00B92CBF">
              <w:rPr>
                <w:rFonts w:eastAsia="Times New Roman"/>
                <w:b/>
                <w:sz w:val="16"/>
              </w:rPr>
              <w:t>О</w:t>
            </w:r>
          </w:p>
        </w:tc>
        <w:tc>
          <w:tcPr>
            <w:tcW w:w="826" w:type="pct"/>
            <w:shd w:val="clear" w:color="auto" w:fill="auto"/>
          </w:tcPr>
          <w:p w:rsidR="00DD1B49" w:rsidRPr="00B92CBF" w:rsidRDefault="00DD1B49" w:rsidP="00DD1B49">
            <w:pPr>
              <w:spacing w:before="0" w:after="240"/>
              <w:jc w:val="center"/>
              <w:rPr>
                <w:rFonts w:eastAsia="Times New Roman"/>
                <w:b/>
                <w:sz w:val="16"/>
                <w:szCs w:val="16"/>
              </w:rPr>
            </w:pPr>
          </w:p>
        </w:tc>
        <w:tc>
          <w:tcPr>
            <w:tcW w:w="884" w:type="pct"/>
            <w:gridSpan w:val="2"/>
          </w:tcPr>
          <w:p w:rsidR="00DD1B49" w:rsidRPr="00B92CBF" w:rsidRDefault="00DD1B49" w:rsidP="00DD1B49">
            <w:pPr>
              <w:spacing w:before="0" w:after="240"/>
              <w:jc w:val="center"/>
              <w:rPr>
                <w:rFonts w:eastAsia="Times New Roman"/>
                <w:b/>
                <w:sz w:val="16"/>
                <w:szCs w:val="16"/>
              </w:rPr>
            </w:pPr>
          </w:p>
        </w:tc>
      </w:tr>
      <w:tr w:rsidR="00DD1B49" w:rsidRPr="00B92CBF" w:rsidTr="00912C3F">
        <w:trPr>
          <w:gridAfter w:val="1"/>
          <w:wAfter w:w="5" w:type="pct"/>
          <w:trHeight w:val="79"/>
          <w:jc w:val="center"/>
        </w:trPr>
        <w:tc>
          <w:tcPr>
            <w:tcW w:w="461" w:type="pct"/>
            <w:vAlign w:val="center"/>
          </w:tcPr>
          <w:p w:rsidR="00DD1B49" w:rsidRPr="00B92CBF" w:rsidRDefault="00DD1B49" w:rsidP="00DD1B49">
            <w:pPr>
              <w:spacing w:before="0" w:after="0"/>
              <w:jc w:val="center"/>
              <w:rPr>
                <w:rFonts w:eastAsia="Times New Roman"/>
                <w:sz w:val="18"/>
                <w:szCs w:val="18"/>
                <w:lang w:val="en-US"/>
              </w:rPr>
            </w:pPr>
            <w:r w:rsidRPr="00B92CBF">
              <w:rPr>
                <w:rFonts w:eastAsia="Times New Roman"/>
                <w:sz w:val="18"/>
                <w:szCs w:val="18"/>
                <w:lang w:val="en-US"/>
              </w:rPr>
              <w:t>CO01</w:t>
            </w:r>
          </w:p>
        </w:tc>
        <w:tc>
          <w:tcPr>
            <w:tcW w:w="717" w:type="pct"/>
            <w:shd w:val="clear" w:color="auto" w:fill="auto"/>
            <w:vAlign w:val="center"/>
          </w:tcPr>
          <w:p w:rsidR="00DD1B49" w:rsidRPr="00B92CBF" w:rsidRDefault="00DD1B49" w:rsidP="00DD1B49">
            <w:pPr>
              <w:spacing w:before="0" w:after="0"/>
              <w:jc w:val="center"/>
              <w:rPr>
                <w:rFonts w:eastAsia="Times New Roman"/>
                <w:sz w:val="18"/>
                <w:szCs w:val="18"/>
              </w:rPr>
            </w:pPr>
            <w:r w:rsidRPr="00B92CBF">
              <w:rPr>
                <w:rFonts w:eastAsia="Times New Roman"/>
                <w:sz w:val="18"/>
                <w:szCs w:val="18"/>
              </w:rPr>
              <w:t>Производствени инвестиции: Брой предприятия, получаващи подкрепа</w:t>
            </w:r>
          </w:p>
        </w:tc>
        <w:tc>
          <w:tcPr>
            <w:tcW w:w="365" w:type="pct"/>
            <w:shd w:val="clear" w:color="auto" w:fill="auto"/>
            <w:vAlign w:val="center"/>
          </w:tcPr>
          <w:p w:rsidR="00DD1B49" w:rsidRPr="00B92CBF" w:rsidRDefault="00DD1B49" w:rsidP="00DD1B49">
            <w:pPr>
              <w:spacing w:before="0" w:after="0"/>
              <w:jc w:val="center"/>
              <w:rPr>
                <w:rFonts w:eastAsia="Times New Roman"/>
                <w:sz w:val="18"/>
                <w:szCs w:val="18"/>
              </w:rPr>
            </w:pPr>
            <w:r w:rsidRPr="00B92CBF">
              <w:rPr>
                <w:rFonts w:eastAsia="Times New Roman"/>
                <w:sz w:val="18"/>
                <w:szCs w:val="18"/>
              </w:rPr>
              <w:t>брой</w:t>
            </w:r>
          </w:p>
        </w:tc>
        <w:tc>
          <w:tcPr>
            <w:tcW w:w="293" w:type="pct"/>
            <w:vAlign w:val="center"/>
          </w:tcPr>
          <w:p w:rsidR="00DD1B49" w:rsidRPr="00B92CBF" w:rsidRDefault="00DD1B49" w:rsidP="00DD1B49">
            <w:pPr>
              <w:spacing w:before="0" w:after="0"/>
              <w:jc w:val="center"/>
              <w:rPr>
                <w:rFonts w:eastAsia="Times New Roman"/>
                <w:sz w:val="18"/>
                <w:szCs w:val="18"/>
              </w:rPr>
            </w:pPr>
            <w:r w:rsidRPr="00B92CBF">
              <w:rPr>
                <w:rFonts w:eastAsia="Times New Roman"/>
                <w:sz w:val="18"/>
                <w:szCs w:val="18"/>
              </w:rPr>
              <w:t>ЕФРР</w:t>
            </w:r>
          </w:p>
        </w:tc>
        <w:tc>
          <w:tcPr>
            <w:tcW w:w="515" w:type="pct"/>
            <w:vAlign w:val="center"/>
          </w:tcPr>
          <w:p w:rsidR="00DD1B49" w:rsidRPr="00B92CBF" w:rsidRDefault="00DD1B49" w:rsidP="00DD1B49">
            <w:pPr>
              <w:spacing w:before="0" w:after="0"/>
              <w:jc w:val="center"/>
              <w:rPr>
                <w:rFonts w:eastAsia="Times New Roman"/>
                <w:sz w:val="18"/>
                <w:szCs w:val="18"/>
              </w:rPr>
            </w:pPr>
            <w:r w:rsidRPr="00B92CBF">
              <w:rPr>
                <w:rFonts w:eastAsia="Times New Roman"/>
                <w:sz w:val="18"/>
                <w:szCs w:val="18"/>
              </w:rPr>
              <w:t>По-слабо развити региони</w:t>
            </w:r>
          </w:p>
        </w:tc>
        <w:tc>
          <w:tcPr>
            <w:tcW w:w="293" w:type="pct"/>
            <w:shd w:val="clear" w:color="auto" w:fill="auto"/>
            <w:vAlign w:val="center"/>
          </w:tcPr>
          <w:p w:rsidR="00DD1B49" w:rsidRPr="00B92CBF" w:rsidRDefault="00DD1B49" w:rsidP="00DD1B49">
            <w:pPr>
              <w:spacing w:before="0" w:after="0"/>
              <w:jc w:val="center"/>
              <w:rPr>
                <w:rFonts w:eastAsia="Times New Roman"/>
                <w:sz w:val="18"/>
                <w:szCs w:val="18"/>
              </w:rPr>
            </w:pPr>
          </w:p>
        </w:tc>
        <w:tc>
          <w:tcPr>
            <w:tcW w:w="221" w:type="pct"/>
            <w:shd w:val="clear" w:color="auto" w:fill="auto"/>
            <w:vAlign w:val="center"/>
          </w:tcPr>
          <w:p w:rsidR="00DD1B49" w:rsidRPr="00B92CBF" w:rsidRDefault="00DD1B49" w:rsidP="00DD1B49">
            <w:pPr>
              <w:spacing w:before="0" w:after="0"/>
              <w:jc w:val="center"/>
              <w:rPr>
                <w:rFonts w:eastAsia="Times New Roman"/>
                <w:sz w:val="18"/>
                <w:szCs w:val="18"/>
              </w:rPr>
            </w:pPr>
          </w:p>
        </w:tc>
        <w:tc>
          <w:tcPr>
            <w:tcW w:w="421" w:type="pct"/>
            <w:shd w:val="clear" w:color="auto" w:fill="auto"/>
            <w:vAlign w:val="center"/>
          </w:tcPr>
          <w:p w:rsidR="002F774F" w:rsidRPr="00B92CBF" w:rsidRDefault="002F774F" w:rsidP="002F774F">
            <w:pPr>
              <w:spacing w:before="0" w:after="0"/>
              <w:jc w:val="center"/>
              <w:rPr>
                <w:rFonts w:eastAsia="Times New Roman"/>
                <w:sz w:val="18"/>
                <w:szCs w:val="18"/>
                <w:lang w:val="en-US"/>
              </w:rPr>
            </w:pPr>
            <w:r w:rsidRPr="00B92CBF">
              <w:rPr>
                <w:rFonts w:eastAsia="Times New Roman"/>
                <w:sz w:val="18"/>
                <w:szCs w:val="18"/>
              </w:rPr>
              <w:t>25</w:t>
            </w:r>
            <w:r w:rsidR="002E5A90" w:rsidRPr="00B92CBF">
              <w:rPr>
                <w:rFonts w:eastAsia="Times New Roman"/>
                <w:sz w:val="18"/>
                <w:szCs w:val="18"/>
              </w:rPr>
              <w:t> </w:t>
            </w:r>
            <w:r w:rsidRPr="00B92CBF">
              <w:rPr>
                <w:rFonts w:eastAsia="Times New Roman"/>
                <w:sz w:val="18"/>
                <w:szCs w:val="18"/>
              </w:rPr>
              <w:t>710</w:t>
            </w:r>
          </w:p>
          <w:p w:rsidR="002E5A90" w:rsidRPr="00B92CBF" w:rsidRDefault="002E5A90" w:rsidP="002F774F">
            <w:pPr>
              <w:spacing w:before="0" w:after="0"/>
              <w:jc w:val="center"/>
              <w:rPr>
                <w:rFonts w:eastAsia="Times New Roman"/>
                <w:sz w:val="18"/>
                <w:szCs w:val="18"/>
              </w:rPr>
            </w:pPr>
          </w:p>
          <w:p w:rsidR="002F774F" w:rsidRPr="00B92CBF" w:rsidRDefault="002F774F" w:rsidP="00232F19">
            <w:pPr>
              <w:spacing w:before="0" w:after="0"/>
              <w:jc w:val="center"/>
              <w:rPr>
                <w:rFonts w:eastAsia="Times New Roman"/>
                <w:sz w:val="18"/>
                <w:szCs w:val="18"/>
              </w:rPr>
            </w:pPr>
          </w:p>
          <w:p w:rsidR="00232F19" w:rsidRPr="00B92CBF" w:rsidRDefault="00232F19" w:rsidP="00232F19">
            <w:pPr>
              <w:spacing w:before="0" w:after="0"/>
              <w:jc w:val="center"/>
              <w:rPr>
                <w:rFonts w:eastAsia="Times New Roman"/>
                <w:sz w:val="18"/>
                <w:szCs w:val="18"/>
              </w:rPr>
            </w:pPr>
          </w:p>
          <w:p w:rsidR="00DD1B49" w:rsidRPr="00B92CBF" w:rsidRDefault="00DD1B49" w:rsidP="00DD1B49">
            <w:pPr>
              <w:spacing w:before="0" w:after="0"/>
              <w:jc w:val="center"/>
              <w:rPr>
                <w:rFonts w:eastAsia="Times New Roman"/>
                <w:sz w:val="18"/>
                <w:szCs w:val="18"/>
              </w:rPr>
            </w:pPr>
          </w:p>
        </w:tc>
        <w:tc>
          <w:tcPr>
            <w:tcW w:w="829" w:type="pct"/>
            <w:shd w:val="clear" w:color="auto" w:fill="auto"/>
            <w:vAlign w:val="center"/>
          </w:tcPr>
          <w:p w:rsidR="00DD1B49" w:rsidRPr="00B92CBF" w:rsidRDefault="00DD1B49" w:rsidP="00DD1B49">
            <w:pPr>
              <w:spacing w:before="0" w:after="0"/>
              <w:jc w:val="center"/>
              <w:rPr>
                <w:sz w:val="18"/>
              </w:rPr>
            </w:pPr>
            <w:r w:rsidRPr="00B92CBF">
              <w:rPr>
                <w:rFonts w:eastAsia="Times New Roman"/>
                <w:sz w:val="18"/>
                <w:szCs w:val="18"/>
              </w:rPr>
              <w:t xml:space="preserve">ИСУН </w:t>
            </w:r>
          </w:p>
        </w:tc>
        <w:tc>
          <w:tcPr>
            <w:tcW w:w="879" w:type="pct"/>
            <w:vAlign w:val="center"/>
          </w:tcPr>
          <w:p w:rsidR="00DD1B49" w:rsidRPr="00B92CBF" w:rsidRDefault="00DD1B49" w:rsidP="00DD1B49">
            <w:pPr>
              <w:spacing w:before="0" w:after="0"/>
              <w:jc w:val="center"/>
              <w:rPr>
                <w:sz w:val="18"/>
              </w:rPr>
            </w:pPr>
            <w:r w:rsidRPr="00B92CBF">
              <w:rPr>
                <w:rFonts w:eastAsia="Times New Roman"/>
                <w:sz w:val="18"/>
                <w:szCs w:val="18"/>
              </w:rPr>
              <w:t>годишно</w:t>
            </w:r>
          </w:p>
        </w:tc>
      </w:tr>
      <w:tr w:rsidR="00DD1B49" w:rsidRPr="00B92CBF" w:rsidTr="00912C3F">
        <w:trPr>
          <w:gridAfter w:val="1"/>
          <w:wAfter w:w="5" w:type="pct"/>
          <w:trHeight w:val="79"/>
          <w:jc w:val="center"/>
        </w:trPr>
        <w:tc>
          <w:tcPr>
            <w:tcW w:w="461" w:type="pct"/>
            <w:vAlign w:val="center"/>
          </w:tcPr>
          <w:p w:rsidR="00DD1B49" w:rsidRPr="00B92CBF" w:rsidRDefault="00DD1B49" w:rsidP="00DD1B49">
            <w:pPr>
              <w:spacing w:before="0" w:after="0"/>
              <w:jc w:val="center"/>
              <w:rPr>
                <w:rFonts w:eastAsia="Times New Roman"/>
                <w:sz w:val="18"/>
                <w:szCs w:val="18"/>
                <w:lang w:val="en-US"/>
              </w:rPr>
            </w:pPr>
            <w:r w:rsidRPr="00B92CBF">
              <w:rPr>
                <w:rFonts w:eastAsia="Times New Roman"/>
                <w:sz w:val="18"/>
                <w:szCs w:val="18"/>
                <w:lang w:val="en-US"/>
              </w:rPr>
              <w:t>CO02</w:t>
            </w:r>
          </w:p>
        </w:tc>
        <w:tc>
          <w:tcPr>
            <w:tcW w:w="717" w:type="pct"/>
            <w:shd w:val="clear" w:color="auto" w:fill="auto"/>
            <w:vAlign w:val="center"/>
          </w:tcPr>
          <w:p w:rsidR="00DD1B49" w:rsidRPr="00B92CBF" w:rsidRDefault="00DD1B49" w:rsidP="00DD1B49">
            <w:pPr>
              <w:spacing w:before="0" w:after="0"/>
              <w:jc w:val="center"/>
              <w:rPr>
                <w:rFonts w:eastAsia="Times New Roman"/>
                <w:sz w:val="18"/>
                <w:szCs w:val="18"/>
              </w:rPr>
            </w:pPr>
            <w:r w:rsidRPr="00B92CBF">
              <w:rPr>
                <w:rFonts w:eastAsia="Times New Roman"/>
                <w:sz w:val="18"/>
                <w:szCs w:val="18"/>
              </w:rPr>
              <w:t>Производствени инвестиции: Брой предприятия, които получават безвъзмездни средства</w:t>
            </w:r>
          </w:p>
        </w:tc>
        <w:tc>
          <w:tcPr>
            <w:tcW w:w="365" w:type="pct"/>
            <w:shd w:val="clear" w:color="auto" w:fill="auto"/>
            <w:vAlign w:val="center"/>
          </w:tcPr>
          <w:p w:rsidR="00DD1B49" w:rsidRPr="00B92CBF" w:rsidRDefault="00DD1B49" w:rsidP="00DD1B49">
            <w:pPr>
              <w:spacing w:before="0" w:after="0"/>
              <w:jc w:val="center"/>
              <w:rPr>
                <w:rFonts w:eastAsia="Times New Roman"/>
                <w:sz w:val="18"/>
                <w:szCs w:val="18"/>
              </w:rPr>
            </w:pPr>
            <w:r w:rsidRPr="00B92CBF">
              <w:rPr>
                <w:rFonts w:eastAsia="Times New Roman"/>
                <w:sz w:val="18"/>
                <w:szCs w:val="18"/>
              </w:rPr>
              <w:t>брой</w:t>
            </w:r>
          </w:p>
        </w:tc>
        <w:tc>
          <w:tcPr>
            <w:tcW w:w="293" w:type="pct"/>
            <w:vAlign w:val="center"/>
          </w:tcPr>
          <w:p w:rsidR="00DD1B49" w:rsidRPr="00B92CBF" w:rsidRDefault="00DD1B49" w:rsidP="00DD1B49">
            <w:pPr>
              <w:spacing w:before="0" w:after="0"/>
              <w:jc w:val="center"/>
              <w:rPr>
                <w:rFonts w:eastAsia="Times New Roman"/>
                <w:sz w:val="18"/>
                <w:szCs w:val="18"/>
              </w:rPr>
            </w:pPr>
            <w:r w:rsidRPr="00B92CBF">
              <w:rPr>
                <w:rFonts w:eastAsia="Times New Roman"/>
                <w:sz w:val="18"/>
                <w:szCs w:val="18"/>
              </w:rPr>
              <w:t>ЕФРР</w:t>
            </w:r>
          </w:p>
        </w:tc>
        <w:tc>
          <w:tcPr>
            <w:tcW w:w="515" w:type="pct"/>
            <w:vAlign w:val="center"/>
          </w:tcPr>
          <w:p w:rsidR="00DD1B49" w:rsidRPr="00B92CBF" w:rsidRDefault="00DD1B49" w:rsidP="00DD1B49">
            <w:pPr>
              <w:spacing w:before="0" w:after="0"/>
              <w:jc w:val="center"/>
              <w:rPr>
                <w:sz w:val="18"/>
                <w:szCs w:val="18"/>
              </w:rPr>
            </w:pPr>
            <w:r w:rsidRPr="00B92CBF">
              <w:rPr>
                <w:rFonts w:eastAsia="Times New Roman"/>
                <w:sz w:val="18"/>
                <w:szCs w:val="18"/>
              </w:rPr>
              <w:t>По-слабо развити региони</w:t>
            </w:r>
          </w:p>
        </w:tc>
        <w:tc>
          <w:tcPr>
            <w:tcW w:w="293" w:type="pct"/>
            <w:shd w:val="clear" w:color="auto" w:fill="auto"/>
            <w:vAlign w:val="center"/>
          </w:tcPr>
          <w:p w:rsidR="00DD1B49" w:rsidRPr="00B92CBF" w:rsidRDefault="00DD1B49" w:rsidP="00DD1B49">
            <w:pPr>
              <w:spacing w:before="0" w:after="0"/>
              <w:jc w:val="center"/>
              <w:rPr>
                <w:rFonts w:eastAsia="Times New Roman"/>
                <w:sz w:val="18"/>
                <w:szCs w:val="18"/>
              </w:rPr>
            </w:pPr>
          </w:p>
        </w:tc>
        <w:tc>
          <w:tcPr>
            <w:tcW w:w="221" w:type="pct"/>
            <w:shd w:val="clear" w:color="auto" w:fill="auto"/>
            <w:vAlign w:val="center"/>
          </w:tcPr>
          <w:p w:rsidR="00DD1B49" w:rsidRPr="00B92CBF" w:rsidRDefault="00DD1B49" w:rsidP="00DD1B49">
            <w:pPr>
              <w:spacing w:before="0" w:after="0"/>
              <w:jc w:val="center"/>
              <w:rPr>
                <w:rFonts w:eastAsia="Times New Roman"/>
                <w:sz w:val="18"/>
                <w:szCs w:val="18"/>
              </w:rPr>
            </w:pPr>
          </w:p>
        </w:tc>
        <w:tc>
          <w:tcPr>
            <w:tcW w:w="421" w:type="pct"/>
            <w:shd w:val="clear" w:color="auto" w:fill="auto"/>
            <w:vAlign w:val="center"/>
          </w:tcPr>
          <w:p w:rsidR="002F774F" w:rsidRPr="00B92CBF" w:rsidRDefault="002F774F" w:rsidP="002F774F">
            <w:pPr>
              <w:spacing w:before="0" w:after="0"/>
              <w:jc w:val="center"/>
              <w:rPr>
                <w:rFonts w:eastAsia="Times New Roman"/>
                <w:sz w:val="18"/>
                <w:szCs w:val="18"/>
              </w:rPr>
            </w:pPr>
            <w:r w:rsidRPr="00B92CBF">
              <w:rPr>
                <w:rFonts w:eastAsia="Times New Roman"/>
                <w:sz w:val="18"/>
                <w:szCs w:val="18"/>
              </w:rPr>
              <w:t>25</w:t>
            </w:r>
            <w:r w:rsidR="002E5A90" w:rsidRPr="00B92CBF">
              <w:rPr>
                <w:rFonts w:eastAsia="Times New Roman"/>
                <w:sz w:val="18"/>
                <w:szCs w:val="18"/>
              </w:rPr>
              <w:t> </w:t>
            </w:r>
            <w:r w:rsidRPr="00B92CBF">
              <w:rPr>
                <w:rFonts w:eastAsia="Times New Roman"/>
                <w:sz w:val="18"/>
                <w:szCs w:val="18"/>
              </w:rPr>
              <w:t>710</w:t>
            </w:r>
          </w:p>
          <w:p w:rsidR="002E5A90" w:rsidRPr="00B92CBF" w:rsidRDefault="002E5A90" w:rsidP="002F774F">
            <w:pPr>
              <w:spacing w:before="0" w:after="0"/>
              <w:jc w:val="center"/>
              <w:rPr>
                <w:rFonts w:eastAsia="Times New Roman"/>
                <w:sz w:val="18"/>
                <w:szCs w:val="18"/>
              </w:rPr>
            </w:pPr>
          </w:p>
          <w:p w:rsidR="002F774F" w:rsidRPr="00B92CBF" w:rsidRDefault="002F774F" w:rsidP="00232F19">
            <w:pPr>
              <w:spacing w:before="0" w:after="0"/>
              <w:jc w:val="center"/>
              <w:rPr>
                <w:rFonts w:eastAsia="Times New Roman"/>
                <w:sz w:val="18"/>
                <w:szCs w:val="18"/>
              </w:rPr>
            </w:pPr>
          </w:p>
          <w:p w:rsidR="00232F19" w:rsidRPr="00B92CBF" w:rsidRDefault="00232F19" w:rsidP="00232F19">
            <w:pPr>
              <w:spacing w:before="0" w:after="0"/>
              <w:jc w:val="center"/>
              <w:rPr>
                <w:rFonts w:eastAsia="Times New Roman"/>
                <w:sz w:val="18"/>
                <w:szCs w:val="18"/>
              </w:rPr>
            </w:pPr>
          </w:p>
          <w:p w:rsidR="00DD1B49" w:rsidRPr="00B92CBF" w:rsidDel="00A05EB2" w:rsidRDefault="00DD1B49" w:rsidP="00DD1B49">
            <w:pPr>
              <w:spacing w:before="0" w:after="0"/>
              <w:jc w:val="center"/>
              <w:rPr>
                <w:rFonts w:eastAsia="Times New Roman"/>
                <w:sz w:val="18"/>
                <w:szCs w:val="18"/>
              </w:rPr>
            </w:pPr>
          </w:p>
        </w:tc>
        <w:tc>
          <w:tcPr>
            <w:tcW w:w="829" w:type="pct"/>
            <w:shd w:val="clear" w:color="auto" w:fill="auto"/>
            <w:vAlign w:val="center"/>
          </w:tcPr>
          <w:p w:rsidR="00DD1B49" w:rsidRPr="00B92CBF" w:rsidRDefault="00DD1B49" w:rsidP="00DD1B49">
            <w:pPr>
              <w:spacing w:before="0" w:after="0"/>
              <w:jc w:val="center"/>
              <w:rPr>
                <w:sz w:val="18"/>
              </w:rPr>
            </w:pPr>
            <w:r w:rsidRPr="00B92CBF">
              <w:rPr>
                <w:rFonts w:eastAsia="Times New Roman"/>
                <w:sz w:val="18"/>
                <w:szCs w:val="18"/>
              </w:rPr>
              <w:t>ИСУН</w:t>
            </w:r>
          </w:p>
        </w:tc>
        <w:tc>
          <w:tcPr>
            <w:tcW w:w="879" w:type="pct"/>
            <w:vAlign w:val="center"/>
          </w:tcPr>
          <w:p w:rsidR="00DD1B49" w:rsidRPr="00B92CBF" w:rsidRDefault="00DD1B49" w:rsidP="00DD1B49">
            <w:pPr>
              <w:spacing w:before="0" w:after="0"/>
              <w:jc w:val="center"/>
              <w:rPr>
                <w:rFonts w:eastAsia="Times New Roman"/>
                <w:sz w:val="18"/>
                <w:szCs w:val="18"/>
              </w:rPr>
            </w:pPr>
            <w:r w:rsidRPr="00B92CBF">
              <w:rPr>
                <w:rFonts w:eastAsia="Times New Roman"/>
                <w:sz w:val="18"/>
                <w:szCs w:val="18"/>
              </w:rPr>
              <w:t>годишно</w:t>
            </w:r>
          </w:p>
        </w:tc>
      </w:tr>
    </w:tbl>
    <w:p w:rsidR="00DD1B49" w:rsidRPr="00B92CBF" w:rsidRDefault="00DD1B49" w:rsidP="00DD1B49"/>
    <w:p w:rsidR="00DD1B49" w:rsidRPr="00B92CBF" w:rsidRDefault="00DD1B49" w:rsidP="00DD1B49"/>
    <w:p w:rsidR="00DD1B49" w:rsidRPr="00B92CBF" w:rsidRDefault="00DD1B49" w:rsidP="00DD1B49">
      <w:pPr>
        <w:ind w:left="1418" w:hanging="1418"/>
        <w:rPr>
          <w:b/>
        </w:rPr>
      </w:pPr>
      <w:r w:rsidRPr="00B92CBF">
        <w:rPr>
          <w:b/>
        </w:rPr>
        <w:t xml:space="preserve">2.А.7 </w:t>
      </w:r>
      <w:r w:rsidRPr="00B92CBF">
        <w:tab/>
      </w:r>
      <w:r w:rsidRPr="00B92CBF">
        <w:rPr>
          <w:b/>
        </w:rPr>
        <w:t>Социални иновации, транснационално сътрудничество и принос по тематични цели 1—7</w:t>
      </w:r>
      <w:r w:rsidRPr="00B92CBF">
        <w:rPr>
          <w:b/>
          <w:vertAlign w:val="superscript"/>
        </w:rPr>
        <w:footnoteReference w:id="71"/>
      </w:r>
    </w:p>
    <w:p w:rsidR="00DD1B49" w:rsidRPr="00B92CBF" w:rsidRDefault="00DD1B49" w:rsidP="00DD1B49">
      <w:r w:rsidRPr="00B92CBF">
        <w:t>Специфични разпоредби за ЕСФ</w:t>
      </w:r>
      <w:r w:rsidRPr="00B92CBF">
        <w:rPr>
          <w:vertAlign w:val="superscript"/>
        </w:rPr>
        <w:footnoteReference w:id="72"/>
      </w:r>
      <w:r w:rsidRPr="00B92CBF">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DD1B49" w:rsidRPr="00B92CBF" w:rsidRDefault="00DD1B49" w:rsidP="00DD1B49">
      <w:r w:rsidRPr="00B92CBF">
        <w:t xml:space="preserve">Описание на приноса на планираните действия по приоритетната ос за: </w:t>
      </w:r>
    </w:p>
    <w:p w:rsidR="00DD1B49" w:rsidRPr="00B92CBF" w:rsidRDefault="00DD1B49" w:rsidP="00DD1B49">
      <w:pPr>
        <w:numPr>
          <w:ilvl w:val="0"/>
          <w:numId w:val="11"/>
        </w:numPr>
        <w:tabs>
          <w:tab w:val="clear" w:pos="3163"/>
          <w:tab w:val="num" w:pos="851"/>
        </w:tabs>
        <w:ind w:left="851"/>
        <w:rPr>
          <w:rFonts w:eastAsia="Times New Roman"/>
        </w:rPr>
      </w:pPr>
      <w:r w:rsidRPr="00B92CBF">
        <w:rPr>
          <w:rFonts w:eastAsia="Times New Roman"/>
        </w:rPr>
        <w:t>социалните иновации (ако не са включени в специално предвидена за тях приоритетна ос);</w:t>
      </w:r>
    </w:p>
    <w:p w:rsidR="00DD1B49" w:rsidRPr="00B92CBF" w:rsidRDefault="00DD1B49" w:rsidP="00DD1B49">
      <w:pPr>
        <w:numPr>
          <w:ilvl w:val="0"/>
          <w:numId w:val="11"/>
        </w:numPr>
        <w:tabs>
          <w:tab w:val="clear" w:pos="3163"/>
          <w:tab w:val="num" w:pos="851"/>
        </w:tabs>
        <w:ind w:left="851"/>
        <w:rPr>
          <w:rFonts w:eastAsia="Times New Roman"/>
        </w:rPr>
      </w:pPr>
      <w:r w:rsidRPr="00B92CBF">
        <w:rPr>
          <w:rFonts w:eastAsia="Times New Roman"/>
        </w:rPr>
        <w:t xml:space="preserve"> транснационалното сътрудничество (ако не е включено в специално предвидена за него приоритетна ос);</w:t>
      </w:r>
    </w:p>
    <w:p w:rsidR="00DD1B49" w:rsidRPr="00B92CBF" w:rsidRDefault="00DD1B49" w:rsidP="00DD1B49">
      <w:pPr>
        <w:numPr>
          <w:ilvl w:val="0"/>
          <w:numId w:val="11"/>
        </w:numPr>
        <w:tabs>
          <w:tab w:val="clear" w:pos="3163"/>
          <w:tab w:val="num" w:pos="851"/>
        </w:tabs>
        <w:ind w:left="851"/>
        <w:rPr>
          <w:rFonts w:eastAsia="Times New Roman"/>
        </w:rPr>
      </w:pPr>
      <w:r w:rsidRPr="00B92CBF">
        <w:rPr>
          <w:rFonts w:eastAsia="Times New Roman"/>
        </w:rPr>
        <w:lastRenderedPageBreak/>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DD1B49" w:rsidRPr="00B92CBF" w:rsidTr="00F50250">
        <w:trPr>
          <w:trHeight w:val="518"/>
        </w:trPr>
        <w:tc>
          <w:tcPr>
            <w:tcW w:w="2235" w:type="dxa"/>
            <w:shd w:val="clear" w:color="auto" w:fill="auto"/>
          </w:tcPr>
          <w:p w:rsidR="00DD1B49" w:rsidRPr="00B92CBF" w:rsidRDefault="00DD1B49" w:rsidP="00DD1B49">
            <w:pPr>
              <w:rPr>
                <w:i/>
                <w:color w:val="8DB3E2"/>
                <w:sz w:val="18"/>
                <w:szCs w:val="18"/>
              </w:rPr>
            </w:pPr>
            <w:r w:rsidRPr="00B92CBF">
              <w:rPr>
                <w:i/>
              </w:rPr>
              <w:t>Приоритетна ос</w:t>
            </w:r>
          </w:p>
        </w:tc>
        <w:tc>
          <w:tcPr>
            <w:tcW w:w="6443" w:type="dxa"/>
            <w:shd w:val="clear" w:color="auto" w:fill="auto"/>
          </w:tcPr>
          <w:p w:rsidR="00DD1B49" w:rsidRPr="00987B9C" w:rsidRDefault="00DD1B49" w:rsidP="00DD1B49">
            <w:pPr>
              <w:rPr>
                <w:i/>
                <w:sz w:val="18"/>
              </w:rPr>
            </w:pPr>
            <w:r w:rsidRPr="00987B9C">
              <w:rPr>
                <w:i/>
                <w:sz w:val="18"/>
              </w:rPr>
              <w:t>&lt;2A.3.1 type="S" input="S"&gt;</w:t>
            </w:r>
            <w:r w:rsidRPr="00987B9C">
              <w:t xml:space="preserve"> </w:t>
            </w:r>
            <w:r w:rsidRPr="00987B9C">
              <w:rPr>
                <w:sz w:val="20"/>
              </w:rPr>
              <w:t xml:space="preserve">Подкрепа за МСП чрез инструмента </w:t>
            </w:r>
            <w:r w:rsidRPr="00987B9C">
              <w:rPr>
                <w:sz w:val="20"/>
                <w:lang w:val="en-US"/>
              </w:rPr>
              <w:t>SAFE</w:t>
            </w:r>
          </w:p>
        </w:tc>
      </w:tr>
      <w:tr w:rsidR="00DD1B49" w:rsidRPr="00B92CBF" w:rsidTr="00F50250">
        <w:trPr>
          <w:trHeight w:val="1154"/>
        </w:trPr>
        <w:tc>
          <w:tcPr>
            <w:tcW w:w="8678" w:type="dxa"/>
            <w:gridSpan w:val="2"/>
            <w:shd w:val="clear" w:color="auto" w:fill="auto"/>
          </w:tcPr>
          <w:p w:rsidR="00DD1B49" w:rsidRPr="00B92CBF" w:rsidRDefault="00DD1B49" w:rsidP="00DD1B49">
            <w:pPr>
              <w:rPr>
                <w:bCs/>
                <w:i/>
                <w:sz w:val="18"/>
                <w:szCs w:val="18"/>
              </w:rPr>
            </w:pPr>
            <w:r w:rsidRPr="00B92CBF">
              <w:rPr>
                <w:bCs/>
              </w:rPr>
              <w:t>Неприложимо.</w:t>
            </w:r>
          </w:p>
        </w:tc>
      </w:tr>
    </w:tbl>
    <w:p w:rsidR="00DD1B49" w:rsidRPr="007C2567" w:rsidRDefault="00DD1B49" w:rsidP="00DD1B49">
      <w:pPr>
        <w:rPr>
          <w:highlight w:val="yellow"/>
        </w:rPr>
      </w:pPr>
    </w:p>
    <w:p w:rsidR="00DD1B49" w:rsidRPr="007C2567" w:rsidRDefault="00DD1B49" w:rsidP="00DD1B49">
      <w:pPr>
        <w:suppressAutoHyphens/>
        <w:rPr>
          <w:b/>
          <w:highlight w:val="yellow"/>
        </w:rPr>
        <w:sectPr w:rsidR="00DD1B49" w:rsidRPr="007C2567" w:rsidSect="00F50250">
          <w:headerReference w:type="default" r:id="rId93"/>
          <w:footerReference w:type="default" r:id="rId94"/>
          <w:headerReference w:type="first" r:id="rId95"/>
          <w:footerReference w:type="first" r:id="rId96"/>
          <w:pgSz w:w="11906" w:h="16838"/>
          <w:pgMar w:top="1021" w:right="1418" w:bottom="1021" w:left="1418" w:header="601" w:footer="1077" w:gutter="0"/>
          <w:cols w:space="720"/>
          <w:docGrid w:linePitch="326"/>
        </w:sectPr>
      </w:pPr>
    </w:p>
    <w:p w:rsidR="00DD1B49" w:rsidRPr="00B92CBF" w:rsidRDefault="00DD1B49" w:rsidP="00DD1B49">
      <w:pPr>
        <w:ind w:left="1418" w:hanging="1418"/>
        <w:rPr>
          <w:b/>
        </w:rPr>
      </w:pPr>
      <w:r w:rsidRPr="00B92CBF">
        <w:rPr>
          <w:b/>
        </w:rPr>
        <w:lastRenderedPageBreak/>
        <w:t xml:space="preserve">2.А.8 </w:t>
      </w:r>
      <w:r w:rsidRPr="00B92CBF">
        <w:tab/>
      </w:r>
      <w:r w:rsidRPr="00B92CBF">
        <w:rPr>
          <w:b/>
        </w:rPr>
        <w:t xml:space="preserve">Рамка на изпълнението </w:t>
      </w:r>
    </w:p>
    <w:p w:rsidR="00DD1B49" w:rsidRPr="00B92CBF" w:rsidRDefault="00DD1B49" w:rsidP="00D314E6">
      <w:r w:rsidRPr="00B92CBF">
        <w:t>(Позоваване: член 96, параграф 2, първа алинея, буква б), подточка v) и приложение II към Регламент (EС) № 1303/2013)</w:t>
      </w:r>
    </w:p>
    <w:p w:rsidR="00DD1B49" w:rsidRPr="00B92CBF" w:rsidRDefault="00DD1B49" w:rsidP="00DD1B49">
      <w:pPr>
        <w:rPr>
          <w:b/>
        </w:rPr>
      </w:pPr>
      <w:r w:rsidRPr="00B92CBF">
        <w:rPr>
          <w:b/>
        </w:rPr>
        <w:t xml:space="preserve">Таблица 6: </w:t>
      </w:r>
      <w:r w:rsidRPr="00B92CBF">
        <w:tab/>
      </w:r>
      <w:r w:rsidRPr="00B92CBF">
        <w:rPr>
          <w:b/>
        </w:rPr>
        <w:t>Рамка на изпълнението на приоритетната ос</w:t>
      </w:r>
    </w:p>
    <w:p w:rsidR="00DD1B49" w:rsidRPr="00B92CBF" w:rsidRDefault="00DD1B49" w:rsidP="00DD1B49">
      <w:pPr>
        <w:jc w:val="left"/>
      </w:pPr>
      <w:r w:rsidRPr="00B92CBF">
        <w:t xml:space="preserve"> (по фондове и, за ЕФРР и ЕСФ, по категории региони)</w:t>
      </w:r>
      <w:r w:rsidRPr="00B92CBF">
        <w:rPr>
          <w:vertAlign w:val="superscript"/>
        </w:rPr>
        <w:footnoteReference w:id="73"/>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9"/>
        <w:gridCol w:w="562"/>
        <w:gridCol w:w="416"/>
        <w:gridCol w:w="935"/>
        <w:gridCol w:w="847"/>
        <w:gridCol w:w="504"/>
        <w:gridCol w:w="847"/>
        <w:gridCol w:w="250"/>
        <w:gridCol w:w="74"/>
        <w:gridCol w:w="163"/>
        <w:gridCol w:w="187"/>
        <w:gridCol w:w="307"/>
        <w:gridCol w:w="250"/>
        <w:gridCol w:w="118"/>
        <w:gridCol w:w="119"/>
        <w:gridCol w:w="249"/>
        <w:gridCol w:w="335"/>
        <w:gridCol w:w="760"/>
        <w:gridCol w:w="1101"/>
      </w:tblGrid>
      <w:tr w:rsidR="00DD1B49" w:rsidRPr="00B92CBF" w:rsidTr="00D314E6">
        <w:trPr>
          <w:trHeight w:val="913"/>
        </w:trPr>
        <w:tc>
          <w:tcPr>
            <w:tcW w:w="438" w:type="pct"/>
            <w:vMerge w:val="restart"/>
          </w:tcPr>
          <w:p w:rsidR="00DD1B49" w:rsidRPr="00B92CBF" w:rsidRDefault="00DD1B49" w:rsidP="00DD1B49">
            <w:pPr>
              <w:rPr>
                <w:b/>
                <w:i/>
                <w:sz w:val="18"/>
                <w:szCs w:val="18"/>
                <w:lang w:eastAsia="bg-BG"/>
              </w:rPr>
            </w:pPr>
            <w:r w:rsidRPr="00B92CBF">
              <w:rPr>
                <w:b/>
                <w:i/>
                <w:sz w:val="18"/>
                <w:szCs w:val="22"/>
                <w:lang w:eastAsia="bg-BG"/>
              </w:rPr>
              <w:t>Приоритетна ос</w:t>
            </w:r>
          </w:p>
        </w:tc>
        <w:tc>
          <w:tcPr>
            <w:tcW w:w="320" w:type="pct"/>
            <w:vMerge w:val="restart"/>
          </w:tcPr>
          <w:p w:rsidR="00DD1B49" w:rsidRPr="00B92CBF" w:rsidRDefault="00DD1B49" w:rsidP="00DD1B49">
            <w:pPr>
              <w:rPr>
                <w:b/>
                <w:i/>
                <w:sz w:val="18"/>
                <w:szCs w:val="18"/>
                <w:lang w:eastAsia="bg-BG"/>
              </w:rPr>
            </w:pPr>
            <w:r w:rsidRPr="00B92CBF">
              <w:rPr>
                <w:b/>
                <w:i/>
                <w:sz w:val="18"/>
                <w:szCs w:val="22"/>
                <w:lang w:eastAsia="bg-BG"/>
              </w:rPr>
              <w:t>Вид показател</w:t>
            </w:r>
          </w:p>
          <w:p w:rsidR="00DD1B49" w:rsidRPr="00B92CBF" w:rsidRDefault="00DD1B49" w:rsidP="00DD1B49">
            <w:pPr>
              <w:rPr>
                <w:b/>
                <w:i/>
                <w:sz w:val="18"/>
                <w:szCs w:val="18"/>
                <w:lang w:eastAsia="bg-BG"/>
              </w:rPr>
            </w:pPr>
            <w:r w:rsidRPr="00B92CBF">
              <w:rPr>
                <w:b/>
                <w:i/>
                <w:sz w:val="18"/>
                <w:szCs w:val="22"/>
                <w:lang w:eastAsia="bg-BG"/>
              </w:rPr>
              <w:t>(Основна стъпка за изпълнението, финансов показател, показател за изпълнението или когато е целесъобразно — показател за резу</w:t>
            </w:r>
            <w:r w:rsidRPr="00B92CBF">
              <w:rPr>
                <w:b/>
                <w:i/>
                <w:sz w:val="18"/>
                <w:szCs w:val="22"/>
                <w:lang w:eastAsia="bg-BG"/>
              </w:rPr>
              <w:lastRenderedPageBreak/>
              <w:t>лтатите)</w:t>
            </w:r>
          </w:p>
        </w:tc>
        <w:tc>
          <w:tcPr>
            <w:tcW w:w="237" w:type="pct"/>
            <w:vMerge w:val="restart"/>
          </w:tcPr>
          <w:p w:rsidR="00DD1B49" w:rsidRPr="00B92CBF" w:rsidRDefault="00DD1B49" w:rsidP="00DD1B49">
            <w:pPr>
              <w:rPr>
                <w:b/>
                <w:i/>
                <w:sz w:val="20"/>
                <w:szCs w:val="22"/>
                <w:lang w:eastAsia="bg-BG"/>
              </w:rPr>
            </w:pPr>
            <w:r w:rsidRPr="00B92CBF">
              <w:rPr>
                <w:b/>
                <w:i/>
                <w:sz w:val="20"/>
                <w:szCs w:val="22"/>
                <w:lang w:eastAsia="bg-BG"/>
              </w:rPr>
              <w:lastRenderedPageBreak/>
              <w:t>Идентификация</w:t>
            </w:r>
          </w:p>
        </w:tc>
        <w:tc>
          <w:tcPr>
            <w:tcW w:w="532" w:type="pct"/>
            <w:vMerge w:val="restart"/>
            <w:shd w:val="clear" w:color="auto" w:fill="auto"/>
          </w:tcPr>
          <w:p w:rsidR="00DD1B49" w:rsidRPr="00B92CBF" w:rsidRDefault="00DD1B49" w:rsidP="00DD1B49">
            <w:pPr>
              <w:rPr>
                <w:b/>
                <w:i/>
                <w:sz w:val="20"/>
                <w:szCs w:val="22"/>
                <w:lang w:eastAsia="bg-BG"/>
              </w:rPr>
            </w:pPr>
            <w:r w:rsidRPr="00B92CBF">
              <w:rPr>
                <w:b/>
                <w:i/>
                <w:sz w:val="20"/>
                <w:szCs w:val="22"/>
                <w:lang w:eastAsia="bg-BG"/>
              </w:rPr>
              <w:t xml:space="preserve">Показател или основна стъпка за изпълнението </w:t>
            </w:r>
          </w:p>
        </w:tc>
        <w:tc>
          <w:tcPr>
            <w:tcW w:w="482" w:type="pct"/>
            <w:vMerge w:val="restart"/>
          </w:tcPr>
          <w:p w:rsidR="00DD1B49" w:rsidRPr="00B92CBF" w:rsidRDefault="00DD1B49" w:rsidP="00DD1B49">
            <w:pPr>
              <w:rPr>
                <w:b/>
                <w:i/>
                <w:sz w:val="20"/>
                <w:szCs w:val="22"/>
                <w:lang w:eastAsia="bg-BG"/>
              </w:rPr>
            </w:pPr>
            <w:r w:rsidRPr="00B92CBF">
              <w:rPr>
                <w:b/>
                <w:i/>
                <w:sz w:val="20"/>
                <w:szCs w:val="22"/>
                <w:lang w:eastAsia="bg-BG"/>
              </w:rPr>
              <w:t xml:space="preserve">Мерна единица, когато е целесъобразно </w:t>
            </w:r>
          </w:p>
        </w:tc>
        <w:tc>
          <w:tcPr>
            <w:tcW w:w="287" w:type="pct"/>
            <w:vMerge w:val="restart"/>
          </w:tcPr>
          <w:p w:rsidR="00DD1B49" w:rsidRPr="00B92CBF" w:rsidRDefault="00DD1B49" w:rsidP="00DD1B49">
            <w:pPr>
              <w:rPr>
                <w:b/>
                <w:i/>
                <w:sz w:val="20"/>
                <w:szCs w:val="22"/>
                <w:lang w:eastAsia="bg-BG"/>
              </w:rPr>
            </w:pPr>
            <w:r w:rsidRPr="00B92CBF">
              <w:rPr>
                <w:b/>
                <w:i/>
                <w:sz w:val="20"/>
                <w:szCs w:val="22"/>
                <w:lang w:eastAsia="bg-BG"/>
              </w:rPr>
              <w:t>Фонд</w:t>
            </w:r>
          </w:p>
        </w:tc>
        <w:tc>
          <w:tcPr>
            <w:tcW w:w="482" w:type="pct"/>
            <w:vMerge w:val="restart"/>
          </w:tcPr>
          <w:p w:rsidR="00DD1B49" w:rsidRPr="00B92CBF" w:rsidRDefault="00DD1B49" w:rsidP="00DD1B49">
            <w:pPr>
              <w:rPr>
                <w:b/>
                <w:i/>
                <w:sz w:val="20"/>
                <w:szCs w:val="22"/>
                <w:lang w:eastAsia="bg-BG"/>
              </w:rPr>
            </w:pPr>
            <w:r w:rsidRPr="00B92CBF">
              <w:rPr>
                <w:b/>
                <w:i/>
                <w:sz w:val="20"/>
                <w:szCs w:val="22"/>
                <w:lang w:eastAsia="bg-BG"/>
              </w:rPr>
              <w:t>Категория региони</w:t>
            </w:r>
          </w:p>
        </w:tc>
        <w:tc>
          <w:tcPr>
            <w:tcW w:w="556" w:type="pct"/>
            <w:gridSpan w:val="5"/>
            <w:shd w:val="clear" w:color="auto" w:fill="auto"/>
          </w:tcPr>
          <w:p w:rsidR="00DD1B49" w:rsidRPr="00B92CBF" w:rsidRDefault="00DD1B49" w:rsidP="00DD1B49">
            <w:pPr>
              <w:rPr>
                <w:b/>
                <w:i/>
                <w:sz w:val="20"/>
                <w:szCs w:val="22"/>
                <w:lang w:eastAsia="bg-BG"/>
              </w:rPr>
            </w:pPr>
            <w:r w:rsidRPr="00B92CBF">
              <w:rPr>
                <w:b/>
                <w:i/>
                <w:sz w:val="20"/>
                <w:szCs w:val="22"/>
                <w:lang w:eastAsia="bg-BG"/>
              </w:rPr>
              <w:t xml:space="preserve">Етапна цел за 2018 г. </w:t>
            </w:r>
            <w:r w:rsidRPr="00B92CBF">
              <w:rPr>
                <w:b/>
                <w:i/>
                <w:sz w:val="20"/>
                <w:szCs w:val="22"/>
                <w:vertAlign w:val="superscript"/>
                <w:lang w:eastAsia="bg-BG"/>
              </w:rPr>
              <w:footnoteReference w:id="74"/>
            </w:r>
            <w:r w:rsidRPr="00B92CBF">
              <w:rPr>
                <w:b/>
                <w:i/>
                <w:sz w:val="20"/>
                <w:szCs w:val="22"/>
                <w:lang w:eastAsia="bg-BG"/>
              </w:rPr>
              <w:t> .</w:t>
            </w:r>
          </w:p>
        </w:tc>
        <w:tc>
          <w:tcPr>
            <w:tcW w:w="606" w:type="pct"/>
            <w:gridSpan w:val="5"/>
            <w:shd w:val="clear" w:color="auto" w:fill="auto"/>
          </w:tcPr>
          <w:p w:rsidR="00DD1B49" w:rsidRPr="00B92CBF" w:rsidRDefault="00DD1B49" w:rsidP="00DD1B49">
            <w:pPr>
              <w:rPr>
                <w:b/>
                <w:i/>
                <w:sz w:val="20"/>
                <w:szCs w:val="22"/>
                <w:lang w:eastAsia="bg-BG"/>
              </w:rPr>
            </w:pPr>
            <w:r w:rsidRPr="00B92CBF">
              <w:rPr>
                <w:b/>
                <w:i/>
                <w:sz w:val="20"/>
                <w:szCs w:val="22"/>
                <w:lang w:eastAsia="bg-BG"/>
              </w:rPr>
              <w:t>Крайна цел (2023 г.)</w:t>
            </w:r>
            <w:r w:rsidRPr="00B92CBF">
              <w:rPr>
                <w:b/>
                <w:i/>
                <w:sz w:val="20"/>
                <w:szCs w:val="22"/>
                <w:vertAlign w:val="superscript"/>
                <w:lang w:eastAsia="bg-BG"/>
              </w:rPr>
              <w:footnoteReference w:id="75"/>
            </w:r>
          </w:p>
        </w:tc>
        <w:tc>
          <w:tcPr>
            <w:tcW w:w="433" w:type="pct"/>
            <w:vMerge w:val="restart"/>
            <w:shd w:val="clear" w:color="auto" w:fill="auto"/>
          </w:tcPr>
          <w:p w:rsidR="00DD1B49" w:rsidRPr="00B92CBF" w:rsidRDefault="00DD1B49" w:rsidP="00DD1B49">
            <w:pPr>
              <w:spacing w:line="480" w:lineRule="auto"/>
              <w:rPr>
                <w:b/>
                <w:i/>
                <w:sz w:val="20"/>
                <w:szCs w:val="22"/>
                <w:lang w:eastAsia="bg-BG"/>
              </w:rPr>
            </w:pPr>
            <w:r w:rsidRPr="00B92CBF">
              <w:rPr>
                <w:b/>
                <w:i/>
                <w:sz w:val="20"/>
                <w:szCs w:val="22"/>
                <w:lang w:eastAsia="bg-BG"/>
              </w:rPr>
              <w:t>Източник на данните</w:t>
            </w:r>
          </w:p>
        </w:tc>
        <w:tc>
          <w:tcPr>
            <w:tcW w:w="627" w:type="pct"/>
            <w:vMerge w:val="restart"/>
          </w:tcPr>
          <w:p w:rsidR="00DD1B49" w:rsidRPr="00B92CBF" w:rsidRDefault="00DD1B49" w:rsidP="00DD1B49">
            <w:pPr>
              <w:rPr>
                <w:b/>
                <w:i/>
                <w:sz w:val="20"/>
              </w:rPr>
            </w:pPr>
            <w:r w:rsidRPr="00B92CBF">
              <w:rPr>
                <w:b/>
                <w:i/>
                <w:sz w:val="20"/>
              </w:rPr>
              <w:t>Обяснение за значението на показателя, по целесъобразност</w:t>
            </w:r>
          </w:p>
        </w:tc>
      </w:tr>
      <w:tr w:rsidR="00D314E6" w:rsidRPr="00B92CBF" w:rsidTr="00D314E6">
        <w:trPr>
          <w:trHeight w:val="912"/>
        </w:trPr>
        <w:tc>
          <w:tcPr>
            <w:tcW w:w="438" w:type="pct"/>
            <w:vMerge/>
          </w:tcPr>
          <w:p w:rsidR="00DD1B49" w:rsidRPr="00B92CBF" w:rsidRDefault="00DD1B49" w:rsidP="00DD1B49">
            <w:pPr>
              <w:jc w:val="left"/>
              <w:rPr>
                <w:b/>
                <w:sz w:val="18"/>
                <w:szCs w:val="18"/>
                <w:lang w:eastAsia="bg-BG"/>
              </w:rPr>
            </w:pPr>
          </w:p>
        </w:tc>
        <w:tc>
          <w:tcPr>
            <w:tcW w:w="320" w:type="pct"/>
            <w:vMerge/>
          </w:tcPr>
          <w:p w:rsidR="00DD1B49" w:rsidRPr="00B92CBF" w:rsidRDefault="00DD1B49" w:rsidP="00DD1B49">
            <w:pPr>
              <w:jc w:val="left"/>
              <w:rPr>
                <w:b/>
                <w:sz w:val="18"/>
                <w:szCs w:val="18"/>
                <w:lang w:eastAsia="bg-BG"/>
              </w:rPr>
            </w:pPr>
          </w:p>
        </w:tc>
        <w:tc>
          <w:tcPr>
            <w:tcW w:w="237" w:type="pct"/>
            <w:vMerge/>
          </w:tcPr>
          <w:p w:rsidR="00DD1B49" w:rsidRPr="00B92CBF" w:rsidRDefault="00DD1B49" w:rsidP="00DD1B49">
            <w:pPr>
              <w:rPr>
                <w:b/>
                <w:sz w:val="20"/>
                <w:szCs w:val="22"/>
                <w:lang w:eastAsia="bg-BG"/>
              </w:rPr>
            </w:pPr>
          </w:p>
        </w:tc>
        <w:tc>
          <w:tcPr>
            <w:tcW w:w="532" w:type="pct"/>
            <w:vMerge/>
            <w:shd w:val="clear" w:color="auto" w:fill="auto"/>
          </w:tcPr>
          <w:p w:rsidR="00DD1B49" w:rsidRPr="00B92CBF" w:rsidRDefault="00DD1B49" w:rsidP="00DD1B49">
            <w:pPr>
              <w:rPr>
                <w:b/>
                <w:sz w:val="20"/>
                <w:szCs w:val="22"/>
                <w:lang w:eastAsia="bg-BG"/>
              </w:rPr>
            </w:pPr>
          </w:p>
        </w:tc>
        <w:tc>
          <w:tcPr>
            <w:tcW w:w="482" w:type="pct"/>
            <w:vMerge/>
          </w:tcPr>
          <w:p w:rsidR="00DD1B49" w:rsidRPr="00B92CBF" w:rsidRDefault="00DD1B49" w:rsidP="00DD1B49">
            <w:pPr>
              <w:rPr>
                <w:b/>
                <w:sz w:val="20"/>
                <w:szCs w:val="22"/>
                <w:lang w:eastAsia="bg-BG"/>
              </w:rPr>
            </w:pPr>
          </w:p>
        </w:tc>
        <w:tc>
          <w:tcPr>
            <w:tcW w:w="287" w:type="pct"/>
            <w:vMerge/>
          </w:tcPr>
          <w:p w:rsidR="00DD1B49" w:rsidRPr="00B92CBF" w:rsidRDefault="00DD1B49" w:rsidP="00DD1B49">
            <w:pPr>
              <w:rPr>
                <w:b/>
                <w:sz w:val="20"/>
                <w:szCs w:val="22"/>
                <w:lang w:eastAsia="bg-BG"/>
              </w:rPr>
            </w:pPr>
          </w:p>
        </w:tc>
        <w:tc>
          <w:tcPr>
            <w:tcW w:w="482" w:type="pct"/>
            <w:vMerge/>
          </w:tcPr>
          <w:p w:rsidR="00DD1B49" w:rsidRPr="00B92CBF" w:rsidRDefault="00DD1B49" w:rsidP="00DD1B49">
            <w:pPr>
              <w:rPr>
                <w:b/>
                <w:sz w:val="20"/>
                <w:szCs w:val="22"/>
                <w:lang w:eastAsia="bg-BG"/>
              </w:rPr>
            </w:pPr>
          </w:p>
        </w:tc>
        <w:tc>
          <w:tcPr>
            <w:tcW w:w="143" w:type="pct"/>
            <w:shd w:val="clear" w:color="auto" w:fill="auto"/>
          </w:tcPr>
          <w:p w:rsidR="00DD1B49" w:rsidRPr="00B92CBF" w:rsidRDefault="00DD1B49" w:rsidP="00DD1B49">
            <w:pPr>
              <w:rPr>
                <w:b/>
                <w:sz w:val="20"/>
                <w:szCs w:val="22"/>
                <w:lang w:eastAsia="bg-BG"/>
              </w:rPr>
            </w:pPr>
            <w:r w:rsidRPr="00B92CBF">
              <w:rPr>
                <w:b/>
                <w:sz w:val="20"/>
                <w:szCs w:val="22"/>
                <w:lang w:eastAsia="bg-BG"/>
              </w:rPr>
              <w:t>М</w:t>
            </w:r>
          </w:p>
        </w:tc>
        <w:tc>
          <w:tcPr>
            <w:tcW w:w="131" w:type="pct"/>
            <w:gridSpan w:val="2"/>
            <w:shd w:val="clear" w:color="auto" w:fill="auto"/>
          </w:tcPr>
          <w:p w:rsidR="00DD1B49" w:rsidRPr="00B92CBF" w:rsidRDefault="00DD1B49" w:rsidP="00DD1B49">
            <w:pPr>
              <w:rPr>
                <w:b/>
                <w:sz w:val="20"/>
                <w:szCs w:val="22"/>
                <w:lang w:eastAsia="bg-BG"/>
              </w:rPr>
            </w:pPr>
            <w:r w:rsidRPr="00B92CBF">
              <w:rPr>
                <w:b/>
                <w:sz w:val="20"/>
                <w:szCs w:val="22"/>
                <w:lang w:eastAsia="bg-BG"/>
              </w:rPr>
              <w:t>Ж</w:t>
            </w:r>
          </w:p>
        </w:tc>
        <w:tc>
          <w:tcPr>
            <w:tcW w:w="282" w:type="pct"/>
            <w:gridSpan w:val="2"/>
            <w:shd w:val="clear" w:color="auto" w:fill="auto"/>
          </w:tcPr>
          <w:p w:rsidR="00DD1B49" w:rsidRPr="00B92CBF" w:rsidRDefault="00DD1B49" w:rsidP="00DD1B49">
            <w:pPr>
              <w:rPr>
                <w:b/>
                <w:sz w:val="20"/>
                <w:szCs w:val="22"/>
                <w:lang w:eastAsia="bg-BG"/>
              </w:rPr>
            </w:pPr>
            <w:r w:rsidRPr="00B92CBF">
              <w:rPr>
                <w:b/>
                <w:sz w:val="20"/>
                <w:szCs w:val="22"/>
                <w:lang w:eastAsia="bg-BG"/>
              </w:rPr>
              <w:t>О</w:t>
            </w:r>
          </w:p>
        </w:tc>
        <w:tc>
          <w:tcPr>
            <w:tcW w:w="143" w:type="pct"/>
            <w:shd w:val="clear" w:color="auto" w:fill="auto"/>
          </w:tcPr>
          <w:p w:rsidR="00DD1B49" w:rsidRPr="00B92CBF" w:rsidRDefault="00DD1B49" w:rsidP="00DD1B49">
            <w:pPr>
              <w:rPr>
                <w:b/>
                <w:sz w:val="20"/>
                <w:szCs w:val="22"/>
                <w:lang w:eastAsia="bg-BG"/>
              </w:rPr>
            </w:pPr>
            <w:r w:rsidRPr="00B92CBF">
              <w:rPr>
                <w:b/>
                <w:sz w:val="20"/>
                <w:szCs w:val="22"/>
                <w:lang w:eastAsia="bg-BG"/>
              </w:rPr>
              <w:t>M</w:t>
            </w:r>
          </w:p>
        </w:tc>
        <w:tc>
          <w:tcPr>
            <w:tcW w:w="131" w:type="pct"/>
            <w:gridSpan w:val="2"/>
            <w:shd w:val="clear" w:color="auto" w:fill="auto"/>
          </w:tcPr>
          <w:p w:rsidR="00DD1B49" w:rsidRPr="00B92CBF" w:rsidRDefault="00DD1B49" w:rsidP="00DD1B49">
            <w:pPr>
              <w:rPr>
                <w:b/>
                <w:sz w:val="20"/>
                <w:szCs w:val="22"/>
                <w:lang w:eastAsia="bg-BG"/>
              </w:rPr>
            </w:pPr>
            <w:r w:rsidRPr="00B92CBF">
              <w:rPr>
                <w:b/>
                <w:sz w:val="20"/>
                <w:szCs w:val="22"/>
                <w:lang w:eastAsia="bg-BG"/>
              </w:rPr>
              <w:t>Ж</w:t>
            </w:r>
          </w:p>
        </w:tc>
        <w:tc>
          <w:tcPr>
            <w:tcW w:w="333" w:type="pct"/>
            <w:gridSpan w:val="2"/>
            <w:shd w:val="clear" w:color="auto" w:fill="auto"/>
          </w:tcPr>
          <w:p w:rsidR="00DD1B49" w:rsidRPr="00B92CBF" w:rsidRDefault="00DD1B49" w:rsidP="00DD1B49">
            <w:pPr>
              <w:rPr>
                <w:b/>
                <w:sz w:val="20"/>
                <w:szCs w:val="22"/>
                <w:lang w:eastAsia="bg-BG"/>
              </w:rPr>
            </w:pPr>
            <w:r w:rsidRPr="00B92CBF">
              <w:rPr>
                <w:b/>
                <w:sz w:val="20"/>
                <w:szCs w:val="22"/>
                <w:lang w:eastAsia="bg-BG"/>
              </w:rPr>
              <w:t>О</w:t>
            </w:r>
          </w:p>
        </w:tc>
        <w:tc>
          <w:tcPr>
            <w:tcW w:w="433" w:type="pct"/>
            <w:vMerge/>
            <w:shd w:val="clear" w:color="auto" w:fill="auto"/>
          </w:tcPr>
          <w:p w:rsidR="00DD1B49" w:rsidRPr="00B92CBF" w:rsidRDefault="00DD1B49" w:rsidP="00DD1B49">
            <w:pPr>
              <w:spacing w:line="480" w:lineRule="auto"/>
              <w:rPr>
                <w:b/>
                <w:sz w:val="20"/>
                <w:szCs w:val="22"/>
                <w:lang w:eastAsia="bg-BG"/>
              </w:rPr>
            </w:pPr>
          </w:p>
        </w:tc>
        <w:tc>
          <w:tcPr>
            <w:tcW w:w="627" w:type="pct"/>
            <w:vMerge/>
          </w:tcPr>
          <w:p w:rsidR="00DD1B49" w:rsidRPr="00B92CBF" w:rsidRDefault="00DD1B49" w:rsidP="00DD1B49">
            <w:pPr>
              <w:rPr>
                <w:b/>
                <w:sz w:val="20"/>
              </w:rPr>
            </w:pPr>
          </w:p>
        </w:tc>
      </w:tr>
      <w:tr w:rsidR="00D314E6" w:rsidRPr="00B92CBF" w:rsidTr="00D314E6">
        <w:trPr>
          <w:trHeight w:val="397"/>
        </w:trPr>
        <w:tc>
          <w:tcPr>
            <w:tcW w:w="438" w:type="pct"/>
            <w:vMerge w:val="restart"/>
            <w:vAlign w:val="center"/>
          </w:tcPr>
          <w:p w:rsidR="00DD1B49" w:rsidRPr="00B92CBF" w:rsidRDefault="00DD1B49" w:rsidP="00DD1B49">
            <w:pPr>
              <w:rPr>
                <w:sz w:val="20"/>
                <w:lang w:eastAsia="bg-BG"/>
              </w:rPr>
            </w:pPr>
          </w:p>
        </w:tc>
        <w:tc>
          <w:tcPr>
            <w:tcW w:w="320" w:type="pct"/>
            <w:vAlign w:val="center"/>
          </w:tcPr>
          <w:p w:rsidR="00DD1B49" w:rsidRPr="00B92CBF" w:rsidRDefault="00DD1B49" w:rsidP="00DD1B49">
            <w:pPr>
              <w:spacing w:before="0" w:after="0"/>
              <w:jc w:val="center"/>
              <w:rPr>
                <w:sz w:val="20"/>
                <w:szCs w:val="22"/>
                <w:lang w:eastAsia="bg-BG"/>
              </w:rPr>
            </w:pPr>
          </w:p>
        </w:tc>
        <w:tc>
          <w:tcPr>
            <w:tcW w:w="237" w:type="pct"/>
            <w:vAlign w:val="center"/>
          </w:tcPr>
          <w:p w:rsidR="00DD1B49" w:rsidRPr="00B92CBF" w:rsidRDefault="00DD1B49" w:rsidP="00DD1B49">
            <w:pPr>
              <w:spacing w:before="0" w:after="0"/>
              <w:jc w:val="center"/>
              <w:rPr>
                <w:sz w:val="20"/>
                <w:szCs w:val="22"/>
                <w:lang w:eastAsia="bg-BG"/>
              </w:rPr>
            </w:pPr>
          </w:p>
        </w:tc>
        <w:tc>
          <w:tcPr>
            <w:tcW w:w="532" w:type="pct"/>
            <w:shd w:val="clear" w:color="auto" w:fill="auto"/>
            <w:vAlign w:val="center"/>
          </w:tcPr>
          <w:p w:rsidR="00DD1B49" w:rsidRPr="00B92CBF" w:rsidRDefault="00DD1B49" w:rsidP="00DD1B49">
            <w:pPr>
              <w:spacing w:before="0" w:after="0"/>
              <w:jc w:val="center"/>
              <w:rPr>
                <w:sz w:val="20"/>
                <w:szCs w:val="22"/>
                <w:lang w:eastAsia="bg-BG"/>
              </w:rPr>
            </w:pPr>
          </w:p>
        </w:tc>
        <w:tc>
          <w:tcPr>
            <w:tcW w:w="482" w:type="pct"/>
            <w:vAlign w:val="center"/>
          </w:tcPr>
          <w:p w:rsidR="00DD1B49" w:rsidRPr="00B92CBF" w:rsidRDefault="00DD1B49" w:rsidP="00DD1B49">
            <w:pPr>
              <w:spacing w:before="0" w:after="0"/>
              <w:jc w:val="center"/>
              <w:rPr>
                <w:sz w:val="20"/>
                <w:szCs w:val="22"/>
                <w:lang w:eastAsia="bg-BG"/>
              </w:rPr>
            </w:pPr>
          </w:p>
        </w:tc>
        <w:tc>
          <w:tcPr>
            <w:tcW w:w="287" w:type="pct"/>
            <w:vAlign w:val="center"/>
          </w:tcPr>
          <w:p w:rsidR="00DD1B49" w:rsidRPr="00B92CBF" w:rsidRDefault="00DD1B49" w:rsidP="00DD1B49">
            <w:pPr>
              <w:spacing w:before="0" w:after="0"/>
              <w:jc w:val="center"/>
              <w:rPr>
                <w:sz w:val="20"/>
                <w:szCs w:val="22"/>
                <w:lang w:eastAsia="bg-BG"/>
              </w:rPr>
            </w:pPr>
          </w:p>
        </w:tc>
        <w:tc>
          <w:tcPr>
            <w:tcW w:w="482" w:type="pct"/>
            <w:vAlign w:val="center"/>
          </w:tcPr>
          <w:p w:rsidR="00DD1B49" w:rsidRPr="00B92CBF" w:rsidRDefault="00DD1B49" w:rsidP="00DD1B49">
            <w:pPr>
              <w:spacing w:before="0" w:after="0"/>
              <w:jc w:val="center"/>
              <w:rPr>
                <w:sz w:val="20"/>
                <w:szCs w:val="22"/>
                <w:lang w:eastAsia="bg-BG"/>
              </w:rPr>
            </w:pPr>
          </w:p>
        </w:tc>
        <w:tc>
          <w:tcPr>
            <w:tcW w:w="184" w:type="pct"/>
            <w:gridSpan w:val="2"/>
            <w:shd w:val="clear" w:color="auto" w:fill="auto"/>
            <w:vAlign w:val="center"/>
          </w:tcPr>
          <w:p w:rsidR="00DD1B49" w:rsidRPr="00B92CBF" w:rsidRDefault="00DD1B49" w:rsidP="00DD1B49">
            <w:pPr>
              <w:spacing w:before="0" w:after="0"/>
              <w:jc w:val="center"/>
              <w:rPr>
                <w:sz w:val="20"/>
                <w:szCs w:val="22"/>
                <w:lang w:eastAsia="bg-BG"/>
              </w:rPr>
            </w:pPr>
          </w:p>
        </w:tc>
        <w:tc>
          <w:tcPr>
            <w:tcW w:w="197" w:type="pct"/>
            <w:gridSpan w:val="2"/>
            <w:shd w:val="clear" w:color="auto" w:fill="auto"/>
            <w:vAlign w:val="center"/>
          </w:tcPr>
          <w:p w:rsidR="00DD1B49" w:rsidRPr="00B92CBF" w:rsidRDefault="00DD1B49" w:rsidP="00DD1B49">
            <w:pPr>
              <w:spacing w:before="0" w:after="0"/>
              <w:jc w:val="center"/>
              <w:rPr>
                <w:sz w:val="20"/>
                <w:szCs w:val="22"/>
                <w:lang w:eastAsia="bg-BG"/>
              </w:rPr>
            </w:pPr>
          </w:p>
        </w:tc>
        <w:tc>
          <w:tcPr>
            <w:tcW w:w="175" w:type="pct"/>
            <w:shd w:val="clear" w:color="auto" w:fill="auto"/>
            <w:vAlign w:val="center"/>
          </w:tcPr>
          <w:p w:rsidR="00DD1B49" w:rsidRPr="00B92CBF" w:rsidRDefault="00DD1B49" w:rsidP="00DD1B49">
            <w:pPr>
              <w:spacing w:before="0" w:after="0"/>
              <w:jc w:val="center"/>
              <w:rPr>
                <w:sz w:val="20"/>
                <w:szCs w:val="22"/>
                <w:lang w:eastAsia="bg-BG"/>
              </w:rPr>
            </w:pPr>
          </w:p>
        </w:tc>
        <w:tc>
          <w:tcPr>
            <w:tcW w:w="208" w:type="pct"/>
            <w:gridSpan w:val="2"/>
            <w:shd w:val="clear" w:color="auto" w:fill="auto"/>
            <w:vAlign w:val="center"/>
          </w:tcPr>
          <w:p w:rsidR="00DD1B49" w:rsidRPr="00B92CBF" w:rsidRDefault="00DD1B49" w:rsidP="00DD1B49">
            <w:pPr>
              <w:spacing w:before="0" w:after="0"/>
              <w:ind w:left="34"/>
              <w:jc w:val="center"/>
              <w:rPr>
                <w:sz w:val="20"/>
                <w:szCs w:val="22"/>
                <w:lang w:eastAsia="bg-BG"/>
              </w:rPr>
            </w:pPr>
          </w:p>
        </w:tc>
        <w:tc>
          <w:tcPr>
            <w:tcW w:w="208" w:type="pct"/>
            <w:gridSpan w:val="2"/>
            <w:shd w:val="clear" w:color="auto" w:fill="auto"/>
            <w:vAlign w:val="center"/>
          </w:tcPr>
          <w:p w:rsidR="00DD1B49" w:rsidRPr="00B92CBF" w:rsidRDefault="00DD1B49" w:rsidP="00DD1B49">
            <w:pPr>
              <w:spacing w:before="0" w:after="0"/>
              <w:ind w:left="34"/>
              <w:jc w:val="center"/>
              <w:rPr>
                <w:sz w:val="20"/>
                <w:szCs w:val="22"/>
                <w:lang w:eastAsia="bg-BG"/>
              </w:rPr>
            </w:pPr>
          </w:p>
        </w:tc>
        <w:tc>
          <w:tcPr>
            <w:tcW w:w="191"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spacing w:before="0" w:after="0"/>
              <w:ind w:left="34"/>
              <w:jc w:val="center"/>
              <w:rPr>
                <w:sz w:val="20"/>
                <w:szCs w:val="22"/>
                <w:lang w:eastAsia="bg-BG"/>
              </w:rPr>
            </w:pPr>
          </w:p>
        </w:tc>
        <w:tc>
          <w:tcPr>
            <w:tcW w:w="433" w:type="pct"/>
            <w:shd w:val="clear" w:color="auto" w:fill="auto"/>
            <w:vAlign w:val="center"/>
          </w:tcPr>
          <w:p w:rsidR="00DD1B49" w:rsidRPr="00B92CBF" w:rsidRDefault="00DD1B49" w:rsidP="00DD1B49">
            <w:pPr>
              <w:spacing w:before="0" w:after="0"/>
              <w:jc w:val="center"/>
              <w:rPr>
                <w:sz w:val="20"/>
                <w:szCs w:val="22"/>
                <w:lang w:eastAsia="bg-BG"/>
              </w:rPr>
            </w:pPr>
          </w:p>
        </w:tc>
        <w:tc>
          <w:tcPr>
            <w:tcW w:w="627" w:type="pct"/>
            <w:vAlign w:val="center"/>
          </w:tcPr>
          <w:p w:rsidR="00DD1B49" w:rsidRPr="00B92CBF" w:rsidRDefault="00DD1B49" w:rsidP="00DD1B49">
            <w:pPr>
              <w:spacing w:before="0" w:after="0"/>
              <w:jc w:val="center"/>
              <w:rPr>
                <w:sz w:val="20"/>
                <w:szCs w:val="22"/>
                <w:lang w:eastAsia="bg-BG"/>
              </w:rPr>
            </w:pPr>
          </w:p>
        </w:tc>
      </w:tr>
      <w:tr w:rsidR="00D314E6" w:rsidRPr="00B92CBF" w:rsidTr="00D314E6">
        <w:tc>
          <w:tcPr>
            <w:tcW w:w="438" w:type="pct"/>
            <w:vMerge/>
          </w:tcPr>
          <w:p w:rsidR="00DD1B49" w:rsidRPr="00B92CBF" w:rsidRDefault="00DD1B49" w:rsidP="00DD1B49">
            <w:pPr>
              <w:rPr>
                <w:sz w:val="20"/>
                <w:szCs w:val="22"/>
                <w:lang w:eastAsia="bg-BG"/>
              </w:rPr>
            </w:pPr>
          </w:p>
        </w:tc>
        <w:tc>
          <w:tcPr>
            <w:tcW w:w="320" w:type="pct"/>
            <w:vMerge w:val="restart"/>
            <w:vAlign w:val="center"/>
          </w:tcPr>
          <w:p w:rsidR="00DD1B49" w:rsidRPr="00B92CBF" w:rsidRDefault="00DD1B49" w:rsidP="00DD1B49">
            <w:pPr>
              <w:spacing w:before="0" w:after="0"/>
              <w:jc w:val="center"/>
              <w:rPr>
                <w:sz w:val="20"/>
                <w:szCs w:val="22"/>
                <w:lang w:eastAsia="bg-BG"/>
              </w:rPr>
            </w:pPr>
          </w:p>
        </w:tc>
        <w:tc>
          <w:tcPr>
            <w:tcW w:w="237" w:type="pct"/>
            <w:vAlign w:val="center"/>
          </w:tcPr>
          <w:p w:rsidR="00DD1B49" w:rsidRPr="00B92CBF" w:rsidRDefault="00DD1B49" w:rsidP="00DD1B49">
            <w:pPr>
              <w:spacing w:before="0" w:after="0"/>
              <w:jc w:val="center"/>
              <w:rPr>
                <w:sz w:val="20"/>
                <w:lang w:eastAsia="bg-BG"/>
              </w:rPr>
            </w:pPr>
          </w:p>
        </w:tc>
        <w:tc>
          <w:tcPr>
            <w:tcW w:w="532" w:type="pct"/>
            <w:shd w:val="clear" w:color="auto" w:fill="auto"/>
            <w:vAlign w:val="center"/>
          </w:tcPr>
          <w:p w:rsidR="00DD1B49" w:rsidRPr="00B92CBF" w:rsidDel="00015126" w:rsidRDefault="00DD1B49" w:rsidP="00DD1B49">
            <w:pPr>
              <w:spacing w:before="0" w:after="0"/>
              <w:jc w:val="center"/>
              <w:rPr>
                <w:sz w:val="20"/>
                <w:szCs w:val="22"/>
                <w:lang w:eastAsia="bg-BG"/>
              </w:rPr>
            </w:pPr>
          </w:p>
        </w:tc>
        <w:tc>
          <w:tcPr>
            <w:tcW w:w="482" w:type="pct"/>
            <w:vAlign w:val="center"/>
          </w:tcPr>
          <w:p w:rsidR="00DD1B49" w:rsidRPr="00B92CBF" w:rsidRDefault="00DD1B49" w:rsidP="00DD1B49">
            <w:pPr>
              <w:spacing w:before="0" w:after="0"/>
              <w:jc w:val="center"/>
              <w:rPr>
                <w:sz w:val="20"/>
                <w:szCs w:val="22"/>
                <w:lang w:eastAsia="bg-BG"/>
              </w:rPr>
            </w:pPr>
            <w:r w:rsidRPr="00B92CBF">
              <w:rPr>
                <w:sz w:val="20"/>
                <w:szCs w:val="22"/>
                <w:lang w:eastAsia="bg-BG"/>
              </w:rPr>
              <w:t xml:space="preserve">Брой </w:t>
            </w:r>
          </w:p>
        </w:tc>
        <w:tc>
          <w:tcPr>
            <w:tcW w:w="287" w:type="pct"/>
            <w:vAlign w:val="center"/>
          </w:tcPr>
          <w:p w:rsidR="00DD1B49" w:rsidRPr="00B92CBF" w:rsidRDefault="00DD1B49" w:rsidP="00DD1B49">
            <w:pPr>
              <w:spacing w:before="0" w:after="0"/>
              <w:jc w:val="center"/>
              <w:rPr>
                <w:sz w:val="20"/>
                <w:szCs w:val="22"/>
                <w:lang w:eastAsia="bg-BG"/>
              </w:rPr>
            </w:pPr>
            <w:r w:rsidRPr="00B92CBF">
              <w:rPr>
                <w:sz w:val="20"/>
                <w:szCs w:val="22"/>
                <w:lang w:eastAsia="bg-BG"/>
              </w:rPr>
              <w:t>ЕФРР</w:t>
            </w:r>
          </w:p>
          <w:p w:rsidR="00DD1B49" w:rsidRPr="00B92CBF" w:rsidRDefault="00DD1B49" w:rsidP="00DD1B49">
            <w:pPr>
              <w:spacing w:before="0" w:after="0"/>
              <w:jc w:val="center"/>
              <w:rPr>
                <w:sz w:val="20"/>
                <w:szCs w:val="22"/>
                <w:lang w:eastAsia="bg-BG"/>
              </w:rPr>
            </w:pPr>
            <w:r w:rsidRPr="00B92CBF">
              <w:rPr>
                <w:sz w:val="20"/>
                <w:szCs w:val="22"/>
                <w:lang w:eastAsia="bg-BG"/>
              </w:rPr>
              <w:t>КФ</w:t>
            </w:r>
          </w:p>
        </w:tc>
        <w:tc>
          <w:tcPr>
            <w:tcW w:w="482" w:type="pct"/>
            <w:vAlign w:val="center"/>
          </w:tcPr>
          <w:p w:rsidR="00DD1B49" w:rsidRPr="00B92CBF" w:rsidRDefault="00DD1B49" w:rsidP="00DD1B49">
            <w:pPr>
              <w:spacing w:before="0" w:after="0"/>
              <w:jc w:val="center"/>
              <w:rPr>
                <w:sz w:val="20"/>
                <w:szCs w:val="22"/>
                <w:lang w:eastAsia="bg-BG"/>
              </w:rPr>
            </w:pPr>
            <w:r w:rsidRPr="00B92CBF">
              <w:rPr>
                <w:sz w:val="20"/>
                <w:szCs w:val="22"/>
                <w:lang w:eastAsia="bg-BG"/>
              </w:rPr>
              <w:t>По-слабо развит регион</w:t>
            </w:r>
          </w:p>
        </w:tc>
        <w:tc>
          <w:tcPr>
            <w:tcW w:w="184" w:type="pct"/>
            <w:gridSpan w:val="2"/>
            <w:shd w:val="clear" w:color="auto" w:fill="auto"/>
            <w:vAlign w:val="center"/>
          </w:tcPr>
          <w:p w:rsidR="00DD1B49" w:rsidRPr="00B92CBF" w:rsidDel="00446FAA" w:rsidRDefault="00DD1B49" w:rsidP="00DD1B49">
            <w:pPr>
              <w:spacing w:before="0" w:after="0"/>
              <w:jc w:val="center"/>
              <w:rPr>
                <w:sz w:val="20"/>
                <w:szCs w:val="22"/>
                <w:lang w:eastAsia="bg-BG"/>
              </w:rPr>
            </w:pPr>
            <w:r w:rsidRPr="00B92CBF">
              <w:rPr>
                <w:sz w:val="20"/>
                <w:szCs w:val="22"/>
                <w:lang w:eastAsia="bg-BG"/>
              </w:rPr>
              <w:t>НП</w:t>
            </w:r>
          </w:p>
        </w:tc>
        <w:tc>
          <w:tcPr>
            <w:tcW w:w="197" w:type="pct"/>
            <w:gridSpan w:val="2"/>
            <w:shd w:val="clear" w:color="auto" w:fill="auto"/>
            <w:vAlign w:val="center"/>
          </w:tcPr>
          <w:p w:rsidR="00DD1B49" w:rsidRPr="00B92CBF" w:rsidDel="00446FAA" w:rsidRDefault="00DD1B49" w:rsidP="00DD1B49">
            <w:pPr>
              <w:spacing w:before="0" w:after="0"/>
              <w:jc w:val="center"/>
              <w:rPr>
                <w:sz w:val="20"/>
                <w:szCs w:val="22"/>
                <w:lang w:eastAsia="bg-BG"/>
              </w:rPr>
            </w:pPr>
            <w:r w:rsidRPr="00B92CBF">
              <w:rPr>
                <w:sz w:val="20"/>
                <w:szCs w:val="22"/>
                <w:lang w:eastAsia="bg-BG"/>
              </w:rPr>
              <w:t>НП</w:t>
            </w:r>
          </w:p>
        </w:tc>
        <w:tc>
          <w:tcPr>
            <w:tcW w:w="175" w:type="pct"/>
            <w:shd w:val="clear" w:color="auto" w:fill="auto"/>
            <w:vAlign w:val="center"/>
          </w:tcPr>
          <w:p w:rsidR="00DD1B49" w:rsidRPr="00B92CBF" w:rsidDel="00446FAA" w:rsidRDefault="00DD1B49" w:rsidP="00DD1B49">
            <w:pPr>
              <w:spacing w:before="0" w:after="0"/>
              <w:jc w:val="center"/>
              <w:rPr>
                <w:sz w:val="20"/>
                <w:szCs w:val="22"/>
                <w:lang w:eastAsia="bg-BG"/>
              </w:rPr>
            </w:pPr>
            <w:r w:rsidRPr="00B92CBF">
              <w:rPr>
                <w:sz w:val="20"/>
                <w:szCs w:val="22"/>
                <w:lang w:eastAsia="bg-BG"/>
              </w:rPr>
              <w:t>НП</w:t>
            </w:r>
          </w:p>
        </w:tc>
        <w:tc>
          <w:tcPr>
            <w:tcW w:w="208" w:type="pct"/>
            <w:gridSpan w:val="2"/>
            <w:shd w:val="clear" w:color="auto" w:fill="auto"/>
            <w:vAlign w:val="center"/>
          </w:tcPr>
          <w:p w:rsidR="00DD1B49" w:rsidRPr="00B92CBF" w:rsidDel="004036B0" w:rsidRDefault="00DD1B49" w:rsidP="00DD1B49">
            <w:pPr>
              <w:spacing w:before="0" w:after="0"/>
              <w:jc w:val="center"/>
              <w:rPr>
                <w:sz w:val="20"/>
                <w:szCs w:val="22"/>
                <w:lang w:eastAsia="bg-BG"/>
              </w:rPr>
            </w:pPr>
            <w:r w:rsidRPr="00B92CBF">
              <w:rPr>
                <w:sz w:val="20"/>
                <w:szCs w:val="22"/>
                <w:lang w:eastAsia="bg-BG"/>
              </w:rPr>
              <w:t>НП</w:t>
            </w:r>
          </w:p>
        </w:tc>
        <w:tc>
          <w:tcPr>
            <w:tcW w:w="208" w:type="pct"/>
            <w:gridSpan w:val="2"/>
            <w:shd w:val="clear" w:color="auto" w:fill="auto"/>
            <w:vAlign w:val="center"/>
          </w:tcPr>
          <w:p w:rsidR="00DD1B49" w:rsidRPr="00B92CBF" w:rsidDel="004036B0" w:rsidRDefault="00DD1B49" w:rsidP="00DD1B49">
            <w:pPr>
              <w:spacing w:before="0" w:after="0"/>
              <w:jc w:val="center"/>
              <w:rPr>
                <w:sz w:val="20"/>
                <w:szCs w:val="22"/>
                <w:lang w:eastAsia="bg-BG"/>
              </w:rPr>
            </w:pPr>
            <w:r w:rsidRPr="00B92CBF">
              <w:rPr>
                <w:sz w:val="20"/>
                <w:szCs w:val="22"/>
                <w:lang w:eastAsia="bg-BG"/>
              </w:rPr>
              <w:t>НП</w:t>
            </w:r>
          </w:p>
        </w:tc>
        <w:tc>
          <w:tcPr>
            <w:tcW w:w="191" w:type="pct"/>
            <w:shd w:val="clear" w:color="auto" w:fill="auto"/>
            <w:vAlign w:val="center"/>
          </w:tcPr>
          <w:p w:rsidR="00DD1B49" w:rsidRPr="00B92CBF" w:rsidDel="004036B0" w:rsidRDefault="00DD1B49" w:rsidP="00DD1B49">
            <w:pPr>
              <w:spacing w:before="0" w:after="0"/>
              <w:jc w:val="center"/>
              <w:rPr>
                <w:sz w:val="20"/>
                <w:szCs w:val="22"/>
                <w:lang w:eastAsia="bg-BG"/>
              </w:rPr>
            </w:pPr>
          </w:p>
        </w:tc>
        <w:tc>
          <w:tcPr>
            <w:tcW w:w="433" w:type="pct"/>
            <w:shd w:val="clear" w:color="auto" w:fill="auto"/>
            <w:vAlign w:val="center"/>
          </w:tcPr>
          <w:p w:rsidR="00DD1B49" w:rsidRPr="00B92CBF" w:rsidRDefault="00DD1B49" w:rsidP="00DD1B49">
            <w:pPr>
              <w:spacing w:before="0" w:after="0"/>
              <w:jc w:val="center"/>
              <w:rPr>
                <w:sz w:val="20"/>
                <w:szCs w:val="22"/>
                <w:lang w:eastAsia="bg-BG"/>
              </w:rPr>
            </w:pPr>
            <w:r w:rsidRPr="00B92CBF">
              <w:rPr>
                <w:sz w:val="20"/>
                <w:szCs w:val="22"/>
                <w:lang w:eastAsia="bg-BG"/>
              </w:rPr>
              <w:t>УО на ОПОС</w:t>
            </w:r>
          </w:p>
        </w:tc>
        <w:tc>
          <w:tcPr>
            <w:tcW w:w="627" w:type="pct"/>
            <w:vAlign w:val="center"/>
          </w:tcPr>
          <w:p w:rsidR="00DD1B49" w:rsidRPr="00B92CBF" w:rsidRDefault="00DD1B49" w:rsidP="00DD1B49">
            <w:pPr>
              <w:spacing w:before="0" w:after="0"/>
              <w:ind w:left="56"/>
              <w:jc w:val="center"/>
              <w:rPr>
                <w:sz w:val="20"/>
              </w:rPr>
            </w:pPr>
          </w:p>
          <w:p w:rsidR="00DD1B49" w:rsidRPr="00B92CBF" w:rsidRDefault="00DD1B49" w:rsidP="00DD1B49">
            <w:pPr>
              <w:spacing w:before="0" w:after="0"/>
              <w:jc w:val="center"/>
            </w:pPr>
          </w:p>
        </w:tc>
      </w:tr>
      <w:tr w:rsidR="00D314E6" w:rsidRPr="00B92CBF" w:rsidTr="00D314E6">
        <w:tc>
          <w:tcPr>
            <w:tcW w:w="438" w:type="pct"/>
            <w:vMerge/>
          </w:tcPr>
          <w:p w:rsidR="00DD1B49" w:rsidRPr="00B92CBF" w:rsidRDefault="00DD1B49" w:rsidP="00DD1B49">
            <w:pPr>
              <w:rPr>
                <w:sz w:val="20"/>
                <w:szCs w:val="22"/>
                <w:lang w:eastAsia="bg-BG"/>
              </w:rPr>
            </w:pPr>
          </w:p>
        </w:tc>
        <w:tc>
          <w:tcPr>
            <w:tcW w:w="320" w:type="pct"/>
            <w:vMerge/>
            <w:vAlign w:val="center"/>
          </w:tcPr>
          <w:p w:rsidR="00DD1B49" w:rsidRPr="00B92CBF" w:rsidRDefault="00DD1B49" w:rsidP="00DD1B49">
            <w:pPr>
              <w:spacing w:before="0" w:after="0"/>
              <w:jc w:val="center"/>
              <w:rPr>
                <w:sz w:val="20"/>
                <w:szCs w:val="22"/>
                <w:lang w:eastAsia="bg-BG"/>
              </w:rPr>
            </w:pPr>
          </w:p>
        </w:tc>
        <w:tc>
          <w:tcPr>
            <w:tcW w:w="237" w:type="pct"/>
            <w:vAlign w:val="center"/>
          </w:tcPr>
          <w:p w:rsidR="00DD1B49" w:rsidRPr="00B92CBF" w:rsidRDefault="00DD1B49" w:rsidP="00DD1B49">
            <w:pPr>
              <w:spacing w:before="0" w:after="0"/>
              <w:jc w:val="center"/>
              <w:rPr>
                <w:sz w:val="20"/>
                <w:lang w:eastAsia="bg-BG"/>
              </w:rPr>
            </w:pPr>
          </w:p>
        </w:tc>
        <w:tc>
          <w:tcPr>
            <w:tcW w:w="532" w:type="pct"/>
            <w:shd w:val="clear" w:color="auto" w:fill="auto"/>
            <w:vAlign w:val="center"/>
          </w:tcPr>
          <w:p w:rsidR="00DD1B49" w:rsidRPr="00B92CBF" w:rsidRDefault="00DD1B49" w:rsidP="00DD1B49">
            <w:pPr>
              <w:spacing w:before="0" w:after="0"/>
              <w:jc w:val="center"/>
              <w:rPr>
                <w:sz w:val="20"/>
                <w:szCs w:val="22"/>
                <w:lang w:eastAsia="bg-BG"/>
              </w:rPr>
            </w:pPr>
          </w:p>
        </w:tc>
        <w:tc>
          <w:tcPr>
            <w:tcW w:w="482" w:type="pct"/>
            <w:vAlign w:val="center"/>
          </w:tcPr>
          <w:p w:rsidR="00DD1B49" w:rsidRPr="00B92CBF" w:rsidRDefault="00DD1B49" w:rsidP="00DD1B49">
            <w:pPr>
              <w:spacing w:before="0" w:after="0"/>
              <w:jc w:val="center"/>
              <w:rPr>
                <w:sz w:val="20"/>
                <w:szCs w:val="22"/>
                <w:lang w:eastAsia="bg-BG"/>
              </w:rPr>
            </w:pPr>
            <w:r w:rsidRPr="00B92CBF">
              <w:rPr>
                <w:sz w:val="20"/>
                <w:szCs w:val="22"/>
                <w:lang w:eastAsia="bg-BG"/>
              </w:rPr>
              <w:t xml:space="preserve">Брой </w:t>
            </w:r>
          </w:p>
        </w:tc>
        <w:tc>
          <w:tcPr>
            <w:tcW w:w="287" w:type="pct"/>
            <w:vAlign w:val="center"/>
          </w:tcPr>
          <w:p w:rsidR="00DD1B49" w:rsidRPr="00B92CBF" w:rsidRDefault="00DD1B49" w:rsidP="00DD1B49">
            <w:pPr>
              <w:spacing w:before="0" w:after="0"/>
              <w:jc w:val="center"/>
              <w:rPr>
                <w:sz w:val="20"/>
                <w:szCs w:val="22"/>
                <w:lang w:eastAsia="bg-BG"/>
              </w:rPr>
            </w:pPr>
            <w:r w:rsidRPr="00B92CBF">
              <w:rPr>
                <w:sz w:val="20"/>
                <w:szCs w:val="22"/>
                <w:lang w:eastAsia="bg-BG"/>
              </w:rPr>
              <w:t>ЕФРР</w:t>
            </w:r>
          </w:p>
          <w:p w:rsidR="00DD1B49" w:rsidRPr="00B92CBF" w:rsidRDefault="00DD1B49" w:rsidP="00DD1B49">
            <w:pPr>
              <w:spacing w:before="0" w:after="0"/>
              <w:jc w:val="center"/>
              <w:rPr>
                <w:sz w:val="20"/>
                <w:szCs w:val="22"/>
                <w:lang w:eastAsia="bg-BG"/>
              </w:rPr>
            </w:pPr>
            <w:r w:rsidRPr="00B92CBF">
              <w:rPr>
                <w:sz w:val="20"/>
                <w:szCs w:val="22"/>
                <w:lang w:eastAsia="bg-BG"/>
              </w:rPr>
              <w:t>КФ</w:t>
            </w:r>
          </w:p>
        </w:tc>
        <w:tc>
          <w:tcPr>
            <w:tcW w:w="482" w:type="pct"/>
            <w:vAlign w:val="center"/>
          </w:tcPr>
          <w:p w:rsidR="00DD1B49" w:rsidRPr="00B92CBF" w:rsidRDefault="00DD1B49" w:rsidP="00DD1B49">
            <w:pPr>
              <w:spacing w:before="0" w:after="0"/>
              <w:jc w:val="center"/>
              <w:rPr>
                <w:sz w:val="20"/>
                <w:szCs w:val="22"/>
                <w:lang w:eastAsia="bg-BG"/>
              </w:rPr>
            </w:pPr>
            <w:r w:rsidRPr="00B92CBF">
              <w:rPr>
                <w:sz w:val="20"/>
                <w:szCs w:val="22"/>
                <w:lang w:eastAsia="bg-BG"/>
              </w:rPr>
              <w:t>По-слабо развит регион</w:t>
            </w:r>
          </w:p>
        </w:tc>
        <w:tc>
          <w:tcPr>
            <w:tcW w:w="184" w:type="pct"/>
            <w:gridSpan w:val="2"/>
            <w:shd w:val="clear" w:color="auto" w:fill="auto"/>
            <w:vAlign w:val="center"/>
          </w:tcPr>
          <w:p w:rsidR="00DD1B49" w:rsidRPr="00B92CBF" w:rsidRDefault="00DD1B49" w:rsidP="00DD1B49">
            <w:pPr>
              <w:spacing w:before="0" w:after="0"/>
              <w:jc w:val="center"/>
              <w:rPr>
                <w:sz w:val="20"/>
                <w:szCs w:val="22"/>
                <w:lang w:eastAsia="bg-BG"/>
              </w:rPr>
            </w:pPr>
            <w:r w:rsidRPr="00B92CBF">
              <w:rPr>
                <w:sz w:val="20"/>
                <w:szCs w:val="22"/>
                <w:lang w:eastAsia="bg-BG"/>
              </w:rPr>
              <w:t>НП</w:t>
            </w:r>
          </w:p>
        </w:tc>
        <w:tc>
          <w:tcPr>
            <w:tcW w:w="197" w:type="pct"/>
            <w:gridSpan w:val="2"/>
            <w:shd w:val="clear" w:color="auto" w:fill="auto"/>
            <w:vAlign w:val="center"/>
          </w:tcPr>
          <w:p w:rsidR="00DD1B49" w:rsidRPr="00B92CBF" w:rsidRDefault="00DD1B49" w:rsidP="00DD1B49">
            <w:pPr>
              <w:spacing w:before="0" w:after="0"/>
              <w:jc w:val="center"/>
              <w:rPr>
                <w:sz w:val="20"/>
                <w:szCs w:val="22"/>
                <w:lang w:eastAsia="bg-BG"/>
              </w:rPr>
            </w:pPr>
            <w:r w:rsidRPr="00B92CBF">
              <w:rPr>
                <w:sz w:val="20"/>
                <w:szCs w:val="22"/>
                <w:lang w:eastAsia="bg-BG"/>
              </w:rPr>
              <w:t>НП</w:t>
            </w:r>
          </w:p>
        </w:tc>
        <w:tc>
          <w:tcPr>
            <w:tcW w:w="175" w:type="pct"/>
            <w:shd w:val="clear" w:color="auto" w:fill="auto"/>
            <w:vAlign w:val="center"/>
          </w:tcPr>
          <w:p w:rsidR="00DD1B49" w:rsidRPr="00B92CBF" w:rsidRDefault="00DD1B49" w:rsidP="00DD1B49">
            <w:pPr>
              <w:spacing w:before="0" w:after="0"/>
              <w:jc w:val="center"/>
              <w:rPr>
                <w:sz w:val="20"/>
                <w:szCs w:val="22"/>
                <w:lang w:eastAsia="bg-BG"/>
              </w:rPr>
            </w:pPr>
            <w:r w:rsidRPr="00B92CBF">
              <w:rPr>
                <w:sz w:val="20"/>
                <w:szCs w:val="22"/>
                <w:lang w:eastAsia="bg-BG"/>
              </w:rPr>
              <w:t>НП</w:t>
            </w:r>
          </w:p>
        </w:tc>
        <w:tc>
          <w:tcPr>
            <w:tcW w:w="208" w:type="pct"/>
            <w:gridSpan w:val="2"/>
            <w:shd w:val="clear" w:color="auto" w:fill="auto"/>
            <w:vAlign w:val="center"/>
          </w:tcPr>
          <w:p w:rsidR="00DD1B49" w:rsidRPr="00B92CBF" w:rsidRDefault="00DD1B49" w:rsidP="00DD1B49">
            <w:pPr>
              <w:spacing w:before="0" w:after="0"/>
              <w:jc w:val="center"/>
              <w:rPr>
                <w:sz w:val="20"/>
                <w:szCs w:val="22"/>
                <w:lang w:eastAsia="bg-BG"/>
              </w:rPr>
            </w:pPr>
            <w:r w:rsidRPr="00B92CBF">
              <w:rPr>
                <w:sz w:val="20"/>
                <w:szCs w:val="22"/>
                <w:lang w:eastAsia="bg-BG"/>
              </w:rPr>
              <w:t>НП</w:t>
            </w:r>
          </w:p>
        </w:tc>
        <w:tc>
          <w:tcPr>
            <w:tcW w:w="208" w:type="pct"/>
            <w:gridSpan w:val="2"/>
            <w:shd w:val="clear" w:color="auto" w:fill="auto"/>
            <w:vAlign w:val="center"/>
          </w:tcPr>
          <w:p w:rsidR="00DD1B49" w:rsidRPr="00B92CBF" w:rsidRDefault="00DD1B49" w:rsidP="00DD1B49">
            <w:pPr>
              <w:spacing w:before="0" w:after="0"/>
              <w:jc w:val="center"/>
              <w:rPr>
                <w:sz w:val="20"/>
                <w:szCs w:val="22"/>
                <w:lang w:eastAsia="bg-BG"/>
              </w:rPr>
            </w:pPr>
            <w:r w:rsidRPr="00B92CBF">
              <w:rPr>
                <w:sz w:val="20"/>
                <w:szCs w:val="22"/>
                <w:lang w:eastAsia="bg-BG"/>
              </w:rPr>
              <w:t>НП</w:t>
            </w:r>
          </w:p>
        </w:tc>
        <w:tc>
          <w:tcPr>
            <w:tcW w:w="191" w:type="pct"/>
            <w:shd w:val="clear" w:color="auto" w:fill="auto"/>
            <w:vAlign w:val="center"/>
          </w:tcPr>
          <w:p w:rsidR="00DD1B49" w:rsidRPr="00B92CBF" w:rsidRDefault="00DD1B49" w:rsidP="00DD1B49">
            <w:pPr>
              <w:spacing w:before="0" w:after="0"/>
              <w:jc w:val="center"/>
              <w:rPr>
                <w:sz w:val="20"/>
                <w:szCs w:val="22"/>
                <w:lang w:eastAsia="bg-BG"/>
              </w:rPr>
            </w:pPr>
          </w:p>
        </w:tc>
        <w:tc>
          <w:tcPr>
            <w:tcW w:w="433" w:type="pct"/>
            <w:shd w:val="clear" w:color="auto" w:fill="auto"/>
            <w:vAlign w:val="center"/>
          </w:tcPr>
          <w:p w:rsidR="00DD1B49" w:rsidRPr="00B92CBF" w:rsidRDefault="00DD1B49" w:rsidP="00DD1B49">
            <w:pPr>
              <w:spacing w:before="0" w:after="0"/>
              <w:jc w:val="center"/>
              <w:rPr>
                <w:sz w:val="20"/>
                <w:szCs w:val="22"/>
                <w:lang w:eastAsia="bg-BG"/>
              </w:rPr>
            </w:pPr>
            <w:r w:rsidRPr="00B92CBF">
              <w:rPr>
                <w:sz w:val="20"/>
                <w:szCs w:val="22"/>
                <w:lang w:eastAsia="bg-BG"/>
              </w:rPr>
              <w:t>УО на ОПОС</w:t>
            </w:r>
          </w:p>
        </w:tc>
        <w:tc>
          <w:tcPr>
            <w:tcW w:w="627" w:type="pct"/>
            <w:vAlign w:val="center"/>
          </w:tcPr>
          <w:p w:rsidR="00DD1B49" w:rsidRPr="00B92CBF" w:rsidRDefault="00DD1B49" w:rsidP="00DD1B49">
            <w:pPr>
              <w:spacing w:before="0" w:after="0"/>
              <w:ind w:left="56"/>
              <w:jc w:val="center"/>
              <w:rPr>
                <w:sz w:val="20"/>
              </w:rPr>
            </w:pPr>
          </w:p>
        </w:tc>
      </w:tr>
    </w:tbl>
    <w:p w:rsidR="00DD1B49" w:rsidRPr="00B92CBF" w:rsidRDefault="00DD1B49" w:rsidP="00DD1B49">
      <w:pPr>
        <w:suppressAutoHyphens/>
      </w:pPr>
      <w:r w:rsidRPr="00B92CBF">
        <w:t xml:space="preserve">Допълнителна информация за качествени показатели относно създаването на рамката на изпълнението </w:t>
      </w:r>
    </w:p>
    <w:p w:rsidR="00DD1B49" w:rsidRPr="00B92CBF" w:rsidRDefault="00DD1B49" w:rsidP="00DD1B49">
      <w:pPr>
        <w:suppressAutoHyphens/>
        <w:rPr>
          <w:b/>
        </w:rPr>
      </w:pPr>
      <w:r w:rsidRPr="00B92CBF">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D1B49" w:rsidRPr="00B92CBF" w:rsidTr="00F50250">
        <w:trPr>
          <w:trHeight w:val="678"/>
        </w:trPr>
        <w:tc>
          <w:tcPr>
            <w:tcW w:w="14567" w:type="dxa"/>
            <w:shd w:val="clear" w:color="auto" w:fill="auto"/>
          </w:tcPr>
          <w:p w:rsidR="00DD1B49" w:rsidRPr="00987B9C" w:rsidRDefault="00BF2831" w:rsidP="00D314E6">
            <w:pPr>
              <w:rPr>
                <w:i/>
                <w:sz w:val="18"/>
                <w:szCs w:val="18"/>
                <w:lang w:eastAsia="bg-BG"/>
              </w:rPr>
            </w:pPr>
            <w:r w:rsidRPr="00987B9C">
              <w:rPr>
                <w:i/>
                <w:sz w:val="18"/>
                <w:szCs w:val="18"/>
                <w:lang w:eastAsia="bg-BG"/>
              </w:rPr>
              <w:t>НП</w:t>
            </w:r>
          </w:p>
        </w:tc>
      </w:tr>
    </w:tbl>
    <w:p w:rsidR="00DD1B49" w:rsidRPr="00B92CBF" w:rsidRDefault="00DD1B49" w:rsidP="00DD1B49">
      <w:pPr>
        <w:suppressAutoHyphens/>
        <w:rPr>
          <w:b/>
        </w:rPr>
      </w:pPr>
    </w:p>
    <w:p w:rsidR="00DD1B49" w:rsidRPr="00B92CBF" w:rsidRDefault="00DD1B49" w:rsidP="0061310C">
      <w:pPr>
        <w:suppressAutoHyphens/>
        <w:ind w:left="709" w:hanging="709"/>
        <w:rPr>
          <w:b/>
        </w:rPr>
      </w:pPr>
      <w:r w:rsidRPr="00B92CBF">
        <w:rPr>
          <w:b/>
        </w:rPr>
        <w:t xml:space="preserve">2.А.9 Категории интервенции </w:t>
      </w:r>
    </w:p>
    <w:p w:rsidR="00DD1B49" w:rsidRPr="00B92CBF" w:rsidRDefault="00DD1B49" w:rsidP="0081396C">
      <w:pPr>
        <w:suppressAutoHyphens/>
      </w:pPr>
      <w:r w:rsidRPr="00B92CBF">
        <w:t>(Позоваване: член 96, параграф 2, буква б), подточка vi) от Регламент (EС) № 1303/2013)</w:t>
      </w:r>
    </w:p>
    <w:p w:rsidR="00DD1B49" w:rsidRPr="00B92CBF" w:rsidRDefault="00DD1B49" w:rsidP="00DD1B49">
      <w:pPr>
        <w:suppressAutoHyphens/>
        <w:rPr>
          <w:szCs w:val="24"/>
        </w:rPr>
      </w:pPr>
      <w:r w:rsidRPr="00B92CBF">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DD1B49" w:rsidRPr="00B92CBF" w:rsidRDefault="00DD1B49" w:rsidP="00DD1B49">
      <w:pPr>
        <w:suppressAutoHyphens/>
        <w:ind w:left="1418" w:hanging="1418"/>
        <w:rPr>
          <w:b/>
        </w:rPr>
      </w:pPr>
    </w:p>
    <w:p w:rsidR="00DD1B49" w:rsidRPr="00B92CBF" w:rsidRDefault="00DD1B49" w:rsidP="0061310C">
      <w:pPr>
        <w:suppressAutoHyphens/>
        <w:ind w:left="1418" w:hanging="1418"/>
        <w:rPr>
          <w:b/>
          <w:szCs w:val="24"/>
        </w:rPr>
      </w:pPr>
      <w:r w:rsidRPr="00B92CBF">
        <w:rPr>
          <w:b/>
        </w:rPr>
        <w:t>Таблици 7—11: Категории интервенции</w:t>
      </w:r>
      <w:r w:rsidRPr="00B92CBF">
        <w:rPr>
          <w:b/>
          <w:vertAlign w:val="superscript"/>
        </w:rPr>
        <w:footnoteReference w:id="76"/>
      </w:r>
      <w:r w:rsidRPr="00B92CBF">
        <w:rPr>
          <w:b/>
        </w:rPr>
        <w:t xml:space="preserve"> </w:t>
      </w:r>
    </w:p>
    <w:p w:rsidR="00DD1B49" w:rsidRPr="00B92CBF" w:rsidRDefault="00DD1B49" w:rsidP="00DD1B49">
      <w:pPr>
        <w:suppressAutoHyphens/>
        <w:rPr>
          <w:szCs w:val="24"/>
        </w:rPr>
      </w:pPr>
      <w:r w:rsidRPr="00B92CBF">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DD1B49" w:rsidRPr="00B92CBF" w:rsidTr="00F50250">
        <w:trPr>
          <w:trHeight w:val="364"/>
        </w:trPr>
        <w:tc>
          <w:tcPr>
            <w:tcW w:w="8472" w:type="dxa"/>
            <w:gridSpan w:val="3"/>
            <w:shd w:val="clear" w:color="auto" w:fill="auto"/>
          </w:tcPr>
          <w:p w:rsidR="00DD1B49" w:rsidRPr="00B92CBF" w:rsidRDefault="00DD1B49" w:rsidP="00DD1B49">
            <w:pPr>
              <w:autoSpaceDE w:val="0"/>
              <w:autoSpaceDN w:val="0"/>
              <w:adjustRightInd w:val="0"/>
              <w:spacing w:after="0"/>
              <w:jc w:val="left"/>
              <w:rPr>
                <w:b/>
                <w:color w:val="000000"/>
                <w:sz w:val="20"/>
              </w:rPr>
            </w:pPr>
            <w:r w:rsidRPr="00B92CBF">
              <w:rPr>
                <w:b/>
                <w:color w:val="000000"/>
                <w:sz w:val="20"/>
              </w:rPr>
              <w:t>Таблица 7: Измерение 1 – Област на интервенция</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Фонд</w:t>
            </w:r>
          </w:p>
        </w:tc>
        <w:tc>
          <w:tcPr>
            <w:tcW w:w="5670" w:type="dxa"/>
            <w:gridSpan w:val="2"/>
            <w:shd w:val="clear" w:color="auto" w:fill="auto"/>
          </w:tcPr>
          <w:p w:rsidR="00DD1B49" w:rsidRPr="00987B9C" w:rsidRDefault="00DD1B49" w:rsidP="00DD1B49">
            <w:pPr>
              <w:autoSpaceDE w:val="0"/>
              <w:autoSpaceDN w:val="0"/>
              <w:adjustRightInd w:val="0"/>
              <w:spacing w:after="0"/>
              <w:jc w:val="left"/>
              <w:rPr>
                <w:bCs/>
                <w:sz w:val="20"/>
              </w:rPr>
            </w:pPr>
            <w:r w:rsidRPr="00987B9C">
              <w:rPr>
                <w:i/>
                <w:sz w:val="18"/>
              </w:rPr>
              <w:t>ЕФРР</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Категория региони</w:t>
            </w:r>
          </w:p>
        </w:tc>
        <w:tc>
          <w:tcPr>
            <w:tcW w:w="5670" w:type="dxa"/>
            <w:gridSpan w:val="2"/>
            <w:shd w:val="clear" w:color="auto" w:fill="auto"/>
          </w:tcPr>
          <w:p w:rsidR="00DD1B49" w:rsidRPr="00987B9C" w:rsidRDefault="00DD1B49" w:rsidP="00DD1B49">
            <w:pPr>
              <w:autoSpaceDE w:val="0"/>
              <w:autoSpaceDN w:val="0"/>
              <w:adjustRightInd w:val="0"/>
              <w:spacing w:after="0"/>
              <w:jc w:val="left"/>
              <w:rPr>
                <w:i/>
                <w:sz w:val="18"/>
                <w:szCs w:val="18"/>
              </w:rPr>
            </w:pPr>
            <w:r w:rsidRPr="00987B9C">
              <w:rPr>
                <w:i/>
                <w:sz w:val="18"/>
              </w:rPr>
              <w:t>По-слабо развити региони</w:t>
            </w:r>
          </w:p>
        </w:tc>
      </w:tr>
      <w:tr w:rsidR="00DD1B49" w:rsidRPr="00B92CBF" w:rsidTr="00F50250">
        <w:trPr>
          <w:trHeight w:val="267"/>
        </w:trPr>
        <w:tc>
          <w:tcPr>
            <w:tcW w:w="2802" w:type="dxa"/>
            <w:shd w:val="clear" w:color="auto" w:fill="auto"/>
          </w:tcPr>
          <w:p w:rsidR="00DD1B49" w:rsidRPr="00B92CBF" w:rsidRDefault="00DD1B49" w:rsidP="00DD1B49">
            <w:pPr>
              <w:jc w:val="center"/>
              <w:rPr>
                <w:b/>
                <w:sz w:val="18"/>
                <w:szCs w:val="18"/>
              </w:rPr>
            </w:pPr>
            <w:r w:rsidRPr="00B92CBF">
              <w:rPr>
                <w:b/>
                <w:sz w:val="18"/>
              </w:rPr>
              <w:t>Приоритетна ос</w:t>
            </w:r>
          </w:p>
        </w:tc>
        <w:tc>
          <w:tcPr>
            <w:tcW w:w="2693" w:type="dxa"/>
            <w:shd w:val="clear" w:color="auto" w:fill="auto"/>
          </w:tcPr>
          <w:p w:rsidR="00DD1B49" w:rsidRPr="00B92CBF" w:rsidRDefault="00DD1B49" w:rsidP="00DD1B49">
            <w:pPr>
              <w:jc w:val="center"/>
              <w:rPr>
                <w:sz w:val="20"/>
              </w:rPr>
            </w:pPr>
            <w:r w:rsidRPr="00B92CBF">
              <w:rPr>
                <w:b/>
                <w:sz w:val="18"/>
              </w:rPr>
              <w:t>Код</w:t>
            </w:r>
          </w:p>
        </w:tc>
        <w:tc>
          <w:tcPr>
            <w:tcW w:w="2977" w:type="dxa"/>
            <w:shd w:val="clear" w:color="auto" w:fill="auto"/>
          </w:tcPr>
          <w:p w:rsidR="00DD1B49" w:rsidRPr="00B92CBF" w:rsidRDefault="00DD1B49" w:rsidP="00DD1B49">
            <w:pPr>
              <w:jc w:val="center"/>
              <w:rPr>
                <w:sz w:val="20"/>
              </w:rPr>
            </w:pPr>
            <w:r w:rsidRPr="00B92CBF">
              <w:rPr>
                <w:b/>
                <w:sz w:val="18"/>
              </w:rPr>
              <w:t>Сума (в евро)</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sz w:val="18"/>
                <w:szCs w:val="18"/>
                <w:lang w:eastAsia="bg-BG"/>
              </w:rPr>
              <w:t>Подкрепа за МСП чрез инструмента SAFE</w:t>
            </w:r>
          </w:p>
        </w:tc>
        <w:tc>
          <w:tcPr>
            <w:tcW w:w="2693" w:type="dxa"/>
            <w:shd w:val="clear" w:color="auto" w:fill="auto"/>
          </w:tcPr>
          <w:p w:rsidR="00DD1B49" w:rsidRPr="00B92CBF" w:rsidRDefault="00DD1B49" w:rsidP="00DD1B49">
            <w:pPr>
              <w:rPr>
                <w:color w:val="000000"/>
                <w:sz w:val="16"/>
                <w:szCs w:val="16"/>
              </w:rPr>
            </w:pPr>
            <w:r w:rsidRPr="00B92CBF">
              <w:rPr>
                <w:color w:val="000000"/>
                <w:sz w:val="16"/>
                <w:szCs w:val="16"/>
              </w:rPr>
              <w:t>001 Общи производствени инвестиции в малки и средни предприятия („МСП“)</w:t>
            </w:r>
          </w:p>
          <w:p w:rsidR="00DD1B49" w:rsidRPr="00B92CBF" w:rsidRDefault="00DD1B49" w:rsidP="00DD1B49">
            <w:pPr>
              <w:rPr>
                <w:color w:val="000000"/>
                <w:sz w:val="16"/>
                <w:szCs w:val="16"/>
              </w:rPr>
            </w:pPr>
          </w:p>
        </w:tc>
        <w:tc>
          <w:tcPr>
            <w:tcW w:w="2977" w:type="dxa"/>
            <w:shd w:val="clear" w:color="auto" w:fill="auto"/>
          </w:tcPr>
          <w:p w:rsidR="00E733C4" w:rsidRPr="00B92CBF" w:rsidRDefault="00E733C4" w:rsidP="00E733C4">
            <w:pPr>
              <w:rPr>
                <w:b/>
                <w:bCs/>
                <w:color w:val="000000"/>
                <w:sz w:val="18"/>
                <w:szCs w:val="18"/>
              </w:rPr>
            </w:pPr>
            <w:r w:rsidRPr="00B92CBF">
              <w:rPr>
                <w:b/>
                <w:bCs/>
                <w:color w:val="000000"/>
                <w:sz w:val="18"/>
                <w:szCs w:val="18"/>
              </w:rPr>
              <w:t>4 500 000,00</w:t>
            </w:r>
          </w:p>
          <w:p w:rsidR="00E733C4" w:rsidRPr="00B92CBF" w:rsidRDefault="00E733C4" w:rsidP="0055333D">
            <w:pPr>
              <w:rPr>
                <w:color w:val="000000"/>
                <w:sz w:val="18"/>
                <w:szCs w:val="18"/>
                <w:lang w:val="en-US"/>
              </w:rPr>
            </w:pPr>
          </w:p>
          <w:p w:rsidR="0055333D" w:rsidRPr="00B92CBF" w:rsidRDefault="0055333D" w:rsidP="0055333D">
            <w:pPr>
              <w:rPr>
                <w:color w:val="000000"/>
                <w:sz w:val="18"/>
                <w:szCs w:val="18"/>
                <w:lang w:val="en-US"/>
              </w:rPr>
            </w:pPr>
          </w:p>
          <w:p w:rsidR="00E31097" w:rsidRPr="00B92CBF" w:rsidRDefault="00E31097" w:rsidP="00E31097">
            <w:pPr>
              <w:rPr>
                <w:rFonts w:ascii="TimesNewRoman" w:hAnsi="TimesNewRoman"/>
                <w:color w:val="000000"/>
                <w:sz w:val="16"/>
                <w:szCs w:val="16"/>
              </w:rPr>
            </w:pPr>
          </w:p>
          <w:p w:rsidR="00DD1B49" w:rsidRPr="00B92CBF" w:rsidRDefault="00DD1B49" w:rsidP="00DD1B49">
            <w:pPr>
              <w:rPr>
                <w:rFonts w:ascii="TimesNewRoman" w:hAnsi="TimesNewRoman"/>
                <w:color w:val="000000"/>
                <w:sz w:val="16"/>
                <w:szCs w:val="16"/>
              </w:rPr>
            </w:pPr>
          </w:p>
        </w:tc>
      </w:tr>
      <w:tr w:rsidR="00DD1B49" w:rsidRPr="00B92CBF" w:rsidTr="00F50250">
        <w:trPr>
          <w:trHeight w:val="364"/>
        </w:trPr>
        <w:tc>
          <w:tcPr>
            <w:tcW w:w="8472" w:type="dxa"/>
            <w:gridSpan w:val="3"/>
            <w:shd w:val="clear" w:color="auto" w:fill="auto"/>
          </w:tcPr>
          <w:p w:rsidR="00DD1B49" w:rsidRPr="00B92CBF" w:rsidRDefault="00DD1B49" w:rsidP="00DD1B49">
            <w:pPr>
              <w:autoSpaceDE w:val="0"/>
              <w:autoSpaceDN w:val="0"/>
              <w:adjustRightInd w:val="0"/>
              <w:spacing w:after="0"/>
              <w:jc w:val="left"/>
              <w:rPr>
                <w:b/>
                <w:color w:val="000000"/>
                <w:sz w:val="20"/>
              </w:rPr>
            </w:pPr>
            <w:r w:rsidRPr="00B92CBF">
              <w:rPr>
                <w:b/>
                <w:color w:val="000000"/>
                <w:sz w:val="20"/>
              </w:rPr>
              <w:t>Таблица 7: Измерение 1 – Област на интервенция</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Фонд</w:t>
            </w:r>
          </w:p>
        </w:tc>
        <w:tc>
          <w:tcPr>
            <w:tcW w:w="5670" w:type="dxa"/>
            <w:gridSpan w:val="2"/>
            <w:shd w:val="clear" w:color="auto" w:fill="auto"/>
          </w:tcPr>
          <w:p w:rsidR="00DD1B49" w:rsidRPr="00987B9C" w:rsidRDefault="00DD1B49" w:rsidP="00DD1B49">
            <w:pPr>
              <w:autoSpaceDE w:val="0"/>
              <w:autoSpaceDN w:val="0"/>
              <w:adjustRightInd w:val="0"/>
              <w:spacing w:after="0"/>
              <w:jc w:val="left"/>
              <w:rPr>
                <w:bCs/>
                <w:sz w:val="20"/>
              </w:rPr>
            </w:pPr>
            <w:r w:rsidRPr="00987B9C">
              <w:rPr>
                <w:i/>
                <w:sz w:val="18"/>
              </w:rPr>
              <w:t>КФ</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lastRenderedPageBreak/>
              <w:t>Категория региони</w:t>
            </w:r>
          </w:p>
        </w:tc>
        <w:tc>
          <w:tcPr>
            <w:tcW w:w="5670" w:type="dxa"/>
            <w:gridSpan w:val="2"/>
            <w:shd w:val="clear" w:color="auto" w:fill="auto"/>
          </w:tcPr>
          <w:p w:rsidR="00DD1B49" w:rsidRPr="00987B9C" w:rsidRDefault="004549B3" w:rsidP="00DD1B49">
            <w:pPr>
              <w:autoSpaceDE w:val="0"/>
              <w:autoSpaceDN w:val="0"/>
              <w:adjustRightInd w:val="0"/>
              <w:spacing w:after="0"/>
              <w:jc w:val="left"/>
              <w:rPr>
                <w:i/>
                <w:sz w:val="18"/>
                <w:szCs w:val="18"/>
              </w:rPr>
            </w:pPr>
            <w:r w:rsidRPr="00987B9C">
              <w:rPr>
                <w:i/>
                <w:sz w:val="18"/>
                <w:szCs w:val="18"/>
              </w:rPr>
              <w:t>НП</w:t>
            </w:r>
          </w:p>
        </w:tc>
      </w:tr>
      <w:tr w:rsidR="00DD1B49" w:rsidRPr="00B92CBF" w:rsidTr="00F50250">
        <w:trPr>
          <w:trHeight w:val="267"/>
        </w:trPr>
        <w:tc>
          <w:tcPr>
            <w:tcW w:w="2802" w:type="dxa"/>
            <w:shd w:val="clear" w:color="auto" w:fill="auto"/>
          </w:tcPr>
          <w:p w:rsidR="00DD1B49" w:rsidRPr="00B92CBF" w:rsidRDefault="00DD1B49" w:rsidP="00DD1B49">
            <w:pPr>
              <w:jc w:val="center"/>
              <w:rPr>
                <w:b/>
                <w:sz w:val="18"/>
                <w:szCs w:val="18"/>
              </w:rPr>
            </w:pPr>
            <w:r w:rsidRPr="00B92CBF">
              <w:rPr>
                <w:b/>
                <w:sz w:val="18"/>
              </w:rPr>
              <w:t>Приоритетна ос</w:t>
            </w:r>
          </w:p>
        </w:tc>
        <w:tc>
          <w:tcPr>
            <w:tcW w:w="2693" w:type="dxa"/>
            <w:shd w:val="clear" w:color="auto" w:fill="auto"/>
          </w:tcPr>
          <w:p w:rsidR="00DD1B49" w:rsidRPr="00B92CBF" w:rsidRDefault="00DD1B49" w:rsidP="00DD1B49">
            <w:pPr>
              <w:jc w:val="center"/>
              <w:rPr>
                <w:sz w:val="20"/>
              </w:rPr>
            </w:pPr>
            <w:r w:rsidRPr="00B92CBF">
              <w:rPr>
                <w:b/>
                <w:sz w:val="18"/>
              </w:rPr>
              <w:t>Код</w:t>
            </w:r>
          </w:p>
        </w:tc>
        <w:tc>
          <w:tcPr>
            <w:tcW w:w="2977" w:type="dxa"/>
            <w:shd w:val="clear" w:color="auto" w:fill="auto"/>
          </w:tcPr>
          <w:p w:rsidR="00DD1B49" w:rsidRPr="00B92CBF" w:rsidRDefault="00DD1B49" w:rsidP="00DD1B49">
            <w:pPr>
              <w:jc w:val="center"/>
              <w:rPr>
                <w:sz w:val="20"/>
              </w:rPr>
            </w:pPr>
            <w:r w:rsidRPr="00B92CBF">
              <w:rPr>
                <w:b/>
                <w:sz w:val="18"/>
              </w:rPr>
              <w:t>Сума (в евро)</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sz w:val="18"/>
                <w:szCs w:val="18"/>
                <w:lang w:eastAsia="bg-BG"/>
              </w:rPr>
              <w:t>Подкрепа за МСП чрез инструмента SAFE</w:t>
            </w:r>
          </w:p>
        </w:tc>
        <w:tc>
          <w:tcPr>
            <w:tcW w:w="2693" w:type="dxa"/>
            <w:shd w:val="clear" w:color="auto" w:fill="auto"/>
          </w:tcPr>
          <w:p w:rsidR="00DD1B49" w:rsidRPr="00B92CBF" w:rsidRDefault="00DD1B49" w:rsidP="00DD1B49">
            <w:pPr>
              <w:rPr>
                <w:color w:val="000000"/>
                <w:sz w:val="16"/>
                <w:szCs w:val="16"/>
              </w:rPr>
            </w:pPr>
            <w:r w:rsidRPr="00B92CBF">
              <w:rPr>
                <w:color w:val="000000"/>
                <w:sz w:val="16"/>
                <w:szCs w:val="16"/>
              </w:rPr>
              <w:t>001 Общи производствени инвестиции в малки и средни предприятия („МСП“)</w:t>
            </w:r>
          </w:p>
          <w:p w:rsidR="00DD1B49" w:rsidRPr="00B92CBF" w:rsidRDefault="00DD1B49" w:rsidP="00DD1B49">
            <w:pPr>
              <w:rPr>
                <w:color w:val="000000"/>
                <w:sz w:val="16"/>
                <w:szCs w:val="16"/>
              </w:rPr>
            </w:pPr>
          </w:p>
        </w:tc>
        <w:tc>
          <w:tcPr>
            <w:tcW w:w="2977" w:type="dxa"/>
            <w:shd w:val="clear" w:color="auto" w:fill="auto"/>
          </w:tcPr>
          <w:p w:rsidR="00A124AA" w:rsidRPr="00B92CBF" w:rsidRDefault="00A124AA" w:rsidP="00A124AA">
            <w:pPr>
              <w:rPr>
                <w:b/>
                <w:bCs/>
                <w:color w:val="000000"/>
                <w:sz w:val="18"/>
                <w:szCs w:val="18"/>
              </w:rPr>
            </w:pPr>
            <w:r w:rsidRPr="00B92CBF">
              <w:rPr>
                <w:b/>
                <w:bCs/>
                <w:color w:val="000000"/>
                <w:sz w:val="18"/>
                <w:szCs w:val="18"/>
              </w:rPr>
              <w:t>140 500 000,00</w:t>
            </w:r>
          </w:p>
          <w:p w:rsidR="00A124AA" w:rsidRPr="00B92CBF" w:rsidRDefault="00A124AA" w:rsidP="00E854C7">
            <w:pPr>
              <w:rPr>
                <w:color w:val="000000"/>
                <w:sz w:val="18"/>
                <w:szCs w:val="18"/>
                <w:lang w:val="en-US"/>
              </w:rPr>
            </w:pPr>
          </w:p>
          <w:p w:rsidR="00E854C7" w:rsidRPr="00B92CBF" w:rsidRDefault="00E854C7" w:rsidP="00E854C7">
            <w:pPr>
              <w:rPr>
                <w:color w:val="000000"/>
                <w:sz w:val="18"/>
                <w:szCs w:val="18"/>
                <w:lang w:val="en-US"/>
              </w:rPr>
            </w:pPr>
          </w:p>
          <w:p w:rsidR="00922D14" w:rsidRPr="00B92CBF" w:rsidRDefault="00922D14" w:rsidP="00922D14">
            <w:pPr>
              <w:rPr>
                <w:rFonts w:ascii="TimesNewRoman" w:hAnsi="TimesNewRoman"/>
                <w:color w:val="000000"/>
                <w:sz w:val="16"/>
                <w:szCs w:val="16"/>
              </w:rPr>
            </w:pPr>
          </w:p>
          <w:p w:rsidR="00DD1B49" w:rsidRPr="00B92CBF" w:rsidRDefault="00DD1B49" w:rsidP="00DD1B49">
            <w:pPr>
              <w:rPr>
                <w:rFonts w:ascii="TimesNewRoman" w:hAnsi="TimesNewRoman"/>
                <w:color w:val="000000"/>
                <w:sz w:val="16"/>
                <w:szCs w:val="16"/>
              </w:rPr>
            </w:pPr>
          </w:p>
        </w:tc>
      </w:tr>
    </w:tbl>
    <w:p w:rsidR="00DD1B49" w:rsidRPr="00B92CBF" w:rsidRDefault="00DD1B49" w:rsidP="00DD1B49">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DD1B49" w:rsidRPr="00B92CBF" w:rsidTr="00F50250">
        <w:trPr>
          <w:trHeight w:val="364"/>
        </w:trPr>
        <w:tc>
          <w:tcPr>
            <w:tcW w:w="8472" w:type="dxa"/>
            <w:gridSpan w:val="3"/>
            <w:shd w:val="clear" w:color="auto" w:fill="auto"/>
          </w:tcPr>
          <w:p w:rsidR="00DD1B49" w:rsidRPr="00B92CBF" w:rsidRDefault="00DD1B49" w:rsidP="00DD1B49">
            <w:pPr>
              <w:autoSpaceDE w:val="0"/>
              <w:autoSpaceDN w:val="0"/>
              <w:adjustRightInd w:val="0"/>
              <w:spacing w:after="0"/>
              <w:jc w:val="left"/>
              <w:rPr>
                <w:b/>
                <w:color w:val="000000"/>
                <w:sz w:val="20"/>
              </w:rPr>
            </w:pPr>
            <w:r w:rsidRPr="00B92CBF">
              <w:rPr>
                <w:b/>
                <w:color w:val="000000"/>
                <w:sz w:val="20"/>
              </w:rPr>
              <w:t>Таблица 8: Измерение 2 – Форма на финансиране</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Фонд</w:t>
            </w:r>
          </w:p>
        </w:tc>
        <w:tc>
          <w:tcPr>
            <w:tcW w:w="5670" w:type="dxa"/>
            <w:gridSpan w:val="2"/>
            <w:shd w:val="clear" w:color="auto" w:fill="auto"/>
          </w:tcPr>
          <w:p w:rsidR="00DD1B49" w:rsidRPr="00B92CBF" w:rsidRDefault="00DD1B49" w:rsidP="00DD1B49">
            <w:pPr>
              <w:autoSpaceDE w:val="0"/>
              <w:autoSpaceDN w:val="0"/>
              <w:adjustRightInd w:val="0"/>
              <w:spacing w:after="0"/>
              <w:jc w:val="left"/>
              <w:rPr>
                <w:bCs/>
                <w:sz w:val="20"/>
              </w:rPr>
            </w:pPr>
            <w:r w:rsidRPr="00B92CBF">
              <w:rPr>
                <w:bCs/>
                <w:sz w:val="20"/>
              </w:rPr>
              <w:t>ЕФРР</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Категория региони</w:t>
            </w:r>
          </w:p>
        </w:tc>
        <w:tc>
          <w:tcPr>
            <w:tcW w:w="5670" w:type="dxa"/>
            <w:gridSpan w:val="2"/>
            <w:shd w:val="clear" w:color="auto" w:fill="auto"/>
          </w:tcPr>
          <w:p w:rsidR="00DD1B49" w:rsidRPr="00987B9C" w:rsidRDefault="00DD1B49" w:rsidP="00DD1B49">
            <w:pPr>
              <w:autoSpaceDE w:val="0"/>
              <w:autoSpaceDN w:val="0"/>
              <w:adjustRightInd w:val="0"/>
              <w:spacing w:after="0"/>
              <w:jc w:val="left"/>
              <w:rPr>
                <w:i/>
                <w:sz w:val="18"/>
                <w:szCs w:val="18"/>
              </w:rPr>
            </w:pPr>
            <w:r w:rsidRPr="00987B9C">
              <w:rPr>
                <w:i/>
                <w:sz w:val="18"/>
              </w:rPr>
              <w:t>По-слабо развити региони</w:t>
            </w:r>
          </w:p>
        </w:tc>
      </w:tr>
      <w:tr w:rsidR="00DD1B49" w:rsidRPr="00B92CBF" w:rsidTr="00F50250">
        <w:trPr>
          <w:trHeight w:val="267"/>
        </w:trPr>
        <w:tc>
          <w:tcPr>
            <w:tcW w:w="2802" w:type="dxa"/>
            <w:shd w:val="clear" w:color="auto" w:fill="auto"/>
          </w:tcPr>
          <w:p w:rsidR="00DD1B49" w:rsidRPr="00B92CBF" w:rsidRDefault="00DD1B49" w:rsidP="00DD1B49">
            <w:pPr>
              <w:jc w:val="center"/>
              <w:rPr>
                <w:b/>
                <w:sz w:val="18"/>
                <w:szCs w:val="18"/>
              </w:rPr>
            </w:pPr>
            <w:r w:rsidRPr="00B92CBF">
              <w:rPr>
                <w:b/>
                <w:sz w:val="18"/>
              </w:rPr>
              <w:t>Приоритетна ос</w:t>
            </w:r>
          </w:p>
        </w:tc>
        <w:tc>
          <w:tcPr>
            <w:tcW w:w="2693" w:type="dxa"/>
            <w:shd w:val="clear" w:color="auto" w:fill="auto"/>
          </w:tcPr>
          <w:p w:rsidR="00DD1B49" w:rsidRPr="00B92CBF" w:rsidRDefault="00DD1B49" w:rsidP="00DD1B49">
            <w:pPr>
              <w:jc w:val="center"/>
              <w:rPr>
                <w:sz w:val="20"/>
              </w:rPr>
            </w:pPr>
            <w:r w:rsidRPr="00B92CBF">
              <w:rPr>
                <w:b/>
                <w:sz w:val="18"/>
              </w:rPr>
              <w:t>Код</w:t>
            </w:r>
          </w:p>
        </w:tc>
        <w:tc>
          <w:tcPr>
            <w:tcW w:w="2977" w:type="dxa"/>
            <w:shd w:val="clear" w:color="auto" w:fill="auto"/>
          </w:tcPr>
          <w:p w:rsidR="00DD1B49" w:rsidRPr="00B92CBF" w:rsidRDefault="00DD1B49" w:rsidP="00DD1B49">
            <w:pPr>
              <w:jc w:val="center"/>
              <w:rPr>
                <w:sz w:val="20"/>
              </w:rPr>
            </w:pPr>
            <w:r w:rsidRPr="00B92CBF">
              <w:rPr>
                <w:b/>
                <w:sz w:val="18"/>
              </w:rPr>
              <w:t>Сума (в евро)</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sz w:val="18"/>
                <w:szCs w:val="18"/>
                <w:lang w:eastAsia="bg-BG"/>
              </w:rPr>
              <w:t>Подкрепа за МСП чрез инструмента SAFE</w:t>
            </w:r>
          </w:p>
        </w:tc>
        <w:tc>
          <w:tcPr>
            <w:tcW w:w="2693" w:type="dxa"/>
            <w:shd w:val="clear" w:color="auto" w:fill="auto"/>
          </w:tcPr>
          <w:p w:rsidR="00DD1B49" w:rsidRPr="00B92CBF" w:rsidRDefault="00DD1B49" w:rsidP="00DD1B49">
            <w:pPr>
              <w:rPr>
                <w:color w:val="000000"/>
                <w:sz w:val="16"/>
                <w:szCs w:val="16"/>
              </w:rPr>
            </w:pPr>
            <w:r w:rsidRPr="00B92CBF">
              <w:rPr>
                <w:color w:val="000000"/>
                <w:sz w:val="16"/>
                <w:szCs w:val="16"/>
              </w:rPr>
              <w:t>01 - Безвъмездни средства</w:t>
            </w:r>
          </w:p>
        </w:tc>
        <w:tc>
          <w:tcPr>
            <w:tcW w:w="2977" w:type="dxa"/>
            <w:shd w:val="clear" w:color="auto" w:fill="auto"/>
          </w:tcPr>
          <w:p w:rsidR="00C4755C" w:rsidRPr="00B92CBF" w:rsidRDefault="00C4755C" w:rsidP="00C4755C">
            <w:pPr>
              <w:rPr>
                <w:b/>
                <w:bCs/>
                <w:color w:val="000000"/>
                <w:sz w:val="18"/>
                <w:szCs w:val="18"/>
              </w:rPr>
            </w:pPr>
            <w:r w:rsidRPr="00B92CBF">
              <w:rPr>
                <w:b/>
                <w:bCs/>
                <w:color w:val="000000"/>
                <w:sz w:val="18"/>
                <w:szCs w:val="18"/>
              </w:rPr>
              <w:t>4 500 000,00</w:t>
            </w:r>
          </w:p>
          <w:p w:rsidR="00C4755C" w:rsidRPr="00B92CBF" w:rsidRDefault="00C4755C" w:rsidP="00C626F1">
            <w:pPr>
              <w:rPr>
                <w:color w:val="000000"/>
                <w:sz w:val="18"/>
                <w:szCs w:val="18"/>
                <w:lang w:val="en-US"/>
              </w:rPr>
            </w:pPr>
          </w:p>
          <w:p w:rsidR="00C626F1" w:rsidRPr="00B92CBF" w:rsidRDefault="00C626F1" w:rsidP="00C626F1">
            <w:pPr>
              <w:rPr>
                <w:color w:val="000000"/>
                <w:sz w:val="18"/>
                <w:szCs w:val="18"/>
                <w:lang w:val="en-US"/>
              </w:rPr>
            </w:pPr>
          </w:p>
          <w:p w:rsidR="00DD1B49" w:rsidRPr="00B92CBF" w:rsidRDefault="00DD1B49" w:rsidP="00DD1B49">
            <w:pPr>
              <w:rPr>
                <w:rFonts w:ascii="TimesNewRoman" w:hAnsi="TimesNewRoman"/>
                <w:color w:val="000000"/>
                <w:sz w:val="16"/>
                <w:szCs w:val="16"/>
              </w:rPr>
            </w:pPr>
          </w:p>
        </w:tc>
      </w:tr>
      <w:tr w:rsidR="00DD1B49" w:rsidRPr="00B92CBF" w:rsidTr="00F50250">
        <w:trPr>
          <w:trHeight w:val="364"/>
        </w:trPr>
        <w:tc>
          <w:tcPr>
            <w:tcW w:w="8472" w:type="dxa"/>
            <w:gridSpan w:val="3"/>
            <w:shd w:val="clear" w:color="auto" w:fill="auto"/>
          </w:tcPr>
          <w:p w:rsidR="00DD1B49" w:rsidRPr="00B92CBF" w:rsidRDefault="00DD1B49" w:rsidP="00DD1B49">
            <w:pPr>
              <w:autoSpaceDE w:val="0"/>
              <w:autoSpaceDN w:val="0"/>
              <w:adjustRightInd w:val="0"/>
              <w:spacing w:after="0"/>
              <w:jc w:val="left"/>
              <w:rPr>
                <w:b/>
                <w:color w:val="000000"/>
                <w:sz w:val="20"/>
              </w:rPr>
            </w:pPr>
            <w:r w:rsidRPr="00B92CBF">
              <w:rPr>
                <w:b/>
                <w:color w:val="000000"/>
                <w:sz w:val="20"/>
              </w:rPr>
              <w:t>Таблица 8: Измерение 2 – Форма на финансиране</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Фонд</w:t>
            </w:r>
          </w:p>
        </w:tc>
        <w:tc>
          <w:tcPr>
            <w:tcW w:w="5670" w:type="dxa"/>
            <w:gridSpan w:val="2"/>
            <w:shd w:val="clear" w:color="auto" w:fill="auto"/>
          </w:tcPr>
          <w:p w:rsidR="00DD1B49" w:rsidRPr="00B92CBF" w:rsidRDefault="00DD1B49" w:rsidP="00DD1B49">
            <w:pPr>
              <w:autoSpaceDE w:val="0"/>
              <w:autoSpaceDN w:val="0"/>
              <w:adjustRightInd w:val="0"/>
              <w:spacing w:after="0"/>
              <w:jc w:val="left"/>
              <w:rPr>
                <w:bCs/>
                <w:sz w:val="20"/>
              </w:rPr>
            </w:pPr>
            <w:r w:rsidRPr="00B92CBF">
              <w:rPr>
                <w:bCs/>
                <w:sz w:val="20"/>
              </w:rPr>
              <w:t>КФ</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Категория региони</w:t>
            </w:r>
          </w:p>
        </w:tc>
        <w:tc>
          <w:tcPr>
            <w:tcW w:w="5670" w:type="dxa"/>
            <w:gridSpan w:val="2"/>
            <w:shd w:val="clear" w:color="auto" w:fill="auto"/>
          </w:tcPr>
          <w:p w:rsidR="00DD1B49" w:rsidRPr="00987B9C" w:rsidRDefault="00F9384B" w:rsidP="00DD1B49">
            <w:pPr>
              <w:autoSpaceDE w:val="0"/>
              <w:autoSpaceDN w:val="0"/>
              <w:adjustRightInd w:val="0"/>
              <w:spacing w:after="0"/>
              <w:jc w:val="left"/>
              <w:rPr>
                <w:i/>
                <w:sz w:val="18"/>
                <w:szCs w:val="18"/>
              </w:rPr>
            </w:pPr>
            <w:r w:rsidRPr="00987B9C">
              <w:rPr>
                <w:i/>
                <w:sz w:val="18"/>
                <w:szCs w:val="18"/>
              </w:rPr>
              <w:t>НП</w:t>
            </w:r>
          </w:p>
        </w:tc>
      </w:tr>
      <w:tr w:rsidR="00DD1B49" w:rsidRPr="00B92CBF" w:rsidTr="00F50250">
        <w:trPr>
          <w:trHeight w:val="267"/>
        </w:trPr>
        <w:tc>
          <w:tcPr>
            <w:tcW w:w="2802" w:type="dxa"/>
            <w:shd w:val="clear" w:color="auto" w:fill="auto"/>
          </w:tcPr>
          <w:p w:rsidR="00DD1B49" w:rsidRPr="00B92CBF" w:rsidRDefault="00DD1B49" w:rsidP="00DD1B49">
            <w:pPr>
              <w:jc w:val="center"/>
              <w:rPr>
                <w:b/>
                <w:sz w:val="18"/>
                <w:szCs w:val="18"/>
              </w:rPr>
            </w:pPr>
            <w:r w:rsidRPr="00B92CBF">
              <w:rPr>
                <w:b/>
                <w:sz w:val="18"/>
              </w:rPr>
              <w:t>Приоритетна ос</w:t>
            </w:r>
          </w:p>
        </w:tc>
        <w:tc>
          <w:tcPr>
            <w:tcW w:w="2693" w:type="dxa"/>
            <w:shd w:val="clear" w:color="auto" w:fill="auto"/>
          </w:tcPr>
          <w:p w:rsidR="00DD1B49" w:rsidRPr="00B92CBF" w:rsidRDefault="00DD1B49" w:rsidP="00DD1B49">
            <w:pPr>
              <w:jc w:val="center"/>
              <w:rPr>
                <w:sz w:val="20"/>
              </w:rPr>
            </w:pPr>
            <w:r w:rsidRPr="00B92CBF">
              <w:rPr>
                <w:b/>
                <w:sz w:val="18"/>
              </w:rPr>
              <w:t>Код</w:t>
            </w:r>
          </w:p>
        </w:tc>
        <w:tc>
          <w:tcPr>
            <w:tcW w:w="2977" w:type="dxa"/>
            <w:shd w:val="clear" w:color="auto" w:fill="auto"/>
          </w:tcPr>
          <w:p w:rsidR="00DD1B49" w:rsidRPr="00B92CBF" w:rsidRDefault="00DD1B49" w:rsidP="00DD1B49">
            <w:pPr>
              <w:jc w:val="center"/>
              <w:rPr>
                <w:sz w:val="20"/>
              </w:rPr>
            </w:pPr>
            <w:r w:rsidRPr="00B92CBF">
              <w:rPr>
                <w:b/>
                <w:sz w:val="18"/>
              </w:rPr>
              <w:t>Сума (в евро)</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sz w:val="18"/>
                <w:szCs w:val="18"/>
                <w:lang w:eastAsia="bg-BG"/>
              </w:rPr>
              <w:t>Подкрепа за МСП чрез инструмента SAFE</w:t>
            </w:r>
          </w:p>
        </w:tc>
        <w:tc>
          <w:tcPr>
            <w:tcW w:w="2693" w:type="dxa"/>
            <w:shd w:val="clear" w:color="auto" w:fill="auto"/>
          </w:tcPr>
          <w:p w:rsidR="00DD1B49" w:rsidRPr="00B92CBF" w:rsidRDefault="00DD1B49" w:rsidP="00DD1B49">
            <w:pPr>
              <w:rPr>
                <w:color w:val="000000"/>
                <w:sz w:val="16"/>
                <w:szCs w:val="16"/>
              </w:rPr>
            </w:pPr>
            <w:r w:rsidRPr="00B92CBF">
              <w:rPr>
                <w:color w:val="000000"/>
                <w:sz w:val="16"/>
                <w:szCs w:val="16"/>
              </w:rPr>
              <w:t>01 - Безвъмездни средства</w:t>
            </w:r>
          </w:p>
        </w:tc>
        <w:tc>
          <w:tcPr>
            <w:tcW w:w="2977" w:type="dxa"/>
            <w:shd w:val="clear" w:color="auto" w:fill="auto"/>
          </w:tcPr>
          <w:p w:rsidR="006424B3" w:rsidRPr="00B92CBF" w:rsidRDefault="006424B3" w:rsidP="006424B3">
            <w:pPr>
              <w:rPr>
                <w:b/>
                <w:bCs/>
                <w:color w:val="000000"/>
                <w:sz w:val="18"/>
                <w:szCs w:val="18"/>
              </w:rPr>
            </w:pPr>
            <w:r w:rsidRPr="00B92CBF">
              <w:rPr>
                <w:b/>
                <w:bCs/>
                <w:color w:val="000000"/>
                <w:sz w:val="18"/>
                <w:szCs w:val="18"/>
              </w:rPr>
              <w:t>140 500 000,00</w:t>
            </w:r>
          </w:p>
          <w:p w:rsidR="006424B3" w:rsidRPr="00B92CBF" w:rsidRDefault="006424B3" w:rsidP="00C626F1">
            <w:pPr>
              <w:rPr>
                <w:color w:val="000000"/>
                <w:sz w:val="18"/>
                <w:szCs w:val="18"/>
                <w:lang w:val="en-US"/>
              </w:rPr>
            </w:pPr>
          </w:p>
          <w:p w:rsidR="00C626F1" w:rsidRPr="00B92CBF" w:rsidRDefault="00C626F1" w:rsidP="00C626F1">
            <w:pPr>
              <w:rPr>
                <w:color w:val="000000"/>
                <w:sz w:val="18"/>
                <w:szCs w:val="18"/>
                <w:lang w:val="en-US"/>
              </w:rPr>
            </w:pPr>
          </w:p>
          <w:p w:rsidR="00DD1B49" w:rsidRPr="00B92CBF" w:rsidRDefault="00DD1B49" w:rsidP="00DD1B49">
            <w:pPr>
              <w:rPr>
                <w:rFonts w:ascii="TimesNewRoman" w:hAnsi="TimesNewRoman"/>
                <w:color w:val="000000"/>
                <w:sz w:val="16"/>
                <w:szCs w:val="16"/>
              </w:rPr>
            </w:pPr>
          </w:p>
        </w:tc>
      </w:tr>
    </w:tbl>
    <w:p w:rsidR="00DD1B49" w:rsidRPr="00B92CBF" w:rsidRDefault="00DD1B49" w:rsidP="00DD1B49">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DD1B49" w:rsidRPr="00B92CBF" w:rsidTr="00F50250">
        <w:trPr>
          <w:trHeight w:val="364"/>
        </w:trPr>
        <w:tc>
          <w:tcPr>
            <w:tcW w:w="8472" w:type="dxa"/>
            <w:gridSpan w:val="3"/>
            <w:shd w:val="clear" w:color="auto" w:fill="auto"/>
          </w:tcPr>
          <w:p w:rsidR="00DD1B49" w:rsidRPr="00B92CBF" w:rsidRDefault="00DD1B49" w:rsidP="00DD1B49">
            <w:pPr>
              <w:autoSpaceDE w:val="0"/>
              <w:autoSpaceDN w:val="0"/>
              <w:adjustRightInd w:val="0"/>
              <w:spacing w:after="0"/>
              <w:jc w:val="left"/>
              <w:rPr>
                <w:b/>
                <w:color w:val="000000"/>
                <w:sz w:val="20"/>
              </w:rPr>
            </w:pPr>
            <w:r w:rsidRPr="00B92CBF">
              <w:rPr>
                <w:b/>
                <w:color w:val="000000"/>
                <w:sz w:val="20"/>
              </w:rPr>
              <w:t>Таблица 9: Измерение 3 – Вид територия</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Фонд</w:t>
            </w:r>
          </w:p>
        </w:tc>
        <w:tc>
          <w:tcPr>
            <w:tcW w:w="5670" w:type="dxa"/>
            <w:gridSpan w:val="2"/>
            <w:shd w:val="clear" w:color="auto" w:fill="auto"/>
          </w:tcPr>
          <w:p w:rsidR="00DD1B49" w:rsidRPr="00987B9C" w:rsidRDefault="00DD1B49" w:rsidP="00DD1B49">
            <w:pPr>
              <w:autoSpaceDE w:val="0"/>
              <w:autoSpaceDN w:val="0"/>
              <w:adjustRightInd w:val="0"/>
              <w:spacing w:after="0"/>
              <w:jc w:val="left"/>
              <w:rPr>
                <w:bCs/>
                <w:sz w:val="20"/>
              </w:rPr>
            </w:pPr>
            <w:r w:rsidRPr="00987B9C">
              <w:rPr>
                <w:i/>
                <w:sz w:val="18"/>
              </w:rPr>
              <w:t>ЕФРР</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Категория региони</w:t>
            </w:r>
          </w:p>
        </w:tc>
        <w:tc>
          <w:tcPr>
            <w:tcW w:w="5670" w:type="dxa"/>
            <w:gridSpan w:val="2"/>
            <w:shd w:val="clear" w:color="auto" w:fill="auto"/>
          </w:tcPr>
          <w:p w:rsidR="00DD1B49" w:rsidRPr="00987B9C" w:rsidRDefault="00DD1B49" w:rsidP="00DD1B49">
            <w:pPr>
              <w:autoSpaceDE w:val="0"/>
              <w:autoSpaceDN w:val="0"/>
              <w:adjustRightInd w:val="0"/>
              <w:spacing w:after="0"/>
              <w:jc w:val="left"/>
              <w:rPr>
                <w:i/>
                <w:sz w:val="18"/>
                <w:szCs w:val="18"/>
              </w:rPr>
            </w:pPr>
            <w:r w:rsidRPr="00987B9C">
              <w:rPr>
                <w:i/>
                <w:sz w:val="18"/>
              </w:rPr>
              <w:t>По-слабо развити региони</w:t>
            </w:r>
          </w:p>
        </w:tc>
      </w:tr>
      <w:tr w:rsidR="00DD1B49" w:rsidRPr="00B92CBF" w:rsidTr="00F50250">
        <w:trPr>
          <w:trHeight w:val="267"/>
        </w:trPr>
        <w:tc>
          <w:tcPr>
            <w:tcW w:w="2802" w:type="dxa"/>
            <w:shd w:val="clear" w:color="auto" w:fill="auto"/>
          </w:tcPr>
          <w:p w:rsidR="00DD1B49" w:rsidRPr="00B92CBF" w:rsidRDefault="00DD1B49" w:rsidP="00DD1B49">
            <w:pPr>
              <w:jc w:val="center"/>
              <w:rPr>
                <w:b/>
                <w:sz w:val="18"/>
                <w:szCs w:val="18"/>
              </w:rPr>
            </w:pPr>
            <w:r w:rsidRPr="00B92CBF">
              <w:rPr>
                <w:b/>
                <w:sz w:val="18"/>
              </w:rPr>
              <w:t>Приоритетна ос</w:t>
            </w:r>
          </w:p>
        </w:tc>
        <w:tc>
          <w:tcPr>
            <w:tcW w:w="2693" w:type="dxa"/>
            <w:shd w:val="clear" w:color="auto" w:fill="auto"/>
          </w:tcPr>
          <w:p w:rsidR="00DD1B49" w:rsidRPr="00B92CBF" w:rsidRDefault="00DD1B49" w:rsidP="00DD1B49">
            <w:pPr>
              <w:jc w:val="center"/>
              <w:rPr>
                <w:sz w:val="20"/>
              </w:rPr>
            </w:pPr>
            <w:r w:rsidRPr="00B92CBF">
              <w:rPr>
                <w:b/>
                <w:sz w:val="18"/>
              </w:rPr>
              <w:t>Код</w:t>
            </w:r>
          </w:p>
        </w:tc>
        <w:tc>
          <w:tcPr>
            <w:tcW w:w="2977" w:type="dxa"/>
            <w:shd w:val="clear" w:color="auto" w:fill="auto"/>
          </w:tcPr>
          <w:p w:rsidR="00DD1B49" w:rsidRPr="00B92CBF" w:rsidRDefault="00DD1B49" w:rsidP="00DD1B49">
            <w:pPr>
              <w:jc w:val="center"/>
              <w:rPr>
                <w:sz w:val="20"/>
              </w:rPr>
            </w:pPr>
            <w:r w:rsidRPr="00B92CBF">
              <w:rPr>
                <w:b/>
                <w:sz w:val="18"/>
              </w:rPr>
              <w:t>Сума (в евро)</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sz w:val="18"/>
                <w:szCs w:val="18"/>
                <w:lang w:eastAsia="bg-BG"/>
              </w:rPr>
              <w:t>Подкрепа за МСП чрез инструмента SAFE</w:t>
            </w:r>
          </w:p>
        </w:tc>
        <w:tc>
          <w:tcPr>
            <w:tcW w:w="2693" w:type="dxa"/>
            <w:shd w:val="clear" w:color="auto" w:fill="auto"/>
          </w:tcPr>
          <w:p w:rsidR="00DD1B49" w:rsidRPr="00B92CBF" w:rsidRDefault="00DD1B49" w:rsidP="00DD1B49">
            <w:pPr>
              <w:rPr>
                <w:sz w:val="18"/>
                <w:szCs w:val="18"/>
              </w:rPr>
            </w:pPr>
            <w:r w:rsidRPr="00B92CBF">
              <w:rPr>
                <w:sz w:val="18"/>
                <w:szCs w:val="18"/>
              </w:rPr>
              <w:t>07 – Не се прилага</w:t>
            </w:r>
          </w:p>
        </w:tc>
        <w:tc>
          <w:tcPr>
            <w:tcW w:w="2977" w:type="dxa"/>
            <w:shd w:val="clear" w:color="auto" w:fill="auto"/>
          </w:tcPr>
          <w:p w:rsidR="00057153" w:rsidRPr="00B92CBF" w:rsidRDefault="00057153" w:rsidP="00057153">
            <w:pPr>
              <w:rPr>
                <w:b/>
                <w:bCs/>
                <w:color w:val="000000"/>
                <w:sz w:val="18"/>
                <w:szCs w:val="18"/>
              </w:rPr>
            </w:pPr>
            <w:r w:rsidRPr="00B92CBF">
              <w:rPr>
                <w:b/>
                <w:bCs/>
                <w:color w:val="000000"/>
                <w:sz w:val="18"/>
                <w:szCs w:val="18"/>
              </w:rPr>
              <w:t>4 500 000,00</w:t>
            </w:r>
          </w:p>
          <w:p w:rsidR="00057153" w:rsidRPr="00B92CBF" w:rsidRDefault="00057153" w:rsidP="00F92EF2">
            <w:pPr>
              <w:rPr>
                <w:color w:val="000000"/>
                <w:sz w:val="18"/>
                <w:szCs w:val="18"/>
                <w:lang w:val="en-US"/>
              </w:rPr>
            </w:pPr>
          </w:p>
          <w:p w:rsidR="00F92EF2" w:rsidRPr="00B92CBF" w:rsidRDefault="0072570E" w:rsidP="00F92EF2">
            <w:pPr>
              <w:rPr>
                <w:color w:val="000000"/>
                <w:sz w:val="18"/>
                <w:szCs w:val="18"/>
              </w:rPr>
            </w:pPr>
            <w:r w:rsidRPr="00B92CBF">
              <w:rPr>
                <w:color w:val="000000"/>
                <w:sz w:val="18"/>
                <w:szCs w:val="18"/>
                <w:lang w:val="en-US"/>
              </w:rPr>
              <w:t xml:space="preserve"> </w:t>
            </w:r>
          </w:p>
          <w:p w:rsidR="00DD1B49" w:rsidRPr="00B92CBF" w:rsidRDefault="00DD1B49" w:rsidP="00DD1B49">
            <w:pPr>
              <w:rPr>
                <w:rFonts w:ascii="TimesNewRoman" w:hAnsi="TimesNewRoman"/>
                <w:color w:val="000000"/>
                <w:sz w:val="16"/>
                <w:szCs w:val="16"/>
              </w:rPr>
            </w:pPr>
          </w:p>
        </w:tc>
      </w:tr>
      <w:tr w:rsidR="00DD1B49" w:rsidRPr="00B92CBF" w:rsidTr="00F50250">
        <w:tc>
          <w:tcPr>
            <w:tcW w:w="8472" w:type="dxa"/>
            <w:gridSpan w:val="3"/>
            <w:shd w:val="clear" w:color="auto" w:fill="auto"/>
          </w:tcPr>
          <w:p w:rsidR="00DD1B49" w:rsidRPr="00B92CBF" w:rsidRDefault="00DD1B49" w:rsidP="00DD1B49">
            <w:pPr>
              <w:rPr>
                <w:rFonts w:ascii="TimesNewRoman" w:hAnsi="TimesNewRoman"/>
                <w:color w:val="000000"/>
                <w:sz w:val="16"/>
                <w:szCs w:val="16"/>
              </w:rPr>
            </w:pPr>
            <w:r w:rsidRPr="00B92CBF">
              <w:rPr>
                <w:b/>
                <w:color w:val="000000"/>
                <w:sz w:val="20"/>
              </w:rPr>
              <w:t>Таблица 9: Измерение 3 – Вид територия</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sz w:val="20"/>
              </w:rPr>
              <w:t>Фонд</w:t>
            </w:r>
          </w:p>
        </w:tc>
        <w:tc>
          <w:tcPr>
            <w:tcW w:w="5670" w:type="dxa"/>
            <w:gridSpan w:val="2"/>
            <w:shd w:val="clear" w:color="auto" w:fill="auto"/>
          </w:tcPr>
          <w:p w:rsidR="00DD1B49" w:rsidRPr="00987B9C" w:rsidRDefault="00DD1B49" w:rsidP="00DD1B49">
            <w:pPr>
              <w:rPr>
                <w:rFonts w:ascii="TimesNewRoman" w:hAnsi="TimesNewRoman"/>
                <w:sz w:val="16"/>
                <w:szCs w:val="16"/>
              </w:rPr>
            </w:pPr>
            <w:r w:rsidRPr="00987B9C">
              <w:rPr>
                <w:i/>
                <w:sz w:val="18"/>
              </w:rPr>
              <w:t>КФ</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sz w:val="20"/>
              </w:rPr>
              <w:lastRenderedPageBreak/>
              <w:t>Категория региони</w:t>
            </w:r>
          </w:p>
        </w:tc>
        <w:tc>
          <w:tcPr>
            <w:tcW w:w="5670" w:type="dxa"/>
            <w:gridSpan w:val="2"/>
            <w:shd w:val="clear" w:color="auto" w:fill="auto"/>
          </w:tcPr>
          <w:p w:rsidR="00DD1B49" w:rsidRPr="00B92CBF" w:rsidRDefault="00B433B0" w:rsidP="00DD1B49">
            <w:pPr>
              <w:rPr>
                <w:rFonts w:ascii="TimesNewRoman" w:hAnsi="TimesNewRoman"/>
                <w:color w:val="000000"/>
                <w:sz w:val="16"/>
                <w:szCs w:val="16"/>
              </w:rPr>
            </w:pPr>
            <w:r w:rsidRPr="00B92CBF">
              <w:rPr>
                <w:rFonts w:ascii="TimesNewRoman" w:hAnsi="TimesNewRoman"/>
                <w:i/>
                <w:color w:val="000000"/>
                <w:sz w:val="16"/>
                <w:szCs w:val="16"/>
              </w:rPr>
              <w:t>НП</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b/>
                <w:sz w:val="18"/>
              </w:rPr>
              <w:t>Приоритетна ос</w:t>
            </w:r>
          </w:p>
        </w:tc>
        <w:tc>
          <w:tcPr>
            <w:tcW w:w="2693" w:type="dxa"/>
            <w:shd w:val="clear" w:color="auto" w:fill="auto"/>
          </w:tcPr>
          <w:p w:rsidR="00DD1B49" w:rsidRPr="00B92CBF" w:rsidRDefault="00DD1B49" w:rsidP="00DD1B49">
            <w:pPr>
              <w:rPr>
                <w:sz w:val="18"/>
                <w:szCs w:val="18"/>
              </w:rPr>
            </w:pPr>
            <w:r w:rsidRPr="00B92CBF">
              <w:rPr>
                <w:b/>
                <w:sz w:val="18"/>
              </w:rPr>
              <w:t>Код</w:t>
            </w:r>
          </w:p>
        </w:tc>
        <w:tc>
          <w:tcPr>
            <w:tcW w:w="2977" w:type="dxa"/>
            <w:shd w:val="clear" w:color="auto" w:fill="auto"/>
          </w:tcPr>
          <w:p w:rsidR="00DD1B49" w:rsidRPr="00B92CBF" w:rsidRDefault="00DD1B49" w:rsidP="00DD1B49">
            <w:pPr>
              <w:rPr>
                <w:rFonts w:ascii="TimesNewRoman" w:hAnsi="TimesNewRoman"/>
                <w:color w:val="000000"/>
                <w:sz w:val="16"/>
                <w:szCs w:val="16"/>
              </w:rPr>
            </w:pPr>
            <w:r w:rsidRPr="00B92CBF">
              <w:rPr>
                <w:b/>
                <w:sz w:val="18"/>
              </w:rPr>
              <w:t>Сума (в евро)</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sz w:val="18"/>
                <w:szCs w:val="18"/>
                <w:lang w:eastAsia="bg-BG"/>
              </w:rPr>
              <w:t>Подкрепа за МСП чрез инструмента SAFE</w:t>
            </w:r>
          </w:p>
        </w:tc>
        <w:tc>
          <w:tcPr>
            <w:tcW w:w="2693" w:type="dxa"/>
            <w:shd w:val="clear" w:color="auto" w:fill="auto"/>
          </w:tcPr>
          <w:p w:rsidR="00DD1B49" w:rsidRPr="00B92CBF" w:rsidRDefault="00DD1B49" w:rsidP="00DD1B49">
            <w:pPr>
              <w:rPr>
                <w:sz w:val="18"/>
                <w:szCs w:val="18"/>
              </w:rPr>
            </w:pPr>
            <w:r w:rsidRPr="00B92CBF">
              <w:rPr>
                <w:sz w:val="18"/>
                <w:szCs w:val="18"/>
              </w:rPr>
              <w:t>07 – Не се прилага</w:t>
            </w:r>
          </w:p>
        </w:tc>
        <w:tc>
          <w:tcPr>
            <w:tcW w:w="2977" w:type="dxa"/>
            <w:shd w:val="clear" w:color="auto" w:fill="auto"/>
          </w:tcPr>
          <w:p w:rsidR="009203C4" w:rsidRPr="00B92CBF" w:rsidRDefault="009203C4" w:rsidP="009203C4">
            <w:pPr>
              <w:rPr>
                <w:b/>
                <w:bCs/>
                <w:color w:val="000000"/>
                <w:sz w:val="18"/>
                <w:szCs w:val="18"/>
              </w:rPr>
            </w:pPr>
            <w:r w:rsidRPr="00B92CBF">
              <w:rPr>
                <w:b/>
                <w:bCs/>
                <w:color w:val="000000"/>
                <w:sz w:val="18"/>
                <w:szCs w:val="18"/>
              </w:rPr>
              <w:t>140 500 000,00</w:t>
            </w:r>
          </w:p>
          <w:p w:rsidR="00CC73DA" w:rsidRPr="00B92CBF" w:rsidRDefault="00CC73DA" w:rsidP="009203C4">
            <w:pPr>
              <w:rPr>
                <w:b/>
                <w:bCs/>
                <w:color w:val="000000"/>
                <w:sz w:val="18"/>
                <w:szCs w:val="18"/>
              </w:rPr>
            </w:pPr>
          </w:p>
          <w:p w:rsidR="00543372" w:rsidRPr="00B92CBF" w:rsidRDefault="00543372" w:rsidP="00543372">
            <w:pPr>
              <w:rPr>
                <w:color w:val="000000"/>
                <w:sz w:val="18"/>
                <w:szCs w:val="18"/>
                <w:lang w:val="en-US"/>
              </w:rPr>
            </w:pPr>
          </w:p>
          <w:p w:rsidR="00DD1B49" w:rsidRPr="00B92CBF" w:rsidRDefault="00DD1B49" w:rsidP="00DD1B49">
            <w:pPr>
              <w:rPr>
                <w:rFonts w:ascii="TimesNewRoman" w:hAnsi="TimesNewRoman"/>
                <w:color w:val="000000"/>
                <w:sz w:val="16"/>
                <w:szCs w:val="16"/>
              </w:rPr>
            </w:pPr>
          </w:p>
        </w:tc>
      </w:tr>
    </w:tbl>
    <w:p w:rsidR="00DD1B49" w:rsidRPr="00B92CBF" w:rsidRDefault="00DD1B49" w:rsidP="00DD1B49">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DD1B49" w:rsidRPr="00B92CBF" w:rsidTr="00F50250">
        <w:trPr>
          <w:trHeight w:val="364"/>
        </w:trPr>
        <w:tc>
          <w:tcPr>
            <w:tcW w:w="8472" w:type="dxa"/>
            <w:gridSpan w:val="3"/>
            <w:shd w:val="clear" w:color="auto" w:fill="auto"/>
          </w:tcPr>
          <w:p w:rsidR="00DD1B49" w:rsidRPr="00B92CBF" w:rsidRDefault="00DD1B49" w:rsidP="00DD1B49">
            <w:pPr>
              <w:autoSpaceDE w:val="0"/>
              <w:autoSpaceDN w:val="0"/>
              <w:adjustRightInd w:val="0"/>
              <w:spacing w:after="0"/>
              <w:jc w:val="left"/>
              <w:rPr>
                <w:b/>
                <w:color w:val="000000"/>
                <w:sz w:val="20"/>
              </w:rPr>
            </w:pPr>
            <w:r w:rsidRPr="00B92CBF">
              <w:rPr>
                <w:b/>
                <w:color w:val="000000"/>
                <w:sz w:val="20"/>
              </w:rPr>
              <w:t>Таблица 10: Измерение 4 – Териториални механизми за изпълнение</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Фонд</w:t>
            </w:r>
          </w:p>
        </w:tc>
        <w:tc>
          <w:tcPr>
            <w:tcW w:w="5670" w:type="dxa"/>
            <w:gridSpan w:val="2"/>
            <w:shd w:val="clear" w:color="auto" w:fill="auto"/>
          </w:tcPr>
          <w:p w:rsidR="00DD1B49" w:rsidRPr="00987B9C" w:rsidRDefault="00DD1B49" w:rsidP="00DD1B49">
            <w:pPr>
              <w:autoSpaceDE w:val="0"/>
              <w:autoSpaceDN w:val="0"/>
              <w:adjustRightInd w:val="0"/>
              <w:spacing w:after="0"/>
              <w:jc w:val="left"/>
              <w:rPr>
                <w:bCs/>
                <w:sz w:val="20"/>
              </w:rPr>
            </w:pPr>
            <w:r w:rsidRPr="00987B9C">
              <w:rPr>
                <w:i/>
                <w:sz w:val="18"/>
              </w:rPr>
              <w:t>ЕФРР</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Категория региони</w:t>
            </w:r>
          </w:p>
        </w:tc>
        <w:tc>
          <w:tcPr>
            <w:tcW w:w="5670" w:type="dxa"/>
            <w:gridSpan w:val="2"/>
            <w:shd w:val="clear" w:color="auto" w:fill="auto"/>
          </w:tcPr>
          <w:p w:rsidR="00DD1B49" w:rsidRPr="00987B9C" w:rsidRDefault="00DD1B49" w:rsidP="00DD1B49">
            <w:pPr>
              <w:autoSpaceDE w:val="0"/>
              <w:autoSpaceDN w:val="0"/>
              <w:adjustRightInd w:val="0"/>
              <w:spacing w:after="0"/>
              <w:jc w:val="left"/>
              <w:rPr>
                <w:i/>
                <w:sz w:val="18"/>
                <w:szCs w:val="18"/>
              </w:rPr>
            </w:pPr>
            <w:r w:rsidRPr="00987B9C">
              <w:rPr>
                <w:i/>
                <w:sz w:val="18"/>
              </w:rPr>
              <w:t>По-слабо развити региони</w:t>
            </w:r>
          </w:p>
        </w:tc>
      </w:tr>
      <w:tr w:rsidR="00DD1B49" w:rsidRPr="00B92CBF" w:rsidTr="00F50250">
        <w:trPr>
          <w:trHeight w:val="267"/>
        </w:trPr>
        <w:tc>
          <w:tcPr>
            <w:tcW w:w="2802" w:type="dxa"/>
            <w:shd w:val="clear" w:color="auto" w:fill="auto"/>
          </w:tcPr>
          <w:p w:rsidR="00DD1B49" w:rsidRPr="00B92CBF" w:rsidRDefault="00DD1B49" w:rsidP="00DD1B49">
            <w:pPr>
              <w:jc w:val="center"/>
              <w:rPr>
                <w:b/>
                <w:sz w:val="18"/>
                <w:szCs w:val="18"/>
              </w:rPr>
            </w:pPr>
            <w:r w:rsidRPr="00B92CBF">
              <w:rPr>
                <w:b/>
                <w:sz w:val="18"/>
              </w:rPr>
              <w:t>Приоритетна ос</w:t>
            </w:r>
          </w:p>
        </w:tc>
        <w:tc>
          <w:tcPr>
            <w:tcW w:w="2693" w:type="dxa"/>
            <w:shd w:val="clear" w:color="auto" w:fill="auto"/>
          </w:tcPr>
          <w:p w:rsidR="00DD1B49" w:rsidRPr="00B92CBF" w:rsidRDefault="00DD1B49" w:rsidP="00DD1B49">
            <w:pPr>
              <w:jc w:val="center"/>
              <w:rPr>
                <w:sz w:val="20"/>
              </w:rPr>
            </w:pPr>
            <w:r w:rsidRPr="00B92CBF">
              <w:rPr>
                <w:b/>
                <w:sz w:val="18"/>
              </w:rPr>
              <w:t>Код</w:t>
            </w:r>
          </w:p>
        </w:tc>
        <w:tc>
          <w:tcPr>
            <w:tcW w:w="2977" w:type="dxa"/>
            <w:shd w:val="clear" w:color="auto" w:fill="auto"/>
          </w:tcPr>
          <w:p w:rsidR="00DD1B49" w:rsidRPr="00B92CBF" w:rsidRDefault="00DD1B49" w:rsidP="00DD1B49">
            <w:pPr>
              <w:jc w:val="center"/>
              <w:rPr>
                <w:sz w:val="20"/>
              </w:rPr>
            </w:pPr>
            <w:r w:rsidRPr="00B92CBF">
              <w:rPr>
                <w:b/>
                <w:sz w:val="18"/>
              </w:rPr>
              <w:t>Сума (в евро)</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color w:val="000000"/>
                <w:sz w:val="18"/>
                <w:szCs w:val="18"/>
              </w:rPr>
              <w:t>Подкрепа за МСП чрез инструмента SAFE</w:t>
            </w:r>
          </w:p>
        </w:tc>
        <w:tc>
          <w:tcPr>
            <w:tcW w:w="2693" w:type="dxa"/>
            <w:shd w:val="clear" w:color="auto" w:fill="auto"/>
          </w:tcPr>
          <w:p w:rsidR="00DD1B49" w:rsidRPr="00B92CBF" w:rsidRDefault="00DD1B49" w:rsidP="00DD1B49">
            <w:pPr>
              <w:rPr>
                <w:sz w:val="18"/>
                <w:szCs w:val="18"/>
              </w:rPr>
            </w:pPr>
            <w:r w:rsidRPr="00B92CBF">
              <w:rPr>
                <w:sz w:val="18"/>
                <w:szCs w:val="18"/>
              </w:rPr>
              <w:t>07 - Не се прилага</w:t>
            </w:r>
          </w:p>
        </w:tc>
        <w:tc>
          <w:tcPr>
            <w:tcW w:w="2977" w:type="dxa"/>
            <w:shd w:val="clear" w:color="auto" w:fill="auto"/>
          </w:tcPr>
          <w:p w:rsidR="00CA1EF8" w:rsidRPr="00B92CBF" w:rsidRDefault="00CA1EF8" w:rsidP="00CA1EF8">
            <w:pPr>
              <w:rPr>
                <w:b/>
                <w:bCs/>
                <w:color w:val="000000"/>
                <w:sz w:val="18"/>
                <w:szCs w:val="18"/>
              </w:rPr>
            </w:pPr>
            <w:r w:rsidRPr="00B92CBF">
              <w:rPr>
                <w:b/>
                <w:bCs/>
                <w:color w:val="000000"/>
                <w:sz w:val="18"/>
                <w:szCs w:val="18"/>
              </w:rPr>
              <w:t>4 500 000,00</w:t>
            </w:r>
          </w:p>
          <w:p w:rsidR="00CA1EF8" w:rsidRPr="00B92CBF" w:rsidRDefault="00CA1EF8" w:rsidP="008B723E">
            <w:pPr>
              <w:rPr>
                <w:color w:val="000000"/>
                <w:sz w:val="18"/>
                <w:szCs w:val="18"/>
                <w:lang w:val="en-US"/>
              </w:rPr>
            </w:pPr>
          </w:p>
          <w:p w:rsidR="008B723E" w:rsidRPr="00B92CBF" w:rsidRDefault="008B723E" w:rsidP="008B723E">
            <w:pPr>
              <w:rPr>
                <w:color w:val="000000"/>
                <w:sz w:val="18"/>
                <w:szCs w:val="18"/>
                <w:lang w:val="en-US"/>
              </w:rPr>
            </w:pPr>
          </w:p>
          <w:p w:rsidR="00DD1B49" w:rsidRPr="00B92CBF" w:rsidRDefault="00DD1B49" w:rsidP="00DD1B49">
            <w:pPr>
              <w:rPr>
                <w:rFonts w:ascii="TimesNewRoman" w:hAnsi="TimesNewRoman"/>
                <w:color w:val="000000"/>
                <w:sz w:val="16"/>
                <w:szCs w:val="16"/>
              </w:rPr>
            </w:pPr>
          </w:p>
        </w:tc>
      </w:tr>
      <w:tr w:rsidR="00DD1B49" w:rsidRPr="00B92CBF" w:rsidTr="00F50250">
        <w:tc>
          <w:tcPr>
            <w:tcW w:w="8472" w:type="dxa"/>
            <w:gridSpan w:val="3"/>
            <w:shd w:val="clear" w:color="auto" w:fill="auto"/>
          </w:tcPr>
          <w:p w:rsidR="00DD1B49" w:rsidRPr="00B92CBF" w:rsidRDefault="00DD1B49" w:rsidP="00DD1B49">
            <w:pPr>
              <w:rPr>
                <w:rFonts w:ascii="TimesNewRoman" w:hAnsi="TimesNewRoman"/>
                <w:color w:val="000000"/>
                <w:sz w:val="16"/>
                <w:szCs w:val="16"/>
              </w:rPr>
            </w:pPr>
            <w:r w:rsidRPr="00B92CBF">
              <w:rPr>
                <w:b/>
                <w:color w:val="000000"/>
                <w:sz w:val="20"/>
              </w:rPr>
              <w:t>Таблица 10: Измерение 4 – Териториални механизми за изпълнение</w:t>
            </w:r>
          </w:p>
        </w:tc>
      </w:tr>
      <w:tr w:rsidR="00DD1B49" w:rsidRPr="00B92CBF" w:rsidTr="00F50250">
        <w:tc>
          <w:tcPr>
            <w:tcW w:w="2802" w:type="dxa"/>
            <w:shd w:val="clear" w:color="auto" w:fill="auto"/>
          </w:tcPr>
          <w:p w:rsidR="00DD1B49" w:rsidRPr="00B92CBF" w:rsidRDefault="00DD1B49" w:rsidP="00DD1B49">
            <w:pPr>
              <w:jc w:val="left"/>
              <w:rPr>
                <w:color w:val="000000"/>
                <w:sz w:val="18"/>
                <w:szCs w:val="18"/>
              </w:rPr>
            </w:pPr>
            <w:r w:rsidRPr="00B92CBF">
              <w:rPr>
                <w:sz w:val="20"/>
              </w:rPr>
              <w:t>Фонд</w:t>
            </w:r>
          </w:p>
        </w:tc>
        <w:tc>
          <w:tcPr>
            <w:tcW w:w="5670" w:type="dxa"/>
            <w:gridSpan w:val="2"/>
            <w:shd w:val="clear" w:color="auto" w:fill="auto"/>
          </w:tcPr>
          <w:p w:rsidR="00DD1B49" w:rsidRPr="00B92CBF" w:rsidRDefault="00DD1B49" w:rsidP="00DD1B49">
            <w:pPr>
              <w:rPr>
                <w:rFonts w:ascii="TimesNewRoman" w:hAnsi="TimesNewRoman"/>
                <w:color w:val="000000"/>
                <w:sz w:val="16"/>
                <w:szCs w:val="16"/>
              </w:rPr>
            </w:pPr>
            <w:r w:rsidRPr="00B92CBF">
              <w:rPr>
                <w:sz w:val="18"/>
                <w:szCs w:val="18"/>
              </w:rPr>
              <w:t>КФ</w:t>
            </w:r>
          </w:p>
        </w:tc>
      </w:tr>
      <w:tr w:rsidR="00DD1B49" w:rsidRPr="00B92CBF" w:rsidTr="00F50250">
        <w:tc>
          <w:tcPr>
            <w:tcW w:w="2802" w:type="dxa"/>
            <w:shd w:val="clear" w:color="auto" w:fill="auto"/>
          </w:tcPr>
          <w:p w:rsidR="00DD1B49" w:rsidRPr="00B92CBF" w:rsidRDefault="00DD1B49" w:rsidP="00DD1B49">
            <w:pPr>
              <w:jc w:val="left"/>
              <w:rPr>
                <w:color w:val="000000"/>
                <w:sz w:val="18"/>
                <w:szCs w:val="18"/>
              </w:rPr>
            </w:pPr>
            <w:r w:rsidRPr="00B92CBF">
              <w:rPr>
                <w:sz w:val="20"/>
              </w:rPr>
              <w:t>Категория региони</w:t>
            </w:r>
          </w:p>
        </w:tc>
        <w:tc>
          <w:tcPr>
            <w:tcW w:w="5670" w:type="dxa"/>
            <w:gridSpan w:val="2"/>
            <w:shd w:val="clear" w:color="auto" w:fill="auto"/>
          </w:tcPr>
          <w:p w:rsidR="00DD1B49" w:rsidRPr="00B92CBF" w:rsidRDefault="001B03E1" w:rsidP="00DD1B49">
            <w:pPr>
              <w:rPr>
                <w:rFonts w:ascii="TimesNewRoman" w:hAnsi="TimesNewRoman"/>
                <w:color w:val="000000"/>
                <w:sz w:val="16"/>
                <w:szCs w:val="16"/>
              </w:rPr>
            </w:pPr>
            <w:r w:rsidRPr="00B92CBF">
              <w:rPr>
                <w:rFonts w:ascii="TimesNewRoman" w:hAnsi="TimesNewRoman"/>
                <w:color w:val="000000"/>
                <w:sz w:val="16"/>
                <w:szCs w:val="16"/>
              </w:rPr>
              <w:t>НП</w:t>
            </w:r>
          </w:p>
        </w:tc>
      </w:tr>
      <w:tr w:rsidR="00DD1B49" w:rsidRPr="00B92CBF" w:rsidTr="00F50250">
        <w:tc>
          <w:tcPr>
            <w:tcW w:w="2802" w:type="dxa"/>
            <w:shd w:val="clear" w:color="auto" w:fill="auto"/>
          </w:tcPr>
          <w:p w:rsidR="00DD1B49" w:rsidRPr="00B92CBF" w:rsidRDefault="00DD1B49" w:rsidP="00DD1B49">
            <w:pPr>
              <w:jc w:val="left"/>
              <w:rPr>
                <w:color w:val="000000"/>
                <w:sz w:val="18"/>
                <w:szCs w:val="18"/>
              </w:rPr>
            </w:pPr>
            <w:r w:rsidRPr="00B92CBF">
              <w:rPr>
                <w:b/>
                <w:sz w:val="18"/>
              </w:rPr>
              <w:t>Приоритетна ос</w:t>
            </w:r>
          </w:p>
        </w:tc>
        <w:tc>
          <w:tcPr>
            <w:tcW w:w="2693" w:type="dxa"/>
            <w:shd w:val="clear" w:color="auto" w:fill="auto"/>
          </w:tcPr>
          <w:p w:rsidR="00DD1B49" w:rsidRPr="00B92CBF" w:rsidRDefault="00DD1B49" w:rsidP="00DD1B49">
            <w:pPr>
              <w:rPr>
                <w:sz w:val="18"/>
                <w:szCs w:val="18"/>
              </w:rPr>
            </w:pPr>
            <w:r w:rsidRPr="00B92CBF">
              <w:rPr>
                <w:b/>
                <w:sz w:val="18"/>
              </w:rPr>
              <w:t>Код</w:t>
            </w:r>
          </w:p>
        </w:tc>
        <w:tc>
          <w:tcPr>
            <w:tcW w:w="2977" w:type="dxa"/>
            <w:shd w:val="clear" w:color="auto" w:fill="auto"/>
          </w:tcPr>
          <w:p w:rsidR="00DD1B49" w:rsidRPr="00B92CBF" w:rsidRDefault="00DD1B49" w:rsidP="00DD1B49">
            <w:pPr>
              <w:rPr>
                <w:rFonts w:ascii="TimesNewRoman" w:hAnsi="TimesNewRoman"/>
                <w:color w:val="000000"/>
                <w:sz w:val="16"/>
                <w:szCs w:val="16"/>
              </w:rPr>
            </w:pPr>
            <w:r w:rsidRPr="00B92CBF">
              <w:rPr>
                <w:b/>
                <w:sz w:val="18"/>
              </w:rPr>
              <w:t>Сума (в евро)</w:t>
            </w:r>
          </w:p>
        </w:tc>
      </w:tr>
      <w:tr w:rsidR="00DD1B49" w:rsidRPr="00B92CBF" w:rsidTr="00F50250">
        <w:tc>
          <w:tcPr>
            <w:tcW w:w="2802" w:type="dxa"/>
            <w:shd w:val="clear" w:color="auto" w:fill="auto"/>
          </w:tcPr>
          <w:p w:rsidR="00DD1B49" w:rsidRPr="00B92CBF" w:rsidRDefault="00DD1B49" w:rsidP="00DD1B49">
            <w:pPr>
              <w:jc w:val="left"/>
              <w:rPr>
                <w:color w:val="000000"/>
                <w:sz w:val="18"/>
                <w:szCs w:val="18"/>
              </w:rPr>
            </w:pPr>
            <w:r w:rsidRPr="00B92CBF">
              <w:rPr>
                <w:color w:val="000000"/>
                <w:sz w:val="18"/>
                <w:szCs w:val="18"/>
              </w:rPr>
              <w:t>Подкрепа за МСП чрез инструмента SAFE</w:t>
            </w:r>
          </w:p>
        </w:tc>
        <w:tc>
          <w:tcPr>
            <w:tcW w:w="2693" w:type="dxa"/>
            <w:shd w:val="clear" w:color="auto" w:fill="auto"/>
          </w:tcPr>
          <w:p w:rsidR="00DD1B49" w:rsidRPr="00B92CBF" w:rsidRDefault="00DD1B49" w:rsidP="00DD1B49">
            <w:pPr>
              <w:rPr>
                <w:sz w:val="18"/>
                <w:szCs w:val="18"/>
              </w:rPr>
            </w:pPr>
            <w:r w:rsidRPr="00B92CBF">
              <w:rPr>
                <w:sz w:val="18"/>
                <w:szCs w:val="18"/>
              </w:rPr>
              <w:t>07 - Не се прилага</w:t>
            </w:r>
          </w:p>
        </w:tc>
        <w:tc>
          <w:tcPr>
            <w:tcW w:w="2977" w:type="dxa"/>
            <w:shd w:val="clear" w:color="auto" w:fill="auto"/>
          </w:tcPr>
          <w:p w:rsidR="00CC4A5F" w:rsidRPr="00B92CBF" w:rsidRDefault="00CC4A5F" w:rsidP="00CC4A5F">
            <w:pPr>
              <w:rPr>
                <w:b/>
                <w:bCs/>
                <w:color w:val="000000"/>
                <w:sz w:val="18"/>
                <w:szCs w:val="18"/>
              </w:rPr>
            </w:pPr>
            <w:r w:rsidRPr="00B92CBF">
              <w:rPr>
                <w:b/>
                <w:bCs/>
                <w:color w:val="000000"/>
                <w:sz w:val="18"/>
                <w:szCs w:val="18"/>
              </w:rPr>
              <w:t>140 500 000,00</w:t>
            </w:r>
          </w:p>
          <w:p w:rsidR="00CC4A5F" w:rsidRPr="00B92CBF" w:rsidRDefault="00CC4A5F" w:rsidP="008B723E">
            <w:pPr>
              <w:rPr>
                <w:color w:val="000000"/>
                <w:sz w:val="18"/>
                <w:szCs w:val="18"/>
                <w:lang w:val="en-US"/>
              </w:rPr>
            </w:pPr>
          </w:p>
          <w:p w:rsidR="008B723E" w:rsidRPr="00B92CBF" w:rsidRDefault="008B723E" w:rsidP="008B723E">
            <w:pPr>
              <w:rPr>
                <w:color w:val="000000"/>
                <w:sz w:val="18"/>
                <w:szCs w:val="18"/>
                <w:lang w:val="en-US"/>
              </w:rPr>
            </w:pPr>
          </w:p>
          <w:p w:rsidR="00DD1B49" w:rsidRPr="00B92CBF" w:rsidRDefault="00DD1B49" w:rsidP="00DD1B49">
            <w:pPr>
              <w:rPr>
                <w:rFonts w:ascii="TimesNewRoman" w:hAnsi="TimesNewRoman"/>
                <w:color w:val="000000"/>
                <w:sz w:val="16"/>
                <w:szCs w:val="16"/>
              </w:rPr>
            </w:pPr>
          </w:p>
        </w:tc>
      </w:tr>
    </w:tbl>
    <w:p w:rsidR="00DD1B49" w:rsidRPr="00B92CBF" w:rsidRDefault="00DD1B49" w:rsidP="00DD1B49">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DD1B49" w:rsidRPr="00B92CBF" w:rsidTr="00F50250">
        <w:trPr>
          <w:trHeight w:val="364"/>
        </w:trPr>
        <w:tc>
          <w:tcPr>
            <w:tcW w:w="8472" w:type="dxa"/>
            <w:gridSpan w:val="3"/>
            <w:shd w:val="clear" w:color="auto" w:fill="auto"/>
          </w:tcPr>
          <w:p w:rsidR="00DD1B49" w:rsidRPr="00B92CBF" w:rsidRDefault="00DD1B49" w:rsidP="00DD1B49">
            <w:pPr>
              <w:autoSpaceDE w:val="0"/>
              <w:autoSpaceDN w:val="0"/>
              <w:adjustRightInd w:val="0"/>
              <w:spacing w:after="0"/>
              <w:jc w:val="left"/>
              <w:rPr>
                <w:rFonts w:ascii="TimesNewRoman" w:hAnsi="TimesNewRoman" w:cs="TimesNewRoman"/>
                <w:b/>
                <w:color w:val="000000"/>
                <w:sz w:val="20"/>
              </w:rPr>
            </w:pPr>
            <w:r w:rsidRPr="00B92CBF">
              <w:rPr>
                <w:rFonts w:ascii="TimesNewRoman,Bold" w:hAnsi="TimesNewRoman,Bold"/>
                <w:b/>
                <w:color w:val="000000"/>
                <w:sz w:val="20"/>
              </w:rPr>
              <w:t xml:space="preserve">Таблица 11: </w:t>
            </w:r>
            <w:r w:rsidRPr="00B92CBF">
              <w:rPr>
                <w:b/>
              </w:rPr>
              <w:t>Измерение 6 – Допълнителна тема за ЕСФ</w:t>
            </w:r>
            <w:r w:rsidRPr="00B92CBF">
              <w:rPr>
                <w:b/>
                <w:vertAlign w:val="superscript"/>
              </w:rPr>
              <w:footnoteReference w:id="77"/>
            </w:r>
            <w:r w:rsidRPr="00B92CBF">
              <w:rPr>
                <w:b/>
              </w:rPr>
              <w:t xml:space="preserve"> (само за ЕСФ)</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Фонд</w:t>
            </w:r>
          </w:p>
        </w:tc>
        <w:tc>
          <w:tcPr>
            <w:tcW w:w="5670" w:type="dxa"/>
            <w:gridSpan w:val="2"/>
            <w:shd w:val="clear" w:color="auto" w:fill="auto"/>
          </w:tcPr>
          <w:p w:rsidR="00DD1B49" w:rsidRPr="00B92CBF" w:rsidRDefault="002420C2" w:rsidP="00DD1B49">
            <w:pPr>
              <w:autoSpaceDE w:val="0"/>
              <w:autoSpaceDN w:val="0"/>
              <w:adjustRightInd w:val="0"/>
              <w:spacing w:after="0"/>
              <w:jc w:val="left"/>
              <w:rPr>
                <w:bCs/>
                <w:sz w:val="20"/>
              </w:rPr>
            </w:pPr>
            <w:r w:rsidRPr="00B92CBF">
              <w:rPr>
                <w:rFonts w:ascii="TimesNewRoman" w:hAnsi="TimesNewRoman"/>
                <w:color w:val="000000"/>
                <w:sz w:val="16"/>
                <w:szCs w:val="16"/>
              </w:rPr>
              <w:t>НП</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Категория региони</w:t>
            </w:r>
          </w:p>
        </w:tc>
        <w:tc>
          <w:tcPr>
            <w:tcW w:w="5670" w:type="dxa"/>
            <w:gridSpan w:val="2"/>
            <w:shd w:val="clear" w:color="auto" w:fill="auto"/>
          </w:tcPr>
          <w:p w:rsidR="00DD1B49" w:rsidRPr="00B92CBF" w:rsidRDefault="002420C2" w:rsidP="00DD1B49">
            <w:pPr>
              <w:autoSpaceDE w:val="0"/>
              <w:autoSpaceDN w:val="0"/>
              <w:adjustRightInd w:val="0"/>
              <w:spacing w:after="0"/>
              <w:jc w:val="left"/>
              <w:rPr>
                <w:i/>
                <w:color w:val="8DB3E2"/>
                <w:sz w:val="18"/>
                <w:szCs w:val="18"/>
              </w:rPr>
            </w:pPr>
            <w:r w:rsidRPr="00B92CBF">
              <w:rPr>
                <w:rFonts w:ascii="TimesNewRoman" w:hAnsi="TimesNewRoman"/>
                <w:color w:val="000000"/>
                <w:sz w:val="16"/>
                <w:szCs w:val="16"/>
              </w:rPr>
              <w:t>НП</w:t>
            </w:r>
          </w:p>
        </w:tc>
      </w:tr>
      <w:tr w:rsidR="00DD1B49" w:rsidRPr="00B92CBF" w:rsidTr="00F50250">
        <w:trPr>
          <w:trHeight w:val="267"/>
        </w:trPr>
        <w:tc>
          <w:tcPr>
            <w:tcW w:w="2802" w:type="dxa"/>
            <w:shd w:val="clear" w:color="auto" w:fill="auto"/>
          </w:tcPr>
          <w:p w:rsidR="00DD1B49" w:rsidRPr="00B92CBF" w:rsidRDefault="00DD1B49" w:rsidP="00DD1B49">
            <w:pPr>
              <w:jc w:val="center"/>
              <w:rPr>
                <w:b/>
                <w:sz w:val="18"/>
                <w:szCs w:val="18"/>
              </w:rPr>
            </w:pPr>
            <w:r w:rsidRPr="00B92CBF">
              <w:rPr>
                <w:b/>
                <w:sz w:val="18"/>
              </w:rPr>
              <w:t>Приоритетна ос</w:t>
            </w:r>
          </w:p>
        </w:tc>
        <w:tc>
          <w:tcPr>
            <w:tcW w:w="2693" w:type="dxa"/>
            <w:shd w:val="clear" w:color="auto" w:fill="auto"/>
          </w:tcPr>
          <w:p w:rsidR="00DD1B49" w:rsidRPr="00B92CBF" w:rsidRDefault="00DD1B49" w:rsidP="00DD1B49">
            <w:pPr>
              <w:jc w:val="center"/>
              <w:rPr>
                <w:sz w:val="20"/>
              </w:rPr>
            </w:pPr>
            <w:r w:rsidRPr="00B92CBF">
              <w:rPr>
                <w:b/>
                <w:sz w:val="18"/>
              </w:rPr>
              <w:t>Код</w:t>
            </w:r>
          </w:p>
        </w:tc>
        <w:tc>
          <w:tcPr>
            <w:tcW w:w="2977" w:type="dxa"/>
            <w:shd w:val="clear" w:color="auto" w:fill="auto"/>
          </w:tcPr>
          <w:p w:rsidR="00DD1B49" w:rsidRPr="00B92CBF" w:rsidRDefault="00DD1B49" w:rsidP="00DD1B49">
            <w:pPr>
              <w:jc w:val="center"/>
              <w:rPr>
                <w:sz w:val="20"/>
              </w:rPr>
            </w:pPr>
            <w:r w:rsidRPr="00B92CBF">
              <w:rPr>
                <w:b/>
                <w:sz w:val="18"/>
              </w:rPr>
              <w:t>Сума (в евро)</w:t>
            </w:r>
          </w:p>
        </w:tc>
      </w:tr>
      <w:tr w:rsidR="00DD1B49" w:rsidRPr="00B92CBF" w:rsidTr="00F50250">
        <w:tc>
          <w:tcPr>
            <w:tcW w:w="2802" w:type="dxa"/>
            <w:shd w:val="clear" w:color="auto" w:fill="auto"/>
          </w:tcPr>
          <w:p w:rsidR="00DD1B49" w:rsidRPr="00B92CBF" w:rsidRDefault="00DD1B49" w:rsidP="00DD1B49">
            <w:pPr>
              <w:jc w:val="center"/>
              <w:rPr>
                <w:sz w:val="18"/>
                <w:szCs w:val="18"/>
                <w:lang w:eastAsia="bg-BG"/>
              </w:rPr>
            </w:pPr>
            <w:r w:rsidRPr="00B92CBF">
              <w:rPr>
                <w:sz w:val="18"/>
                <w:szCs w:val="18"/>
                <w:lang w:eastAsia="bg-BG"/>
              </w:rPr>
              <w:t>НЕПРИЛОЖИМО</w:t>
            </w:r>
          </w:p>
        </w:tc>
        <w:tc>
          <w:tcPr>
            <w:tcW w:w="2693" w:type="dxa"/>
            <w:shd w:val="clear" w:color="auto" w:fill="auto"/>
          </w:tcPr>
          <w:p w:rsidR="00DD1B49" w:rsidRPr="00B92CBF" w:rsidRDefault="00DD1B49" w:rsidP="00DD1B49">
            <w:pPr>
              <w:jc w:val="center"/>
              <w:rPr>
                <w:sz w:val="18"/>
                <w:szCs w:val="18"/>
                <w:lang w:eastAsia="bg-BG"/>
              </w:rPr>
            </w:pPr>
            <w:r w:rsidRPr="00B92CBF">
              <w:rPr>
                <w:sz w:val="18"/>
                <w:szCs w:val="18"/>
                <w:lang w:eastAsia="bg-BG"/>
              </w:rPr>
              <w:t>НЕПРИЛОЖИМО</w:t>
            </w:r>
          </w:p>
        </w:tc>
        <w:tc>
          <w:tcPr>
            <w:tcW w:w="2977" w:type="dxa"/>
            <w:shd w:val="clear" w:color="auto" w:fill="auto"/>
          </w:tcPr>
          <w:p w:rsidR="00DD1B49" w:rsidRPr="00B92CBF" w:rsidRDefault="00DD1B49" w:rsidP="00DD1B49">
            <w:pPr>
              <w:jc w:val="center"/>
              <w:rPr>
                <w:sz w:val="18"/>
                <w:szCs w:val="18"/>
                <w:lang w:eastAsia="bg-BG"/>
              </w:rPr>
            </w:pPr>
            <w:r w:rsidRPr="00B92CBF">
              <w:rPr>
                <w:sz w:val="18"/>
                <w:szCs w:val="18"/>
                <w:lang w:eastAsia="bg-BG"/>
              </w:rPr>
              <w:t>НЕПРИЛОЖИМО</w:t>
            </w:r>
          </w:p>
        </w:tc>
      </w:tr>
    </w:tbl>
    <w:p w:rsidR="00DD1B49" w:rsidRPr="00B92CBF" w:rsidRDefault="00DD1B49" w:rsidP="00DD1B49"/>
    <w:p w:rsidR="00DD1B49" w:rsidRPr="00B92CBF" w:rsidRDefault="00DD1B49" w:rsidP="00DD1B49">
      <w:r w:rsidRPr="00B92CBF">
        <w:rPr>
          <w:b/>
        </w:rPr>
        <w:t xml:space="preserve">2.A.10 </w:t>
      </w:r>
      <w:r w:rsidRPr="00B92CBF">
        <w:tab/>
      </w:r>
      <w:r w:rsidRPr="00B92CBF">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w:t>
      </w:r>
      <w:r w:rsidRPr="00B92CBF">
        <w:rPr>
          <w:b/>
        </w:rPr>
        <w:lastRenderedPageBreak/>
        <w:t>органите, които участват в управлението и контрола на програмите, и на бенефициерите</w:t>
      </w:r>
      <w:r w:rsidRPr="00B92CBF">
        <w:t xml:space="preserve"> (когато е целесъобразно)</w:t>
      </w:r>
    </w:p>
    <w:p w:rsidR="00DD1B49" w:rsidRPr="00B92CBF" w:rsidRDefault="00DD1B49" w:rsidP="00DD1B49">
      <w:r w:rsidRPr="00B92CBF">
        <w:t>(по приоритетни оси)</w:t>
      </w:r>
    </w:p>
    <w:p w:rsidR="00DD1B49" w:rsidRPr="00B92CBF" w:rsidRDefault="00DD1B49" w:rsidP="00DD1B49">
      <w:r w:rsidRPr="00B92CBF">
        <w:t>(Позоваване: член 96, параграф 2, буква б), подточка vii) от Регламент (EС) № 1303/2013)</w:t>
      </w:r>
    </w:p>
    <w:p w:rsidR="00DD1B49" w:rsidRPr="00B92CBF" w:rsidRDefault="00DD1B49" w:rsidP="00DD1B49">
      <w:pPr>
        <w:suppressAutoHyphens/>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DD1B49" w:rsidRPr="00B92CBF" w:rsidTr="00F50250">
        <w:trPr>
          <w:trHeight w:val="518"/>
        </w:trPr>
        <w:tc>
          <w:tcPr>
            <w:tcW w:w="2235" w:type="dxa"/>
            <w:shd w:val="clear" w:color="auto" w:fill="auto"/>
          </w:tcPr>
          <w:p w:rsidR="00DD1B49" w:rsidRPr="00B92CBF" w:rsidRDefault="00DD1B49" w:rsidP="00DD1B49">
            <w:pPr>
              <w:rPr>
                <w:i/>
                <w:color w:val="8DB3E2"/>
                <w:sz w:val="18"/>
                <w:szCs w:val="18"/>
              </w:rPr>
            </w:pPr>
            <w:r w:rsidRPr="00B92CBF">
              <w:rPr>
                <w:i/>
              </w:rPr>
              <w:t>Приоритетна ос</w:t>
            </w:r>
          </w:p>
        </w:tc>
        <w:tc>
          <w:tcPr>
            <w:tcW w:w="6832" w:type="dxa"/>
            <w:shd w:val="clear" w:color="auto" w:fill="auto"/>
          </w:tcPr>
          <w:p w:rsidR="00DD1B49" w:rsidRPr="00B92CBF" w:rsidRDefault="00DD1B49" w:rsidP="00DD1B49">
            <w:pPr>
              <w:rPr>
                <w:i/>
                <w:color w:val="8DB3E2"/>
                <w:szCs w:val="24"/>
              </w:rPr>
            </w:pPr>
            <w:r w:rsidRPr="00B92CBF">
              <w:rPr>
                <w:color w:val="000000"/>
                <w:szCs w:val="24"/>
              </w:rPr>
              <w:t>Подкрепа за МСП чрез инструмента SAFE</w:t>
            </w:r>
          </w:p>
        </w:tc>
      </w:tr>
      <w:tr w:rsidR="00DD1B49" w:rsidRPr="00DD1B49" w:rsidTr="00F50250">
        <w:trPr>
          <w:trHeight w:val="1030"/>
        </w:trPr>
        <w:tc>
          <w:tcPr>
            <w:tcW w:w="9067" w:type="dxa"/>
            <w:gridSpan w:val="2"/>
            <w:shd w:val="clear" w:color="auto" w:fill="auto"/>
          </w:tcPr>
          <w:p w:rsidR="00DD1B49" w:rsidRPr="00DD1B49" w:rsidRDefault="00DD1B49" w:rsidP="00DD1B49">
            <w:pPr>
              <w:rPr>
                <w:szCs w:val="24"/>
              </w:rPr>
            </w:pPr>
            <w:r w:rsidRPr="00B92CBF">
              <w:rPr>
                <w:szCs w:val="24"/>
              </w:rPr>
              <w:t>Неприложимо.</w:t>
            </w:r>
          </w:p>
        </w:tc>
      </w:tr>
    </w:tbl>
    <w:p w:rsidR="004F0D24" w:rsidRDefault="004F0D24" w:rsidP="00300D81">
      <w:pPr>
        <w:rPr>
          <w:b/>
        </w:rPr>
      </w:pPr>
    </w:p>
    <w:p w:rsidR="004F0D24" w:rsidRDefault="004F0D24" w:rsidP="00300D81">
      <w:pPr>
        <w:rPr>
          <w:b/>
        </w:rPr>
      </w:pPr>
    </w:p>
    <w:p w:rsidR="004F0D24" w:rsidRDefault="004F0D24" w:rsidP="00300D81">
      <w:pPr>
        <w:rPr>
          <w:b/>
        </w:rPr>
      </w:pPr>
    </w:p>
    <w:p w:rsidR="004F0D24" w:rsidRDefault="004F0D24" w:rsidP="00300D81">
      <w:pPr>
        <w:rPr>
          <w:b/>
        </w:rPr>
      </w:pPr>
    </w:p>
    <w:p w:rsidR="00A44429" w:rsidRPr="00F20D1F" w:rsidRDefault="00AD4AED" w:rsidP="00300D81">
      <w:pPr>
        <w:rPr>
          <w:b/>
        </w:rPr>
      </w:pPr>
      <w:r w:rsidRPr="00F20D1F">
        <w:rPr>
          <w:b/>
        </w:rPr>
        <w:t xml:space="preserve">2.Б Описание на приоритетните оси, засягащи техническа помощ </w:t>
      </w:r>
    </w:p>
    <w:p w:rsidR="00AD4AED" w:rsidRPr="00F20D1F" w:rsidRDefault="00AD4AED" w:rsidP="00261A02">
      <w:pPr>
        <w:tabs>
          <w:tab w:val="left" w:pos="1843"/>
        </w:tabs>
        <w:ind w:left="1843" w:hanging="1843"/>
      </w:pPr>
      <w:r w:rsidRPr="00F20D1F">
        <w:t>(Позоваване: член 96, параграф 2, първа алинея, буква в) от Регламент (EС) № 1303/2013)</w:t>
      </w:r>
    </w:p>
    <w:p w:rsidR="00AD4AED" w:rsidRPr="00F20D1F" w:rsidRDefault="00A32B47" w:rsidP="003B600B">
      <w:r w:rsidRPr="00F20D1F">
        <w:rPr>
          <w:b/>
        </w:rPr>
        <w:t>2.Б.1 Приоритетна ос</w:t>
      </w:r>
      <w:r w:rsidRPr="00F20D1F">
        <w:t xml:space="preserve"> </w:t>
      </w:r>
      <w:r w:rsidR="005D760B" w:rsidRPr="00F20D1F">
        <w:rPr>
          <w:b/>
        </w:rPr>
        <w:t>„Техническа помощ”</w:t>
      </w:r>
      <w:r w:rsidR="005D760B" w:rsidRPr="00F20D1F">
        <w:t xml:space="preserve"> </w:t>
      </w:r>
      <w:r w:rsidRPr="00F20D1F">
        <w:t>(повтаря се за всяка приоритетна ос за техническа помощ)</w:t>
      </w:r>
    </w:p>
    <w:p w:rsidR="00A44429" w:rsidRPr="00F20D1F" w:rsidRDefault="00A44429" w:rsidP="00BF3391">
      <w:pPr>
        <w:ind w:left="1418" w:hanging="1418"/>
      </w:pPr>
      <w:r w:rsidRPr="00F20D1F">
        <w:rPr>
          <w:b/>
        </w:rPr>
        <w:t xml:space="preserve">2.Б.2 </w:t>
      </w:r>
      <w:r w:rsidRPr="00F20D1F">
        <w:tab/>
      </w:r>
      <w:r w:rsidRPr="00F20D1F">
        <w:rPr>
          <w:b/>
        </w:rPr>
        <w:t>Основания за определяне на приоритетна ос, включваща повече от една категория региони</w:t>
      </w:r>
      <w:r w:rsidRPr="00F20D1F">
        <w:t xml:space="preserve"> (където е приложимо)</w:t>
      </w:r>
    </w:p>
    <w:p w:rsidR="00A44429" w:rsidRPr="00F20D1F" w:rsidRDefault="00E017FB" w:rsidP="00A44429">
      <w:pPr>
        <w:pStyle w:val="Text1"/>
        <w:ind w:left="0"/>
      </w:pPr>
      <w:r w:rsidRPr="00F20D1F">
        <w:t>(Позоваване: член 96, параграф 1 от Регламент (ЕС) № 1303/2013)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44429" w:rsidRPr="00F20D1F" w:rsidTr="00042E1F">
        <w:trPr>
          <w:trHeight w:val="678"/>
          <w:jc w:val="center"/>
        </w:trPr>
        <w:tc>
          <w:tcPr>
            <w:tcW w:w="9293" w:type="dxa"/>
            <w:shd w:val="clear" w:color="auto" w:fill="auto"/>
          </w:tcPr>
          <w:p w:rsidR="00A44429" w:rsidRPr="00F20D1F" w:rsidRDefault="005D760B" w:rsidP="007F21D2">
            <w:pPr>
              <w:tabs>
                <w:tab w:val="left" w:pos="1787"/>
              </w:tabs>
              <w:rPr>
                <w:b/>
                <w:i/>
              </w:rPr>
            </w:pPr>
            <w:r w:rsidRPr="00F20D1F">
              <w:rPr>
                <w:b/>
                <w:i/>
                <w:szCs w:val="24"/>
              </w:rPr>
              <w:t>Неприложимо.</w:t>
            </w:r>
          </w:p>
        </w:tc>
      </w:tr>
    </w:tbl>
    <w:p w:rsidR="008755F4" w:rsidRPr="00F20D1F" w:rsidRDefault="008755F4" w:rsidP="00042E1F">
      <w:pPr>
        <w:spacing w:before="0" w:after="0"/>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812"/>
      </w:tblGrid>
      <w:tr w:rsidR="00AD4AED" w:rsidRPr="00F20D1F" w:rsidTr="00BF3391">
        <w:trPr>
          <w:trHeight w:val="491"/>
        </w:trPr>
        <w:tc>
          <w:tcPr>
            <w:tcW w:w="3510" w:type="dxa"/>
            <w:shd w:val="clear" w:color="auto" w:fill="auto"/>
          </w:tcPr>
          <w:p w:rsidR="00AD4AED" w:rsidRPr="00F20D1F" w:rsidRDefault="00AD4AED" w:rsidP="00042E1F">
            <w:pPr>
              <w:jc w:val="left"/>
              <w:rPr>
                <w:i/>
              </w:rPr>
            </w:pPr>
            <w:r w:rsidRPr="00F20D1F">
              <w:rPr>
                <w:i/>
              </w:rPr>
              <w:t>Идентификация на приоритетната ос</w:t>
            </w:r>
          </w:p>
        </w:tc>
        <w:tc>
          <w:tcPr>
            <w:tcW w:w="5812" w:type="dxa"/>
            <w:shd w:val="clear" w:color="auto" w:fill="auto"/>
          </w:tcPr>
          <w:p w:rsidR="00AD4AED" w:rsidRPr="00D50D41" w:rsidRDefault="00F821E3" w:rsidP="00F03C1E">
            <w:pPr>
              <w:pStyle w:val="Text1"/>
              <w:ind w:left="0"/>
              <w:jc w:val="left"/>
              <w:rPr>
                <w:i/>
                <w:color w:val="8DB3E2"/>
                <w:sz w:val="18"/>
                <w:szCs w:val="18"/>
                <w:lang w:val="bg-BG" w:eastAsia="en-GB"/>
              </w:rPr>
            </w:pPr>
            <w:r w:rsidRPr="00D50D41">
              <w:rPr>
                <w:i/>
                <w:szCs w:val="24"/>
                <w:lang w:val="bg-BG" w:eastAsia="en-GB"/>
              </w:rPr>
              <w:t>5</w:t>
            </w:r>
          </w:p>
        </w:tc>
      </w:tr>
      <w:tr w:rsidR="00AD4AED" w:rsidRPr="00F20D1F" w:rsidTr="00BF3391">
        <w:trPr>
          <w:trHeight w:val="466"/>
        </w:trPr>
        <w:tc>
          <w:tcPr>
            <w:tcW w:w="3510" w:type="dxa"/>
            <w:shd w:val="clear" w:color="auto" w:fill="auto"/>
          </w:tcPr>
          <w:p w:rsidR="00AD4AED" w:rsidRPr="00F20D1F" w:rsidRDefault="00AD4AED" w:rsidP="00042E1F">
            <w:pPr>
              <w:jc w:val="left"/>
              <w:rPr>
                <w:i/>
              </w:rPr>
            </w:pPr>
            <w:r w:rsidRPr="00F20D1F">
              <w:rPr>
                <w:i/>
              </w:rPr>
              <w:t>Наименование на приоритетната ос</w:t>
            </w:r>
          </w:p>
        </w:tc>
        <w:tc>
          <w:tcPr>
            <w:tcW w:w="5812" w:type="dxa"/>
            <w:shd w:val="clear" w:color="auto" w:fill="auto"/>
          </w:tcPr>
          <w:p w:rsidR="00AD4AED" w:rsidRPr="00D50D41" w:rsidRDefault="00F821E3" w:rsidP="00F03C1E">
            <w:pPr>
              <w:pStyle w:val="Text1"/>
              <w:ind w:left="0"/>
              <w:jc w:val="left"/>
              <w:rPr>
                <w:i/>
                <w:color w:val="8DB3E2"/>
                <w:sz w:val="18"/>
                <w:szCs w:val="18"/>
                <w:lang w:val="bg-BG" w:eastAsia="en-GB"/>
              </w:rPr>
            </w:pPr>
            <w:r w:rsidRPr="00D50D41">
              <w:rPr>
                <w:i/>
                <w:color w:val="8DB3E2"/>
                <w:sz w:val="18"/>
                <w:szCs w:val="20"/>
                <w:lang w:val="bg-BG" w:eastAsia="en-GB"/>
              </w:rPr>
              <w:t xml:space="preserve"> </w:t>
            </w:r>
            <w:r w:rsidRPr="00D50D41">
              <w:rPr>
                <w:i/>
                <w:szCs w:val="20"/>
                <w:lang w:val="bg-BG" w:eastAsia="en-GB"/>
              </w:rPr>
              <w:t>„Техническа помощ”</w:t>
            </w:r>
          </w:p>
        </w:tc>
      </w:tr>
    </w:tbl>
    <w:p w:rsidR="00AD4AED" w:rsidRPr="00F20D1F" w:rsidRDefault="00AD4AED" w:rsidP="00A14D00"/>
    <w:p w:rsidR="00AD4AED" w:rsidRPr="00F20D1F" w:rsidRDefault="00E058A3" w:rsidP="00445D2B">
      <w:pPr>
        <w:pStyle w:val="Text1"/>
        <w:ind w:left="0"/>
        <w:rPr>
          <w:b/>
        </w:rPr>
      </w:pPr>
      <w:r w:rsidRPr="00F20D1F">
        <w:rPr>
          <w:b/>
        </w:rPr>
        <w:t>2.Б.3 Фонд и категория региони (повтаря се за всяка комбинация в рамките на приоритетната ос)</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6532"/>
      </w:tblGrid>
      <w:tr w:rsidR="00AD4AED" w:rsidRPr="00F20D1F" w:rsidTr="00BF3391">
        <w:tc>
          <w:tcPr>
            <w:tcW w:w="2824" w:type="dxa"/>
            <w:shd w:val="clear" w:color="auto" w:fill="auto"/>
          </w:tcPr>
          <w:p w:rsidR="00AD4AED" w:rsidRPr="00F20D1F" w:rsidRDefault="00AD4AED" w:rsidP="00F03C1E">
            <w:pPr>
              <w:rPr>
                <w:i/>
              </w:rPr>
            </w:pPr>
            <w:r w:rsidRPr="00F20D1F">
              <w:rPr>
                <w:i/>
              </w:rPr>
              <w:t>Фонд</w:t>
            </w:r>
          </w:p>
        </w:tc>
        <w:tc>
          <w:tcPr>
            <w:tcW w:w="6532" w:type="dxa"/>
            <w:shd w:val="clear" w:color="auto" w:fill="auto"/>
          </w:tcPr>
          <w:p w:rsidR="00AD4AED" w:rsidRPr="00D50D41" w:rsidRDefault="00A40119" w:rsidP="00A40119">
            <w:pPr>
              <w:pStyle w:val="Text1"/>
              <w:ind w:left="0"/>
              <w:rPr>
                <w:i/>
                <w:color w:val="8DB3E2"/>
                <w:sz w:val="18"/>
                <w:szCs w:val="18"/>
                <w:lang w:val="bg-BG" w:eastAsia="en-GB"/>
              </w:rPr>
            </w:pPr>
            <w:r w:rsidRPr="00D50D41">
              <w:rPr>
                <w:i/>
                <w:szCs w:val="24"/>
                <w:lang w:val="bg-BG" w:eastAsia="en-GB"/>
              </w:rPr>
              <w:t>Европейски фонд за регионално развитие</w:t>
            </w:r>
          </w:p>
        </w:tc>
      </w:tr>
      <w:tr w:rsidR="00E058A3" w:rsidRPr="00F20D1F" w:rsidTr="00BF3391">
        <w:tc>
          <w:tcPr>
            <w:tcW w:w="2824" w:type="dxa"/>
            <w:shd w:val="clear" w:color="auto" w:fill="auto"/>
          </w:tcPr>
          <w:p w:rsidR="00E058A3" w:rsidRPr="00F20D1F" w:rsidRDefault="00E058A3" w:rsidP="00F03C1E">
            <w:pPr>
              <w:rPr>
                <w:i/>
              </w:rPr>
            </w:pPr>
            <w:r w:rsidRPr="00F20D1F">
              <w:rPr>
                <w:i/>
              </w:rPr>
              <w:t>Категория региони</w:t>
            </w:r>
          </w:p>
        </w:tc>
        <w:tc>
          <w:tcPr>
            <w:tcW w:w="6532" w:type="dxa"/>
            <w:shd w:val="clear" w:color="auto" w:fill="auto"/>
          </w:tcPr>
          <w:p w:rsidR="00E058A3" w:rsidRPr="00D50D41" w:rsidRDefault="00A40119" w:rsidP="00F03C1E">
            <w:pPr>
              <w:pStyle w:val="Text1"/>
              <w:ind w:left="0"/>
              <w:jc w:val="left"/>
              <w:rPr>
                <w:i/>
                <w:color w:val="8DB3E2"/>
                <w:sz w:val="18"/>
                <w:szCs w:val="18"/>
                <w:lang w:val="bg-BG" w:eastAsia="en-GB"/>
              </w:rPr>
            </w:pPr>
            <w:r w:rsidRPr="00D50D41">
              <w:rPr>
                <w:i/>
                <w:szCs w:val="24"/>
                <w:lang w:val="bg-BG" w:eastAsia="en-GB"/>
              </w:rPr>
              <w:t>Слабо развити</w:t>
            </w:r>
          </w:p>
        </w:tc>
      </w:tr>
      <w:tr w:rsidR="00BC69FB" w:rsidRPr="00F20D1F" w:rsidTr="00BC69FB">
        <w:tc>
          <w:tcPr>
            <w:tcW w:w="2824" w:type="dxa"/>
            <w:tcBorders>
              <w:top w:val="single" w:sz="4" w:space="0" w:color="auto"/>
              <w:left w:val="single" w:sz="4" w:space="0" w:color="auto"/>
              <w:bottom w:val="single" w:sz="4" w:space="0" w:color="auto"/>
              <w:right w:val="single" w:sz="4" w:space="0" w:color="auto"/>
            </w:tcBorders>
            <w:shd w:val="clear" w:color="auto" w:fill="auto"/>
          </w:tcPr>
          <w:p w:rsidR="00BC69FB" w:rsidRPr="00F20D1F" w:rsidRDefault="00BC69FB" w:rsidP="00D4256D">
            <w:pPr>
              <w:rPr>
                <w:i/>
              </w:rPr>
            </w:pPr>
            <w:r w:rsidRPr="00F20D1F">
              <w:rPr>
                <w:i/>
              </w:rPr>
              <w:t>База за изчисляване</w:t>
            </w:r>
          </w:p>
        </w:tc>
        <w:tc>
          <w:tcPr>
            <w:tcW w:w="6532" w:type="dxa"/>
            <w:tcBorders>
              <w:top w:val="single" w:sz="4" w:space="0" w:color="auto"/>
              <w:left w:val="single" w:sz="4" w:space="0" w:color="auto"/>
              <w:bottom w:val="single" w:sz="4" w:space="0" w:color="auto"/>
              <w:right w:val="single" w:sz="4" w:space="0" w:color="auto"/>
            </w:tcBorders>
            <w:shd w:val="clear" w:color="auto" w:fill="auto"/>
          </w:tcPr>
          <w:p w:rsidR="00BC69FB" w:rsidRPr="00D50D41" w:rsidRDefault="00F96208" w:rsidP="00D4256D">
            <w:pPr>
              <w:pStyle w:val="Text1"/>
              <w:ind w:left="0"/>
              <w:jc w:val="left"/>
              <w:rPr>
                <w:i/>
                <w:color w:val="8DB3E2"/>
                <w:sz w:val="18"/>
                <w:szCs w:val="18"/>
                <w:lang w:val="bg-BG" w:eastAsia="en-GB"/>
              </w:rPr>
            </w:pPr>
            <w:r>
              <w:rPr>
                <w:i/>
                <w:szCs w:val="24"/>
                <w:lang w:val="bg-BG" w:eastAsia="en-GB"/>
              </w:rPr>
              <w:t>публично</w:t>
            </w:r>
          </w:p>
        </w:tc>
      </w:tr>
    </w:tbl>
    <w:p w:rsidR="00AD4AED" w:rsidRPr="00F20D1F" w:rsidRDefault="00AD4AED" w:rsidP="00A14D00"/>
    <w:p w:rsidR="00E017FB" w:rsidRPr="00F20D1F" w:rsidRDefault="00AD4AED" w:rsidP="00E017FB">
      <w:r w:rsidRPr="00F20D1F">
        <w:rPr>
          <w:b/>
        </w:rPr>
        <w:lastRenderedPageBreak/>
        <w:t xml:space="preserve">2.Б.4 </w:t>
      </w:r>
      <w:r w:rsidRPr="00F20D1F">
        <w:tab/>
      </w:r>
      <w:r w:rsidRPr="00F20D1F">
        <w:rPr>
          <w:b/>
        </w:rPr>
        <w:t>Специфични цели и очаквани резултати</w:t>
      </w:r>
      <w:r w:rsidRPr="00F20D1F">
        <w:t xml:space="preserve"> </w:t>
      </w:r>
    </w:p>
    <w:p w:rsidR="00B15A05" w:rsidRPr="00F20D1F" w:rsidRDefault="00E017FB" w:rsidP="009F2641">
      <w:r w:rsidRPr="00F20D1F">
        <w:t>(повтаря се за всяка специфична цел в рамките на приоритетната ос)</w:t>
      </w:r>
    </w:p>
    <w:p w:rsidR="00686A86" w:rsidRPr="00F20D1F" w:rsidRDefault="00AD4AED" w:rsidP="009F2641">
      <w:r w:rsidRPr="00F20D1F">
        <w:t xml:space="preserve"> (Позоваване: член 96, параграф 2, първа алинея, буква в), подточки i) и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103"/>
      </w:tblGrid>
      <w:tr w:rsidR="00AD4AED" w:rsidRPr="00F20D1F" w:rsidTr="00F03C1E">
        <w:trPr>
          <w:trHeight w:val="491"/>
        </w:trPr>
        <w:tc>
          <w:tcPr>
            <w:tcW w:w="3510" w:type="dxa"/>
            <w:shd w:val="clear" w:color="auto" w:fill="auto"/>
          </w:tcPr>
          <w:p w:rsidR="00AD4AED" w:rsidRPr="00F20D1F" w:rsidRDefault="00AD4AED" w:rsidP="00F03C1E">
            <w:pPr>
              <w:rPr>
                <w:i/>
              </w:rPr>
            </w:pPr>
            <w:r w:rsidRPr="00F20D1F">
              <w:rPr>
                <w:i/>
              </w:rPr>
              <w:t>Идентификация</w:t>
            </w:r>
          </w:p>
        </w:tc>
        <w:tc>
          <w:tcPr>
            <w:tcW w:w="5103" w:type="dxa"/>
            <w:shd w:val="clear" w:color="auto" w:fill="auto"/>
          </w:tcPr>
          <w:p w:rsidR="00AD4AED" w:rsidRPr="00D50D41" w:rsidRDefault="006E7686" w:rsidP="00F03C1E">
            <w:pPr>
              <w:pStyle w:val="Text1"/>
              <w:ind w:left="0"/>
              <w:jc w:val="left"/>
              <w:rPr>
                <w:i/>
                <w:color w:val="8DB3E2"/>
                <w:sz w:val="18"/>
                <w:szCs w:val="18"/>
                <w:lang w:val="bg-BG" w:eastAsia="en-GB"/>
              </w:rPr>
            </w:pPr>
            <w:r w:rsidRPr="00D50D41">
              <w:rPr>
                <w:i/>
                <w:szCs w:val="24"/>
                <w:lang w:val="bg-BG" w:eastAsia="en-GB"/>
              </w:rPr>
              <w:t>1</w:t>
            </w:r>
          </w:p>
        </w:tc>
      </w:tr>
      <w:tr w:rsidR="00AD4AED" w:rsidRPr="00F20D1F" w:rsidTr="00F03C1E">
        <w:trPr>
          <w:trHeight w:val="360"/>
        </w:trPr>
        <w:tc>
          <w:tcPr>
            <w:tcW w:w="3510" w:type="dxa"/>
            <w:shd w:val="clear" w:color="auto" w:fill="auto"/>
          </w:tcPr>
          <w:p w:rsidR="00AD4AED" w:rsidRPr="00F20D1F" w:rsidRDefault="00AD4AED" w:rsidP="00F03C1E">
            <w:pPr>
              <w:rPr>
                <w:i/>
              </w:rPr>
            </w:pPr>
            <w:r w:rsidRPr="00F20D1F">
              <w:rPr>
                <w:i/>
              </w:rPr>
              <w:t xml:space="preserve">Специфична цел </w:t>
            </w:r>
          </w:p>
        </w:tc>
        <w:tc>
          <w:tcPr>
            <w:tcW w:w="5103" w:type="dxa"/>
            <w:shd w:val="clear" w:color="auto" w:fill="auto"/>
          </w:tcPr>
          <w:p w:rsidR="00341B6B" w:rsidRPr="00E87345" w:rsidRDefault="00341B6B" w:rsidP="00280AFB">
            <w:pPr>
              <w:pStyle w:val="Text1"/>
              <w:ind w:left="0"/>
              <w:jc w:val="left"/>
              <w:rPr>
                <w:i/>
                <w:lang w:val="bg-BG"/>
              </w:rPr>
            </w:pPr>
            <w:r w:rsidRPr="00FE126F">
              <w:rPr>
                <w:i/>
                <w:lang w:val="bg-BG"/>
              </w:rPr>
              <w:t>Осигуряване на необходимите условия за успешно приключване на ОПТ 2007-2013 и изпълнение на ОПТТИ 2014-2020, повишаване на административния капацитет и публичната подкрепа</w:t>
            </w:r>
            <w:r>
              <w:rPr>
                <w:i/>
                <w:lang w:val="bg-BG"/>
              </w:rPr>
              <w:t xml:space="preserve"> </w:t>
            </w:r>
          </w:p>
          <w:p w:rsidR="008257EA" w:rsidRPr="00E87345" w:rsidRDefault="008257EA" w:rsidP="008257EA">
            <w:pPr>
              <w:pStyle w:val="Text1"/>
              <w:ind w:left="0"/>
              <w:jc w:val="left"/>
              <w:rPr>
                <w:i/>
                <w:color w:val="8DB3E2"/>
                <w:szCs w:val="24"/>
                <w:lang w:val="bg-BG" w:eastAsia="en-GB"/>
              </w:rPr>
            </w:pPr>
          </w:p>
        </w:tc>
      </w:tr>
      <w:tr w:rsidR="00AD4AED" w:rsidRPr="00F20D1F" w:rsidTr="00F03C1E">
        <w:trPr>
          <w:trHeight w:val="360"/>
        </w:trPr>
        <w:tc>
          <w:tcPr>
            <w:tcW w:w="3510" w:type="dxa"/>
            <w:shd w:val="clear" w:color="auto" w:fill="auto"/>
          </w:tcPr>
          <w:p w:rsidR="00AD4AED" w:rsidRPr="00F20D1F" w:rsidRDefault="008C66F2" w:rsidP="00DE109C">
            <w:pPr>
              <w:jc w:val="left"/>
              <w:rPr>
                <w:i/>
              </w:rPr>
            </w:pPr>
            <w:r w:rsidRPr="00F20D1F">
              <w:rPr>
                <w:i/>
              </w:rPr>
              <w:t>Резултатите, които държавата членка се стреми да постигне с подкрепа от Съюза</w:t>
            </w:r>
            <w:r w:rsidRPr="00F20D1F">
              <w:rPr>
                <w:rStyle w:val="FootnoteReference"/>
                <w:i/>
              </w:rPr>
              <w:footnoteReference w:id="78"/>
            </w:r>
          </w:p>
        </w:tc>
        <w:tc>
          <w:tcPr>
            <w:tcW w:w="5103" w:type="dxa"/>
            <w:shd w:val="clear" w:color="auto" w:fill="auto"/>
          </w:tcPr>
          <w:p w:rsidR="00B879DA" w:rsidRPr="00F20D1F" w:rsidRDefault="00B879DA" w:rsidP="00B879DA">
            <w:pPr>
              <w:rPr>
                <w:i/>
              </w:rPr>
            </w:pPr>
            <w:r w:rsidRPr="00F20D1F">
              <w:rPr>
                <w:i/>
              </w:rPr>
              <w:t>С изпълнението на планираните дейности се очаква постигането на следните основни резултати:</w:t>
            </w:r>
          </w:p>
          <w:p w:rsidR="00B879DA" w:rsidRPr="00D50D41" w:rsidRDefault="00B879DA" w:rsidP="0059575C">
            <w:pPr>
              <w:pStyle w:val="ListParagraph"/>
              <w:numPr>
                <w:ilvl w:val="0"/>
                <w:numId w:val="37"/>
              </w:numPr>
              <w:tabs>
                <w:tab w:val="left" w:pos="318"/>
              </w:tabs>
              <w:overflowPunct w:val="0"/>
              <w:autoSpaceDE w:val="0"/>
              <w:autoSpaceDN w:val="0"/>
              <w:adjustRightInd w:val="0"/>
              <w:spacing w:before="120" w:after="120"/>
              <w:ind w:left="318" w:hanging="284"/>
              <w:textAlignment w:val="baseline"/>
              <w:rPr>
                <w:i/>
                <w:szCs w:val="24"/>
                <w:lang w:val="bg-BG"/>
              </w:rPr>
            </w:pPr>
            <w:r w:rsidRPr="00D50D41">
              <w:rPr>
                <w:i/>
                <w:szCs w:val="24"/>
                <w:lang w:val="bg-BG"/>
              </w:rPr>
              <w:t>укреп</w:t>
            </w:r>
            <w:r w:rsidR="00DE109C" w:rsidRPr="00D50D41">
              <w:rPr>
                <w:i/>
                <w:szCs w:val="24"/>
                <w:lang w:val="bg-BG"/>
              </w:rPr>
              <w:t xml:space="preserve">ен </w:t>
            </w:r>
            <w:r w:rsidRPr="00D50D41">
              <w:rPr>
                <w:i/>
                <w:szCs w:val="24"/>
                <w:lang w:val="bg-BG"/>
              </w:rPr>
              <w:t xml:space="preserve">капацитет на УО и бенефициентите чрез продължаване на добрите практики, </w:t>
            </w:r>
            <w:r w:rsidR="00464683" w:rsidRPr="00D50D41">
              <w:rPr>
                <w:i/>
                <w:szCs w:val="24"/>
                <w:lang w:val="bg-BG"/>
              </w:rPr>
              <w:t xml:space="preserve">установени </w:t>
            </w:r>
            <w:r w:rsidRPr="00D50D41">
              <w:rPr>
                <w:i/>
                <w:szCs w:val="24"/>
                <w:lang w:val="bg-BG"/>
              </w:rPr>
              <w:t xml:space="preserve">през </w:t>
            </w:r>
            <w:r w:rsidR="00464683" w:rsidRPr="00D50D41">
              <w:rPr>
                <w:i/>
                <w:szCs w:val="24"/>
                <w:lang w:val="bg-BG"/>
              </w:rPr>
              <w:t xml:space="preserve">предходния </w:t>
            </w:r>
            <w:r w:rsidRPr="00D50D41">
              <w:rPr>
                <w:i/>
                <w:szCs w:val="24"/>
                <w:lang w:val="bg-BG"/>
              </w:rPr>
              <w:t xml:space="preserve">програмен период и включване на нови мерки за достигане на необходимия капацитет </w:t>
            </w:r>
            <w:r w:rsidR="00464683" w:rsidRPr="00D50D41">
              <w:rPr>
                <w:i/>
                <w:szCs w:val="24"/>
                <w:lang w:val="bg-BG"/>
              </w:rPr>
              <w:t>за</w:t>
            </w:r>
            <w:r w:rsidRPr="00D50D41">
              <w:rPr>
                <w:i/>
                <w:szCs w:val="24"/>
                <w:lang w:val="bg-BG"/>
              </w:rPr>
              <w:t xml:space="preserve"> подготовка, изпълнение, мониторинг и контрол на  ОПТТИ</w:t>
            </w:r>
          </w:p>
          <w:p w:rsidR="00B879DA" w:rsidRPr="00D50D41" w:rsidRDefault="00E1321C" w:rsidP="0059575C">
            <w:pPr>
              <w:pStyle w:val="ListParagraph"/>
              <w:numPr>
                <w:ilvl w:val="0"/>
                <w:numId w:val="37"/>
              </w:numPr>
              <w:tabs>
                <w:tab w:val="left" w:pos="318"/>
              </w:tabs>
              <w:overflowPunct w:val="0"/>
              <w:autoSpaceDE w:val="0"/>
              <w:autoSpaceDN w:val="0"/>
              <w:adjustRightInd w:val="0"/>
              <w:spacing w:before="120" w:after="120"/>
              <w:ind w:left="318" w:hanging="284"/>
              <w:textAlignment w:val="baseline"/>
              <w:rPr>
                <w:i/>
                <w:szCs w:val="24"/>
                <w:lang w:val="bg-BG"/>
              </w:rPr>
            </w:pPr>
            <w:r w:rsidRPr="00D50D41">
              <w:rPr>
                <w:i/>
                <w:szCs w:val="24"/>
                <w:lang w:val="bg-BG"/>
              </w:rPr>
              <w:t>предоставена</w:t>
            </w:r>
            <w:r w:rsidR="00B879DA" w:rsidRPr="00D50D41">
              <w:rPr>
                <w:i/>
                <w:szCs w:val="24"/>
                <w:lang w:val="bg-BG"/>
              </w:rPr>
              <w:t xml:space="preserve"> външна експертиза за разработване на стратегически и програмни</w:t>
            </w:r>
            <w:r w:rsidR="00F96208">
              <w:rPr>
                <w:i/>
                <w:szCs w:val="24"/>
                <w:lang w:val="bg-BG"/>
              </w:rPr>
              <w:t xml:space="preserve"> д</w:t>
            </w:r>
            <w:r w:rsidR="00B879DA" w:rsidRPr="00D50D41">
              <w:rPr>
                <w:i/>
                <w:szCs w:val="24"/>
                <w:lang w:val="bg-BG"/>
              </w:rPr>
              <w:t xml:space="preserve">окументи/планове/наръчници; на технически проучвания и бази данни; </w:t>
            </w:r>
            <w:r w:rsidR="00464683" w:rsidRPr="00D50D41">
              <w:rPr>
                <w:i/>
                <w:szCs w:val="24"/>
                <w:lang w:val="bg-BG"/>
              </w:rPr>
              <w:t xml:space="preserve">на </w:t>
            </w:r>
            <w:r w:rsidR="00B879DA" w:rsidRPr="00D50D41">
              <w:rPr>
                <w:i/>
                <w:szCs w:val="24"/>
                <w:lang w:val="bg-BG"/>
              </w:rPr>
              <w:t xml:space="preserve">независими анализи и оценки и на други специализирани дейности </w:t>
            </w:r>
          </w:p>
          <w:p w:rsidR="00B879DA" w:rsidRPr="00D50D41" w:rsidRDefault="00E1321C" w:rsidP="0059575C">
            <w:pPr>
              <w:pStyle w:val="ListParagraph"/>
              <w:numPr>
                <w:ilvl w:val="0"/>
                <w:numId w:val="37"/>
              </w:numPr>
              <w:tabs>
                <w:tab w:val="left" w:pos="318"/>
              </w:tabs>
              <w:overflowPunct w:val="0"/>
              <w:autoSpaceDE w:val="0"/>
              <w:autoSpaceDN w:val="0"/>
              <w:adjustRightInd w:val="0"/>
              <w:spacing w:before="120" w:after="120"/>
              <w:ind w:left="318" w:hanging="284"/>
              <w:textAlignment w:val="baseline"/>
              <w:rPr>
                <w:i/>
                <w:szCs w:val="24"/>
                <w:lang w:val="bg-BG"/>
              </w:rPr>
            </w:pPr>
            <w:r w:rsidRPr="00D50D41">
              <w:rPr>
                <w:i/>
                <w:szCs w:val="24"/>
                <w:lang w:val="bg-BG"/>
              </w:rPr>
              <w:t>осигурена</w:t>
            </w:r>
            <w:r w:rsidR="00B879DA" w:rsidRPr="00D50D41">
              <w:rPr>
                <w:i/>
                <w:szCs w:val="24"/>
                <w:lang w:val="bg-BG"/>
              </w:rPr>
              <w:t xml:space="preserve"> информация и публичност на ОПТТИ и промотирането й пред широката общественост;</w:t>
            </w:r>
          </w:p>
          <w:p w:rsidR="00B879DA" w:rsidRPr="00D50D41" w:rsidRDefault="00E1321C" w:rsidP="0059575C">
            <w:pPr>
              <w:pStyle w:val="ListParagraph"/>
              <w:numPr>
                <w:ilvl w:val="0"/>
                <w:numId w:val="37"/>
              </w:numPr>
              <w:tabs>
                <w:tab w:val="left" w:pos="318"/>
              </w:tabs>
              <w:overflowPunct w:val="0"/>
              <w:autoSpaceDE w:val="0"/>
              <w:autoSpaceDN w:val="0"/>
              <w:adjustRightInd w:val="0"/>
              <w:spacing w:before="120" w:after="120"/>
              <w:ind w:left="318" w:hanging="284"/>
              <w:textAlignment w:val="baseline"/>
              <w:rPr>
                <w:i/>
                <w:szCs w:val="24"/>
                <w:lang w:val="bg-BG"/>
              </w:rPr>
            </w:pPr>
            <w:r w:rsidRPr="00D50D41">
              <w:rPr>
                <w:i/>
                <w:szCs w:val="24"/>
                <w:lang w:val="bg-BG"/>
              </w:rPr>
              <w:t>постигнато</w:t>
            </w:r>
            <w:r w:rsidR="00B879DA" w:rsidRPr="00D50D41">
              <w:rPr>
                <w:i/>
                <w:szCs w:val="24"/>
                <w:lang w:val="bg-BG"/>
              </w:rPr>
              <w:t xml:space="preserve"> </w:t>
            </w:r>
            <w:r w:rsidR="00464683" w:rsidRPr="00D50D41">
              <w:rPr>
                <w:i/>
                <w:szCs w:val="24"/>
                <w:lang w:val="bg-BG"/>
              </w:rPr>
              <w:t xml:space="preserve">оптимално </w:t>
            </w:r>
            <w:r w:rsidR="00B879DA" w:rsidRPr="00D50D41">
              <w:rPr>
                <w:i/>
                <w:szCs w:val="24"/>
                <w:lang w:val="bg-BG"/>
              </w:rPr>
              <w:t xml:space="preserve">администриране и логистика на </w:t>
            </w:r>
            <w:r w:rsidR="00464683" w:rsidRPr="00D50D41">
              <w:rPr>
                <w:i/>
                <w:szCs w:val="24"/>
                <w:lang w:val="bg-BG"/>
              </w:rPr>
              <w:t>ОПТТИ</w:t>
            </w:r>
          </w:p>
          <w:p w:rsidR="0082278A" w:rsidRPr="00D50D41" w:rsidRDefault="00E1321C" w:rsidP="0059575C">
            <w:pPr>
              <w:pStyle w:val="ListParagraph"/>
              <w:numPr>
                <w:ilvl w:val="0"/>
                <w:numId w:val="37"/>
              </w:numPr>
              <w:tabs>
                <w:tab w:val="left" w:pos="318"/>
              </w:tabs>
              <w:overflowPunct w:val="0"/>
              <w:autoSpaceDE w:val="0"/>
              <w:autoSpaceDN w:val="0"/>
              <w:adjustRightInd w:val="0"/>
              <w:spacing w:before="120" w:after="120"/>
              <w:ind w:left="318" w:hanging="284"/>
              <w:textAlignment w:val="baseline"/>
              <w:rPr>
                <w:i/>
                <w:szCs w:val="24"/>
                <w:lang w:val="bg-BG"/>
              </w:rPr>
            </w:pPr>
            <w:r w:rsidRPr="00D50D41">
              <w:rPr>
                <w:i/>
                <w:szCs w:val="24"/>
                <w:lang w:val="bg-BG"/>
              </w:rPr>
              <w:t xml:space="preserve">успешно приключена </w:t>
            </w:r>
            <w:r w:rsidR="00B879DA" w:rsidRPr="00D50D41">
              <w:rPr>
                <w:i/>
                <w:szCs w:val="24"/>
                <w:lang w:val="bg-BG"/>
              </w:rPr>
              <w:t>ОПТ 2007-2013 г.</w:t>
            </w:r>
          </w:p>
          <w:p w:rsidR="00B879DA" w:rsidRPr="00D50D41" w:rsidRDefault="0082278A" w:rsidP="0059575C">
            <w:pPr>
              <w:pStyle w:val="ListParagraph"/>
              <w:numPr>
                <w:ilvl w:val="0"/>
                <w:numId w:val="37"/>
              </w:numPr>
              <w:tabs>
                <w:tab w:val="left" w:pos="318"/>
              </w:tabs>
              <w:overflowPunct w:val="0"/>
              <w:autoSpaceDE w:val="0"/>
              <w:autoSpaceDN w:val="0"/>
              <w:adjustRightInd w:val="0"/>
              <w:spacing w:before="120" w:after="120"/>
              <w:ind w:left="318" w:hanging="284"/>
              <w:textAlignment w:val="baseline"/>
              <w:rPr>
                <w:i/>
                <w:color w:val="8DB3E2"/>
                <w:sz w:val="18"/>
                <w:szCs w:val="18"/>
                <w:lang w:val="bg-BG"/>
              </w:rPr>
            </w:pPr>
            <w:r w:rsidRPr="00D50D41">
              <w:rPr>
                <w:i/>
                <w:szCs w:val="24"/>
                <w:lang w:val="bg-BG"/>
              </w:rPr>
              <w:t>успешно проведени реформи в релевантните сектори и съответно въведени политики</w:t>
            </w:r>
          </w:p>
        </w:tc>
      </w:tr>
    </w:tbl>
    <w:p w:rsidR="00AD4AED" w:rsidRPr="00F20D1F" w:rsidRDefault="00AD4AED" w:rsidP="003B600B"/>
    <w:p w:rsidR="00AD4AED" w:rsidRPr="00F20D1F" w:rsidRDefault="00AD4AED" w:rsidP="00BF3391">
      <w:pPr>
        <w:ind w:left="1418" w:hanging="1418"/>
        <w:rPr>
          <w:b/>
        </w:rPr>
      </w:pPr>
      <w:r w:rsidRPr="00F20D1F">
        <w:rPr>
          <w:b/>
        </w:rPr>
        <w:lastRenderedPageBreak/>
        <w:t xml:space="preserve">2.Б.5 </w:t>
      </w:r>
      <w:r w:rsidRPr="00F20D1F">
        <w:tab/>
      </w:r>
      <w:r w:rsidRPr="00F20D1F">
        <w:rPr>
          <w:b/>
        </w:rPr>
        <w:t>Показатели за резултатите</w:t>
      </w:r>
      <w:r w:rsidRPr="00F20D1F">
        <w:rPr>
          <w:rStyle w:val="FootnoteReference"/>
          <w:b/>
        </w:rPr>
        <w:footnoteReference w:id="79"/>
      </w:r>
      <w:r w:rsidRPr="00F20D1F">
        <w:rPr>
          <w:b/>
        </w:rPr>
        <w:t xml:space="preserve"> </w:t>
      </w:r>
    </w:p>
    <w:p w:rsidR="00A44429" w:rsidRPr="00F20D1F" w:rsidRDefault="00AD4AED" w:rsidP="00593B3C">
      <w:pPr>
        <w:ind w:firstLine="1"/>
      </w:pPr>
      <w:r w:rsidRPr="00F20D1F">
        <w:rPr>
          <w:b/>
        </w:rPr>
        <w:t>Таблица 12:</w:t>
      </w:r>
      <w:r w:rsidRPr="00F20D1F">
        <w:tab/>
      </w:r>
      <w:r w:rsidRPr="00F20D1F">
        <w:rPr>
          <w:b/>
        </w:rPr>
        <w:t>Специфични за програмата показатели за резултатите</w:t>
      </w:r>
      <w:r w:rsidRPr="00F20D1F">
        <w:t xml:space="preserve"> (по специфични цели) </w:t>
      </w:r>
    </w:p>
    <w:p w:rsidR="00E017FB" w:rsidRPr="00F20D1F" w:rsidRDefault="0021498D" w:rsidP="00E017FB">
      <w:pPr>
        <w:ind w:firstLine="1"/>
      </w:pPr>
      <w:r w:rsidRPr="00F20D1F">
        <w:t>(за ЕФРР/ЕСФ/Кохезионен фонд)</w:t>
      </w:r>
    </w:p>
    <w:p w:rsidR="00AD4AED" w:rsidRPr="00F20D1F" w:rsidRDefault="00E017FB" w:rsidP="00E017FB">
      <w:pPr>
        <w:ind w:firstLine="1"/>
      </w:pPr>
      <w:r w:rsidRPr="00F20D1F">
        <w:t xml:space="preserve"> (Позоваване: член 96, параграф 2, първа алинея, буква в), подточка ii) от Регламент (EС) № 1303/2013)</w:t>
      </w:r>
      <w:r w:rsidRPr="00F20D1F">
        <w:rPr>
          <w:rStyle w:val="FootnoteReferenc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440"/>
        <w:gridCol w:w="900"/>
        <w:gridCol w:w="1080"/>
        <w:gridCol w:w="900"/>
        <w:gridCol w:w="1080"/>
        <w:gridCol w:w="1620"/>
        <w:gridCol w:w="1298"/>
      </w:tblGrid>
      <w:tr w:rsidR="00934BB6" w:rsidRPr="00F20D1F" w:rsidTr="00A2143B">
        <w:trPr>
          <w:trHeight w:val="334"/>
        </w:trPr>
        <w:tc>
          <w:tcPr>
            <w:tcW w:w="2268" w:type="dxa"/>
            <w:gridSpan w:val="2"/>
          </w:tcPr>
          <w:p w:rsidR="00934BB6" w:rsidRPr="00FE126F" w:rsidRDefault="008C1133" w:rsidP="00A2143B">
            <w:pPr>
              <w:rPr>
                <w:b/>
                <w:i/>
                <w:sz w:val="18"/>
              </w:rPr>
            </w:pPr>
            <w:r w:rsidRPr="00FE126F">
              <w:rPr>
                <w:b/>
                <w:i/>
                <w:sz w:val="18"/>
              </w:rPr>
              <w:t>Приоритетна ос</w:t>
            </w:r>
          </w:p>
        </w:tc>
        <w:tc>
          <w:tcPr>
            <w:tcW w:w="6878" w:type="dxa"/>
            <w:gridSpan w:val="6"/>
            <w:shd w:val="clear" w:color="auto" w:fill="auto"/>
          </w:tcPr>
          <w:p w:rsidR="00EB5DA0" w:rsidRPr="00FE126F" w:rsidRDefault="008C1133" w:rsidP="008C1133">
            <w:pPr>
              <w:rPr>
                <w:b/>
                <w:i/>
                <w:sz w:val="18"/>
                <w:szCs w:val="18"/>
              </w:rPr>
            </w:pPr>
            <w:r w:rsidRPr="00FE126F">
              <w:rPr>
                <w:b/>
                <w:i/>
                <w:sz w:val="18"/>
                <w:szCs w:val="18"/>
              </w:rPr>
              <w:t>„Техническа помощ“</w:t>
            </w:r>
          </w:p>
        </w:tc>
      </w:tr>
      <w:tr w:rsidR="00934BB6" w:rsidRPr="00F20D1F" w:rsidTr="00A2143B">
        <w:trPr>
          <w:trHeight w:val="873"/>
        </w:trPr>
        <w:tc>
          <w:tcPr>
            <w:tcW w:w="828" w:type="dxa"/>
          </w:tcPr>
          <w:p w:rsidR="00934BB6" w:rsidRPr="00F20D1F" w:rsidRDefault="00934BB6" w:rsidP="00A2143B">
            <w:pPr>
              <w:rPr>
                <w:b/>
                <w:i/>
                <w:sz w:val="18"/>
                <w:szCs w:val="18"/>
              </w:rPr>
            </w:pPr>
            <w:r w:rsidRPr="00F20D1F">
              <w:rPr>
                <w:b/>
                <w:i/>
                <w:sz w:val="18"/>
              </w:rPr>
              <w:t>Идентификация</w:t>
            </w:r>
          </w:p>
        </w:tc>
        <w:tc>
          <w:tcPr>
            <w:tcW w:w="1440" w:type="dxa"/>
            <w:shd w:val="clear" w:color="auto" w:fill="auto"/>
          </w:tcPr>
          <w:p w:rsidR="00934BB6" w:rsidRPr="00F20D1F" w:rsidRDefault="00934BB6" w:rsidP="00A2143B">
            <w:pPr>
              <w:rPr>
                <w:b/>
                <w:i/>
                <w:sz w:val="18"/>
                <w:szCs w:val="18"/>
              </w:rPr>
            </w:pPr>
            <w:r w:rsidRPr="00F20D1F">
              <w:rPr>
                <w:b/>
                <w:i/>
                <w:sz w:val="18"/>
              </w:rPr>
              <w:t xml:space="preserve">Показател </w:t>
            </w:r>
          </w:p>
        </w:tc>
        <w:tc>
          <w:tcPr>
            <w:tcW w:w="900" w:type="dxa"/>
            <w:shd w:val="clear" w:color="auto" w:fill="auto"/>
          </w:tcPr>
          <w:p w:rsidR="00934BB6" w:rsidRPr="00F20D1F" w:rsidRDefault="00934BB6" w:rsidP="00A2143B">
            <w:pPr>
              <w:rPr>
                <w:b/>
                <w:i/>
                <w:sz w:val="18"/>
                <w:szCs w:val="18"/>
              </w:rPr>
            </w:pPr>
            <w:r w:rsidRPr="00F20D1F">
              <w:rPr>
                <w:b/>
                <w:i/>
                <w:sz w:val="18"/>
              </w:rPr>
              <w:t>Мерна единица</w:t>
            </w:r>
          </w:p>
        </w:tc>
        <w:tc>
          <w:tcPr>
            <w:tcW w:w="1080" w:type="dxa"/>
            <w:shd w:val="clear" w:color="auto" w:fill="auto"/>
          </w:tcPr>
          <w:p w:rsidR="00934BB6" w:rsidRPr="00F20D1F" w:rsidRDefault="00934BB6" w:rsidP="00A2143B">
            <w:pPr>
              <w:snapToGrid w:val="0"/>
              <w:rPr>
                <w:b/>
                <w:i/>
                <w:sz w:val="18"/>
                <w:szCs w:val="18"/>
              </w:rPr>
            </w:pPr>
            <w:r w:rsidRPr="00F20D1F">
              <w:rPr>
                <w:b/>
                <w:i/>
                <w:sz w:val="18"/>
              </w:rPr>
              <w:t xml:space="preserve">Базова стойност </w:t>
            </w:r>
          </w:p>
        </w:tc>
        <w:tc>
          <w:tcPr>
            <w:tcW w:w="900" w:type="dxa"/>
            <w:shd w:val="clear" w:color="auto" w:fill="auto"/>
          </w:tcPr>
          <w:p w:rsidR="00934BB6" w:rsidRPr="00F20D1F" w:rsidRDefault="00934BB6" w:rsidP="00A2143B">
            <w:pPr>
              <w:rPr>
                <w:b/>
                <w:i/>
                <w:sz w:val="18"/>
                <w:szCs w:val="18"/>
              </w:rPr>
            </w:pPr>
            <w:r w:rsidRPr="00F20D1F">
              <w:rPr>
                <w:b/>
                <w:i/>
                <w:sz w:val="18"/>
              </w:rPr>
              <w:t>Базова година</w:t>
            </w:r>
          </w:p>
        </w:tc>
        <w:tc>
          <w:tcPr>
            <w:tcW w:w="1080" w:type="dxa"/>
            <w:shd w:val="clear" w:color="auto" w:fill="auto"/>
          </w:tcPr>
          <w:p w:rsidR="00934BB6" w:rsidRPr="00F20D1F" w:rsidRDefault="00934BB6" w:rsidP="00A2143B">
            <w:pPr>
              <w:snapToGrid w:val="0"/>
              <w:rPr>
                <w:b/>
                <w:i/>
                <w:sz w:val="18"/>
                <w:szCs w:val="18"/>
              </w:rPr>
            </w:pPr>
            <w:r w:rsidRPr="00F20D1F">
              <w:rPr>
                <w:b/>
                <w:i/>
                <w:sz w:val="18"/>
              </w:rPr>
              <w:t>Целева стойност</w:t>
            </w:r>
            <w:r w:rsidRPr="00F20D1F">
              <w:rPr>
                <w:rStyle w:val="FootnoteReference"/>
                <w:b/>
                <w:i/>
                <w:sz w:val="18"/>
              </w:rPr>
              <w:footnoteReference w:id="80"/>
            </w:r>
            <w:r w:rsidRPr="00F20D1F">
              <w:rPr>
                <w:b/>
                <w:i/>
                <w:sz w:val="18"/>
              </w:rPr>
              <w:t xml:space="preserve"> (2023 г.) </w:t>
            </w:r>
          </w:p>
        </w:tc>
        <w:tc>
          <w:tcPr>
            <w:tcW w:w="1620" w:type="dxa"/>
            <w:shd w:val="clear" w:color="auto" w:fill="auto"/>
          </w:tcPr>
          <w:p w:rsidR="00934BB6" w:rsidRPr="00F20D1F" w:rsidRDefault="00934BB6" w:rsidP="00A2143B">
            <w:pPr>
              <w:rPr>
                <w:b/>
                <w:i/>
                <w:sz w:val="18"/>
                <w:szCs w:val="18"/>
              </w:rPr>
            </w:pPr>
            <w:r w:rsidRPr="00F20D1F">
              <w:rPr>
                <w:b/>
                <w:i/>
                <w:sz w:val="18"/>
              </w:rPr>
              <w:t>Източник на данните</w:t>
            </w:r>
          </w:p>
        </w:tc>
        <w:tc>
          <w:tcPr>
            <w:tcW w:w="1298" w:type="dxa"/>
            <w:shd w:val="clear" w:color="auto" w:fill="auto"/>
          </w:tcPr>
          <w:p w:rsidR="00934BB6" w:rsidRPr="00F20D1F" w:rsidRDefault="00934BB6" w:rsidP="00A2143B">
            <w:pPr>
              <w:rPr>
                <w:b/>
                <w:i/>
                <w:sz w:val="18"/>
                <w:szCs w:val="18"/>
              </w:rPr>
            </w:pPr>
            <w:r w:rsidRPr="00F20D1F">
              <w:rPr>
                <w:b/>
                <w:i/>
                <w:sz w:val="18"/>
              </w:rPr>
              <w:t>Честота на отчитане</w:t>
            </w:r>
          </w:p>
        </w:tc>
      </w:tr>
      <w:tr w:rsidR="00934BB6" w:rsidRPr="00F20D1F" w:rsidTr="00A2143B">
        <w:trPr>
          <w:trHeight w:val="472"/>
        </w:trPr>
        <w:tc>
          <w:tcPr>
            <w:tcW w:w="828" w:type="dxa"/>
          </w:tcPr>
          <w:p w:rsidR="00934BB6" w:rsidRPr="00F20D1F" w:rsidRDefault="00934BB6" w:rsidP="00BC1938">
            <w:pPr>
              <w:jc w:val="left"/>
              <w:rPr>
                <w:b/>
                <w:sz w:val="20"/>
              </w:rPr>
            </w:pPr>
            <w:r>
              <w:rPr>
                <w:b/>
                <w:sz w:val="20"/>
              </w:rPr>
              <w:t>1</w:t>
            </w:r>
            <w:r w:rsidR="00BC1938">
              <w:rPr>
                <w:b/>
                <w:sz w:val="20"/>
              </w:rPr>
              <w:t>4</w:t>
            </w:r>
          </w:p>
        </w:tc>
        <w:tc>
          <w:tcPr>
            <w:tcW w:w="1440" w:type="dxa"/>
            <w:shd w:val="clear" w:color="auto" w:fill="auto"/>
          </w:tcPr>
          <w:p w:rsidR="00934BB6" w:rsidRPr="00F20D1F" w:rsidRDefault="00934BB6" w:rsidP="00A2143B">
            <w:pPr>
              <w:jc w:val="left"/>
              <w:rPr>
                <w:b/>
                <w:sz w:val="20"/>
              </w:rPr>
            </w:pPr>
            <w:r w:rsidRPr="00F20D1F">
              <w:rPr>
                <w:sz w:val="20"/>
              </w:rPr>
              <w:t>Обучени хора, в съответствие с програмите за обучение</w:t>
            </w:r>
          </w:p>
        </w:tc>
        <w:tc>
          <w:tcPr>
            <w:tcW w:w="900" w:type="dxa"/>
            <w:shd w:val="clear" w:color="auto" w:fill="auto"/>
          </w:tcPr>
          <w:p w:rsidR="00934BB6" w:rsidRPr="00F20D1F" w:rsidRDefault="00934BB6" w:rsidP="00A2143B">
            <w:pPr>
              <w:rPr>
                <w:b/>
                <w:sz w:val="20"/>
              </w:rPr>
            </w:pPr>
            <w:r w:rsidRPr="00F20D1F">
              <w:rPr>
                <w:sz w:val="20"/>
              </w:rPr>
              <w:t>%</w:t>
            </w:r>
          </w:p>
        </w:tc>
        <w:tc>
          <w:tcPr>
            <w:tcW w:w="1080" w:type="dxa"/>
            <w:shd w:val="clear" w:color="auto" w:fill="auto"/>
          </w:tcPr>
          <w:p w:rsidR="00934BB6" w:rsidRPr="00F20D1F" w:rsidRDefault="00934BB6" w:rsidP="00A2143B">
            <w:pPr>
              <w:snapToGrid w:val="0"/>
              <w:rPr>
                <w:b/>
                <w:sz w:val="20"/>
              </w:rPr>
            </w:pPr>
            <w:r w:rsidRPr="00F20D1F">
              <w:rPr>
                <w:sz w:val="20"/>
              </w:rPr>
              <w:t>0</w:t>
            </w:r>
          </w:p>
        </w:tc>
        <w:tc>
          <w:tcPr>
            <w:tcW w:w="900" w:type="dxa"/>
            <w:shd w:val="clear" w:color="auto" w:fill="auto"/>
          </w:tcPr>
          <w:p w:rsidR="00934BB6" w:rsidRPr="00F20D1F" w:rsidRDefault="00934BB6" w:rsidP="00A2143B">
            <w:pPr>
              <w:rPr>
                <w:b/>
                <w:sz w:val="20"/>
              </w:rPr>
            </w:pPr>
            <w:r w:rsidRPr="00F20D1F">
              <w:rPr>
                <w:sz w:val="20"/>
              </w:rPr>
              <w:t>2013</w:t>
            </w:r>
          </w:p>
        </w:tc>
        <w:tc>
          <w:tcPr>
            <w:tcW w:w="1080" w:type="dxa"/>
            <w:shd w:val="clear" w:color="auto" w:fill="auto"/>
          </w:tcPr>
          <w:p w:rsidR="00934BB6" w:rsidRPr="00F20D1F" w:rsidRDefault="00934BB6" w:rsidP="00A2143B">
            <w:pPr>
              <w:snapToGrid w:val="0"/>
              <w:rPr>
                <w:b/>
                <w:sz w:val="20"/>
              </w:rPr>
            </w:pPr>
            <w:r w:rsidRPr="00F20D1F">
              <w:rPr>
                <w:sz w:val="20"/>
              </w:rPr>
              <w:t>100</w:t>
            </w:r>
          </w:p>
        </w:tc>
        <w:tc>
          <w:tcPr>
            <w:tcW w:w="1620" w:type="dxa"/>
            <w:shd w:val="clear" w:color="auto" w:fill="auto"/>
          </w:tcPr>
          <w:p w:rsidR="00934BB6" w:rsidRPr="00F20D1F" w:rsidRDefault="00934BB6" w:rsidP="00A2143B">
            <w:pPr>
              <w:jc w:val="left"/>
              <w:rPr>
                <w:b/>
                <w:sz w:val="20"/>
              </w:rPr>
            </w:pPr>
            <w:r w:rsidRPr="00F20D1F">
              <w:rPr>
                <w:sz w:val="20"/>
              </w:rPr>
              <w:t>Управляващ орган и Бенефициенти</w:t>
            </w:r>
          </w:p>
        </w:tc>
        <w:tc>
          <w:tcPr>
            <w:tcW w:w="1298" w:type="dxa"/>
            <w:shd w:val="clear" w:color="auto" w:fill="auto"/>
          </w:tcPr>
          <w:p w:rsidR="00934BB6" w:rsidRPr="00F20D1F" w:rsidRDefault="00736DD7" w:rsidP="00A2143B">
            <w:pPr>
              <w:rPr>
                <w:b/>
                <w:sz w:val="20"/>
              </w:rPr>
            </w:pPr>
            <w:r>
              <w:rPr>
                <w:sz w:val="20"/>
              </w:rPr>
              <w:t>На годишна база</w:t>
            </w:r>
          </w:p>
        </w:tc>
      </w:tr>
      <w:tr w:rsidR="00F843FB" w:rsidRPr="00F20D1F" w:rsidTr="00A2143B">
        <w:trPr>
          <w:trHeight w:val="472"/>
        </w:trPr>
        <w:tc>
          <w:tcPr>
            <w:tcW w:w="828" w:type="dxa"/>
          </w:tcPr>
          <w:p w:rsidR="00F843FB" w:rsidRDefault="008B3129" w:rsidP="008B3129">
            <w:pPr>
              <w:jc w:val="left"/>
              <w:rPr>
                <w:b/>
                <w:sz w:val="20"/>
              </w:rPr>
            </w:pPr>
            <w:r>
              <w:rPr>
                <w:b/>
                <w:sz w:val="20"/>
              </w:rPr>
              <w:t>15</w:t>
            </w:r>
          </w:p>
        </w:tc>
        <w:tc>
          <w:tcPr>
            <w:tcW w:w="1440" w:type="dxa"/>
            <w:shd w:val="clear" w:color="auto" w:fill="auto"/>
          </w:tcPr>
          <w:p w:rsidR="00F843FB" w:rsidRDefault="00F843FB" w:rsidP="00A2143B">
            <w:pPr>
              <w:jc w:val="left"/>
              <w:rPr>
                <w:sz w:val="20"/>
              </w:rPr>
            </w:pPr>
            <w:r>
              <w:rPr>
                <w:sz w:val="20"/>
              </w:rPr>
              <w:t>Изпълнени дейности по комуникационния план</w:t>
            </w:r>
          </w:p>
        </w:tc>
        <w:tc>
          <w:tcPr>
            <w:tcW w:w="900" w:type="dxa"/>
            <w:shd w:val="clear" w:color="auto" w:fill="auto"/>
          </w:tcPr>
          <w:p w:rsidR="00F843FB" w:rsidRDefault="00F843FB" w:rsidP="00A2143B">
            <w:pPr>
              <w:rPr>
                <w:sz w:val="20"/>
              </w:rPr>
            </w:pPr>
            <w:r>
              <w:rPr>
                <w:sz w:val="20"/>
              </w:rPr>
              <w:t>%</w:t>
            </w:r>
          </w:p>
        </w:tc>
        <w:tc>
          <w:tcPr>
            <w:tcW w:w="1080" w:type="dxa"/>
            <w:shd w:val="clear" w:color="auto" w:fill="auto"/>
          </w:tcPr>
          <w:p w:rsidR="00F843FB" w:rsidRDefault="00F843FB" w:rsidP="00A2143B">
            <w:pPr>
              <w:snapToGrid w:val="0"/>
              <w:rPr>
                <w:sz w:val="20"/>
              </w:rPr>
            </w:pPr>
            <w:r>
              <w:rPr>
                <w:sz w:val="20"/>
              </w:rPr>
              <w:t>0</w:t>
            </w:r>
          </w:p>
        </w:tc>
        <w:tc>
          <w:tcPr>
            <w:tcW w:w="900" w:type="dxa"/>
            <w:shd w:val="clear" w:color="auto" w:fill="auto"/>
          </w:tcPr>
          <w:p w:rsidR="00F843FB" w:rsidRDefault="00F843FB" w:rsidP="00A2143B">
            <w:pPr>
              <w:rPr>
                <w:sz w:val="20"/>
              </w:rPr>
            </w:pPr>
            <w:r>
              <w:rPr>
                <w:sz w:val="20"/>
              </w:rPr>
              <w:t>2013</w:t>
            </w:r>
          </w:p>
        </w:tc>
        <w:tc>
          <w:tcPr>
            <w:tcW w:w="1080" w:type="dxa"/>
            <w:shd w:val="clear" w:color="auto" w:fill="auto"/>
          </w:tcPr>
          <w:p w:rsidR="00F843FB" w:rsidRDefault="00F843FB" w:rsidP="00A2143B">
            <w:pPr>
              <w:snapToGrid w:val="0"/>
              <w:rPr>
                <w:sz w:val="20"/>
              </w:rPr>
            </w:pPr>
            <w:r>
              <w:rPr>
                <w:sz w:val="20"/>
              </w:rPr>
              <w:t>100%</w:t>
            </w:r>
          </w:p>
        </w:tc>
        <w:tc>
          <w:tcPr>
            <w:tcW w:w="1620" w:type="dxa"/>
            <w:shd w:val="clear" w:color="auto" w:fill="auto"/>
          </w:tcPr>
          <w:p w:rsidR="00F843FB" w:rsidRDefault="00F843FB" w:rsidP="00A2143B">
            <w:pPr>
              <w:jc w:val="left"/>
              <w:rPr>
                <w:sz w:val="20"/>
              </w:rPr>
            </w:pPr>
            <w:r>
              <w:rPr>
                <w:sz w:val="20"/>
              </w:rPr>
              <w:t>Управляващ орган</w:t>
            </w:r>
          </w:p>
        </w:tc>
        <w:tc>
          <w:tcPr>
            <w:tcW w:w="1298" w:type="dxa"/>
            <w:shd w:val="clear" w:color="auto" w:fill="auto"/>
          </w:tcPr>
          <w:p w:rsidR="00F843FB" w:rsidRDefault="00736DD7" w:rsidP="00A2143B">
            <w:pPr>
              <w:rPr>
                <w:sz w:val="20"/>
              </w:rPr>
            </w:pPr>
            <w:r w:rsidRPr="00736DD7">
              <w:rPr>
                <w:sz w:val="20"/>
              </w:rPr>
              <w:t>На годишна база</w:t>
            </w:r>
          </w:p>
        </w:tc>
      </w:tr>
      <w:tr w:rsidR="002158CB" w:rsidRPr="00F20D1F" w:rsidTr="00A2143B">
        <w:trPr>
          <w:trHeight w:val="472"/>
        </w:trPr>
        <w:tc>
          <w:tcPr>
            <w:tcW w:w="828" w:type="dxa"/>
          </w:tcPr>
          <w:p w:rsidR="002158CB" w:rsidRDefault="001F12A7" w:rsidP="001F12A7">
            <w:pPr>
              <w:jc w:val="left"/>
              <w:rPr>
                <w:b/>
                <w:sz w:val="20"/>
              </w:rPr>
            </w:pPr>
            <w:r>
              <w:rPr>
                <w:b/>
                <w:sz w:val="20"/>
              </w:rPr>
              <w:t>16</w:t>
            </w:r>
          </w:p>
        </w:tc>
        <w:tc>
          <w:tcPr>
            <w:tcW w:w="1440" w:type="dxa"/>
            <w:shd w:val="clear" w:color="auto" w:fill="auto"/>
          </w:tcPr>
          <w:p w:rsidR="002158CB" w:rsidRPr="00040DB6" w:rsidRDefault="002158CB" w:rsidP="005502BF">
            <w:pPr>
              <w:jc w:val="left"/>
              <w:rPr>
                <w:sz w:val="20"/>
                <w:highlight w:val="cyan"/>
              </w:rPr>
            </w:pPr>
            <w:r w:rsidRPr="00B11C72">
              <w:rPr>
                <w:sz w:val="20"/>
              </w:rPr>
              <w:t>Необходимо средно време за обработване на плащане към бенефициента</w:t>
            </w:r>
            <w:r w:rsidR="005502BF">
              <w:rPr>
                <w:sz w:val="20"/>
              </w:rPr>
              <w:t>,</w:t>
            </w:r>
            <w:r w:rsidR="00E20B07">
              <w:rPr>
                <w:sz w:val="20"/>
              </w:rPr>
              <w:t xml:space="preserve"> </w:t>
            </w:r>
            <w:r w:rsidRPr="00B11C72">
              <w:rPr>
                <w:sz w:val="20"/>
              </w:rPr>
              <w:t>считано от деня на подаване на искането до деня на възстановяване на плащането</w:t>
            </w:r>
          </w:p>
        </w:tc>
        <w:tc>
          <w:tcPr>
            <w:tcW w:w="900" w:type="dxa"/>
            <w:shd w:val="clear" w:color="auto" w:fill="auto"/>
          </w:tcPr>
          <w:p w:rsidR="002158CB" w:rsidRDefault="002158CB" w:rsidP="00A2143B">
            <w:pPr>
              <w:rPr>
                <w:sz w:val="20"/>
              </w:rPr>
            </w:pPr>
            <w:r>
              <w:rPr>
                <w:sz w:val="20"/>
              </w:rPr>
              <w:t>дни</w:t>
            </w:r>
          </w:p>
        </w:tc>
        <w:tc>
          <w:tcPr>
            <w:tcW w:w="1080" w:type="dxa"/>
            <w:shd w:val="clear" w:color="auto" w:fill="auto"/>
          </w:tcPr>
          <w:p w:rsidR="002158CB" w:rsidRPr="00E87345" w:rsidRDefault="00E929C1" w:rsidP="00F40CBD">
            <w:pPr>
              <w:snapToGrid w:val="0"/>
              <w:rPr>
                <w:sz w:val="20"/>
                <w:highlight w:val="yellow"/>
              </w:rPr>
            </w:pPr>
            <w:r>
              <w:rPr>
                <w:sz w:val="20"/>
              </w:rPr>
              <w:t>90</w:t>
            </w:r>
          </w:p>
        </w:tc>
        <w:tc>
          <w:tcPr>
            <w:tcW w:w="900" w:type="dxa"/>
            <w:shd w:val="clear" w:color="auto" w:fill="auto"/>
          </w:tcPr>
          <w:p w:rsidR="002158CB" w:rsidRDefault="002158CB" w:rsidP="00A2143B">
            <w:pPr>
              <w:rPr>
                <w:sz w:val="20"/>
              </w:rPr>
            </w:pPr>
            <w:r>
              <w:rPr>
                <w:sz w:val="20"/>
              </w:rPr>
              <w:t>2013</w:t>
            </w:r>
          </w:p>
        </w:tc>
        <w:tc>
          <w:tcPr>
            <w:tcW w:w="1080" w:type="dxa"/>
            <w:shd w:val="clear" w:color="auto" w:fill="auto"/>
          </w:tcPr>
          <w:p w:rsidR="002158CB" w:rsidRPr="0097128E" w:rsidRDefault="00E929C1" w:rsidP="00F40CBD">
            <w:pPr>
              <w:snapToGrid w:val="0"/>
              <w:rPr>
                <w:sz w:val="20"/>
                <w:highlight w:val="yellow"/>
              </w:rPr>
            </w:pPr>
            <w:r>
              <w:rPr>
                <w:sz w:val="20"/>
              </w:rPr>
              <w:t>80</w:t>
            </w:r>
          </w:p>
        </w:tc>
        <w:tc>
          <w:tcPr>
            <w:tcW w:w="1620" w:type="dxa"/>
            <w:shd w:val="clear" w:color="auto" w:fill="auto"/>
          </w:tcPr>
          <w:p w:rsidR="002158CB" w:rsidRDefault="002158CB" w:rsidP="00A2143B">
            <w:pPr>
              <w:jc w:val="left"/>
              <w:rPr>
                <w:sz w:val="20"/>
              </w:rPr>
            </w:pPr>
            <w:r>
              <w:rPr>
                <w:sz w:val="20"/>
              </w:rPr>
              <w:t>Управляващ орган</w:t>
            </w:r>
          </w:p>
        </w:tc>
        <w:tc>
          <w:tcPr>
            <w:tcW w:w="1298" w:type="dxa"/>
            <w:shd w:val="clear" w:color="auto" w:fill="auto"/>
          </w:tcPr>
          <w:p w:rsidR="002158CB" w:rsidRDefault="005E6753" w:rsidP="00A2143B">
            <w:pPr>
              <w:rPr>
                <w:sz w:val="20"/>
              </w:rPr>
            </w:pPr>
            <w:r w:rsidRPr="005E6753">
              <w:rPr>
                <w:sz w:val="20"/>
              </w:rPr>
              <w:t>На годишна база</w:t>
            </w:r>
          </w:p>
        </w:tc>
      </w:tr>
      <w:tr w:rsidR="002158CB" w:rsidRPr="00F20D1F" w:rsidTr="00A2143B">
        <w:trPr>
          <w:trHeight w:val="472"/>
        </w:trPr>
        <w:tc>
          <w:tcPr>
            <w:tcW w:w="828" w:type="dxa"/>
          </w:tcPr>
          <w:p w:rsidR="002158CB" w:rsidRDefault="00596426" w:rsidP="00596426">
            <w:pPr>
              <w:jc w:val="left"/>
              <w:rPr>
                <w:b/>
                <w:sz w:val="20"/>
              </w:rPr>
            </w:pPr>
            <w:r>
              <w:rPr>
                <w:b/>
                <w:sz w:val="20"/>
              </w:rPr>
              <w:t>17</w:t>
            </w:r>
          </w:p>
        </w:tc>
        <w:tc>
          <w:tcPr>
            <w:tcW w:w="1440" w:type="dxa"/>
            <w:shd w:val="clear" w:color="auto" w:fill="auto"/>
          </w:tcPr>
          <w:p w:rsidR="002158CB" w:rsidRDefault="002158CB" w:rsidP="00A2143B">
            <w:pPr>
              <w:jc w:val="left"/>
              <w:rPr>
                <w:sz w:val="20"/>
              </w:rPr>
            </w:pPr>
            <w:r>
              <w:rPr>
                <w:sz w:val="20"/>
              </w:rPr>
              <w:t>Средно време за оценка на проект</w:t>
            </w:r>
          </w:p>
        </w:tc>
        <w:tc>
          <w:tcPr>
            <w:tcW w:w="900" w:type="dxa"/>
            <w:shd w:val="clear" w:color="auto" w:fill="auto"/>
          </w:tcPr>
          <w:p w:rsidR="002158CB" w:rsidRDefault="002158CB" w:rsidP="00A2143B">
            <w:pPr>
              <w:rPr>
                <w:sz w:val="20"/>
              </w:rPr>
            </w:pPr>
            <w:r>
              <w:rPr>
                <w:sz w:val="20"/>
              </w:rPr>
              <w:t>дни</w:t>
            </w:r>
          </w:p>
        </w:tc>
        <w:tc>
          <w:tcPr>
            <w:tcW w:w="1080" w:type="dxa"/>
            <w:shd w:val="clear" w:color="auto" w:fill="auto"/>
          </w:tcPr>
          <w:p w:rsidR="002158CB" w:rsidRPr="00203F0D" w:rsidRDefault="00383400" w:rsidP="00A2143B">
            <w:pPr>
              <w:snapToGrid w:val="0"/>
              <w:rPr>
                <w:sz w:val="20"/>
                <w:highlight w:val="yellow"/>
                <w:lang w:val="en-US"/>
              </w:rPr>
            </w:pPr>
            <w:r>
              <w:rPr>
                <w:sz w:val="20"/>
              </w:rPr>
              <w:t>90</w:t>
            </w:r>
          </w:p>
        </w:tc>
        <w:tc>
          <w:tcPr>
            <w:tcW w:w="900" w:type="dxa"/>
            <w:shd w:val="clear" w:color="auto" w:fill="auto"/>
          </w:tcPr>
          <w:p w:rsidR="002158CB" w:rsidRDefault="002158CB" w:rsidP="00A2143B">
            <w:pPr>
              <w:rPr>
                <w:sz w:val="20"/>
              </w:rPr>
            </w:pPr>
            <w:r>
              <w:rPr>
                <w:sz w:val="20"/>
              </w:rPr>
              <w:t>2013</w:t>
            </w:r>
          </w:p>
        </w:tc>
        <w:tc>
          <w:tcPr>
            <w:tcW w:w="1080" w:type="dxa"/>
            <w:shd w:val="clear" w:color="auto" w:fill="auto"/>
          </w:tcPr>
          <w:p w:rsidR="002158CB" w:rsidRPr="00203F0D" w:rsidRDefault="00383400" w:rsidP="00D477B7">
            <w:pPr>
              <w:snapToGrid w:val="0"/>
              <w:rPr>
                <w:sz w:val="20"/>
                <w:highlight w:val="yellow"/>
                <w:lang w:val="en-US"/>
              </w:rPr>
            </w:pPr>
            <w:r>
              <w:rPr>
                <w:sz w:val="20"/>
              </w:rPr>
              <w:t>8</w:t>
            </w:r>
            <w:r w:rsidR="002158CB" w:rsidRPr="00203F0D">
              <w:rPr>
                <w:sz w:val="20"/>
                <w:lang w:val="en-US"/>
              </w:rPr>
              <w:t>5</w:t>
            </w:r>
          </w:p>
        </w:tc>
        <w:tc>
          <w:tcPr>
            <w:tcW w:w="1620" w:type="dxa"/>
            <w:shd w:val="clear" w:color="auto" w:fill="auto"/>
          </w:tcPr>
          <w:p w:rsidR="002158CB" w:rsidRDefault="002158CB" w:rsidP="00A2143B">
            <w:pPr>
              <w:jc w:val="left"/>
              <w:rPr>
                <w:sz w:val="20"/>
              </w:rPr>
            </w:pPr>
            <w:r>
              <w:rPr>
                <w:sz w:val="20"/>
              </w:rPr>
              <w:t>Управляващ орган</w:t>
            </w:r>
          </w:p>
        </w:tc>
        <w:tc>
          <w:tcPr>
            <w:tcW w:w="1298" w:type="dxa"/>
            <w:shd w:val="clear" w:color="auto" w:fill="auto"/>
          </w:tcPr>
          <w:p w:rsidR="002158CB" w:rsidRDefault="005E6753" w:rsidP="00A2143B">
            <w:pPr>
              <w:rPr>
                <w:sz w:val="20"/>
              </w:rPr>
            </w:pPr>
            <w:r w:rsidRPr="005E6753">
              <w:rPr>
                <w:sz w:val="20"/>
              </w:rPr>
              <w:t>На годишна база</w:t>
            </w:r>
          </w:p>
        </w:tc>
      </w:tr>
      <w:tr w:rsidR="002158CB" w:rsidRPr="00F20D1F" w:rsidTr="00A2143B">
        <w:trPr>
          <w:trHeight w:val="472"/>
        </w:trPr>
        <w:tc>
          <w:tcPr>
            <w:tcW w:w="828" w:type="dxa"/>
          </w:tcPr>
          <w:p w:rsidR="002158CB" w:rsidRDefault="001731D5" w:rsidP="001731D5">
            <w:pPr>
              <w:jc w:val="left"/>
              <w:rPr>
                <w:b/>
                <w:sz w:val="20"/>
              </w:rPr>
            </w:pPr>
            <w:r>
              <w:rPr>
                <w:b/>
                <w:sz w:val="20"/>
              </w:rPr>
              <w:t>18</w:t>
            </w:r>
          </w:p>
        </w:tc>
        <w:tc>
          <w:tcPr>
            <w:tcW w:w="1440" w:type="dxa"/>
            <w:shd w:val="clear" w:color="auto" w:fill="auto"/>
          </w:tcPr>
          <w:p w:rsidR="002158CB" w:rsidRPr="00040DB6" w:rsidRDefault="002158CB" w:rsidP="00A2143B">
            <w:pPr>
              <w:jc w:val="left"/>
              <w:rPr>
                <w:sz w:val="20"/>
                <w:highlight w:val="cyan"/>
              </w:rPr>
            </w:pPr>
            <w:r w:rsidRPr="00B11C72">
              <w:rPr>
                <w:sz w:val="20"/>
              </w:rPr>
              <w:t xml:space="preserve">Степен на обществена </w:t>
            </w:r>
            <w:r w:rsidRPr="00B11C72">
              <w:rPr>
                <w:sz w:val="20"/>
              </w:rPr>
              <w:lastRenderedPageBreak/>
              <w:t>информираност</w:t>
            </w:r>
            <w:r w:rsidRPr="002158CB" w:rsidDel="002158CB">
              <w:rPr>
                <w:sz w:val="20"/>
              </w:rPr>
              <w:t xml:space="preserve"> </w:t>
            </w:r>
          </w:p>
        </w:tc>
        <w:tc>
          <w:tcPr>
            <w:tcW w:w="900" w:type="dxa"/>
            <w:shd w:val="clear" w:color="auto" w:fill="auto"/>
          </w:tcPr>
          <w:p w:rsidR="002158CB" w:rsidRPr="00040DB6" w:rsidRDefault="002158CB" w:rsidP="00A2143B">
            <w:pPr>
              <w:rPr>
                <w:sz w:val="20"/>
              </w:rPr>
            </w:pPr>
            <w:r w:rsidRPr="00040DB6">
              <w:rPr>
                <w:sz w:val="20"/>
              </w:rPr>
              <w:lastRenderedPageBreak/>
              <w:t>%</w:t>
            </w:r>
          </w:p>
        </w:tc>
        <w:tc>
          <w:tcPr>
            <w:tcW w:w="1080" w:type="dxa"/>
            <w:shd w:val="clear" w:color="auto" w:fill="auto"/>
          </w:tcPr>
          <w:p w:rsidR="002158CB" w:rsidRPr="00040DB6" w:rsidRDefault="002158CB" w:rsidP="00A2143B">
            <w:pPr>
              <w:snapToGrid w:val="0"/>
              <w:rPr>
                <w:sz w:val="20"/>
                <w:lang w:val="en-US"/>
              </w:rPr>
            </w:pPr>
            <w:r w:rsidRPr="00040DB6">
              <w:rPr>
                <w:sz w:val="20"/>
              </w:rPr>
              <w:t>0</w:t>
            </w:r>
          </w:p>
        </w:tc>
        <w:tc>
          <w:tcPr>
            <w:tcW w:w="900" w:type="dxa"/>
            <w:shd w:val="clear" w:color="auto" w:fill="auto"/>
          </w:tcPr>
          <w:p w:rsidR="002158CB" w:rsidRPr="00040DB6" w:rsidRDefault="002158CB" w:rsidP="00A2143B">
            <w:pPr>
              <w:rPr>
                <w:sz w:val="20"/>
              </w:rPr>
            </w:pPr>
            <w:r w:rsidRPr="00040DB6">
              <w:rPr>
                <w:sz w:val="20"/>
              </w:rPr>
              <w:t>2013</w:t>
            </w:r>
          </w:p>
        </w:tc>
        <w:tc>
          <w:tcPr>
            <w:tcW w:w="1080" w:type="dxa"/>
            <w:shd w:val="clear" w:color="auto" w:fill="auto"/>
          </w:tcPr>
          <w:p w:rsidR="002158CB" w:rsidRPr="00040DB6" w:rsidRDefault="009A64A6" w:rsidP="007610D6">
            <w:pPr>
              <w:snapToGrid w:val="0"/>
              <w:jc w:val="left"/>
              <w:rPr>
                <w:sz w:val="20"/>
                <w:highlight w:val="cyan"/>
                <w:lang w:val="en-US"/>
              </w:rPr>
            </w:pPr>
            <w:r>
              <w:rPr>
                <w:sz w:val="20"/>
              </w:rPr>
              <w:t>30%</w:t>
            </w:r>
          </w:p>
        </w:tc>
        <w:tc>
          <w:tcPr>
            <w:tcW w:w="1620" w:type="dxa"/>
            <w:shd w:val="clear" w:color="auto" w:fill="auto"/>
          </w:tcPr>
          <w:p w:rsidR="002158CB" w:rsidRDefault="002158CB" w:rsidP="00A2143B">
            <w:pPr>
              <w:jc w:val="left"/>
              <w:rPr>
                <w:sz w:val="20"/>
              </w:rPr>
            </w:pPr>
            <w:r w:rsidRPr="00A53B3A">
              <w:rPr>
                <w:sz w:val="20"/>
              </w:rPr>
              <w:t>Управляващ орган</w:t>
            </w:r>
            <w:r>
              <w:rPr>
                <w:sz w:val="20"/>
              </w:rPr>
              <w:t xml:space="preserve"> </w:t>
            </w:r>
          </w:p>
        </w:tc>
        <w:tc>
          <w:tcPr>
            <w:tcW w:w="1298" w:type="dxa"/>
            <w:shd w:val="clear" w:color="auto" w:fill="auto"/>
          </w:tcPr>
          <w:p w:rsidR="002158CB" w:rsidRDefault="005E6753" w:rsidP="00A2143B">
            <w:pPr>
              <w:rPr>
                <w:sz w:val="20"/>
              </w:rPr>
            </w:pPr>
            <w:r w:rsidRPr="005E6753">
              <w:rPr>
                <w:sz w:val="20"/>
              </w:rPr>
              <w:t>На годишна база</w:t>
            </w:r>
          </w:p>
        </w:tc>
      </w:tr>
      <w:tr w:rsidR="00EB04F7" w:rsidRPr="00F20D1F" w:rsidTr="00A2143B">
        <w:trPr>
          <w:trHeight w:val="472"/>
        </w:trPr>
        <w:tc>
          <w:tcPr>
            <w:tcW w:w="828" w:type="dxa"/>
          </w:tcPr>
          <w:p w:rsidR="00EB04F7" w:rsidRDefault="00EB04F7" w:rsidP="001731D5">
            <w:pPr>
              <w:jc w:val="left"/>
              <w:rPr>
                <w:b/>
                <w:sz w:val="20"/>
              </w:rPr>
            </w:pPr>
            <w:r>
              <w:rPr>
                <w:b/>
                <w:sz w:val="20"/>
              </w:rPr>
              <w:t>19</w:t>
            </w:r>
          </w:p>
        </w:tc>
        <w:tc>
          <w:tcPr>
            <w:tcW w:w="1440" w:type="dxa"/>
            <w:shd w:val="clear" w:color="auto" w:fill="auto"/>
          </w:tcPr>
          <w:p w:rsidR="00EB04F7" w:rsidRPr="00B11C72" w:rsidRDefault="00EB04F7" w:rsidP="00A2143B">
            <w:pPr>
              <w:jc w:val="left"/>
              <w:rPr>
                <w:sz w:val="20"/>
              </w:rPr>
            </w:pPr>
            <w:r>
              <w:rPr>
                <w:sz w:val="20"/>
              </w:rPr>
              <w:t>Дял на разходите за обезпечаване на проверки на място</w:t>
            </w:r>
          </w:p>
        </w:tc>
        <w:tc>
          <w:tcPr>
            <w:tcW w:w="900" w:type="dxa"/>
            <w:shd w:val="clear" w:color="auto" w:fill="auto"/>
          </w:tcPr>
          <w:p w:rsidR="00EB04F7" w:rsidRPr="00040DB6" w:rsidRDefault="00EB04F7" w:rsidP="00A2143B">
            <w:pPr>
              <w:rPr>
                <w:sz w:val="20"/>
              </w:rPr>
            </w:pPr>
            <w:r w:rsidRPr="00EB04F7">
              <w:rPr>
                <w:sz w:val="20"/>
              </w:rPr>
              <w:t>%</w:t>
            </w:r>
          </w:p>
        </w:tc>
        <w:tc>
          <w:tcPr>
            <w:tcW w:w="1080" w:type="dxa"/>
            <w:shd w:val="clear" w:color="auto" w:fill="auto"/>
          </w:tcPr>
          <w:p w:rsidR="00EB04F7" w:rsidRPr="00040DB6" w:rsidRDefault="00EB04F7" w:rsidP="00A2143B">
            <w:pPr>
              <w:snapToGrid w:val="0"/>
              <w:rPr>
                <w:sz w:val="20"/>
              </w:rPr>
            </w:pPr>
            <w:r>
              <w:rPr>
                <w:sz w:val="20"/>
              </w:rPr>
              <w:t>0</w:t>
            </w:r>
          </w:p>
        </w:tc>
        <w:tc>
          <w:tcPr>
            <w:tcW w:w="900" w:type="dxa"/>
            <w:shd w:val="clear" w:color="auto" w:fill="auto"/>
          </w:tcPr>
          <w:p w:rsidR="00EB04F7" w:rsidRPr="00040DB6" w:rsidRDefault="00EB04F7" w:rsidP="00A2143B">
            <w:pPr>
              <w:rPr>
                <w:sz w:val="20"/>
              </w:rPr>
            </w:pPr>
            <w:r>
              <w:rPr>
                <w:sz w:val="20"/>
              </w:rPr>
              <w:t>2013</w:t>
            </w:r>
          </w:p>
        </w:tc>
        <w:tc>
          <w:tcPr>
            <w:tcW w:w="1080" w:type="dxa"/>
            <w:shd w:val="clear" w:color="auto" w:fill="auto"/>
          </w:tcPr>
          <w:p w:rsidR="00EB04F7" w:rsidRDefault="00EB04F7" w:rsidP="007610D6">
            <w:pPr>
              <w:snapToGrid w:val="0"/>
              <w:jc w:val="left"/>
              <w:rPr>
                <w:sz w:val="20"/>
              </w:rPr>
            </w:pPr>
            <w:r>
              <w:rPr>
                <w:sz w:val="20"/>
              </w:rPr>
              <w:t>100 %</w:t>
            </w:r>
          </w:p>
        </w:tc>
        <w:tc>
          <w:tcPr>
            <w:tcW w:w="1620" w:type="dxa"/>
            <w:shd w:val="clear" w:color="auto" w:fill="auto"/>
          </w:tcPr>
          <w:p w:rsidR="00EB04F7" w:rsidRPr="00A53B3A" w:rsidRDefault="00EB04F7" w:rsidP="00A2143B">
            <w:pPr>
              <w:jc w:val="left"/>
              <w:rPr>
                <w:sz w:val="20"/>
              </w:rPr>
            </w:pPr>
            <w:r w:rsidRPr="00EB04F7">
              <w:rPr>
                <w:sz w:val="20"/>
              </w:rPr>
              <w:t>Управляващ орган</w:t>
            </w:r>
          </w:p>
        </w:tc>
        <w:tc>
          <w:tcPr>
            <w:tcW w:w="1298" w:type="dxa"/>
            <w:shd w:val="clear" w:color="auto" w:fill="auto"/>
          </w:tcPr>
          <w:p w:rsidR="00EB04F7" w:rsidRPr="00A53B3A" w:rsidRDefault="005E6753" w:rsidP="00A2143B">
            <w:pPr>
              <w:rPr>
                <w:sz w:val="20"/>
              </w:rPr>
            </w:pPr>
            <w:r w:rsidRPr="005E6753">
              <w:rPr>
                <w:sz w:val="20"/>
              </w:rPr>
              <w:t>На годишна база</w:t>
            </w:r>
          </w:p>
        </w:tc>
      </w:tr>
    </w:tbl>
    <w:p w:rsidR="00EB04F7" w:rsidRDefault="00EB04F7" w:rsidP="00355925">
      <w:pPr>
        <w:rPr>
          <w:b/>
        </w:rPr>
      </w:pPr>
    </w:p>
    <w:p w:rsidR="00E017FB" w:rsidRPr="00F20D1F" w:rsidRDefault="00AD4AED" w:rsidP="00355925">
      <w:pPr>
        <w:rPr>
          <w:b/>
        </w:rPr>
      </w:pPr>
      <w:r w:rsidRPr="00F20D1F">
        <w:rPr>
          <w:b/>
        </w:rPr>
        <w:t xml:space="preserve">2.Б.6 </w:t>
      </w:r>
      <w:r w:rsidRPr="00F20D1F">
        <w:tab/>
      </w:r>
      <w:r w:rsidRPr="00F20D1F">
        <w:rPr>
          <w:b/>
        </w:rPr>
        <w:t>Действия, които ще получат подкрепа, и очакваният им принос за постигането на специфичните цели</w:t>
      </w:r>
      <w:r w:rsidRPr="00F20D1F">
        <w:t xml:space="preserve"> (по приоритетни оси)</w:t>
      </w:r>
    </w:p>
    <w:p w:rsidR="00AD4AED" w:rsidRPr="00F20D1F" w:rsidRDefault="00AD4AED" w:rsidP="00355925">
      <w:r w:rsidRPr="00F20D1F">
        <w:t xml:space="preserve"> (Позоваване: член 96, параграф 2, първа алинея, буква в), подточки i) и ii) от Регламент (EС) № 1303/2013) </w:t>
      </w:r>
    </w:p>
    <w:p w:rsidR="00E017FB" w:rsidRPr="00F20D1F" w:rsidRDefault="00686A86" w:rsidP="00355925">
      <w:pPr>
        <w:ind w:left="851" w:hanging="851"/>
        <w:rPr>
          <w:i/>
        </w:rPr>
      </w:pPr>
      <w:r w:rsidRPr="00F20D1F">
        <w:rPr>
          <w:b/>
          <w:i/>
        </w:rPr>
        <w:t>2.Б.6.1</w:t>
      </w:r>
      <w:r w:rsidRPr="00F20D1F">
        <w:tab/>
      </w:r>
      <w:r w:rsidRPr="00F20D1F">
        <w:rPr>
          <w:i/>
        </w:rPr>
        <w:t>Описание на действията, които ще получат подкрепа, и на очаквания им принос за постигането на специфичните цели</w:t>
      </w:r>
    </w:p>
    <w:p w:rsidR="00AD4AED" w:rsidRPr="00F20D1F" w:rsidRDefault="00AD4AED" w:rsidP="00355925">
      <w:pPr>
        <w:ind w:left="851" w:hanging="851"/>
      </w:pPr>
      <w:r w:rsidRPr="00F20D1F">
        <w:rPr>
          <w:i/>
        </w:rPr>
        <w:t xml:space="preserve"> </w:t>
      </w:r>
      <w:r w:rsidRPr="00F20D1F">
        <w:t>(Позоваване: член 96, параграф 2, първа алинея, буква в), подточки i) и iii) от Регламент (EС) № 1303/2013)</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053"/>
      </w:tblGrid>
      <w:tr w:rsidR="00AD4AED" w:rsidRPr="00F20D1F" w:rsidTr="00F82005">
        <w:trPr>
          <w:trHeight w:val="518"/>
        </w:trPr>
        <w:tc>
          <w:tcPr>
            <w:tcW w:w="2235" w:type="dxa"/>
            <w:shd w:val="clear" w:color="auto" w:fill="auto"/>
          </w:tcPr>
          <w:p w:rsidR="00AD4AED" w:rsidRPr="00F20D1F" w:rsidRDefault="00055AC8" w:rsidP="00F03C1E">
            <w:pPr>
              <w:rPr>
                <w:i/>
                <w:color w:val="8DB3E2"/>
                <w:sz w:val="18"/>
                <w:szCs w:val="18"/>
              </w:rPr>
            </w:pPr>
            <w:r w:rsidRPr="00F20D1F">
              <w:rPr>
                <w:i/>
              </w:rPr>
              <w:t>Приоритетна ос</w:t>
            </w:r>
          </w:p>
        </w:tc>
        <w:tc>
          <w:tcPr>
            <w:tcW w:w="7053" w:type="dxa"/>
            <w:shd w:val="clear" w:color="auto" w:fill="auto"/>
          </w:tcPr>
          <w:p w:rsidR="00AD4AED" w:rsidRPr="00F20D1F" w:rsidRDefault="005F0447" w:rsidP="00F03C1E">
            <w:pPr>
              <w:rPr>
                <w:i/>
                <w:color w:val="8DB3E2"/>
                <w:sz w:val="18"/>
                <w:szCs w:val="18"/>
              </w:rPr>
            </w:pPr>
            <w:r w:rsidRPr="00F20D1F">
              <w:rPr>
                <w:i/>
              </w:rPr>
              <w:t>„Техническа помощ”</w:t>
            </w:r>
          </w:p>
        </w:tc>
      </w:tr>
      <w:tr w:rsidR="00AD4AED" w:rsidRPr="0082278A" w:rsidTr="00F82005">
        <w:trPr>
          <w:trHeight w:val="662"/>
        </w:trPr>
        <w:tc>
          <w:tcPr>
            <w:tcW w:w="9288" w:type="dxa"/>
            <w:gridSpan w:val="2"/>
            <w:shd w:val="clear" w:color="auto" w:fill="auto"/>
          </w:tcPr>
          <w:p w:rsidR="005F0447" w:rsidRPr="00D50D41" w:rsidRDefault="005F0447" w:rsidP="004546BF">
            <w:pPr>
              <w:pStyle w:val="ListParagraph"/>
              <w:overflowPunct w:val="0"/>
              <w:autoSpaceDE w:val="0"/>
              <w:autoSpaceDN w:val="0"/>
              <w:adjustRightInd w:val="0"/>
              <w:spacing w:before="120" w:after="0"/>
              <w:ind w:left="0"/>
              <w:textAlignment w:val="baseline"/>
              <w:rPr>
                <w:b/>
                <w:szCs w:val="24"/>
                <w:lang w:val="bg-BG"/>
              </w:rPr>
            </w:pPr>
            <w:r w:rsidRPr="00D50D41">
              <w:rPr>
                <w:b/>
                <w:szCs w:val="24"/>
                <w:lang w:val="bg-BG"/>
              </w:rPr>
              <w:t>Дейности, насочени към успешното приключване на ОПТ (програмен период 2007-2013 г.) и подготовка  на следващия програмен период 2021-2027 г.:</w:t>
            </w:r>
          </w:p>
          <w:p w:rsidR="005F0447" w:rsidRPr="00D50D41" w:rsidRDefault="005F0447"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D50D41">
              <w:rPr>
                <w:szCs w:val="24"/>
                <w:lang w:val="bg-BG"/>
              </w:rPr>
              <w:t>подготовка на проучвания, анализи и оценки във връзка с изпълнението и приключването на ОПТ 2007-2013 г.;</w:t>
            </w:r>
          </w:p>
          <w:p w:rsidR="005F0447" w:rsidRPr="00D50D41" w:rsidRDefault="005F0447"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D50D41">
              <w:rPr>
                <w:szCs w:val="24"/>
                <w:lang w:val="bg-BG"/>
              </w:rPr>
              <w:t>извършване на специализирани дейности по верификация, контрол и одит във връзка с приключването на ОПТ 2007-2013 г.;</w:t>
            </w:r>
          </w:p>
          <w:p w:rsidR="005F0447" w:rsidRPr="00D50D41" w:rsidRDefault="005F0447"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D50D41">
              <w:rPr>
                <w:szCs w:val="24"/>
                <w:lang w:val="bg-BG"/>
              </w:rPr>
              <w:t xml:space="preserve">подготовка на необходими документи във връзка с приключването на ОПТ 2007-2013 г., включително окончателен доклад и декларация за приключването на програмата; </w:t>
            </w:r>
          </w:p>
          <w:p w:rsidR="005F0447" w:rsidRPr="00D50D41" w:rsidRDefault="005F0447"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D50D41">
              <w:rPr>
                <w:szCs w:val="24"/>
                <w:lang w:val="bg-BG"/>
              </w:rPr>
              <w:t>изпълнение на предвидените</w:t>
            </w:r>
            <w:r w:rsidR="003A5612" w:rsidRPr="00D50D41">
              <w:rPr>
                <w:szCs w:val="24"/>
                <w:lang w:val="bg-BG"/>
              </w:rPr>
              <w:t xml:space="preserve"> </w:t>
            </w:r>
            <w:r w:rsidRPr="00D50D41">
              <w:rPr>
                <w:szCs w:val="24"/>
                <w:lang w:val="bg-BG"/>
              </w:rPr>
              <w:t>комуникационни дейности и дейности по информация и публичност, във връзка с приключването на ОПТ 2007-2013 г., включително провеждане на заключителните заседания на Комитета за наблюдение на програмата;</w:t>
            </w:r>
          </w:p>
          <w:p w:rsidR="005F0447" w:rsidRPr="00D50D41" w:rsidRDefault="005F0447"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D50D41">
              <w:rPr>
                <w:szCs w:val="24"/>
                <w:lang w:val="bg-BG"/>
              </w:rPr>
              <w:t>подпомагане на подготовката на оперативната програма за периода 2014-2020 г. (консултации, проучвания, наръчници и др.).</w:t>
            </w:r>
          </w:p>
          <w:p w:rsidR="005F0447" w:rsidRPr="00D50D41" w:rsidRDefault="005F0447" w:rsidP="00E20B07">
            <w:pPr>
              <w:pStyle w:val="ListParagraph"/>
              <w:overflowPunct w:val="0"/>
              <w:autoSpaceDE w:val="0"/>
              <w:autoSpaceDN w:val="0"/>
              <w:adjustRightInd w:val="0"/>
              <w:spacing w:before="120" w:after="120"/>
              <w:ind w:left="0"/>
              <w:contextualSpacing/>
              <w:textAlignment w:val="baseline"/>
              <w:rPr>
                <w:b/>
                <w:szCs w:val="24"/>
                <w:lang w:val="bg-BG"/>
              </w:rPr>
            </w:pPr>
            <w:r w:rsidRPr="00D50D41">
              <w:rPr>
                <w:b/>
                <w:szCs w:val="24"/>
                <w:lang w:val="bg-BG"/>
              </w:rPr>
              <w:t>Дейности, насочени към укрепване и повишаване на административния капацитет на Управляващия орган и бенефициентите по ОПТТИ:</w:t>
            </w:r>
          </w:p>
          <w:p w:rsidR="005F0447" w:rsidRPr="00D50D41" w:rsidRDefault="005F0447"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D50D41">
              <w:rPr>
                <w:szCs w:val="24"/>
                <w:lang w:val="bg-BG"/>
              </w:rPr>
              <w:t xml:space="preserve">осигуряване въвеждането на мотивационна </w:t>
            </w:r>
            <w:r w:rsidR="00902BD9" w:rsidRPr="00D50D41">
              <w:rPr>
                <w:szCs w:val="24"/>
                <w:lang w:val="bg-BG"/>
              </w:rPr>
              <w:t>схема</w:t>
            </w:r>
            <w:r w:rsidRPr="00D50D41">
              <w:rPr>
                <w:szCs w:val="24"/>
                <w:lang w:val="bg-BG"/>
              </w:rPr>
              <w:t xml:space="preserve"> за служителите на Управляващия орган и на бенефициентите по програмата за извършване на работа и полагане на извънреден труд по управление и изпълнение на дейностите, във връзка със Структурните и Кохезионния фондове; обезпечаване на разходи за възнаграждения, допълнително заплащане и осигурителни вноски на служителите - в съответствие с разработените национални правила;</w:t>
            </w:r>
          </w:p>
          <w:p w:rsidR="00897A5D"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създаване на отделна структура за извършване на възнагражденията, допълнителното заплащане и осигурителните вноски на служителите;</w:t>
            </w:r>
          </w:p>
          <w:p w:rsidR="00897A5D"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разработване и внедряване на стратегия за развитие на човешките ресурси, включваща процедури за назначаване, развитие на персонала, механизъм за задържане на персонала и др.;</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lastRenderedPageBreak/>
              <w:t>осигуряване на средства за настаняване и командировъчни за служителите, отговорни за управлението и изпълнението на дейностите по Структурните и Кохезионния фондове, например за извършване на одити и проверки на място, пътувания в чужбина, във връзка с управлението на дейностите по програмата;</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подготовка, организиране и провеждане на специализирани обучения  на служителите, отговорни за управлението и изпълнението на дейностите по Структурните и Кохезионния фондове, в това число разходи за наемане на зали и оборудване, такси за обучители, такси за участие в обучителни курсове на служителите, подготовка и копиране на материали, както и кетъринг, ако е подходящо;</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подобряване на материално-техническата база, включително и  наем, лизинг, покупка и/или застраховане на оборудване, необходимо на служителите на УО и на бенефициентите да извършват дейностите си по програмиране/идентифициране, подготовка, финансово управление, наблюдение , отчетност и контрол на изпълнението на проектите/операциите по ОПТТИ;</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организация на дейността на Комитета за наблюдение на ОПТТИ, на заседанията на под-комитетите за наблюдение, в случай че бъдат създадени в процеса на изпълнение на програмата (включително  административни и логистични разходи);</w:t>
            </w:r>
          </w:p>
          <w:p w:rsidR="005F0447" w:rsidRPr="005242C7"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 xml:space="preserve">организация на семинари, работни срещи, включително разходи за зала, за наем на мултимедийно оборудване, озвучителни системи, изготвяне, копиране/отпечатване и раздаване на протоколи и др.документи, както  и </w:t>
            </w:r>
            <w:r w:rsidRPr="005242C7">
              <w:rPr>
                <w:szCs w:val="24"/>
                <w:lang w:val="bg-BG"/>
              </w:rPr>
              <w:t>устен и писмен превод, кетъринг  при необходимост</w:t>
            </w:r>
            <w:r w:rsidR="005242C7">
              <w:rPr>
                <w:szCs w:val="24"/>
                <w:lang w:val="bg-BG"/>
              </w:rPr>
              <w:t>;</w:t>
            </w:r>
          </w:p>
          <w:p w:rsidR="0097128E" w:rsidRPr="005242C7" w:rsidRDefault="00E20B07" w:rsidP="0059575C">
            <w:pPr>
              <w:numPr>
                <w:ilvl w:val="0"/>
                <w:numId w:val="37"/>
              </w:numPr>
              <w:tabs>
                <w:tab w:val="left" w:pos="709"/>
              </w:tabs>
              <w:rPr>
                <w:rFonts w:eastAsia="Times New Roman"/>
                <w:szCs w:val="24"/>
              </w:rPr>
            </w:pPr>
            <w:r>
              <w:rPr>
                <w:rFonts w:eastAsia="Times New Roman"/>
                <w:szCs w:val="24"/>
              </w:rPr>
              <w:t>помощ</w:t>
            </w:r>
            <w:r w:rsidR="005242C7">
              <w:rPr>
                <w:rFonts w:eastAsia="Times New Roman"/>
                <w:szCs w:val="24"/>
              </w:rPr>
              <w:t xml:space="preserve"> от международни финансови институции в специфични области като разработване на секторни политики, подкрепа в управлението на проекти, мерки за изграждане на капацитет и др.</w:t>
            </w:r>
          </w:p>
          <w:p w:rsidR="005F0447" w:rsidRPr="00D50D41" w:rsidRDefault="0060430E" w:rsidP="00EC396E">
            <w:pPr>
              <w:pStyle w:val="ListParagraph"/>
              <w:overflowPunct w:val="0"/>
              <w:autoSpaceDE w:val="0"/>
              <w:autoSpaceDN w:val="0"/>
              <w:adjustRightInd w:val="0"/>
              <w:spacing w:after="120"/>
              <w:ind w:left="0"/>
              <w:contextualSpacing/>
              <w:textAlignment w:val="baseline"/>
              <w:rPr>
                <w:b/>
                <w:szCs w:val="24"/>
                <w:lang w:val="bg-BG"/>
              </w:rPr>
            </w:pPr>
            <w:r w:rsidRPr="005242C7">
              <w:rPr>
                <w:b/>
                <w:szCs w:val="24"/>
                <w:lang w:val="bg-BG"/>
              </w:rPr>
              <w:t>Дейности, насочени към ефективна</w:t>
            </w:r>
            <w:r w:rsidRPr="00203F0D">
              <w:rPr>
                <w:b/>
                <w:szCs w:val="24"/>
                <w:lang w:val="bg-BG"/>
              </w:rPr>
              <w:t xml:space="preserve"> подготовка, изпълнение, мониторинг, контрол, оценка и популяризиране на инвестициите в транспорта: </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подготовка и актуализация на стратегически и програмни документи в областта на транспорта, включително изпълнение на предварителните условия в сектор „транспорт” за програмен период 2014-2020 г., средносрочен преглед и актуализация на Стратегия за развитието на транспортния сектор на Република България до 2020 г., актуализация на транспортния модел/на ОГПТ/ и др. в съответствие с новите тенденции в европейската и националната политики и съобразно препоръки на ЕК;</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подготовка и актуализация на предпроектни и технически проучвания, бази данни и др.;</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ab/>
              <w:t>разработване и изпълнение на план за мониторинг на околната среда;</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разработване на наръчник за подготовка и изпълнение на мерки за смекчаване на негативното въздействие върху околната среда при реализацията на инфраструктурните проекти;</w:t>
            </w:r>
          </w:p>
          <w:p w:rsidR="00897A5D"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разработване на механизъм за определяне и оценка на риска и предприемане на ефективни и съответстващи мерки за превенция на измамите и корупционните практики при изпълнението на ОПТТИ;</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 xml:space="preserve">предоставяне на техническа помощ, включително проучвания, анализи и оценки (предварителни, текущи и последващи), както и консултантски услуги от национални и международни експерти, във връзка с различни аспекти на </w:t>
            </w:r>
            <w:r w:rsidRPr="00203F0D">
              <w:rPr>
                <w:szCs w:val="24"/>
                <w:lang w:val="bg-BG"/>
              </w:rPr>
              <w:lastRenderedPageBreak/>
              <w:t>системата за управление и изпълнение на дейностите по Структурните и Кохезионния фондове, в това число и изготвяне на тръжни спецификации;</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Специализирана външна експертиза при изпълнението на дейности по мониторинг, управлението и финансов контрол на програмата;</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Осигуряване на подкрепа за подготовката на проектите за финансиране в рамките на ОПТТИ;</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 xml:space="preserve">подготовка, мониторинг и актуализация на Комуникационния план на програмата; </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провеждане на мащабни информационни кампании;</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провеждане на семинари и конференции, разходи за зала, мултимедийно оборудване, озвучителни системи;</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разпространяване на информация и популяризиране на ниво програма, включително изготвяне, копиране/ отпечатване и публикуване на промоционални материали, използване на съответните медии и комуникационни инструменти (печатни издания, изложби, табели, радио, телевизия, видео/ DVD материали, интернет страници). Тук се включват и целевите инициативи за укрепване ролята и мястото на програмата сред различните партньорски организации, инициативите за популяризиране на програмата посредством представяния, достъпни за хората с увреждания (разходи за място на провеждане и лектори, за отпечатване и популяризиране, създаване на интернет страници, превод, и използване услугите на посредници);</w:t>
            </w:r>
          </w:p>
          <w:p w:rsidR="00934BB6" w:rsidRPr="00D50D41" w:rsidRDefault="001856E3"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D50D41">
              <w:rPr>
                <w:szCs w:val="24"/>
              </w:rPr>
              <w:tab/>
              <w:t>провеждане на социологически проучвания.</w:t>
            </w:r>
          </w:p>
          <w:p w:rsidR="005F0447" w:rsidRDefault="0082278A" w:rsidP="0082278A">
            <w:pPr>
              <w:overflowPunct w:val="0"/>
              <w:autoSpaceDE w:val="0"/>
              <w:autoSpaceDN w:val="0"/>
              <w:adjustRightInd w:val="0"/>
              <w:spacing w:after="0"/>
              <w:textAlignment w:val="baseline"/>
              <w:rPr>
                <w:szCs w:val="24"/>
              </w:rPr>
            </w:pPr>
            <w:r w:rsidRPr="0082278A">
              <w:rPr>
                <w:b/>
                <w:szCs w:val="24"/>
              </w:rPr>
              <w:t>Дейности, насочени</w:t>
            </w:r>
            <w:r>
              <w:rPr>
                <w:b/>
                <w:szCs w:val="24"/>
              </w:rPr>
              <w:t xml:space="preserve"> към прилагане на Директива 2014/24 от 26.02.2014 г. </w:t>
            </w:r>
            <w:r>
              <w:rPr>
                <w:szCs w:val="24"/>
              </w:rPr>
              <w:t>относно задължителното прилагане на електронни търгове</w:t>
            </w:r>
          </w:p>
          <w:p w:rsidR="0082278A" w:rsidRDefault="0082278A" w:rsidP="0082278A">
            <w:pPr>
              <w:overflowPunct w:val="0"/>
              <w:autoSpaceDE w:val="0"/>
              <w:autoSpaceDN w:val="0"/>
              <w:adjustRightInd w:val="0"/>
              <w:spacing w:after="0"/>
              <w:textAlignment w:val="baseline"/>
              <w:rPr>
                <w:szCs w:val="24"/>
              </w:rPr>
            </w:pPr>
            <w:r>
              <w:rPr>
                <w:b/>
                <w:szCs w:val="24"/>
              </w:rPr>
              <w:t xml:space="preserve">Дейности, насочени към подпомагане на МТИТС в областта на стратегическото управление на железопътния сектор, </w:t>
            </w:r>
            <w:r w:rsidRPr="0082278A">
              <w:rPr>
                <w:szCs w:val="24"/>
              </w:rPr>
              <w:t>включително за провеждането на реформи в същия</w:t>
            </w:r>
          </w:p>
          <w:p w:rsidR="003831A8" w:rsidRPr="0082278A" w:rsidRDefault="003831A8" w:rsidP="0082278A">
            <w:pPr>
              <w:overflowPunct w:val="0"/>
              <w:autoSpaceDE w:val="0"/>
              <w:autoSpaceDN w:val="0"/>
              <w:adjustRightInd w:val="0"/>
              <w:spacing w:after="0"/>
              <w:textAlignment w:val="baseline"/>
              <w:rPr>
                <w:szCs w:val="24"/>
              </w:rPr>
            </w:pPr>
            <w:r>
              <w:rPr>
                <w:szCs w:val="24"/>
              </w:rPr>
              <w:t xml:space="preserve">Дейности, насочени към подпомагане на МТИТС в областта на управлението на авиационния сектор, включително привличане на частни инвеститори. </w:t>
            </w:r>
          </w:p>
          <w:p w:rsidR="0082278A" w:rsidRDefault="0082278A" w:rsidP="0082278A">
            <w:pPr>
              <w:overflowPunct w:val="0"/>
              <w:autoSpaceDE w:val="0"/>
              <w:autoSpaceDN w:val="0"/>
              <w:adjustRightInd w:val="0"/>
              <w:spacing w:after="0"/>
              <w:textAlignment w:val="baseline"/>
              <w:rPr>
                <w:b/>
                <w:szCs w:val="24"/>
              </w:rPr>
            </w:pPr>
            <w:r>
              <w:rPr>
                <w:b/>
                <w:szCs w:val="24"/>
              </w:rPr>
              <w:t xml:space="preserve">Дейности, насочени към подпомагане на УО на ОПТТИ, съвместно с МФ в областта на прилагането на правилата за държавните помощи, в т.ч. обучения, обмяна на опит, разработване на процедури и други приложими дейности в </w:t>
            </w:r>
            <w:r w:rsidR="00685203">
              <w:rPr>
                <w:b/>
                <w:szCs w:val="24"/>
              </w:rPr>
              <w:t>сектора</w:t>
            </w:r>
          </w:p>
          <w:p w:rsidR="00FF32AF" w:rsidRPr="00FF32AF" w:rsidRDefault="00FF32AF" w:rsidP="00FF32AF">
            <w:pPr>
              <w:overflowPunct w:val="0"/>
              <w:autoSpaceDE w:val="0"/>
              <w:autoSpaceDN w:val="0"/>
              <w:adjustRightInd w:val="0"/>
              <w:spacing w:after="0"/>
              <w:textAlignment w:val="baseline"/>
              <w:rPr>
                <w:b/>
                <w:szCs w:val="24"/>
              </w:rPr>
            </w:pPr>
            <w:r w:rsidRPr="00FF32AF">
              <w:rPr>
                <w:b/>
                <w:szCs w:val="24"/>
              </w:rPr>
              <w:t>Потенциални бенефициенти:</w:t>
            </w:r>
          </w:p>
          <w:p w:rsidR="00FF32AF" w:rsidRPr="005033ED" w:rsidRDefault="00FF32AF" w:rsidP="00FF32AF">
            <w:pPr>
              <w:overflowPunct w:val="0"/>
              <w:autoSpaceDE w:val="0"/>
              <w:autoSpaceDN w:val="0"/>
              <w:adjustRightInd w:val="0"/>
              <w:spacing w:after="0"/>
              <w:textAlignment w:val="baseline"/>
              <w:rPr>
                <w:szCs w:val="24"/>
              </w:rPr>
            </w:pPr>
            <w:r>
              <w:rPr>
                <w:b/>
                <w:szCs w:val="24"/>
              </w:rPr>
              <w:t xml:space="preserve">- </w:t>
            </w:r>
            <w:r w:rsidRPr="005033ED">
              <w:rPr>
                <w:szCs w:val="24"/>
              </w:rPr>
              <w:t>Управляващ орган на ОПТТИ 2014-2020 г.</w:t>
            </w:r>
            <w:r w:rsidR="006B6BC5">
              <w:rPr>
                <w:szCs w:val="24"/>
              </w:rPr>
              <w:t>;</w:t>
            </w:r>
          </w:p>
          <w:p w:rsidR="00FF32AF" w:rsidRPr="005033ED" w:rsidRDefault="00FF32AF" w:rsidP="00FF32AF">
            <w:pPr>
              <w:overflowPunct w:val="0"/>
              <w:autoSpaceDE w:val="0"/>
              <w:autoSpaceDN w:val="0"/>
              <w:adjustRightInd w:val="0"/>
              <w:spacing w:after="0"/>
              <w:textAlignment w:val="baseline"/>
              <w:rPr>
                <w:szCs w:val="24"/>
              </w:rPr>
            </w:pPr>
            <w:r w:rsidRPr="005033ED">
              <w:rPr>
                <w:szCs w:val="24"/>
              </w:rPr>
              <w:t>- Национална компания „Железопътна инфраструктура”;</w:t>
            </w:r>
          </w:p>
          <w:p w:rsidR="00FF32AF" w:rsidRPr="005033ED" w:rsidRDefault="00FF32AF" w:rsidP="00FF32AF">
            <w:pPr>
              <w:overflowPunct w:val="0"/>
              <w:autoSpaceDE w:val="0"/>
              <w:autoSpaceDN w:val="0"/>
              <w:adjustRightInd w:val="0"/>
              <w:spacing w:after="0"/>
              <w:textAlignment w:val="baseline"/>
              <w:rPr>
                <w:szCs w:val="24"/>
              </w:rPr>
            </w:pPr>
            <w:r w:rsidRPr="005033ED">
              <w:rPr>
                <w:szCs w:val="24"/>
              </w:rPr>
              <w:t>- Агенция „Пътна инфраструктура”;</w:t>
            </w:r>
          </w:p>
          <w:p w:rsidR="00FF32AF" w:rsidRPr="005033ED" w:rsidRDefault="00FF32AF" w:rsidP="00FF32AF">
            <w:pPr>
              <w:overflowPunct w:val="0"/>
              <w:autoSpaceDE w:val="0"/>
              <w:autoSpaceDN w:val="0"/>
              <w:adjustRightInd w:val="0"/>
              <w:spacing w:after="0"/>
              <w:textAlignment w:val="baseline"/>
              <w:rPr>
                <w:szCs w:val="24"/>
              </w:rPr>
            </w:pPr>
            <w:r w:rsidRPr="005033ED">
              <w:rPr>
                <w:szCs w:val="24"/>
              </w:rPr>
              <w:t>- „Метрополитен” ЕАД</w:t>
            </w:r>
            <w:r w:rsidR="006B6BC5">
              <w:rPr>
                <w:szCs w:val="24"/>
              </w:rPr>
              <w:t>;</w:t>
            </w:r>
          </w:p>
          <w:p w:rsidR="00FF32AF" w:rsidRPr="005033ED" w:rsidRDefault="00FF32AF" w:rsidP="00FF32AF">
            <w:pPr>
              <w:overflowPunct w:val="0"/>
              <w:autoSpaceDE w:val="0"/>
              <w:autoSpaceDN w:val="0"/>
              <w:adjustRightInd w:val="0"/>
              <w:spacing w:after="0"/>
              <w:textAlignment w:val="baseline"/>
              <w:rPr>
                <w:szCs w:val="24"/>
              </w:rPr>
            </w:pPr>
            <w:r w:rsidRPr="005033ED">
              <w:rPr>
                <w:szCs w:val="24"/>
              </w:rPr>
              <w:t>- ИА „Проучване и поддържане на река Дунав”;</w:t>
            </w:r>
          </w:p>
          <w:p w:rsidR="00FF32AF" w:rsidRPr="005033ED" w:rsidRDefault="00FF32AF" w:rsidP="00FF32AF">
            <w:pPr>
              <w:overflowPunct w:val="0"/>
              <w:autoSpaceDE w:val="0"/>
              <w:autoSpaceDN w:val="0"/>
              <w:adjustRightInd w:val="0"/>
              <w:spacing w:after="0"/>
              <w:textAlignment w:val="baseline"/>
              <w:rPr>
                <w:szCs w:val="24"/>
              </w:rPr>
            </w:pPr>
            <w:r w:rsidRPr="005033ED">
              <w:rPr>
                <w:szCs w:val="24"/>
              </w:rPr>
              <w:t>- ДП „Пристанищна инфраструктура”;</w:t>
            </w:r>
          </w:p>
          <w:p w:rsidR="00FF32AF" w:rsidRPr="005033ED" w:rsidRDefault="00FF32AF" w:rsidP="00FF32AF">
            <w:pPr>
              <w:overflowPunct w:val="0"/>
              <w:autoSpaceDE w:val="0"/>
              <w:autoSpaceDN w:val="0"/>
              <w:adjustRightInd w:val="0"/>
              <w:spacing w:after="0"/>
              <w:textAlignment w:val="baseline"/>
              <w:rPr>
                <w:szCs w:val="24"/>
              </w:rPr>
            </w:pPr>
            <w:r w:rsidRPr="005033ED">
              <w:rPr>
                <w:szCs w:val="24"/>
              </w:rPr>
              <w:t>- ИА „Морска администрация”</w:t>
            </w:r>
            <w:r w:rsidR="00BD3F44">
              <w:rPr>
                <w:szCs w:val="24"/>
                <w:lang w:val="en-US"/>
              </w:rPr>
              <w:t>.</w:t>
            </w:r>
          </w:p>
          <w:p w:rsidR="00FF32AF" w:rsidRPr="0082278A" w:rsidRDefault="00FF32AF" w:rsidP="00BD3F44">
            <w:pPr>
              <w:overflowPunct w:val="0"/>
              <w:autoSpaceDE w:val="0"/>
              <w:autoSpaceDN w:val="0"/>
              <w:adjustRightInd w:val="0"/>
              <w:spacing w:after="0"/>
              <w:textAlignment w:val="baseline"/>
              <w:rPr>
                <w:b/>
                <w:szCs w:val="24"/>
              </w:rPr>
            </w:pPr>
            <w:r w:rsidRPr="005033ED">
              <w:rPr>
                <w:szCs w:val="24"/>
              </w:rPr>
              <w:t xml:space="preserve">- </w:t>
            </w:r>
          </w:p>
        </w:tc>
      </w:tr>
    </w:tbl>
    <w:p w:rsidR="00AD4AED" w:rsidRPr="00F20D1F" w:rsidRDefault="00AD4AED" w:rsidP="00A14D00"/>
    <w:p w:rsidR="00E017FB" w:rsidRPr="00F20D1F" w:rsidRDefault="00686A86" w:rsidP="00355925">
      <w:pPr>
        <w:ind w:left="851" w:hanging="851"/>
        <w:rPr>
          <w:b/>
          <w:i/>
        </w:rPr>
      </w:pPr>
      <w:r w:rsidRPr="00F20D1F">
        <w:rPr>
          <w:b/>
          <w:i/>
        </w:rPr>
        <w:lastRenderedPageBreak/>
        <w:t>2.Б.6.2</w:t>
      </w:r>
      <w:r w:rsidRPr="00F20D1F">
        <w:tab/>
      </w:r>
      <w:r w:rsidRPr="00F20D1F">
        <w:rPr>
          <w:b/>
          <w:i/>
        </w:rPr>
        <w:t>Показатели за изпълнението, които се очаква да допринесат за постигане на резултати</w:t>
      </w:r>
      <w:r w:rsidRPr="00F20D1F">
        <w:rPr>
          <w:i/>
        </w:rPr>
        <w:t xml:space="preserve">те (по приоритетни оси) </w:t>
      </w:r>
      <w:r w:rsidRPr="00F20D1F">
        <w:rPr>
          <w:b/>
          <w:i/>
        </w:rPr>
        <w:t xml:space="preserve"> </w:t>
      </w:r>
    </w:p>
    <w:p w:rsidR="00AD4AED" w:rsidRPr="00F20D1F" w:rsidRDefault="00AD4AED" w:rsidP="00355925">
      <w:pPr>
        <w:ind w:left="851" w:hanging="851"/>
      </w:pPr>
      <w:r w:rsidRPr="00F20D1F">
        <w:t>(Позоваване: член 96, параграф 2, първа алинея, буква в), подточка iv) от Регламент (EС) № 1303/2013)</w:t>
      </w:r>
    </w:p>
    <w:p w:rsidR="00AD4AED" w:rsidRPr="00F20D1F" w:rsidRDefault="00AD4AED" w:rsidP="00F03C1E">
      <w:pPr>
        <w:rPr>
          <w:b/>
        </w:rPr>
      </w:pPr>
      <w:r w:rsidRPr="00F20D1F">
        <w:rPr>
          <w:b/>
        </w:rPr>
        <w:t xml:space="preserve">Таблица 13: </w:t>
      </w:r>
      <w:r w:rsidRPr="00F20D1F">
        <w:tab/>
      </w:r>
      <w:r w:rsidRPr="00F20D1F">
        <w:rPr>
          <w:b/>
        </w:rPr>
        <w:t>Показатели за изпълнението</w:t>
      </w:r>
      <w:r w:rsidRPr="00F20D1F">
        <w:t xml:space="preserve"> (по приоритетни оси)</w:t>
      </w:r>
    </w:p>
    <w:p w:rsidR="00355925" w:rsidRPr="00F20D1F" w:rsidRDefault="0021498D" w:rsidP="00F03C1E">
      <w:r w:rsidRPr="00F20D1F">
        <w:t>(за ЕФРР/ЕСФ/Кохезионен фонд)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8"/>
        <w:gridCol w:w="2520"/>
        <w:gridCol w:w="1440"/>
        <w:gridCol w:w="1907"/>
        <w:gridCol w:w="1691"/>
      </w:tblGrid>
      <w:tr w:rsidR="00934BB6" w:rsidRPr="00F20D1F" w:rsidTr="00A2143B">
        <w:trPr>
          <w:trHeight w:val="389"/>
        </w:trPr>
        <w:tc>
          <w:tcPr>
            <w:tcW w:w="4248" w:type="dxa"/>
            <w:gridSpan w:val="2"/>
          </w:tcPr>
          <w:p w:rsidR="00934BB6" w:rsidRPr="00F20D1F" w:rsidRDefault="00934BB6" w:rsidP="00A2143B">
            <w:pPr>
              <w:ind w:left="283" w:hanging="283"/>
              <w:rPr>
                <w:b/>
                <w:i/>
                <w:sz w:val="20"/>
              </w:rPr>
            </w:pPr>
            <w:r>
              <w:rPr>
                <w:b/>
                <w:i/>
                <w:sz w:val="20"/>
              </w:rPr>
              <w:t>Приоритетна ос</w:t>
            </w:r>
          </w:p>
        </w:tc>
        <w:tc>
          <w:tcPr>
            <w:tcW w:w="5038" w:type="dxa"/>
            <w:gridSpan w:val="3"/>
            <w:shd w:val="clear" w:color="auto" w:fill="auto"/>
          </w:tcPr>
          <w:p w:rsidR="00934BB6" w:rsidRPr="00F20D1F" w:rsidRDefault="00934BB6" w:rsidP="00A2143B">
            <w:pPr>
              <w:rPr>
                <w:b/>
                <w:i/>
                <w:sz w:val="20"/>
              </w:rPr>
            </w:pPr>
            <w:r>
              <w:rPr>
                <w:b/>
                <w:i/>
                <w:sz w:val="20"/>
              </w:rPr>
              <w:t>„Техническа помощ”</w:t>
            </w:r>
          </w:p>
        </w:tc>
      </w:tr>
      <w:tr w:rsidR="00934BB6" w:rsidRPr="00F20D1F" w:rsidTr="00A2143B">
        <w:trPr>
          <w:trHeight w:val="632"/>
        </w:trPr>
        <w:tc>
          <w:tcPr>
            <w:tcW w:w="1728" w:type="dxa"/>
          </w:tcPr>
          <w:p w:rsidR="00934BB6" w:rsidRPr="00F20D1F" w:rsidRDefault="00934BB6" w:rsidP="00A2143B">
            <w:pPr>
              <w:ind w:left="283" w:hanging="283"/>
              <w:rPr>
                <w:b/>
                <w:i/>
                <w:sz w:val="20"/>
              </w:rPr>
            </w:pPr>
            <w:r w:rsidRPr="00F20D1F">
              <w:rPr>
                <w:b/>
                <w:i/>
                <w:sz w:val="20"/>
              </w:rPr>
              <w:t>Идентификация</w:t>
            </w:r>
          </w:p>
        </w:tc>
        <w:tc>
          <w:tcPr>
            <w:tcW w:w="2520" w:type="dxa"/>
            <w:shd w:val="clear" w:color="auto" w:fill="auto"/>
          </w:tcPr>
          <w:p w:rsidR="00934BB6" w:rsidRPr="00F20D1F" w:rsidRDefault="00934BB6" w:rsidP="00A2143B">
            <w:pPr>
              <w:ind w:left="283" w:hanging="283"/>
              <w:rPr>
                <w:b/>
                <w:i/>
                <w:sz w:val="20"/>
              </w:rPr>
            </w:pPr>
            <w:r w:rsidRPr="00F20D1F">
              <w:rPr>
                <w:b/>
                <w:i/>
                <w:sz w:val="20"/>
              </w:rPr>
              <w:t>Показател</w:t>
            </w:r>
            <w:r w:rsidRPr="00F20D1F">
              <w:rPr>
                <w:rStyle w:val="FootnoteReference"/>
                <w:b/>
                <w:i/>
                <w:sz w:val="20"/>
              </w:rPr>
              <w:footnoteReference w:id="81"/>
            </w:r>
          </w:p>
        </w:tc>
        <w:tc>
          <w:tcPr>
            <w:tcW w:w="1440" w:type="dxa"/>
            <w:shd w:val="clear" w:color="auto" w:fill="auto"/>
          </w:tcPr>
          <w:p w:rsidR="00934BB6" w:rsidRPr="00F20D1F" w:rsidRDefault="00934BB6" w:rsidP="00A2143B">
            <w:pPr>
              <w:rPr>
                <w:b/>
                <w:i/>
                <w:sz w:val="20"/>
              </w:rPr>
            </w:pPr>
            <w:r w:rsidRPr="00F20D1F">
              <w:rPr>
                <w:b/>
                <w:i/>
                <w:sz w:val="20"/>
              </w:rPr>
              <w:t>Мерна единица</w:t>
            </w:r>
          </w:p>
        </w:tc>
        <w:tc>
          <w:tcPr>
            <w:tcW w:w="1907" w:type="dxa"/>
            <w:shd w:val="clear" w:color="auto" w:fill="auto"/>
          </w:tcPr>
          <w:p w:rsidR="00934BB6" w:rsidRPr="00F20D1F" w:rsidRDefault="00934BB6" w:rsidP="00A2143B">
            <w:pPr>
              <w:rPr>
                <w:b/>
                <w:i/>
                <w:sz w:val="20"/>
              </w:rPr>
            </w:pPr>
            <w:r w:rsidRPr="00F20D1F">
              <w:rPr>
                <w:b/>
                <w:i/>
                <w:sz w:val="20"/>
              </w:rPr>
              <w:t>Целева стойност (2023 г.)</w:t>
            </w:r>
            <w:r w:rsidRPr="00F20D1F">
              <w:rPr>
                <w:rStyle w:val="FootnoteReference"/>
                <w:b/>
                <w:i/>
                <w:sz w:val="20"/>
              </w:rPr>
              <w:footnoteReference w:id="82"/>
            </w:r>
          </w:p>
        </w:tc>
        <w:tc>
          <w:tcPr>
            <w:tcW w:w="1691" w:type="dxa"/>
            <w:shd w:val="clear" w:color="auto" w:fill="auto"/>
          </w:tcPr>
          <w:p w:rsidR="00934BB6" w:rsidRPr="00F20D1F" w:rsidRDefault="00934BB6" w:rsidP="00A2143B">
            <w:pPr>
              <w:rPr>
                <w:b/>
                <w:i/>
                <w:sz w:val="20"/>
              </w:rPr>
            </w:pPr>
            <w:r w:rsidRPr="00F20D1F">
              <w:rPr>
                <w:b/>
                <w:i/>
                <w:sz w:val="20"/>
              </w:rPr>
              <w:t>Източник на данните</w:t>
            </w:r>
          </w:p>
        </w:tc>
      </w:tr>
      <w:tr w:rsidR="00934BB6" w:rsidRPr="00F20D1F" w:rsidTr="00F82005">
        <w:trPr>
          <w:trHeight w:val="1029"/>
        </w:trPr>
        <w:tc>
          <w:tcPr>
            <w:tcW w:w="1728" w:type="dxa"/>
          </w:tcPr>
          <w:p w:rsidR="00934BB6" w:rsidRDefault="00934BB6" w:rsidP="00A2143B">
            <w:pPr>
              <w:pStyle w:val="ListDash"/>
              <w:numPr>
                <w:ilvl w:val="0"/>
                <w:numId w:val="0"/>
              </w:numPr>
              <w:jc w:val="left"/>
              <w:rPr>
                <w:i/>
                <w:color w:val="8DB3E2"/>
                <w:sz w:val="18"/>
                <w:szCs w:val="18"/>
              </w:rPr>
            </w:pPr>
          </w:p>
          <w:p w:rsidR="00934BB6" w:rsidRPr="00101425" w:rsidRDefault="007748D7" w:rsidP="00A2143B">
            <w:pPr>
              <w:pStyle w:val="ListDash"/>
              <w:numPr>
                <w:ilvl w:val="0"/>
                <w:numId w:val="0"/>
              </w:numPr>
              <w:jc w:val="left"/>
              <w:rPr>
                <w:i/>
                <w:sz w:val="18"/>
                <w:szCs w:val="18"/>
              </w:rPr>
            </w:pPr>
            <w:r w:rsidRPr="00101425">
              <w:rPr>
                <w:i/>
                <w:sz w:val="18"/>
                <w:szCs w:val="18"/>
              </w:rPr>
              <w:t>25</w:t>
            </w:r>
          </w:p>
        </w:tc>
        <w:tc>
          <w:tcPr>
            <w:tcW w:w="2520" w:type="dxa"/>
            <w:shd w:val="clear" w:color="auto" w:fill="auto"/>
          </w:tcPr>
          <w:p w:rsidR="00934BB6" w:rsidRPr="00F20D1F" w:rsidRDefault="00934BB6" w:rsidP="00F82005">
            <w:pPr>
              <w:pStyle w:val="Text1"/>
              <w:spacing w:before="60" w:after="60"/>
              <w:ind w:left="0"/>
              <w:jc w:val="left"/>
              <w:rPr>
                <w:i/>
                <w:color w:val="8DB3E2"/>
                <w:sz w:val="18"/>
                <w:szCs w:val="18"/>
                <w:lang w:val="bg-BG" w:eastAsia="en-GB"/>
              </w:rPr>
            </w:pPr>
            <w:r w:rsidRPr="00F20D1F">
              <w:rPr>
                <w:sz w:val="20"/>
                <w:szCs w:val="20"/>
                <w:lang w:val="bg-BG" w:eastAsia="en-GB"/>
              </w:rPr>
              <w:t>Брой обучения на служителите в Управляващия орган и бенефициентите</w:t>
            </w:r>
          </w:p>
        </w:tc>
        <w:tc>
          <w:tcPr>
            <w:tcW w:w="1440" w:type="dxa"/>
            <w:shd w:val="clear" w:color="auto" w:fill="auto"/>
          </w:tcPr>
          <w:p w:rsidR="00934BB6" w:rsidRPr="00F20D1F" w:rsidRDefault="00934BB6" w:rsidP="00A2143B">
            <w:pPr>
              <w:pStyle w:val="ListDash"/>
              <w:numPr>
                <w:ilvl w:val="0"/>
                <w:numId w:val="0"/>
              </w:numPr>
              <w:spacing w:before="120" w:after="120"/>
              <w:rPr>
                <w:i/>
                <w:color w:val="8DB3E2"/>
                <w:sz w:val="18"/>
                <w:szCs w:val="18"/>
              </w:rPr>
            </w:pPr>
            <w:r w:rsidRPr="00F20D1F">
              <w:rPr>
                <w:sz w:val="20"/>
              </w:rPr>
              <w:t>Брой</w:t>
            </w:r>
          </w:p>
        </w:tc>
        <w:tc>
          <w:tcPr>
            <w:tcW w:w="1907" w:type="dxa"/>
            <w:shd w:val="clear" w:color="auto" w:fill="auto"/>
          </w:tcPr>
          <w:p w:rsidR="00934BB6" w:rsidRPr="00F20D1F" w:rsidRDefault="00934BB6" w:rsidP="00A2143B">
            <w:pPr>
              <w:jc w:val="left"/>
              <w:rPr>
                <w:i/>
                <w:sz w:val="20"/>
              </w:rPr>
            </w:pPr>
            <w:r w:rsidRPr="00F20D1F">
              <w:rPr>
                <w:sz w:val="20"/>
              </w:rPr>
              <w:t>1 000</w:t>
            </w:r>
          </w:p>
        </w:tc>
        <w:tc>
          <w:tcPr>
            <w:tcW w:w="1691" w:type="dxa"/>
            <w:shd w:val="clear" w:color="auto" w:fill="auto"/>
          </w:tcPr>
          <w:p w:rsidR="00934BB6" w:rsidRPr="00F20D1F" w:rsidRDefault="00934BB6" w:rsidP="00A2143B">
            <w:pPr>
              <w:jc w:val="left"/>
              <w:rPr>
                <w:sz w:val="20"/>
              </w:rPr>
            </w:pPr>
            <w:r w:rsidRPr="00F20D1F">
              <w:rPr>
                <w:sz w:val="20"/>
              </w:rPr>
              <w:t>Управляващ орган и бенефициенти</w:t>
            </w:r>
          </w:p>
        </w:tc>
      </w:tr>
      <w:tr w:rsidR="00934BB6" w:rsidRPr="00F20D1F" w:rsidTr="00F82005">
        <w:trPr>
          <w:trHeight w:val="699"/>
        </w:trPr>
        <w:tc>
          <w:tcPr>
            <w:tcW w:w="1728" w:type="dxa"/>
          </w:tcPr>
          <w:p w:rsidR="00934BB6" w:rsidRDefault="00934BB6" w:rsidP="00A2143B">
            <w:pPr>
              <w:pStyle w:val="ListDash"/>
              <w:numPr>
                <w:ilvl w:val="0"/>
                <w:numId w:val="0"/>
              </w:numPr>
              <w:jc w:val="left"/>
              <w:rPr>
                <w:i/>
                <w:color w:val="8DB3E2"/>
                <w:sz w:val="18"/>
                <w:szCs w:val="18"/>
              </w:rPr>
            </w:pPr>
          </w:p>
          <w:p w:rsidR="00934BB6" w:rsidRPr="00101425" w:rsidRDefault="007748D7" w:rsidP="00A2143B">
            <w:pPr>
              <w:pStyle w:val="ListDash"/>
              <w:numPr>
                <w:ilvl w:val="0"/>
                <w:numId w:val="0"/>
              </w:numPr>
              <w:jc w:val="left"/>
              <w:rPr>
                <w:i/>
                <w:sz w:val="18"/>
                <w:szCs w:val="18"/>
              </w:rPr>
            </w:pPr>
            <w:r w:rsidRPr="00101425">
              <w:rPr>
                <w:i/>
                <w:sz w:val="18"/>
                <w:szCs w:val="18"/>
              </w:rPr>
              <w:t>26</w:t>
            </w:r>
          </w:p>
        </w:tc>
        <w:tc>
          <w:tcPr>
            <w:tcW w:w="2520" w:type="dxa"/>
            <w:shd w:val="clear" w:color="auto" w:fill="auto"/>
          </w:tcPr>
          <w:p w:rsidR="00934BB6" w:rsidRPr="00F20D1F" w:rsidRDefault="00934BB6" w:rsidP="00F82005">
            <w:pPr>
              <w:pStyle w:val="Text1"/>
              <w:spacing w:before="60" w:after="60"/>
              <w:ind w:left="0"/>
              <w:jc w:val="left"/>
              <w:rPr>
                <w:sz w:val="20"/>
                <w:szCs w:val="20"/>
                <w:lang w:val="bg-BG" w:eastAsia="en-GB"/>
              </w:rPr>
            </w:pPr>
            <w:r w:rsidRPr="00F20D1F">
              <w:rPr>
                <w:sz w:val="20"/>
                <w:szCs w:val="20"/>
                <w:lang w:val="bg-BG" w:eastAsia="en-GB"/>
              </w:rPr>
              <w:t>Одобрена комуникационна стратегия</w:t>
            </w:r>
          </w:p>
        </w:tc>
        <w:tc>
          <w:tcPr>
            <w:tcW w:w="1440" w:type="dxa"/>
            <w:shd w:val="clear" w:color="auto" w:fill="auto"/>
          </w:tcPr>
          <w:p w:rsidR="00934BB6" w:rsidRPr="00F20D1F" w:rsidRDefault="00934BB6" w:rsidP="00A2143B">
            <w:pPr>
              <w:pStyle w:val="ListDash"/>
              <w:numPr>
                <w:ilvl w:val="0"/>
                <w:numId w:val="0"/>
              </w:numPr>
              <w:spacing w:before="120" w:after="120"/>
              <w:rPr>
                <w:i/>
                <w:color w:val="8DB3E2"/>
                <w:sz w:val="18"/>
                <w:szCs w:val="18"/>
              </w:rPr>
            </w:pPr>
            <w:r w:rsidRPr="00F20D1F">
              <w:rPr>
                <w:sz w:val="20"/>
              </w:rPr>
              <w:t>Брой</w:t>
            </w:r>
          </w:p>
        </w:tc>
        <w:tc>
          <w:tcPr>
            <w:tcW w:w="1907" w:type="dxa"/>
            <w:shd w:val="clear" w:color="auto" w:fill="auto"/>
          </w:tcPr>
          <w:p w:rsidR="00934BB6" w:rsidRPr="00F20D1F" w:rsidRDefault="00934BB6" w:rsidP="00A2143B">
            <w:pPr>
              <w:jc w:val="left"/>
              <w:rPr>
                <w:i/>
                <w:sz w:val="20"/>
              </w:rPr>
            </w:pPr>
            <w:r w:rsidRPr="00F20D1F">
              <w:rPr>
                <w:sz w:val="20"/>
              </w:rPr>
              <w:t>1</w:t>
            </w:r>
          </w:p>
        </w:tc>
        <w:tc>
          <w:tcPr>
            <w:tcW w:w="1691" w:type="dxa"/>
            <w:shd w:val="clear" w:color="auto" w:fill="auto"/>
          </w:tcPr>
          <w:p w:rsidR="00934BB6" w:rsidRPr="00F82005" w:rsidRDefault="00934BB6" w:rsidP="00F82005">
            <w:pPr>
              <w:pStyle w:val="Text1"/>
              <w:spacing w:before="60" w:after="60"/>
              <w:ind w:left="0"/>
              <w:jc w:val="left"/>
              <w:rPr>
                <w:sz w:val="20"/>
                <w:szCs w:val="20"/>
                <w:lang w:val="bg-BG" w:eastAsia="en-GB"/>
              </w:rPr>
            </w:pPr>
            <w:r w:rsidRPr="00F82005">
              <w:rPr>
                <w:sz w:val="20"/>
                <w:szCs w:val="20"/>
                <w:lang w:val="bg-BG" w:eastAsia="en-GB"/>
              </w:rPr>
              <w:t>Управляващ орган</w:t>
            </w:r>
          </w:p>
        </w:tc>
      </w:tr>
      <w:tr w:rsidR="00934BB6" w:rsidRPr="00F20D1F" w:rsidTr="00F82005">
        <w:trPr>
          <w:trHeight w:val="529"/>
        </w:trPr>
        <w:tc>
          <w:tcPr>
            <w:tcW w:w="1728" w:type="dxa"/>
          </w:tcPr>
          <w:p w:rsidR="00934BB6" w:rsidRPr="00101425" w:rsidRDefault="00934BB6" w:rsidP="00A2143B">
            <w:pPr>
              <w:pStyle w:val="ListDash"/>
              <w:numPr>
                <w:ilvl w:val="0"/>
                <w:numId w:val="0"/>
              </w:numPr>
              <w:spacing w:before="120" w:after="120"/>
              <w:jc w:val="left"/>
              <w:rPr>
                <w:i/>
                <w:sz w:val="18"/>
                <w:szCs w:val="18"/>
              </w:rPr>
            </w:pPr>
            <w:r w:rsidRPr="00101425">
              <w:rPr>
                <w:i/>
                <w:sz w:val="18"/>
                <w:szCs w:val="18"/>
              </w:rPr>
              <w:t>20</w:t>
            </w:r>
          </w:p>
        </w:tc>
        <w:tc>
          <w:tcPr>
            <w:tcW w:w="2520" w:type="dxa"/>
            <w:shd w:val="clear" w:color="auto" w:fill="auto"/>
          </w:tcPr>
          <w:p w:rsidR="00934BB6" w:rsidRPr="00F20D1F" w:rsidRDefault="00934BB6" w:rsidP="00A2143B">
            <w:pPr>
              <w:pStyle w:val="Text1"/>
              <w:ind w:left="0"/>
              <w:jc w:val="left"/>
              <w:rPr>
                <w:sz w:val="20"/>
                <w:szCs w:val="20"/>
                <w:lang w:val="bg-BG" w:eastAsia="en-GB"/>
              </w:rPr>
            </w:pPr>
            <w:r w:rsidRPr="00F20D1F">
              <w:rPr>
                <w:sz w:val="20"/>
                <w:szCs w:val="20"/>
                <w:lang w:val="bg-BG" w:eastAsia="en-GB"/>
              </w:rPr>
              <w:t>Одобрен план за оценка</w:t>
            </w:r>
          </w:p>
        </w:tc>
        <w:tc>
          <w:tcPr>
            <w:tcW w:w="1440" w:type="dxa"/>
            <w:shd w:val="clear" w:color="auto" w:fill="auto"/>
          </w:tcPr>
          <w:p w:rsidR="00934BB6" w:rsidRPr="00F20D1F" w:rsidRDefault="00934BB6" w:rsidP="00A2143B">
            <w:pPr>
              <w:pStyle w:val="ListDash"/>
              <w:numPr>
                <w:ilvl w:val="0"/>
                <w:numId w:val="0"/>
              </w:numPr>
              <w:spacing w:before="120" w:after="120"/>
              <w:rPr>
                <w:i/>
                <w:color w:val="8DB3E2"/>
                <w:sz w:val="18"/>
                <w:szCs w:val="18"/>
              </w:rPr>
            </w:pPr>
            <w:r w:rsidRPr="00F20D1F">
              <w:rPr>
                <w:sz w:val="20"/>
              </w:rPr>
              <w:t>Брой</w:t>
            </w:r>
          </w:p>
        </w:tc>
        <w:tc>
          <w:tcPr>
            <w:tcW w:w="1907" w:type="dxa"/>
            <w:shd w:val="clear" w:color="auto" w:fill="auto"/>
          </w:tcPr>
          <w:p w:rsidR="00934BB6" w:rsidRPr="00F20D1F" w:rsidRDefault="00934BB6" w:rsidP="00A2143B">
            <w:pPr>
              <w:rPr>
                <w:i/>
                <w:sz w:val="20"/>
              </w:rPr>
            </w:pPr>
            <w:r w:rsidRPr="00F20D1F">
              <w:rPr>
                <w:sz w:val="20"/>
              </w:rPr>
              <w:t>1</w:t>
            </w:r>
          </w:p>
        </w:tc>
        <w:tc>
          <w:tcPr>
            <w:tcW w:w="1691" w:type="dxa"/>
            <w:shd w:val="clear" w:color="auto" w:fill="auto"/>
          </w:tcPr>
          <w:p w:rsidR="00934BB6" w:rsidRPr="00F82005" w:rsidRDefault="00934BB6" w:rsidP="00F82005">
            <w:pPr>
              <w:pStyle w:val="Text1"/>
              <w:spacing w:before="60" w:after="60"/>
              <w:ind w:left="0"/>
              <w:jc w:val="left"/>
              <w:rPr>
                <w:sz w:val="20"/>
                <w:szCs w:val="20"/>
                <w:lang w:val="bg-BG" w:eastAsia="en-GB"/>
              </w:rPr>
            </w:pPr>
            <w:r w:rsidRPr="00F82005">
              <w:rPr>
                <w:sz w:val="20"/>
                <w:szCs w:val="20"/>
                <w:lang w:val="bg-BG" w:eastAsia="en-GB"/>
              </w:rPr>
              <w:t>Управляващ орган</w:t>
            </w:r>
          </w:p>
        </w:tc>
      </w:tr>
      <w:tr w:rsidR="00A214EC" w:rsidRPr="00F20D1F" w:rsidTr="00F82005">
        <w:trPr>
          <w:trHeight w:val="529"/>
        </w:trPr>
        <w:tc>
          <w:tcPr>
            <w:tcW w:w="1728" w:type="dxa"/>
          </w:tcPr>
          <w:p w:rsidR="00A214EC" w:rsidRPr="00101425" w:rsidRDefault="00C44E9C" w:rsidP="00A2143B">
            <w:pPr>
              <w:pStyle w:val="ListDash"/>
              <w:numPr>
                <w:ilvl w:val="0"/>
                <w:numId w:val="0"/>
              </w:numPr>
              <w:spacing w:before="120" w:after="120"/>
              <w:jc w:val="left"/>
              <w:rPr>
                <w:i/>
                <w:sz w:val="18"/>
                <w:szCs w:val="18"/>
              </w:rPr>
            </w:pPr>
            <w:r w:rsidRPr="00101425">
              <w:rPr>
                <w:i/>
                <w:sz w:val="18"/>
                <w:szCs w:val="18"/>
              </w:rPr>
              <w:t>2</w:t>
            </w:r>
            <w:r w:rsidR="00A214EC" w:rsidRPr="00101425">
              <w:rPr>
                <w:i/>
                <w:sz w:val="18"/>
                <w:szCs w:val="18"/>
                <w:lang w:val="en-US"/>
              </w:rPr>
              <w:t>1</w:t>
            </w:r>
          </w:p>
        </w:tc>
        <w:tc>
          <w:tcPr>
            <w:tcW w:w="2520" w:type="dxa"/>
            <w:shd w:val="clear" w:color="auto" w:fill="auto"/>
          </w:tcPr>
          <w:p w:rsidR="00A214EC" w:rsidRPr="00FE126F" w:rsidRDefault="00A214EC" w:rsidP="00A2143B">
            <w:pPr>
              <w:pStyle w:val="Text1"/>
              <w:ind w:left="0"/>
              <w:jc w:val="left"/>
              <w:rPr>
                <w:sz w:val="20"/>
                <w:szCs w:val="20"/>
                <w:lang w:val="bg-BG" w:eastAsia="en-GB"/>
              </w:rPr>
            </w:pPr>
            <w:r w:rsidRPr="00FE126F">
              <w:rPr>
                <w:sz w:val="20"/>
                <w:szCs w:val="20"/>
                <w:lang w:val="bg-BG" w:eastAsia="en-GB"/>
              </w:rPr>
              <w:t>Проведени заседания на КН</w:t>
            </w:r>
          </w:p>
        </w:tc>
        <w:tc>
          <w:tcPr>
            <w:tcW w:w="1440" w:type="dxa"/>
            <w:shd w:val="clear" w:color="auto" w:fill="auto"/>
          </w:tcPr>
          <w:p w:rsidR="00A214EC" w:rsidRPr="00FE126F" w:rsidRDefault="00A214EC" w:rsidP="00A2143B">
            <w:pPr>
              <w:pStyle w:val="ListDash"/>
              <w:numPr>
                <w:ilvl w:val="0"/>
                <w:numId w:val="0"/>
              </w:numPr>
              <w:spacing w:before="120" w:after="120"/>
              <w:rPr>
                <w:sz w:val="20"/>
              </w:rPr>
            </w:pPr>
            <w:r w:rsidRPr="00FE126F">
              <w:rPr>
                <w:sz w:val="20"/>
              </w:rPr>
              <w:t>Брой</w:t>
            </w:r>
          </w:p>
        </w:tc>
        <w:tc>
          <w:tcPr>
            <w:tcW w:w="1907" w:type="dxa"/>
            <w:shd w:val="clear" w:color="auto" w:fill="auto"/>
          </w:tcPr>
          <w:p w:rsidR="00A214EC" w:rsidRPr="00FE126F" w:rsidRDefault="00A214EC" w:rsidP="00A2143B">
            <w:pPr>
              <w:rPr>
                <w:sz w:val="20"/>
              </w:rPr>
            </w:pPr>
            <w:r w:rsidRPr="00FE126F">
              <w:rPr>
                <w:sz w:val="20"/>
              </w:rPr>
              <w:t>16</w:t>
            </w:r>
          </w:p>
        </w:tc>
        <w:tc>
          <w:tcPr>
            <w:tcW w:w="1691" w:type="dxa"/>
            <w:shd w:val="clear" w:color="auto" w:fill="auto"/>
          </w:tcPr>
          <w:p w:rsidR="00A214EC" w:rsidRPr="00FE126F" w:rsidRDefault="00A214EC" w:rsidP="00F82005">
            <w:pPr>
              <w:pStyle w:val="Text1"/>
              <w:spacing w:before="60" w:after="60"/>
              <w:ind w:left="0"/>
              <w:jc w:val="left"/>
              <w:rPr>
                <w:sz w:val="20"/>
                <w:szCs w:val="20"/>
                <w:lang w:val="bg-BG" w:eastAsia="en-GB"/>
              </w:rPr>
            </w:pPr>
            <w:r w:rsidRPr="00FE126F">
              <w:rPr>
                <w:sz w:val="20"/>
                <w:szCs w:val="20"/>
                <w:lang w:val="bg-BG" w:eastAsia="en-GB"/>
              </w:rPr>
              <w:t>Управляващ орган</w:t>
            </w:r>
          </w:p>
        </w:tc>
      </w:tr>
      <w:tr w:rsidR="00A214EC" w:rsidRPr="00F20D1F" w:rsidTr="00F82005">
        <w:trPr>
          <w:trHeight w:val="529"/>
        </w:trPr>
        <w:tc>
          <w:tcPr>
            <w:tcW w:w="1728" w:type="dxa"/>
          </w:tcPr>
          <w:p w:rsidR="00A214EC" w:rsidRPr="00101425" w:rsidRDefault="00C44E9C" w:rsidP="00A2143B">
            <w:pPr>
              <w:pStyle w:val="ListDash"/>
              <w:numPr>
                <w:ilvl w:val="0"/>
                <w:numId w:val="0"/>
              </w:numPr>
              <w:spacing w:before="120" w:after="120"/>
              <w:jc w:val="left"/>
              <w:rPr>
                <w:i/>
                <w:sz w:val="18"/>
                <w:szCs w:val="18"/>
              </w:rPr>
            </w:pPr>
            <w:r w:rsidRPr="00101425">
              <w:rPr>
                <w:i/>
                <w:sz w:val="18"/>
                <w:szCs w:val="18"/>
              </w:rPr>
              <w:t>22</w:t>
            </w:r>
          </w:p>
        </w:tc>
        <w:tc>
          <w:tcPr>
            <w:tcW w:w="2520" w:type="dxa"/>
            <w:shd w:val="clear" w:color="auto" w:fill="auto"/>
          </w:tcPr>
          <w:p w:rsidR="00A214EC" w:rsidRPr="00FE126F" w:rsidRDefault="005F2608" w:rsidP="005F2608">
            <w:pPr>
              <w:pStyle w:val="Text1"/>
              <w:ind w:left="0"/>
              <w:jc w:val="left"/>
              <w:rPr>
                <w:sz w:val="20"/>
                <w:szCs w:val="20"/>
                <w:lang w:val="bg-BG" w:eastAsia="en-GB"/>
              </w:rPr>
            </w:pPr>
            <w:r w:rsidRPr="00FE126F">
              <w:rPr>
                <w:sz w:val="20"/>
                <w:szCs w:val="20"/>
                <w:lang w:val="bg-BG" w:eastAsia="en-GB"/>
              </w:rPr>
              <w:t>Брой служители, чиито възнаграждения се финансират по ос 5</w:t>
            </w:r>
          </w:p>
        </w:tc>
        <w:tc>
          <w:tcPr>
            <w:tcW w:w="1440" w:type="dxa"/>
            <w:shd w:val="clear" w:color="auto" w:fill="auto"/>
          </w:tcPr>
          <w:p w:rsidR="00A214EC" w:rsidRPr="00FE126F" w:rsidRDefault="00A571D3" w:rsidP="00A2143B">
            <w:pPr>
              <w:pStyle w:val="ListDash"/>
              <w:numPr>
                <w:ilvl w:val="0"/>
                <w:numId w:val="0"/>
              </w:numPr>
              <w:spacing w:before="120" w:after="120"/>
              <w:rPr>
                <w:sz w:val="20"/>
              </w:rPr>
            </w:pPr>
            <w:r w:rsidRPr="00FE126F">
              <w:rPr>
                <w:sz w:val="20"/>
              </w:rPr>
              <w:t>Брой</w:t>
            </w:r>
          </w:p>
        </w:tc>
        <w:tc>
          <w:tcPr>
            <w:tcW w:w="1907" w:type="dxa"/>
            <w:shd w:val="clear" w:color="auto" w:fill="auto"/>
          </w:tcPr>
          <w:p w:rsidR="00A214EC" w:rsidRPr="00FE126F" w:rsidRDefault="008F6584" w:rsidP="00A2143B">
            <w:pPr>
              <w:rPr>
                <w:sz w:val="20"/>
              </w:rPr>
            </w:pPr>
            <w:r w:rsidRPr="00FE126F">
              <w:rPr>
                <w:sz w:val="20"/>
              </w:rPr>
              <w:t>45</w:t>
            </w:r>
          </w:p>
        </w:tc>
        <w:tc>
          <w:tcPr>
            <w:tcW w:w="1691" w:type="dxa"/>
            <w:shd w:val="clear" w:color="auto" w:fill="auto"/>
          </w:tcPr>
          <w:p w:rsidR="00A214EC" w:rsidRPr="00FE126F" w:rsidRDefault="007C487D" w:rsidP="00F82005">
            <w:pPr>
              <w:pStyle w:val="Text1"/>
              <w:spacing w:before="60" w:after="60"/>
              <w:ind w:left="0"/>
              <w:jc w:val="left"/>
              <w:rPr>
                <w:sz w:val="20"/>
                <w:szCs w:val="20"/>
                <w:lang w:val="bg-BG" w:eastAsia="en-GB"/>
              </w:rPr>
            </w:pPr>
            <w:r w:rsidRPr="00FE126F">
              <w:rPr>
                <w:sz w:val="20"/>
                <w:szCs w:val="20"/>
                <w:lang w:val="bg-BG" w:eastAsia="en-GB"/>
              </w:rPr>
              <w:t>Управляващ орган</w:t>
            </w:r>
          </w:p>
        </w:tc>
      </w:tr>
      <w:tr w:rsidR="00F83EC9" w:rsidRPr="00F20D1F" w:rsidTr="00F82005">
        <w:trPr>
          <w:trHeight w:val="529"/>
        </w:trPr>
        <w:tc>
          <w:tcPr>
            <w:tcW w:w="1728" w:type="dxa"/>
          </w:tcPr>
          <w:p w:rsidR="00F83EC9" w:rsidRPr="00F83EC9" w:rsidRDefault="00F83EC9" w:rsidP="00A2143B">
            <w:pPr>
              <w:pStyle w:val="ListDash"/>
              <w:numPr>
                <w:ilvl w:val="0"/>
                <w:numId w:val="0"/>
              </w:numPr>
              <w:spacing w:before="120" w:after="120"/>
              <w:jc w:val="left"/>
              <w:rPr>
                <w:i/>
                <w:sz w:val="18"/>
                <w:szCs w:val="18"/>
              </w:rPr>
            </w:pPr>
            <w:r>
              <w:rPr>
                <w:i/>
                <w:sz w:val="18"/>
                <w:szCs w:val="18"/>
              </w:rPr>
              <w:t>23</w:t>
            </w:r>
          </w:p>
        </w:tc>
        <w:tc>
          <w:tcPr>
            <w:tcW w:w="2520" w:type="dxa"/>
            <w:shd w:val="clear" w:color="auto" w:fill="auto"/>
          </w:tcPr>
          <w:p w:rsidR="00F83EC9" w:rsidRPr="00FE126F" w:rsidRDefault="00F83EC9" w:rsidP="005F2608">
            <w:pPr>
              <w:pStyle w:val="Text1"/>
              <w:ind w:left="0"/>
              <w:jc w:val="left"/>
              <w:rPr>
                <w:sz w:val="20"/>
                <w:szCs w:val="20"/>
                <w:lang w:val="bg-BG" w:eastAsia="en-GB"/>
              </w:rPr>
            </w:pPr>
            <w:r>
              <w:rPr>
                <w:sz w:val="20"/>
                <w:szCs w:val="20"/>
                <w:lang w:val="bg-BG" w:eastAsia="en-GB"/>
              </w:rPr>
              <w:t>Големи публични дейности</w:t>
            </w:r>
          </w:p>
        </w:tc>
        <w:tc>
          <w:tcPr>
            <w:tcW w:w="1440" w:type="dxa"/>
            <w:shd w:val="clear" w:color="auto" w:fill="auto"/>
          </w:tcPr>
          <w:p w:rsidR="00F83EC9" w:rsidRPr="00FE126F" w:rsidRDefault="00F83EC9" w:rsidP="00A2143B">
            <w:pPr>
              <w:pStyle w:val="ListDash"/>
              <w:numPr>
                <w:ilvl w:val="0"/>
                <w:numId w:val="0"/>
              </w:numPr>
              <w:spacing w:before="120" w:after="120"/>
              <w:rPr>
                <w:sz w:val="20"/>
              </w:rPr>
            </w:pPr>
            <w:r w:rsidRPr="00F83EC9">
              <w:rPr>
                <w:sz w:val="20"/>
              </w:rPr>
              <w:t>Брой</w:t>
            </w:r>
          </w:p>
        </w:tc>
        <w:tc>
          <w:tcPr>
            <w:tcW w:w="1907" w:type="dxa"/>
            <w:shd w:val="clear" w:color="auto" w:fill="auto"/>
          </w:tcPr>
          <w:p w:rsidR="00F83EC9" w:rsidRPr="00FE126F" w:rsidRDefault="00F83EC9" w:rsidP="00A2143B">
            <w:pPr>
              <w:rPr>
                <w:sz w:val="20"/>
              </w:rPr>
            </w:pPr>
            <w:r>
              <w:rPr>
                <w:sz w:val="20"/>
              </w:rPr>
              <w:t>8</w:t>
            </w:r>
          </w:p>
        </w:tc>
        <w:tc>
          <w:tcPr>
            <w:tcW w:w="1691" w:type="dxa"/>
            <w:shd w:val="clear" w:color="auto" w:fill="auto"/>
          </w:tcPr>
          <w:p w:rsidR="00F83EC9" w:rsidRPr="00FE126F" w:rsidRDefault="00F83EC9" w:rsidP="00F82005">
            <w:pPr>
              <w:pStyle w:val="Text1"/>
              <w:spacing w:before="60" w:after="60"/>
              <w:ind w:left="0"/>
              <w:jc w:val="left"/>
              <w:rPr>
                <w:sz w:val="20"/>
                <w:szCs w:val="20"/>
                <w:lang w:val="bg-BG" w:eastAsia="en-GB"/>
              </w:rPr>
            </w:pPr>
            <w:r w:rsidRPr="00F83EC9">
              <w:rPr>
                <w:sz w:val="20"/>
                <w:szCs w:val="20"/>
                <w:lang w:val="bg-BG" w:eastAsia="en-GB"/>
              </w:rPr>
              <w:t>Управляващ орган</w:t>
            </w:r>
          </w:p>
        </w:tc>
      </w:tr>
      <w:tr w:rsidR="00A214EC" w:rsidRPr="00F20D1F" w:rsidTr="00F82005">
        <w:trPr>
          <w:trHeight w:val="529"/>
        </w:trPr>
        <w:tc>
          <w:tcPr>
            <w:tcW w:w="1728" w:type="dxa"/>
          </w:tcPr>
          <w:p w:rsidR="00A214EC" w:rsidRPr="00EE26C3" w:rsidRDefault="007748D7" w:rsidP="00A2143B">
            <w:pPr>
              <w:pStyle w:val="ListDash"/>
              <w:numPr>
                <w:ilvl w:val="0"/>
                <w:numId w:val="0"/>
              </w:numPr>
              <w:spacing w:before="120" w:after="120"/>
              <w:jc w:val="left"/>
              <w:rPr>
                <w:i/>
                <w:sz w:val="18"/>
                <w:szCs w:val="18"/>
              </w:rPr>
            </w:pPr>
            <w:r w:rsidRPr="00EE26C3">
              <w:rPr>
                <w:i/>
                <w:sz w:val="18"/>
                <w:szCs w:val="18"/>
              </w:rPr>
              <w:t>27</w:t>
            </w:r>
          </w:p>
        </w:tc>
        <w:tc>
          <w:tcPr>
            <w:tcW w:w="2520" w:type="dxa"/>
            <w:shd w:val="clear" w:color="auto" w:fill="auto"/>
          </w:tcPr>
          <w:p w:rsidR="00A214EC" w:rsidRPr="00FE126F" w:rsidRDefault="009F311E" w:rsidP="00A2143B">
            <w:pPr>
              <w:pStyle w:val="Text1"/>
              <w:ind w:left="0"/>
              <w:jc w:val="left"/>
              <w:rPr>
                <w:sz w:val="20"/>
                <w:szCs w:val="20"/>
                <w:lang w:val="bg-BG" w:eastAsia="en-GB"/>
              </w:rPr>
            </w:pPr>
            <w:r w:rsidRPr="00FE126F">
              <w:rPr>
                <w:sz w:val="20"/>
                <w:szCs w:val="20"/>
                <w:lang w:val="bg-BG" w:eastAsia="en-GB"/>
              </w:rPr>
              <w:t xml:space="preserve">Брой </w:t>
            </w:r>
            <w:r w:rsidR="00C755BC" w:rsidRPr="00FE126F">
              <w:rPr>
                <w:sz w:val="20"/>
                <w:szCs w:val="20"/>
                <w:lang w:val="bg-BG" w:eastAsia="en-GB"/>
              </w:rPr>
              <w:t xml:space="preserve">проведени </w:t>
            </w:r>
            <w:r w:rsidRPr="00FE126F">
              <w:rPr>
                <w:sz w:val="20"/>
                <w:szCs w:val="20"/>
                <w:lang w:val="bg-BG" w:eastAsia="en-GB"/>
              </w:rPr>
              <w:t>проверки на място</w:t>
            </w:r>
          </w:p>
        </w:tc>
        <w:tc>
          <w:tcPr>
            <w:tcW w:w="1440" w:type="dxa"/>
            <w:shd w:val="clear" w:color="auto" w:fill="auto"/>
          </w:tcPr>
          <w:p w:rsidR="00A214EC" w:rsidRPr="00FE126F" w:rsidRDefault="009F311E" w:rsidP="00A2143B">
            <w:pPr>
              <w:pStyle w:val="ListDash"/>
              <w:numPr>
                <w:ilvl w:val="0"/>
                <w:numId w:val="0"/>
              </w:numPr>
              <w:spacing w:before="120" w:after="120"/>
              <w:rPr>
                <w:sz w:val="20"/>
              </w:rPr>
            </w:pPr>
            <w:r w:rsidRPr="00FE126F">
              <w:rPr>
                <w:sz w:val="20"/>
              </w:rPr>
              <w:t xml:space="preserve">Брой </w:t>
            </w:r>
          </w:p>
        </w:tc>
        <w:tc>
          <w:tcPr>
            <w:tcW w:w="1907" w:type="dxa"/>
            <w:shd w:val="clear" w:color="auto" w:fill="auto"/>
          </w:tcPr>
          <w:p w:rsidR="00A214EC" w:rsidRPr="00FE126F" w:rsidRDefault="003F1CD0" w:rsidP="00A2143B">
            <w:pPr>
              <w:rPr>
                <w:sz w:val="20"/>
              </w:rPr>
            </w:pPr>
            <w:r>
              <w:rPr>
                <w:sz w:val="20"/>
              </w:rPr>
              <w:t>1</w:t>
            </w:r>
            <w:r>
              <w:rPr>
                <w:sz w:val="20"/>
                <w:lang w:val="en-US"/>
              </w:rPr>
              <w:t>2</w:t>
            </w:r>
            <w:r w:rsidR="008F6584" w:rsidRPr="00FE126F">
              <w:rPr>
                <w:sz w:val="20"/>
              </w:rPr>
              <w:t>0</w:t>
            </w:r>
          </w:p>
        </w:tc>
        <w:tc>
          <w:tcPr>
            <w:tcW w:w="1691" w:type="dxa"/>
            <w:shd w:val="clear" w:color="auto" w:fill="auto"/>
          </w:tcPr>
          <w:p w:rsidR="00A214EC" w:rsidRPr="00FE126F" w:rsidRDefault="007C487D" w:rsidP="00F82005">
            <w:pPr>
              <w:pStyle w:val="Text1"/>
              <w:spacing w:before="60" w:after="60"/>
              <w:ind w:left="0"/>
              <w:jc w:val="left"/>
              <w:rPr>
                <w:sz w:val="20"/>
                <w:szCs w:val="20"/>
                <w:lang w:val="bg-BG" w:eastAsia="en-GB"/>
              </w:rPr>
            </w:pPr>
            <w:r w:rsidRPr="00FE126F">
              <w:rPr>
                <w:sz w:val="20"/>
                <w:szCs w:val="20"/>
                <w:lang w:val="bg-BG" w:eastAsia="en-GB"/>
              </w:rPr>
              <w:t>Управляващ орган</w:t>
            </w:r>
          </w:p>
        </w:tc>
      </w:tr>
      <w:tr w:rsidR="00893997" w:rsidRPr="00F20D1F" w:rsidTr="00F82005">
        <w:trPr>
          <w:trHeight w:val="529"/>
        </w:trPr>
        <w:tc>
          <w:tcPr>
            <w:tcW w:w="1728" w:type="dxa"/>
          </w:tcPr>
          <w:p w:rsidR="00893997" w:rsidRPr="00EE26C3" w:rsidRDefault="00C44E9C" w:rsidP="00893997">
            <w:pPr>
              <w:pStyle w:val="ListDash"/>
              <w:numPr>
                <w:ilvl w:val="0"/>
                <w:numId w:val="0"/>
              </w:numPr>
              <w:spacing w:before="120" w:after="120"/>
              <w:jc w:val="left"/>
              <w:rPr>
                <w:i/>
                <w:sz w:val="18"/>
                <w:szCs w:val="18"/>
              </w:rPr>
            </w:pPr>
            <w:r w:rsidRPr="00EE26C3">
              <w:rPr>
                <w:i/>
                <w:sz w:val="18"/>
                <w:szCs w:val="18"/>
              </w:rPr>
              <w:t>24</w:t>
            </w:r>
          </w:p>
        </w:tc>
        <w:tc>
          <w:tcPr>
            <w:tcW w:w="2520" w:type="dxa"/>
            <w:shd w:val="clear" w:color="auto" w:fill="auto"/>
          </w:tcPr>
          <w:p w:rsidR="00893997" w:rsidRPr="00FE126F" w:rsidRDefault="00122C66" w:rsidP="00122C66">
            <w:pPr>
              <w:pStyle w:val="Text1"/>
              <w:ind w:left="0"/>
              <w:jc w:val="left"/>
              <w:rPr>
                <w:sz w:val="20"/>
                <w:szCs w:val="20"/>
                <w:lang w:val="bg-BG" w:eastAsia="en-GB"/>
              </w:rPr>
            </w:pPr>
            <w:r w:rsidRPr="00FE126F">
              <w:rPr>
                <w:sz w:val="20"/>
                <w:szCs w:val="20"/>
                <w:lang w:val="bg-BG" w:eastAsia="en-GB"/>
              </w:rPr>
              <w:t>Брой публични събития</w:t>
            </w:r>
          </w:p>
        </w:tc>
        <w:tc>
          <w:tcPr>
            <w:tcW w:w="1440" w:type="dxa"/>
            <w:shd w:val="clear" w:color="auto" w:fill="auto"/>
          </w:tcPr>
          <w:p w:rsidR="00893997" w:rsidRPr="00FE126F" w:rsidRDefault="00122C66" w:rsidP="00A2143B">
            <w:pPr>
              <w:pStyle w:val="ListDash"/>
              <w:numPr>
                <w:ilvl w:val="0"/>
                <w:numId w:val="0"/>
              </w:numPr>
              <w:spacing w:before="120" w:after="120"/>
              <w:rPr>
                <w:sz w:val="20"/>
              </w:rPr>
            </w:pPr>
            <w:r w:rsidRPr="00FE126F">
              <w:rPr>
                <w:sz w:val="20"/>
              </w:rPr>
              <w:t xml:space="preserve">Брой </w:t>
            </w:r>
          </w:p>
        </w:tc>
        <w:tc>
          <w:tcPr>
            <w:tcW w:w="1907" w:type="dxa"/>
            <w:shd w:val="clear" w:color="auto" w:fill="auto"/>
          </w:tcPr>
          <w:p w:rsidR="00893997" w:rsidRPr="00FE126F" w:rsidRDefault="00122D61" w:rsidP="00A2143B">
            <w:pPr>
              <w:rPr>
                <w:sz w:val="20"/>
              </w:rPr>
            </w:pPr>
            <w:r>
              <w:rPr>
                <w:sz w:val="20"/>
              </w:rPr>
              <w:t>10</w:t>
            </w:r>
          </w:p>
        </w:tc>
        <w:tc>
          <w:tcPr>
            <w:tcW w:w="1691" w:type="dxa"/>
            <w:shd w:val="clear" w:color="auto" w:fill="auto"/>
          </w:tcPr>
          <w:p w:rsidR="00893997" w:rsidRPr="00FE126F" w:rsidRDefault="007C487D" w:rsidP="00F82005">
            <w:pPr>
              <w:pStyle w:val="Text1"/>
              <w:spacing w:before="60" w:after="60"/>
              <w:ind w:left="0"/>
              <w:jc w:val="left"/>
              <w:rPr>
                <w:sz w:val="20"/>
                <w:szCs w:val="20"/>
                <w:lang w:val="bg-BG" w:eastAsia="en-GB"/>
              </w:rPr>
            </w:pPr>
            <w:r w:rsidRPr="00FE126F">
              <w:rPr>
                <w:sz w:val="20"/>
                <w:szCs w:val="20"/>
                <w:lang w:val="bg-BG" w:eastAsia="en-GB"/>
              </w:rPr>
              <w:t>Управляващ орган</w:t>
            </w:r>
          </w:p>
        </w:tc>
      </w:tr>
    </w:tbl>
    <w:p w:rsidR="00FC0D0C" w:rsidRPr="00FC0D0C" w:rsidRDefault="00FC0D0C" w:rsidP="00FC0D0C">
      <w:r w:rsidRPr="00FC0D0C">
        <w:t xml:space="preserve">Пандемията от COVID 19 през 2020 г. и 2021 г. и предприетите драстични ограничителни мерки за намаляване на разпространението на вируса, доведоха до невъзможност от провеждането на различни по характер публични събития. Поради което първоначално заложените 20 бр. публични събития за ОПТТИ няма да бъдат реализирани до края на 2023 г. </w:t>
      </w:r>
      <w:r>
        <w:t>и</w:t>
      </w:r>
      <w:r w:rsidRPr="00FC0D0C">
        <w:t xml:space="preserve"> показателят бе актуализиран на 10 бр. публични събития. </w:t>
      </w:r>
    </w:p>
    <w:p w:rsidR="00F82005" w:rsidRDefault="00F82005" w:rsidP="00355925">
      <w:pPr>
        <w:rPr>
          <w:b/>
        </w:rPr>
      </w:pPr>
    </w:p>
    <w:p w:rsidR="00AD4AED" w:rsidRPr="00F20D1F" w:rsidRDefault="00AD4AED" w:rsidP="00355925">
      <w:pPr>
        <w:rPr>
          <w:b/>
        </w:rPr>
      </w:pPr>
      <w:r w:rsidRPr="00F20D1F">
        <w:rPr>
          <w:b/>
        </w:rPr>
        <w:t xml:space="preserve">2.Б.7 </w:t>
      </w:r>
      <w:r w:rsidRPr="00F20D1F">
        <w:tab/>
      </w:r>
      <w:r w:rsidRPr="00743FA2">
        <w:rPr>
          <w:b/>
        </w:rPr>
        <w:t>Категории интервенции</w:t>
      </w:r>
      <w:r w:rsidRPr="00F20D1F">
        <w:t xml:space="preserve"> (по приоритетни оси)</w:t>
      </w:r>
    </w:p>
    <w:p w:rsidR="00355925" w:rsidRPr="00F20D1F" w:rsidRDefault="00355925" w:rsidP="00F03C1E">
      <w:pPr>
        <w:suppressAutoHyphens/>
      </w:pPr>
      <w:r w:rsidRPr="00F20D1F">
        <w:lastRenderedPageBreak/>
        <w:t xml:space="preserve">(Позоваване: член 96, параграф 2, първа алинея, буква в), подточка v) от Регламент (EС) № 1303/2013) </w:t>
      </w:r>
    </w:p>
    <w:p w:rsidR="00686A86" w:rsidRPr="00F20D1F" w:rsidRDefault="000B2F46" w:rsidP="00F03C1E">
      <w:pPr>
        <w:suppressAutoHyphens/>
      </w:pPr>
      <w:r w:rsidRPr="00F20D1F">
        <w:t>Съответните категории интервенции въз основа на номенклатура, приета от Комисията, и ориентировъчно разпределение на подкрепата от Съюза.</w:t>
      </w:r>
    </w:p>
    <w:p w:rsidR="00AD4AED" w:rsidRPr="00F20D1F" w:rsidRDefault="00AD4AED" w:rsidP="00BF3391">
      <w:pPr>
        <w:ind w:left="1560" w:hanging="1560"/>
      </w:pPr>
      <w:r w:rsidRPr="00F20D1F">
        <w:rPr>
          <w:b/>
        </w:rPr>
        <w:t xml:space="preserve">Таблици 14—16: </w:t>
      </w:r>
      <w:r w:rsidRPr="00F20D1F">
        <w:tab/>
      </w:r>
      <w:r w:rsidRPr="00F20D1F">
        <w:rPr>
          <w:b/>
        </w:rPr>
        <w:t>Категории интервенции</w:t>
      </w:r>
      <w:r w:rsidRPr="00F20D1F">
        <w:rPr>
          <w:rStyle w:val="FootnoteReference"/>
          <w:b/>
        </w:rPr>
        <w:footnoteReference w:id="8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1434"/>
        <w:gridCol w:w="1259"/>
        <w:gridCol w:w="2977"/>
      </w:tblGrid>
      <w:tr w:rsidR="00934BB6" w:rsidRPr="00F20D1F" w:rsidTr="00A2143B">
        <w:trPr>
          <w:trHeight w:val="364"/>
        </w:trPr>
        <w:tc>
          <w:tcPr>
            <w:tcW w:w="8472" w:type="dxa"/>
            <w:gridSpan w:val="5"/>
            <w:shd w:val="clear" w:color="auto" w:fill="auto"/>
          </w:tcPr>
          <w:p w:rsidR="00934BB6" w:rsidRPr="00F20D1F" w:rsidRDefault="00934BB6" w:rsidP="00A2143B">
            <w:pPr>
              <w:autoSpaceDE w:val="0"/>
              <w:autoSpaceDN w:val="0"/>
              <w:adjustRightInd w:val="0"/>
              <w:spacing w:after="0"/>
              <w:jc w:val="left"/>
              <w:rPr>
                <w:b/>
                <w:color w:val="000000"/>
                <w:sz w:val="20"/>
              </w:rPr>
            </w:pPr>
            <w:r w:rsidRPr="00F20D1F">
              <w:rPr>
                <w:b/>
                <w:color w:val="000000"/>
                <w:sz w:val="20"/>
              </w:rPr>
              <w:t>Таблица 14: Измерение 1 – Област на интервенция</w:t>
            </w:r>
          </w:p>
        </w:tc>
      </w:tr>
      <w:tr w:rsidR="00934BB6" w:rsidRPr="00F20D1F" w:rsidTr="00A2143B">
        <w:trPr>
          <w:trHeight w:val="364"/>
        </w:trPr>
        <w:tc>
          <w:tcPr>
            <w:tcW w:w="4236" w:type="dxa"/>
            <w:gridSpan w:val="3"/>
            <w:shd w:val="clear" w:color="auto" w:fill="auto"/>
          </w:tcPr>
          <w:p w:rsidR="00934BB6" w:rsidRPr="00F20D1F" w:rsidRDefault="00934BB6" w:rsidP="00A2143B">
            <w:pPr>
              <w:autoSpaceDE w:val="0"/>
              <w:autoSpaceDN w:val="0"/>
              <w:adjustRightInd w:val="0"/>
              <w:spacing w:after="0"/>
              <w:jc w:val="left"/>
              <w:rPr>
                <w:rFonts w:ascii="TimesNewRoman,Bold" w:hAnsi="TimesNewRoman,Bold" w:cs="TimesNewRoman,Bold"/>
                <w:b/>
                <w:bCs/>
                <w:color w:val="000000"/>
                <w:sz w:val="20"/>
              </w:rPr>
            </w:pPr>
            <w:r w:rsidRPr="00F20D1F">
              <w:rPr>
                <w:b/>
                <w:i/>
                <w:sz w:val="18"/>
              </w:rPr>
              <w:t>Приоритетна ос</w:t>
            </w:r>
            <w:r w:rsidRPr="00F20D1F" w:rsidDel="004B26F6">
              <w:rPr>
                <w:rFonts w:ascii="TimesNewRoman,Bold" w:hAnsi="TimesNewRoman,Bold"/>
                <w:b/>
                <w:color w:val="000000"/>
                <w:sz w:val="20"/>
              </w:rPr>
              <w:t xml:space="preserve"> </w:t>
            </w:r>
          </w:p>
        </w:tc>
        <w:tc>
          <w:tcPr>
            <w:tcW w:w="4236" w:type="dxa"/>
            <w:gridSpan w:val="2"/>
            <w:shd w:val="clear" w:color="auto" w:fill="auto"/>
          </w:tcPr>
          <w:p w:rsidR="00934BB6" w:rsidRPr="00F20D1F" w:rsidRDefault="00934BB6" w:rsidP="00A2143B">
            <w:pPr>
              <w:autoSpaceDE w:val="0"/>
              <w:autoSpaceDN w:val="0"/>
              <w:adjustRightInd w:val="0"/>
              <w:spacing w:after="0"/>
              <w:jc w:val="left"/>
              <w:rPr>
                <w:rFonts w:ascii="TimesNewRoman,Bold" w:hAnsi="TimesNewRoman,Bold" w:cs="TimesNewRoman,Bold"/>
                <w:b/>
                <w:bCs/>
                <w:color w:val="000000"/>
                <w:sz w:val="20"/>
              </w:rPr>
            </w:pPr>
            <w:r w:rsidRPr="00F20D1F">
              <w:rPr>
                <w:szCs w:val="24"/>
              </w:rPr>
              <w:t>„Техническа помощ”</w:t>
            </w:r>
          </w:p>
        </w:tc>
      </w:tr>
      <w:tr w:rsidR="00934BB6" w:rsidRPr="00F20D1F" w:rsidTr="00A2143B">
        <w:trPr>
          <w:trHeight w:val="254"/>
        </w:trPr>
        <w:tc>
          <w:tcPr>
            <w:tcW w:w="1401" w:type="dxa"/>
            <w:shd w:val="clear" w:color="auto" w:fill="auto"/>
          </w:tcPr>
          <w:p w:rsidR="00934BB6" w:rsidRPr="00F20D1F" w:rsidRDefault="00934BB6" w:rsidP="00A2143B">
            <w:pPr>
              <w:jc w:val="center"/>
              <w:rPr>
                <w:b/>
                <w:i/>
                <w:sz w:val="18"/>
                <w:szCs w:val="18"/>
              </w:rPr>
            </w:pPr>
            <w:r>
              <w:rPr>
                <w:b/>
                <w:sz w:val="18"/>
              </w:rPr>
              <w:t>Фонд</w:t>
            </w:r>
          </w:p>
          <w:p w:rsidR="00934BB6" w:rsidRPr="00F20D1F" w:rsidRDefault="00934BB6" w:rsidP="00A2143B">
            <w:pPr>
              <w:pStyle w:val="Text1"/>
              <w:ind w:left="0"/>
              <w:jc w:val="left"/>
              <w:rPr>
                <w:szCs w:val="24"/>
                <w:lang w:val="bg-BG" w:eastAsia="en-GB"/>
              </w:rPr>
            </w:pPr>
          </w:p>
        </w:tc>
        <w:tc>
          <w:tcPr>
            <w:tcW w:w="1401" w:type="dxa"/>
            <w:shd w:val="clear" w:color="auto" w:fill="auto"/>
          </w:tcPr>
          <w:p w:rsidR="00934BB6" w:rsidRPr="00141645" w:rsidRDefault="00934BB6" w:rsidP="00141645">
            <w:pPr>
              <w:pStyle w:val="Text1"/>
              <w:ind w:left="0"/>
              <w:jc w:val="center"/>
              <w:rPr>
                <w:b/>
                <w:i/>
                <w:sz w:val="18"/>
                <w:szCs w:val="18"/>
                <w:lang w:val="bg-BG"/>
              </w:rPr>
            </w:pPr>
            <w:r w:rsidRPr="00262C6E">
              <w:rPr>
                <w:b/>
                <w:sz w:val="18"/>
                <w:szCs w:val="18"/>
                <w:lang w:val="bg-BG" w:eastAsia="en-GB"/>
              </w:rPr>
              <w:t>Категория региони</w:t>
            </w:r>
          </w:p>
        </w:tc>
        <w:tc>
          <w:tcPr>
            <w:tcW w:w="2693" w:type="dxa"/>
            <w:gridSpan w:val="2"/>
            <w:shd w:val="clear" w:color="auto" w:fill="auto"/>
          </w:tcPr>
          <w:p w:rsidR="00934BB6" w:rsidRPr="00262C6E" w:rsidRDefault="00934BB6" w:rsidP="00A2143B">
            <w:pPr>
              <w:jc w:val="center"/>
              <w:rPr>
                <w:sz w:val="20"/>
              </w:rPr>
            </w:pPr>
            <w:r w:rsidRPr="00262C6E">
              <w:rPr>
                <w:b/>
                <w:sz w:val="18"/>
              </w:rPr>
              <w:t>Код</w:t>
            </w:r>
          </w:p>
        </w:tc>
        <w:tc>
          <w:tcPr>
            <w:tcW w:w="2977" w:type="dxa"/>
            <w:shd w:val="clear" w:color="auto" w:fill="auto"/>
          </w:tcPr>
          <w:p w:rsidR="00934BB6" w:rsidRPr="00F20D1F" w:rsidRDefault="00934BB6" w:rsidP="00A2143B">
            <w:pPr>
              <w:jc w:val="center"/>
              <w:rPr>
                <w:i/>
                <w:sz w:val="20"/>
              </w:rPr>
            </w:pPr>
            <w:r w:rsidRPr="00F20D1F">
              <w:rPr>
                <w:b/>
                <w:sz w:val="18"/>
              </w:rPr>
              <w:t>Сума (в евро)</w:t>
            </w:r>
          </w:p>
        </w:tc>
      </w:tr>
      <w:tr w:rsidR="00934BB6" w:rsidRPr="00F20D1F" w:rsidTr="00A2143B">
        <w:trPr>
          <w:trHeight w:val="1010"/>
        </w:trPr>
        <w:tc>
          <w:tcPr>
            <w:tcW w:w="1401" w:type="dxa"/>
            <w:shd w:val="clear" w:color="auto" w:fill="auto"/>
          </w:tcPr>
          <w:p w:rsidR="00934BB6" w:rsidRPr="00F20D1F" w:rsidRDefault="00934BB6" w:rsidP="00A2143B">
            <w:pPr>
              <w:pStyle w:val="Text1"/>
              <w:ind w:left="0"/>
              <w:jc w:val="left"/>
              <w:rPr>
                <w:szCs w:val="24"/>
                <w:lang w:val="bg-BG" w:eastAsia="en-GB"/>
              </w:rPr>
            </w:pPr>
            <w:r>
              <w:rPr>
                <w:szCs w:val="24"/>
                <w:lang w:val="bg-BG" w:eastAsia="en-GB"/>
              </w:rPr>
              <w:t>ЕФРР</w:t>
            </w:r>
          </w:p>
        </w:tc>
        <w:tc>
          <w:tcPr>
            <w:tcW w:w="1401" w:type="dxa"/>
            <w:shd w:val="clear" w:color="auto" w:fill="auto"/>
          </w:tcPr>
          <w:p w:rsidR="00934BB6" w:rsidRPr="00F20D1F" w:rsidRDefault="00934BB6" w:rsidP="00A2143B">
            <w:pPr>
              <w:pStyle w:val="Text1"/>
              <w:ind w:left="0"/>
              <w:jc w:val="left"/>
              <w:rPr>
                <w:szCs w:val="24"/>
                <w:lang w:val="bg-BG" w:eastAsia="en-GB"/>
              </w:rPr>
            </w:pPr>
            <w:r>
              <w:rPr>
                <w:szCs w:val="24"/>
                <w:lang w:val="bg-BG" w:eastAsia="en-GB"/>
              </w:rPr>
              <w:t>Слабо развити</w:t>
            </w:r>
          </w:p>
        </w:tc>
        <w:tc>
          <w:tcPr>
            <w:tcW w:w="2693" w:type="dxa"/>
            <w:gridSpan w:val="2"/>
            <w:shd w:val="clear" w:color="auto" w:fill="auto"/>
          </w:tcPr>
          <w:p w:rsidR="00934BB6" w:rsidRPr="00F20D1F" w:rsidRDefault="00934BB6" w:rsidP="00A2143B">
            <w:pPr>
              <w:pStyle w:val="Text1"/>
              <w:ind w:left="0"/>
              <w:jc w:val="left"/>
              <w:rPr>
                <w:sz w:val="18"/>
                <w:szCs w:val="18"/>
                <w:lang w:val="bg-BG" w:eastAsia="en-GB"/>
              </w:rPr>
            </w:pPr>
            <w:r w:rsidRPr="00F20D1F">
              <w:rPr>
                <w:szCs w:val="24"/>
                <w:lang w:val="bg-BG" w:eastAsia="en-GB"/>
              </w:rPr>
              <w:t>12</w:t>
            </w:r>
            <w:r>
              <w:rPr>
                <w:szCs w:val="24"/>
                <w:lang w:val="bg-BG" w:eastAsia="en-GB"/>
              </w:rPr>
              <w:t>1</w:t>
            </w:r>
            <w:r w:rsidRPr="00F20D1F">
              <w:rPr>
                <w:szCs w:val="24"/>
                <w:lang w:val="bg-BG" w:eastAsia="en-GB"/>
              </w:rPr>
              <w:t xml:space="preserve"> </w:t>
            </w:r>
            <w:r w:rsidRPr="00F20D1F">
              <w:rPr>
                <w:szCs w:val="20"/>
                <w:lang w:val="bg-BG" w:eastAsia="en-GB"/>
              </w:rPr>
              <w:t>Подготовка, изпълнение, наблюдение и контрол</w:t>
            </w:r>
          </w:p>
        </w:tc>
        <w:tc>
          <w:tcPr>
            <w:tcW w:w="2977" w:type="dxa"/>
            <w:shd w:val="clear" w:color="auto" w:fill="auto"/>
          </w:tcPr>
          <w:p w:rsidR="007F1607" w:rsidRPr="007F1607" w:rsidRDefault="007F1607" w:rsidP="007F1607">
            <w:pPr>
              <w:pStyle w:val="Text1"/>
              <w:ind w:left="0"/>
              <w:rPr>
                <w:b/>
                <w:bCs/>
                <w:sz w:val="20"/>
                <w:lang w:val="bg-BG"/>
              </w:rPr>
            </w:pPr>
            <w:r w:rsidRPr="003E677A">
              <w:rPr>
                <w:b/>
                <w:bCs/>
                <w:sz w:val="20"/>
                <w:lang w:val="bg-BG"/>
              </w:rPr>
              <w:t>25 440 196,88</w:t>
            </w:r>
          </w:p>
          <w:p w:rsidR="002F6082" w:rsidRPr="00CD1B92" w:rsidRDefault="002F6082" w:rsidP="002F6082">
            <w:pPr>
              <w:pStyle w:val="Text1"/>
              <w:ind w:left="0"/>
              <w:rPr>
                <w:b/>
                <w:bCs/>
                <w:sz w:val="20"/>
                <w:lang w:val="bg-BG"/>
              </w:rPr>
            </w:pPr>
          </w:p>
          <w:p w:rsidR="00934BB6" w:rsidRPr="00863BEB" w:rsidRDefault="00934BB6" w:rsidP="00A2143B">
            <w:pPr>
              <w:pStyle w:val="Text1"/>
              <w:ind w:left="0"/>
              <w:jc w:val="left"/>
              <w:rPr>
                <w:sz w:val="20"/>
                <w:szCs w:val="20"/>
                <w:lang w:val="bg-BG" w:eastAsia="en-GB"/>
              </w:rPr>
            </w:pPr>
          </w:p>
        </w:tc>
      </w:tr>
      <w:tr w:rsidR="00934BB6" w:rsidRPr="00F20D1F" w:rsidTr="00A2143B">
        <w:tc>
          <w:tcPr>
            <w:tcW w:w="1401" w:type="dxa"/>
            <w:shd w:val="clear" w:color="auto" w:fill="auto"/>
          </w:tcPr>
          <w:p w:rsidR="00934BB6" w:rsidRPr="00F20D1F" w:rsidRDefault="00934BB6" w:rsidP="00A2143B">
            <w:pPr>
              <w:pStyle w:val="Text1"/>
              <w:ind w:left="0"/>
              <w:jc w:val="left"/>
              <w:rPr>
                <w:szCs w:val="24"/>
                <w:lang w:val="bg-BG" w:eastAsia="en-GB"/>
              </w:rPr>
            </w:pPr>
            <w:r>
              <w:rPr>
                <w:szCs w:val="24"/>
                <w:lang w:val="bg-BG" w:eastAsia="en-GB"/>
              </w:rPr>
              <w:t>ЕФРР</w:t>
            </w:r>
          </w:p>
        </w:tc>
        <w:tc>
          <w:tcPr>
            <w:tcW w:w="1401" w:type="dxa"/>
            <w:shd w:val="clear" w:color="auto" w:fill="auto"/>
          </w:tcPr>
          <w:p w:rsidR="00934BB6" w:rsidRPr="00F20D1F" w:rsidRDefault="00934BB6" w:rsidP="00A2143B">
            <w:pPr>
              <w:pStyle w:val="Text1"/>
              <w:ind w:left="0"/>
              <w:jc w:val="left"/>
              <w:rPr>
                <w:szCs w:val="24"/>
                <w:lang w:val="bg-BG" w:eastAsia="en-GB"/>
              </w:rPr>
            </w:pPr>
            <w:r>
              <w:rPr>
                <w:szCs w:val="24"/>
                <w:lang w:val="bg-BG" w:eastAsia="en-GB"/>
              </w:rPr>
              <w:t>Слабо развити</w:t>
            </w:r>
          </w:p>
        </w:tc>
        <w:tc>
          <w:tcPr>
            <w:tcW w:w="2693" w:type="dxa"/>
            <w:gridSpan w:val="2"/>
            <w:shd w:val="clear" w:color="auto" w:fill="auto"/>
          </w:tcPr>
          <w:p w:rsidR="00934BB6" w:rsidRPr="00F20D1F" w:rsidRDefault="00934BB6" w:rsidP="00A2143B">
            <w:pPr>
              <w:pStyle w:val="Text1"/>
              <w:ind w:left="0"/>
              <w:jc w:val="left"/>
              <w:rPr>
                <w:szCs w:val="24"/>
                <w:lang w:val="bg-BG" w:eastAsia="en-GB"/>
              </w:rPr>
            </w:pPr>
            <w:r w:rsidRPr="00F20D1F">
              <w:rPr>
                <w:szCs w:val="24"/>
                <w:lang w:val="bg-BG" w:eastAsia="en-GB"/>
              </w:rPr>
              <w:t>12</w:t>
            </w:r>
            <w:r>
              <w:rPr>
                <w:szCs w:val="24"/>
                <w:lang w:val="bg-BG" w:eastAsia="en-GB"/>
              </w:rPr>
              <w:t>2</w:t>
            </w:r>
            <w:r w:rsidRPr="00F20D1F">
              <w:rPr>
                <w:szCs w:val="24"/>
                <w:lang w:val="bg-BG" w:eastAsia="en-GB"/>
              </w:rPr>
              <w:t xml:space="preserve"> Оценка и проучвания</w:t>
            </w:r>
          </w:p>
        </w:tc>
        <w:tc>
          <w:tcPr>
            <w:tcW w:w="2977" w:type="dxa"/>
            <w:shd w:val="clear" w:color="auto" w:fill="auto"/>
          </w:tcPr>
          <w:p w:rsidR="002F6082" w:rsidRPr="002F6082" w:rsidRDefault="002F6082" w:rsidP="002F6082">
            <w:pPr>
              <w:pStyle w:val="Text1"/>
              <w:ind w:left="0"/>
              <w:rPr>
                <w:b/>
                <w:bCs/>
                <w:sz w:val="20"/>
              </w:rPr>
            </w:pPr>
            <w:r w:rsidRPr="002F6082">
              <w:rPr>
                <w:b/>
                <w:bCs/>
                <w:sz w:val="20"/>
              </w:rPr>
              <w:t>3 268 109,31</w:t>
            </w:r>
          </w:p>
          <w:p w:rsidR="00934BB6" w:rsidRPr="00FA7DF3" w:rsidRDefault="00934BB6" w:rsidP="00A2143B">
            <w:pPr>
              <w:pStyle w:val="Text1"/>
              <w:ind w:left="0"/>
              <w:jc w:val="left"/>
              <w:rPr>
                <w:sz w:val="20"/>
                <w:szCs w:val="20"/>
                <w:lang w:val="bg-BG" w:eastAsia="en-GB"/>
              </w:rPr>
            </w:pPr>
          </w:p>
        </w:tc>
      </w:tr>
      <w:tr w:rsidR="00934BB6" w:rsidRPr="00F20D1F" w:rsidTr="00A2143B">
        <w:tc>
          <w:tcPr>
            <w:tcW w:w="1401" w:type="dxa"/>
            <w:shd w:val="clear" w:color="auto" w:fill="auto"/>
          </w:tcPr>
          <w:p w:rsidR="00934BB6" w:rsidRPr="00F20D1F" w:rsidRDefault="00934BB6" w:rsidP="00A2143B">
            <w:pPr>
              <w:pStyle w:val="Text1"/>
              <w:ind w:left="0"/>
              <w:jc w:val="left"/>
              <w:rPr>
                <w:szCs w:val="24"/>
                <w:lang w:val="bg-BG" w:eastAsia="en-GB"/>
              </w:rPr>
            </w:pPr>
            <w:r>
              <w:rPr>
                <w:szCs w:val="24"/>
                <w:lang w:val="bg-BG" w:eastAsia="en-GB"/>
              </w:rPr>
              <w:t>ЕФРР</w:t>
            </w:r>
          </w:p>
        </w:tc>
        <w:tc>
          <w:tcPr>
            <w:tcW w:w="1401" w:type="dxa"/>
            <w:shd w:val="clear" w:color="auto" w:fill="auto"/>
          </w:tcPr>
          <w:p w:rsidR="00934BB6" w:rsidRPr="00F20D1F" w:rsidRDefault="00934BB6" w:rsidP="00A2143B">
            <w:pPr>
              <w:pStyle w:val="Text1"/>
              <w:ind w:left="0"/>
              <w:jc w:val="left"/>
              <w:rPr>
                <w:szCs w:val="24"/>
                <w:lang w:val="bg-BG" w:eastAsia="en-GB"/>
              </w:rPr>
            </w:pPr>
            <w:r>
              <w:rPr>
                <w:szCs w:val="24"/>
                <w:lang w:val="bg-BG" w:eastAsia="en-GB"/>
              </w:rPr>
              <w:t>Слабо развити</w:t>
            </w:r>
          </w:p>
        </w:tc>
        <w:tc>
          <w:tcPr>
            <w:tcW w:w="2693" w:type="dxa"/>
            <w:gridSpan w:val="2"/>
            <w:shd w:val="clear" w:color="auto" w:fill="auto"/>
          </w:tcPr>
          <w:p w:rsidR="00934BB6" w:rsidRPr="00F20D1F" w:rsidRDefault="00934BB6" w:rsidP="00A2143B">
            <w:pPr>
              <w:pStyle w:val="Text1"/>
              <w:ind w:left="0"/>
              <w:jc w:val="left"/>
              <w:rPr>
                <w:sz w:val="18"/>
                <w:szCs w:val="18"/>
                <w:lang w:val="bg-BG" w:eastAsia="en-GB"/>
              </w:rPr>
            </w:pPr>
            <w:r w:rsidRPr="00F20D1F">
              <w:rPr>
                <w:szCs w:val="24"/>
                <w:lang w:val="bg-BG" w:eastAsia="en-GB"/>
              </w:rPr>
              <w:t>12</w:t>
            </w:r>
            <w:r>
              <w:rPr>
                <w:szCs w:val="24"/>
                <w:lang w:val="bg-BG" w:eastAsia="en-GB"/>
              </w:rPr>
              <w:t>3</w:t>
            </w:r>
            <w:r w:rsidRPr="00F20D1F">
              <w:rPr>
                <w:szCs w:val="24"/>
                <w:lang w:val="bg-BG" w:eastAsia="en-GB"/>
              </w:rPr>
              <w:t xml:space="preserve"> Информация и комуникации</w:t>
            </w:r>
          </w:p>
        </w:tc>
        <w:tc>
          <w:tcPr>
            <w:tcW w:w="2977" w:type="dxa"/>
            <w:shd w:val="clear" w:color="auto" w:fill="auto"/>
          </w:tcPr>
          <w:p w:rsidR="002F6082" w:rsidRDefault="002F6082" w:rsidP="00E20B07">
            <w:pPr>
              <w:autoSpaceDE w:val="0"/>
              <w:autoSpaceDN w:val="0"/>
              <w:adjustRightInd w:val="0"/>
              <w:rPr>
                <w:sz w:val="20"/>
              </w:rPr>
            </w:pPr>
            <w:r w:rsidRPr="002F6082">
              <w:rPr>
                <w:b/>
                <w:bCs/>
                <w:sz w:val="20"/>
              </w:rPr>
              <w:t>1 509 009,81</w:t>
            </w:r>
          </w:p>
          <w:p w:rsidR="00934BB6" w:rsidRPr="00FA7DF3" w:rsidRDefault="00934BB6" w:rsidP="00E20B07">
            <w:pPr>
              <w:autoSpaceDE w:val="0"/>
              <w:autoSpaceDN w:val="0"/>
              <w:adjustRightInd w:val="0"/>
              <w:rPr>
                <w:sz w:val="20"/>
              </w:rPr>
            </w:pPr>
          </w:p>
        </w:tc>
      </w:tr>
    </w:tbl>
    <w:p w:rsidR="00AD4AED" w:rsidRDefault="00AD4AED" w:rsidP="00F03C1E">
      <w:pPr>
        <w:suppressAutoHyphens/>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1434"/>
        <w:gridCol w:w="1259"/>
        <w:gridCol w:w="2977"/>
      </w:tblGrid>
      <w:tr w:rsidR="00934BB6" w:rsidRPr="00F20D1F" w:rsidTr="00A2143B">
        <w:trPr>
          <w:trHeight w:val="364"/>
        </w:trPr>
        <w:tc>
          <w:tcPr>
            <w:tcW w:w="8472" w:type="dxa"/>
            <w:gridSpan w:val="5"/>
            <w:shd w:val="clear" w:color="auto" w:fill="auto"/>
          </w:tcPr>
          <w:p w:rsidR="00934BB6" w:rsidRPr="00F20D1F" w:rsidRDefault="00934BB6" w:rsidP="00A2143B">
            <w:pPr>
              <w:autoSpaceDE w:val="0"/>
              <w:autoSpaceDN w:val="0"/>
              <w:adjustRightInd w:val="0"/>
              <w:spacing w:after="0"/>
              <w:jc w:val="left"/>
              <w:rPr>
                <w:rFonts w:ascii="TimesNewRoman" w:hAnsi="TimesNewRoman" w:cs="TimesNewRoman"/>
                <w:b/>
                <w:color w:val="000000"/>
                <w:sz w:val="20"/>
              </w:rPr>
            </w:pPr>
            <w:r w:rsidRPr="00F20D1F">
              <w:rPr>
                <w:rFonts w:ascii="TimesNewRoman,Bold" w:hAnsi="TimesNewRoman,Bold"/>
                <w:b/>
                <w:color w:val="000000"/>
                <w:sz w:val="20"/>
              </w:rPr>
              <w:t xml:space="preserve">Таблица 15: </w:t>
            </w:r>
            <w:r w:rsidRPr="00F20D1F">
              <w:rPr>
                <w:b/>
              </w:rPr>
              <w:t>Измерение 2 – Форма на финансиране</w:t>
            </w:r>
          </w:p>
        </w:tc>
      </w:tr>
      <w:tr w:rsidR="00934BB6" w:rsidRPr="00F20D1F" w:rsidTr="00A2143B">
        <w:trPr>
          <w:trHeight w:val="364"/>
        </w:trPr>
        <w:tc>
          <w:tcPr>
            <w:tcW w:w="4236" w:type="dxa"/>
            <w:gridSpan w:val="3"/>
            <w:shd w:val="clear" w:color="auto" w:fill="auto"/>
          </w:tcPr>
          <w:p w:rsidR="00934BB6" w:rsidRPr="00F20D1F" w:rsidRDefault="00934BB6" w:rsidP="00A2143B">
            <w:pPr>
              <w:autoSpaceDE w:val="0"/>
              <w:autoSpaceDN w:val="0"/>
              <w:adjustRightInd w:val="0"/>
              <w:spacing w:after="0"/>
              <w:jc w:val="left"/>
              <w:rPr>
                <w:rFonts w:ascii="TimesNewRoman,Bold" w:hAnsi="TimesNewRoman,Bold" w:cs="TimesNewRoman,Bold"/>
                <w:b/>
                <w:bCs/>
                <w:color w:val="000000"/>
                <w:sz w:val="20"/>
              </w:rPr>
            </w:pPr>
            <w:r w:rsidRPr="00F20D1F">
              <w:rPr>
                <w:b/>
                <w:i/>
                <w:sz w:val="18"/>
              </w:rPr>
              <w:t>Приоритетна ос</w:t>
            </w:r>
            <w:r w:rsidRPr="00F20D1F" w:rsidDel="004B26F6">
              <w:rPr>
                <w:rFonts w:ascii="TimesNewRoman,Bold" w:hAnsi="TimesNewRoman,Bold"/>
                <w:b/>
                <w:color w:val="000000"/>
                <w:sz w:val="20"/>
              </w:rPr>
              <w:t xml:space="preserve"> </w:t>
            </w:r>
          </w:p>
        </w:tc>
        <w:tc>
          <w:tcPr>
            <w:tcW w:w="4236" w:type="dxa"/>
            <w:gridSpan w:val="2"/>
            <w:shd w:val="clear" w:color="auto" w:fill="auto"/>
          </w:tcPr>
          <w:p w:rsidR="00934BB6" w:rsidRPr="00F20D1F" w:rsidRDefault="00934BB6" w:rsidP="00A2143B">
            <w:pPr>
              <w:autoSpaceDE w:val="0"/>
              <w:autoSpaceDN w:val="0"/>
              <w:adjustRightInd w:val="0"/>
              <w:spacing w:after="0"/>
              <w:jc w:val="left"/>
              <w:rPr>
                <w:rFonts w:ascii="TimesNewRoman,Bold" w:hAnsi="TimesNewRoman,Bold" w:cs="TimesNewRoman,Bold"/>
                <w:b/>
                <w:bCs/>
                <w:color w:val="000000"/>
                <w:sz w:val="20"/>
              </w:rPr>
            </w:pPr>
            <w:r w:rsidRPr="00F20D1F">
              <w:rPr>
                <w:szCs w:val="24"/>
              </w:rPr>
              <w:t>„Техническа помощ”</w:t>
            </w:r>
          </w:p>
        </w:tc>
      </w:tr>
      <w:tr w:rsidR="00934BB6" w:rsidRPr="00F20D1F" w:rsidTr="00A2143B">
        <w:trPr>
          <w:trHeight w:val="626"/>
        </w:trPr>
        <w:tc>
          <w:tcPr>
            <w:tcW w:w="1401" w:type="dxa"/>
            <w:shd w:val="clear" w:color="auto" w:fill="auto"/>
          </w:tcPr>
          <w:p w:rsidR="00934BB6" w:rsidRPr="00F20D1F" w:rsidRDefault="00934BB6" w:rsidP="00A2143B">
            <w:pPr>
              <w:jc w:val="center"/>
              <w:rPr>
                <w:b/>
                <w:i/>
                <w:sz w:val="18"/>
                <w:szCs w:val="18"/>
              </w:rPr>
            </w:pPr>
            <w:r>
              <w:rPr>
                <w:b/>
                <w:sz w:val="18"/>
              </w:rPr>
              <w:t>Фонд</w:t>
            </w:r>
          </w:p>
          <w:p w:rsidR="00934BB6" w:rsidRPr="00F20D1F" w:rsidRDefault="00934BB6" w:rsidP="00A2143B">
            <w:pPr>
              <w:jc w:val="center"/>
              <w:rPr>
                <w:b/>
                <w:i/>
                <w:sz w:val="18"/>
                <w:szCs w:val="18"/>
              </w:rPr>
            </w:pPr>
          </w:p>
        </w:tc>
        <w:tc>
          <w:tcPr>
            <w:tcW w:w="1401" w:type="dxa"/>
            <w:shd w:val="clear" w:color="auto" w:fill="auto"/>
          </w:tcPr>
          <w:p w:rsidR="00934BB6" w:rsidRPr="00C76F0F" w:rsidRDefault="00934BB6" w:rsidP="00C76F0F">
            <w:pPr>
              <w:pStyle w:val="Text1"/>
              <w:ind w:left="0"/>
              <w:jc w:val="center"/>
              <w:rPr>
                <w:b/>
                <w:i/>
                <w:sz w:val="18"/>
                <w:szCs w:val="18"/>
                <w:lang w:val="bg-BG"/>
              </w:rPr>
            </w:pPr>
            <w:r w:rsidRPr="00262C6E">
              <w:rPr>
                <w:b/>
                <w:sz w:val="18"/>
                <w:szCs w:val="18"/>
                <w:lang w:val="bg-BG" w:eastAsia="en-GB"/>
              </w:rPr>
              <w:t>Категория региони</w:t>
            </w:r>
          </w:p>
        </w:tc>
        <w:tc>
          <w:tcPr>
            <w:tcW w:w="2693" w:type="dxa"/>
            <w:gridSpan w:val="2"/>
            <w:shd w:val="clear" w:color="auto" w:fill="auto"/>
          </w:tcPr>
          <w:p w:rsidR="00934BB6" w:rsidRPr="00F20D1F" w:rsidRDefault="00934BB6" w:rsidP="00A2143B">
            <w:pPr>
              <w:jc w:val="center"/>
              <w:rPr>
                <w:i/>
                <w:sz w:val="20"/>
              </w:rPr>
            </w:pPr>
            <w:r w:rsidRPr="00F20D1F">
              <w:rPr>
                <w:b/>
                <w:i/>
                <w:sz w:val="18"/>
              </w:rPr>
              <w:t>Код</w:t>
            </w:r>
          </w:p>
        </w:tc>
        <w:tc>
          <w:tcPr>
            <w:tcW w:w="2977" w:type="dxa"/>
            <w:shd w:val="clear" w:color="auto" w:fill="auto"/>
          </w:tcPr>
          <w:p w:rsidR="00934BB6" w:rsidRPr="00F20D1F" w:rsidRDefault="00934BB6" w:rsidP="00A2143B">
            <w:pPr>
              <w:jc w:val="center"/>
              <w:rPr>
                <w:i/>
                <w:sz w:val="20"/>
              </w:rPr>
            </w:pPr>
            <w:r w:rsidRPr="00F20D1F">
              <w:rPr>
                <w:b/>
                <w:sz w:val="18"/>
              </w:rPr>
              <w:t>Сума (в евро)</w:t>
            </w:r>
          </w:p>
        </w:tc>
      </w:tr>
      <w:tr w:rsidR="00934BB6" w:rsidRPr="00F20D1F" w:rsidTr="00A2143B">
        <w:tc>
          <w:tcPr>
            <w:tcW w:w="1401" w:type="dxa"/>
            <w:shd w:val="clear" w:color="auto" w:fill="auto"/>
          </w:tcPr>
          <w:p w:rsidR="00934BB6" w:rsidRPr="00F20D1F" w:rsidRDefault="00934BB6" w:rsidP="00A2143B">
            <w:pPr>
              <w:pStyle w:val="Text1"/>
              <w:ind w:left="0"/>
              <w:jc w:val="left"/>
              <w:rPr>
                <w:sz w:val="18"/>
                <w:szCs w:val="18"/>
                <w:lang w:val="bg-BG" w:eastAsia="en-GB"/>
              </w:rPr>
            </w:pPr>
            <w:r>
              <w:rPr>
                <w:szCs w:val="24"/>
                <w:lang w:val="bg-BG" w:eastAsia="en-GB"/>
              </w:rPr>
              <w:t>ЕФРР</w:t>
            </w:r>
          </w:p>
        </w:tc>
        <w:tc>
          <w:tcPr>
            <w:tcW w:w="1401" w:type="dxa"/>
            <w:shd w:val="clear" w:color="auto" w:fill="auto"/>
          </w:tcPr>
          <w:p w:rsidR="00934BB6" w:rsidRPr="00F20D1F" w:rsidRDefault="00934BB6" w:rsidP="00A2143B">
            <w:pPr>
              <w:pStyle w:val="Text1"/>
              <w:ind w:left="0"/>
              <w:jc w:val="left"/>
              <w:rPr>
                <w:sz w:val="18"/>
                <w:szCs w:val="18"/>
                <w:lang w:val="bg-BG" w:eastAsia="en-GB"/>
              </w:rPr>
            </w:pPr>
            <w:r>
              <w:rPr>
                <w:szCs w:val="24"/>
                <w:lang w:val="bg-BG" w:eastAsia="en-GB"/>
              </w:rPr>
              <w:t>Слабо развити</w:t>
            </w:r>
          </w:p>
        </w:tc>
        <w:tc>
          <w:tcPr>
            <w:tcW w:w="2693" w:type="dxa"/>
            <w:gridSpan w:val="2"/>
            <w:shd w:val="clear" w:color="auto" w:fill="auto"/>
          </w:tcPr>
          <w:p w:rsidR="00934BB6" w:rsidRPr="001C6239" w:rsidRDefault="00934BB6" w:rsidP="00A2143B">
            <w:pPr>
              <w:pStyle w:val="Text1"/>
              <w:ind w:left="0"/>
              <w:jc w:val="left"/>
              <w:rPr>
                <w:szCs w:val="24"/>
                <w:lang w:val="bg-BG" w:eastAsia="en-GB"/>
              </w:rPr>
            </w:pPr>
            <w:r w:rsidRPr="00F20D1F">
              <w:rPr>
                <w:szCs w:val="24"/>
                <w:lang w:val="bg-BG" w:eastAsia="en-GB"/>
              </w:rPr>
              <w:t>01 безвъзмездна финансова помощ</w:t>
            </w:r>
          </w:p>
        </w:tc>
        <w:tc>
          <w:tcPr>
            <w:tcW w:w="2977" w:type="dxa"/>
            <w:shd w:val="clear" w:color="auto" w:fill="auto"/>
          </w:tcPr>
          <w:p w:rsidR="00606CDF" w:rsidRPr="00606CDF" w:rsidRDefault="00606CDF" w:rsidP="00606CDF">
            <w:pPr>
              <w:pStyle w:val="Text1"/>
              <w:ind w:left="0"/>
              <w:rPr>
                <w:b/>
                <w:bCs/>
                <w:sz w:val="20"/>
                <w:lang w:val="bg-BG"/>
              </w:rPr>
            </w:pPr>
            <w:r w:rsidRPr="003E677A">
              <w:rPr>
                <w:b/>
                <w:bCs/>
                <w:sz w:val="20"/>
                <w:lang w:val="bg-BG"/>
              </w:rPr>
              <w:t>30 217 316,00</w:t>
            </w:r>
          </w:p>
          <w:p w:rsidR="004C325A" w:rsidRPr="00086FB6" w:rsidRDefault="004C325A" w:rsidP="004C325A">
            <w:pPr>
              <w:pStyle w:val="Text1"/>
              <w:ind w:left="0"/>
              <w:rPr>
                <w:b/>
                <w:bCs/>
                <w:sz w:val="20"/>
                <w:lang w:val="bg-BG"/>
              </w:rPr>
            </w:pPr>
          </w:p>
          <w:p w:rsidR="00934BB6" w:rsidRPr="00FA7DF3" w:rsidRDefault="00934BB6" w:rsidP="00D61462">
            <w:pPr>
              <w:pStyle w:val="Text1"/>
              <w:ind w:left="0"/>
              <w:jc w:val="left"/>
              <w:rPr>
                <w:sz w:val="20"/>
                <w:szCs w:val="20"/>
                <w:lang w:val="bg-BG" w:eastAsia="en-GB"/>
              </w:rPr>
            </w:pPr>
          </w:p>
        </w:tc>
      </w:tr>
    </w:tbl>
    <w:p w:rsidR="00934BB6" w:rsidRDefault="00934BB6" w:rsidP="00F03C1E">
      <w:pPr>
        <w:suppressAutoHyphens/>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1434"/>
        <w:gridCol w:w="1259"/>
        <w:gridCol w:w="2977"/>
      </w:tblGrid>
      <w:tr w:rsidR="00934BB6" w:rsidRPr="00F20D1F" w:rsidTr="00A2143B">
        <w:trPr>
          <w:trHeight w:val="364"/>
        </w:trPr>
        <w:tc>
          <w:tcPr>
            <w:tcW w:w="8472" w:type="dxa"/>
            <w:gridSpan w:val="5"/>
            <w:shd w:val="clear" w:color="auto" w:fill="auto"/>
          </w:tcPr>
          <w:p w:rsidR="00934BB6" w:rsidRPr="00F20D1F" w:rsidRDefault="00934BB6" w:rsidP="00A2143B">
            <w:pPr>
              <w:autoSpaceDE w:val="0"/>
              <w:autoSpaceDN w:val="0"/>
              <w:adjustRightInd w:val="0"/>
              <w:spacing w:after="0"/>
              <w:jc w:val="left"/>
              <w:rPr>
                <w:b/>
                <w:color w:val="000000"/>
                <w:sz w:val="20"/>
              </w:rPr>
            </w:pPr>
            <w:r w:rsidRPr="00F20D1F">
              <w:rPr>
                <w:b/>
                <w:color w:val="000000"/>
                <w:sz w:val="20"/>
              </w:rPr>
              <w:t>Таблица 16: Измерение 3 – Вид територия</w:t>
            </w:r>
          </w:p>
        </w:tc>
      </w:tr>
      <w:tr w:rsidR="00934BB6" w:rsidRPr="00F20D1F" w:rsidTr="00A2143B">
        <w:trPr>
          <w:trHeight w:val="364"/>
        </w:trPr>
        <w:tc>
          <w:tcPr>
            <w:tcW w:w="4236" w:type="dxa"/>
            <w:gridSpan w:val="3"/>
            <w:shd w:val="clear" w:color="auto" w:fill="auto"/>
          </w:tcPr>
          <w:p w:rsidR="00934BB6" w:rsidRPr="00F20D1F" w:rsidRDefault="00934BB6" w:rsidP="00A2143B">
            <w:pPr>
              <w:autoSpaceDE w:val="0"/>
              <w:autoSpaceDN w:val="0"/>
              <w:adjustRightInd w:val="0"/>
              <w:spacing w:after="0"/>
              <w:jc w:val="left"/>
              <w:rPr>
                <w:rFonts w:ascii="TimesNewRoman,Bold" w:hAnsi="TimesNewRoman,Bold" w:cs="TimesNewRoman,Bold"/>
                <w:b/>
                <w:bCs/>
                <w:color w:val="000000"/>
                <w:sz w:val="20"/>
              </w:rPr>
            </w:pPr>
            <w:r w:rsidRPr="00F20D1F">
              <w:rPr>
                <w:b/>
                <w:i/>
                <w:sz w:val="18"/>
              </w:rPr>
              <w:t>Приоритетна ос</w:t>
            </w:r>
            <w:r w:rsidRPr="00F20D1F" w:rsidDel="004B26F6">
              <w:rPr>
                <w:rFonts w:ascii="TimesNewRoman,Bold" w:hAnsi="TimesNewRoman,Bold"/>
                <w:b/>
                <w:color w:val="000000"/>
                <w:sz w:val="20"/>
              </w:rPr>
              <w:t xml:space="preserve"> </w:t>
            </w:r>
          </w:p>
        </w:tc>
        <w:tc>
          <w:tcPr>
            <w:tcW w:w="4236" w:type="dxa"/>
            <w:gridSpan w:val="2"/>
            <w:shd w:val="clear" w:color="auto" w:fill="auto"/>
          </w:tcPr>
          <w:p w:rsidR="00934BB6" w:rsidRPr="00F20D1F" w:rsidRDefault="00934BB6" w:rsidP="00A2143B">
            <w:pPr>
              <w:autoSpaceDE w:val="0"/>
              <w:autoSpaceDN w:val="0"/>
              <w:adjustRightInd w:val="0"/>
              <w:spacing w:after="0"/>
              <w:jc w:val="left"/>
              <w:rPr>
                <w:rFonts w:ascii="TimesNewRoman,Bold" w:hAnsi="TimesNewRoman,Bold" w:cs="TimesNewRoman,Bold"/>
                <w:b/>
                <w:bCs/>
                <w:color w:val="000000"/>
                <w:sz w:val="20"/>
              </w:rPr>
            </w:pPr>
            <w:r w:rsidRPr="00F20D1F">
              <w:rPr>
                <w:szCs w:val="24"/>
              </w:rPr>
              <w:t>„Техническа помощ”</w:t>
            </w:r>
          </w:p>
        </w:tc>
      </w:tr>
      <w:tr w:rsidR="00934BB6" w:rsidRPr="00F20D1F" w:rsidTr="00A2143B">
        <w:trPr>
          <w:trHeight w:val="254"/>
        </w:trPr>
        <w:tc>
          <w:tcPr>
            <w:tcW w:w="1401" w:type="dxa"/>
            <w:shd w:val="clear" w:color="auto" w:fill="auto"/>
          </w:tcPr>
          <w:p w:rsidR="00934BB6" w:rsidRPr="00F20D1F" w:rsidRDefault="00934BB6" w:rsidP="00A2143B">
            <w:pPr>
              <w:jc w:val="center"/>
              <w:rPr>
                <w:b/>
                <w:i/>
                <w:sz w:val="18"/>
                <w:szCs w:val="18"/>
              </w:rPr>
            </w:pPr>
            <w:r>
              <w:rPr>
                <w:b/>
                <w:sz w:val="18"/>
              </w:rPr>
              <w:t>Фонд</w:t>
            </w:r>
          </w:p>
          <w:p w:rsidR="00934BB6" w:rsidRPr="00F20D1F" w:rsidRDefault="00934BB6" w:rsidP="00A2143B">
            <w:pPr>
              <w:jc w:val="center"/>
              <w:rPr>
                <w:b/>
                <w:i/>
                <w:sz w:val="18"/>
                <w:szCs w:val="18"/>
              </w:rPr>
            </w:pPr>
          </w:p>
        </w:tc>
        <w:tc>
          <w:tcPr>
            <w:tcW w:w="1401" w:type="dxa"/>
            <w:shd w:val="clear" w:color="auto" w:fill="auto"/>
          </w:tcPr>
          <w:p w:rsidR="00934BB6" w:rsidRPr="00C76F0F" w:rsidRDefault="00934BB6" w:rsidP="00C76F0F">
            <w:pPr>
              <w:pStyle w:val="Text1"/>
              <w:ind w:left="0"/>
              <w:jc w:val="center"/>
              <w:rPr>
                <w:b/>
                <w:i/>
                <w:sz w:val="18"/>
                <w:szCs w:val="18"/>
                <w:lang w:val="bg-BG"/>
              </w:rPr>
            </w:pPr>
            <w:r w:rsidRPr="00262C6E">
              <w:rPr>
                <w:b/>
                <w:sz w:val="18"/>
                <w:szCs w:val="18"/>
                <w:lang w:val="bg-BG" w:eastAsia="en-GB"/>
              </w:rPr>
              <w:t>Категория региони</w:t>
            </w:r>
          </w:p>
        </w:tc>
        <w:tc>
          <w:tcPr>
            <w:tcW w:w="2693" w:type="dxa"/>
            <w:gridSpan w:val="2"/>
            <w:shd w:val="clear" w:color="auto" w:fill="auto"/>
          </w:tcPr>
          <w:p w:rsidR="00934BB6" w:rsidRPr="00F20D1F" w:rsidRDefault="00934BB6" w:rsidP="00A2143B">
            <w:pPr>
              <w:jc w:val="center"/>
              <w:rPr>
                <w:i/>
                <w:sz w:val="20"/>
              </w:rPr>
            </w:pPr>
            <w:r w:rsidRPr="00F20D1F">
              <w:rPr>
                <w:b/>
                <w:i/>
                <w:sz w:val="18"/>
              </w:rPr>
              <w:t>Код</w:t>
            </w:r>
          </w:p>
        </w:tc>
        <w:tc>
          <w:tcPr>
            <w:tcW w:w="2977" w:type="dxa"/>
            <w:shd w:val="clear" w:color="auto" w:fill="auto"/>
          </w:tcPr>
          <w:p w:rsidR="00934BB6" w:rsidRPr="00F20D1F" w:rsidRDefault="00934BB6" w:rsidP="00A2143B">
            <w:pPr>
              <w:jc w:val="center"/>
              <w:rPr>
                <w:i/>
                <w:sz w:val="20"/>
              </w:rPr>
            </w:pPr>
            <w:r w:rsidRPr="00F20D1F">
              <w:rPr>
                <w:b/>
                <w:sz w:val="18"/>
              </w:rPr>
              <w:t>Сума (в евро)</w:t>
            </w:r>
          </w:p>
        </w:tc>
      </w:tr>
      <w:tr w:rsidR="00934BB6" w:rsidRPr="00F20D1F" w:rsidTr="00A2143B">
        <w:tc>
          <w:tcPr>
            <w:tcW w:w="1401" w:type="dxa"/>
            <w:shd w:val="clear" w:color="auto" w:fill="auto"/>
          </w:tcPr>
          <w:p w:rsidR="00934BB6" w:rsidRPr="00F20D1F" w:rsidRDefault="00934BB6" w:rsidP="00A2143B">
            <w:pPr>
              <w:pStyle w:val="Text1"/>
              <w:ind w:left="0"/>
              <w:jc w:val="left"/>
              <w:rPr>
                <w:sz w:val="18"/>
                <w:szCs w:val="18"/>
                <w:lang w:val="bg-BG" w:eastAsia="en-GB"/>
              </w:rPr>
            </w:pPr>
            <w:r>
              <w:rPr>
                <w:szCs w:val="24"/>
                <w:lang w:val="bg-BG" w:eastAsia="en-GB"/>
              </w:rPr>
              <w:t>ЕФРР</w:t>
            </w:r>
          </w:p>
        </w:tc>
        <w:tc>
          <w:tcPr>
            <w:tcW w:w="1401" w:type="dxa"/>
            <w:shd w:val="clear" w:color="auto" w:fill="auto"/>
          </w:tcPr>
          <w:p w:rsidR="00934BB6" w:rsidRPr="00F20D1F" w:rsidRDefault="00934BB6" w:rsidP="00A2143B">
            <w:pPr>
              <w:pStyle w:val="Text1"/>
              <w:ind w:left="0"/>
              <w:jc w:val="left"/>
              <w:rPr>
                <w:sz w:val="18"/>
                <w:szCs w:val="18"/>
                <w:lang w:val="bg-BG" w:eastAsia="en-GB"/>
              </w:rPr>
            </w:pPr>
            <w:r>
              <w:rPr>
                <w:szCs w:val="24"/>
                <w:lang w:val="bg-BG" w:eastAsia="en-GB"/>
              </w:rPr>
              <w:t>Слабо развити</w:t>
            </w:r>
          </w:p>
        </w:tc>
        <w:tc>
          <w:tcPr>
            <w:tcW w:w="2693" w:type="dxa"/>
            <w:gridSpan w:val="2"/>
            <w:shd w:val="clear" w:color="auto" w:fill="auto"/>
          </w:tcPr>
          <w:p w:rsidR="00934BB6" w:rsidRPr="00F20D1F" w:rsidRDefault="00934BB6" w:rsidP="00A2143B">
            <w:pPr>
              <w:pStyle w:val="Text1"/>
              <w:ind w:left="0"/>
              <w:jc w:val="left"/>
              <w:rPr>
                <w:sz w:val="18"/>
                <w:szCs w:val="18"/>
                <w:lang w:val="bg-BG" w:eastAsia="en-GB"/>
              </w:rPr>
            </w:pPr>
            <w:r w:rsidRPr="00F20D1F">
              <w:rPr>
                <w:szCs w:val="24"/>
                <w:lang w:val="bg-BG" w:eastAsia="en-GB"/>
              </w:rPr>
              <w:t>0</w:t>
            </w:r>
            <w:r>
              <w:rPr>
                <w:szCs w:val="24"/>
                <w:lang w:val="bg-BG" w:eastAsia="en-GB"/>
              </w:rPr>
              <w:t>7</w:t>
            </w:r>
            <w:r w:rsidRPr="00F20D1F">
              <w:rPr>
                <w:szCs w:val="24"/>
                <w:lang w:val="bg-BG" w:eastAsia="en-GB"/>
              </w:rPr>
              <w:t xml:space="preserve"> Неприложимо</w:t>
            </w:r>
          </w:p>
        </w:tc>
        <w:tc>
          <w:tcPr>
            <w:tcW w:w="2977" w:type="dxa"/>
            <w:shd w:val="clear" w:color="auto" w:fill="auto"/>
          </w:tcPr>
          <w:p w:rsidR="00606CDF" w:rsidRPr="00606CDF" w:rsidRDefault="00606CDF" w:rsidP="00606CDF">
            <w:pPr>
              <w:pStyle w:val="Text1"/>
              <w:ind w:left="0"/>
              <w:rPr>
                <w:b/>
                <w:bCs/>
                <w:sz w:val="20"/>
                <w:lang w:val="bg-BG"/>
              </w:rPr>
            </w:pPr>
            <w:r w:rsidRPr="003E677A">
              <w:rPr>
                <w:b/>
                <w:bCs/>
                <w:sz w:val="20"/>
                <w:lang w:val="bg-BG"/>
              </w:rPr>
              <w:t>30 217 316,00</w:t>
            </w:r>
          </w:p>
          <w:p w:rsidR="004C325A" w:rsidRDefault="004C325A" w:rsidP="004C325A">
            <w:pPr>
              <w:pStyle w:val="Text1"/>
              <w:ind w:left="0"/>
              <w:rPr>
                <w:b/>
                <w:bCs/>
                <w:sz w:val="20"/>
              </w:rPr>
            </w:pPr>
          </w:p>
          <w:p w:rsidR="00934BB6" w:rsidRPr="00FA7DF3" w:rsidRDefault="00934BB6" w:rsidP="004C325A">
            <w:pPr>
              <w:pStyle w:val="Text1"/>
              <w:ind w:left="0"/>
              <w:jc w:val="left"/>
              <w:rPr>
                <w:sz w:val="20"/>
                <w:szCs w:val="20"/>
                <w:lang w:val="bg-BG" w:eastAsia="en-GB"/>
              </w:rPr>
            </w:pPr>
          </w:p>
        </w:tc>
      </w:tr>
    </w:tbl>
    <w:p w:rsidR="00934BB6" w:rsidRDefault="00934BB6" w:rsidP="00F03C1E">
      <w:pPr>
        <w:suppressAutoHyphens/>
        <w:rPr>
          <w:sz w:val="18"/>
          <w:szCs w:val="18"/>
        </w:rPr>
      </w:pPr>
    </w:p>
    <w:p w:rsidR="00934BB6" w:rsidRDefault="00934BB6" w:rsidP="003B600B">
      <w:pPr>
        <w:sectPr w:rsidR="00934BB6" w:rsidSect="00F96208">
          <w:headerReference w:type="default" r:id="rId97"/>
          <w:footerReference w:type="default" r:id="rId98"/>
          <w:headerReference w:type="first" r:id="rId99"/>
          <w:footerReference w:type="first" r:id="rId100"/>
          <w:pgSz w:w="11907" w:h="16839"/>
          <w:pgMar w:top="1134" w:right="1418" w:bottom="1134" w:left="1418" w:header="601" w:footer="1077" w:gutter="0"/>
          <w:cols w:space="720"/>
          <w:docGrid w:linePitch="326"/>
        </w:sectPr>
      </w:pPr>
    </w:p>
    <w:p w:rsidR="00BD04BC" w:rsidRPr="00F20D1F" w:rsidRDefault="00AD4AED" w:rsidP="00203F0D">
      <w:pPr>
        <w:pStyle w:val="ManualHeading1"/>
        <w:ind w:left="0" w:firstLine="0"/>
      </w:pPr>
      <w:r w:rsidRPr="00F20D1F">
        <w:lastRenderedPageBreak/>
        <w:t>РАЗДЕЛ 3</w:t>
      </w:r>
      <w:r w:rsidRPr="00F20D1F">
        <w:tab/>
        <w:t xml:space="preserve">План за финансиране </w:t>
      </w:r>
    </w:p>
    <w:p w:rsidR="00AD4AED" w:rsidRPr="00F20D1F" w:rsidRDefault="00AD4AED" w:rsidP="00BF3391">
      <w:r w:rsidRPr="00F20D1F">
        <w:t>(Позоваване: член 96, параграф 2, първа алинея, буква г) от Регламент (EС) № 1303/2013)</w:t>
      </w:r>
    </w:p>
    <w:p w:rsidR="00721752" w:rsidRPr="00F20D1F" w:rsidRDefault="00AD4AED" w:rsidP="00445D2B">
      <w:pPr>
        <w:pStyle w:val="ManualHeading2"/>
      </w:pPr>
      <w:r w:rsidRPr="00F20D1F">
        <w:t xml:space="preserve">3.1 </w:t>
      </w:r>
      <w:r w:rsidRPr="00F20D1F">
        <w:tab/>
        <w:t>Финансови бюджетни кредити от всеки фонд и суми за резерва за изпълнение</w:t>
      </w:r>
    </w:p>
    <w:p w:rsidR="00AD4AED" w:rsidRPr="00F20D1F" w:rsidRDefault="00AD4AED" w:rsidP="00445D2B">
      <w:pPr>
        <w:pStyle w:val="ManualHeading2"/>
        <w:rPr>
          <w:b w:val="0"/>
        </w:rPr>
      </w:pPr>
      <w:r w:rsidRPr="00F20D1F">
        <w:rPr>
          <w:b w:val="0"/>
        </w:rPr>
        <w:t>(Позоваване: член 96, параграф 2, първа алинея, буква г), подточка i) от Регламент (EС) № 1303/2013)</w:t>
      </w:r>
    </w:p>
    <w:p w:rsidR="00847C5D" w:rsidRDefault="00AD4AED">
      <w:pPr>
        <w:spacing w:before="0" w:after="0"/>
        <w:jc w:val="left"/>
        <w:rPr>
          <w:rFonts w:eastAsia="Arial Unicode MS"/>
          <w:b/>
        </w:rPr>
      </w:pPr>
      <w:r w:rsidRPr="009B5068">
        <w:rPr>
          <w:b/>
        </w:rPr>
        <w:t>Таблица 17:</w:t>
      </w:r>
    </w:p>
    <w:tbl>
      <w:tblPr>
        <w:tblW w:w="5698" w:type="pct"/>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1"/>
        <w:gridCol w:w="528"/>
        <w:gridCol w:w="870"/>
        <w:gridCol w:w="879"/>
        <w:gridCol w:w="870"/>
        <w:gridCol w:w="866"/>
        <w:gridCol w:w="1045"/>
        <w:gridCol w:w="870"/>
        <w:gridCol w:w="1052"/>
        <w:gridCol w:w="870"/>
        <w:gridCol w:w="1052"/>
        <w:gridCol w:w="873"/>
        <w:gridCol w:w="1045"/>
        <w:gridCol w:w="876"/>
        <w:gridCol w:w="1045"/>
        <w:gridCol w:w="1052"/>
        <w:gridCol w:w="1045"/>
        <w:gridCol w:w="1045"/>
      </w:tblGrid>
      <w:tr w:rsidR="004536CB" w:rsidRPr="00F20D1F" w:rsidTr="00390189">
        <w:trPr>
          <w:trHeight w:val="525"/>
        </w:trPr>
        <w:tc>
          <w:tcPr>
            <w:tcW w:w="214" w:type="pct"/>
          </w:tcPr>
          <w:p w:rsidR="004536CB" w:rsidRPr="00F20D1F" w:rsidRDefault="004536CB" w:rsidP="00A2143B">
            <w:pPr>
              <w:snapToGrid w:val="0"/>
              <w:rPr>
                <w:b/>
                <w:sz w:val="13"/>
                <w:szCs w:val="13"/>
              </w:rPr>
            </w:pPr>
            <w:bookmarkStart w:id="5" w:name="OLE_LINK1"/>
            <w:r w:rsidRPr="00F20D1F">
              <w:rPr>
                <w:b/>
                <w:sz w:val="13"/>
              </w:rPr>
              <w:t>Фонд</w:t>
            </w:r>
          </w:p>
        </w:tc>
        <w:tc>
          <w:tcPr>
            <w:tcW w:w="159" w:type="pct"/>
            <w:shd w:val="clear" w:color="auto" w:fill="auto"/>
          </w:tcPr>
          <w:p w:rsidR="004536CB" w:rsidRPr="00F20D1F" w:rsidRDefault="004536CB" w:rsidP="00A2143B">
            <w:pPr>
              <w:snapToGrid w:val="0"/>
              <w:rPr>
                <w:b/>
                <w:sz w:val="13"/>
                <w:szCs w:val="13"/>
              </w:rPr>
            </w:pPr>
            <w:r w:rsidRPr="00F20D1F">
              <w:rPr>
                <w:b/>
                <w:sz w:val="13"/>
              </w:rPr>
              <w:t>Категория региони</w:t>
            </w:r>
          </w:p>
        </w:tc>
        <w:tc>
          <w:tcPr>
            <w:tcW w:w="527" w:type="pct"/>
            <w:gridSpan w:val="2"/>
            <w:shd w:val="clear" w:color="auto" w:fill="auto"/>
          </w:tcPr>
          <w:p w:rsidR="004536CB" w:rsidRPr="00F20D1F" w:rsidRDefault="004536CB" w:rsidP="00A2143B">
            <w:pPr>
              <w:snapToGrid w:val="0"/>
              <w:jc w:val="center"/>
              <w:rPr>
                <w:b/>
                <w:sz w:val="13"/>
                <w:szCs w:val="13"/>
              </w:rPr>
            </w:pPr>
            <w:r w:rsidRPr="00F20D1F">
              <w:rPr>
                <w:b/>
                <w:sz w:val="13"/>
              </w:rPr>
              <w:t>2014 г.</w:t>
            </w:r>
          </w:p>
        </w:tc>
        <w:tc>
          <w:tcPr>
            <w:tcW w:w="523" w:type="pct"/>
            <w:gridSpan w:val="2"/>
            <w:shd w:val="clear" w:color="auto" w:fill="auto"/>
          </w:tcPr>
          <w:p w:rsidR="004536CB" w:rsidRPr="00F20D1F" w:rsidRDefault="004536CB" w:rsidP="00A2143B">
            <w:pPr>
              <w:snapToGrid w:val="0"/>
              <w:jc w:val="center"/>
              <w:rPr>
                <w:b/>
                <w:sz w:val="13"/>
                <w:szCs w:val="13"/>
              </w:rPr>
            </w:pPr>
            <w:r w:rsidRPr="00F20D1F">
              <w:rPr>
                <w:b/>
                <w:sz w:val="13"/>
              </w:rPr>
              <w:t>2015 г.</w:t>
            </w:r>
          </w:p>
        </w:tc>
        <w:tc>
          <w:tcPr>
            <w:tcW w:w="577" w:type="pct"/>
            <w:gridSpan w:val="2"/>
            <w:shd w:val="clear" w:color="auto" w:fill="auto"/>
          </w:tcPr>
          <w:p w:rsidR="004536CB" w:rsidRPr="00F20D1F" w:rsidRDefault="004536CB" w:rsidP="00A2143B">
            <w:pPr>
              <w:snapToGrid w:val="0"/>
              <w:jc w:val="center"/>
              <w:rPr>
                <w:b/>
                <w:sz w:val="13"/>
                <w:szCs w:val="13"/>
              </w:rPr>
            </w:pPr>
            <w:r w:rsidRPr="00F20D1F">
              <w:rPr>
                <w:b/>
                <w:sz w:val="13"/>
              </w:rPr>
              <w:t>2016 г.</w:t>
            </w:r>
          </w:p>
        </w:tc>
        <w:tc>
          <w:tcPr>
            <w:tcW w:w="579" w:type="pct"/>
            <w:gridSpan w:val="2"/>
            <w:shd w:val="clear" w:color="auto" w:fill="auto"/>
          </w:tcPr>
          <w:p w:rsidR="004536CB" w:rsidRPr="00F20D1F" w:rsidRDefault="004536CB" w:rsidP="00A2143B">
            <w:pPr>
              <w:snapToGrid w:val="0"/>
              <w:jc w:val="center"/>
              <w:rPr>
                <w:b/>
                <w:sz w:val="13"/>
                <w:szCs w:val="13"/>
              </w:rPr>
            </w:pPr>
            <w:r w:rsidRPr="00F20D1F">
              <w:rPr>
                <w:b/>
                <w:sz w:val="13"/>
              </w:rPr>
              <w:t>2017 г.</w:t>
            </w:r>
          </w:p>
        </w:tc>
        <w:tc>
          <w:tcPr>
            <w:tcW w:w="580" w:type="pct"/>
            <w:gridSpan w:val="2"/>
            <w:shd w:val="clear" w:color="auto" w:fill="auto"/>
          </w:tcPr>
          <w:p w:rsidR="004536CB" w:rsidRPr="00F20D1F" w:rsidRDefault="004536CB" w:rsidP="00A2143B">
            <w:pPr>
              <w:snapToGrid w:val="0"/>
              <w:jc w:val="center"/>
              <w:rPr>
                <w:b/>
                <w:sz w:val="13"/>
                <w:szCs w:val="13"/>
              </w:rPr>
            </w:pPr>
            <w:r w:rsidRPr="00F20D1F">
              <w:rPr>
                <w:b/>
                <w:sz w:val="13"/>
              </w:rPr>
              <w:t>2018 г.</w:t>
            </w:r>
          </w:p>
        </w:tc>
        <w:tc>
          <w:tcPr>
            <w:tcW w:w="579" w:type="pct"/>
            <w:gridSpan w:val="2"/>
            <w:shd w:val="clear" w:color="auto" w:fill="auto"/>
          </w:tcPr>
          <w:p w:rsidR="004536CB" w:rsidRPr="00F20D1F" w:rsidRDefault="004536CB" w:rsidP="00A2143B">
            <w:pPr>
              <w:snapToGrid w:val="0"/>
              <w:jc w:val="center"/>
              <w:rPr>
                <w:b/>
                <w:sz w:val="13"/>
                <w:szCs w:val="13"/>
              </w:rPr>
            </w:pPr>
            <w:r w:rsidRPr="00F20D1F">
              <w:rPr>
                <w:b/>
                <w:sz w:val="13"/>
              </w:rPr>
              <w:t>2019 г.</w:t>
            </w:r>
          </w:p>
        </w:tc>
        <w:tc>
          <w:tcPr>
            <w:tcW w:w="632" w:type="pct"/>
            <w:gridSpan w:val="2"/>
            <w:shd w:val="clear" w:color="auto" w:fill="auto"/>
          </w:tcPr>
          <w:p w:rsidR="004536CB" w:rsidRPr="00F20D1F" w:rsidRDefault="004536CB" w:rsidP="00A2143B">
            <w:pPr>
              <w:snapToGrid w:val="0"/>
              <w:jc w:val="center"/>
              <w:rPr>
                <w:b/>
                <w:sz w:val="13"/>
                <w:szCs w:val="13"/>
              </w:rPr>
            </w:pPr>
            <w:r w:rsidRPr="00F20D1F">
              <w:rPr>
                <w:b/>
                <w:sz w:val="13"/>
              </w:rPr>
              <w:t>2020 г.</w:t>
            </w:r>
          </w:p>
        </w:tc>
        <w:tc>
          <w:tcPr>
            <w:tcW w:w="630" w:type="pct"/>
            <w:gridSpan w:val="2"/>
            <w:shd w:val="clear" w:color="auto" w:fill="auto"/>
          </w:tcPr>
          <w:p w:rsidR="004536CB" w:rsidRPr="00F20D1F" w:rsidRDefault="004536CB" w:rsidP="00A2143B">
            <w:pPr>
              <w:snapToGrid w:val="0"/>
              <w:jc w:val="center"/>
              <w:rPr>
                <w:b/>
                <w:sz w:val="13"/>
                <w:szCs w:val="13"/>
              </w:rPr>
            </w:pPr>
            <w:r w:rsidRPr="00F20D1F">
              <w:rPr>
                <w:b/>
                <w:sz w:val="13"/>
              </w:rPr>
              <w:t>Общо</w:t>
            </w:r>
          </w:p>
        </w:tc>
      </w:tr>
      <w:tr w:rsidR="004536CB" w:rsidRPr="00F20D1F" w:rsidTr="001C5451">
        <w:trPr>
          <w:trHeight w:val="525"/>
        </w:trPr>
        <w:tc>
          <w:tcPr>
            <w:tcW w:w="214" w:type="pct"/>
          </w:tcPr>
          <w:p w:rsidR="004536CB" w:rsidRPr="00F20D1F" w:rsidRDefault="004536CB" w:rsidP="00A2143B">
            <w:pPr>
              <w:snapToGrid w:val="0"/>
              <w:rPr>
                <w:b/>
                <w:sz w:val="13"/>
                <w:szCs w:val="13"/>
              </w:rPr>
            </w:pPr>
          </w:p>
        </w:tc>
        <w:tc>
          <w:tcPr>
            <w:tcW w:w="159" w:type="pct"/>
            <w:shd w:val="clear" w:color="auto" w:fill="auto"/>
          </w:tcPr>
          <w:p w:rsidR="004536CB" w:rsidRPr="00F20D1F" w:rsidRDefault="004536CB" w:rsidP="00A2143B">
            <w:pPr>
              <w:snapToGrid w:val="0"/>
              <w:rPr>
                <w:b/>
                <w:sz w:val="13"/>
                <w:szCs w:val="13"/>
              </w:rPr>
            </w:pPr>
          </w:p>
        </w:tc>
        <w:tc>
          <w:tcPr>
            <w:tcW w:w="262" w:type="pct"/>
            <w:shd w:val="clear" w:color="auto" w:fill="auto"/>
          </w:tcPr>
          <w:p w:rsidR="004536CB" w:rsidRPr="000D78AD" w:rsidRDefault="004536CB" w:rsidP="00A2143B">
            <w:pPr>
              <w:snapToGrid w:val="0"/>
              <w:rPr>
                <w:b/>
                <w:sz w:val="12"/>
                <w:szCs w:val="12"/>
              </w:rPr>
            </w:pPr>
            <w:r w:rsidRPr="000D78AD">
              <w:rPr>
                <w:b/>
                <w:sz w:val="12"/>
                <w:szCs w:val="12"/>
              </w:rPr>
              <w:t>Основно разпределение</w:t>
            </w:r>
            <w:r w:rsidRPr="000D78AD">
              <w:rPr>
                <w:rStyle w:val="FootnoteReference"/>
                <w:b/>
                <w:sz w:val="12"/>
                <w:szCs w:val="12"/>
              </w:rPr>
              <w:footnoteReference w:id="84"/>
            </w:r>
            <w:r>
              <w:rPr>
                <w:b/>
                <w:sz w:val="12"/>
                <w:szCs w:val="12"/>
              </w:rPr>
              <w:t xml:space="preserve"> (в евро)</w:t>
            </w:r>
          </w:p>
        </w:tc>
        <w:tc>
          <w:tcPr>
            <w:tcW w:w="265" w:type="pct"/>
            <w:shd w:val="clear" w:color="auto" w:fill="auto"/>
          </w:tcPr>
          <w:p w:rsidR="004536CB" w:rsidRPr="000D78AD" w:rsidRDefault="004536CB" w:rsidP="00A2143B">
            <w:pPr>
              <w:snapToGrid w:val="0"/>
              <w:rPr>
                <w:b/>
                <w:sz w:val="12"/>
                <w:szCs w:val="12"/>
              </w:rPr>
            </w:pPr>
            <w:r w:rsidRPr="000D78AD">
              <w:rPr>
                <w:b/>
                <w:sz w:val="12"/>
                <w:szCs w:val="12"/>
              </w:rPr>
              <w:t xml:space="preserve">Резерв за изпълнение </w:t>
            </w:r>
            <w:r>
              <w:rPr>
                <w:b/>
                <w:sz w:val="12"/>
                <w:szCs w:val="12"/>
              </w:rPr>
              <w:t>(в евро)</w:t>
            </w:r>
          </w:p>
        </w:tc>
        <w:tc>
          <w:tcPr>
            <w:tcW w:w="262" w:type="pct"/>
            <w:shd w:val="clear" w:color="auto" w:fill="auto"/>
          </w:tcPr>
          <w:p w:rsidR="004536CB" w:rsidRPr="000D78AD" w:rsidRDefault="004536CB" w:rsidP="00A2143B">
            <w:pPr>
              <w:snapToGrid w:val="0"/>
              <w:rPr>
                <w:b/>
                <w:sz w:val="12"/>
                <w:szCs w:val="12"/>
              </w:rPr>
            </w:pPr>
            <w:r w:rsidRPr="000D78AD">
              <w:rPr>
                <w:b/>
                <w:sz w:val="12"/>
                <w:szCs w:val="12"/>
              </w:rPr>
              <w:t>Основно разпределение</w:t>
            </w:r>
            <w:r>
              <w:rPr>
                <w:b/>
                <w:sz w:val="12"/>
                <w:szCs w:val="12"/>
              </w:rPr>
              <w:t xml:space="preserve"> (в евро)</w:t>
            </w:r>
          </w:p>
        </w:tc>
        <w:tc>
          <w:tcPr>
            <w:tcW w:w="261" w:type="pct"/>
            <w:shd w:val="clear" w:color="auto" w:fill="auto"/>
          </w:tcPr>
          <w:p w:rsidR="004536CB" w:rsidRPr="000D78AD" w:rsidRDefault="004536CB" w:rsidP="00A2143B">
            <w:pPr>
              <w:snapToGrid w:val="0"/>
              <w:rPr>
                <w:b/>
                <w:sz w:val="12"/>
                <w:szCs w:val="12"/>
              </w:rPr>
            </w:pPr>
            <w:r w:rsidRPr="000D78AD">
              <w:rPr>
                <w:b/>
                <w:sz w:val="12"/>
                <w:szCs w:val="12"/>
              </w:rPr>
              <w:t xml:space="preserve">Резерв за изпълнение </w:t>
            </w:r>
            <w:r>
              <w:rPr>
                <w:b/>
                <w:sz w:val="12"/>
                <w:szCs w:val="12"/>
              </w:rPr>
              <w:t>(в евро)</w:t>
            </w:r>
          </w:p>
        </w:tc>
        <w:tc>
          <w:tcPr>
            <w:tcW w:w="315" w:type="pct"/>
            <w:shd w:val="clear" w:color="auto" w:fill="auto"/>
          </w:tcPr>
          <w:p w:rsidR="004536CB" w:rsidRPr="000D78AD" w:rsidRDefault="004536CB" w:rsidP="00A2143B">
            <w:pPr>
              <w:snapToGrid w:val="0"/>
              <w:rPr>
                <w:b/>
                <w:sz w:val="12"/>
                <w:szCs w:val="12"/>
              </w:rPr>
            </w:pPr>
            <w:r w:rsidRPr="000D78AD">
              <w:rPr>
                <w:b/>
                <w:sz w:val="12"/>
                <w:szCs w:val="12"/>
              </w:rPr>
              <w:t>Основно разпределение</w:t>
            </w:r>
            <w:r>
              <w:rPr>
                <w:b/>
                <w:sz w:val="12"/>
                <w:szCs w:val="12"/>
              </w:rPr>
              <w:t xml:space="preserve"> (в евро)</w:t>
            </w:r>
          </w:p>
        </w:tc>
        <w:tc>
          <w:tcPr>
            <w:tcW w:w="262" w:type="pct"/>
            <w:shd w:val="clear" w:color="auto" w:fill="auto"/>
          </w:tcPr>
          <w:p w:rsidR="004536CB" w:rsidRPr="000D78AD" w:rsidRDefault="004536CB" w:rsidP="00A2143B">
            <w:pPr>
              <w:snapToGrid w:val="0"/>
              <w:rPr>
                <w:b/>
                <w:sz w:val="12"/>
                <w:szCs w:val="12"/>
              </w:rPr>
            </w:pPr>
            <w:r w:rsidRPr="000D78AD">
              <w:rPr>
                <w:b/>
                <w:sz w:val="12"/>
                <w:szCs w:val="12"/>
              </w:rPr>
              <w:t xml:space="preserve">Резерв за изпълнение </w:t>
            </w:r>
            <w:r>
              <w:rPr>
                <w:b/>
                <w:sz w:val="12"/>
                <w:szCs w:val="12"/>
              </w:rPr>
              <w:t>(в евро)</w:t>
            </w:r>
          </w:p>
        </w:tc>
        <w:tc>
          <w:tcPr>
            <w:tcW w:w="317" w:type="pct"/>
            <w:shd w:val="clear" w:color="auto" w:fill="auto"/>
          </w:tcPr>
          <w:p w:rsidR="004536CB" w:rsidRPr="000D78AD" w:rsidRDefault="004536CB" w:rsidP="00A2143B">
            <w:pPr>
              <w:snapToGrid w:val="0"/>
              <w:rPr>
                <w:b/>
                <w:sz w:val="12"/>
                <w:szCs w:val="12"/>
              </w:rPr>
            </w:pPr>
            <w:r w:rsidRPr="000D78AD">
              <w:rPr>
                <w:b/>
                <w:sz w:val="12"/>
                <w:szCs w:val="12"/>
              </w:rPr>
              <w:t>Основно разпределение</w:t>
            </w:r>
            <w:r>
              <w:rPr>
                <w:b/>
                <w:sz w:val="12"/>
                <w:szCs w:val="12"/>
              </w:rPr>
              <w:t xml:space="preserve"> (в евро)</w:t>
            </w:r>
          </w:p>
        </w:tc>
        <w:tc>
          <w:tcPr>
            <w:tcW w:w="262" w:type="pct"/>
            <w:shd w:val="clear" w:color="auto" w:fill="auto"/>
          </w:tcPr>
          <w:p w:rsidR="004536CB" w:rsidRPr="000D78AD" w:rsidRDefault="004536CB" w:rsidP="00A2143B">
            <w:pPr>
              <w:snapToGrid w:val="0"/>
              <w:rPr>
                <w:b/>
                <w:sz w:val="12"/>
                <w:szCs w:val="12"/>
              </w:rPr>
            </w:pPr>
            <w:r w:rsidRPr="000D78AD">
              <w:rPr>
                <w:b/>
                <w:sz w:val="12"/>
                <w:szCs w:val="12"/>
              </w:rPr>
              <w:t xml:space="preserve">Резерв за изпълнение </w:t>
            </w:r>
            <w:r>
              <w:rPr>
                <w:b/>
                <w:sz w:val="12"/>
                <w:szCs w:val="12"/>
              </w:rPr>
              <w:t>(в евро)</w:t>
            </w:r>
          </w:p>
        </w:tc>
        <w:tc>
          <w:tcPr>
            <w:tcW w:w="317" w:type="pct"/>
            <w:shd w:val="clear" w:color="auto" w:fill="auto"/>
          </w:tcPr>
          <w:p w:rsidR="004536CB" w:rsidRPr="000D78AD" w:rsidRDefault="004536CB" w:rsidP="00A2143B">
            <w:pPr>
              <w:snapToGrid w:val="0"/>
              <w:rPr>
                <w:b/>
                <w:sz w:val="12"/>
                <w:szCs w:val="12"/>
              </w:rPr>
            </w:pPr>
            <w:r w:rsidRPr="000D78AD">
              <w:rPr>
                <w:b/>
                <w:sz w:val="12"/>
                <w:szCs w:val="12"/>
              </w:rPr>
              <w:t>Основно разпределение</w:t>
            </w:r>
            <w:r>
              <w:rPr>
                <w:b/>
                <w:sz w:val="12"/>
                <w:szCs w:val="12"/>
              </w:rPr>
              <w:t xml:space="preserve"> (в евро)</w:t>
            </w:r>
          </w:p>
        </w:tc>
        <w:tc>
          <w:tcPr>
            <w:tcW w:w="263" w:type="pct"/>
            <w:shd w:val="clear" w:color="auto" w:fill="auto"/>
          </w:tcPr>
          <w:p w:rsidR="004536CB" w:rsidRPr="000D78AD" w:rsidRDefault="004536CB" w:rsidP="00A2143B">
            <w:pPr>
              <w:snapToGrid w:val="0"/>
              <w:rPr>
                <w:b/>
                <w:sz w:val="12"/>
                <w:szCs w:val="12"/>
              </w:rPr>
            </w:pPr>
            <w:r w:rsidRPr="000D78AD">
              <w:rPr>
                <w:b/>
                <w:sz w:val="12"/>
                <w:szCs w:val="12"/>
              </w:rPr>
              <w:t xml:space="preserve">Резерв за изпълнение </w:t>
            </w:r>
            <w:r>
              <w:rPr>
                <w:b/>
                <w:sz w:val="12"/>
                <w:szCs w:val="12"/>
              </w:rPr>
              <w:t>(в евро)</w:t>
            </w:r>
          </w:p>
        </w:tc>
        <w:tc>
          <w:tcPr>
            <w:tcW w:w="315" w:type="pct"/>
            <w:shd w:val="clear" w:color="auto" w:fill="auto"/>
          </w:tcPr>
          <w:p w:rsidR="004536CB" w:rsidRPr="000D78AD" w:rsidRDefault="004536CB" w:rsidP="00A2143B">
            <w:pPr>
              <w:snapToGrid w:val="0"/>
              <w:rPr>
                <w:b/>
                <w:sz w:val="12"/>
                <w:szCs w:val="12"/>
              </w:rPr>
            </w:pPr>
            <w:r w:rsidRPr="000D78AD">
              <w:rPr>
                <w:b/>
                <w:sz w:val="12"/>
                <w:szCs w:val="12"/>
              </w:rPr>
              <w:t>Основно разпределение</w:t>
            </w:r>
            <w:r>
              <w:rPr>
                <w:b/>
                <w:sz w:val="12"/>
                <w:szCs w:val="12"/>
              </w:rPr>
              <w:t xml:space="preserve"> (в евро)</w:t>
            </w:r>
          </w:p>
        </w:tc>
        <w:tc>
          <w:tcPr>
            <w:tcW w:w="264" w:type="pct"/>
            <w:shd w:val="clear" w:color="auto" w:fill="auto"/>
          </w:tcPr>
          <w:p w:rsidR="004536CB" w:rsidRPr="000D78AD" w:rsidRDefault="004536CB" w:rsidP="00A2143B">
            <w:pPr>
              <w:snapToGrid w:val="0"/>
              <w:rPr>
                <w:b/>
                <w:sz w:val="12"/>
                <w:szCs w:val="12"/>
              </w:rPr>
            </w:pPr>
            <w:r w:rsidRPr="000D78AD">
              <w:rPr>
                <w:b/>
                <w:sz w:val="12"/>
                <w:szCs w:val="12"/>
              </w:rPr>
              <w:t xml:space="preserve">Резерв за изпълнение </w:t>
            </w:r>
            <w:r>
              <w:rPr>
                <w:b/>
                <w:sz w:val="12"/>
                <w:szCs w:val="12"/>
              </w:rPr>
              <w:t>(в евро)</w:t>
            </w:r>
          </w:p>
        </w:tc>
        <w:tc>
          <w:tcPr>
            <w:tcW w:w="315" w:type="pct"/>
            <w:shd w:val="clear" w:color="auto" w:fill="auto"/>
          </w:tcPr>
          <w:p w:rsidR="004536CB" w:rsidRPr="000D78AD" w:rsidRDefault="004536CB" w:rsidP="00A2143B">
            <w:pPr>
              <w:snapToGrid w:val="0"/>
              <w:rPr>
                <w:b/>
                <w:sz w:val="12"/>
                <w:szCs w:val="12"/>
              </w:rPr>
            </w:pPr>
            <w:r w:rsidRPr="000D78AD">
              <w:rPr>
                <w:b/>
                <w:sz w:val="12"/>
                <w:szCs w:val="12"/>
              </w:rPr>
              <w:t>Основно разпределение</w:t>
            </w:r>
            <w:r>
              <w:rPr>
                <w:b/>
                <w:sz w:val="12"/>
                <w:szCs w:val="12"/>
              </w:rPr>
              <w:t xml:space="preserve"> (в евро)</w:t>
            </w:r>
          </w:p>
        </w:tc>
        <w:tc>
          <w:tcPr>
            <w:tcW w:w="317" w:type="pct"/>
            <w:shd w:val="clear" w:color="auto" w:fill="auto"/>
          </w:tcPr>
          <w:p w:rsidR="004536CB" w:rsidRPr="000D78AD" w:rsidRDefault="004536CB" w:rsidP="00A2143B">
            <w:pPr>
              <w:snapToGrid w:val="0"/>
              <w:rPr>
                <w:b/>
                <w:sz w:val="12"/>
                <w:szCs w:val="12"/>
              </w:rPr>
            </w:pPr>
            <w:r w:rsidRPr="000D78AD">
              <w:rPr>
                <w:b/>
                <w:sz w:val="12"/>
                <w:szCs w:val="12"/>
              </w:rPr>
              <w:t xml:space="preserve">Резерв за изпълнение </w:t>
            </w:r>
            <w:r>
              <w:rPr>
                <w:b/>
                <w:sz w:val="12"/>
                <w:szCs w:val="12"/>
              </w:rPr>
              <w:t>(в евро)</w:t>
            </w:r>
          </w:p>
        </w:tc>
        <w:tc>
          <w:tcPr>
            <w:tcW w:w="315" w:type="pct"/>
            <w:shd w:val="clear" w:color="auto" w:fill="auto"/>
          </w:tcPr>
          <w:p w:rsidR="004536CB" w:rsidRPr="000D78AD" w:rsidRDefault="004536CB" w:rsidP="00A2143B">
            <w:pPr>
              <w:snapToGrid w:val="0"/>
              <w:rPr>
                <w:b/>
                <w:sz w:val="12"/>
                <w:szCs w:val="12"/>
              </w:rPr>
            </w:pPr>
            <w:r w:rsidRPr="000D78AD">
              <w:rPr>
                <w:b/>
                <w:sz w:val="12"/>
                <w:szCs w:val="12"/>
              </w:rPr>
              <w:t xml:space="preserve">Основно разпределение </w:t>
            </w:r>
          </w:p>
        </w:tc>
        <w:tc>
          <w:tcPr>
            <w:tcW w:w="315" w:type="pct"/>
            <w:shd w:val="clear" w:color="auto" w:fill="auto"/>
          </w:tcPr>
          <w:p w:rsidR="004536CB" w:rsidRPr="000D78AD" w:rsidRDefault="004536CB" w:rsidP="00A2143B">
            <w:pPr>
              <w:snapToGrid w:val="0"/>
              <w:rPr>
                <w:b/>
                <w:sz w:val="12"/>
                <w:szCs w:val="12"/>
              </w:rPr>
            </w:pPr>
            <w:r w:rsidRPr="000D78AD">
              <w:rPr>
                <w:b/>
                <w:sz w:val="12"/>
                <w:szCs w:val="12"/>
              </w:rPr>
              <w:t xml:space="preserve">Резерв за изпълнение </w:t>
            </w:r>
          </w:p>
        </w:tc>
      </w:tr>
      <w:tr w:rsidR="003E7F9E" w:rsidRPr="00F20D1F" w:rsidTr="00700752">
        <w:trPr>
          <w:trHeight w:val="525"/>
        </w:trPr>
        <w:tc>
          <w:tcPr>
            <w:tcW w:w="214" w:type="pct"/>
          </w:tcPr>
          <w:p w:rsidR="003E7F9E" w:rsidRPr="00F20D1F" w:rsidRDefault="003E7F9E" w:rsidP="00A2143B">
            <w:pPr>
              <w:snapToGrid w:val="0"/>
              <w:rPr>
                <w:b/>
                <w:sz w:val="10"/>
                <w:szCs w:val="10"/>
              </w:rPr>
            </w:pPr>
            <w:r>
              <w:rPr>
                <w:b/>
                <w:sz w:val="13"/>
                <w:szCs w:val="13"/>
              </w:rPr>
              <w:t>ЕФРР</w:t>
            </w:r>
          </w:p>
        </w:tc>
        <w:tc>
          <w:tcPr>
            <w:tcW w:w="159" w:type="pct"/>
            <w:shd w:val="clear" w:color="auto" w:fill="auto"/>
          </w:tcPr>
          <w:p w:rsidR="003E7F9E" w:rsidRDefault="003E7F9E" w:rsidP="00A2143B">
            <w:pPr>
              <w:snapToGrid w:val="0"/>
              <w:rPr>
                <w:b/>
                <w:sz w:val="10"/>
                <w:szCs w:val="10"/>
              </w:rPr>
            </w:pPr>
            <w:r>
              <w:rPr>
                <w:b/>
                <w:sz w:val="10"/>
                <w:szCs w:val="10"/>
              </w:rPr>
              <w:t>Слабо</w:t>
            </w:r>
          </w:p>
          <w:p w:rsidR="003E7F9E" w:rsidRPr="00F20D1F" w:rsidRDefault="003E7F9E" w:rsidP="00A2143B">
            <w:pPr>
              <w:snapToGrid w:val="0"/>
              <w:rPr>
                <w:b/>
                <w:sz w:val="10"/>
                <w:szCs w:val="10"/>
              </w:rPr>
            </w:pPr>
            <w:r>
              <w:rPr>
                <w:b/>
                <w:sz w:val="10"/>
                <w:szCs w:val="10"/>
              </w:rPr>
              <w:t>развити</w:t>
            </w:r>
          </w:p>
        </w:tc>
        <w:tc>
          <w:tcPr>
            <w:tcW w:w="262" w:type="pct"/>
            <w:shd w:val="clear" w:color="auto" w:fill="auto"/>
          </w:tcPr>
          <w:p w:rsidR="003E7F9E" w:rsidRPr="007320F0" w:rsidRDefault="003E7F9E" w:rsidP="004F3968">
            <w:pPr>
              <w:snapToGrid w:val="0"/>
              <w:jc w:val="right"/>
              <w:rPr>
                <w:rFonts w:ascii="Arial" w:hAnsi="Arial" w:cs="Arial"/>
                <w:b/>
                <w:sz w:val="10"/>
                <w:szCs w:val="10"/>
              </w:rPr>
            </w:pPr>
            <w:r w:rsidRPr="008340BB">
              <w:rPr>
                <w:rFonts w:ascii="Arial" w:hAnsi="Arial" w:cs="Arial"/>
                <w:sz w:val="10"/>
                <w:szCs w:val="10"/>
              </w:rPr>
              <w:t>53 762</w:t>
            </w:r>
            <w:r>
              <w:rPr>
                <w:rFonts w:ascii="Arial" w:hAnsi="Arial" w:cs="Arial"/>
                <w:sz w:val="10"/>
                <w:szCs w:val="10"/>
              </w:rPr>
              <w:t> </w:t>
            </w:r>
            <w:r w:rsidRPr="008340BB">
              <w:rPr>
                <w:rFonts w:ascii="Arial" w:hAnsi="Arial" w:cs="Arial"/>
                <w:sz w:val="10"/>
                <w:szCs w:val="10"/>
              </w:rPr>
              <w:t>60</w:t>
            </w:r>
            <w:r w:rsidR="005778D5">
              <w:rPr>
                <w:rFonts w:ascii="Arial" w:hAnsi="Arial" w:cs="Arial"/>
                <w:sz w:val="10"/>
                <w:szCs w:val="10"/>
              </w:rPr>
              <w:t>7</w:t>
            </w:r>
            <w:r>
              <w:rPr>
                <w:rFonts w:ascii="Arial" w:hAnsi="Arial" w:cs="Arial"/>
                <w:sz w:val="10"/>
                <w:szCs w:val="10"/>
              </w:rPr>
              <w:t>.00</w:t>
            </w:r>
          </w:p>
        </w:tc>
        <w:tc>
          <w:tcPr>
            <w:tcW w:w="265" w:type="pct"/>
            <w:shd w:val="clear" w:color="auto" w:fill="auto"/>
          </w:tcPr>
          <w:p w:rsidR="003E7F9E" w:rsidRPr="007320F0" w:rsidRDefault="003E7F9E" w:rsidP="004F3968">
            <w:pPr>
              <w:snapToGrid w:val="0"/>
              <w:jc w:val="right"/>
              <w:rPr>
                <w:rFonts w:ascii="Arial" w:hAnsi="Arial" w:cs="Arial"/>
                <w:sz w:val="10"/>
                <w:szCs w:val="10"/>
              </w:rPr>
            </w:pPr>
            <w:r w:rsidRPr="008340BB">
              <w:rPr>
                <w:rFonts w:ascii="Arial" w:hAnsi="Arial" w:cs="Arial"/>
                <w:sz w:val="10"/>
                <w:szCs w:val="10"/>
              </w:rPr>
              <w:t>3 431</w:t>
            </w:r>
            <w:r>
              <w:rPr>
                <w:rFonts w:ascii="Arial" w:hAnsi="Arial" w:cs="Arial"/>
                <w:sz w:val="10"/>
                <w:szCs w:val="10"/>
              </w:rPr>
              <w:t> </w:t>
            </w:r>
            <w:r w:rsidRPr="008340BB">
              <w:rPr>
                <w:rFonts w:ascii="Arial" w:hAnsi="Arial" w:cs="Arial"/>
                <w:sz w:val="10"/>
                <w:szCs w:val="10"/>
              </w:rPr>
              <w:t>65</w:t>
            </w:r>
            <w:r w:rsidR="00B35073">
              <w:rPr>
                <w:rFonts w:ascii="Arial" w:hAnsi="Arial" w:cs="Arial"/>
                <w:sz w:val="10"/>
                <w:szCs w:val="10"/>
              </w:rPr>
              <w:t>6</w:t>
            </w:r>
            <w:r>
              <w:rPr>
                <w:rFonts w:ascii="Arial" w:hAnsi="Arial" w:cs="Arial"/>
                <w:sz w:val="10"/>
                <w:szCs w:val="10"/>
              </w:rPr>
              <w:t>.00</w:t>
            </w:r>
          </w:p>
        </w:tc>
        <w:tc>
          <w:tcPr>
            <w:tcW w:w="262" w:type="pct"/>
            <w:shd w:val="clear" w:color="auto" w:fill="auto"/>
          </w:tcPr>
          <w:p w:rsidR="003E7F9E" w:rsidRPr="00695909" w:rsidRDefault="00F95560" w:rsidP="00C35E5A">
            <w:pPr>
              <w:snapToGrid w:val="0"/>
              <w:jc w:val="left"/>
              <w:rPr>
                <w:rFonts w:ascii="Arial" w:hAnsi="Arial" w:cs="Arial"/>
                <w:sz w:val="10"/>
                <w:szCs w:val="10"/>
                <w:lang w:val="en-US" w:eastAsia="bg-BG"/>
              </w:rPr>
            </w:pPr>
            <w:r>
              <w:rPr>
                <w:rFonts w:ascii="Arial" w:hAnsi="Arial" w:cs="Arial"/>
                <w:sz w:val="10"/>
                <w:szCs w:val="10"/>
                <w:lang w:val="en-US" w:eastAsia="bg-BG"/>
              </w:rPr>
              <w:t xml:space="preserve">56 516 398.00 </w:t>
            </w:r>
          </w:p>
          <w:p w:rsidR="00B17467" w:rsidRPr="007320F0" w:rsidRDefault="00B17467" w:rsidP="004F3968">
            <w:pPr>
              <w:snapToGrid w:val="0"/>
              <w:jc w:val="right"/>
              <w:rPr>
                <w:rFonts w:ascii="Arial" w:hAnsi="Arial" w:cs="Arial"/>
                <w:sz w:val="10"/>
                <w:szCs w:val="10"/>
                <w:lang w:val="en-US" w:eastAsia="bg-BG"/>
              </w:rPr>
            </w:pPr>
          </w:p>
        </w:tc>
        <w:tc>
          <w:tcPr>
            <w:tcW w:w="261" w:type="pct"/>
            <w:shd w:val="clear" w:color="auto" w:fill="auto"/>
          </w:tcPr>
          <w:p w:rsidR="003E7F9E" w:rsidRPr="00695909" w:rsidRDefault="006C4548" w:rsidP="00C35E5A">
            <w:pPr>
              <w:snapToGrid w:val="0"/>
              <w:jc w:val="left"/>
              <w:rPr>
                <w:rFonts w:ascii="Arial" w:hAnsi="Arial" w:cs="Arial"/>
                <w:sz w:val="10"/>
                <w:szCs w:val="10"/>
                <w:lang w:val="en-US"/>
              </w:rPr>
            </w:pPr>
            <w:r>
              <w:rPr>
                <w:rFonts w:ascii="Arial" w:hAnsi="Arial" w:cs="Arial"/>
                <w:sz w:val="10"/>
                <w:szCs w:val="10"/>
              </w:rPr>
              <w:t xml:space="preserve"> </w:t>
            </w:r>
            <w:r w:rsidR="00B17467">
              <w:rPr>
                <w:rFonts w:ascii="Arial" w:hAnsi="Arial" w:cs="Arial"/>
                <w:sz w:val="10"/>
                <w:szCs w:val="10"/>
              </w:rPr>
              <w:t xml:space="preserve"> </w:t>
            </w:r>
            <w:r w:rsidR="00F95560">
              <w:rPr>
                <w:rFonts w:ascii="Arial" w:hAnsi="Arial" w:cs="Arial"/>
                <w:sz w:val="10"/>
                <w:szCs w:val="10"/>
                <w:lang w:val="en-US"/>
              </w:rPr>
              <w:t xml:space="preserve">3 607 430.00 </w:t>
            </w:r>
          </w:p>
          <w:p w:rsidR="00B17467" w:rsidRPr="007320F0" w:rsidRDefault="00B17467" w:rsidP="006C4548">
            <w:pPr>
              <w:snapToGrid w:val="0"/>
              <w:jc w:val="right"/>
              <w:rPr>
                <w:rFonts w:ascii="Arial" w:hAnsi="Arial" w:cs="Arial"/>
                <w:sz w:val="10"/>
                <w:szCs w:val="10"/>
              </w:rPr>
            </w:pPr>
          </w:p>
        </w:tc>
        <w:tc>
          <w:tcPr>
            <w:tcW w:w="315" w:type="pct"/>
            <w:shd w:val="clear" w:color="auto" w:fill="auto"/>
          </w:tcPr>
          <w:p w:rsidR="003E7F9E" w:rsidRPr="00695909" w:rsidRDefault="00E60668" w:rsidP="00C35E5A">
            <w:pPr>
              <w:snapToGrid w:val="0"/>
              <w:jc w:val="left"/>
              <w:rPr>
                <w:rFonts w:ascii="Arial" w:hAnsi="Arial" w:cs="Arial"/>
                <w:sz w:val="10"/>
                <w:szCs w:val="10"/>
                <w:lang w:val="en-US"/>
              </w:rPr>
            </w:pPr>
            <w:r>
              <w:rPr>
                <w:rFonts w:ascii="Arial" w:hAnsi="Arial" w:cs="Arial"/>
                <w:sz w:val="10"/>
                <w:szCs w:val="10"/>
              </w:rPr>
              <w:t xml:space="preserve"> </w:t>
            </w:r>
            <w:r w:rsidR="00B60BA1">
              <w:rPr>
                <w:rFonts w:ascii="Arial" w:hAnsi="Arial" w:cs="Arial"/>
                <w:sz w:val="10"/>
                <w:szCs w:val="10"/>
                <w:lang w:val="en-US"/>
              </w:rPr>
              <w:t xml:space="preserve">83 030 702.00 </w:t>
            </w:r>
          </w:p>
        </w:tc>
        <w:tc>
          <w:tcPr>
            <w:tcW w:w="262" w:type="pct"/>
            <w:shd w:val="clear" w:color="auto" w:fill="auto"/>
          </w:tcPr>
          <w:p w:rsidR="003E7F9E" w:rsidRPr="00457001" w:rsidRDefault="00E60668" w:rsidP="00C35E5A">
            <w:pPr>
              <w:snapToGrid w:val="0"/>
              <w:jc w:val="left"/>
              <w:rPr>
                <w:rFonts w:ascii="Arial" w:hAnsi="Arial" w:cs="Arial"/>
                <w:sz w:val="10"/>
                <w:szCs w:val="10"/>
                <w:lang w:val="en-US" w:eastAsia="bg-BG"/>
              </w:rPr>
            </w:pPr>
            <w:r>
              <w:rPr>
                <w:rFonts w:ascii="Arial" w:hAnsi="Arial" w:cs="Arial"/>
                <w:sz w:val="10"/>
                <w:szCs w:val="10"/>
                <w:lang w:eastAsia="bg-BG"/>
              </w:rPr>
              <w:t xml:space="preserve"> </w:t>
            </w:r>
            <w:r w:rsidR="00457001">
              <w:rPr>
                <w:rFonts w:ascii="Arial" w:hAnsi="Arial" w:cs="Arial"/>
                <w:sz w:val="10"/>
                <w:szCs w:val="10"/>
                <w:lang w:val="en-US" w:eastAsia="bg-BG"/>
              </w:rPr>
              <w:t xml:space="preserve">5 299 832.00 </w:t>
            </w:r>
          </w:p>
        </w:tc>
        <w:tc>
          <w:tcPr>
            <w:tcW w:w="317" w:type="pct"/>
            <w:shd w:val="clear" w:color="auto" w:fill="auto"/>
          </w:tcPr>
          <w:p w:rsidR="003E7F9E" w:rsidRPr="005C3759" w:rsidRDefault="00B05BFE" w:rsidP="00B05BFE">
            <w:pPr>
              <w:snapToGrid w:val="0"/>
              <w:jc w:val="right"/>
              <w:rPr>
                <w:rFonts w:ascii="Arial" w:hAnsi="Arial" w:cs="Arial"/>
                <w:sz w:val="10"/>
                <w:szCs w:val="10"/>
                <w:lang w:val="en-US" w:eastAsia="bg-BG"/>
              </w:rPr>
            </w:pPr>
            <w:r>
              <w:rPr>
                <w:rFonts w:ascii="Arial" w:hAnsi="Arial" w:cs="Arial"/>
                <w:sz w:val="10"/>
                <w:szCs w:val="10"/>
                <w:lang w:eastAsia="bg-BG"/>
              </w:rPr>
              <w:t xml:space="preserve">     </w:t>
            </w:r>
            <w:r w:rsidR="005C3759">
              <w:rPr>
                <w:rFonts w:ascii="Arial" w:hAnsi="Arial" w:cs="Arial"/>
                <w:sz w:val="10"/>
                <w:szCs w:val="10"/>
                <w:lang w:val="en-US" w:eastAsia="bg-BG"/>
              </w:rPr>
              <w:t xml:space="preserve">54 172 899.00 </w:t>
            </w:r>
          </w:p>
        </w:tc>
        <w:tc>
          <w:tcPr>
            <w:tcW w:w="262" w:type="pct"/>
            <w:shd w:val="clear" w:color="auto" w:fill="auto"/>
          </w:tcPr>
          <w:p w:rsidR="003E7F9E" w:rsidRPr="00931F74" w:rsidRDefault="00EA4B3F" w:rsidP="00EA4B3F">
            <w:pPr>
              <w:snapToGrid w:val="0"/>
              <w:jc w:val="right"/>
              <w:rPr>
                <w:rFonts w:ascii="Arial" w:hAnsi="Arial" w:cs="Arial"/>
                <w:sz w:val="10"/>
                <w:szCs w:val="10"/>
                <w:lang w:val="en-US" w:eastAsia="bg-BG"/>
              </w:rPr>
            </w:pPr>
            <w:r>
              <w:rPr>
                <w:rFonts w:ascii="Arial" w:hAnsi="Arial" w:cs="Arial"/>
                <w:sz w:val="10"/>
                <w:szCs w:val="10"/>
                <w:lang w:eastAsia="bg-BG"/>
              </w:rPr>
              <w:t xml:space="preserve"> </w:t>
            </w:r>
            <w:r w:rsidR="00931F74">
              <w:rPr>
                <w:rFonts w:ascii="Arial" w:hAnsi="Arial" w:cs="Arial"/>
                <w:sz w:val="10"/>
                <w:szCs w:val="10"/>
                <w:lang w:val="en-US" w:eastAsia="bg-BG"/>
              </w:rPr>
              <w:t xml:space="preserve">3 457 845.00 </w:t>
            </w:r>
          </w:p>
        </w:tc>
        <w:tc>
          <w:tcPr>
            <w:tcW w:w="317" w:type="pct"/>
            <w:shd w:val="clear" w:color="auto" w:fill="auto"/>
          </w:tcPr>
          <w:p w:rsidR="003E7F9E" w:rsidRPr="00090C41" w:rsidRDefault="00F73A3B" w:rsidP="004F3968">
            <w:pPr>
              <w:snapToGrid w:val="0"/>
              <w:jc w:val="right"/>
              <w:rPr>
                <w:rFonts w:ascii="Arial" w:hAnsi="Arial" w:cs="Arial"/>
                <w:sz w:val="10"/>
                <w:szCs w:val="10"/>
                <w:lang w:val="en-US" w:eastAsia="bg-BG"/>
              </w:rPr>
            </w:pPr>
            <w:r>
              <w:rPr>
                <w:rFonts w:ascii="Arial" w:hAnsi="Arial" w:cs="Arial"/>
                <w:sz w:val="10"/>
                <w:szCs w:val="10"/>
                <w:lang w:eastAsia="bg-BG"/>
              </w:rPr>
              <w:t xml:space="preserve">     </w:t>
            </w:r>
            <w:r w:rsidR="00090C41">
              <w:rPr>
                <w:rFonts w:ascii="Arial" w:hAnsi="Arial" w:cs="Arial"/>
                <w:sz w:val="10"/>
                <w:szCs w:val="10"/>
                <w:lang w:val="en-US" w:eastAsia="bg-BG"/>
              </w:rPr>
              <w:t xml:space="preserve">56 603 787.00 </w:t>
            </w:r>
          </w:p>
        </w:tc>
        <w:tc>
          <w:tcPr>
            <w:tcW w:w="263" w:type="pct"/>
            <w:shd w:val="clear" w:color="auto" w:fill="auto"/>
          </w:tcPr>
          <w:p w:rsidR="003E7F9E" w:rsidRPr="00DB1A5E" w:rsidRDefault="006A51E3" w:rsidP="006A51E3">
            <w:pPr>
              <w:snapToGrid w:val="0"/>
              <w:jc w:val="right"/>
              <w:rPr>
                <w:rFonts w:ascii="Arial" w:hAnsi="Arial" w:cs="Arial"/>
                <w:sz w:val="10"/>
                <w:szCs w:val="10"/>
                <w:lang w:val="en-US" w:eastAsia="bg-BG"/>
              </w:rPr>
            </w:pPr>
            <w:r>
              <w:rPr>
                <w:rFonts w:ascii="Arial" w:hAnsi="Arial" w:cs="Arial"/>
                <w:sz w:val="10"/>
                <w:szCs w:val="10"/>
                <w:lang w:eastAsia="bg-BG"/>
              </w:rPr>
              <w:t xml:space="preserve">  </w:t>
            </w:r>
            <w:r w:rsidR="00DB1A5E">
              <w:rPr>
                <w:rFonts w:ascii="Arial" w:hAnsi="Arial" w:cs="Arial"/>
                <w:sz w:val="10"/>
                <w:szCs w:val="10"/>
                <w:lang w:val="en-US" w:eastAsia="bg-BG"/>
              </w:rPr>
              <w:t xml:space="preserve">3 613 008.00 </w:t>
            </w:r>
          </w:p>
        </w:tc>
        <w:tc>
          <w:tcPr>
            <w:tcW w:w="315" w:type="pct"/>
            <w:shd w:val="clear" w:color="auto" w:fill="auto"/>
          </w:tcPr>
          <w:p w:rsidR="003E7F9E" w:rsidRPr="00545FD8" w:rsidRDefault="00304A05" w:rsidP="004F3968">
            <w:pPr>
              <w:snapToGrid w:val="0"/>
              <w:jc w:val="right"/>
              <w:rPr>
                <w:rFonts w:ascii="Arial" w:hAnsi="Arial" w:cs="Arial"/>
                <w:sz w:val="10"/>
                <w:szCs w:val="10"/>
                <w:lang w:val="en-US" w:eastAsia="bg-BG"/>
              </w:rPr>
            </w:pPr>
            <w:r>
              <w:rPr>
                <w:rFonts w:ascii="Arial" w:hAnsi="Arial" w:cs="Arial"/>
                <w:sz w:val="10"/>
                <w:szCs w:val="10"/>
                <w:lang w:eastAsia="bg-BG"/>
              </w:rPr>
              <w:t xml:space="preserve">    </w:t>
            </w:r>
            <w:r w:rsidR="00545FD8">
              <w:rPr>
                <w:rFonts w:ascii="Arial" w:hAnsi="Arial" w:cs="Arial"/>
                <w:sz w:val="10"/>
                <w:szCs w:val="10"/>
                <w:lang w:val="en-US" w:eastAsia="bg-BG"/>
              </w:rPr>
              <w:t xml:space="preserve">58 977 027.00 </w:t>
            </w:r>
          </w:p>
        </w:tc>
        <w:tc>
          <w:tcPr>
            <w:tcW w:w="264" w:type="pct"/>
            <w:shd w:val="clear" w:color="auto" w:fill="auto"/>
          </w:tcPr>
          <w:p w:rsidR="003E7F9E" w:rsidRPr="00545FD8" w:rsidRDefault="00793EC8" w:rsidP="00793EC8">
            <w:pPr>
              <w:snapToGrid w:val="0"/>
              <w:jc w:val="right"/>
              <w:rPr>
                <w:rFonts w:ascii="Arial" w:hAnsi="Arial" w:cs="Arial"/>
                <w:sz w:val="10"/>
                <w:szCs w:val="10"/>
                <w:lang w:val="en-US" w:eastAsia="bg-BG"/>
              </w:rPr>
            </w:pPr>
            <w:r>
              <w:rPr>
                <w:rFonts w:ascii="Arial" w:hAnsi="Arial" w:cs="Arial"/>
                <w:sz w:val="10"/>
                <w:szCs w:val="10"/>
                <w:lang w:eastAsia="bg-BG"/>
              </w:rPr>
              <w:t xml:space="preserve">  </w:t>
            </w:r>
            <w:r w:rsidR="00545FD8">
              <w:rPr>
                <w:rFonts w:ascii="Arial" w:hAnsi="Arial" w:cs="Arial"/>
                <w:sz w:val="10"/>
                <w:szCs w:val="10"/>
                <w:lang w:val="en-US" w:eastAsia="bg-BG"/>
              </w:rPr>
              <w:t xml:space="preserve">3 764 491.00 </w:t>
            </w:r>
          </w:p>
        </w:tc>
        <w:tc>
          <w:tcPr>
            <w:tcW w:w="315" w:type="pct"/>
            <w:shd w:val="clear" w:color="auto" w:fill="auto"/>
          </w:tcPr>
          <w:p w:rsidR="003E7F9E" w:rsidRPr="007320F0" w:rsidRDefault="00F94394" w:rsidP="004F3968">
            <w:pPr>
              <w:snapToGrid w:val="0"/>
              <w:jc w:val="right"/>
              <w:rPr>
                <w:rFonts w:ascii="Arial" w:hAnsi="Arial" w:cs="Arial"/>
                <w:sz w:val="10"/>
                <w:szCs w:val="10"/>
                <w:lang w:val="en-US" w:eastAsia="bg-BG"/>
              </w:rPr>
            </w:pPr>
            <w:r>
              <w:rPr>
                <w:rFonts w:ascii="Arial" w:hAnsi="Arial" w:cs="Arial"/>
                <w:sz w:val="10"/>
                <w:szCs w:val="10"/>
                <w:lang w:eastAsia="bg-BG"/>
              </w:rPr>
              <w:t>47 962</w:t>
            </w:r>
            <w:r w:rsidR="00EE15FA">
              <w:rPr>
                <w:rFonts w:ascii="Arial" w:hAnsi="Arial" w:cs="Arial"/>
                <w:sz w:val="10"/>
                <w:szCs w:val="10"/>
                <w:lang w:eastAsia="bg-BG"/>
              </w:rPr>
              <w:t> </w:t>
            </w:r>
            <w:r>
              <w:rPr>
                <w:rFonts w:ascii="Arial" w:hAnsi="Arial" w:cs="Arial"/>
                <w:sz w:val="10"/>
                <w:szCs w:val="10"/>
                <w:lang w:eastAsia="bg-BG"/>
              </w:rPr>
              <w:t>620</w:t>
            </w:r>
            <w:r w:rsidR="00EE15FA">
              <w:rPr>
                <w:rFonts w:ascii="Arial" w:hAnsi="Arial" w:cs="Arial"/>
                <w:sz w:val="10"/>
                <w:szCs w:val="10"/>
                <w:lang w:eastAsia="bg-BG"/>
              </w:rPr>
              <w:t>.</w:t>
            </w:r>
            <w:r>
              <w:rPr>
                <w:rFonts w:ascii="Arial" w:hAnsi="Arial" w:cs="Arial"/>
                <w:sz w:val="10"/>
                <w:szCs w:val="10"/>
                <w:lang w:eastAsia="bg-BG"/>
              </w:rPr>
              <w:t xml:space="preserve">00 </w:t>
            </w:r>
          </w:p>
        </w:tc>
        <w:tc>
          <w:tcPr>
            <w:tcW w:w="317" w:type="pct"/>
            <w:shd w:val="clear" w:color="auto" w:fill="auto"/>
          </w:tcPr>
          <w:p w:rsidR="003E7F9E" w:rsidRPr="007320F0" w:rsidRDefault="003E7F9E" w:rsidP="004F3968">
            <w:pPr>
              <w:snapToGrid w:val="0"/>
              <w:jc w:val="right"/>
              <w:rPr>
                <w:rFonts w:ascii="Arial" w:hAnsi="Arial" w:cs="Arial"/>
                <w:sz w:val="10"/>
                <w:szCs w:val="10"/>
                <w:lang w:val="en-US" w:eastAsia="bg-BG"/>
              </w:rPr>
            </w:pPr>
            <w:r w:rsidRPr="008340BB">
              <w:rPr>
                <w:rFonts w:ascii="Arial" w:hAnsi="Arial" w:cs="Arial"/>
                <w:sz w:val="10"/>
                <w:szCs w:val="10"/>
                <w:lang w:eastAsia="bg-BG"/>
              </w:rPr>
              <w:t>4 411</w:t>
            </w:r>
            <w:r>
              <w:rPr>
                <w:rFonts w:ascii="Arial" w:hAnsi="Arial" w:cs="Arial"/>
                <w:sz w:val="10"/>
                <w:szCs w:val="10"/>
                <w:lang w:eastAsia="bg-BG"/>
              </w:rPr>
              <w:t> </w:t>
            </w:r>
            <w:r w:rsidRPr="008340BB">
              <w:rPr>
                <w:rFonts w:ascii="Arial" w:hAnsi="Arial" w:cs="Arial"/>
                <w:sz w:val="10"/>
                <w:szCs w:val="10"/>
                <w:lang w:eastAsia="bg-BG"/>
              </w:rPr>
              <w:t>45</w:t>
            </w:r>
            <w:r>
              <w:rPr>
                <w:rFonts w:ascii="Arial" w:hAnsi="Arial" w:cs="Arial"/>
                <w:sz w:val="10"/>
                <w:szCs w:val="10"/>
                <w:lang w:eastAsia="bg-BG"/>
              </w:rPr>
              <w:t>4.00</w:t>
            </w:r>
          </w:p>
        </w:tc>
        <w:tc>
          <w:tcPr>
            <w:tcW w:w="315" w:type="pct"/>
            <w:shd w:val="clear" w:color="auto" w:fill="auto"/>
          </w:tcPr>
          <w:p w:rsidR="003E7F9E" w:rsidRPr="00196C3A" w:rsidRDefault="007C78A3" w:rsidP="007C78A3">
            <w:pPr>
              <w:jc w:val="right"/>
              <w:rPr>
                <w:rFonts w:ascii="Arial" w:hAnsi="Arial" w:cs="Arial"/>
                <w:sz w:val="10"/>
                <w:szCs w:val="10"/>
                <w:lang w:eastAsia="bg-BG"/>
              </w:rPr>
            </w:pPr>
            <w:r>
              <w:rPr>
                <w:rFonts w:ascii="Arial" w:hAnsi="Arial" w:cs="Arial"/>
                <w:sz w:val="10"/>
                <w:szCs w:val="10"/>
                <w:lang w:eastAsia="bg-BG"/>
              </w:rPr>
              <w:t xml:space="preserve">411 026 040.00 </w:t>
            </w:r>
          </w:p>
        </w:tc>
        <w:tc>
          <w:tcPr>
            <w:tcW w:w="315" w:type="pct"/>
            <w:shd w:val="clear" w:color="auto" w:fill="auto"/>
          </w:tcPr>
          <w:p w:rsidR="003E7F9E" w:rsidRPr="00196C3A" w:rsidRDefault="003E7F9E" w:rsidP="00196C3A">
            <w:pPr>
              <w:jc w:val="right"/>
              <w:rPr>
                <w:rFonts w:ascii="Arial" w:hAnsi="Arial" w:cs="Arial"/>
                <w:sz w:val="10"/>
                <w:szCs w:val="10"/>
                <w:lang w:eastAsia="bg-BG"/>
              </w:rPr>
            </w:pPr>
            <w:r w:rsidRPr="001B012A">
              <w:rPr>
                <w:rFonts w:ascii="Arial" w:hAnsi="Arial" w:cs="Arial"/>
                <w:sz w:val="10"/>
                <w:szCs w:val="10"/>
                <w:lang w:eastAsia="bg-BG"/>
              </w:rPr>
              <w:t>27 585</w:t>
            </w:r>
            <w:r>
              <w:rPr>
                <w:rFonts w:ascii="Arial" w:hAnsi="Arial" w:cs="Arial"/>
                <w:sz w:val="10"/>
                <w:szCs w:val="10"/>
                <w:lang w:eastAsia="bg-BG"/>
              </w:rPr>
              <w:t> </w:t>
            </w:r>
            <w:r w:rsidRPr="001B012A">
              <w:rPr>
                <w:rFonts w:ascii="Arial" w:hAnsi="Arial" w:cs="Arial"/>
                <w:sz w:val="10"/>
                <w:szCs w:val="10"/>
                <w:lang w:eastAsia="bg-BG"/>
              </w:rPr>
              <w:t>71</w:t>
            </w:r>
            <w:r w:rsidR="00C35E5A">
              <w:rPr>
                <w:rFonts w:ascii="Arial" w:hAnsi="Arial" w:cs="Arial"/>
                <w:sz w:val="10"/>
                <w:szCs w:val="10"/>
                <w:lang w:eastAsia="bg-BG"/>
              </w:rPr>
              <w:t>6</w:t>
            </w:r>
            <w:r>
              <w:rPr>
                <w:rFonts w:ascii="Arial" w:hAnsi="Arial" w:cs="Arial"/>
                <w:sz w:val="10"/>
                <w:szCs w:val="10"/>
                <w:lang w:eastAsia="bg-BG"/>
              </w:rPr>
              <w:t>.00</w:t>
            </w:r>
          </w:p>
        </w:tc>
      </w:tr>
      <w:tr w:rsidR="00505C42" w:rsidRPr="00F20D1F" w:rsidTr="004F3968">
        <w:trPr>
          <w:trHeight w:val="525"/>
        </w:trPr>
        <w:tc>
          <w:tcPr>
            <w:tcW w:w="214" w:type="pct"/>
          </w:tcPr>
          <w:p w:rsidR="00505C42" w:rsidRDefault="00505C42" w:rsidP="00A2143B">
            <w:pPr>
              <w:snapToGrid w:val="0"/>
              <w:ind w:right="-108"/>
              <w:rPr>
                <w:b/>
                <w:sz w:val="13"/>
                <w:szCs w:val="13"/>
              </w:rPr>
            </w:pPr>
            <w:r>
              <w:rPr>
                <w:b/>
                <w:sz w:val="13"/>
                <w:szCs w:val="13"/>
              </w:rPr>
              <w:t>КФ</w:t>
            </w:r>
          </w:p>
          <w:p w:rsidR="00505C42" w:rsidRPr="00F20D1F" w:rsidRDefault="00505C42" w:rsidP="00A2143B">
            <w:pPr>
              <w:snapToGrid w:val="0"/>
              <w:rPr>
                <w:b/>
                <w:sz w:val="10"/>
                <w:szCs w:val="10"/>
              </w:rPr>
            </w:pPr>
          </w:p>
        </w:tc>
        <w:tc>
          <w:tcPr>
            <w:tcW w:w="159" w:type="pct"/>
            <w:shd w:val="clear" w:color="auto" w:fill="auto"/>
          </w:tcPr>
          <w:p w:rsidR="00505C42" w:rsidRPr="00F20D1F" w:rsidRDefault="00505C42" w:rsidP="00A2143B">
            <w:pPr>
              <w:snapToGrid w:val="0"/>
              <w:jc w:val="left"/>
              <w:rPr>
                <w:b/>
                <w:sz w:val="10"/>
                <w:szCs w:val="10"/>
              </w:rPr>
            </w:pPr>
          </w:p>
        </w:tc>
        <w:tc>
          <w:tcPr>
            <w:tcW w:w="262"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133 400</w:t>
            </w:r>
            <w:r>
              <w:rPr>
                <w:rFonts w:ascii="Arial" w:hAnsi="Arial" w:cs="Arial"/>
                <w:sz w:val="10"/>
                <w:szCs w:val="10"/>
              </w:rPr>
              <w:t> </w:t>
            </w:r>
            <w:r w:rsidRPr="008340BB">
              <w:rPr>
                <w:rFonts w:ascii="Arial" w:hAnsi="Arial" w:cs="Arial"/>
                <w:sz w:val="10"/>
                <w:szCs w:val="10"/>
              </w:rPr>
              <w:t>03</w:t>
            </w:r>
            <w:r w:rsidR="00F030E5">
              <w:rPr>
                <w:rFonts w:ascii="Arial" w:hAnsi="Arial" w:cs="Arial"/>
                <w:sz w:val="10"/>
                <w:szCs w:val="10"/>
              </w:rPr>
              <w:t>8</w:t>
            </w:r>
            <w:r>
              <w:rPr>
                <w:rFonts w:ascii="Arial" w:hAnsi="Arial" w:cs="Arial"/>
                <w:sz w:val="10"/>
                <w:szCs w:val="10"/>
              </w:rPr>
              <w:t>.00</w:t>
            </w:r>
          </w:p>
        </w:tc>
        <w:tc>
          <w:tcPr>
            <w:tcW w:w="265"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8 514</w:t>
            </w:r>
            <w:r>
              <w:rPr>
                <w:rFonts w:ascii="Arial" w:hAnsi="Arial" w:cs="Arial"/>
                <w:sz w:val="10"/>
                <w:szCs w:val="10"/>
              </w:rPr>
              <w:t> </w:t>
            </w:r>
            <w:r w:rsidRPr="008340BB">
              <w:rPr>
                <w:rFonts w:ascii="Arial" w:hAnsi="Arial" w:cs="Arial"/>
                <w:sz w:val="10"/>
                <w:szCs w:val="10"/>
              </w:rPr>
              <w:t>896</w:t>
            </w:r>
            <w:r>
              <w:rPr>
                <w:rFonts w:ascii="Arial" w:hAnsi="Arial" w:cs="Arial"/>
                <w:sz w:val="10"/>
                <w:szCs w:val="10"/>
              </w:rPr>
              <w:t>.00</w:t>
            </w:r>
          </w:p>
        </w:tc>
        <w:tc>
          <w:tcPr>
            <w:tcW w:w="262"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140 596</w:t>
            </w:r>
            <w:r>
              <w:rPr>
                <w:rFonts w:ascii="Arial" w:hAnsi="Arial" w:cs="Arial"/>
                <w:sz w:val="10"/>
                <w:szCs w:val="10"/>
              </w:rPr>
              <w:t> </w:t>
            </w:r>
            <w:r w:rsidRPr="008340BB">
              <w:rPr>
                <w:rFonts w:ascii="Arial" w:hAnsi="Arial" w:cs="Arial"/>
                <w:sz w:val="10"/>
                <w:szCs w:val="10"/>
              </w:rPr>
              <w:t>93</w:t>
            </w:r>
            <w:r>
              <w:rPr>
                <w:rFonts w:ascii="Arial" w:hAnsi="Arial" w:cs="Arial"/>
                <w:sz w:val="10"/>
                <w:szCs w:val="10"/>
              </w:rPr>
              <w:t>1.00</w:t>
            </w:r>
          </w:p>
        </w:tc>
        <w:tc>
          <w:tcPr>
            <w:tcW w:w="261"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8 974</w:t>
            </w:r>
            <w:r>
              <w:rPr>
                <w:rFonts w:ascii="Arial" w:hAnsi="Arial" w:cs="Arial"/>
                <w:sz w:val="10"/>
                <w:szCs w:val="10"/>
              </w:rPr>
              <w:t> </w:t>
            </w:r>
            <w:r w:rsidRPr="008340BB">
              <w:rPr>
                <w:rFonts w:ascii="Arial" w:hAnsi="Arial" w:cs="Arial"/>
                <w:sz w:val="10"/>
                <w:szCs w:val="10"/>
              </w:rPr>
              <w:t>272</w:t>
            </w:r>
            <w:r>
              <w:rPr>
                <w:rFonts w:ascii="Arial" w:hAnsi="Arial" w:cs="Arial"/>
                <w:sz w:val="10"/>
                <w:szCs w:val="10"/>
              </w:rPr>
              <w:t>.00</w:t>
            </w:r>
          </w:p>
        </w:tc>
        <w:tc>
          <w:tcPr>
            <w:tcW w:w="315"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148 402</w:t>
            </w:r>
            <w:r>
              <w:rPr>
                <w:rFonts w:ascii="Arial" w:hAnsi="Arial" w:cs="Arial"/>
                <w:sz w:val="10"/>
                <w:szCs w:val="10"/>
              </w:rPr>
              <w:t> </w:t>
            </w:r>
            <w:r w:rsidRPr="008340BB">
              <w:rPr>
                <w:rFonts w:ascii="Arial" w:hAnsi="Arial" w:cs="Arial"/>
                <w:sz w:val="10"/>
                <w:szCs w:val="10"/>
              </w:rPr>
              <w:t>38</w:t>
            </w:r>
            <w:r>
              <w:rPr>
                <w:rFonts w:ascii="Arial" w:hAnsi="Arial" w:cs="Arial"/>
                <w:sz w:val="10"/>
                <w:szCs w:val="10"/>
              </w:rPr>
              <w:t>1.00</w:t>
            </w:r>
          </w:p>
        </w:tc>
        <w:tc>
          <w:tcPr>
            <w:tcW w:w="262"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9 472</w:t>
            </w:r>
            <w:r>
              <w:rPr>
                <w:rFonts w:ascii="Arial" w:hAnsi="Arial" w:cs="Arial"/>
                <w:sz w:val="10"/>
                <w:szCs w:val="10"/>
              </w:rPr>
              <w:t> </w:t>
            </w:r>
            <w:r w:rsidRPr="008340BB">
              <w:rPr>
                <w:rFonts w:ascii="Arial" w:hAnsi="Arial" w:cs="Arial"/>
                <w:sz w:val="10"/>
                <w:szCs w:val="10"/>
              </w:rPr>
              <w:t>492</w:t>
            </w:r>
            <w:r>
              <w:rPr>
                <w:rFonts w:ascii="Arial" w:hAnsi="Arial" w:cs="Arial"/>
                <w:sz w:val="10"/>
                <w:szCs w:val="10"/>
              </w:rPr>
              <w:t>.00</w:t>
            </w:r>
          </w:p>
        </w:tc>
        <w:tc>
          <w:tcPr>
            <w:tcW w:w="317"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154 661</w:t>
            </w:r>
            <w:r>
              <w:rPr>
                <w:rFonts w:ascii="Arial" w:hAnsi="Arial" w:cs="Arial"/>
                <w:sz w:val="10"/>
                <w:szCs w:val="10"/>
              </w:rPr>
              <w:t> </w:t>
            </w:r>
            <w:r w:rsidRPr="008340BB">
              <w:rPr>
                <w:rFonts w:ascii="Arial" w:hAnsi="Arial" w:cs="Arial"/>
                <w:sz w:val="10"/>
                <w:szCs w:val="10"/>
              </w:rPr>
              <w:t>752</w:t>
            </w:r>
            <w:r>
              <w:rPr>
                <w:rFonts w:ascii="Arial" w:hAnsi="Arial" w:cs="Arial"/>
                <w:sz w:val="10"/>
                <w:szCs w:val="10"/>
              </w:rPr>
              <w:t>.00</w:t>
            </w:r>
          </w:p>
        </w:tc>
        <w:tc>
          <w:tcPr>
            <w:tcW w:w="262"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9 872</w:t>
            </w:r>
            <w:r>
              <w:rPr>
                <w:rFonts w:ascii="Arial" w:hAnsi="Arial" w:cs="Arial"/>
                <w:sz w:val="10"/>
                <w:szCs w:val="10"/>
              </w:rPr>
              <w:t> </w:t>
            </w:r>
            <w:r w:rsidRPr="008340BB">
              <w:rPr>
                <w:rFonts w:ascii="Arial" w:hAnsi="Arial" w:cs="Arial"/>
                <w:sz w:val="10"/>
                <w:szCs w:val="10"/>
              </w:rPr>
              <w:t>02</w:t>
            </w:r>
            <w:r>
              <w:rPr>
                <w:rFonts w:ascii="Arial" w:hAnsi="Arial" w:cs="Arial"/>
                <w:sz w:val="10"/>
                <w:szCs w:val="10"/>
              </w:rPr>
              <w:t>7.00</w:t>
            </w:r>
          </w:p>
        </w:tc>
        <w:tc>
          <w:tcPr>
            <w:tcW w:w="317"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160 539</w:t>
            </w:r>
            <w:r>
              <w:rPr>
                <w:rFonts w:ascii="Arial" w:hAnsi="Arial" w:cs="Arial"/>
                <w:sz w:val="10"/>
                <w:szCs w:val="10"/>
              </w:rPr>
              <w:t> </w:t>
            </w:r>
            <w:r w:rsidRPr="008340BB">
              <w:rPr>
                <w:rFonts w:ascii="Arial" w:hAnsi="Arial" w:cs="Arial"/>
                <w:sz w:val="10"/>
                <w:szCs w:val="10"/>
              </w:rPr>
              <w:t>867</w:t>
            </w:r>
            <w:r>
              <w:rPr>
                <w:rFonts w:ascii="Arial" w:hAnsi="Arial" w:cs="Arial"/>
                <w:sz w:val="10"/>
                <w:szCs w:val="10"/>
              </w:rPr>
              <w:t>.00</w:t>
            </w:r>
          </w:p>
        </w:tc>
        <w:tc>
          <w:tcPr>
            <w:tcW w:w="263"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10 247</w:t>
            </w:r>
            <w:r>
              <w:rPr>
                <w:rFonts w:ascii="Arial" w:hAnsi="Arial" w:cs="Arial"/>
                <w:sz w:val="10"/>
                <w:szCs w:val="10"/>
              </w:rPr>
              <w:t> </w:t>
            </w:r>
            <w:r w:rsidRPr="008340BB">
              <w:rPr>
                <w:rFonts w:ascii="Arial" w:hAnsi="Arial" w:cs="Arial"/>
                <w:sz w:val="10"/>
                <w:szCs w:val="10"/>
              </w:rPr>
              <w:t>22</w:t>
            </w:r>
            <w:r>
              <w:rPr>
                <w:rFonts w:ascii="Arial" w:hAnsi="Arial" w:cs="Arial"/>
                <w:sz w:val="10"/>
                <w:szCs w:val="10"/>
              </w:rPr>
              <w:t>6.00</w:t>
            </w:r>
          </w:p>
        </w:tc>
        <w:tc>
          <w:tcPr>
            <w:tcW w:w="315"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166 578</w:t>
            </w:r>
            <w:r>
              <w:rPr>
                <w:rFonts w:ascii="Arial" w:hAnsi="Arial" w:cs="Arial"/>
                <w:sz w:val="10"/>
                <w:szCs w:val="10"/>
              </w:rPr>
              <w:t> </w:t>
            </w:r>
            <w:r w:rsidRPr="008340BB">
              <w:rPr>
                <w:rFonts w:ascii="Arial" w:hAnsi="Arial" w:cs="Arial"/>
                <w:sz w:val="10"/>
                <w:szCs w:val="10"/>
              </w:rPr>
              <w:t>81</w:t>
            </w:r>
            <w:r>
              <w:rPr>
                <w:rFonts w:ascii="Arial" w:hAnsi="Arial" w:cs="Arial"/>
                <w:sz w:val="10"/>
                <w:szCs w:val="10"/>
              </w:rPr>
              <w:t>2.00</w:t>
            </w:r>
          </w:p>
        </w:tc>
        <w:tc>
          <w:tcPr>
            <w:tcW w:w="264"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10 632</w:t>
            </w:r>
            <w:r>
              <w:rPr>
                <w:rFonts w:ascii="Arial" w:hAnsi="Arial" w:cs="Arial"/>
                <w:sz w:val="10"/>
                <w:szCs w:val="10"/>
              </w:rPr>
              <w:t> </w:t>
            </w:r>
            <w:r w:rsidRPr="008340BB">
              <w:rPr>
                <w:rFonts w:ascii="Arial" w:hAnsi="Arial" w:cs="Arial"/>
                <w:sz w:val="10"/>
                <w:szCs w:val="10"/>
              </w:rPr>
              <w:t>690</w:t>
            </w:r>
            <w:r>
              <w:rPr>
                <w:rFonts w:ascii="Arial" w:hAnsi="Arial" w:cs="Arial"/>
                <w:sz w:val="10"/>
                <w:szCs w:val="10"/>
              </w:rPr>
              <w:t>.00</w:t>
            </w:r>
          </w:p>
        </w:tc>
        <w:tc>
          <w:tcPr>
            <w:tcW w:w="315" w:type="pct"/>
            <w:shd w:val="clear" w:color="auto" w:fill="auto"/>
          </w:tcPr>
          <w:p w:rsidR="00ED2CD4" w:rsidRDefault="00ED2CD4" w:rsidP="0094407E">
            <w:pPr>
              <w:snapToGrid w:val="0"/>
              <w:jc w:val="right"/>
              <w:rPr>
                <w:rFonts w:ascii="Arial" w:hAnsi="Arial" w:cs="Arial"/>
                <w:sz w:val="10"/>
                <w:szCs w:val="10"/>
              </w:rPr>
            </w:pPr>
            <w:r w:rsidRPr="00ED0D94">
              <w:rPr>
                <w:rFonts w:ascii="Arial" w:hAnsi="Arial" w:cs="Arial"/>
                <w:sz w:val="10"/>
                <w:szCs w:val="10"/>
              </w:rPr>
              <w:t>109 282 317,00</w:t>
            </w:r>
          </w:p>
          <w:p w:rsidR="00505C42" w:rsidRPr="007320F0" w:rsidRDefault="00505C42" w:rsidP="0094407E">
            <w:pPr>
              <w:snapToGrid w:val="0"/>
              <w:jc w:val="right"/>
              <w:rPr>
                <w:rFonts w:ascii="Arial" w:hAnsi="Arial" w:cs="Arial"/>
                <w:sz w:val="10"/>
                <w:szCs w:val="10"/>
              </w:rPr>
            </w:pPr>
          </w:p>
        </w:tc>
        <w:tc>
          <w:tcPr>
            <w:tcW w:w="317"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10 967</w:t>
            </w:r>
            <w:r>
              <w:rPr>
                <w:rFonts w:ascii="Arial" w:hAnsi="Arial" w:cs="Arial"/>
                <w:sz w:val="10"/>
                <w:szCs w:val="10"/>
              </w:rPr>
              <w:t> </w:t>
            </w:r>
            <w:r w:rsidRPr="008340BB">
              <w:rPr>
                <w:rFonts w:ascii="Arial" w:hAnsi="Arial" w:cs="Arial"/>
                <w:sz w:val="10"/>
                <w:szCs w:val="10"/>
              </w:rPr>
              <w:t>63</w:t>
            </w:r>
            <w:r>
              <w:rPr>
                <w:rFonts w:ascii="Arial" w:hAnsi="Arial" w:cs="Arial"/>
                <w:sz w:val="10"/>
                <w:szCs w:val="10"/>
              </w:rPr>
              <w:t>3.00</w:t>
            </w:r>
          </w:p>
        </w:tc>
        <w:tc>
          <w:tcPr>
            <w:tcW w:w="315" w:type="pct"/>
            <w:shd w:val="clear" w:color="auto" w:fill="auto"/>
          </w:tcPr>
          <w:p w:rsidR="00505C42" w:rsidRPr="007320F0" w:rsidRDefault="008D2F19" w:rsidP="008D2F19">
            <w:pPr>
              <w:ind w:hanging="13"/>
              <w:jc w:val="right"/>
              <w:rPr>
                <w:rFonts w:ascii="Arial" w:hAnsi="Arial" w:cs="Arial"/>
                <w:sz w:val="10"/>
                <w:szCs w:val="10"/>
              </w:rPr>
            </w:pPr>
            <w:r w:rsidRPr="00ED0D94">
              <w:rPr>
                <w:rFonts w:ascii="Arial" w:hAnsi="Arial" w:cs="Arial"/>
                <w:sz w:val="10"/>
                <w:szCs w:val="10"/>
              </w:rPr>
              <w:t>1 013 462 098,00</w:t>
            </w:r>
          </w:p>
        </w:tc>
        <w:tc>
          <w:tcPr>
            <w:tcW w:w="315" w:type="pct"/>
            <w:shd w:val="clear" w:color="auto" w:fill="auto"/>
          </w:tcPr>
          <w:p w:rsidR="00505C42" w:rsidRPr="007320F0" w:rsidRDefault="00505C42" w:rsidP="004F3968">
            <w:pPr>
              <w:jc w:val="right"/>
              <w:rPr>
                <w:rFonts w:ascii="Arial" w:hAnsi="Arial" w:cs="Arial"/>
                <w:sz w:val="10"/>
                <w:szCs w:val="10"/>
              </w:rPr>
            </w:pPr>
            <w:r w:rsidRPr="008340BB">
              <w:rPr>
                <w:rFonts w:ascii="Arial" w:hAnsi="Arial" w:cs="Arial"/>
                <w:sz w:val="10"/>
                <w:szCs w:val="10"/>
              </w:rPr>
              <w:t>68 681</w:t>
            </w:r>
            <w:r>
              <w:rPr>
                <w:rFonts w:ascii="Arial" w:hAnsi="Arial" w:cs="Arial"/>
                <w:sz w:val="10"/>
                <w:szCs w:val="10"/>
              </w:rPr>
              <w:t> </w:t>
            </w:r>
            <w:r w:rsidRPr="008340BB">
              <w:rPr>
                <w:rFonts w:ascii="Arial" w:hAnsi="Arial" w:cs="Arial"/>
                <w:sz w:val="10"/>
                <w:szCs w:val="10"/>
              </w:rPr>
              <w:t>23</w:t>
            </w:r>
            <w:r>
              <w:rPr>
                <w:rFonts w:ascii="Arial" w:hAnsi="Arial" w:cs="Arial"/>
                <w:sz w:val="10"/>
                <w:szCs w:val="10"/>
              </w:rPr>
              <w:t>6.00</w:t>
            </w:r>
          </w:p>
        </w:tc>
      </w:tr>
      <w:tr w:rsidR="00046C87" w:rsidRPr="00F20D1F" w:rsidTr="00700752">
        <w:trPr>
          <w:trHeight w:val="525"/>
        </w:trPr>
        <w:tc>
          <w:tcPr>
            <w:tcW w:w="214" w:type="pct"/>
          </w:tcPr>
          <w:p w:rsidR="00046C87" w:rsidRPr="00F20D1F" w:rsidRDefault="00046C87" w:rsidP="00A2143B">
            <w:pPr>
              <w:snapToGrid w:val="0"/>
              <w:rPr>
                <w:b/>
                <w:sz w:val="10"/>
                <w:szCs w:val="10"/>
              </w:rPr>
            </w:pPr>
            <w:r>
              <w:rPr>
                <w:b/>
                <w:sz w:val="13"/>
                <w:szCs w:val="13"/>
              </w:rPr>
              <w:t>Общо</w:t>
            </w:r>
          </w:p>
        </w:tc>
        <w:tc>
          <w:tcPr>
            <w:tcW w:w="159" w:type="pct"/>
            <w:shd w:val="clear" w:color="auto" w:fill="auto"/>
          </w:tcPr>
          <w:p w:rsidR="00046C87" w:rsidRPr="00F20D1F" w:rsidRDefault="00046C87" w:rsidP="00A2143B">
            <w:pPr>
              <w:snapToGrid w:val="0"/>
              <w:rPr>
                <w:b/>
                <w:sz w:val="10"/>
                <w:szCs w:val="10"/>
              </w:rPr>
            </w:pPr>
          </w:p>
        </w:tc>
        <w:tc>
          <w:tcPr>
            <w:tcW w:w="262" w:type="pct"/>
            <w:shd w:val="clear" w:color="auto" w:fill="auto"/>
          </w:tcPr>
          <w:p w:rsidR="00046C87" w:rsidRPr="002A46D5" w:rsidRDefault="00046C87" w:rsidP="004F3968">
            <w:pPr>
              <w:snapToGrid w:val="0"/>
              <w:jc w:val="right"/>
              <w:rPr>
                <w:rFonts w:ascii="Arial" w:hAnsi="Arial" w:cs="Arial"/>
                <w:b/>
                <w:bCs/>
                <w:sz w:val="10"/>
                <w:szCs w:val="10"/>
                <w:highlight w:val="yellow"/>
                <w:lang w:val="en-US" w:eastAsia="bg-BG"/>
              </w:rPr>
            </w:pPr>
            <w:r w:rsidRPr="00ED0D15">
              <w:rPr>
                <w:rFonts w:ascii="Arial" w:hAnsi="Arial" w:cs="Arial"/>
                <w:b/>
                <w:bCs/>
                <w:sz w:val="10"/>
                <w:szCs w:val="10"/>
                <w:lang w:eastAsia="bg-BG"/>
              </w:rPr>
              <w:t>187 162 645.00</w:t>
            </w:r>
          </w:p>
        </w:tc>
        <w:tc>
          <w:tcPr>
            <w:tcW w:w="265" w:type="pct"/>
            <w:shd w:val="clear" w:color="auto" w:fill="auto"/>
          </w:tcPr>
          <w:p w:rsidR="00046C87" w:rsidRPr="002A46D5" w:rsidRDefault="00046C87" w:rsidP="004F3968">
            <w:pPr>
              <w:snapToGrid w:val="0"/>
              <w:jc w:val="right"/>
              <w:rPr>
                <w:rFonts w:ascii="Arial" w:hAnsi="Arial" w:cs="Arial"/>
                <w:b/>
                <w:bCs/>
                <w:sz w:val="10"/>
                <w:szCs w:val="10"/>
                <w:highlight w:val="yellow"/>
                <w:lang w:val="en-US" w:eastAsia="bg-BG"/>
              </w:rPr>
            </w:pPr>
            <w:r w:rsidRPr="00ED0D15">
              <w:rPr>
                <w:rFonts w:ascii="Arial" w:hAnsi="Arial" w:cs="Arial"/>
                <w:b/>
                <w:bCs/>
                <w:sz w:val="10"/>
                <w:szCs w:val="10"/>
                <w:lang w:eastAsia="bg-BG"/>
              </w:rPr>
              <w:t>11 946 55</w:t>
            </w:r>
            <w:r w:rsidR="00B35073" w:rsidRPr="00ED0D15">
              <w:rPr>
                <w:rFonts w:ascii="Arial" w:hAnsi="Arial" w:cs="Arial"/>
                <w:b/>
                <w:bCs/>
                <w:sz w:val="10"/>
                <w:szCs w:val="10"/>
                <w:lang w:eastAsia="bg-BG"/>
              </w:rPr>
              <w:t>2</w:t>
            </w:r>
            <w:r w:rsidRPr="00ED0D15">
              <w:rPr>
                <w:rFonts w:ascii="Arial" w:hAnsi="Arial" w:cs="Arial"/>
                <w:b/>
                <w:bCs/>
                <w:sz w:val="10"/>
                <w:szCs w:val="10"/>
                <w:lang w:eastAsia="bg-BG"/>
              </w:rPr>
              <w:t>.00</w:t>
            </w:r>
          </w:p>
        </w:tc>
        <w:tc>
          <w:tcPr>
            <w:tcW w:w="262" w:type="pct"/>
            <w:shd w:val="clear" w:color="auto" w:fill="auto"/>
          </w:tcPr>
          <w:p w:rsidR="00046C87" w:rsidRPr="002A46D5" w:rsidRDefault="00637F18" w:rsidP="002A46D5">
            <w:pPr>
              <w:snapToGrid w:val="0"/>
              <w:rPr>
                <w:rFonts w:ascii="Arial" w:hAnsi="Arial" w:cs="Arial"/>
                <w:b/>
                <w:bCs/>
                <w:sz w:val="10"/>
                <w:szCs w:val="10"/>
                <w:highlight w:val="yellow"/>
                <w:lang w:val="en-US" w:eastAsia="bg-BG"/>
              </w:rPr>
            </w:pPr>
            <w:r>
              <w:rPr>
                <w:rFonts w:ascii="Arial" w:hAnsi="Arial" w:cs="Arial"/>
                <w:b/>
                <w:bCs/>
                <w:sz w:val="10"/>
                <w:szCs w:val="10"/>
                <w:lang w:val="en-US" w:eastAsia="bg-BG"/>
              </w:rPr>
              <w:t xml:space="preserve">197 113 329.00 </w:t>
            </w:r>
            <w:r w:rsidR="00C7448C">
              <w:rPr>
                <w:rFonts w:ascii="Arial" w:hAnsi="Arial" w:cs="Arial"/>
                <w:b/>
                <w:bCs/>
                <w:sz w:val="10"/>
                <w:szCs w:val="10"/>
                <w:lang w:eastAsia="bg-BG"/>
              </w:rPr>
              <w:t xml:space="preserve">  </w:t>
            </w:r>
          </w:p>
        </w:tc>
        <w:tc>
          <w:tcPr>
            <w:tcW w:w="261" w:type="pct"/>
            <w:shd w:val="clear" w:color="auto" w:fill="auto"/>
          </w:tcPr>
          <w:p w:rsidR="00852BBA" w:rsidRPr="00695909" w:rsidRDefault="00B90A0F" w:rsidP="00150CC8">
            <w:pPr>
              <w:snapToGrid w:val="0"/>
              <w:jc w:val="left"/>
              <w:rPr>
                <w:rFonts w:ascii="Arial" w:hAnsi="Arial" w:cs="Arial"/>
                <w:b/>
                <w:bCs/>
                <w:sz w:val="10"/>
                <w:szCs w:val="10"/>
                <w:lang w:val="en-US" w:eastAsia="bg-BG"/>
              </w:rPr>
            </w:pPr>
            <w:r>
              <w:rPr>
                <w:rFonts w:ascii="Arial" w:hAnsi="Arial" w:cs="Arial"/>
                <w:b/>
                <w:bCs/>
                <w:sz w:val="10"/>
                <w:szCs w:val="10"/>
                <w:lang w:val="en-US" w:eastAsia="bg-BG"/>
              </w:rPr>
              <w:t>12 581 702.00</w:t>
            </w:r>
          </w:p>
          <w:p w:rsidR="00046C87" w:rsidRPr="002A46D5" w:rsidRDefault="00D02CDC" w:rsidP="004F3968">
            <w:pPr>
              <w:snapToGrid w:val="0"/>
              <w:jc w:val="right"/>
              <w:rPr>
                <w:rFonts w:ascii="Arial" w:hAnsi="Arial" w:cs="Arial"/>
                <w:b/>
                <w:bCs/>
                <w:sz w:val="10"/>
                <w:szCs w:val="10"/>
                <w:highlight w:val="yellow"/>
                <w:lang w:val="en-US" w:eastAsia="bg-BG"/>
              </w:rPr>
            </w:pPr>
            <w:r>
              <w:rPr>
                <w:rFonts w:ascii="Arial" w:hAnsi="Arial" w:cs="Arial"/>
                <w:b/>
                <w:bCs/>
                <w:sz w:val="10"/>
                <w:szCs w:val="10"/>
                <w:lang w:eastAsia="bg-BG"/>
              </w:rPr>
              <w:t xml:space="preserve"> </w:t>
            </w:r>
          </w:p>
        </w:tc>
        <w:tc>
          <w:tcPr>
            <w:tcW w:w="315" w:type="pct"/>
            <w:shd w:val="clear" w:color="auto" w:fill="auto"/>
          </w:tcPr>
          <w:p w:rsidR="00046C87" w:rsidRPr="00A00028" w:rsidRDefault="00E60668" w:rsidP="00150CC8">
            <w:pPr>
              <w:snapToGrid w:val="0"/>
              <w:jc w:val="left"/>
              <w:rPr>
                <w:rFonts w:ascii="Arial" w:hAnsi="Arial" w:cs="Arial"/>
                <w:b/>
                <w:bCs/>
                <w:sz w:val="10"/>
                <w:szCs w:val="10"/>
                <w:lang w:val="en-US" w:eastAsia="bg-BG"/>
              </w:rPr>
            </w:pPr>
            <w:r>
              <w:rPr>
                <w:rFonts w:ascii="Arial" w:hAnsi="Arial" w:cs="Arial"/>
                <w:b/>
                <w:bCs/>
                <w:sz w:val="10"/>
                <w:szCs w:val="10"/>
                <w:lang w:eastAsia="bg-BG"/>
              </w:rPr>
              <w:t xml:space="preserve"> </w:t>
            </w:r>
            <w:r w:rsidR="00A00028">
              <w:rPr>
                <w:rFonts w:ascii="Arial" w:hAnsi="Arial" w:cs="Arial"/>
                <w:b/>
                <w:bCs/>
                <w:sz w:val="10"/>
                <w:szCs w:val="10"/>
                <w:lang w:val="en-US" w:eastAsia="bg-BG"/>
              </w:rPr>
              <w:t xml:space="preserve">231 433 083.00 </w:t>
            </w:r>
          </w:p>
        </w:tc>
        <w:tc>
          <w:tcPr>
            <w:tcW w:w="262" w:type="pct"/>
            <w:shd w:val="clear" w:color="auto" w:fill="auto"/>
          </w:tcPr>
          <w:p w:rsidR="00046C87" w:rsidRPr="00BB258F" w:rsidRDefault="00BB258F" w:rsidP="00150CC8">
            <w:pPr>
              <w:snapToGrid w:val="0"/>
              <w:jc w:val="left"/>
              <w:rPr>
                <w:rFonts w:ascii="Arial" w:hAnsi="Arial" w:cs="Arial"/>
                <w:b/>
                <w:bCs/>
                <w:sz w:val="10"/>
                <w:szCs w:val="10"/>
                <w:lang w:val="en-US" w:eastAsia="bg-BG"/>
              </w:rPr>
            </w:pPr>
            <w:r>
              <w:rPr>
                <w:rFonts w:ascii="Arial" w:hAnsi="Arial" w:cs="Arial"/>
                <w:b/>
                <w:bCs/>
                <w:sz w:val="10"/>
                <w:szCs w:val="10"/>
                <w:lang w:val="en-US" w:eastAsia="bg-BG"/>
              </w:rPr>
              <w:t>14 772 324.00</w:t>
            </w:r>
            <w:r w:rsidR="00E60668">
              <w:rPr>
                <w:rFonts w:ascii="Arial" w:hAnsi="Arial" w:cs="Arial"/>
                <w:b/>
                <w:bCs/>
                <w:sz w:val="10"/>
                <w:szCs w:val="10"/>
                <w:lang w:eastAsia="bg-BG"/>
              </w:rPr>
              <w:t xml:space="preserve"> </w:t>
            </w:r>
          </w:p>
        </w:tc>
        <w:tc>
          <w:tcPr>
            <w:tcW w:w="317" w:type="pct"/>
            <w:shd w:val="clear" w:color="auto" w:fill="auto"/>
          </w:tcPr>
          <w:p w:rsidR="00046C87" w:rsidRPr="002A46D5" w:rsidRDefault="00731D29" w:rsidP="004F3968">
            <w:pPr>
              <w:snapToGrid w:val="0"/>
              <w:jc w:val="right"/>
              <w:rPr>
                <w:rFonts w:ascii="Arial" w:hAnsi="Arial" w:cs="Arial"/>
                <w:b/>
                <w:bCs/>
                <w:sz w:val="10"/>
                <w:szCs w:val="10"/>
                <w:highlight w:val="yellow"/>
                <w:lang w:val="en-US" w:eastAsia="bg-BG"/>
              </w:rPr>
            </w:pPr>
            <w:r>
              <w:rPr>
                <w:rFonts w:ascii="Arial" w:hAnsi="Arial" w:cs="Arial"/>
                <w:b/>
                <w:bCs/>
                <w:sz w:val="10"/>
                <w:szCs w:val="10"/>
                <w:lang w:val="en-US" w:eastAsia="bg-BG"/>
              </w:rPr>
              <w:t xml:space="preserve">208 834 651.00 </w:t>
            </w:r>
            <w:r w:rsidR="00833801">
              <w:rPr>
                <w:rFonts w:ascii="Arial" w:hAnsi="Arial" w:cs="Arial"/>
                <w:b/>
                <w:bCs/>
                <w:sz w:val="10"/>
                <w:szCs w:val="10"/>
                <w:lang w:eastAsia="bg-BG"/>
              </w:rPr>
              <w:t xml:space="preserve"> </w:t>
            </w:r>
          </w:p>
        </w:tc>
        <w:tc>
          <w:tcPr>
            <w:tcW w:w="262" w:type="pct"/>
            <w:shd w:val="clear" w:color="auto" w:fill="auto"/>
          </w:tcPr>
          <w:p w:rsidR="00046C87" w:rsidRPr="002A46D5" w:rsidRDefault="00731D29" w:rsidP="004F3968">
            <w:pPr>
              <w:snapToGrid w:val="0"/>
              <w:jc w:val="right"/>
              <w:rPr>
                <w:rFonts w:ascii="Arial" w:hAnsi="Arial" w:cs="Arial"/>
                <w:b/>
                <w:bCs/>
                <w:sz w:val="10"/>
                <w:szCs w:val="10"/>
                <w:highlight w:val="yellow"/>
                <w:lang w:val="en-US" w:eastAsia="bg-BG"/>
              </w:rPr>
            </w:pPr>
            <w:r>
              <w:rPr>
                <w:rFonts w:ascii="Arial" w:hAnsi="Arial" w:cs="Arial"/>
                <w:b/>
                <w:bCs/>
                <w:sz w:val="10"/>
                <w:szCs w:val="10"/>
                <w:lang w:val="en-US" w:eastAsia="bg-BG"/>
              </w:rPr>
              <w:t>13 329 872.00</w:t>
            </w:r>
            <w:r w:rsidR="00D84DAB">
              <w:rPr>
                <w:rFonts w:ascii="Arial" w:hAnsi="Arial" w:cs="Arial"/>
                <w:b/>
                <w:bCs/>
                <w:sz w:val="10"/>
                <w:szCs w:val="10"/>
                <w:lang w:eastAsia="bg-BG"/>
              </w:rPr>
              <w:t xml:space="preserve"> </w:t>
            </w:r>
          </w:p>
        </w:tc>
        <w:tc>
          <w:tcPr>
            <w:tcW w:w="317" w:type="pct"/>
            <w:shd w:val="clear" w:color="auto" w:fill="auto"/>
          </w:tcPr>
          <w:p w:rsidR="00046C87" w:rsidRPr="002A46D5" w:rsidRDefault="007A385F" w:rsidP="00430529">
            <w:pPr>
              <w:snapToGrid w:val="0"/>
              <w:jc w:val="right"/>
              <w:rPr>
                <w:rFonts w:ascii="Arial" w:hAnsi="Arial" w:cs="Arial"/>
                <w:b/>
                <w:bCs/>
                <w:sz w:val="10"/>
                <w:szCs w:val="10"/>
                <w:highlight w:val="yellow"/>
                <w:lang w:eastAsia="bg-BG"/>
              </w:rPr>
            </w:pPr>
            <w:r>
              <w:rPr>
                <w:rFonts w:ascii="Arial" w:hAnsi="Arial" w:cs="Arial"/>
                <w:b/>
                <w:bCs/>
                <w:sz w:val="10"/>
                <w:szCs w:val="10"/>
                <w:lang w:val="en-US" w:eastAsia="bg-BG"/>
              </w:rPr>
              <w:t xml:space="preserve">217 143 654.00 </w:t>
            </w:r>
            <w:r w:rsidR="00430529">
              <w:rPr>
                <w:rFonts w:ascii="Arial" w:hAnsi="Arial" w:cs="Arial"/>
                <w:b/>
                <w:bCs/>
                <w:sz w:val="10"/>
                <w:szCs w:val="10"/>
                <w:lang w:eastAsia="bg-BG"/>
              </w:rPr>
              <w:t xml:space="preserve"> </w:t>
            </w:r>
          </w:p>
        </w:tc>
        <w:tc>
          <w:tcPr>
            <w:tcW w:w="263" w:type="pct"/>
            <w:shd w:val="clear" w:color="auto" w:fill="auto"/>
          </w:tcPr>
          <w:p w:rsidR="00046C87" w:rsidRPr="002A46D5" w:rsidRDefault="00971634" w:rsidP="00196C3A">
            <w:pPr>
              <w:snapToGrid w:val="0"/>
              <w:jc w:val="right"/>
              <w:rPr>
                <w:rFonts w:ascii="Arial" w:hAnsi="Arial" w:cs="Arial"/>
                <w:b/>
                <w:bCs/>
                <w:sz w:val="10"/>
                <w:szCs w:val="10"/>
                <w:highlight w:val="yellow"/>
                <w:lang w:eastAsia="bg-BG"/>
              </w:rPr>
            </w:pPr>
            <w:r>
              <w:rPr>
                <w:rFonts w:ascii="Arial" w:hAnsi="Arial" w:cs="Arial"/>
                <w:b/>
                <w:bCs/>
                <w:sz w:val="10"/>
                <w:szCs w:val="10"/>
                <w:lang w:val="en-US" w:eastAsia="bg-BG"/>
              </w:rPr>
              <w:t>13 860 234.00</w:t>
            </w:r>
            <w:r w:rsidR="0061701E">
              <w:rPr>
                <w:rFonts w:ascii="Arial" w:hAnsi="Arial" w:cs="Arial"/>
                <w:b/>
                <w:bCs/>
                <w:sz w:val="10"/>
                <w:szCs w:val="10"/>
                <w:lang w:eastAsia="bg-BG"/>
              </w:rPr>
              <w:t xml:space="preserve"> </w:t>
            </w:r>
          </w:p>
        </w:tc>
        <w:tc>
          <w:tcPr>
            <w:tcW w:w="315" w:type="pct"/>
            <w:shd w:val="clear" w:color="auto" w:fill="auto"/>
          </w:tcPr>
          <w:p w:rsidR="00046C87" w:rsidRPr="002A46D5" w:rsidRDefault="00B9131E" w:rsidP="004F3968">
            <w:pPr>
              <w:snapToGrid w:val="0"/>
              <w:jc w:val="right"/>
              <w:rPr>
                <w:rFonts w:ascii="Arial" w:hAnsi="Arial" w:cs="Arial"/>
                <w:b/>
                <w:bCs/>
                <w:sz w:val="10"/>
                <w:szCs w:val="10"/>
                <w:highlight w:val="yellow"/>
                <w:lang w:val="en-US" w:eastAsia="bg-BG"/>
              </w:rPr>
            </w:pPr>
            <w:r>
              <w:rPr>
                <w:rFonts w:ascii="Arial" w:hAnsi="Arial" w:cs="Arial"/>
                <w:b/>
                <w:bCs/>
                <w:sz w:val="10"/>
                <w:szCs w:val="10"/>
                <w:lang w:val="en-US" w:eastAsia="bg-BG"/>
              </w:rPr>
              <w:t xml:space="preserve">225 555 839.00 </w:t>
            </w:r>
            <w:r w:rsidR="004C1052">
              <w:rPr>
                <w:rFonts w:ascii="Arial" w:hAnsi="Arial" w:cs="Arial"/>
                <w:b/>
                <w:bCs/>
                <w:sz w:val="10"/>
                <w:szCs w:val="10"/>
                <w:lang w:eastAsia="bg-BG"/>
              </w:rPr>
              <w:t xml:space="preserve"> </w:t>
            </w:r>
          </w:p>
        </w:tc>
        <w:tc>
          <w:tcPr>
            <w:tcW w:w="264" w:type="pct"/>
            <w:shd w:val="clear" w:color="auto" w:fill="auto"/>
          </w:tcPr>
          <w:p w:rsidR="00046C87" w:rsidRPr="002A46D5" w:rsidRDefault="000744A9" w:rsidP="004F3968">
            <w:pPr>
              <w:snapToGrid w:val="0"/>
              <w:jc w:val="right"/>
              <w:rPr>
                <w:rFonts w:ascii="Arial" w:hAnsi="Arial" w:cs="Arial"/>
                <w:b/>
                <w:bCs/>
                <w:sz w:val="10"/>
                <w:szCs w:val="10"/>
                <w:highlight w:val="yellow"/>
                <w:lang w:val="en-US" w:eastAsia="bg-BG"/>
              </w:rPr>
            </w:pPr>
            <w:r>
              <w:rPr>
                <w:rFonts w:ascii="Arial" w:hAnsi="Arial" w:cs="Arial"/>
                <w:b/>
                <w:bCs/>
                <w:sz w:val="10"/>
                <w:szCs w:val="10"/>
                <w:lang w:val="en-US" w:eastAsia="bg-BG"/>
              </w:rPr>
              <w:t>14 397 181.00</w:t>
            </w:r>
            <w:r w:rsidR="00252D4B">
              <w:rPr>
                <w:rFonts w:ascii="Arial" w:hAnsi="Arial" w:cs="Arial"/>
                <w:b/>
                <w:bCs/>
                <w:sz w:val="10"/>
                <w:szCs w:val="10"/>
                <w:lang w:eastAsia="bg-BG"/>
              </w:rPr>
              <w:t xml:space="preserve"> </w:t>
            </w:r>
          </w:p>
        </w:tc>
        <w:tc>
          <w:tcPr>
            <w:tcW w:w="315" w:type="pct"/>
            <w:shd w:val="clear" w:color="auto" w:fill="auto"/>
          </w:tcPr>
          <w:p w:rsidR="001C7049" w:rsidRPr="001C7049" w:rsidRDefault="001C7049" w:rsidP="001C7049">
            <w:pPr>
              <w:snapToGrid w:val="0"/>
              <w:jc w:val="right"/>
              <w:rPr>
                <w:rFonts w:ascii="Arial" w:hAnsi="Arial" w:cs="Arial"/>
                <w:b/>
                <w:bCs/>
                <w:sz w:val="10"/>
                <w:szCs w:val="10"/>
                <w:lang w:eastAsia="bg-BG"/>
              </w:rPr>
            </w:pPr>
            <w:r w:rsidRPr="00ED0D94">
              <w:rPr>
                <w:rFonts w:ascii="Arial" w:hAnsi="Arial" w:cs="Arial"/>
                <w:b/>
                <w:bCs/>
                <w:sz w:val="10"/>
                <w:szCs w:val="10"/>
                <w:lang w:eastAsia="bg-BG"/>
              </w:rPr>
              <w:t>157 244 937,00</w:t>
            </w:r>
          </w:p>
          <w:p w:rsidR="00B95C3D" w:rsidRPr="00B95C3D" w:rsidRDefault="00B95C3D" w:rsidP="00B95C3D">
            <w:pPr>
              <w:snapToGrid w:val="0"/>
              <w:jc w:val="right"/>
              <w:rPr>
                <w:rFonts w:ascii="Arial" w:hAnsi="Arial" w:cs="Arial"/>
                <w:b/>
                <w:bCs/>
                <w:sz w:val="10"/>
                <w:szCs w:val="10"/>
                <w:lang w:eastAsia="bg-BG"/>
              </w:rPr>
            </w:pPr>
          </w:p>
          <w:p w:rsidR="00046C87" w:rsidRPr="00C7448C" w:rsidRDefault="00046C87" w:rsidP="004F3968">
            <w:pPr>
              <w:snapToGrid w:val="0"/>
              <w:jc w:val="right"/>
              <w:rPr>
                <w:rFonts w:ascii="Arial" w:hAnsi="Arial" w:cs="Arial"/>
                <w:b/>
                <w:bCs/>
                <w:sz w:val="10"/>
                <w:szCs w:val="10"/>
                <w:lang w:val="en-US" w:eastAsia="bg-BG"/>
              </w:rPr>
            </w:pPr>
          </w:p>
        </w:tc>
        <w:tc>
          <w:tcPr>
            <w:tcW w:w="317" w:type="pct"/>
            <w:shd w:val="clear" w:color="auto" w:fill="auto"/>
          </w:tcPr>
          <w:p w:rsidR="00046C87" w:rsidRPr="00D02CDC" w:rsidRDefault="00046C87" w:rsidP="004F3968">
            <w:pPr>
              <w:snapToGrid w:val="0"/>
              <w:jc w:val="right"/>
              <w:rPr>
                <w:rFonts w:ascii="Arial" w:hAnsi="Arial" w:cs="Arial"/>
                <w:b/>
                <w:bCs/>
                <w:sz w:val="10"/>
                <w:szCs w:val="10"/>
                <w:lang w:val="en-US" w:eastAsia="bg-BG"/>
              </w:rPr>
            </w:pPr>
            <w:r w:rsidRPr="00C41FE5">
              <w:rPr>
                <w:rFonts w:ascii="Arial" w:hAnsi="Arial" w:cs="Arial"/>
                <w:b/>
                <w:bCs/>
                <w:sz w:val="10"/>
                <w:szCs w:val="10"/>
                <w:lang w:eastAsia="bg-BG"/>
              </w:rPr>
              <w:t>15 379 08</w:t>
            </w:r>
            <w:r w:rsidRPr="00D02CDC">
              <w:rPr>
                <w:rFonts w:ascii="Arial" w:hAnsi="Arial" w:cs="Arial"/>
                <w:b/>
                <w:bCs/>
                <w:sz w:val="10"/>
                <w:szCs w:val="10"/>
                <w:lang w:eastAsia="bg-BG"/>
              </w:rPr>
              <w:t>7.00</w:t>
            </w:r>
          </w:p>
        </w:tc>
        <w:tc>
          <w:tcPr>
            <w:tcW w:w="315" w:type="pct"/>
            <w:shd w:val="clear" w:color="auto" w:fill="auto"/>
          </w:tcPr>
          <w:p w:rsidR="00574922" w:rsidRPr="00574922" w:rsidRDefault="00574922" w:rsidP="00574922">
            <w:pPr>
              <w:ind w:right="-79" w:hanging="193"/>
              <w:jc w:val="center"/>
              <w:rPr>
                <w:rFonts w:ascii="Arial" w:hAnsi="Arial" w:cs="Arial"/>
                <w:b/>
                <w:bCs/>
                <w:sz w:val="10"/>
                <w:szCs w:val="10"/>
                <w:lang w:eastAsia="bg-BG"/>
              </w:rPr>
            </w:pPr>
            <w:r w:rsidRPr="00ED0D94">
              <w:rPr>
                <w:rFonts w:ascii="Arial" w:hAnsi="Arial" w:cs="Arial"/>
                <w:b/>
                <w:bCs/>
                <w:sz w:val="10"/>
                <w:szCs w:val="10"/>
                <w:lang w:eastAsia="bg-BG"/>
              </w:rPr>
              <w:t>1 424 488 138,00</w:t>
            </w:r>
          </w:p>
          <w:p w:rsidR="00B95F82" w:rsidRDefault="00B95F82" w:rsidP="006A2C56">
            <w:pPr>
              <w:ind w:right="-79" w:hanging="193"/>
              <w:jc w:val="center"/>
              <w:rPr>
                <w:rFonts w:ascii="Arial" w:hAnsi="Arial" w:cs="Arial"/>
                <w:b/>
                <w:bCs/>
                <w:sz w:val="10"/>
                <w:szCs w:val="10"/>
                <w:lang w:eastAsia="bg-BG"/>
              </w:rPr>
            </w:pPr>
          </w:p>
          <w:p w:rsidR="00046C87" w:rsidRPr="002A46D5" w:rsidRDefault="00046C87" w:rsidP="00C54D7B">
            <w:pPr>
              <w:ind w:right="-79" w:hanging="193"/>
              <w:jc w:val="right"/>
              <w:rPr>
                <w:rFonts w:ascii="Arial" w:hAnsi="Arial" w:cs="Arial"/>
                <w:b/>
                <w:bCs/>
                <w:sz w:val="10"/>
                <w:szCs w:val="10"/>
                <w:highlight w:val="yellow"/>
                <w:lang w:val="en-US" w:eastAsia="bg-BG"/>
              </w:rPr>
            </w:pPr>
          </w:p>
        </w:tc>
        <w:tc>
          <w:tcPr>
            <w:tcW w:w="315" w:type="pct"/>
            <w:shd w:val="clear" w:color="auto" w:fill="auto"/>
          </w:tcPr>
          <w:p w:rsidR="00046C87" w:rsidRPr="002A46D5" w:rsidRDefault="00046C87" w:rsidP="004F3968">
            <w:pPr>
              <w:jc w:val="right"/>
              <w:rPr>
                <w:rFonts w:ascii="Arial" w:hAnsi="Arial" w:cs="Arial"/>
                <w:b/>
                <w:bCs/>
                <w:sz w:val="10"/>
                <w:szCs w:val="10"/>
                <w:highlight w:val="yellow"/>
                <w:lang w:val="en-US" w:eastAsia="bg-BG"/>
              </w:rPr>
            </w:pPr>
            <w:r w:rsidRPr="002A46D5">
              <w:rPr>
                <w:rFonts w:ascii="Arial" w:hAnsi="Arial" w:cs="Arial"/>
                <w:b/>
                <w:bCs/>
                <w:sz w:val="10"/>
                <w:szCs w:val="10"/>
                <w:lang w:eastAsia="bg-BG"/>
              </w:rPr>
              <w:t>96 266 95</w:t>
            </w:r>
            <w:r w:rsidR="00D14A07" w:rsidRPr="002A46D5">
              <w:rPr>
                <w:rFonts w:ascii="Arial" w:hAnsi="Arial" w:cs="Arial"/>
                <w:b/>
                <w:bCs/>
                <w:sz w:val="10"/>
                <w:szCs w:val="10"/>
                <w:lang w:eastAsia="bg-BG"/>
              </w:rPr>
              <w:t>2</w:t>
            </w:r>
            <w:r w:rsidRPr="002A46D5">
              <w:rPr>
                <w:rFonts w:ascii="Arial" w:hAnsi="Arial" w:cs="Arial"/>
                <w:b/>
                <w:bCs/>
                <w:sz w:val="10"/>
                <w:szCs w:val="10"/>
                <w:lang w:eastAsia="bg-BG"/>
              </w:rPr>
              <w:t>.00</w:t>
            </w:r>
          </w:p>
        </w:tc>
      </w:tr>
      <w:bookmarkEnd w:id="5"/>
    </w:tbl>
    <w:p w:rsidR="004536CB" w:rsidRPr="00F20D1F" w:rsidRDefault="004536CB" w:rsidP="00445D2B">
      <w:pPr>
        <w:sectPr w:rsidR="004536CB" w:rsidRPr="00F20D1F" w:rsidSect="00934BB6">
          <w:headerReference w:type="default" r:id="rId101"/>
          <w:footerReference w:type="default" r:id="rId102"/>
          <w:headerReference w:type="first" r:id="rId103"/>
          <w:footerReference w:type="first" r:id="rId104"/>
          <w:pgSz w:w="16839" w:h="11907" w:orient="landscape"/>
          <w:pgMar w:top="1418" w:right="1134" w:bottom="1418" w:left="1134" w:header="601" w:footer="1077" w:gutter="0"/>
          <w:cols w:space="720"/>
          <w:docGrid w:linePitch="326"/>
        </w:sectPr>
      </w:pPr>
    </w:p>
    <w:p w:rsidR="00737D63" w:rsidRPr="00F20D1F" w:rsidRDefault="00AD4AED" w:rsidP="00BF3391">
      <w:pPr>
        <w:pStyle w:val="ManualHeading2"/>
      </w:pPr>
      <w:r w:rsidRPr="00F20D1F">
        <w:lastRenderedPageBreak/>
        <w:t xml:space="preserve">3.2 </w:t>
      </w:r>
      <w:r w:rsidRPr="00F20D1F">
        <w:tab/>
        <w:t xml:space="preserve">Общи финансови бюджетни кредити по фондове и национално съфинансиране (в евро) </w:t>
      </w:r>
    </w:p>
    <w:p w:rsidR="00AD4AED" w:rsidRPr="00F20D1F" w:rsidRDefault="00AD4AED" w:rsidP="00BF3391">
      <w:pPr>
        <w:pStyle w:val="ManualHeading2"/>
      </w:pPr>
      <w:r w:rsidRPr="00F20D1F">
        <w:t>(Позоваване: член 96, параграф 2, първа алинея, буква г), подточка ii) от Регламент (EС) № 1303/2013)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3"/>
      </w:tblGrid>
      <w:tr w:rsidR="00282754" w:rsidRPr="00F20D1F" w:rsidTr="00F23B50">
        <w:trPr>
          <w:trHeight w:val="1184"/>
        </w:trPr>
        <w:tc>
          <w:tcPr>
            <w:tcW w:w="14679" w:type="dxa"/>
            <w:shd w:val="clear" w:color="auto" w:fill="auto"/>
          </w:tcPr>
          <w:p w:rsidR="00AD4AED" w:rsidRPr="00F20D1F" w:rsidRDefault="00855D4D" w:rsidP="00855D4D">
            <w:pPr>
              <w:rPr>
                <w:i/>
              </w:rPr>
            </w:pPr>
            <w:r w:rsidRPr="00F20D1F">
              <w:rPr>
                <w:i/>
              </w:rPr>
              <w:t>1. В таблицата се определя финансовият план по приоритетни оси.</w:t>
            </w:r>
          </w:p>
          <w:p w:rsidR="007B6613" w:rsidRPr="00F20D1F" w:rsidRDefault="00855D4D" w:rsidP="00855D4D">
            <w:pPr>
              <w:rPr>
                <w:i/>
              </w:rPr>
            </w:pPr>
            <w:r w:rsidRPr="00F20D1F">
              <w:rPr>
                <w:i/>
              </w:rPr>
              <w:t>2. Когато дадена приоритетна ос обхваща повече от един фонд, подкрепата от Съюза и националното участие са разпределени по фондове с отделен процент на съфинансиране в рамките на приоритетната ос за всеки фонд.</w:t>
            </w:r>
          </w:p>
          <w:p w:rsidR="00AD4AED" w:rsidRPr="00F20D1F" w:rsidRDefault="00855D4D" w:rsidP="00855D4D">
            <w:pPr>
              <w:rPr>
                <w:i/>
              </w:rPr>
            </w:pPr>
            <w:r w:rsidRPr="00F20D1F">
              <w:rPr>
                <w:i/>
              </w:rPr>
              <w:t>3. Когато приоритетната ос обхваща повече от една категория региони, подкрепата от Съюза и националното участие са разпределени по категории региони с отделен процент на съфинансиране в рамките на приоритетната ос за всяка категория региони.</w:t>
            </w:r>
          </w:p>
          <w:p w:rsidR="00AD4AED" w:rsidRPr="00F20D1F" w:rsidRDefault="00855D4D" w:rsidP="00855D4D">
            <w:r w:rsidRPr="00F20D1F">
              <w:rPr>
                <w:i/>
              </w:rPr>
              <w:t>4. Приносът на ЕИБ е представен на нивото на приоритетната ос.</w:t>
            </w:r>
          </w:p>
        </w:tc>
      </w:tr>
    </w:tbl>
    <w:p w:rsidR="004536CB" w:rsidRDefault="00AD4AED" w:rsidP="004536CB">
      <w:pPr>
        <w:tabs>
          <w:tab w:val="left" w:pos="426"/>
        </w:tabs>
        <w:rPr>
          <w:sz w:val="20"/>
        </w:rPr>
      </w:pPr>
      <w:r w:rsidRPr="00F20D1F">
        <w:rPr>
          <w:b/>
        </w:rPr>
        <w:t>Таблица 18А: План за финансиране</w:t>
      </w:r>
      <w:r w:rsidR="007D28BA">
        <w:rPr>
          <w:b/>
        </w:rPr>
        <w:t xml:space="preserve"> (в евро)</w:t>
      </w:r>
    </w:p>
    <w:tbl>
      <w:tblPr>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8"/>
        <w:gridCol w:w="817"/>
        <w:gridCol w:w="1005"/>
        <w:gridCol w:w="697"/>
        <w:gridCol w:w="1221"/>
        <w:gridCol w:w="1153"/>
        <w:gridCol w:w="1110"/>
        <w:gridCol w:w="626"/>
        <w:gridCol w:w="19"/>
        <w:gridCol w:w="1175"/>
        <w:gridCol w:w="558"/>
        <w:gridCol w:w="697"/>
        <w:gridCol w:w="558"/>
        <w:gridCol w:w="1119"/>
        <w:gridCol w:w="1643"/>
        <w:gridCol w:w="31"/>
        <w:gridCol w:w="1048"/>
        <w:gridCol w:w="626"/>
        <w:gridCol w:w="140"/>
        <w:gridCol w:w="96"/>
        <w:tblGridChange w:id="6">
          <w:tblGrid>
            <w:gridCol w:w="1078"/>
            <w:gridCol w:w="18"/>
            <w:gridCol w:w="799"/>
            <w:gridCol w:w="30"/>
            <w:gridCol w:w="975"/>
            <w:gridCol w:w="46"/>
            <w:gridCol w:w="651"/>
            <w:gridCol w:w="57"/>
            <w:gridCol w:w="1164"/>
            <w:gridCol w:w="77"/>
            <w:gridCol w:w="1076"/>
            <w:gridCol w:w="96"/>
            <w:gridCol w:w="1126"/>
            <w:gridCol w:w="533"/>
            <w:gridCol w:w="103"/>
            <w:gridCol w:w="1072"/>
            <w:gridCol w:w="140"/>
            <w:gridCol w:w="418"/>
            <w:gridCol w:w="148"/>
            <w:gridCol w:w="549"/>
            <w:gridCol w:w="159"/>
            <w:gridCol w:w="399"/>
            <w:gridCol w:w="664"/>
            <w:gridCol w:w="455"/>
            <w:gridCol w:w="786"/>
            <w:gridCol w:w="888"/>
            <w:gridCol w:w="176"/>
            <w:gridCol w:w="1097"/>
            <w:gridCol w:w="541"/>
            <w:gridCol w:w="95"/>
            <w:gridCol w:w="1041"/>
          </w:tblGrid>
        </w:tblGridChange>
      </w:tblGrid>
      <w:tr w:rsidR="00835B6E" w:rsidRPr="00F20D1F" w:rsidTr="00835B6E">
        <w:trPr>
          <w:gridAfter w:val="1"/>
          <w:wAfter w:w="31" w:type="pct"/>
          <w:trHeight w:val="623"/>
        </w:trPr>
        <w:tc>
          <w:tcPr>
            <w:tcW w:w="350" w:type="pct"/>
            <w:vMerge w:val="restart"/>
            <w:shd w:val="clear" w:color="auto" w:fill="auto"/>
          </w:tcPr>
          <w:p w:rsidR="001B2AE0" w:rsidRPr="00F20D1F" w:rsidRDefault="001B2AE0" w:rsidP="00A2143B">
            <w:pPr>
              <w:rPr>
                <w:sz w:val="14"/>
                <w:szCs w:val="14"/>
              </w:rPr>
            </w:pPr>
            <w:r w:rsidRPr="00F20D1F">
              <w:rPr>
                <w:sz w:val="14"/>
              </w:rPr>
              <w:t>Приоритет</w:t>
            </w:r>
          </w:p>
        </w:tc>
        <w:tc>
          <w:tcPr>
            <w:tcW w:w="265" w:type="pct"/>
            <w:vMerge w:val="restart"/>
            <w:shd w:val="clear" w:color="auto" w:fill="auto"/>
          </w:tcPr>
          <w:p w:rsidR="001B2AE0" w:rsidRPr="00F20D1F" w:rsidRDefault="001B2AE0" w:rsidP="00A2143B">
            <w:pPr>
              <w:rPr>
                <w:sz w:val="14"/>
                <w:szCs w:val="14"/>
              </w:rPr>
            </w:pPr>
            <w:r w:rsidRPr="00F20D1F">
              <w:rPr>
                <w:sz w:val="14"/>
              </w:rPr>
              <w:t>Фонд</w:t>
            </w:r>
          </w:p>
        </w:tc>
        <w:tc>
          <w:tcPr>
            <w:tcW w:w="326" w:type="pct"/>
            <w:vMerge w:val="restart"/>
            <w:shd w:val="clear" w:color="auto" w:fill="auto"/>
          </w:tcPr>
          <w:p w:rsidR="001B2AE0" w:rsidRPr="00F20D1F" w:rsidRDefault="001B2AE0" w:rsidP="00A2143B">
            <w:pPr>
              <w:rPr>
                <w:sz w:val="14"/>
                <w:szCs w:val="14"/>
              </w:rPr>
            </w:pPr>
            <w:r w:rsidRPr="00F20D1F">
              <w:rPr>
                <w:sz w:val="14"/>
              </w:rPr>
              <w:t xml:space="preserve">Категория региони </w:t>
            </w:r>
          </w:p>
        </w:tc>
        <w:tc>
          <w:tcPr>
            <w:tcW w:w="226" w:type="pct"/>
            <w:vMerge w:val="restart"/>
            <w:shd w:val="clear" w:color="auto" w:fill="auto"/>
          </w:tcPr>
          <w:p w:rsidR="001B2AE0" w:rsidRPr="00F20D1F" w:rsidRDefault="001B2AE0" w:rsidP="00A2143B">
            <w:pPr>
              <w:rPr>
                <w:sz w:val="14"/>
                <w:szCs w:val="14"/>
              </w:rPr>
            </w:pPr>
            <w:r w:rsidRPr="00F20D1F">
              <w:rPr>
                <w:sz w:val="14"/>
              </w:rPr>
              <w:t>Основа за изчисляване на подкрепата от Съюза</w:t>
            </w:r>
          </w:p>
          <w:p w:rsidR="001B2AE0" w:rsidRPr="00F20D1F" w:rsidRDefault="001B2AE0" w:rsidP="00A2143B">
            <w:pPr>
              <w:rPr>
                <w:sz w:val="14"/>
                <w:szCs w:val="14"/>
              </w:rPr>
            </w:pPr>
            <w:r w:rsidRPr="00F20D1F">
              <w:rPr>
                <w:sz w:val="14"/>
              </w:rPr>
              <w:t>(общо допустими разходи или публични допустими разходи)</w:t>
            </w:r>
          </w:p>
        </w:tc>
        <w:tc>
          <w:tcPr>
            <w:tcW w:w="396" w:type="pct"/>
            <w:vMerge w:val="restart"/>
            <w:shd w:val="clear" w:color="auto" w:fill="auto"/>
          </w:tcPr>
          <w:p w:rsidR="001B2AE0" w:rsidRPr="00F20D1F" w:rsidRDefault="001B2AE0" w:rsidP="00A2143B">
            <w:pPr>
              <w:rPr>
                <w:sz w:val="14"/>
                <w:szCs w:val="14"/>
              </w:rPr>
            </w:pPr>
            <w:r w:rsidRPr="00F20D1F">
              <w:rPr>
                <w:sz w:val="14"/>
              </w:rPr>
              <w:t>Подкрепа от Съюза</w:t>
            </w:r>
          </w:p>
        </w:tc>
        <w:tc>
          <w:tcPr>
            <w:tcW w:w="374" w:type="pct"/>
            <w:vMerge w:val="restart"/>
            <w:shd w:val="clear" w:color="auto" w:fill="auto"/>
          </w:tcPr>
          <w:p w:rsidR="001B2AE0" w:rsidRPr="00F20D1F" w:rsidRDefault="001B2AE0" w:rsidP="00A2143B">
            <w:pPr>
              <w:rPr>
                <w:sz w:val="14"/>
                <w:szCs w:val="14"/>
              </w:rPr>
            </w:pPr>
            <w:r w:rsidRPr="00F20D1F">
              <w:rPr>
                <w:sz w:val="14"/>
              </w:rPr>
              <w:t>Национално участие</w:t>
            </w:r>
          </w:p>
        </w:tc>
        <w:tc>
          <w:tcPr>
            <w:tcW w:w="569" w:type="pct"/>
            <w:gridSpan w:val="3"/>
            <w:shd w:val="clear" w:color="auto" w:fill="auto"/>
          </w:tcPr>
          <w:p w:rsidR="001B2AE0" w:rsidRPr="00F20D1F" w:rsidRDefault="001B2AE0" w:rsidP="00A2143B">
            <w:pPr>
              <w:rPr>
                <w:sz w:val="14"/>
                <w:szCs w:val="14"/>
              </w:rPr>
            </w:pPr>
            <w:r w:rsidRPr="00F20D1F">
              <w:rPr>
                <w:sz w:val="14"/>
              </w:rPr>
              <w:t>Ориентировъчно разпределение на националното участие</w:t>
            </w:r>
          </w:p>
        </w:tc>
        <w:tc>
          <w:tcPr>
            <w:tcW w:w="381" w:type="pct"/>
            <w:shd w:val="clear" w:color="auto" w:fill="auto"/>
          </w:tcPr>
          <w:p w:rsidR="001B2AE0" w:rsidRPr="00F20D1F" w:rsidRDefault="001B2AE0" w:rsidP="00A2143B">
            <w:pPr>
              <w:rPr>
                <w:sz w:val="14"/>
                <w:szCs w:val="14"/>
              </w:rPr>
            </w:pPr>
            <w:r w:rsidRPr="00F20D1F">
              <w:rPr>
                <w:sz w:val="14"/>
              </w:rPr>
              <w:t>Обща стойност на финансирането</w:t>
            </w:r>
          </w:p>
        </w:tc>
        <w:tc>
          <w:tcPr>
            <w:tcW w:w="181" w:type="pct"/>
            <w:shd w:val="clear" w:color="auto" w:fill="auto"/>
          </w:tcPr>
          <w:p w:rsidR="001B2AE0" w:rsidRPr="00F20D1F" w:rsidRDefault="001B2AE0" w:rsidP="00A2143B">
            <w:pPr>
              <w:rPr>
                <w:sz w:val="14"/>
                <w:szCs w:val="14"/>
              </w:rPr>
            </w:pPr>
            <w:r w:rsidRPr="00F20D1F">
              <w:rPr>
                <w:sz w:val="14"/>
              </w:rPr>
              <w:t>Процент на съфинансиране</w:t>
            </w:r>
          </w:p>
        </w:tc>
        <w:tc>
          <w:tcPr>
            <w:tcW w:w="226" w:type="pct"/>
          </w:tcPr>
          <w:p w:rsidR="001B2AE0" w:rsidRPr="001B2AE0" w:rsidRDefault="001B2AE0" w:rsidP="00A2143B">
            <w:pPr>
              <w:rPr>
                <w:sz w:val="14"/>
              </w:rPr>
            </w:pPr>
            <w:ins w:id="7" w:author="Author">
              <w:r w:rsidRPr="001B2AE0">
                <w:rPr>
                  <w:bCs/>
                  <w:sz w:val="14"/>
                </w:rPr>
                <w:t>100 % ставка на съ</w:t>
              </w:r>
              <w:r>
                <w:rPr>
                  <w:bCs/>
                  <w:sz w:val="14"/>
                </w:rPr>
                <w:t>финансиране за счетоводната 202</w:t>
              </w:r>
              <w:r>
                <w:rPr>
                  <w:bCs/>
                  <w:sz w:val="14"/>
                  <w:lang w:val="en-US"/>
                </w:rPr>
                <w:t>3</w:t>
              </w:r>
              <w:r>
                <w:rPr>
                  <w:bCs/>
                  <w:sz w:val="14"/>
                </w:rPr>
                <w:t>—2024</w:t>
              </w:r>
              <w:r w:rsidRPr="001B2AE0">
                <w:rPr>
                  <w:bCs/>
                  <w:sz w:val="14"/>
                </w:rPr>
                <w:t> г</w:t>
              </w:r>
            </w:ins>
          </w:p>
        </w:tc>
        <w:tc>
          <w:tcPr>
            <w:tcW w:w="181" w:type="pct"/>
            <w:shd w:val="clear" w:color="auto" w:fill="auto"/>
          </w:tcPr>
          <w:p w:rsidR="001B2AE0" w:rsidRPr="00F20D1F" w:rsidRDefault="001B2AE0" w:rsidP="00A2143B">
            <w:pPr>
              <w:rPr>
                <w:sz w:val="14"/>
                <w:szCs w:val="14"/>
              </w:rPr>
            </w:pPr>
            <w:r w:rsidRPr="00F20D1F">
              <w:rPr>
                <w:sz w:val="14"/>
              </w:rPr>
              <w:t>За информация</w:t>
            </w:r>
          </w:p>
          <w:p w:rsidR="001B2AE0" w:rsidRPr="00F20D1F" w:rsidRDefault="001B2AE0" w:rsidP="00A2143B">
            <w:pPr>
              <w:rPr>
                <w:sz w:val="14"/>
                <w:szCs w:val="14"/>
              </w:rPr>
            </w:pPr>
            <w:r w:rsidRPr="00F20D1F">
              <w:rPr>
                <w:sz w:val="14"/>
              </w:rPr>
              <w:t>Участие на ЕИБ</w:t>
            </w:r>
          </w:p>
        </w:tc>
        <w:tc>
          <w:tcPr>
            <w:tcW w:w="363" w:type="pct"/>
          </w:tcPr>
          <w:p w:rsidR="001B2AE0" w:rsidRPr="00F20D1F" w:rsidRDefault="001B2AE0" w:rsidP="00A2143B">
            <w:pPr>
              <w:rPr>
                <w:sz w:val="14"/>
                <w:szCs w:val="14"/>
              </w:rPr>
            </w:pPr>
            <w:r w:rsidRPr="00F20D1F">
              <w:rPr>
                <w:sz w:val="14"/>
              </w:rPr>
              <w:t>Основно разпределение (общо финансиране минус резерв за изпълнение)</w:t>
            </w:r>
          </w:p>
        </w:tc>
        <w:tc>
          <w:tcPr>
            <w:tcW w:w="543" w:type="pct"/>
            <w:gridSpan w:val="2"/>
          </w:tcPr>
          <w:p w:rsidR="001B2AE0" w:rsidRPr="00F20D1F" w:rsidRDefault="001B2AE0" w:rsidP="00A2143B">
            <w:pPr>
              <w:rPr>
                <w:sz w:val="14"/>
                <w:szCs w:val="14"/>
              </w:rPr>
            </w:pPr>
            <w:r w:rsidRPr="00F20D1F">
              <w:rPr>
                <w:sz w:val="14"/>
              </w:rPr>
              <w:t>Резерв за изпълнение</w:t>
            </w:r>
          </w:p>
        </w:tc>
        <w:tc>
          <w:tcPr>
            <w:tcW w:w="588" w:type="pct"/>
            <w:gridSpan w:val="3"/>
          </w:tcPr>
          <w:p w:rsidR="001B2AE0" w:rsidRPr="00F20D1F" w:rsidRDefault="001B2AE0" w:rsidP="00A2143B">
            <w:pPr>
              <w:jc w:val="center"/>
              <w:rPr>
                <w:sz w:val="14"/>
                <w:szCs w:val="14"/>
              </w:rPr>
            </w:pPr>
            <w:r w:rsidRPr="00F20D1F">
              <w:rPr>
                <w:sz w:val="14"/>
              </w:rPr>
              <w:t xml:space="preserve">Размер на резерва за изпълнение като процент от общата подкрепа от Съюза </w:t>
            </w: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8"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746"/>
          <w:trPrChange w:id="9" w:author="Author">
            <w:trPr>
              <w:wAfter w:w="2" w:type="pct"/>
              <w:trHeight w:val="746"/>
            </w:trPr>
          </w:trPrChange>
        </w:trPr>
        <w:tc>
          <w:tcPr>
            <w:tcW w:w="350" w:type="pct"/>
            <w:vMerge/>
            <w:shd w:val="clear" w:color="auto" w:fill="auto"/>
            <w:tcPrChange w:id="10" w:author="Author">
              <w:tcPr>
                <w:tcW w:w="333" w:type="pct"/>
                <w:gridSpan w:val="2"/>
                <w:vMerge/>
                <w:shd w:val="clear" w:color="auto" w:fill="auto"/>
              </w:tcPr>
            </w:tcPrChange>
          </w:tcPr>
          <w:p w:rsidR="001B2AE0" w:rsidRPr="00F20D1F" w:rsidRDefault="001B2AE0" w:rsidP="00A2143B">
            <w:pPr>
              <w:rPr>
                <w:sz w:val="14"/>
                <w:szCs w:val="14"/>
              </w:rPr>
            </w:pPr>
          </w:p>
        </w:tc>
        <w:tc>
          <w:tcPr>
            <w:tcW w:w="265" w:type="pct"/>
            <w:vMerge/>
            <w:shd w:val="clear" w:color="auto" w:fill="auto"/>
            <w:tcPrChange w:id="11" w:author="Author">
              <w:tcPr>
                <w:tcW w:w="252" w:type="pct"/>
                <w:gridSpan w:val="2"/>
                <w:vMerge/>
                <w:shd w:val="clear" w:color="auto" w:fill="auto"/>
              </w:tcPr>
            </w:tcPrChange>
          </w:tcPr>
          <w:p w:rsidR="001B2AE0" w:rsidRPr="00F20D1F" w:rsidRDefault="001B2AE0" w:rsidP="00A2143B">
            <w:pPr>
              <w:rPr>
                <w:sz w:val="14"/>
                <w:szCs w:val="14"/>
              </w:rPr>
            </w:pPr>
          </w:p>
        </w:tc>
        <w:tc>
          <w:tcPr>
            <w:tcW w:w="326" w:type="pct"/>
            <w:vMerge/>
            <w:shd w:val="clear" w:color="auto" w:fill="auto"/>
            <w:tcPrChange w:id="12" w:author="Author">
              <w:tcPr>
                <w:tcW w:w="310" w:type="pct"/>
                <w:gridSpan w:val="2"/>
                <w:vMerge/>
                <w:shd w:val="clear" w:color="auto" w:fill="auto"/>
              </w:tcPr>
            </w:tcPrChange>
          </w:tcPr>
          <w:p w:rsidR="001B2AE0" w:rsidRPr="00F20D1F" w:rsidRDefault="001B2AE0" w:rsidP="00A2143B">
            <w:pPr>
              <w:rPr>
                <w:sz w:val="14"/>
                <w:szCs w:val="14"/>
              </w:rPr>
            </w:pPr>
          </w:p>
        </w:tc>
        <w:tc>
          <w:tcPr>
            <w:tcW w:w="226" w:type="pct"/>
            <w:vMerge/>
            <w:shd w:val="clear" w:color="auto" w:fill="auto"/>
            <w:tcPrChange w:id="13" w:author="Author">
              <w:tcPr>
                <w:tcW w:w="215" w:type="pct"/>
                <w:gridSpan w:val="2"/>
                <w:vMerge/>
                <w:shd w:val="clear" w:color="auto" w:fill="auto"/>
              </w:tcPr>
            </w:tcPrChange>
          </w:tcPr>
          <w:p w:rsidR="001B2AE0" w:rsidRPr="00F20D1F" w:rsidRDefault="001B2AE0" w:rsidP="00A2143B">
            <w:pPr>
              <w:rPr>
                <w:sz w:val="14"/>
                <w:szCs w:val="14"/>
              </w:rPr>
            </w:pPr>
          </w:p>
        </w:tc>
        <w:tc>
          <w:tcPr>
            <w:tcW w:w="396" w:type="pct"/>
            <w:vMerge/>
            <w:shd w:val="clear" w:color="auto" w:fill="auto"/>
            <w:tcPrChange w:id="14" w:author="Author">
              <w:tcPr>
                <w:tcW w:w="377" w:type="pct"/>
                <w:gridSpan w:val="2"/>
                <w:vMerge/>
                <w:shd w:val="clear" w:color="auto" w:fill="auto"/>
              </w:tcPr>
            </w:tcPrChange>
          </w:tcPr>
          <w:p w:rsidR="001B2AE0" w:rsidRPr="00F20D1F" w:rsidRDefault="001B2AE0" w:rsidP="00A2143B">
            <w:pPr>
              <w:rPr>
                <w:sz w:val="14"/>
                <w:szCs w:val="14"/>
              </w:rPr>
            </w:pPr>
          </w:p>
        </w:tc>
        <w:tc>
          <w:tcPr>
            <w:tcW w:w="374" w:type="pct"/>
            <w:vMerge/>
            <w:shd w:val="clear" w:color="auto" w:fill="auto"/>
            <w:tcPrChange w:id="15" w:author="Author">
              <w:tcPr>
                <w:tcW w:w="356" w:type="pct"/>
                <w:gridSpan w:val="2"/>
                <w:vMerge/>
                <w:shd w:val="clear" w:color="auto" w:fill="auto"/>
              </w:tcPr>
            </w:tcPrChange>
          </w:tcPr>
          <w:p w:rsidR="001B2AE0" w:rsidRPr="00F20D1F" w:rsidRDefault="001B2AE0" w:rsidP="00A2143B">
            <w:pPr>
              <w:rPr>
                <w:sz w:val="14"/>
                <w:szCs w:val="14"/>
              </w:rPr>
            </w:pPr>
          </w:p>
        </w:tc>
        <w:tc>
          <w:tcPr>
            <w:tcW w:w="360" w:type="pct"/>
            <w:shd w:val="clear" w:color="auto" w:fill="auto"/>
            <w:tcPrChange w:id="16" w:author="Author">
              <w:tcPr>
                <w:tcW w:w="342" w:type="pct"/>
                <w:shd w:val="clear" w:color="auto" w:fill="auto"/>
              </w:tcPr>
            </w:tcPrChange>
          </w:tcPr>
          <w:p w:rsidR="001B2AE0" w:rsidRPr="00F20D1F" w:rsidRDefault="001B2AE0" w:rsidP="00A2143B">
            <w:pPr>
              <w:rPr>
                <w:sz w:val="14"/>
                <w:szCs w:val="14"/>
              </w:rPr>
            </w:pPr>
            <w:r w:rsidRPr="00F20D1F">
              <w:rPr>
                <w:sz w:val="14"/>
              </w:rPr>
              <w:t>Национално публично финансиране</w:t>
            </w:r>
          </w:p>
        </w:tc>
        <w:tc>
          <w:tcPr>
            <w:tcW w:w="203" w:type="pct"/>
            <w:shd w:val="clear" w:color="auto" w:fill="auto"/>
            <w:tcPrChange w:id="17" w:author="Author">
              <w:tcPr>
                <w:tcW w:w="193" w:type="pct"/>
                <w:gridSpan w:val="2"/>
                <w:shd w:val="clear" w:color="auto" w:fill="auto"/>
              </w:tcPr>
            </w:tcPrChange>
          </w:tcPr>
          <w:p w:rsidR="001B2AE0" w:rsidRPr="00F20D1F" w:rsidRDefault="001B2AE0" w:rsidP="00A2143B">
            <w:pPr>
              <w:rPr>
                <w:sz w:val="14"/>
                <w:szCs w:val="14"/>
              </w:rPr>
            </w:pPr>
            <w:r w:rsidRPr="00F20D1F">
              <w:rPr>
                <w:sz w:val="14"/>
              </w:rPr>
              <w:t>Национално частно финансиране </w:t>
            </w:r>
            <w:r w:rsidRPr="00F20D1F">
              <w:fldChar w:fldCharType="begin"/>
            </w:r>
            <w:r w:rsidRPr="00F20D1F">
              <w:instrText xml:space="preserve"> HYPERLINK "http://eur-lex.europa.eu/LexUriServ/LexUriServ.do?uri=CONSLEG:2006R1828:20091013:BG:HTML" \l "E0078" \h </w:instrText>
            </w:r>
            <w:r w:rsidRPr="00F20D1F">
              <w:fldChar w:fldCharType="separate"/>
            </w:r>
            <w:r w:rsidRPr="00F20D1F">
              <w:rPr>
                <w:sz w:val="14"/>
                <w:u w:val="single"/>
              </w:rPr>
              <w:t>(1)</w:t>
            </w:r>
            <w:r w:rsidRPr="00F20D1F">
              <w:rPr>
                <w:sz w:val="14"/>
                <w:u w:val="single"/>
              </w:rPr>
              <w:fldChar w:fldCharType="end"/>
            </w:r>
            <w:r w:rsidRPr="00F20D1F">
              <w:rPr>
                <w:sz w:val="14"/>
              </w:rPr>
              <w:t xml:space="preserve"> </w:t>
            </w:r>
          </w:p>
        </w:tc>
        <w:tc>
          <w:tcPr>
            <w:tcW w:w="387" w:type="pct"/>
            <w:gridSpan w:val="2"/>
            <w:shd w:val="clear" w:color="auto" w:fill="auto"/>
            <w:tcPrChange w:id="18" w:author="Author">
              <w:tcPr>
                <w:tcW w:w="368" w:type="pct"/>
                <w:gridSpan w:val="2"/>
                <w:shd w:val="clear" w:color="auto" w:fill="auto"/>
              </w:tcPr>
            </w:tcPrChange>
          </w:tcPr>
          <w:p w:rsidR="001B2AE0" w:rsidRPr="00F20D1F" w:rsidRDefault="001B2AE0" w:rsidP="00A2143B">
            <w:pPr>
              <w:rPr>
                <w:sz w:val="14"/>
                <w:szCs w:val="14"/>
              </w:rPr>
            </w:pPr>
          </w:p>
        </w:tc>
        <w:tc>
          <w:tcPr>
            <w:tcW w:w="181" w:type="pct"/>
            <w:shd w:val="clear" w:color="auto" w:fill="auto"/>
            <w:tcPrChange w:id="19" w:author="Author">
              <w:tcPr>
                <w:tcW w:w="172" w:type="pct"/>
                <w:gridSpan w:val="2"/>
                <w:shd w:val="clear" w:color="auto" w:fill="auto"/>
              </w:tcPr>
            </w:tcPrChange>
          </w:tcPr>
          <w:p w:rsidR="001B2AE0" w:rsidRPr="00F20D1F" w:rsidRDefault="001B2AE0" w:rsidP="00A2143B">
            <w:pPr>
              <w:rPr>
                <w:sz w:val="14"/>
                <w:szCs w:val="14"/>
              </w:rPr>
            </w:pPr>
          </w:p>
        </w:tc>
        <w:tc>
          <w:tcPr>
            <w:tcW w:w="226" w:type="pct"/>
            <w:tcPrChange w:id="20" w:author="Author">
              <w:tcPr>
                <w:tcW w:w="215" w:type="pct"/>
                <w:gridSpan w:val="2"/>
              </w:tcPr>
            </w:tcPrChange>
          </w:tcPr>
          <w:p w:rsidR="001B2AE0" w:rsidRPr="00F20D1F" w:rsidRDefault="001B2AE0" w:rsidP="00A2143B">
            <w:pPr>
              <w:rPr>
                <w:sz w:val="14"/>
                <w:szCs w:val="14"/>
              </w:rPr>
            </w:pPr>
          </w:p>
        </w:tc>
        <w:tc>
          <w:tcPr>
            <w:tcW w:w="181" w:type="pct"/>
            <w:shd w:val="clear" w:color="auto" w:fill="auto"/>
            <w:tcPrChange w:id="21" w:author="Author">
              <w:tcPr>
                <w:tcW w:w="323" w:type="pct"/>
                <w:gridSpan w:val="2"/>
                <w:shd w:val="clear" w:color="auto" w:fill="auto"/>
              </w:tcPr>
            </w:tcPrChange>
          </w:tcPr>
          <w:p w:rsidR="001B2AE0" w:rsidRPr="00F20D1F" w:rsidRDefault="001B2AE0" w:rsidP="00A2143B">
            <w:pPr>
              <w:rPr>
                <w:sz w:val="14"/>
                <w:szCs w:val="14"/>
              </w:rPr>
            </w:pPr>
          </w:p>
        </w:tc>
        <w:tc>
          <w:tcPr>
            <w:tcW w:w="363" w:type="pct"/>
            <w:tcPrChange w:id="22" w:author="Author">
              <w:tcPr>
                <w:tcW w:w="377" w:type="pct"/>
                <w:gridSpan w:val="2"/>
              </w:tcPr>
            </w:tcPrChange>
          </w:tcPr>
          <w:p w:rsidR="001B2AE0" w:rsidRPr="00F20D1F" w:rsidRDefault="001B2AE0" w:rsidP="00A2143B">
            <w:pPr>
              <w:rPr>
                <w:sz w:val="14"/>
                <w:szCs w:val="14"/>
              </w:rPr>
            </w:pPr>
            <w:r w:rsidRPr="00F20D1F">
              <w:rPr>
                <w:sz w:val="14"/>
              </w:rPr>
              <w:t>Подкрепа от Съюза</w:t>
            </w:r>
          </w:p>
        </w:tc>
        <w:tc>
          <w:tcPr>
            <w:tcW w:w="533" w:type="pct"/>
            <w:tcPrChange w:id="23" w:author="Author">
              <w:tcPr>
                <w:tcW w:w="323" w:type="pct"/>
                <w:gridSpan w:val="2"/>
              </w:tcPr>
            </w:tcPrChange>
          </w:tcPr>
          <w:p w:rsidR="001B2AE0" w:rsidRPr="00F20D1F" w:rsidRDefault="001B2AE0" w:rsidP="00A2143B">
            <w:pPr>
              <w:rPr>
                <w:sz w:val="14"/>
                <w:szCs w:val="14"/>
              </w:rPr>
            </w:pPr>
            <w:r w:rsidRPr="00F20D1F">
              <w:rPr>
                <w:sz w:val="14"/>
              </w:rPr>
              <w:t>Национално участие</w:t>
            </w:r>
          </w:p>
        </w:tc>
        <w:tc>
          <w:tcPr>
            <w:tcW w:w="350" w:type="pct"/>
            <w:gridSpan w:val="2"/>
            <w:tcPrChange w:id="24" w:author="Author">
              <w:tcPr>
                <w:tcW w:w="333" w:type="pct"/>
              </w:tcPr>
            </w:tcPrChange>
          </w:tcPr>
          <w:p w:rsidR="001B2AE0" w:rsidRPr="00F20D1F" w:rsidRDefault="001B2AE0" w:rsidP="00A2143B">
            <w:pPr>
              <w:rPr>
                <w:sz w:val="14"/>
                <w:szCs w:val="14"/>
              </w:rPr>
            </w:pPr>
            <w:r w:rsidRPr="00F20D1F">
              <w:rPr>
                <w:sz w:val="14"/>
              </w:rPr>
              <w:t>Подкрепа от Съюза</w:t>
            </w:r>
          </w:p>
        </w:tc>
        <w:tc>
          <w:tcPr>
            <w:tcW w:w="203" w:type="pct"/>
            <w:tcPrChange w:id="25" w:author="Author">
              <w:tcPr>
                <w:tcW w:w="193" w:type="pct"/>
                <w:gridSpan w:val="2"/>
              </w:tcPr>
            </w:tcPrChange>
          </w:tcPr>
          <w:p w:rsidR="001B2AE0" w:rsidRPr="00F20D1F" w:rsidRDefault="001B2AE0" w:rsidP="00A2143B">
            <w:pPr>
              <w:rPr>
                <w:sz w:val="14"/>
                <w:szCs w:val="14"/>
              </w:rPr>
            </w:pPr>
            <w:r w:rsidRPr="00F20D1F">
              <w:rPr>
                <w:sz w:val="14"/>
              </w:rPr>
              <w:t>Национално участие</w:t>
            </w:r>
            <w:r w:rsidRPr="00F20D1F">
              <w:rPr>
                <w:rStyle w:val="FootnoteReference"/>
                <w:sz w:val="14"/>
              </w:rPr>
              <w:footnoteReference w:id="85"/>
            </w:r>
          </w:p>
        </w:tc>
        <w:tc>
          <w:tcPr>
            <w:tcW w:w="76" w:type="pct"/>
            <w:gridSpan w:val="2"/>
            <w:tcPrChange w:id="26" w:author="Author">
              <w:tcPr>
                <w:tcW w:w="316" w:type="pct"/>
              </w:tcPr>
            </w:tcPrChange>
          </w:tcPr>
          <w:p w:rsidR="001B2AE0" w:rsidRPr="00F20D1F" w:rsidRDefault="001B2AE0" w:rsidP="00A2143B">
            <w:pPr>
              <w:rPr>
                <w:sz w:val="14"/>
                <w:szCs w:val="14"/>
              </w:rPr>
            </w:pP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7"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PrChange w:id="28" w:author="Author">
            <w:trPr>
              <w:wAfter w:w="2" w:type="pct"/>
            </w:trPr>
          </w:trPrChange>
        </w:trPr>
        <w:tc>
          <w:tcPr>
            <w:tcW w:w="350" w:type="pct"/>
            <w:shd w:val="clear" w:color="auto" w:fill="auto"/>
            <w:tcPrChange w:id="29" w:author="Author">
              <w:tcPr>
                <w:tcW w:w="333" w:type="pct"/>
                <w:gridSpan w:val="2"/>
                <w:shd w:val="clear" w:color="auto" w:fill="auto"/>
              </w:tcPr>
            </w:tcPrChange>
          </w:tcPr>
          <w:p w:rsidR="001B2AE0" w:rsidRPr="00F20D1F" w:rsidRDefault="001B2AE0" w:rsidP="00A2143B">
            <w:pPr>
              <w:rPr>
                <w:sz w:val="16"/>
                <w:szCs w:val="16"/>
              </w:rPr>
            </w:pPr>
          </w:p>
        </w:tc>
        <w:tc>
          <w:tcPr>
            <w:tcW w:w="265" w:type="pct"/>
            <w:shd w:val="clear" w:color="auto" w:fill="auto"/>
            <w:tcPrChange w:id="30" w:author="Author">
              <w:tcPr>
                <w:tcW w:w="252" w:type="pct"/>
                <w:gridSpan w:val="2"/>
                <w:shd w:val="clear" w:color="auto" w:fill="auto"/>
              </w:tcPr>
            </w:tcPrChange>
          </w:tcPr>
          <w:p w:rsidR="001B2AE0" w:rsidRPr="00F20D1F" w:rsidRDefault="001B2AE0" w:rsidP="00A2143B">
            <w:pPr>
              <w:rPr>
                <w:sz w:val="16"/>
                <w:szCs w:val="16"/>
              </w:rPr>
            </w:pPr>
          </w:p>
        </w:tc>
        <w:tc>
          <w:tcPr>
            <w:tcW w:w="326" w:type="pct"/>
            <w:shd w:val="clear" w:color="auto" w:fill="auto"/>
            <w:tcPrChange w:id="31" w:author="Author">
              <w:tcPr>
                <w:tcW w:w="310" w:type="pct"/>
                <w:gridSpan w:val="2"/>
                <w:shd w:val="clear" w:color="auto" w:fill="auto"/>
              </w:tcPr>
            </w:tcPrChange>
          </w:tcPr>
          <w:p w:rsidR="001B2AE0" w:rsidRPr="00F20D1F" w:rsidRDefault="001B2AE0" w:rsidP="00A2143B">
            <w:pPr>
              <w:rPr>
                <w:sz w:val="16"/>
                <w:szCs w:val="16"/>
              </w:rPr>
            </w:pPr>
          </w:p>
        </w:tc>
        <w:tc>
          <w:tcPr>
            <w:tcW w:w="226" w:type="pct"/>
            <w:shd w:val="clear" w:color="auto" w:fill="auto"/>
            <w:tcPrChange w:id="32" w:author="Author">
              <w:tcPr>
                <w:tcW w:w="215" w:type="pct"/>
                <w:gridSpan w:val="2"/>
                <w:shd w:val="clear" w:color="auto" w:fill="auto"/>
              </w:tcPr>
            </w:tcPrChange>
          </w:tcPr>
          <w:p w:rsidR="001B2AE0" w:rsidRPr="00F20D1F" w:rsidRDefault="001B2AE0" w:rsidP="00A2143B">
            <w:pPr>
              <w:rPr>
                <w:sz w:val="16"/>
                <w:szCs w:val="16"/>
              </w:rPr>
            </w:pPr>
          </w:p>
        </w:tc>
        <w:tc>
          <w:tcPr>
            <w:tcW w:w="396" w:type="pct"/>
            <w:shd w:val="clear" w:color="auto" w:fill="auto"/>
            <w:tcPrChange w:id="33" w:author="Author">
              <w:tcPr>
                <w:tcW w:w="377" w:type="pct"/>
                <w:gridSpan w:val="2"/>
                <w:shd w:val="clear" w:color="auto" w:fill="auto"/>
              </w:tcPr>
            </w:tcPrChange>
          </w:tcPr>
          <w:p w:rsidR="001B2AE0" w:rsidRPr="00F20D1F" w:rsidRDefault="001B2AE0" w:rsidP="00A2143B">
            <w:pPr>
              <w:rPr>
                <w:sz w:val="16"/>
                <w:szCs w:val="16"/>
              </w:rPr>
            </w:pPr>
            <w:r w:rsidRPr="00F20D1F">
              <w:rPr>
                <w:sz w:val="16"/>
              </w:rPr>
              <w:t>(а)</w:t>
            </w:r>
          </w:p>
        </w:tc>
        <w:tc>
          <w:tcPr>
            <w:tcW w:w="374" w:type="pct"/>
            <w:shd w:val="clear" w:color="auto" w:fill="auto"/>
            <w:tcPrChange w:id="34" w:author="Author">
              <w:tcPr>
                <w:tcW w:w="356" w:type="pct"/>
                <w:gridSpan w:val="2"/>
                <w:shd w:val="clear" w:color="auto" w:fill="auto"/>
              </w:tcPr>
            </w:tcPrChange>
          </w:tcPr>
          <w:p w:rsidR="001B2AE0" w:rsidRPr="00F20D1F" w:rsidRDefault="001B2AE0" w:rsidP="00A2143B">
            <w:pPr>
              <w:rPr>
                <w:sz w:val="16"/>
                <w:szCs w:val="16"/>
              </w:rPr>
            </w:pPr>
            <w:r w:rsidRPr="00F20D1F">
              <w:rPr>
                <w:sz w:val="16"/>
              </w:rPr>
              <w:t>(b) = (c) + (d))</w:t>
            </w:r>
          </w:p>
        </w:tc>
        <w:tc>
          <w:tcPr>
            <w:tcW w:w="360" w:type="pct"/>
            <w:shd w:val="clear" w:color="auto" w:fill="auto"/>
            <w:tcPrChange w:id="35" w:author="Author">
              <w:tcPr>
                <w:tcW w:w="342" w:type="pct"/>
                <w:shd w:val="clear" w:color="auto" w:fill="auto"/>
              </w:tcPr>
            </w:tcPrChange>
          </w:tcPr>
          <w:p w:rsidR="001B2AE0" w:rsidRPr="00F20D1F" w:rsidRDefault="001B2AE0" w:rsidP="00A2143B">
            <w:pPr>
              <w:rPr>
                <w:sz w:val="16"/>
                <w:szCs w:val="16"/>
              </w:rPr>
            </w:pPr>
            <w:r w:rsidRPr="00F20D1F">
              <w:rPr>
                <w:sz w:val="16"/>
              </w:rPr>
              <w:t>(c)</w:t>
            </w:r>
          </w:p>
        </w:tc>
        <w:tc>
          <w:tcPr>
            <w:tcW w:w="203" w:type="pct"/>
            <w:shd w:val="clear" w:color="auto" w:fill="auto"/>
            <w:tcPrChange w:id="36" w:author="Author">
              <w:tcPr>
                <w:tcW w:w="193" w:type="pct"/>
                <w:gridSpan w:val="2"/>
                <w:shd w:val="clear" w:color="auto" w:fill="auto"/>
              </w:tcPr>
            </w:tcPrChange>
          </w:tcPr>
          <w:p w:rsidR="001B2AE0" w:rsidRPr="00F20D1F" w:rsidRDefault="001B2AE0" w:rsidP="00A2143B">
            <w:pPr>
              <w:rPr>
                <w:sz w:val="16"/>
                <w:szCs w:val="16"/>
              </w:rPr>
            </w:pPr>
            <w:r w:rsidRPr="00F20D1F">
              <w:rPr>
                <w:sz w:val="16"/>
              </w:rPr>
              <w:t>(d)</w:t>
            </w:r>
          </w:p>
        </w:tc>
        <w:tc>
          <w:tcPr>
            <w:tcW w:w="387" w:type="pct"/>
            <w:gridSpan w:val="2"/>
            <w:shd w:val="clear" w:color="auto" w:fill="auto"/>
            <w:tcPrChange w:id="37" w:author="Author">
              <w:tcPr>
                <w:tcW w:w="368" w:type="pct"/>
                <w:gridSpan w:val="2"/>
                <w:shd w:val="clear" w:color="auto" w:fill="auto"/>
              </w:tcPr>
            </w:tcPrChange>
          </w:tcPr>
          <w:p w:rsidR="001B2AE0" w:rsidRPr="00F20D1F" w:rsidRDefault="001B2AE0" w:rsidP="00A2143B">
            <w:pPr>
              <w:rPr>
                <w:sz w:val="16"/>
                <w:szCs w:val="16"/>
              </w:rPr>
            </w:pPr>
            <w:r w:rsidRPr="00F20D1F">
              <w:rPr>
                <w:sz w:val="16"/>
              </w:rPr>
              <w:t>(e) = (a) + (b)</w:t>
            </w:r>
          </w:p>
        </w:tc>
        <w:tc>
          <w:tcPr>
            <w:tcW w:w="181" w:type="pct"/>
            <w:shd w:val="clear" w:color="auto" w:fill="auto"/>
            <w:tcPrChange w:id="38" w:author="Author">
              <w:tcPr>
                <w:tcW w:w="172" w:type="pct"/>
                <w:gridSpan w:val="2"/>
                <w:shd w:val="clear" w:color="auto" w:fill="auto"/>
              </w:tcPr>
            </w:tcPrChange>
          </w:tcPr>
          <w:p w:rsidR="001B2AE0" w:rsidRPr="00F20D1F" w:rsidRDefault="001B2AE0" w:rsidP="00A2143B">
            <w:pPr>
              <w:rPr>
                <w:sz w:val="16"/>
                <w:szCs w:val="16"/>
              </w:rPr>
            </w:pPr>
            <w:r w:rsidRPr="00F20D1F">
              <w:rPr>
                <w:sz w:val="16"/>
              </w:rPr>
              <w:t>(f)  = (a)/(e)</w:t>
            </w:r>
            <w:r w:rsidRPr="00F20D1F">
              <w:t xml:space="preserve"> </w:t>
            </w:r>
            <w:r w:rsidRPr="00F20D1F">
              <w:fldChar w:fldCharType="begin"/>
            </w:r>
            <w:r w:rsidRPr="00F20D1F">
              <w:instrText xml:space="preserve"> HYPERLINK "http://eur-lex.europa.eu/LexUriServ/LexUriServ.do?uri=CONSLEG:2006R1828:20091013:BG:HTML" \l "E0079" \h </w:instrText>
            </w:r>
            <w:r w:rsidRPr="00F20D1F">
              <w:fldChar w:fldCharType="separate"/>
            </w:r>
            <w:r w:rsidRPr="00F20D1F">
              <w:rPr>
                <w:sz w:val="16"/>
                <w:u w:val="single"/>
              </w:rPr>
              <w:t>(2)</w:t>
            </w:r>
            <w:r w:rsidRPr="00F20D1F">
              <w:rPr>
                <w:sz w:val="16"/>
                <w:u w:val="single"/>
              </w:rPr>
              <w:fldChar w:fldCharType="end"/>
            </w:r>
          </w:p>
        </w:tc>
        <w:tc>
          <w:tcPr>
            <w:tcW w:w="226" w:type="pct"/>
            <w:tcPrChange w:id="39" w:author="Author">
              <w:tcPr>
                <w:tcW w:w="215" w:type="pct"/>
                <w:gridSpan w:val="2"/>
              </w:tcPr>
            </w:tcPrChange>
          </w:tcPr>
          <w:p w:rsidR="001B2AE0" w:rsidRPr="00F20D1F" w:rsidRDefault="001B2AE0" w:rsidP="00A2143B">
            <w:pPr>
              <w:rPr>
                <w:sz w:val="16"/>
              </w:rPr>
            </w:pPr>
          </w:p>
        </w:tc>
        <w:tc>
          <w:tcPr>
            <w:tcW w:w="181" w:type="pct"/>
            <w:shd w:val="clear" w:color="auto" w:fill="auto"/>
            <w:tcPrChange w:id="40" w:author="Author">
              <w:tcPr>
                <w:tcW w:w="323" w:type="pct"/>
                <w:gridSpan w:val="2"/>
                <w:shd w:val="clear" w:color="auto" w:fill="auto"/>
              </w:tcPr>
            </w:tcPrChange>
          </w:tcPr>
          <w:p w:rsidR="001B2AE0" w:rsidRPr="00F20D1F" w:rsidRDefault="001B2AE0" w:rsidP="00A2143B">
            <w:pPr>
              <w:rPr>
                <w:sz w:val="16"/>
                <w:szCs w:val="16"/>
              </w:rPr>
            </w:pPr>
            <w:r w:rsidRPr="00F20D1F">
              <w:rPr>
                <w:sz w:val="16"/>
              </w:rPr>
              <w:t>(g)</w:t>
            </w:r>
          </w:p>
        </w:tc>
        <w:tc>
          <w:tcPr>
            <w:tcW w:w="363" w:type="pct"/>
            <w:tcPrChange w:id="41" w:author="Author">
              <w:tcPr>
                <w:tcW w:w="377" w:type="pct"/>
                <w:gridSpan w:val="2"/>
              </w:tcPr>
            </w:tcPrChange>
          </w:tcPr>
          <w:p w:rsidR="001B2AE0" w:rsidRPr="00F20D1F" w:rsidRDefault="001B2AE0" w:rsidP="00A2143B">
            <w:pPr>
              <w:rPr>
                <w:sz w:val="16"/>
                <w:szCs w:val="16"/>
              </w:rPr>
            </w:pPr>
            <w:r w:rsidRPr="00F20D1F">
              <w:rPr>
                <w:sz w:val="16"/>
              </w:rPr>
              <w:t>(h)=(a)-(j)</w:t>
            </w:r>
          </w:p>
        </w:tc>
        <w:tc>
          <w:tcPr>
            <w:tcW w:w="533" w:type="pct"/>
            <w:tcPrChange w:id="42" w:author="Author">
              <w:tcPr>
                <w:tcW w:w="323" w:type="pct"/>
                <w:gridSpan w:val="2"/>
              </w:tcPr>
            </w:tcPrChange>
          </w:tcPr>
          <w:p w:rsidR="001B2AE0" w:rsidRPr="00F20D1F" w:rsidRDefault="001B2AE0" w:rsidP="00A2143B">
            <w:pPr>
              <w:rPr>
                <w:sz w:val="16"/>
                <w:szCs w:val="16"/>
              </w:rPr>
            </w:pPr>
            <w:r w:rsidRPr="00F20D1F">
              <w:rPr>
                <w:sz w:val="16"/>
              </w:rPr>
              <w:t>(i) = (b) – (k)</w:t>
            </w:r>
          </w:p>
        </w:tc>
        <w:tc>
          <w:tcPr>
            <w:tcW w:w="350" w:type="pct"/>
            <w:gridSpan w:val="2"/>
            <w:tcPrChange w:id="43" w:author="Author">
              <w:tcPr>
                <w:tcW w:w="333" w:type="pct"/>
              </w:tcPr>
            </w:tcPrChange>
          </w:tcPr>
          <w:p w:rsidR="001B2AE0" w:rsidRPr="00F20D1F" w:rsidRDefault="001B2AE0" w:rsidP="00A2143B">
            <w:pPr>
              <w:rPr>
                <w:sz w:val="16"/>
                <w:szCs w:val="16"/>
              </w:rPr>
            </w:pPr>
            <w:r w:rsidRPr="00F20D1F">
              <w:rPr>
                <w:sz w:val="16"/>
              </w:rPr>
              <w:t>(j)</w:t>
            </w:r>
          </w:p>
        </w:tc>
        <w:tc>
          <w:tcPr>
            <w:tcW w:w="203" w:type="pct"/>
            <w:tcPrChange w:id="44" w:author="Author">
              <w:tcPr>
                <w:tcW w:w="193" w:type="pct"/>
                <w:gridSpan w:val="2"/>
              </w:tcPr>
            </w:tcPrChange>
          </w:tcPr>
          <w:p w:rsidR="001B2AE0" w:rsidRPr="00F20D1F" w:rsidRDefault="001B2AE0" w:rsidP="00A2143B">
            <w:pPr>
              <w:rPr>
                <w:sz w:val="16"/>
                <w:szCs w:val="16"/>
              </w:rPr>
            </w:pPr>
            <w:r w:rsidRPr="00F20D1F">
              <w:rPr>
                <w:sz w:val="16"/>
              </w:rPr>
              <w:t>(k)= (b) * ((j)/(a))</w:t>
            </w:r>
          </w:p>
        </w:tc>
        <w:tc>
          <w:tcPr>
            <w:tcW w:w="76" w:type="pct"/>
            <w:gridSpan w:val="2"/>
            <w:tcPrChange w:id="45" w:author="Author">
              <w:tcPr>
                <w:tcW w:w="316" w:type="pct"/>
              </w:tcPr>
            </w:tcPrChange>
          </w:tcPr>
          <w:p w:rsidR="001B2AE0" w:rsidRPr="00F20D1F" w:rsidRDefault="001B2AE0" w:rsidP="00A2143B">
            <w:pPr>
              <w:rPr>
                <w:sz w:val="16"/>
                <w:szCs w:val="16"/>
              </w:rPr>
            </w:pPr>
            <w:r w:rsidRPr="00F20D1F">
              <w:rPr>
                <w:sz w:val="16"/>
              </w:rPr>
              <w:t>(l) =(</w:t>
            </w:r>
            <w:r w:rsidRPr="00F20D1F">
              <w:rPr>
                <w:sz w:val="16"/>
              </w:rPr>
              <w:lastRenderedPageBreak/>
              <w:t>j)/(a) *100</w:t>
            </w: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46"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379"/>
          <w:trPrChange w:id="47" w:author="Author">
            <w:trPr>
              <w:wAfter w:w="2" w:type="pct"/>
              <w:trHeight w:val="379"/>
            </w:trPr>
          </w:trPrChange>
        </w:trPr>
        <w:tc>
          <w:tcPr>
            <w:tcW w:w="350" w:type="pct"/>
            <w:shd w:val="clear" w:color="auto" w:fill="auto"/>
            <w:vAlign w:val="center"/>
            <w:tcPrChange w:id="48" w:author="Author">
              <w:tcPr>
                <w:tcW w:w="333" w:type="pct"/>
                <w:gridSpan w:val="2"/>
                <w:shd w:val="clear" w:color="auto" w:fill="auto"/>
                <w:vAlign w:val="center"/>
              </w:tcPr>
            </w:tcPrChange>
          </w:tcPr>
          <w:p w:rsidR="001B2AE0" w:rsidRPr="00F20D1F" w:rsidRDefault="001B2AE0" w:rsidP="00A2143B">
            <w:pPr>
              <w:jc w:val="left"/>
              <w:rPr>
                <w:sz w:val="16"/>
                <w:szCs w:val="16"/>
              </w:rPr>
            </w:pPr>
            <w:r w:rsidRPr="00590803">
              <w:rPr>
                <w:i/>
                <w:sz w:val="16"/>
              </w:rPr>
              <w:lastRenderedPageBreak/>
              <w:t>Приоритетна ос 1</w:t>
            </w:r>
            <w:r w:rsidRPr="00F20D1F">
              <w:rPr>
                <w:sz w:val="16"/>
              </w:rPr>
              <w:t xml:space="preserve"> </w:t>
            </w:r>
          </w:p>
        </w:tc>
        <w:tc>
          <w:tcPr>
            <w:tcW w:w="265" w:type="pct"/>
            <w:shd w:val="clear" w:color="auto" w:fill="auto"/>
            <w:vAlign w:val="center"/>
            <w:tcPrChange w:id="49" w:author="Author">
              <w:tcPr>
                <w:tcW w:w="252" w:type="pct"/>
                <w:gridSpan w:val="2"/>
                <w:shd w:val="clear" w:color="auto" w:fill="auto"/>
                <w:vAlign w:val="center"/>
              </w:tcPr>
            </w:tcPrChange>
          </w:tcPr>
          <w:p w:rsidR="001B2AE0" w:rsidRPr="00F20D1F" w:rsidRDefault="001B2AE0" w:rsidP="00A2143B">
            <w:pPr>
              <w:jc w:val="left"/>
              <w:rPr>
                <w:sz w:val="16"/>
                <w:szCs w:val="16"/>
              </w:rPr>
            </w:pPr>
            <w:r w:rsidRPr="00F20D1F">
              <w:rPr>
                <w:sz w:val="16"/>
              </w:rPr>
              <w:t>Кохезионен фонд</w:t>
            </w:r>
          </w:p>
        </w:tc>
        <w:tc>
          <w:tcPr>
            <w:tcW w:w="326" w:type="pct"/>
            <w:shd w:val="clear" w:color="auto" w:fill="auto"/>
            <w:vAlign w:val="center"/>
            <w:tcPrChange w:id="50" w:author="Author">
              <w:tcPr>
                <w:tcW w:w="310" w:type="pct"/>
                <w:gridSpan w:val="2"/>
                <w:shd w:val="clear" w:color="auto" w:fill="auto"/>
                <w:vAlign w:val="center"/>
              </w:tcPr>
            </w:tcPrChange>
          </w:tcPr>
          <w:p w:rsidR="001B2AE0" w:rsidRPr="00F20D1F" w:rsidRDefault="001B2AE0" w:rsidP="00A2143B">
            <w:pPr>
              <w:jc w:val="left"/>
              <w:rPr>
                <w:sz w:val="16"/>
                <w:szCs w:val="16"/>
              </w:rPr>
            </w:pPr>
            <w:r w:rsidRPr="00F20D1F">
              <w:rPr>
                <w:sz w:val="16"/>
                <w:szCs w:val="16"/>
              </w:rPr>
              <w:t>не се прилага</w:t>
            </w:r>
          </w:p>
        </w:tc>
        <w:tc>
          <w:tcPr>
            <w:tcW w:w="226" w:type="pct"/>
            <w:shd w:val="clear" w:color="auto" w:fill="auto"/>
            <w:vAlign w:val="center"/>
            <w:tcPrChange w:id="51" w:author="Author">
              <w:tcPr>
                <w:tcW w:w="215" w:type="pct"/>
                <w:gridSpan w:val="2"/>
                <w:shd w:val="clear" w:color="auto" w:fill="auto"/>
                <w:vAlign w:val="center"/>
              </w:tcPr>
            </w:tcPrChange>
          </w:tcPr>
          <w:p w:rsidR="001B2AE0" w:rsidRPr="00F20D1F" w:rsidRDefault="001B2AE0" w:rsidP="00A2143B">
            <w:pPr>
              <w:jc w:val="left"/>
              <w:rPr>
                <w:sz w:val="16"/>
                <w:szCs w:val="16"/>
              </w:rPr>
            </w:pPr>
            <w:r>
              <w:rPr>
                <w:sz w:val="16"/>
                <w:szCs w:val="16"/>
              </w:rPr>
              <w:t>публично</w:t>
            </w:r>
          </w:p>
        </w:tc>
        <w:tc>
          <w:tcPr>
            <w:tcW w:w="396" w:type="pct"/>
            <w:shd w:val="clear" w:color="auto" w:fill="auto"/>
            <w:tcPrChange w:id="52" w:author="Author">
              <w:tcPr>
                <w:tcW w:w="377" w:type="pct"/>
                <w:gridSpan w:val="2"/>
                <w:shd w:val="clear" w:color="auto" w:fill="auto"/>
              </w:tcPr>
            </w:tcPrChange>
          </w:tcPr>
          <w:p w:rsidR="001B2AE0" w:rsidRPr="00555102" w:rsidRDefault="001B2AE0" w:rsidP="00A10245">
            <w:pPr>
              <w:jc w:val="left"/>
              <w:rPr>
                <w:bCs/>
                <w:sz w:val="16"/>
                <w:szCs w:val="16"/>
              </w:rPr>
            </w:pPr>
            <w:r w:rsidRPr="00555102">
              <w:rPr>
                <w:bCs/>
                <w:sz w:val="16"/>
                <w:szCs w:val="16"/>
              </w:rPr>
              <w:t>480 354 023,00</w:t>
            </w:r>
          </w:p>
          <w:p w:rsidR="001B2AE0" w:rsidRPr="00555102" w:rsidRDefault="001B2AE0" w:rsidP="00A7053D">
            <w:pPr>
              <w:jc w:val="left"/>
              <w:rPr>
                <w:bCs/>
                <w:sz w:val="16"/>
                <w:szCs w:val="16"/>
              </w:rPr>
            </w:pPr>
          </w:p>
          <w:p w:rsidR="001B2AE0" w:rsidRPr="00555102" w:rsidRDefault="001B2AE0" w:rsidP="00A7053D">
            <w:pPr>
              <w:jc w:val="left"/>
              <w:rPr>
                <w:bCs/>
                <w:sz w:val="16"/>
                <w:szCs w:val="16"/>
              </w:rPr>
            </w:pPr>
          </w:p>
          <w:p w:rsidR="001B2AE0" w:rsidRPr="00555102" w:rsidRDefault="001B2AE0" w:rsidP="00A7053D">
            <w:pPr>
              <w:jc w:val="left"/>
              <w:rPr>
                <w:bCs/>
                <w:sz w:val="16"/>
                <w:szCs w:val="16"/>
              </w:rPr>
            </w:pPr>
          </w:p>
          <w:p w:rsidR="001B2AE0" w:rsidRPr="00555102" w:rsidRDefault="001B2AE0" w:rsidP="00A2143B">
            <w:pPr>
              <w:jc w:val="left"/>
              <w:rPr>
                <w:sz w:val="16"/>
                <w:szCs w:val="16"/>
              </w:rPr>
            </w:pPr>
          </w:p>
        </w:tc>
        <w:tc>
          <w:tcPr>
            <w:tcW w:w="374" w:type="pct"/>
            <w:shd w:val="clear" w:color="auto" w:fill="auto"/>
            <w:tcPrChange w:id="53" w:author="Author">
              <w:tcPr>
                <w:tcW w:w="356" w:type="pct"/>
                <w:gridSpan w:val="2"/>
                <w:shd w:val="clear" w:color="auto" w:fill="auto"/>
              </w:tcPr>
            </w:tcPrChange>
          </w:tcPr>
          <w:p w:rsidR="001B2AE0" w:rsidRPr="00555102" w:rsidRDefault="001B2AE0" w:rsidP="00C36A24">
            <w:pPr>
              <w:keepNext/>
              <w:jc w:val="left"/>
              <w:rPr>
                <w:sz w:val="16"/>
                <w:szCs w:val="16"/>
              </w:rPr>
            </w:pPr>
            <w:r w:rsidRPr="00555102">
              <w:rPr>
                <w:sz w:val="16"/>
                <w:szCs w:val="16"/>
              </w:rPr>
              <w:t>84 768 357,00</w:t>
            </w:r>
          </w:p>
          <w:p w:rsidR="001B2AE0" w:rsidRPr="00555102" w:rsidRDefault="001B2AE0" w:rsidP="001B04CB">
            <w:pPr>
              <w:keepNext/>
              <w:jc w:val="left"/>
              <w:rPr>
                <w:sz w:val="16"/>
                <w:szCs w:val="16"/>
              </w:rPr>
            </w:pPr>
          </w:p>
          <w:p w:rsidR="001B2AE0" w:rsidRPr="00555102" w:rsidRDefault="001B2AE0" w:rsidP="001B04CB">
            <w:pPr>
              <w:keepNext/>
              <w:jc w:val="left"/>
              <w:rPr>
                <w:sz w:val="16"/>
                <w:szCs w:val="16"/>
              </w:rPr>
            </w:pPr>
          </w:p>
          <w:p w:rsidR="001B2AE0" w:rsidRPr="00555102" w:rsidRDefault="001B2AE0" w:rsidP="00175A5C">
            <w:pPr>
              <w:keepNext/>
              <w:jc w:val="left"/>
              <w:rPr>
                <w:sz w:val="16"/>
                <w:szCs w:val="16"/>
              </w:rPr>
            </w:pPr>
          </w:p>
          <w:p w:rsidR="001B2AE0" w:rsidRPr="00555102" w:rsidRDefault="001B2AE0" w:rsidP="00175A5C">
            <w:pPr>
              <w:keepNext/>
              <w:jc w:val="left"/>
              <w:rPr>
                <w:sz w:val="16"/>
                <w:szCs w:val="16"/>
              </w:rPr>
            </w:pPr>
          </w:p>
          <w:p w:rsidR="001B2AE0" w:rsidRPr="00555102" w:rsidRDefault="001B2AE0" w:rsidP="008D2932">
            <w:pPr>
              <w:keepNext/>
              <w:jc w:val="left"/>
              <w:rPr>
                <w:sz w:val="16"/>
                <w:szCs w:val="16"/>
              </w:rPr>
            </w:pPr>
          </w:p>
          <w:p w:rsidR="001B2AE0" w:rsidRPr="00555102" w:rsidRDefault="001B2AE0" w:rsidP="00A249FC">
            <w:pPr>
              <w:keepNext/>
              <w:jc w:val="left"/>
              <w:rPr>
                <w:sz w:val="16"/>
                <w:szCs w:val="16"/>
              </w:rPr>
            </w:pPr>
          </w:p>
          <w:p w:rsidR="001B2AE0" w:rsidRPr="00555102" w:rsidRDefault="001B2AE0" w:rsidP="00091C33">
            <w:pPr>
              <w:keepNext/>
              <w:jc w:val="left"/>
              <w:rPr>
                <w:sz w:val="16"/>
                <w:szCs w:val="16"/>
              </w:rPr>
            </w:pPr>
          </w:p>
          <w:p w:rsidR="001B2AE0" w:rsidRPr="00555102" w:rsidRDefault="001B2AE0" w:rsidP="00116494">
            <w:pPr>
              <w:keepNext/>
              <w:ind w:right="-181" w:hanging="33"/>
              <w:jc w:val="left"/>
              <w:rPr>
                <w:sz w:val="16"/>
                <w:szCs w:val="16"/>
              </w:rPr>
            </w:pPr>
          </w:p>
        </w:tc>
        <w:tc>
          <w:tcPr>
            <w:tcW w:w="360" w:type="pct"/>
            <w:shd w:val="clear" w:color="auto" w:fill="auto"/>
            <w:tcPrChange w:id="54" w:author="Author">
              <w:tcPr>
                <w:tcW w:w="342" w:type="pct"/>
                <w:shd w:val="clear" w:color="auto" w:fill="auto"/>
              </w:tcPr>
            </w:tcPrChange>
          </w:tcPr>
          <w:p w:rsidR="001B2AE0" w:rsidRPr="00555102" w:rsidRDefault="001B2AE0" w:rsidP="00E81C84">
            <w:pPr>
              <w:jc w:val="left"/>
              <w:rPr>
                <w:sz w:val="16"/>
                <w:szCs w:val="16"/>
              </w:rPr>
            </w:pPr>
            <w:r w:rsidRPr="00555102">
              <w:rPr>
                <w:sz w:val="16"/>
                <w:szCs w:val="16"/>
              </w:rPr>
              <w:t>84 768 357,00</w:t>
            </w:r>
          </w:p>
          <w:p w:rsidR="001B2AE0" w:rsidRPr="00555102" w:rsidRDefault="001B2AE0" w:rsidP="001B04CB">
            <w:pPr>
              <w:jc w:val="left"/>
              <w:rPr>
                <w:sz w:val="16"/>
                <w:szCs w:val="16"/>
              </w:rPr>
            </w:pPr>
          </w:p>
          <w:p w:rsidR="001B2AE0" w:rsidRPr="00555102" w:rsidRDefault="001B2AE0" w:rsidP="001B04CB">
            <w:pPr>
              <w:jc w:val="left"/>
              <w:rPr>
                <w:sz w:val="16"/>
                <w:szCs w:val="16"/>
              </w:rPr>
            </w:pPr>
          </w:p>
          <w:p w:rsidR="001B2AE0" w:rsidRPr="00555102" w:rsidRDefault="001B2AE0" w:rsidP="00172516">
            <w:pPr>
              <w:jc w:val="left"/>
              <w:rPr>
                <w:sz w:val="16"/>
                <w:szCs w:val="16"/>
              </w:rPr>
            </w:pPr>
          </w:p>
          <w:p w:rsidR="001B2AE0" w:rsidRPr="00555102" w:rsidRDefault="001B2AE0" w:rsidP="00172516">
            <w:pPr>
              <w:jc w:val="left"/>
              <w:rPr>
                <w:sz w:val="16"/>
                <w:szCs w:val="16"/>
              </w:rPr>
            </w:pPr>
          </w:p>
          <w:p w:rsidR="001B2AE0" w:rsidRPr="00555102" w:rsidRDefault="001B2AE0" w:rsidP="00172516">
            <w:pPr>
              <w:jc w:val="left"/>
              <w:rPr>
                <w:sz w:val="16"/>
                <w:szCs w:val="16"/>
              </w:rPr>
            </w:pPr>
          </w:p>
          <w:p w:rsidR="001B2AE0" w:rsidRPr="00555102" w:rsidRDefault="001B2AE0" w:rsidP="00A249FC">
            <w:pPr>
              <w:jc w:val="left"/>
              <w:rPr>
                <w:sz w:val="16"/>
                <w:szCs w:val="16"/>
              </w:rPr>
            </w:pPr>
          </w:p>
          <w:p w:rsidR="001B2AE0" w:rsidRPr="00555102" w:rsidRDefault="001B2AE0" w:rsidP="00091C33">
            <w:pPr>
              <w:jc w:val="left"/>
              <w:rPr>
                <w:sz w:val="16"/>
                <w:szCs w:val="16"/>
              </w:rPr>
            </w:pPr>
            <w:r w:rsidRPr="00555102">
              <w:rPr>
                <w:sz w:val="16"/>
                <w:szCs w:val="16"/>
              </w:rPr>
              <w:t xml:space="preserve"> </w:t>
            </w:r>
          </w:p>
          <w:p w:rsidR="001B2AE0" w:rsidRPr="00555102" w:rsidRDefault="001B2AE0" w:rsidP="00116494">
            <w:pPr>
              <w:ind w:right="-141"/>
              <w:jc w:val="left"/>
              <w:rPr>
                <w:sz w:val="16"/>
                <w:szCs w:val="16"/>
              </w:rPr>
            </w:pPr>
          </w:p>
        </w:tc>
        <w:tc>
          <w:tcPr>
            <w:tcW w:w="203" w:type="pct"/>
            <w:shd w:val="clear" w:color="auto" w:fill="auto"/>
            <w:tcPrChange w:id="55" w:author="Author">
              <w:tcPr>
                <w:tcW w:w="193" w:type="pct"/>
                <w:gridSpan w:val="2"/>
                <w:shd w:val="clear" w:color="auto" w:fill="auto"/>
              </w:tcPr>
            </w:tcPrChange>
          </w:tcPr>
          <w:p w:rsidR="001B2AE0" w:rsidRPr="00B92CBF" w:rsidRDefault="001B2AE0" w:rsidP="00A2143B">
            <w:pPr>
              <w:jc w:val="left"/>
              <w:rPr>
                <w:sz w:val="16"/>
                <w:szCs w:val="16"/>
              </w:rPr>
            </w:pPr>
            <w:r w:rsidRPr="00846837">
              <w:rPr>
                <w:sz w:val="16"/>
                <w:szCs w:val="16"/>
              </w:rPr>
              <w:t> 0</w:t>
            </w:r>
          </w:p>
        </w:tc>
        <w:tc>
          <w:tcPr>
            <w:tcW w:w="387" w:type="pct"/>
            <w:gridSpan w:val="2"/>
            <w:shd w:val="clear" w:color="auto" w:fill="auto"/>
            <w:tcPrChange w:id="56" w:author="Author">
              <w:tcPr>
                <w:tcW w:w="368" w:type="pct"/>
                <w:gridSpan w:val="2"/>
                <w:shd w:val="clear" w:color="auto" w:fill="auto"/>
              </w:tcPr>
            </w:tcPrChange>
          </w:tcPr>
          <w:p w:rsidR="001B2AE0" w:rsidRPr="00555102" w:rsidRDefault="001B2AE0" w:rsidP="0066531D">
            <w:pPr>
              <w:keepNext/>
              <w:jc w:val="left"/>
              <w:rPr>
                <w:sz w:val="16"/>
                <w:szCs w:val="16"/>
              </w:rPr>
            </w:pPr>
            <w:r w:rsidRPr="00555102">
              <w:rPr>
                <w:sz w:val="16"/>
                <w:szCs w:val="16"/>
              </w:rPr>
              <w:t>565 122 380,00</w:t>
            </w:r>
          </w:p>
          <w:p w:rsidR="001B2AE0" w:rsidRPr="00555102" w:rsidRDefault="001B2AE0" w:rsidP="007D5C94">
            <w:pPr>
              <w:keepNext/>
              <w:jc w:val="left"/>
              <w:rPr>
                <w:sz w:val="16"/>
                <w:szCs w:val="16"/>
              </w:rPr>
            </w:pPr>
          </w:p>
          <w:p w:rsidR="001B2AE0" w:rsidRPr="00555102" w:rsidRDefault="001B2AE0" w:rsidP="007D5C94">
            <w:pPr>
              <w:keepNext/>
              <w:jc w:val="left"/>
              <w:rPr>
                <w:sz w:val="16"/>
                <w:szCs w:val="16"/>
              </w:rPr>
            </w:pPr>
          </w:p>
          <w:p w:rsidR="001B2AE0" w:rsidRPr="00555102" w:rsidRDefault="001B2AE0" w:rsidP="007D5C94">
            <w:pPr>
              <w:keepNext/>
              <w:jc w:val="left"/>
              <w:rPr>
                <w:sz w:val="16"/>
                <w:szCs w:val="16"/>
              </w:rPr>
            </w:pPr>
          </w:p>
          <w:p w:rsidR="001B2AE0" w:rsidRPr="00555102" w:rsidRDefault="001B2AE0" w:rsidP="002E779C">
            <w:pPr>
              <w:keepNext/>
              <w:jc w:val="left"/>
              <w:rPr>
                <w:sz w:val="16"/>
                <w:szCs w:val="16"/>
              </w:rPr>
            </w:pPr>
          </w:p>
          <w:p w:rsidR="001B2AE0" w:rsidRPr="00555102" w:rsidRDefault="001B2AE0" w:rsidP="002E779C">
            <w:pPr>
              <w:keepNext/>
              <w:jc w:val="left"/>
              <w:rPr>
                <w:sz w:val="16"/>
                <w:szCs w:val="16"/>
              </w:rPr>
            </w:pPr>
          </w:p>
          <w:p w:rsidR="001B2AE0" w:rsidRPr="00555102" w:rsidRDefault="001B2AE0" w:rsidP="002E779C">
            <w:pPr>
              <w:keepNext/>
              <w:jc w:val="left"/>
              <w:rPr>
                <w:sz w:val="16"/>
                <w:szCs w:val="16"/>
              </w:rPr>
            </w:pPr>
          </w:p>
          <w:p w:rsidR="001B2AE0" w:rsidRPr="00555102" w:rsidRDefault="001B2AE0" w:rsidP="00A249FC">
            <w:pPr>
              <w:keepNext/>
              <w:jc w:val="left"/>
              <w:rPr>
                <w:sz w:val="16"/>
                <w:szCs w:val="16"/>
              </w:rPr>
            </w:pPr>
          </w:p>
          <w:p w:rsidR="001B2AE0" w:rsidRPr="00555102" w:rsidRDefault="001B2AE0" w:rsidP="00091C33">
            <w:pPr>
              <w:keepNext/>
              <w:jc w:val="left"/>
              <w:rPr>
                <w:sz w:val="16"/>
                <w:szCs w:val="16"/>
              </w:rPr>
            </w:pPr>
            <w:r w:rsidRPr="00555102">
              <w:rPr>
                <w:sz w:val="16"/>
                <w:szCs w:val="16"/>
                <w:lang w:val="en-US"/>
              </w:rPr>
              <w:t xml:space="preserve"> </w:t>
            </w:r>
          </w:p>
          <w:p w:rsidR="001B2AE0" w:rsidRPr="00555102" w:rsidRDefault="001B2AE0" w:rsidP="00FA7DF3">
            <w:pPr>
              <w:keepNext/>
              <w:jc w:val="left"/>
              <w:rPr>
                <w:sz w:val="16"/>
                <w:szCs w:val="16"/>
              </w:rPr>
            </w:pPr>
          </w:p>
        </w:tc>
        <w:tc>
          <w:tcPr>
            <w:tcW w:w="181" w:type="pct"/>
            <w:shd w:val="clear" w:color="auto" w:fill="auto"/>
            <w:tcPrChange w:id="57" w:author="Author">
              <w:tcPr>
                <w:tcW w:w="172" w:type="pct"/>
                <w:gridSpan w:val="2"/>
                <w:shd w:val="clear" w:color="auto" w:fill="auto"/>
              </w:tcPr>
            </w:tcPrChange>
          </w:tcPr>
          <w:p w:rsidR="001B2AE0" w:rsidRPr="00555102" w:rsidRDefault="001B2AE0" w:rsidP="00AA755B">
            <w:pPr>
              <w:keepNext/>
              <w:jc w:val="left"/>
              <w:rPr>
                <w:sz w:val="16"/>
                <w:szCs w:val="16"/>
              </w:rPr>
            </w:pPr>
            <w:r w:rsidRPr="00555102">
              <w:rPr>
                <w:sz w:val="16"/>
                <w:szCs w:val="16"/>
              </w:rPr>
              <w:t>85,0000000000</w:t>
            </w:r>
          </w:p>
          <w:p w:rsidR="001B2AE0" w:rsidRPr="00555102" w:rsidRDefault="001B2AE0" w:rsidP="00AA755B">
            <w:pPr>
              <w:keepNext/>
              <w:jc w:val="left"/>
              <w:rPr>
                <w:sz w:val="16"/>
                <w:szCs w:val="16"/>
              </w:rPr>
            </w:pPr>
          </w:p>
          <w:p w:rsidR="001B2AE0" w:rsidRPr="00555102" w:rsidRDefault="001B2AE0" w:rsidP="00AA755B">
            <w:pPr>
              <w:keepNext/>
              <w:jc w:val="left"/>
              <w:rPr>
                <w:sz w:val="16"/>
                <w:szCs w:val="16"/>
              </w:rPr>
            </w:pPr>
          </w:p>
          <w:p w:rsidR="001B2AE0" w:rsidRPr="00555102" w:rsidRDefault="001B2AE0" w:rsidP="00091C33">
            <w:pPr>
              <w:keepNext/>
              <w:jc w:val="left"/>
              <w:rPr>
                <w:sz w:val="16"/>
                <w:szCs w:val="16"/>
              </w:rPr>
            </w:pPr>
            <w:r w:rsidRPr="00555102">
              <w:rPr>
                <w:sz w:val="16"/>
                <w:szCs w:val="16"/>
              </w:rPr>
              <w:t>%</w:t>
            </w:r>
          </w:p>
          <w:p w:rsidR="001B2AE0" w:rsidRPr="00555102" w:rsidRDefault="001B2AE0" w:rsidP="00FA7DF3">
            <w:pPr>
              <w:keepNext/>
              <w:jc w:val="left"/>
              <w:rPr>
                <w:sz w:val="16"/>
                <w:szCs w:val="16"/>
              </w:rPr>
            </w:pPr>
          </w:p>
        </w:tc>
        <w:tc>
          <w:tcPr>
            <w:tcW w:w="226" w:type="pct"/>
            <w:tcPrChange w:id="58" w:author="Author">
              <w:tcPr>
                <w:tcW w:w="215" w:type="pct"/>
                <w:gridSpan w:val="2"/>
              </w:tcPr>
            </w:tcPrChange>
          </w:tcPr>
          <w:p w:rsidR="001B2AE0" w:rsidRPr="00846837" w:rsidRDefault="00B66332" w:rsidP="00A2143B">
            <w:pPr>
              <w:jc w:val="left"/>
              <w:rPr>
                <w:sz w:val="16"/>
                <w:szCs w:val="16"/>
              </w:rPr>
            </w:pPr>
            <w:ins w:id="59" w:author="Author">
              <w:r w:rsidRPr="00B66332">
                <w:rPr>
                  <w:rFonts w:eastAsia="Times New Roman"/>
                  <w:sz w:val="20"/>
                  <w:lang w:eastAsia="pl-PL"/>
                </w:rPr>
                <w:fldChar w:fldCharType="begin">
                  <w:ffData>
                    <w:name w:val=""/>
                    <w:enabled/>
                    <w:calcOnExit w:val="0"/>
                    <w:checkBox>
                      <w:sizeAuto/>
                      <w:default w:val="1"/>
                    </w:checkBox>
                  </w:ffData>
                </w:fldChar>
              </w:r>
              <w:r w:rsidRPr="00B66332">
                <w:rPr>
                  <w:rFonts w:eastAsia="Times New Roman"/>
                  <w:sz w:val="20"/>
                  <w:lang w:eastAsia="pl-PL"/>
                </w:rPr>
                <w:instrText xml:space="preserve"> FORMCHECKBOX </w:instrText>
              </w:r>
              <w:r w:rsidR="004A63C0">
                <w:rPr>
                  <w:rFonts w:eastAsia="Times New Roman"/>
                  <w:sz w:val="20"/>
                  <w:lang w:eastAsia="pl-PL"/>
                </w:rPr>
              </w:r>
              <w:r w:rsidR="004A63C0">
                <w:rPr>
                  <w:rFonts w:eastAsia="Times New Roman"/>
                  <w:sz w:val="20"/>
                  <w:lang w:eastAsia="pl-PL"/>
                </w:rPr>
                <w:fldChar w:fldCharType="separate"/>
              </w:r>
              <w:r w:rsidRPr="00B66332">
                <w:rPr>
                  <w:rFonts w:eastAsia="Times New Roman"/>
                  <w:sz w:val="20"/>
                  <w:lang w:eastAsia="pl-PL"/>
                </w:rPr>
                <w:fldChar w:fldCharType="end"/>
              </w:r>
            </w:ins>
          </w:p>
        </w:tc>
        <w:tc>
          <w:tcPr>
            <w:tcW w:w="181" w:type="pct"/>
            <w:shd w:val="clear" w:color="auto" w:fill="auto"/>
            <w:tcPrChange w:id="60" w:author="Author">
              <w:tcPr>
                <w:tcW w:w="323" w:type="pct"/>
                <w:gridSpan w:val="2"/>
                <w:shd w:val="clear" w:color="auto" w:fill="auto"/>
              </w:tcPr>
            </w:tcPrChange>
          </w:tcPr>
          <w:p w:rsidR="001B2AE0" w:rsidRPr="00B92CBF" w:rsidRDefault="001B2AE0" w:rsidP="00A2143B">
            <w:pPr>
              <w:jc w:val="left"/>
              <w:rPr>
                <w:sz w:val="16"/>
                <w:szCs w:val="16"/>
              </w:rPr>
            </w:pPr>
            <w:r w:rsidRPr="00846837">
              <w:rPr>
                <w:sz w:val="16"/>
                <w:szCs w:val="16"/>
              </w:rPr>
              <w:t> </w:t>
            </w:r>
          </w:p>
        </w:tc>
        <w:tc>
          <w:tcPr>
            <w:tcW w:w="363" w:type="pct"/>
            <w:tcPrChange w:id="61" w:author="Author">
              <w:tcPr>
                <w:tcW w:w="377" w:type="pct"/>
                <w:gridSpan w:val="2"/>
              </w:tcPr>
            </w:tcPrChange>
          </w:tcPr>
          <w:p w:rsidR="001B2AE0" w:rsidRPr="00555102" w:rsidRDefault="001B2AE0" w:rsidP="00E3245C">
            <w:pPr>
              <w:jc w:val="left"/>
              <w:rPr>
                <w:bCs/>
                <w:sz w:val="16"/>
                <w:szCs w:val="16"/>
              </w:rPr>
            </w:pPr>
            <w:r w:rsidRPr="00555102">
              <w:rPr>
                <w:bCs/>
                <w:sz w:val="16"/>
                <w:szCs w:val="16"/>
              </w:rPr>
              <w:t>480 354 023,00</w:t>
            </w:r>
          </w:p>
          <w:p w:rsidR="001B2AE0" w:rsidRPr="00555102" w:rsidRDefault="001B2AE0" w:rsidP="008B4B6E">
            <w:pPr>
              <w:jc w:val="left"/>
              <w:rPr>
                <w:bCs/>
                <w:sz w:val="16"/>
                <w:szCs w:val="16"/>
              </w:rPr>
            </w:pPr>
          </w:p>
          <w:p w:rsidR="001B2AE0" w:rsidRPr="00555102" w:rsidRDefault="001B2AE0" w:rsidP="008B4B6E">
            <w:pPr>
              <w:jc w:val="left"/>
              <w:rPr>
                <w:bCs/>
                <w:sz w:val="16"/>
                <w:szCs w:val="16"/>
              </w:rPr>
            </w:pPr>
          </w:p>
          <w:p w:rsidR="001B2AE0" w:rsidRPr="00555102" w:rsidRDefault="001B2AE0" w:rsidP="00142336">
            <w:pPr>
              <w:jc w:val="left"/>
              <w:rPr>
                <w:bCs/>
                <w:sz w:val="16"/>
                <w:szCs w:val="16"/>
              </w:rPr>
            </w:pPr>
          </w:p>
          <w:p w:rsidR="001B2AE0" w:rsidRPr="00555102" w:rsidRDefault="001B2AE0" w:rsidP="00142336">
            <w:pPr>
              <w:jc w:val="left"/>
              <w:rPr>
                <w:bCs/>
                <w:sz w:val="16"/>
                <w:szCs w:val="16"/>
              </w:rPr>
            </w:pPr>
          </w:p>
          <w:p w:rsidR="001B2AE0" w:rsidRPr="00555102" w:rsidRDefault="001B2AE0" w:rsidP="00BF7427">
            <w:pPr>
              <w:jc w:val="left"/>
              <w:rPr>
                <w:bCs/>
                <w:sz w:val="16"/>
                <w:szCs w:val="16"/>
              </w:rPr>
            </w:pPr>
          </w:p>
          <w:p w:rsidR="001B2AE0" w:rsidRPr="00555102" w:rsidRDefault="001B2AE0" w:rsidP="00230D45">
            <w:pPr>
              <w:jc w:val="left"/>
              <w:rPr>
                <w:bCs/>
                <w:sz w:val="16"/>
                <w:szCs w:val="16"/>
              </w:rPr>
            </w:pPr>
          </w:p>
          <w:p w:rsidR="001B2AE0" w:rsidRPr="00555102" w:rsidRDefault="001B2AE0" w:rsidP="00091C33">
            <w:pPr>
              <w:jc w:val="left"/>
              <w:rPr>
                <w:sz w:val="16"/>
                <w:szCs w:val="16"/>
              </w:rPr>
            </w:pPr>
            <w:r w:rsidRPr="00555102">
              <w:rPr>
                <w:sz w:val="16"/>
                <w:szCs w:val="16"/>
              </w:rPr>
              <w:t xml:space="preserve">       </w:t>
            </w:r>
          </w:p>
          <w:p w:rsidR="001B2AE0" w:rsidRPr="00555102" w:rsidRDefault="001B2AE0" w:rsidP="002C5218">
            <w:pPr>
              <w:jc w:val="left"/>
              <w:rPr>
                <w:sz w:val="16"/>
                <w:szCs w:val="16"/>
              </w:rPr>
            </w:pPr>
          </w:p>
        </w:tc>
        <w:tc>
          <w:tcPr>
            <w:tcW w:w="533" w:type="pct"/>
            <w:tcPrChange w:id="62" w:author="Author">
              <w:tcPr>
                <w:tcW w:w="323" w:type="pct"/>
                <w:gridSpan w:val="2"/>
              </w:tcPr>
            </w:tcPrChange>
          </w:tcPr>
          <w:p w:rsidR="001B2AE0" w:rsidRPr="00555102" w:rsidRDefault="001B2AE0" w:rsidP="00CB0432">
            <w:pPr>
              <w:keepNext/>
              <w:jc w:val="left"/>
              <w:rPr>
                <w:sz w:val="16"/>
                <w:szCs w:val="16"/>
              </w:rPr>
            </w:pPr>
            <w:r w:rsidRPr="00555102">
              <w:rPr>
                <w:sz w:val="16"/>
                <w:szCs w:val="16"/>
              </w:rPr>
              <w:t>84 768 357,00</w:t>
            </w:r>
          </w:p>
          <w:p w:rsidR="001B2AE0" w:rsidRPr="00555102" w:rsidRDefault="001B2AE0" w:rsidP="008B4B6E">
            <w:pPr>
              <w:keepNext/>
              <w:jc w:val="left"/>
              <w:rPr>
                <w:sz w:val="16"/>
                <w:szCs w:val="16"/>
              </w:rPr>
            </w:pPr>
          </w:p>
          <w:p w:rsidR="001B2AE0" w:rsidRPr="00555102" w:rsidRDefault="001B2AE0" w:rsidP="008B4B6E">
            <w:pPr>
              <w:keepNext/>
              <w:jc w:val="left"/>
              <w:rPr>
                <w:sz w:val="16"/>
                <w:szCs w:val="16"/>
              </w:rPr>
            </w:pPr>
          </w:p>
          <w:p w:rsidR="001B2AE0" w:rsidRPr="00555102" w:rsidRDefault="001B2AE0" w:rsidP="00142336">
            <w:pPr>
              <w:keepNext/>
              <w:jc w:val="left"/>
              <w:rPr>
                <w:sz w:val="16"/>
                <w:szCs w:val="16"/>
              </w:rPr>
            </w:pPr>
          </w:p>
          <w:p w:rsidR="001B2AE0" w:rsidRPr="00555102" w:rsidRDefault="001B2AE0" w:rsidP="00142336">
            <w:pPr>
              <w:keepNext/>
              <w:jc w:val="left"/>
              <w:rPr>
                <w:sz w:val="16"/>
                <w:szCs w:val="16"/>
              </w:rPr>
            </w:pPr>
          </w:p>
          <w:p w:rsidR="001B2AE0" w:rsidRPr="00555102" w:rsidRDefault="001B2AE0" w:rsidP="00142336">
            <w:pPr>
              <w:keepNext/>
              <w:jc w:val="left"/>
              <w:rPr>
                <w:sz w:val="16"/>
                <w:szCs w:val="16"/>
              </w:rPr>
            </w:pPr>
          </w:p>
          <w:p w:rsidR="001B2AE0" w:rsidRPr="00555102" w:rsidRDefault="001B2AE0" w:rsidP="00230D45">
            <w:pPr>
              <w:keepNext/>
              <w:jc w:val="left"/>
              <w:rPr>
                <w:sz w:val="16"/>
                <w:szCs w:val="16"/>
              </w:rPr>
            </w:pPr>
          </w:p>
          <w:p w:rsidR="001B2AE0" w:rsidRPr="00555102" w:rsidRDefault="001B2AE0" w:rsidP="00091C33">
            <w:pPr>
              <w:keepNext/>
              <w:jc w:val="left"/>
              <w:rPr>
                <w:sz w:val="16"/>
                <w:szCs w:val="16"/>
              </w:rPr>
            </w:pPr>
          </w:p>
          <w:p w:rsidR="001B2AE0" w:rsidRPr="00555102" w:rsidRDefault="001B2AE0" w:rsidP="002C5218">
            <w:pPr>
              <w:keepNext/>
              <w:jc w:val="left"/>
              <w:rPr>
                <w:sz w:val="16"/>
                <w:szCs w:val="16"/>
              </w:rPr>
            </w:pPr>
          </w:p>
        </w:tc>
        <w:tc>
          <w:tcPr>
            <w:tcW w:w="350" w:type="pct"/>
            <w:gridSpan w:val="2"/>
            <w:tcPrChange w:id="63" w:author="Author">
              <w:tcPr>
                <w:tcW w:w="333" w:type="pct"/>
              </w:tcPr>
            </w:tcPrChange>
          </w:tcPr>
          <w:p w:rsidR="001B2AE0" w:rsidRPr="00846837" w:rsidRDefault="001B2AE0" w:rsidP="00091C33">
            <w:pPr>
              <w:jc w:val="left"/>
              <w:rPr>
                <w:sz w:val="16"/>
                <w:szCs w:val="16"/>
              </w:rPr>
            </w:pPr>
            <w:r w:rsidRPr="00846837">
              <w:rPr>
                <w:sz w:val="16"/>
                <w:szCs w:val="16"/>
              </w:rPr>
              <w:t xml:space="preserve"> </w:t>
            </w:r>
          </w:p>
          <w:p w:rsidR="001B2AE0" w:rsidRPr="00B92CBF" w:rsidRDefault="001B2AE0" w:rsidP="00091C33">
            <w:pPr>
              <w:jc w:val="left"/>
              <w:rPr>
                <w:sz w:val="16"/>
                <w:szCs w:val="16"/>
                <w:lang w:val="en-US"/>
              </w:rPr>
            </w:pPr>
            <w:r w:rsidRPr="00B92CBF">
              <w:rPr>
                <w:sz w:val="16"/>
                <w:szCs w:val="16"/>
              </w:rPr>
              <w:t>0</w:t>
            </w:r>
          </w:p>
          <w:p w:rsidR="001B2AE0" w:rsidRPr="00B92CBF" w:rsidRDefault="001B2AE0" w:rsidP="00A2143B">
            <w:pPr>
              <w:jc w:val="left"/>
              <w:rPr>
                <w:sz w:val="16"/>
                <w:szCs w:val="16"/>
              </w:rPr>
            </w:pPr>
          </w:p>
        </w:tc>
        <w:tc>
          <w:tcPr>
            <w:tcW w:w="203" w:type="pct"/>
            <w:tcPrChange w:id="64" w:author="Author">
              <w:tcPr>
                <w:tcW w:w="193" w:type="pct"/>
                <w:gridSpan w:val="2"/>
              </w:tcPr>
            </w:tcPrChange>
          </w:tcPr>
          <w:p w:rsidR="001B2AE0" w:rsidRPr="00B92CBF" w:rsidRDefault="001B2AE0" w:rsidP="00091C33">
            <w:pPr>
              <w:keepNext/>
              <w:jc w:val="left"/>
              <w:rPr>
                <w:sz w:val="16"/>
                <w:szCs w:val="16"/>
              </w:rPr>
            </w:pPr>
          </w:p>
          <w:p w:rsidR="001B2AE0" w:rsidRPr="00B92CBF" w:rsidRDefault="001B2AE0" w:rsidP="00091C33">
            <w:pPr>
              <w:keepNext/>
              <w:jc w:val="left"/>
              <w:rPr>
                <w:sz w:val="16"/>
                <w:szCs w:val="16"/>
              </w:rPr>
            </w:pPr>
            <w:r w:rsidRPr="00B92CBF">
              <w:rPr>
                <w:sz w:val="16"/>
                <w:szCs w:val="16"/>
              </w:rPr>
              <w:t>0</w:t>
            </w:r>
          </w:p>
          <w:p w:rsidR="001B2AE0" w:rsidRPr="00B92CBF" w:rsidRDefault="001B2AE0" w:rsidP="00FA7DF3">
            <w:pPr>
              <w:keepNext/>
              <w:jc w:val="left"/>
              <w:rPr>
                <w:sz w:val="16"/>
                <w:szCs w:val="16"/>
              </w:rPr>
            </w:pPr>
          </w:p>
        </w:tc>
        <w:tc>
          <w:tcPr>
            <w:tcW w:w="76" w:type="pct"/>
            <w:gridSpan w:val="2"/>
            <w:tcPrChange w:id="65" w:author="Author">
              <w:tcPr>
                <w:tcW w:w="316" w:type="pct"/>
              </w:tcPr>
            </w:tcPrChange>
          </w:tcPr>
          <w:p w:rsidR="001B2AE0" w:rsidRPr="00B92CBF" w:rsidRDefault="001B2AE0" w:rsidP="00A2143B">
            <w:pPr>
              <w:jc w:val="left"/>
              <w:rPr>
                <w:sz w:val="16"/>
                <w:szCs w:val="16"/>
              </w:rPr>
            </w:pPr>
          </w:p>
          <w:p w:rsidR="001B2AE0" w:rsidRPr="00B92CBF" w:rsidRDefault="001B2AE0" w:rsidP="00A2143B">
            <w:pPr>
              <w:jc w:val="left"/>
              <w:rPr>
                <w:sz w:val="16"/>
                <w:szCs w:val="16"/>
              </w:rPr>
            </w:pPr>
            <w:r w:rsidRPr="00B92CBF">
              <w:rPr>
                <w:sz w:val="16"/>
                <w:szCs w:val="16"/>
              </w:rPr>
              <w:t>0%</w:t>
            </w: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6"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20"/>
          <w:trPrChange w:id="67" w:author="Author">
            <w:trPr>
              <w:wAfter w:w="2" w:type="pct"/>
              <w:trHeight w:val="420"/>
            </w:trPr>
          </w:trPrChange>
        </w:trPr>
        <w:tc>
          <w:tcPr>
            <w:tcW w:w="350" w:type="pct"/>
            <w:shd w:val="clear" w:color="auto" w:fill="auto"/>
            <w:vAlign w:val="center"/>
            <w:tcPrChange w:id="68" w:author="Author">
              <w:tcPr>
                <w:tcW w:w="333" w:type="pct"/>
                <w:gridSpan w:val="2"/>
                <w:shd w:val="clear" w:color="auto" w:fill="auto"/>
                <w:vAlign w:val="center"/>
              </w:tcPr>
            </w:tcPrChange>
          </w:tcPr>
          <w:p w:rsidR="001B2AE0" w:rsidRPr="00F20D1F" w:rsidRDefault="001B2AE0" w:rsidP="00D91128">
            <w:pPr>
              <w:jc w:val="left"/>
              <w:rPr>
                <w:i/>
                <w:iCs/>
                <w:sz w:val="16"/>
                <w:szCs w:val="16"/>
              </w:rPr>
            </w:pPr>
            <w:r w:rsidRPr="00590803">
              <w:rPr>
                <w:i/>
                <w:sz w:val="16"/>
              </w:rPr>
              <w:t>Приоритетна ос 2</w:t>
            </w:r>
          </w:p>
        </w:tc>
        <w:tc>
          <w:tcPr>
            <w:tcW w:w="265" w:type="pct"/>
            <w:shd w:val="clear" w:color="auto" w:fill="auto"/>
            <w:vAlign w:val="center"/>
            <w:tcPrChange w:id="69" w:author="Author">
              <w:tcPr>
                <w:tcW w:w="252" w:type="pct"/>
                <w:gridSpan w:val="2"/>
                <w:shd w:val="clear" w:color="auto" w:fill="auto"/>
                <w:vAlign w:val="center"/>
              </w:tcPr>
            </w:tcPrChange>
          </w:tcPr>
          <w:p w:rsidR="001B2AE0" w:rsidRPr="00F20D1F" w:rsidRDefault="001B2AE0" w:rsidP="00D91128">
            <w:pPr>
              <w:jc w:val="left"/>
              <w:rPr>
                <w:sz w:val="16"/>
                <w:szCs w:val="16"/>
              </w:rPr>
            </w:pPr>
            <w:r w:rsidRPr="00F20D1F">
              <w:rPr>
                <w:sz w:val="16"/>
              </w:rPr>
              <w:t>Кохезионен фонд</w:t>
            </w:r>
          </w:p>
        </w:tc>
        <w:tc>
          <w:tcPr>
            <w:tcW w:w="326" w:type="pct"/>
            <w:shd w:val="clear" w:color="auto" w:fill="auto"/>
            <w:vAlign w:val="center"/>
            <w:tcPrChange w:id="70" w:author="Author">
              <w:tcPr>
                <w:tcW w:w="310" w:type="pct"/>
                <w:gridSpan w:val="2"/>
                <w:shd w:val="clear" w:color="auto" w:fill="auto"/>
                <w:vAlign w:val="center"/>
              </w:tcPr>
            </w:tcPrChange>
          </w:tcPr>
          <w:p w:rsidR="001B2AE0" w:rsidRPr="00F20D1F" w:rsidRDefault="001B2AE0" w:rsidP="00D91128">
            <w:pPr>
              <w:jc w:val="left"/>
              <w:rPr>
                <w:sz w:val="16"/>
                <w:szCs w:val="16"/>
              </w:rPr>
            </w:pPr>
            <w:r w:rsidRPr="00F20D1F">
              <w:rPr>
                <w:sz w:val="16"/>
              </w:rPr>
              <w:t>не се прилага</w:t>
            </w:r>
          </w:p>
        </w:tc>
        <w:tc>
          <w:tcPr>
            <w:tcW w:w="226" w:type="pct"/>
            <w:shd w:val="clear" w:color="auto" w:fill="auto"/>
            <w:vAlign w:val="center"/>
            <w:tcPrChange w:id="71" w:author="Author">
              <w:tcPr>
                <w:tcW w:w="215" w:type="pct"/>
                <w:gridSpan w:val="2"/>
                <w:shd w:val="clear" w:color="auto" w:fill="auto"/>
                <w:vAlign w:val="center"/>
              </w:tcPr>
            </w:tcPrChange>
          </w:tcPr>
          <w:p w:rsidR="001B2AE0" w:rsidRPr="00F20D1F" w:rsidRDefault="001B2AE0" w:rsidP="00D91128">
            <w:pPr>
              <w:jc w:val="left"/>
              <w:rPr>
                <w:sz w:val="16"/>
                <w:szCs w:val="16"/>
              </w:rPr>
            </w:pPr>
            <w:r>
              <w:rPr>
                <w:sz w:val="16"/>
                <w:szCs w:val="16"/>
              </w:rPr>
              <w:t>публично</w:t>
            </w:r>
          </w:p>
        </w:tc>
        <w:tc>
          <w:tcPr>
            <w:tcW w:w="396" w:type="pct"/>
            <w:tcPrChange w:id="72" w:author="Author">
              <w:tcPr>
                <w:tcW w:w="377" w:type="pct"/>
                <w:gridSpan w:val="2"/>
              </w:tcPr>
            </w:tcPrChange>
          </w:tcPr>
          <w:p w:rsidR="001B2AE0" w:rsidRPr="00555102" w:rsidDel="00E31722" w:rsidRDefault="001B2AE0" w:rsidP="00D91128">
            <w:pPr>
              <w:keepNext/>
              <w:jc w:val="left"/>
              <w:rPr>
                <w:sz w:val="16"/>
                <w:szCs w:val="16"/>
              </w:rPr>
            </w:pPr>
            <w:r w:rsidRPr="00555102">
              <w:rPr>
                <w:sz w:val="16"/>
                <w:szCs w:val="16"/>
              </w:rPr>
              <w:t xml:space="preserve"> </w:t>
            </w:r>
          </w:p>
          <w:p w:rsidR="001B2AE0" w:rsidRPr="00555102" w:rsidRDefault="001B2AE0" w:rsidP="00BE15D6">
            <w:pPr>
              <w:keepNext/>
              <w:jc w:val="left"/>
              <w:rPr>
                <w:bCs/>
                <w:sz w:val="16"/>
                <w:szCs w:val="16"/>
              </w:rPr>
            </w:pPr>
            <w:r w:rsidRPr="00846837">
              <w:rPr>
                <w:bCs/>
                <w:sz w:val="16"/>
                <w:szCs w:val="16"/>
              </w:rPr>
              <w:t>461 289 311,00</w:t>
            </w:r>
          </w:p>
          <w:p w:rsidR="001B2AE0" w:rsidRPr="00555102" w:rsidDel="00E31722" w:rsidRDefault="001B2AE0" w:rsidP="00D91128">
            <w:pPr>
              <w:keepNext/>
              <w:jc w:val="left"/>
              <w:rPr>
                <w:sz w:val="16"/>
                <w:szCs w:val="16"/>
              </w:rPr>
            </w:pPr>
          </w:p>
          <w:p w:rsidR="001B2AE0" w:rsidRPr="00846837" w:rsidRDefault="001B2AE0" w:rsidP="003F389E">
            <w:pPr>
              <w:keepNext/>
              <w:jc w:val="left"/>
              <w:rPr>
                <w:bCs/>
                <w:sz w:val="16"/>
                <w:szCs w:val="16"/>
              </w:rPr>
            </w:pPr>
          </w:p>
          <w:p w:rsidR="001B2AE0" w:rsidRPr="00555102" w:rsidRDefault="001B2AE0" w:rsidP="00E31722">
            <w:pPr>
              <w:keepNext/>
              <w:jc w:val="left"/>
              <w:rPr>
                <w:bCs/>
                <w:sz w:val="16"/>
                <w:szCs w:val="16"/>
              </w:rPr>
            </w:pPr>
          </w:p>
          <w:p w:rsidR="001B2AE0" w:rsidRPr="00555102" w:rsidRDefault="001B2AE0" w:rsidP="00D91128">
            <w:pPr>
              <w:keepNext/>
              <w:jc w:val="left"/>
              <w:rPr>
                <w:sz w:val="16"/>
                <w:szCs w:val="16"/>
              </w:rPr>
            </w:pPr>
          </w:p>
          <w:p w:rsidR="001B2AE0" w:rsidRPr="00846837" w:rsidRDefault="001B2AE0" w:rsidP="00D91128">
            <w:pPr>
              <w:keepNext/>
              <w:jc w:val="left"/>
              <w:rPr>
                <w:sz w:val="16"/>
                <w:szCs w:val="16"/>
              </w:rPr>
            </w:pPr>
          </w:p>
          <w:p w:rsidR="001B2AE0" w:rsidRPr="00B92CBF" w:rsidRDefault="001B2AE0" w:rsidP="00D91128">
            <w:pPr>
              <w:jc w:val="left"/>
              <w:rPr>
                <w:sz w:val="16"/>
                <w:szCs w:val="16"/>
              </w:rPr>
            </w:pPr>
          </w:p>
        </w:tc>
        <w:tc>
          <w:tcPr>
            <w:tcW w:w="374" w:type="pct"/>
            <w:tcPrChange w:id="73" w:author="Author">
              <w:tcPr>
                <w:tcW w:w="356" w:type="pct"/>
                <w:gridSpan w:val="2"/>
              </w:tcPr>
            </w:tcPrChange>
          </w:tcPr>
          <w:p w:rsidR="001B2AE0" w:rsidRPr="00846837" w:rsidRDefault="001B2AE0" w:rsidP="007E034B">
            <w:pPr>
              <w:keepNext/>
              <w:jc w:val="left"/>
              <w:rPr>
                <w:sz w:val="16"/>
                <w:szCs w:val="16"/>
              </w:rPr>
            </w:pPr>
            <w:r w:rsidRPr="00846837">
              <w:rPr>
                <w:sz w:val="16"/>
                <w:szCs w:val="16"/>
              </w:rPr>
              <w:t>81 403 997,00</w:t>
            </w:r>
          </w:p>
          <w:p w:rsidR="001B2AE0" w:rsidRPr="00846837" w:rsidRDefault="001B2AE0" w:rsidP="00FF54CF">
            <w:pPr>
              <w:keepNext/>
              <w:jc w:val="left"/>
              <w:rPr>
                <w:sz w:val="16"/>
                <w:szCs w:val="16"/>
              </w:rPr>
            </w:pPr>
          </w:p>
          <w:p w:rsidR="001B2AE0" w:rsidRPr="00846837" w:rsidRDefault="001B2AE0" w:rsidP="00FF54CF">
            <w:pPr>
              <w:keepNext/>
              <w:jc w:val="left"/>
              <w:rPr>
                <w:sz w:val="16"/>
                <w:szCs w:val="16"/>
              </w:rPr>
            </w:pPr>
          </w:p>
          <w:p w:rsidR="001B2AE0" w:rsidRPr="00555102" w:rsidRDefault="001B2AE0" w:rsidP="00BB1C07">
            <w:pPr>
              <w:keepNext/>
              <w:jc w:val="left"/>
              <w:rPr>
                <w:sz w:val="16"/>
                <w:szCs w:val="16"/>
              </w:rPr>
            </w:pPr>
          </w:p>
          <w:p w:rsidR="001B2AE0" w:rsidRPr="00846837" w:rsidRDefault="001B2AE0" w:rsidP="00D91128">
            <w:pPr>
              <w:keepNext/>
              <w:ind w:right="-181" w:hanging="33"/>
              <w:jc w:val="left"/>
              <w:rPr>
                <w:sz w:val="16"/>
                <w:szCs w:val="16"/>
              </w:rPr>
            </w:pPr>
          </w:p>
        </w:tc>
        <w:tc>
          <w:tcPr>
            <w:tcW w:w="360" w:type="pct"/>
            <w:tcPrChange w:id="74" w:author="Author">
              <w:tcPr>
                <w:tcW w:w="342" w:type="pct"/>
              </w:tcPr>
            </w:tcPrChange>
          </w:tcPr>
          <w:p w:rsidR="001B2AE0" w:rsidRPr="00B92CBF" w:rsidRDefault="001B2AE0" w:rsidP="00D91128">
            <w:pPr>
              <w:keepNext/>
              <w:jc w:val="left"/>
              <w:rPr>
                <w:sz w:val="16"/>
                <w:szCs w:val="16"/>
              </w:rPr>
            </w:pPr>
          </w:p>
          <w:p w:rsidR="001B2AE0" w:rsidRPr="00846837" w:rsidRDefault="001B2AE0" w:rsidP="00DE256E">
            <w:pPr>
              <w:keepNext/>
              <w:ind w:right="-141"/>
              <w:jc w:val="left"/>
              <w:rPr>
                <w:sz w:val="16"/>
                <w:szCs w:val="16"/>
              </w:rPr>
            </w:pPr>
            <w:r w:rsidRPr="00846837">
              <w:rPr>
                <w:sz w:val="16"/>
                <w:szCs w:val="16"/>
              </w:rPr>
              <w:t>81 403 997,00</w:t>
            </w:r>
          </w:p>
          <w:p w:rsidR="001B2AE0" w:rsidRPr="00846837" w:rsidRDefault="001B2AE0" w:rsidP="00EE6D1C">
            <w:pPr>
              <w:keepNext/>
              <w:ind w:right="-141"/>
              <w:jc w:val="left"/>
              <w:rPr>
                <w:sz w:val="16"/>
                <w:szCs w:val="16"/>
              </w:rPr>
            </w:pPr>
          </w:p>
          <w:p w:rsidR="001B2AE0" w:rsidRPr="00555102" w:rsidRDefault="001B2AE0" w:rsidP="00EE6D1C">
            <w:pPr>
              <w:keepNext/>
              <w:ind w:right="-141"/>
              <w:jc w:val="left"/>
              <w:rPr>
                <w:sz w:val="16"/>
                <w:szCs w:val="16"/>
              </w:rPr>
            </w:pPr>
          </w:p>
          <w:p w:rsidR="001B2AE0" w:rsidRPr="00555102" w:rsidRDefault="001B2AE0" w:rsidP="00BB1C07">
            <w:pPr>
              <w:keepNext/>
              <w:ind w:right="-141"/>
              <w:jc w:val="left"/>
              <w:rPr>
                <w:sz w:val="16"/>
                <w:szCs w:val="16"/>
              </w:rPr>
            </w:pPr>
          </w:p>
          <w:p w:rsidR="001B2AE0" w:rsidRPr="00846837" w:rsidRDefault="001B2AE0" w:rsidP="00CC70F9">
            <w:pPr>
              <w:keepNext/>
              <w:ind w:right="-141"/>
              <w:jc w:val="left"/>
              <w:rPr>
                <w:sz w:val="16"/>
                <w:szCs w:val="16"/>
              </w:rPr>
            </w:pPr>
          </w:p>
        </w:tc>
        <w:tc>
          <w:tcPr>
            <w:tcW w:w="203" w:type="pct"/>
            <w:shd w:val="clear" w:color="auto" w:fill="auto"/>
            <w:tcPrChange w:id="75" w:author="Author">
              <w:tcPr>
                <w:tcW w:w="193" w:type="pct"/>
                <w:gridSpan w:val="2"/>
                <w:shd w:val="clear" w:color="auto" w:fill="auto"/>
              </w:tcPr>
            </w:tcPrChange>
          </w:tcPr>
          <w:p w:rsidR="001B2AE0" w:rsidRPr="00B92CBF" w:rsidRDefault="001B2AE0" w:rsidP="00D91128">
            <w:pPr>
              <w:jc w:val="left"/>
              <w:rPr>
                <w:sz w:val="16"/>
                <w:szCs w:val="16"/>
              </w:rPr>
            </w:pPr>
            <w:r w:rsidRPr="00846837">
              <w:rPr>
                <w:sz w:val="16"/>
                <w:szCs w:val="16"/>
              </w:rPr>
              <w:t> 0</w:t>
            </w:r>
          </w:p>
        </w:tc>
        <w:tc>
          <w:tcPr>
            <w:tcW w:w="387" w:type="pct"/>
            <w:gridSpan w:val="2"/>
            <w:shd w:val="clear" w:color="auto" w:fill="auto"/>
            <w:tcPrChange w:id="76" w:author="Author">
              <w:tcPr>
                <w:tcW w:w="368" w:type="pct"/>
                <w:gridSpan w:val="2"/>
                <w:shd w:val="clear" w:color="auto" w:fill="auto"/>
              </w:tcPr>
            </w:tcPrChange>
          </w:tcPr>
          <w:p w:rsidR="001B2AE0" w:rsidRPr="00B92CBF" w:rsidRDefault="001B2AE0" w:rsidP="00BB1C07">
            <w:pPr>
              <w:keepNext/>
              <w:jc w:val="left"/>
              <w:rPr>
                <w:sz w:val="16"/>
                <w:szCs w:val="16"/>
              </w:rPr>
            </w:pPr>
          </w:p>
          <w:p w:rsidR="001B2AE0" w:rsidRPr="00846837" w:rsidRDefault="001B2AE0" w:rsidP="00DA392F">
            <w:pPr>
              <w:keepNext/>
              <w:jc w:val="left"/>
              <w:rPr>
                <w:sz w:val="16"/>
                <w:szCs w:val="16"/>
              </w:rPr>
            </w:pPr>
            <w:r w:rsidRPr="00846837">
              <w:rPr>
                <w:sz w:val="16"/>
                <w:szCs w:val="16"/>
              </w:rPr>
              <w:t>542 693 308,00</w:t>
            </w:r>
          </w:p>
          <w:p w:rsidR="001B2AE0" w:rsidRPr="00846837" w:rsidRDefault="001B2AE0" w:rsidP="00905C4B">
            <w:pPr>
              <w:keepNext/>
              <w:jc w:val="left"/>
              <w:rPr>
                <w:sz w:val="16"/>
                <w:szCs w:val="16"/>
              </w:rPr>
            </w:pPr>
          </w:p>
          <w:p w:rsidR="001B2AE0" w:rsidRPr="00555102" w:rsidRDefault="001B2AE0" w:rsidP="00905C4B">
            <w:pPr>
              <w:keepNext/>
              <w:jc w:val="left"/>
              <w:rPr>
                <w:sz w:val="16"/>
                <w:szCs w:val="16"/>
              </w:rPr>
            </w:pPr>
          </w:p>
          <w:p w:rsidR="001B2AE0" w:rsidRPr="00555102" w:rsidRDefault="001B2AE0" w:rsidP="00BB1C07">
            <w:pPr>
              <w:keepNext/>
              <w:jc w:val="left"/>
              <w:rPr>
                <w:sz w:val="16"/>
                <w:szCs w:val="16"/>
              </w:rPr>
            </w:pPr>
          </w:p>
          <w:p w:rsidR="001B2AE0" w:rsidRPr="00846837" w:rsidRDefault="001B2AE0" w:rsidP="00D91128">
            <w:pPr>
              <w:keepNext/>
              <w:jc w:val="left"/>
              <w:rPr>
                <w:sz w:val="16"/>
                <w:szCs w:val="16"/>
              </w:rPr>
            </w:pPr>
          </w:p>
          <w:p w:rsidR="001B2AE0" w:rsidRPr="00B92CBF" w:rsidRDefault="001B2AE0" w:rsidP="00D91128">
            <w:pPr>
              <w:keepNext/>
              <w:jc w:val="left"/>
              <w:rPr>
                <w:sz w:val="16"/>
                <w:szCs w:val="16"/>
              </w:rPr>
            </w:pPr>
          </w:p>
        </w:tc>
        <w:tc>
          <w:tcPr>
            <w:tcW w:w="181" w:type="pct"/>
            <w:shd w:val="clear" w:color="auto" w:fill="auto"/>
            <w:tcPrChange w:id="77" w:author="Author">
              <w:tcPr>
                <w:tcW w:w="172" w:type="pct"/>
                <w:gridSpan w:val="2"/>
                <w:shd w:val="clear" w:color="auto" w:fill="auto"/>
              </w:tcPr>
            </w:tcPrChange>
          </w:tcPr>
          <w:p w:rsidR="001B2AE0" w:rsidRPr="00555102" w:rsidRDefault="001B2AE0" w:rsidP="00300E56">
            <w:pPr>
              <w:keepNext/>
              <w:jc w:val="left"/>
              <w:rPr>
                <w:sz w:val="16"/>
                <w:szCs w:val="16"/>
              </w:rPr>
            </w:pPr>
            <w:r w:rsidRPr="00846837">
              <w:rPr>
                <w:sz w:val="16"/>
                <w:szCs w:val="16"/>
              </w:rPr>
              <w:t>84,9999998526</w:t>
            </w:r>
          </w:p>
          <w:p w:rsidR="001B2AE0" w:rsidRPr="00555102" w:rsidRDefault="001B2AE0" w:rsidP="00BF56E8">
            <w:pPr>
              <w:keepNext/>
              <w:jc w:val="left"/>
              <w:rPr>
                <w:sz w:val="16"/>
                <w:szCs w:val="16"/>
              </w:rPr>
            </w:pPr>
          </w:p>
          <w:p w:rsidR="001B2AE0" w:rsidRPr="00555102" w:rsidRDefault="001B2AE0" w:rsidP="00BF56E8">
            <w:pPr>
              <w:keepNext/>
              <w:jc w:val="left"/>
              <w:rPr>
                <w:sz w:val="16"/>
                <w:szCs w:val="16"/>
              </w:rPr>
            </w:pPr>
          </w:p>
          <w:p w:rsidR="001B2AE0" w:rsidRPr="00846837" w:rsidRDefault="001B2AE0" w:rsidP="00D91128">
            <w:pPr>
              <w:keepNext/>
              <w:jc w:val="left"/>
              <w:rPr>
                <w:sz w:val="16"/>
                <w:szCs w:val="16"/>
              </w:rPr>
            </w:pPr>
            <w:r w:rsidRPr="00846837">
              <w:rPr>
                <w:sz w:val="16"/>
                <w:szCs w:val="16"/>
                <w:lang w:val="en-US"/>
              </w:rPr>
              <w:t xml:space="preserve"> </w:t>
            </w:r>
            <w:r w:rsidRPr="00846837">
              <w:rPr>
                <w:sz w:val="16"/>
                <w:szCs w:val="16"/>
              </w:rPr>
              <w:t>%</w:t>
            </w:r>
          </w:p>
          <w:p w:rsidR="001B2AE0" w:rsidRPr="00846837" w:rsidRDefault="001B2AE0" w:rsidP="00D91128">
            <w:pPr>
              <w:keepNext/>
              <w:jc w:val="left"/>
              <w:rPr>
                <w:sz w:val="16"/>
                <w:szCs w:val="16"/>
              </w:rPr>
            </w:pPr>
          </w:p>
        </w:tc>
        <w:tc>
          <w:tcPr>
            <w:tcW w:w="226" w:type="pct"/>
            <w:tcPrChange w:id="78" w:author="Author">
              <w:tcPr>
                <w:tcW w:w="215" w:type="pct"/>
                <w:gridSpan w:val="2"/>
              </w:tcPr>
            </w:tcPrChange>
          </w:tcPr>
          <w:p w:rsidR="001B2AE0" w:rsidRPr="00B92CBF" w:rsidRDefault="00143EF8" w:rsidP="00D91128">
            <w:pPr>
              <w:jc w:val="left"/>
              <w:rPr>
                <w:sz w:val="16"/>
                <w:szCs w:val="16"/>
              </w:rPr>
            </w:pPr>
            <w:ins w:id="79" w:author="Author">
              <w:r w:rsidRPr="00143EF8">
                <w:rPr>
                  <w:sz w:val="16"/>
                  <w:szCs w:val="16"/>
                </w:rPr>
                <w:fldChar w:fldCharType="begin">
                  <w:ffData>
                    <w:name w:val=""/>
                    <w:enabled/>
                    <w:calcOnExit w:val="0"/>
                    <w:checkBox>
                      <w:sizeAuto/>
                      <w:default w:val="0"/>
                    </w:checkBox>
                  </w:ffData>
                </w:fldChar>
              </w:r>
              <w:r w:rsidRPr="00143EF8">
                <w:rPr>
                  <w:sz w:val="16"/>
                  <w:szCs w:val="16"/>
                </w:rPr>
                <w:instrText xml:space="preserve"> FORMCHECKBOX </w:instrText>
              </w:r>
              <w:r w:rsidR="004A63C0">
                <w:rPr>
                  <w:sz w:val="16"/>
                  <w:szCs w:val="16"/>
                </w:rPr>
              </w:r>
              <w:r w:rsidR="004A63C0">
                <w:rPr>
                  <w:sz w:val="16"/>
                  <w:szCs w:val="16"/>
                </w:rPr>
                <w:fldChar w:fldCharType="separate"/>
              </w:r>
              <w:r w:rsidRPr="00143EF8">
                <w:rPr>
                  <w:sz w:val="16"/>
                  <w:szCs w:val="16"/>
                </w:rPr>
                <w:fldChar w:fldCharType="end"/>
              </w:r>
            </w:ins>
          </w:p>
        </w:tc>
        <w:tc>
          <w:tcPr>
            <w:tcW w:w="181" w:type="pct"/>
            <w:shd w:val="clear" w:color="auto" w:fill="auto"/>
            <w:tcPrChange w:id="80" w:author="Author">
              <w:tcPr>
                <w:tcW w:w="323" w:type="pct"/>
                <w:gridSpan w:val="2"/>
                <w:shd w:val="clear" w:color="auto" w:fill="auto"/>
              </w:tcPr>
            </w:tcPrChange>
          </w:tcPr>
          <w:p w:rsidR="001B2AE0" w:rsidRPr="00B92CBF" w:rsidRDefault="001B2AE0" w:rsidP="00D91128">
            <w:pPr>
              <w:jc w:val="left"/>
              <w:rPr>
                <w:sz w:val="16"/>
                <w:szCs w:val="16"/>
              </w:rPr>
            </w:pPr>
            <w:r w:rsidRPr="00B92CBF">
              <w:rPr>
                <w:sz w:val="16"/>
                <w:szCs w:val="16"/>
              </w:rPr>
              <w:t> </w:t>
            </w:r>
          </w:p>
        </w:tc>
        <w:tc>
          <w:tcPr>
            <w:tcW w:w="363" w:type="pct"/>
            <w:tcPrChange w:id="81" w:author="Author">
              <w:tcPr>
                <w:tcW w:w="377" w:type="pct"/>
                <w:gridSpan w:val="2"/>
              </w:tcPr>
            </w:tcPrChange>
          </w:tcPr>
          <w:p w:rsidR="001B2AE0" w:rsidRPr="00846837" w:rsidRDefault="001B2AE0" w:rsidP="008E2E21">
            <w:pPr>
              <w:jc w:val="left"/>
              <w:rPr>
                <w:sz w:val="16"/>
                <w:szCs w:val="16"/>
              </w:rPr>
            </w:pPr>
            <w:r w:rsidRPr="00C732DA">
              <w:rPr>
                <w:sz w:val="16"/>
                <w:szCs w:val="16"/>
              </w:rPr>
              <w:t>411 672 787,00</w:t>
            </w:r>
          </w:p>
          <w:p w:rsidR="001B2AE0" w:rsidRPr="00846837" w:rsidRDefault="001B2AE0" w:rsidP="005441E0">
            <w:pPr>
              <w:jc w:val="left"/>
              <w:rPr>
                <w:sz w:val="16"/>
                <w:szCs w:val="16"/>
              </w:rPr>
            </w:pPr>
          </w:p>
          <w:p w:rsidR="001B2AE0" w:rsidRPr="00846837" w:rsidRDefault="001B2AE0" w:rsidP="005441E0">
            <w:pPr>
              <w:jc w:val="left"/>
              <w:rPr>
                <w:sz w:val="16"/>
                <w:szCs w:val="16"/>
              </w:rPr>
            </w:pPr>
          </w:p>
          <w:p w:rsidR="001B2AE0" w:rsidRPr="00555102" w:rsidRDefault="001B2AE0" w:rsidP="00176AC2">
            <w:pPr>
              <w:jc w:val="left"/>
              <w:rPr>
                <w:sz w:val="16"/>
                <w:szCs w:val="16"/>
              </w:rPr>
            </w:pPr>
          </w:p>
          <w:p w:rsidR="001B2AE0" w:rsidRPr="00555102" w:rsidRDefault="001B2AE0" w:rsidP="00D91128">
            <w:pPr>
              <w:jc w:val="left"/>
              <w:rPr>
                <w:sz w:val="16"/>
                <w:szCs w:val="16"/>
              </w:rPr>
            </w:pPr>
          </w:p>
          <w:p w:rsidR="001B2AE0" w:rsidRPr="00846837" w:rsidRDefault="001B2AE0" w:rsidP="00D91128">
            <w:pPr>
              <w:jc w:val="left"/>
              <w:rPr>
                <w:sz w:val="16"/>
                <w:szCs w:val="16"/>
              </w:rPr>
            </w:pPr>
          </w:p>
        </w:tc>
        <w:tc>
          <w:tcPr>
            <w:tcW w:w="533" w:type="pct"/>
            <w:tcPrChange w:id="82" w:author="Author">
              <w:tcPr>
                <w:tcW w:w="323" w:type="pct"/>
                <w:gridSpan w:val="2"/>
              </w:tcPr>
            </w:tcPrChange>
          </w:tcPr>
          <w:p w:rsidR="001B2AE0" w:rsidRPr="00846837" w:rsidRDefault="001B2AE0" w:rsidP="00AE5754">
            <w:pPr>
              <w:keepNext/>
              <w:jc w:val="left"/>
              <w:rPr>
                <w:sz w:val="16"/>
                <w:szCs w:val="16"/>
              </w:rPr>
            </w:pPr>
            <w:r w:rsidRPr="00C732DA">
              <w:rPr>
                <w:sz w:val="16"/>
                <w:szCs w:val="16"/>
              </w:rPr>
              <w:t>72 648 139,00</w:t>
            </w:r>
          </w:p>
          <w:p w:rsidR="001B2AE0" w:rsidRPr="00846837" w:rsidRDefault="001B2AE0" w:rsidP="006711A5">
            <w:pPr>
              <w:keepNext/>
              <w:jc w:val="left"/>
              <w:rPr>
                <w:sz w:val="16"/>
                <w:szCs w:val="16"/>
              </w:rPr>
            </w:pPr>
          </w:p>
          <w:p w:rsidR="001B2AE0" w:rsidRPr="00846837" w:rsidRDefault="001B2AE0" w:rsidP="006711A5">
            <w:pPr>
              <w:keepNext/>
              <w:jc w:val="left"/>
              <w:rPr>
                <w:sz w:val="16"/>
                <w:szCs w:val="16"/>
              </w:rPr>
            </w:pPr>
          </w:p>
          <w:p w:rsidR="001B2AE0" w:rsidRPr="00555102" w:rsidRDefault="001B2AE0" w:rsidP="00F0148D">
            <w:pPr>
              <w:keepNext/>
              <w:jc w:val="left"/>
              <w:rPr>
                <w:sz w:val="16"/>
                <w:szCs w:val="16"/>
              </w:rPr>
            </w:pPr>
          </w:p>
          <w:p w:rsidR="001B2AE0" w:rsidRPr="00846837" w:rsidRDefault="001B2AE0" w:rsidP="00D91128">
            <w:pPr>
              <w:keepNext/>
              <w:jc w:val="left"/>
              <w:rPr>
                <w:sz w:val="16"/>
                <w:szCs w:val="16"/>
              </w:rPr>
            </w:pPr>
          </w:p>
          <w:p w:rsidR="001B2AE0" w:rsidRPr="00846837" w:rsidRDefault="001B2AE0" w:rsidP="00196576">
            <w:pPr>
              <w:keepNext/>
              <w:jc w:val="left"/>
              <w:rPr>
                <w:sz w:val="16"/>
                <w:szCs w:val="16"/>
              </w:rPr>
            </w:pPr>
          </w:p>
        </w:tc>
        <w:tc>
          <w:tcPr>
            <w:tcW w:w="350" w:type="pct"/>
            <w:gridSpan w:val="2"/>
            <w:tcPrChange w:id="83" w:author="Author">
              <w:tcPr>
                <w:tcW w:w="333" w:type="pct"/>
              </w:tcPr>
            </w:tcPrChange>
          </w:tcPr>
          <w:p w:rsidR="001B2AE0" w:rsidRPr="00B92CBF" w:rsidRDefault="001B2AE0" w:rsidP="00D91128">
            <w:pPr>
              <w:jc w:val="left"/>
              <w:rPr>
                <w:sz w:val="16"/>
                <w:szCs w:val="16"/>
              </w:rPr>
            </w:pPr>
            <w:r w:rsidRPr="00B92CBF">
              <w:rPr>
                <w:sz w:val="16"/>
                <w:szCs w:val="16"/>
                <w:lang w:val="en-US"/>
              </w:rPr>
              <w:t xml:space="preserve">68 681 236.00 </w:t>
            </w:r>
          </w:p>
          <w:p w:rsidR="001B2AE0" w:rsidRPr="00B92CBF" w:rsidRDefault="001B2AE0" w:rsidP="00D91128">
            <w:pPr>
              <w:rPr>
                <w:sz w:val="16"/>
                <w:szCs w:val="16"/>
              </w:rPr>
            </w:pPr>
          </w:p>
        </w:tc>
        <w:tc>
          <w:tcPr>
            <w:tcW w:w="203" w:type="pct"/>
            <w:tcPrChange w:id="84" w:author="Author">
              <w:tcPr>
                <w:tcW w:w="193" w:type="pct"/>
                <w:gridSpan w:val="2"/>
              </w:tcPr>
            </w:tcPrChange>
          </w:tcPr>
          <w:p w:rsidR="001B2AE0" w:rsidRPr="00B92CBF" w:rsidRDefault="001B2AE0" w:rsidP="00D91128">
            <w:pPr>
              <w:keepNext/>
              <w:jc w:val="left"/>
              <w:rPr>
                <w:sz w:val="16"/>
                <w:szCs w:val="16"/>
              </w:rPr>
            </w:pPr>
            <w:r w:rsidRPr="00B92CBF">
              <w:rPr>
                <w:sz w:val="16"/>
                <w:szCs w:val="16"/>
                <w:lang w:val="en-US"/>
              </w:rPr>
              <w:t xml:space="preserve">12 120 218.00 </w:t>
            </w:r>
          </w:p>
        </w:tc>
        <w:tc>
          <w:tcPr>
            <w:tcW w:w="76" w:type="pct"/>
            <w:gridSpan w:val="2"/>
            <w:tcPrChange w:id="85" w:author="Author">
              <w:tcPr>
                <w:tcW w:w="316" w:type="pct"/>
              </w:tcPr>
            </w:tcPrChange>
          </w:tcPr>
          <w:p w:rsidR="001B2AE0" w:rsidRPr="00846837" w:rsidRDefault="001B2AE0" w:rsidP="0020199F">
            <w:pPr>
              <w:jc w:val="left"/>
              <w:rPr>
                <w:sz w:val="16"/>
                <w:szCs w:val="16"/>
              </w:rPr>
            </w:pPr>
          </w:p>
          <w:p w:rsidR="001B2AE0" w:rsidRPr="00846837" w:rsidRDefault="001B2AE0" w:rsidP="0020199F">
            <w:pPr>
              <w:jc w:val="left"/>
              <w:rPr>
                <w:sz w:val="16"/>
                <w:szCs w:val="16"/>
                <w:lang w:val="en-US"/>
              </w:rPr>
            </w:pPr>
            <w:r w:rsidRPr="00846837">
              <w:rPr>
                <w:sz w:val="16"/>
                <w:szCs w:val="16"/>
                <w:lang w:val="en-US"/>
              </w:rPr>
              <w:t>14.30</w:t>
            </w:r>
          </w:p>
          <w:p w:rsidR="001B2AE0" w:rsidRPr="00846837" w:rsidRDefault="001B2AE0" w:rsidP="0020199F">
            <w:pPr>
              <w:jc w:val="left"/>
              <w:rPr>
                <w:sz w:val="16"/>
                <w:szCs w:val="16"/>
                <w:lang w:val="en-US"/>
              </w:rPr>
            </w:pPr>
          </w:p>
          <w:p w:rsidR="001B2AE0" w:rsidRPr="00555102" w:rsidRDefault="001B2AE0" w:rsidP="0020199F">
            <w:pPr>
              <w:jc w:val="left"/>
              <w:rPr>
                <w:sz w:val="16"/>
                <w:szCs w:val="16"/>
                <w:lang w:val="en-US"/>
              </w:rPr>
            </w:pPr>
          </w:p>
          <w:p w:rsidR="001B2AE0" w:rsidRPr="00846837" w:rsidRDefault="001B2AE0" w:rsidP="00D91128">
            <w:pPr>
              <w:jc w:val="left"/>
              <w:rPr>
                <w:sz w:val="16"/>
                <w:szCs w:val="16"/>
                <w:lang w:val="en-US"/>
              </w:rPr>
            </w:pPr>
            <w:r w:rsidRPr="00555102">
              <w:rPr>
                <w:sz w:val="16"/>
                <w:szCs w:val="16"/>
              </w:rPr>
              <w:t xml:space="preserve">  </w:t>
            </w:r>
            <w:r w:rsidRPr="00846837">
              <w:rPr>
                <w:sz w:val="16"/>
                <w:szCs w:val="16"/>
                <w:lang w:val="en-US"/>
              </w:rPr>
              <w:t xml:space="preserve"> %</w:t>
            </w: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86"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20"/>
          <w:trPrChange w:id="87" w:author="Author">
            <w:trPr>
              <w:wAfter w:w="2" w:type="pct"/>
              <w:trHeight w:val="420"/>
            </w:trPr>
          </w:trPrChange>
        </w:trPr>
        <w:tc>
          <w:tcPr>
            <w:tcW w:w="350" w:type="pct"/>
            <w:shd w:val="clear" w:color="auto" w:fill="auto"/>
            <w:vAlign w:val="center"/>
            <w:tcPrChange w:id="88" w:author="Author">
              <w:tcPr>
                <w:tcW w:w="333" w:type="pct"/>
                <w:gridSpan w:val="2"/>
                <w:shd w:val="clear" w:color="auto" w:fill="auto"/>
                <w:vAlign w:val="center"/>
              </w:tcPr>
            </w:tcPrChange>
          </w:tcPr>
          <w:p w:rsidR="001B2AE0" w:rsidRPr="00F20D1F" w:rsidRDefault="001B2AE0" w:rsidP="00D91128">
            <w:pPr>
              <w:jc w:val="left"/>
              <w:rPr>
                <w:i/>
                <w:iCs/>
                <w:sz w:val="16"/>
                <w:szCs w:val="16"/>
              </w:rPr>
            </w:pPr>
            <w:r w:rsidRPr="00F20D1F">
              <w:rPr>
                <w:i/>
                <w:sz w:val="16"/>
              </w:rPr>
              <w:lastRenderedPageBreak/>
              <w:t>Приоритетна ос 3</w:t>
            </w:r>
          </w:p>
        </w:tc>
        <w:tc>
          <w:tcPr>
            <w:tcW w:w="265" w:type="pct"/>
            <w:shd w:val="clear" w:color="auto" w:fill="auto"/>
            <w:vAlign w:val="center"/>
            <w:tcPrChange w:id="89" w:author="Author">
              <w:tcPr>
                <w:tcW w:w="252" w:type="pct"/>
                <w:gridSpan w:val="2"/>
                <w:shd w:val="clear" w:color="auto" w:fill="auto"/>
                <w:vAlign w:val="center"/>
              </w:tcPr>
            </w:tcPrChange>
          </w:tcPr>
          <w:p w:rsidR="001B2AE0" w:rsidRPr="00F20D1F" w:rsidRDefault="001B2AE0" w:rsidP="00D91128">
            <w:pPr>
              <w:jc w:val="left"/>
              <w:rPr>
                <w:sz w:val="16"/>
                <w:szCs w:val="16"/>
              </w:rPr>
            </w:pPr>
            <w:r w:rsidRPr="00F20D1F">
              <w:rPr>
                <w:sz w:val="16"/>
              </w:rPr>
              <w:t>ЕФРР</w:t>
            </w:r>
          </w:p>
        </w:tc>
        <w:tc>
          <w:tcPr>
            <w:tcW w:w="326" w:type="pct"/>
            <w:shd w:val="clear" w:color="auto" w:fill="auto"/>
            <w:vAlign w:val="center"/>
            <w:tcPrChange w:id="90" w:author="Author">
              <w:tcPr>
                <w:tcW w:w="310" w:type="pct"/>
                <w:gridSpan w:val="2"/>
                <w:shd w:val="clear" w:color="auto" w:fill="auto"/>
                <w:vAlign w:val="center"/>
              </w:tcPr>
            </w:tcPrChange>
          </w:tcPr>
          <w:p w:rsidR="001B2AE0" w:rsidRPr="00F20D1F" w:rsidRDefault="001B2AE0" w:rsidP="00D91128">
            <w:pPr>
              <w:jc w:val="left"/>
              <w:rPr>
                <w:sz w:val="16"/>
                <w:szCs w:val="16"/>
              </w:rPr>
            </w:pPr>
            <w:r w:rsidRPr="00F20D1F">
              <w:rPr>
                <w:sz w:val="16"/>
              </w:rPr>
              <w:t>слабо развити региони</w:t>
            </w:r>
          </w:p>
        </w:tc>
        <w:tc>
          <w:tcPr>
            <w:tcW w:w="226" w:type="pct"/>
            <w:shd w:val="clear" w:color="auto" w:fill="auto"/>
            <w:vAlign w:val="center"/>
            <w:tcPrChange w:id="91" w:author="Author">
              <w:tcPr>
                <w:tcW w:w="215" w:type="pct"/>
                <w:gridSpan w:val="2"/>
                <w:shd w:val="clear" w:color="auto" w:fill="auto"/>
                <w:vAlign w:val="center"/>
              </w:tcPr>
            </w:tcPrChange>
          </w:tcPr>
          <w:p w:rsidR="001B2AE0" w:rsidRPr="00F20D1F" w:rsidRDefault="001B2AE0" w:rsidP="00D91128">
            <w:pPr>
              <w:jc w:val="left"/>
              <w:rPr>
                <w:sz w:val="16"/>
                <w:szCs w:val="16"/>
              </w:rPr>
            </w:pPr>
            <w:r>
              <w:rPr>
                <w:sz w:val="16"/>
                <w:szCs w:val="16"/>
              </w:rPr>
              <w:t>публично</w:t>
            </w:r>
          </w:p>
        </w:tc>
        <w:tc>
          <w:tcPr>
            <w:tcW w:w="396" w:type="pct"/>
            <w:shd w:val="clear" w:color="auto" w:fill="auto"/>
            <w:tcPrChange w:id="92" w:author="Author">
              <w:tcPr>
                <w:tcW w:w="377" w:type="pct"/>
                <w:gridSpan w:val="2"/>
                <w:shd w:val="clear" w:color="auto" w:fill="auto"/>
              </w:tcPr>
            </w:tcPrChange>
          </w:tcPr>
          <w:p w:rsidR="001B2AE0" w:rsidRPr="00846837" w:rsidRDefault="001B2AE0" w:rsidP="007D4358">
            <w:pPr>
              <w:jc w:val="left"/>
              <w:rPr>
                <w:sz w:val="16"/>
                <w:szCs w:val="16"/>
                <w:lang w:val="en-US"/>
              </w:rPr>
            </w:pPr>
            <w:r w:rsidRPr="00846837">
              <w:rPr>
                <w:sz w:val="16"/>
                <w:szCs w:val="16"/>
              </w:rPr>
              <w:t>356 398 597,00</w:t>
            </w:r>
          </w:p>
          <w:p w:rsidR="001B2AE0" w:rsidRPr="00555102" w:rsidRDefault="001B2AE0" w:rsidP="007D4358">
            <w:pPr>
              <w:jc w:val="left"/>
              <w:rPr>
                <w:sz w:val="16"/>
                <w:szCs w:val="16"/>
              </w:rPr>
            </w:pPr>
          </w:p>
          <w:p w:rsidR="001B2AE0" w:rsidRPr="00555102" w:rsidRDefault="001B2AE0" w:rsidP="00D91128">
            <w:pPr>
              <w:jc w:val="left"/>
              <w:rPr>
                <w:sz w:val="16"/>
                <w:szCs w:val="16"/>
              </w:rPr>
            </w:pPr>
          </w:p>
        </w:tc>
        <w:tc>
          <w:tcPr>
            <w:tcW w:w="374" w:type="pct"/>
            <w:shd w:val="clear" w:color="auto" w:fill="auto"/>
            <w:tcPrChange w:id="93" w:author="Author">
              <w:tcPr>
                <w:tcW w:w="356" w:type="pct"/>
                <w:gridSpan w:val="2"/>
                <w:shd w:val="clear" w:color="auto" w:fill="auto"/>
              </w:tcPr>
            </w:tcPrChange>
          </w:tcPr>
          <w:p w:rsidR="001B2AE0" w:rsidRPr="00846837" w:rsidRDefault="001B2AE0" w:rsidP="008C64F3">
            <w:pPr>
              <w:jc w:val="left"/>
              <w:rPr>
                <w:sz w:val="16"/>
                <w:szCs w:val="16"/>
              </w:rPr>
            </w:pPr>
            <w:r w:rsidRPr="00846837">
              <w:rPr>
                <w:sz w:val="16"/>
                <w:szCs w:val="16"/>
              </w:rPr>
              <w:t>62 893 871,00</w:t>
            </w:r>
          </w:p>
          <w:p w:rsidR="001B2AE0" w:rsidRPr="00555102" w:rsidRDefault="001B2AE0" w:rsidP="007D2508">
            <w:pPr>
              <w:jc w:val="left"/>
              <w:rPr>
                <w:sz w:val="16"/>
                <w:szCs w:val="16"/>
              </w:rPr>
            </w:pPr>
          </w:p>
          <w:p w:rsidR="001B2AE0" w:rsidRPr="00B92CBF" w:rsidRDefault="001B2AE0" w:rsidP="007D2508">
            <w:pPr>
              <w:jc w:val="left"/>
              <w:rPr>
                <w:sz w:val="16"/>
                <w:szCs w:val="16"/>
              </w:rPr>
            </w:pPr>
          </w:p>
        </w:tc>
        <w:tc>
          <w:tcPr>
            <w:tcW w:w="360" w:type="pct"/>
            <w:shd w:val="clear" w:color="auto" w:fill="auto"/>
            <w:tcPrChange w:id="94" w:author="Author">
              <w:tcPr>
                <w:tcW w:w="342" w:type="pct"/>
                <w:shd w:val="clear" w:color="auto" w:fill="auto"/>
              </w:tcPr>
            </w:tcPrChange>
          </w:tcPr>
          <w:p w:rsidR="001B2AE0" w:rsidRPr="00846837" w:rsidRDefault="001B2AE0" w:rsidP="00BC0194">
            <w:pPr>
              <w:jc w:val="left"/>
              <w:rPr>
                <w:sz w:val="16"/>
                <w:szCs w:val="16"/>
              </w:rPr>
            </w:pPr>
            <w:r w:rsidRPr="00846837">
              <w:rPr>
                <w:sz w:val="16"/>
                <w:szCs w:val="16"/>
              </w:rPr>
              <w:t>62 893 871,00</w:t>
            </w:r>
          </w:p>
          <w:p w:rsidR="001B2AE0" w:rsidRPr="00B92CBF" w:rsidRDefault="001B2AE0" w:rsidP="00E42270">
            <w:pPr>
              <w:jc w:val="left"/>
              <w:rPr>
                <w:sz w:val="16"/>
                <w:szCs w:val="16"/>
              </w:rPr>
            </w:pPr>
            <w:r w:rsidRPr="00555102">
              <w:rPr>
                <w:sz w:val="16"/>
                <w:szCs w:val="16"/>
                <w:lang w:val="en-US"/>
              </w:rPr>
              <w:t xml:space="preserve"> </w:t>
            </w:r>
          </w:p>
        </w:tc>
        <w:tc>
          <w:tcPr>
            <w:tcW w:w="203" w:type="pct"/>
            <w:shd w:val="clear" w:color="auto" w:fill="auto"/>
            <w:tcPrChange w:id="95" w:author="Author">
              <w:tcPr>
                <w:tcW w:w="193" w:type="pct"/>
                <w:gridSpan w:val="2"/>
                <w:shd w:val="clear" w:color="auto" w:fill="auto"/>
              </w:tcPr>
            </w:tcPrChange>
          </w:tcPr>
          <w:p w:rsidR="001B2AE0" w:rsidRPr="00555102" w:rsidRDefault="001B2AE0" w:rsidP="00D91128">
            <w:pPr>
              <w:jc w:val="left"/>
              <w:rPr>
                <w:sz w:val="16"/>
                <w:szCs w:val="16"/>
              </w:rPr>
            </w:pPr>
            <w:r w:rsidRPr="00555102">
              <w:rPr>
                <w:sz w:val="16"/>
                <w:szCs w:val="16"/>
              </w:rPr>
              <w:t>0</w:t>
            </w:r>
          </w:p>
        </w:tc>
        <w:tc>
          <w:tcPr>
            <w:tcW w:w="387" w:type="pct"/>
            <w:gridSpan w:val="2"/>
            <w:shd w:val="clear" w:color="auto" w:fill="auto"/>
            <w:tcPrChange w:id="96" w:author="Author">
              <w:tcPr>
                <w:tcW w:w="368" w:type="pct"/>
                <w:gridSpan w:val="2"/>
                <w:shd w:val="clear" w:color="auto" w:fill="auto"/>
              </w:tcPr>
            </w:tcPrChange>
          </w:tcPr>
          <w:p w:rsidR="001B2AE0" w:rsidRPr="00846837" w:rsidRDefault="001B2AE0" w:rsidP="00A965D3">
            <w:pPr>
              <w:jc w:val="left"/>
              <w:rPr>
                <w:sz w:val="16"/>
                <w:szCs w:val="16"/>
              </w:rPr>
            </w:pPr>
            <w:r w:rsidRPr="00846837">
              <w:rPr>
                <w:sz w:val="16"/>
                <w:szCs w:val="16"/>
              </w:rPr>
              <w:t>419 292 468,00</w:t>
            </w:r>
          </w:p>
          <w:p w:rsidR="001B2AE0" w:rsidRPr="00555102" w:rsidRDefault="001B2AE0" w:rsidP="00D91128">
            <w:pPr>
              <w:jc w:val="left"/>
              <w:rPr>
                <w:sz w:val="16"/>
                <w:szCs w:val="16"/>
              </w:rPr>
            </w:pPr>
          </w:p>
          <w:p w:rsidR="001B2AE0" w:rsidRPr="00B92CBF" w:rsidRDefault="001B2AE0" w:rsidP="00D91128">
            <w:pPr>
              <w:jc w:val="left"/>
              <w:rPr>
                <w:sz w:val="16"/>
                <w:szCs w:val="16"/>
              </w:rPr>
            </w:pPr>
          </w:p>
        </w:tc>
        <w:tc>
          <w:tcPr>
            <w:tcW w:w="181" w:type="pct"/>
            <w:shd w:val="clear" w:color="auto" w:fill="auto"/>
            <w:tcPrChange w:id="97" w:author="Author">
              <w:tcPr>
                <w:tcW w:w="172" w:type="pct"/>
                <w:gridSpan w:val="2"/>
                <w:shd w:val="clear" w:color="auto" w:fill="auto"/>
              </w:tcPr>
            </w:tcPrChange>
          </w:tcPr>
          <w:p w:rsidR="001B2AE0" w:rsidRPr="00555102" w:rsidRDefault="001B2AE0" w:rsidP="00534E17">
            <w:pPr>
              <w:jc w:val="left"/>
              <w:rPr>
                <w:sz w:val="16"/>
                <w:szCs w:val="16"/>
              </w:rPr>
            </w:pPr>
            <w:r w:rsidRPr="00555102">
              <w:rPr>
                <w:sz w:val="16"/>
                <w:szCs w:val="16"/>
              </w:rPr>
              <w:t>84,999999</w:t>
            </w:r>
            <w:r w:rsidRPr="00846837">
              <w:rPr>
                <w:sz w:val="16"/>
                <w:szCs w:val="16"/>
                <w:lang w:val="en-US"/>
              </w:rPr>
              <w:t>8092</w:t>
            </w:r>
          </w:p>
          <w:p w:rsidR="001B2AE0" w:rsidRPr="00846837" w:rsidRDefault="001B2AE0" w:rsidP="00D91128">
            <w:pPr>
              <w:jc w:val="left"/>
              <w:rPr>
                <w:sz w:val="16"/>
                <w:szCs w:val="16"/>
              </w:rPr>
            </w:pPr>
            <w:r w:rsidRPr="00846837">
              <w:rPr>
                <w:sz w:val="16"/>
                <w:szCs w:val="16"/>
                <w:lang w:val="en-US"/>
              </w:rPr>
              <w:t xml:space="preserve"> % </w:t>
            </w:r>
          </w:p>
        </w:tc>
        <w:tc>
          <w:tcPr>
            <w:tcW w:w="226" w:type="pct"/>
            <w:tcPrChange w:id="98" w:author="Author">
              <w:tcPr>
                <w:tcW w:w="215" w:type="pct"/>
                <w:gridSpan w:val="2"/>
              </w:tcPr>
            </w:tcPrChange>
          </w:tcPr>
          <w:p w:rsidR="001B2AE0" w:rsidRPr="00846837" w:rsidRDefault="00B66332" w:rsidP="00D91128">
            <w:pPr>
              <w:jc w:val="left"/>
              <w:rPr>
                <w:sz w:val="16"/>
                <w:szCs w:val="16"/>
              </w:rPr>
            </w:pPr>
            <w:ins w:id="99" w:author="Author">
              <w:r w:rsidRPr="00B66332">
                <w:rPr>
                  <w:rFonts w:eastAsia="Times New Roman"/>
                  <w:sz w:val="20"/>
                  <w:lang w:eastAsia="pl-PL"/>
                </w:rPr>
                <w:fldChar w:fldCharType="begin">
                  <w:ffData>
                    <w:name w:val=""/>
                    <w:enabled/>
                    <w:calcOnExit w:val="0"/>
                    <w:checkBox>
                      <w:sizeAuto/>
                      <w:default w:val="1"/>
                    </w:checkBox>
                  </w:ffData>
                </w:fldChar>
              </w:r>
              <w:r w:rsidRPr="00B66332">
                <w:rPr>
                  <w:rFonts w:eastAsia="Times New Roman"/>
                  <w:sz w:val="20"/>
                  <w:lang w:eastAsia="pl-PL"/>
                </w:rPr>
                <w:instrText xml:space="preserve"> FORMCHECKBOX </w:instrText>
              </w:r>
              <w:r w:rsidR="004A63C0">
                <w:rPr>
                  <w:rFonts w:eastAsia="Times New Roman"/>
                  <w:sz w:val="20"/>
                  <w:lang w:eastAsia="pl-PL"/>
                </w:rPr>
              </w:r>
              <w:r w:rsidR="004A63C0">
                <w:rPr>
                  <w:rFonts w:eastAsia="Times New Roman"/>
                  <w:sz w:val="20"/>
                  <w:lang w:eastAsia="pl-PL"/>
                </w:rPr>
                <w:fldChar w:fldCharType="separate"/>
              </w:r>
              <w:r w:rsidRPr="00B66332">
                <w:rPr>
                  <w:rFonts w:eastAsia="Times New Roman"/>
                  <w:sz w:val="20"/>
                  <w:lang w:eastAsia="pl-PL"/>
                </w:rPr>
                <w:fldChar w:fldCharType="end"/>
              </w:r>
            </w:ins>
          </w:p>
        </w:tc>
        <w:tc>
          <w:tcPr>
            <w:tcW w:w="181" w:type="pct"/>
            <w:shd w:val="clear" w:color="auto" w:fill="auto"/>
            <w:tcPrChange w:id="100" w:author="Author">
              <w:tcPr>
                <w:tcW w:w="323" w:type="pct"/>
                <w:gridSpan w:val="2"/>
                <w:shd w:val="clear" w:color="auto" w:fill="auto"/>
              </w:tcPr>
            </w:tcPrChange>
          </w:tcPr>
          <w:p w:rsidR="001B2AE0" w:rsidRPr="00846837" w:rsidRDefault="001B2AE0" w:rsidP="00D91128">
            <w:pPr>
              <w:jc w:val="left"/>
              <w:rPr>
                <w:sz w:val="16"/>
                <w:szCs w:val="16"/>
              </w:rPr>
            </w:pPr>
          </w:p>
        </w:tc>
        <w:tc>
          <w:tcPr>
            <w:tcW w:w="363" w:type="pct"/>
            <w:tcPrChange w:id="101" w:author="Author">
              <w:tcPr>
                <w:tcW w:w="377" w:type="pct"/>
                <w:gridSpan w:val="2"/>
              </w:tcPr>
            </w:tcPrChange>
          </w:tcPr>
          <w:p w:rsidR="001B2AE0" w:rsidRPr="00846837" w:rsidRDefault="001B2AE0" w:rsidP="00282336">
            <w:pPr>
              <w:jc w:val="left"/>
              <w:rPr>
                <w:sz w:val="16"/>
                <w:szCs w:val="16"/>
              </w:rPr>
            </w:pPr>
            <w:r w:rsidRPr="00846837">
              <w:rPr>
                <w:sz w:val="16"/>
                <w:szCs w:val="16"/>
              </w:rPr>
              <w:t>328 812 881,00</w:t>
            </w:r>
          </w:p>
          <w:p w:rsidR="001B2AE0" w:rsidRPr="00B92CBF" w:rsidRDefault="001B2AE0" w:rsidP="008E00FF">
            <w:pPr>
              <w:jc w:val="left"/>
              <w:rPr>
                <w:sz w:val="16"/>
                <w:szCs w:val="16"/>
              </w:rPr>
            </w:pPr>
          </w:p>
        </w:tc>
        <w:tc>
          <w:tcPr>
            <w:tcW w:w="533" w:type="pct"/>
            <w:tcPrChange w:id="102" w:author="Author">
              <w:tcPr>
                <w:tcW w:w="323" w:type="pct"/>
                <w:gridSpan w:val="2"/>
              </w:tcPr>
            </w:tcPrChange>
          </w:tcPr>
          <w:p w:rsidR="001B2AE0" w:rsidRPr="00846837" w:rsidRDefault="001B2AE0" w:rsidP="002E1DF2">
            <w:pPr>
              <w:jc w:val="left"/>
              <w:rPr>
                <w:sz w:val="16"/>
                <w:szCs w:val="16"/>
              </w:rPr>
            </w:pPr>
            <w:r w:rsidRPr="00846837">
              <w:rPr>
                <w:sz w:val="16"/>
                <w:szCs w:val="16"/>
              </w:rPr>
              <w:t>58 025 803,00</w:t>
            </w:r>
          </w:p>
          <w:p w:rsidR="001B2AE0" w:rsidRPr="00555102" w:rsidRDefault="001B2AE0" w:rsidP="00D91128">
            <w:pPr>
              <w:jc w:val="left"/>
              <w:rPr>
                <w:sz w:val="16"/>
                <w:szCs w:val="16"/>
                <w:lang w:val="en-US"/>
              </w:rPr>
            </w:pPr>
          </w:p>
          <w:p w:rsidR="001B2AE0" w:rsidRPr="00B92CBF" w:rsidRDefault="001B2AE0" w:rsidP="00D91128">
            <w:pPr>
              <w:jc w:val="left"/>
              <w:rPr>
                <w:sz w:val="16"/>
                <w:szCs w:val="16"/>
              </w:rPr>
            </w:pPr>
          </w:p>
        </w:tc>
        <w:tc>
          <w:tcPr>
            <w:tcW w:w="350" w:type="pct"/>
            <w:gridSpan w:val="2"/>
            <w:tcPrChange w:id="103" w:author="Author">
              <w:tcPr>
                <w:tcW w:w="333" w:type="pct"/>
              </w:tcPr>
            </w:tcPrChange>
          </w:tcPr>
          <w:p w:rsidR="001B2AE0" w:rsidRPr="00555102" w:rsidRDefault="001B2AE0" w:rsidP="00D91128">
            <w:pPr>
              <w:jc w:val="left"/>
              <w:rPr>
                <w:sz w:val="16"/>
                <w:szCs w:val="16"/>
                <w:lang w:val="en-US"/>
              </w:rPr>
            </w:pPr>
            <w:r w:rsidRPr="00555102">
              <w:rPr>
                <w:sz w:val="16"/>
                <w:szCs w:val="16"/>
                <w:lang w:val="en-US"/>
              </w:rPr>
              <w:t xml:space="preserve">27 585 716.00 </w:t>
            </w:r>
          </w:p>
          <w:p w:rsidR="001B2AE0" w:rsidRPr="00555102" w:rsidRDefault="001B2AE0" w:rsidP="00D91128">
            <w:pPr>
              <w:jc w:val="left"/>
              <w:rPr>
                <w:sz w:val="16"/>
                <w:szCs w:val="16"/>
              </w:rPr>
            </w:pPr>
          </w:p>
        </w:tc>
        <w:tc>
          <w:tcPr>
            <w:tcW w:w="203" w:type="pct"/>
            <w:tcPrChange w:id="104" w:author="Author">
              <w:tcPr>
                <w:tcW w:w="193" w:type="pct"/>
                <w:gridSpan w:val="2"/>
              </w:tcPr>
            </w:tcPrChange>
          </w:tcPr>
          <w:p w:rsidR="001B2AE0" w:rsidRPr="00B92CBF" w:rsidRDefault="001B2AE0" w:rsidP="00D91128">
            <w:pPr>
              <w:jc w:val="left"/>
              <w:rPr>
                <w:sz w:val="16"/>
                <w:szCs w:val="16"/>
                <w:lang w:val="en-US"/>
              </w:rPr>
            </w:pPr>
            <w:r w:rsidRPr="00846837">
              <w:rPr>
                <w:sz w:val="16"/>
                <w:szCs w:val="16"/>
                <w:lang w:val="en-US"/>
              </w:rPr>
              <w:t xml:space="preserve">4 868 068.00 </w:t>
            </w:r>
          </w:p>
          <w:p w:rsidR="001B2AE0" w:rsidRPr="00B92CBF" w:rsidRDefault="001B2AE0" w:rsidP="00D91128">
            <w:pPr>
              <w:jc w:val="left"/>
              <w:rPr>
                <w:sz w:val="16"/>
                <w:szCs w:val="16"/>
              </w:rPr>
            </w:pPr>
          </w:p>
        </w:tc>
        <w:tc>
          <w:tcPr>
            <w:tcW w:w="76" w:type="pct"/>
            <w:gridSpan w:val="2"/>
            <w:tcPrChange w:id="105" w:author="Author">
              <w:tcPr>
                <w:tcW w:w="316" w:type="pct"/>
              </w:tcPr>
            </w:tcPrChange>
          </w:tcPr>
          <w:p w:rsidR="001B2AE0" w:rsidRPr="00846837" w:rsidRDefault="001B2AE0" w:rsidP="00972CF3">
            <w:pPr>
              <w:jc w:val="left"/>
              <w:rPr>
                <w:sz w:val="16"/>
                <w:szCs w:val="16"/>
                <w:lang w:val="en-US"/>
              </w:rPr>
            </w:pPr>
          </w:p>
          <w:p w:rsidR="001B2AE0" w:rsidRPr="00555102" w:rsidRDefault="001B2AE0" w:rsidP="00283E8D">
            <w:pPr>
              <w:jc w:val="left"/>
              <w:rPr>
                <w:sz w:val="16"/>
                <w:szCs w:val="16"/>
                <w:lang w:val="en-US"/>
              </w:rPr>
            </w:pPr>
          </w:p>
          <w:p w:rsidR="001B2AE0" w:rsidRPr="00846837" w:rsidRDefault="001B2AE0" w:rsidP="0013545A">
            <w:pPr>
              <w:jc w:val="left"/>
              <w:rPr>
                <w:sz w:val="16"/>
                <w:szCs w:val="16"/>
              </w:rPr>
            </w:pPr>
            <w:r w:rsidRPr="00846837">
              <w:rPr>
                <w:sz w:val="16"/>
                <w:szCs w:val="16"/>
              </w:rPr>
              <w:t>7,74</w:t>
            </w:r>
          </w:p>
          <w:p w:rsidR="001B2AE0" w:rsidRPr="00555102" w:rsidRDefault="001B2AE0" w:rsidP="00283E8D">
            <w:pPr>
              <w:jc w:val="left"/>
            </w:pPr>
            <w:r w:rsidRPr="00555102">
              <w:rPr>
                <w:sz w:val="16"/>
                <w:szCs w:val="16"/>
              </w:rPr>
              <w:t>%</w:t>
            </w: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06"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20"/>
          <w:trPrChange w:id="107" w:author="Author">
            <w:trPr>
              <w:wAfter w:w="2" w:type="pct"/>
              <w:trHeight w:val="420"/>
            </w:trPr>
          </w:trPrChange>
        </w:trPr>
        <w:tc>
          <w:tcPr>
            <w:tcW w:w="350" w:type="pct"/>
            <w:shd w:val="clear" w:color="auto" w:fill="auto"/>
            <w:vAlign w:val="center"/>
            <w:tcPrChange w:id="108" w:author="Author">
              <w:tcPr>
                <w:tcW w:w="333" w:type="pct"/>
                <w:gridSpan w:val="2"/>
                <w:shd w:val="clear" w:color="auto" w:fill="auto"/>
                <w:vAlign w:val="center"/>
              </w:tcPr>
            </w:tcPrChange>
          </w:tcPr>
          <w:p w:rsidR="001B2AE0" w:rsidRPr="00F20D1F" w:rsidRDefault="001B2AE0" w:rsidP="00D91128">
            <w:pPr>
              <w:jc w:val="left"/>
              <w:rPr>
                <w:i/>
                <w:iCs/>
                <w:sz w:val="16"/>
                <w:szCs w:val="16"/>
              </w:rPr>
            </w:pPr>
            <w:r w:rsidRPr="00F20D1F">
              <w:rPr>
                <w:i/>
                <w:sz w:val="16"/>
              </w:rPr>
              <w:t>Приоритетна ос 4</w:t>
            </w:r>
          </w:p>
        </w:tc>
        <w:tc>
          <w:tcPr>
            <w:tcW w:w="265" w:type="pct"/>
            <w:shd w:val="clear" w:color="auto" w:fill="auto"/>
            <w:vAlign w:val="center"/>
            <w:tcPrChange w:id="109" w:author="Author">
              <w:tcPr>
                <w:tcW w:w="252" w:type="pct"/>
                <w:gridSpan w:val="2"/>
                <w:shd w:val="clear" w:color="auto" w:fill="auto"/>
                <w:vAlign w:val="center"/>
              </w:tcPr>
            </w:tcPrChange>
          </w:tcPr>
          <w:p w:rsidR="001B2AE0" w:rsidRPr="00F20D1F" w:rsidRDefault="001B2AE0" w:rsidP="00D91128">
            <w:pPr>
              <w:jc w:val="left"/>
              <w:rPr>
                <w:sz w:val="16"/>
                <w:szCs w:val="16"/>
              </w:rPr>
            </w:pPr>
            <w:r w:rsidRPr="00F20D1F">
              <w:rPr>
                <w:sz w:val="16"/>
              </w:rPr>
              <w:t>ЕФРР</w:t>
            </w:r>
          </w:p>
        </w:tc>
        <w:tc>
          <w:tcPr>
            <w:tcW w:w="326" w:type="pct"/>
            <w:shd w:val="clear" w:color="auto" w:fill="auto"/>
            <w:vAlign w:val="center"/>
            <w:tcPrChange w:id="110" w:author="Author">
              <w:tcPr>
                <w:tcW w:w="310" w:type="pct"/>
                <w:gridSpan w:val="2"/>
                <w:shd w:val="clear" w:color="auto" w:fill="auto"/>
                <w:vAlign w:val="center"/>
              </w:tcPr>
            </w:tcPrChange>
          </w:tcPr>
          <w:p w:rsidR="001B2AE0" w:rsidRPr="00F20D1F" w:rsidRDefault="001B2AE0" w:rsidP="00D91128">
            <w:pPr>
              <w:jc w:val="left"/>
              <w:rPr>
                <w:sz w:val="16"/>
                <w:szCs w:val="16"/>
              </w:rPr>
            </w:pPr>
            <w:r w:rsidRPr="00F20D1F">
              <w:rPr>
                <w:sz w:val="16"/>
              </w:rPr>
              <w:t>слабо развити региони</w:t>
            </w:r>
          </w:p>
        </w:tc>
        <w:tc>
          <w:tcPr>
            <w:tcW w:w="226" w:type="pct"/>
            <w:shd w:val="clear" w:color="auto" w:fill="auto"/>
            <w:vAlign w:val="center"/>
            <w:tcPrChange w:id="111" w:author="Author">
              <w:tcPr>
                <w:tcW w:w="215" w:type="pct"/>
                <w:gridSpan w:val="2"/>
                <w:shd w:val="clear" w:color="auto" w:fill="auto"/>
                <w:vAlign w:val="center"/>
              </w:tcPr>
            </w:tcPrChange>
          </w:tcPr>
          <w:p w:rsidR="001B2AE0" w:rsidRPr="00F20D1F" w:rsidRDefault="001B2AE0" w:rsidP="00D91128">
            <w:pPr>
              <w:jc w:val="left"/>
              <w:rPr>
                <w:sz w:val="16"/>
                <w:szCs w:val="16"/>
              </w:rPr>
            </w:pPr>
            <w:r>
              <w:rPr>
                <w:sz w:val="16"/>
                <w:szCs w:val="16"/>
              </w:rPr>
              <w:t>публично</w:t>
            </w:r>
          </w:p>
        </w:tc>
        <w:tc>
          <w:tcPr>
            <w:tcW w:w="396" w:type="pct"/>
            <w:shd w:val="clear" w:color="auto" w:fill="auto"/>
            <w:tcPrChange w:id="112" w:author="Author">
              <w:tcPr>
                <w:tcW w:w="377" w:type="pct"/>
                <w:gridSpan w:val="2"/>
                <w:shd w:val="clear" w:color="auto" w:fill="auto"/>
              </w:tcPr>
            </w:tcPrChange>
          </w:tcPr>
          <w:p w:rsidR="001B2AE0" w:rsidRPr="00555102" w:rsidRDefault="001B2AE0" w:rsidP="00AB17EB">
            <w:pPr>
              <w:jc w:val="left"/>
              <w:rPr>
                <w:sz w:val="16"/>
                <w:szCs w:val="16"/>
              </w:rPr>
            </w:pPr>
            <w:r w:rsidRPr="00555102">
              <w:rPr>
                <w:sz w:val="16"/>
                <w:szCs w:val="16"/>
              </w:rPr>
              <w:t>47 495 843,00</w:t>
            </w:r>
          </w:p>
          <w:p w:rsidR="001B2AE0" w:rsidRPr="00846837" w:rsidRDefault="001B2AE0" w:rsidP="00D91128">
            <w:pPr>
              <w:jc w:val="left"/>
              <w:rPr>
                <w:sz w:val="16"/>
                <w:szCs w:val="16"/>
              </w:rPr>
            </w:pPr>
          </w:p>
        </w:tc>
        <w:tc>
          <w:tcPr>
            <w:tcW w:w="374" w:type="pct"/>
            <w:shd w:val="clear" w:color="auto" w:fill="auto"/>
            <w:tcPrChange w:id="113" w:author="Author">
              <w:tcPr>
                <w:tcW w:w="356" w:type="pct"/>
                <w:gridSpan w:val="2"/>
                <w:shd w:val="clear" w:color="auto" w:fill="auto"/>
              </w:tcPr>
            </w:tcPrChange>
          </w:tcPr>
          <w:p w:rsidR="001B2AE0" w:rsidRPr="00846837" w:rsidRDefault="001B2AE0" w:rsidP="004915A6">
            <w:pPr>
              <w:jc w:val="left"/>
              <w:rPr>
                <w:sz w:val="16"/>
                <w:szCs w:val="16"/>
              </w:rPr>
            </w:pPr>
            <w:r w:rsidRPr="00846837">
              <w:rPr>
                <w:sz w:val="16"/>
                <w:szCs w:val="16"/>
              </w:rPr>
              <w:t>8 381 620,00</w:t>
            </w:r>
          </w:p>
          <w:p w:rsidR="001B2AE0" w:rsidRPr="00B92CBF" w:rsidRDefault="001B2AE0" w:rsidP="00D91128">
            <w:pPr>
              <w:jc w:val="left"/>
              <w:rPr>
                <w:sz w:val="16"/>
                <w:szCs w:val="16"/>
              </w:rPr>
            </w:pPr>
          </w:p>
        </w:tc>
        <w:tc>
          <w:tcPr>
            <w:tcW w:w="360" w:type="pct"/>
            <w:shd w:val="clear" w:color="auto" w:fill="auto"/>
            <w:tcPrChange w:id="114" w:author="Author">
              <w:tcPr>
                <w:tcW w:w="342" w:type="pct"/>
                <w:shd w:val="clear" w:color="auto" w:fill="auto"/>
              </w:tcPr>
            </w:tcPrChange>
          </w:tcPr>
          <w:p w:rsidR="001B2AE0" w:rsidRPr="00555102" w:rsidRDefault="001B2AE0" w:rsidP="004915A6">
            <w:pPr>
              <w:jc w:val="left"/>
              <w:rPr>
                <w:sz w:val="16"/>
                <w:szCs w:val="16"/>
              </w:rPr>
            </w:pPr>
            <w:r w:rsidRPr="00555102">
              <w:rPr>
                <w:sz w:val="16"/>
                <w:szCs w:val="16"/>
              </w:rPr>
              <w:t>8 381 620,00</w:t>
            </w:r>
          </w:p>
          <w:p w:rsidR="001B2AE0" w:rsidRPr="00B92CBF" w:rsidRDefault="001B2AE0" w:rsidP="004915A6">
            <w:pPr>
              <w:jc w:val="left"/>
              <w:rPr>
                <w:sz w:val="16"/>
                <w:szCs w:val="16"/>
              </w:rPr>
            </w:pPr>
            <w:r w:rsidRPr="00555102">
              <w:rPr>
                <w:sz w:val="16"/>
                <w:szCs w:val="16"/>
              </w:rPr>
              <w:t xml:space="preserve"> </w:t>
            </w:r>
          </w:p>
        </w:tc>
        <w:tc>
          <w:tcPr>
            <w:tcW w:w="203" w:type="pct"/>
            <w:shd w:val="clear" w:color="auto" w:fill="auto"/>
            <w:tcPrChange w:id="115" w:author="Author">
              <w:tcPr>
                <w:tcW w:w="193" w:type="pct"/>
                <w:gridSpan w:val="2"/>
                <w:shd w:val="clear" w:color="auto" w:fill="auto"/>
              </w:tcPr>
            </w:tcPrChange>
          </w:tcPr>
          <w:p w:rsidR="001B2AE0" w:rsidRPr="00555102" w:rsidRDefault="001B2AE0" w:rsidP="00D91128">
            <w:pPr>
              <w:jc w:val="left"/>
              <w:rPr>
                <w:sz w:val="16"/>
                <w:szCs w:val="16"/>
              </w:rPr>
            </w:pPr>
            <w:r w:rsidRPr="00555102">
              <w:rPr>
                <w:sz w:val="16"/>
                <w:szCs w:val="16"/>
              </w:rPr>
              <w:t>0</w:t>
            </w:r>
          </w:p>
        </w:tc>
        <w:tc>
          <w:tcPr>
            <w:tcW w:w="387" w:type="pct"/>
            <w:gridSpan w:val="2"/>
            <w:shd w:val="clear" w:color="auto" w:fill="auto"/>
            <w:tcPrChange w:id="116" w:author="Author">
              <w:tcPr>
                <w:tcW w:w="368" w:type="pct"/>
                <w:gridSpan w:val="2"/>
                <w:shd w:val="clear" w:color="auto" w:fill="auto"/>
              </w:tcPr>
            </w:tcPrChange>
          </w:tcPr>
          <w:p w:rsidR="001B2AE0" w:rsidRPr="00555102" w:rsidRDefault="001B2AE0" w:rsidP="004915A6">
            <w:pPr>
              <w:jc w:val="left"/>
              <w:rPr>
                <w:sz w:val="16"/>
                <w:szCs w:val="16"/>
              </w:rPr>
            </w:pPr>
            <w:r w:rsidRPr="00555102">
              <w:rPr>
                <w:sz w:val="16"/>
                <w:szCs w:val="16"/>
              </w:rPr>
              <w:t>55 877 463,00</w:t>
            </w:r>
          </w:p>
          <w:p w:rsidR="001B2AE0" w:rsidRPr="00846837" w:rsidRDefault="001B2AE0" w:rsidP="00D91128">
            <w:pPr>
              <w:jc w:val="left"/>
              <w:rPr>
                <w:sz w:val="16"/>
                <w:szCs w:val="16"/>
                <w:lang w:val="en-US"/>
              </w:rPr>
            </w:pPr>
            <w:r w:rsidRPr="00846837">
              <w:rPr>
                <w:sz w:val="16"/>
                <w:szCs w:val="16"/>
              </w:rPr>
              <w:t xml:space="preserve"> </w:t>
            </w:r>
            <w:r w:rsidRPr="00846837">
              <w:rPr>
                <w:sz w:val="16"/>
                <w:szCs w:val="16"/>
                <w:lang w:val="en-US"/>
              </w:rPr>
              <w:t xml:space="preserve"> </w:t>
            </w:r>
          </w:p>
          <w:p w:rsidR="001B2AE0" w:rsidRPr="00B92CBF" w:rsidRDefault="001B2AE0" w:rsidP="00D91128">
            <w:pPr>
              <w:jc w:val="left"/>
              <w:rPr>
                <w:sz w:val="16"/>
                <w:szCs w:val="16"/>
              </w:rPr>
            </w:pPr>
          </w:p>
        </w:tc>
        <w:tc>
          <w:tcPr>
            <w:tcW w:w="181" w:type="pct"/>
            <w:shd w:val="clear" w:color="auto" w:fill="auto"/>
            <w:tcPrChange w:id="117" w:author="Author">
              <w:tcPr>
                <w:tcW w:w="172" w:type="pct"/>
                <w:gridSpan w:val="2"/>
                <w:shd w:val="clear" w:color="auto" w:fill="auto"/>
              </w:tcPr>
            </w:tcPrChange>
          </w:tcPr>
          <w:p w:rsidR="001B2AE0" w:rsidRPr="00555102" w:rsidRDefault="001B2AE0" w:rsidP="006C6015">
            <w:pPr>
              <w:jc w:val="left"/>
              <w:rPr>
                <w:sz w:val="16"/>
                <w:szCs w:val="16"/>
              </w:rPr>
            </w:pPr>
            <w:r w:rsidRPr="00555102">
              <w:rPr>
                <w:sz w:val="16"/>
                <w:szCs w:val="16"/>
              </w:rPr>
              <w:t>84,9999990157</w:t>
            </w:r>
          </w:p>
          <w:p w:rsidR="001B2AE0" w:rsidRPr="00846837" w:rsidRDefault="001B2AE0" w:rsidP="00D91128">
            <w:pPr>
              <w:jc w:val="left"/>
              <w:rPr>
                <w:sz w:val="16"/>
                <w:szCs w:val="16"/>
              </w:rPr>
            </w:pPr>
            <w:r w:rsidRPr="00846837">
              <w:rPr>
                <w:sz w:val="16"/>
                <w:szCs w:val="16"/>
              </w:rPr>
              <w:t>%</w:t>
            </w:r>
          </w:p>
        </w:tc>
        <w:tc>
          <w:tcPr>
            <w:tcW w:w="226" w:type="pct"/>
            <w:tcPrChange w:id="118" w:author="Author">
              <w:tcPr>
                <w:tcW w:w="215" w:type="pct"/>
                <w:gridSpan w:val="2"/>
              </w:tcPr>
            </w:tcPrChange>
          </w:tcPr>
          <w:p w:rsidR="001B2AE0" w:rsidRPr="00846837" w:rsidRDefault="00B66332" w:rsidP="00D91128">
            <w:pPr>
              <w:jc w:val="left"/>
              <w:rPr>
                <w:sz w:val="16"/>
                <w:szCs w:val="16"/>
              </w:rPr>
            </w:pPr>
            <w:ins w:id="119" w:author="Author">
              <w:r w:rsidRPr="00B66332">
                <w:rPr>
                  <w:sz w:val="16"/>
                  <w:szCs w:val="16"/>
                </w:rPr>
                <w:fldChar w:fldCharType="begin">
                  <w:ffData>
                    <w:name w:val=""/>
                    <w:enabled/>
                    <w:calcOnExit w:val="0"/>
                    <w:checkBox>
                      <w:sizeAuto/>
                      <w:default w:val="1"/>
                    </w:checkBox>
                  </w:ffData>
                </w:fldChar>
              </w:r>
              <w:r w:rsidRPr="00B66332">
                <w:rPr>
                  <w:sz w:val="16"/>
                  <w:szCs w:val="16"/>
                </w:rPr>
                <w:instrText xml:space="preserve"> FORMCHECKBOX </w:instrText>
              </w:r>
              <w:r w:rsidR="004A63C0">
                <w:rPr>
                  <w:sz w:val="16"/>
                  <w:szCs w:val="16"/>
                </w:rPr>
              </w:r>
              <w:r w:rsidR="004A63C0">
                <w:rPr>
                  <w:sz w:val="16"/>
                  <w:szCs w:val="16"/>
                </w:rPr>
                <w:fldChar w:fldCharType="separate"/>
              </w:r>
              <w:r w:rsidRPr="00B66332">
                <w:rPr>
                  <w:sz w:val="16"/>
                  <w:szCs w:val="16"/>
                </w:rPr>
                <w:fldChar w:fldCharType="end"/>
              </w:r>
            </w:ins>
          </w:p>
        </w:tc>
        <w:tc>
          <w:tcPr>
            <w:tcW w:w="181" w:type="pct"/>
            <w:shd w:val="clear" w:color="auto" w:fill="auto"/>
            <w:tcPrChange w:id="120" w:author="Author">
              <w:tcPr>
                <w:tcW w:w="323" w:type="pct"/>
                <w:gridSpan w:val="2"/>
                <w:shd w:val="clear" w:color="auto" w:fill="auto"/>
              </w:tcPr>
            </w:tcPrChange>
          </w:tcPr>
          <w:p w:rsidR="001B2AE0" w:rsidRPr="00846837" w:rsidRDefault="001B2AE0" w:rsidP="00D91128">
            <w:pPr>
              <w:jc w:val="left"/>
              <w:rPr>
                <w:sz w:val="16"/>
                <w:szCs w:val="16"/>
              </w:rPr>
            </w:pPr>
          </w:p>
        </w:tc>
        <w:tc>
          <w:tcPr>
            <w:tcW w:w="363" w:type="pct"/>
            <w:tcPrChange w:id="121" w:author="Author">
              <w:tcPr>
                <w:tcW w:w="377" w:type="pct"/>
                <w:gridSpan w:val="2"/>
              </w:tcPr>
            </w:tcPrChange>
          </w:tcPr>
          <w:p w:rsidR="001B2AE0" w:rsidRPr="00846837" w:rsidRDefault="001B2AE0" w:rsidP="00D91128">
            <w:pPr>
              <w:jc w:val="left"/>
              <w:rPr>
                <w:sz w:val="16"/>
                <w:szCs w:val="16"/>
              </w:rPr>
            </w:pPr>
            <w:r w:rsidRPr="00846837">
              <w:rPr>
                <w:sz w:val="16"/>
                <w:szCs w:val="16"/>
              </w:rPr>
              <w:t>47 495 843,00</w:t>
            </w:r>
          </w:p>
          <w:p w:rsidR="001B2AE0" w:rsidRPr="00B92CBF" w:rsidRDefault="001B2AE0" w:rsidP="00D91128">
            <w:pPr>
              <w:jc w:val="left"/>
              <w:rPr>
                <w:sz w:val="16"/>
                <w:szCs w:val="16"/>
              </w:rPr>
            </w:pPr>
          </w:p>
          <w:p w:rsidR="001B2AE0" w:rsidRPr="00B92CBF" w:rsidRDefault="001B2AE0" w:rsidP="00D91128">
            <w:pPr>
              <w:jc w:val="left"/>
              <w:rPr>
                <w:sz w:val="16"/>
                <w:szCs w:val="16"/>
              </w:rPr>
            </w:pPr>
          </w:p>
        </w:tc>
        <w:tc>
          <w:tcPr>
            <w:tcW w:w="533" w:type="pct"/>
            <w:tcPrChange w:id="122" w:author="Author">
              <w:tcPr>
                <w:tcW w:w="323" w:type="pct"/>
                <w:gridSpan w:val="2"/>
              </w:tcPr>
            </w:tcPrChange>
          </w:tcPr>
          <w:p w:rsidR="001B2AE0" w:rsidRPr="00555102" w:rsidRDefault="001B2AE0" w:rsidP="001603AF">
            <w:pPr>
              <w:jc w:val="left"/>
              <w:rPr>
                <w:sz w:val="16"/>
                <w:szCs w:val="16"/>
              </w:rPr>
            </w:pPr>
            <w:r w:rsidRPr="00555102">
              <w:rPr>
                <w:sz w:val="16"/>
                <w:szCs w:val="16"/>
              </w:rPr>
              <w:t>8 381 620,00</w:t>
            </w:r>
          </w:p>
          <w:p w:rsidR="001B2AE0" w:rsidRPr="00846837" w:rsidRDefault="001B2AE0" w:rsidP="00D91128">
            <w:pPr>
              <w:jc w:val="left"/>
              <w:rPr>
                <w:sz w:val="16"/>
                <w:szCs w:val="16"/>
                <w:lang w:val="en-US"/>
              </w:rPr>
            </w:pPr>
            <w:r w:rsidRPr="00555102">
              <w:rPr>
                <w:sz w:val="16"/>
                <w:szCs w:val="16"/>
              </w:rPr>
              <w:t xml:space="preserve"> </w:t>
            </w:r>
          </w:p>
          <w:p w:rsidR="001B2AE0" w:rsidRPr="00B92CBF" w:rsidRDefault="001B2AE0" w:rsidP="00D91128">
            <w:pPr>
              <w:jc w:val="left"/>
              <w:rPr>
                <w:sz w:val="16"/>
                <w:szCs w:val="16"/>
              </w:rPr>
            </w:pPr>
          </w:p>
        </w:tc>
        <w:tc>
          <w:tcPr>
            <w:tcW w:w="350" w:type="pct"/>
            <w:gridSpan w:val="2"/>
            <w:tcPrChange w:id="123" w:author="Author">
              <w:tcPr>
                <w:tcW w:w="333" w:type="pct"/>
              </w:tcPr>
            </w:tcPrChange>
          </w:tcPr>
          <w:p w:rsidR="001B2AE0" w:rsidRPr="00555102" w:rsidRDefault="001B2AE0" w:rsidP="00D91128">
            <w:pPr>
              <w:jc w:val="left"/>
              <w:rPr>
                <w:sz w:val="16"/>
                <w:szCs w:val="16"/>
                <w:lang w:val="en-US"/>
              </w:rPr>
            </w:pPr>
            <w:r w:rsidRPr="00555102">
              <w:rPr>
                <w:sz w:val="16"/>
                <w:szCs w:val="16"/>
                <w:lang w:val="en-US"/>
              </w:rPr>
              <w:t xml:space="preserve"> 0</w:t>
            </w:r>
          </w:p>
          <w:p w:rsidR="001B2AE0" w:rsidRPr="00555102" w:rsidRDefault="001B2AE0" w:rsidP="00D91128">
            <w:pPr>
              <w:jc w:val="left"/>
              <w:rPr>
                <w:sz w:val="16"/>
                <w:szCs w:val="16"/>
              </w:rPr>
            </w:pPr>
          </w:p>
        </w:tc>
        <w:tc>
          <w:tcPr>
            <w:tcW w:w="203" w:type="pct"/>
            <w:tcPrChange w:id="124" w:author="Author">
              <w:tcPr>
                <w:tcW w:w="193" w:type="pct"/>
                <w:gridSpan w:val="2"/>
              </w:tcPr>
            </w:tcPrChange>
          </w:tcPr>
          <w:p w:rsidR="001B2AE0" w:rsidRPr="00B92CBF" w:rsidRDefault="001B2AE0" w:rsidP="00D91128">
            <w:pPr>
              <w:jc w:val="left"/>
              <w:rPr>
                <w:sz w:val="16"/>
                <w:szCs w:val="16"/>
                <w:lang w:val="en-US"/>
              </w:rPr>
            </w:pPr>
            <w:r w:rsidRPr="00846837">
              <w:rPr>
                <w:sz w:val="16"/>
                <w:szCs w:val="16"/>
                <w:lang w:val="en-US"/>
              </w:rPr>
              <w:t xml:space="preserve"> 0</w:t>
            </w:r>
          </w:p>
          <w:p w:rsidR="001B2AE0" w:rsidRPr="00B92CBF" w:rsidRDefault="001B2AE0" w:rsidP="00D91128">
            <w:pPr>
              <w:jc w:val="left"/>
              <w:rPr>
                <w:sz w:val="16"/>
                <w:szCs w:val="16"/>
              </w:rPr>
            </w:pPr>
          </w:p>
        </w:tc>
        <w:tc>
          <w:tcPr>
            <w:tcW w:w="76" w:type="pct"/>
            <w:gridSpan w:val="2"/>
            <w:tcPrChange w:id="125" w:author="Author">
              <w:tcPr>
                <w:tcW w:w="316" w:type="pct"/>
              </w:tcPr>
            </w:tcPrChange>
          </w:tcPr>
          <w:p w:rsidR="001B2AE0" w:rsidRPr="00B92CBF" w:rsidRDefault="001B2AE0" w:rsidP="00D91128">
            <w:pPr>
              <w:jc w:val="left"/>
            </w:pPr>
            <w:r w:rsidRPr="00B92CBF">
              <w:rPr>
                <w:sz w:val="16"/>
                <w:szCs w:val="16"/>
              </w:rPr>
              <w:t>0%</w:t>
            </w: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26"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36"/>
          <w:trPrChange w:id="127" w:author="Author">
            <w:trPr>
              <w:wAfter w:w="2" w:type="pct"/>
              <w:trHeight w:val="136"/>
            </w:trPr>
          </w:trPrChange>
        </w:trPr>
        <w:tc>
          <w:tcPr>
            <w:tcW w:w="350" w:type="pct"/>
            <w:shd w:val="clear" w:color="auto" w:fill="auto"/>
            <w:vAlign w:val="center"/>
            <w:tcPrChange w:id="128" w:author="Author">
              <w:tcPr>
                <w:tcW w:w="333" w:type="pct"/>
                <w:gridSpan w:val="2"/>
                <w:shd w:val="clear" w:color="auto" w:fill="auto"/>
                <w:vAlign w:val="center"/>
              </w:tcPr>
            </w:tcPrChange>
          </w:tcPr>
          <w:p w:rsidR="001B2AE0" w:rsidRPr="00F20D1F" w:rsidRDefault="001B2AE0" w:rsidP="00D91128">
            <w:pPr>
              <w:jc w:val="left"/>
              <w:rPr>
                <w:sz w:val="16"/>
                <w:szCs w:val="16"/>
              </w:rPr>
            </w:pPr>
            <w:r w:rsidRPr="00F20D1F">
              <w:rPr>
                <w:i/>
                <w:sz w:val="16"/>
              </w:rPr>
              <w:t>Приоритетна ос 5</w:t>
            </w:r>
          </w:p>
        </w:tc>
        <w:tc>
          <w:tcPr>
            <w:tcW w:w="265" w:type="pct"/>
            <w:shd w:val="clear" w:color="auto" w:fill="auto"/>
            <w:vAlign w:val="center"/>
            <w:tcPrChange w:id="129" w:author="Author">
              <w:tcPr>
                <w:tcW w:w="252" w:type="pct"/>
                <w:gridSpan w:val="2"/>
                <w:shd w:val="clear" w:color="auto" w:fill="auto"/>
                <w:vAlign w:val="center"/>
              </w:tcPr>
            </w:tcPrChange>
          </w:tcPr>
          <w:p w:rsidR="001B2AE0" w:rsidRPr="00F20D1F" w:rsidRDefault="001B2AE0" w:rsidP="00D91128">
            <w:pPr>
              <w:jc w:val="left"/>
              <w:rPr>
                <w:sz w:val="16"/>
                <w:szCs w:val="16"/>
              </w:rPr>
            </w:pPr>
            <w:r w:rsidRPr="00F20D1F">
              <w:rPr>
                <w:sz w:val="16"/>
              </w:rPr>
              <w:t>ЕФРР</w:t>
            </w:r>
          </w:p>
        </w:tc>
        <w:tc>
          <w:tcPr>
            <w:tcW w:w="326" w:type="pct"/>
            <w:shd w:val="clear" w:color="auto" w:fill="auto"/>
            <w:vAlign w:val="center"/>
            <w:tcPrChange w:id="130" w:author="Author">
              <w:tcPr>
                <w:tcW w:w="310" w:type="pct"/>
                <w:gridSpan w:val="2"/>
                <w:shd w:val="clear" w:color="auto" w:fill="auto"/>
                <w:vAlign w:val="center"/>
              </w:tcPr>
            </w:tcPrChange>
          </w:tcPr>
          <w:p w:rsidR="001B2AE0" w:rsidRPr="00F20D1F" w:rsidRDefault="001B2AE0" w:rsidP="00D91128">
            <w:pPr>
              <w:jc w:val="left"/>
              <w:rPr>
                <w:sz w:val="16"/>
                <w:szCs w:val="16"/>
              </w:rPr>
            </w:pPr>
            <w:r w:rsidRPr="00F20D1F">
              <w:rPr>
                <w:sz w:val="16"/>
              </w:rPr>
              <w:t>слабо развити региони</w:t>
            </w:r>
          </w:p>
        </w:tc>
        <w:tc>
          <w:tcPr>
            <w:tcW w:w="226" w:type="pct"/>
            <w:shd w:val="clear" w:color="auto" w:fill="auto"/>
            <w:vAlign w:val="center"/>
            <w:tcPrChange w:id="131" w:author="Author">
              <w:tcPr>
                <w:tcW w:w="215" w:type="pct"/>
                <w:gridSpan w:val="2"/>
                <w:shd w:val="clear" w:color="auto" w:fill="auto"/>
                <w:vAlign w:val="center"/>
              </w:tcPr>
            </w:tcPrChange>
          </w:tcPr>
          <w:p w:rsidR="001B2AE0" w:rsidRPr="00F20D1F" w:rsidRDefault="001B2AE0" w:rsidP="00D91128">
            <w:pPr>
              <w:jc w:val="left"/>
              <w:rPr>
                <w:sz w:val="16"/>
                <w:szCs w:val="16"/>
              </w:rPr>
            </w:pPr>
            <w:r>
              <w:rPr>
                <w:sz w:val="16"/>
                <w:szCs w:val="16"/>
              </w:rPr>
              <w:t>публично</w:t>
            </w:r>
          </w:p>
        </w:tc>
        <w:tc>
          <w:tcPr>
            <w:tcW w:w="396" w:type="pct"/>
            <w:shd w:val="clear" w:color="auto" w:fill="auto"/>
            <w:tcPrChange w:id="132" w:author="Author">
              <w:tcPr>
                <w:tcW w:w="377" w:type="pct"/>
                <w:gridSpan w:val="2"/>
                <w:shd w:val="clear" w:color="auto" w:fill="auto"/>
              </w:tcPr>
            </w:tcPrChange>
          </w:tcPr>
          <w:p w:rsidR="001B2AE0" w:rsidRPr="00555102" w:rsidRDefault="001B2AE0" w:rsidP="00B64DF7">
            <w:pPr>
              <w:jc w:val="left"/>
              <w:rPr>
                <w:bCs/>
                <w:sz w:val="16"/>
                <w:szCs w:val="16"/>
              </w:rPr>
            </w:pPr>
            <w:r w:rsidRPr="00846837">
              <w:rPr>
                <w:bCs/>
                <w:sz w:val="16"/>
                <w:szCs w:val="16"/>
              </w:rPr>
              <w:t>30 217 316,00</w:t>
            </w:r>
          </w:p>
          <w:p w:rsidR="001B2AE0" w:rsidRPr="00555102" w:rsidRDefault="001B2AE0" w:rsidP="00164C99">
            <w:pPr>
              <w:jc w:val="left"/>
              <w:rPr>
                <w:sz w:val="16"/>
                <w:szCs w:val="16"/>
              </w:rPr>
            </w:pPr>
          </w:p>
          <w:p w:rsidR="001B2AE0" w:rsidRPr="00846837" w:rsidRDefault="001B2AE0" w:rsidP="00164C99">
            <w:pPr>
              <w:jc w:val="left"/>
              <w:rPr>
                <w:sz w:val="16"/>
                <w:szCs w:val="16"/>
              </w:rPr>
            </w:pPr>
          </w:p>
          <w:p w:rsidR="001B2AE0" w:rsidRPr="00846837" w:rsidRDefault="001B2AE0" w:rsidP="00D91128">
            <w:pPr>
              <w:jc w:val="left"/>
              <w:rPr>
                <w:sz w:val="16"/>
                <w:szCs w:val="16"/>
              </w:rPr>
            </w:pPr>
          </w:p>
        </w:tc>
        <w:tc>
          <w:tcPr>
            <w:tcW w:w="374" w:type="pct"/>
            <w:shd w:val="clear" w:color="auto" w:fill="auto"/>
            <w:tcPrChange w:id="133" w:author="Author">
              <w:tcPr>
                <w:tcW w:w="356" w:type="pct"/>
                <w:gridSpan w:val="2"/>
                <w:shd w:val="clear" w:color="auto" w:fill="auto"/>
              </w:tcPr>
            </w:tcPrChange>
          </w:tcPr>
          <w:p w:rsidR="001B2AE0" w:rsidRPr="00555102" w:rsidRDefault="001B2AE0" w:rsidP="00A170F0">
            <w:pPr>
              <w:jc w:val="left"/>
              <w:rPr>
                <w:sz w:val="16"/>
                <w:szCs w:val="16"/>
              </w:rPr>
            </w:pPr>
            <w:r w:rsidRPr="00846837">
              <w:rPr>
                <w:sz w:val="16"/>
                <w:szCs w:val="16"/>
              </w:rPr>
              <w:t>5 332 468,00</w:t>
            </w:r>
          </w:p>
          <w:p w:rsidR="001B2AE0" w:rsidRPr="00555102" w:rsidRDefault="001B2AE0" w:rsidP="000B4085">
            <w:pPr>
              <w:jc w:val="left"/>
              <w:rPr>
                <w:sz w:val="16"/>
                <w:szCs w:val="16"/>
              </w:rPr>
            </w:pPr>
          </w:p>
          <w:p w:rsidR="001B2AE0" w:rsidRPr="00846837" w:rsidRDefault="001B2AE0" w:rsidP="000B4085">
            <w:pPr>
              <w:jc w:val="left"/>
              <w:rPr>
                <w:sz w:val="16"/>
                <w:szCs w:val="16"/>
              </w:rPr>
            </w:pPr>
          </w:p>
          <w:p w:rsidR="001B2AE0" w:rsidRPr="00846837" w:rsidRDefault="001B2AE0" w:rsidP="00D91128">
            <w:pPr>
              <w:jc w:val="left"/>
              <w:rPr>
                <w:sz w:val="16"/>
                <w:szCs w:val="16"/>
              </w:rPr>
            </w:pPr>
          </w:p>
        </w:tc>
        <w:tc>
          <w:tcPr>
            <w:tcW w:w="360" w:type="pct"/>
            <w:shd w:val="clear" w:color="auto" w:fill="auto"/>
            <w:tcPrChange w:id="134" w:author="Author">
              <w:tcPr>
                <w:tcW w:w="342" w:type="pct"/>
                <w:shd w:val="clear" w:color="auto" w:fill="auto"/>
              </w:tcPr>
            </w:tcPrChange>
          </w:tcPr>
          <w:p w:rsidR="001B2AE0" w:rsidRPr="00555102" w:rsidRDefault="001B2AE0" w:rsidP="000B4085">
            <w:pPr>
              <w:jc w:val="left"/>
              <w:rPr>
                <w:sz w:val="16"/>
              </w:rPr>
            </w:pPr>
            <w:r w:rsidRPr="00846837">
              <w:rPr>
                <w:sz w:val="16"/>
              </w:rPr>
              <w:t>5 332 468,00</w:t>
            </w:r>
          </w:p>
          <w:p w:rsidR="001B2AE0" w:rsidRPr="00555102" w:rsidRDefault="001B2AE0" w:rsidP="000B4085">
            <w:pPr>
              <w:jc w:val="left"/>
              <w:rPr>
                <w:sz w:val="16"/>
              </w:rPr>
            </w:pPr>
          </w:p>
          <w:p w:rsidR="001B2AE0" w:rsidRPr="00846837" w:rsidRDefault="001B2AE0" w:rsidP="000B4085">
            <w:pPr>
              <w:jc w:val="left"/>
              <w:rPr>
                <w:sz w:val="16"/>
              </w:rPr>
            </w:pPr>
          </w:p>
          <w:p w:rsidR="001B2AE0" w:rsidRPr="00B92CBF" w:rsidRDefault="001B2AE0" w:rsidP="00D91128">
            <w:pPr>
              <w:jc w:val="left"/>
              <w:rPr>
                <w:sz w:val="16"/>
                <w:szCs w:val="16"/>
              </w:rPr>
            </w:pPr>
          </w:p>
        </w:tc>
        <w:tc>
          <w:tcPr>
            <w:tcW w:w="203" w:type="pct"/>
            <w:shd w:val="clear" w:color="auto" w:fill="auto"/>
            <w:tcPrChange w:id="135" w:author="Author">
              <w:tcPr>
                <w:tcW w:w="193" w:type="pct"/>
                <w:gridSpan w:val="2"/>
                <w:shd w:val="clear" w:color="auto" w:fill="auto"/>
              </w:tcPr>
            </w:tcPrChange>
          </w:tcPr>
          <w:p w:rsidR="001B2AE0" w:rsidRPr="00555102" w:rsidRDefault="001B2AE0" w:rsidP="00D91128">
            <w:pPr>
              <w:jc w:val="left"/>
              <w:rPr>
                <w:sz w:val="16"/>
                <w:szCs w:val="16"/>
              </w:rPr>
            </w:pPr>
            <w:r w:rsidRPr="00555102">
              <w:rPr>
                <w:sz w:val="16"/>
              </w:rPr>
              <w:t> </w:t>
            </w:r>
            <w:r w:rsidRPr="00555102">
              <w:rPr>
                <w:sz w:val="16"/>
                <w:szCs w:val="16"/>
              </w:rPr>
              <w:t>0</w:t>
            </w:r>
          </w:p>
        </w:tc>
        <w:tc>
          <w:tcPr>
            <w:tcW w:w="387" w:type="pct"/>
            <w:gridSpan w:val="2"/>
            <w:shd w:val="clear" w:color="auto" w:fill="auto"/>
            <w:tcPrChange w:id="136" w:author="Author">
              <w:tcPr>
                <w:tcW w:w="368" w:type="pct"/>
                <w:gridSpan w:val="2"/>
                <w:shd w:val="clear" w:color="auto" w:fill="auto"/>
              </w:tcPr>
            </w:tcPrChange>
          </w:tcPr>
          <w:p w:rsidR="001B2AE0" w:rsidRPr="00555102" w:rsidRDefault="001B2AE0" w:rsidP="0080715B">
            <w:pPr>
              <w:jc w:val="left"/>
              <w:rPr>
                <w:sz w:val="16"/>
              </w:rPr>
            </w:pPr>
            <w:r w:rsidRPr="00846837">
              <w:rPr>
                <w:sz w:val="16"/>
              </w:rPr>
              <w:t>35 549 784,00</w:t>
            </w:r>
          </w:p>
          <w:p w:rsidR="001B2AE0" w:rsidRPr="00555102" w:rsidRDefault="001B2AE0" w:rsidP="000B4085">
            <w:pPr>
              <w:jc w:val="left"/>
              <w:rPr>
                <w:sz w:val="16"/>
              </w:rPr>
            </w:pPr>
          </w:p>
          <w:p w:rsidR="001B2AE0" w:rsidRPr="00846837" w:rsidRDefault="001B2AE0" w:rsidP="000B4085">
            <w:pPr>
              <w:jc w:val="left"/>
              <w:rPr>
                <w:sz w:val="16"/>
              </w:rPr>
            </w:pPr>
          </w:p>
          <w:p w:rsidR="001B2AE0" w:rsidRPr="00B92CBF" w:rsidRDefault="001B2AE0" w:rsidP="00D91128">
            <w:pPr>
              <w:jc w:val="left"/>
              <w:rPr>
                <w:sz w:val="16"/>
                <w:szCs w:val="16"/>
              </w:rPr>
            </w:pPr>
          </w:p>
        </w:tc>
        <w:tc>
          <w:tcPr>
            <w:tcW w:w="181" w:type="pct"/>
            <w:shd w:val="clear" w:color="auto" w:fill="auto"/>
            <w:tcPrChange w:id="137" w:author="Author">
              <w:tcPr>
                <w:tcW w:w="172" w:type="pct"/>
                <w:gridSpan w:val="2"/>
                <w:shd w:val="clear" w:color="auto" w:fill="auto"/>
              </w:tcPr>
            </w:tcPrChange>
          </w:tcPr>
          <w:p w:rsidR="001B2AE0" w:rsidRPr="00555102" w:rsidRDefault="001B2AE0" w:rsidP="00B33B36">
            <w:pPr>
              <w:jc w:val="left"/>
              <w:rPr>
                <w:sz w:val="16"/>
                <w:szCs w:val="16"/>
              </w:rPr>
            </w:pPr>
            <w:r w:rsidRPr="00846837">
              <w:rPr>
                <w:sz w:val="16"/>
                <w:szCs w:val="16"/>
              </w:rPr>
              <w:t>84,999998875</w:t>
            </w:r>
          </w:p>
          <w:p w:rsidR="001B2AE0" w:rsidRPr="00555102" w:rsidRDefault="001B2AE0" w:rsidP="00B33B36">
            <w:pPr>
              <w:jc w:val="left"/>
              <w:rPr>
                <w:sz w:val="16"/>
                <w:szCs w:val="16"/>
              </w:rPr>
            </w:pPr>
          </w:p>
          <w:p w:rsidR="001B2AE0" w:rsidRPr="00846837" w:rsidRDefault="001B2AE0" w:rsidP="005F4810">
            <w:pPr>
              <w:jc w:val="left"/>
              <w:rPr>
                <w:sz w:val="16"/>
                <w:szCs w:val="16"/>
              </w:rPr>
            </w:pPr>
          </w:p>
          <w:p w:rsidR="001B2AE0" w:rsidRPr="00846837" w:rsidRDefault="001B2AE0" w:rsidP="00D91128">
            <w:pPr>
              <w:jc w:val="left"/>
              <w:rPr>
                <w:sz w:val="16"/>
                <w:szCs w:val="16"/>
              </w:rPr>
            </w:pPr>
            <w:r w:rsidRPr="00846837">
              <w:rPr>
                <w:sz w:val="16"/>
                <w:szCs w:val="16"/>
              </w:rPr>
              <w:t>%</w:t>
            </w:r>
          </w:p>
        </w:tc>
        <w:tc>
          <w:tcPr>
            <w:tcW w:w="226" w:type="pct"/>
            <w:tcPrChange w:id="138" w:author="Author">
              <w:tcPr>
                <w:tcW w:w="215" w:type="pct"/>
                <w:gridSpan w:val="2"/>
              </w:tcPr>
            </w:tcPrChange>
          </w:tcPr>
          <w:p w:rsidR="001B2AE0" w:rsidRPr="00846837" w:rsidRDefault="00F313CE" w:rsidP="00D91128">
            <w:pPr>
              <w:jc w:val="left"/>
              <w:rPr>
                <w:sz w:val="16"/>
              </w:rPr>
            </w:pPr>
            <w:ins w:id="139" w:author="Author">
              <w:r w:rsidRPr="00B66332">
                <w:rPr>
                  <w:sz w:val="16"/>
                  <w:szCs w:val="16"/>
                </w:rPr>
                <w:fldChar w:fldCharType="begin">
                  <w:ffData>
                    <w:name w:val=""/>
                    <w:enabled/>
                    <w:calcOnExit w:val="0"/>
                    <w:checkBox>
                      <w:sizeAuto/>
                      <w:default w:val="1"/>
                    </w:checkBox>
                  </w:ffData>
                </w:fldChar>
              </w:r>
              <w:r w:rsidRPr="00B66332">
                <w:rPr>
                  <w:sz w:val="16"/>
                  <w:szCs w:val="16"/>
                </w:rPr>
                <w:instrText xml:space="preserve"> FORMCHECKBOX </w:instrText>
              </w:r>
              <w:r>
                <w:rPr>
                  <w:sz w:val="16"/>
                  <w:szCs w:val="16"/>
                </w:rPr>
              </w:r>
              <w:r>
                <w:rPr>
                  <w:sz w:val="16"/>
                  <w:szCs w:val="16"/>
                </w:rPr>
                <w:fldChar w:fldCharType="separate"/>
              </w:r>
              <w:r w:rsidRPr="00B66332">
                <w:rPr>
                  <w:sz w:val="16"/>
                  <w:szCs w:val="16"/>
                </w:rPr>
                <w:fldChar w:fldCharType="end"/>
              </w:r>
            </w:ins>
            <w:bookmarkStart w:id="140" w:name="_GoBack"/>
            <w:bookmarkEnd w:id="140"/>
          </w:p>
        </w:tc>
        <w:tc>
          <w:tcPr>
            <w:tcW w:w="181" w:type="pct"/>
            <w:shd w:val="clear" w:color="auto" w:fill="auto"/>
            <w:tcPrChange w:id="141" w:author="Author">
              <w:tcPr>
                <w:tcW w:w="323" w:type="pct"/>
                <w:gridSpan w:val="2"/>
                <w:shd w:val="clear" w:color="auto" w:fill="auto"/>
              </w:tcPr>
            </w:tcPrChange>
          </w:tcPr>
          <w:p w:rsidR="001B2AE0" w:rsidRPr="00846837" w:rsidRDefault="001B2AE0" w:rsidP="00D91128">
            <w:pPr>
              <w:jc w:val="left"/>
              <w:rPr>
                <w:sz w:val="16"/>
                <w:szCs w:val="16"/>
              </w:rPr>
            </w:pPr>
            <w:r w:rsidRPr="00846837">
              <w:rPr>
                <w:sz w:val="16"/>
              </w:rPr>
              <w:t> </w:t>
            </w:r>
          </w:p>
        </w:tc>
        <w:tc>
          <w:tcPr>
            <w:tcW w:w="363" w:type="pct"/>
            <w:tcPrChange w:id="142" w:author="Author">
              <w:tcPr>
                <w:tcW w:w="377" w:type="pct"/>
                <w:gridSpan w:val="2"/>
              </w:tcPr>
            </w:tcPrChange>
          </w:tcPr>
          <w:p w:rsidR="001B2AE0" w:rsidRPr="00846837" w:rsidRDefault="001B2AE0" w:rsidP="00EC0FD2">
            <w:pPr>
              <w:jc w:val="left"/>
              <w:rPr>
                <w:rFonts w:eastAsia="Times New Roman"/>
                <w:bCs/>
                <w:sz w:val="16"/>
                <w:szCs w:val="16"/>
                <w:lang w:eastAsia="bg-BG"/>
              </w:rPr>
            </w:pPr>
            <w:r w:rsidRPr="00846837">
              <w:rPr>
                <w:rFonts w:eastAsia="Times New Roman"/>
                <w:bCs/>
                <w:sz w:val="16"/>
                <w:szCs w:val="16"/>
                <w:lang w:eastAsia="bg-BG"/>
              </w:rPr>
              <w:t>30 217 316,00</w:t>
            </w:r>
          </w:p>
          <w:p w:rsidR="001B2AE0" w:rsidRPr="00846837" w:rsidRDefault="001B2AE0" w:rsidP="00D450A2">
            <w:pPr>
              <w:jc w:val="left"/>
              <w:rPr>
                <w:rFonts w:eastAsia="Times New Roman"/>
                <w:sz w:val="16"/>
                <w:szCs w:val="16"/>
                <w:lang w:eastAsia="bg-BG"/>
              </w:rPr>
            </w:pPr>
          </w:p>
          <w:p w:rsidR="001B2AE0" w:rsidRPr="00555102" w:rsidRDefault="001B2AE0" w:rsidP="00D450A2">
            <w:pPr>
              <w:jc w:val="left"/>
              <w:rPr>
                <w:rFonts w:eastAsia="Times New Roman"/>
                <w:sz w:val="16"/>
                <w:szCs w:val="16"/>
                <w:lang w:eastAsia="bg-BG"/>
              </w:rPr>
            </w:pPr>
          </w:p>
          <w:p w:rsidR="001B2AE0" w:rsidRPr="00B92CBF" w:rsidRDefault="001B2AE0" w:rsidP="00D91128">
            <w:pPr>
              <w:jc w:val="left"/>
              <w:rPr>
                <w:sz w:val="16"/>
                <w:szCs w:val="16"/>
              </w:rPr>
            </w:pPr>
          </w:p>
        </w:tc>
        <w:tc>
          <w:tcPr>
            <w:tcW w:w="533" w:type="pct"/>
            <w:tcPrChange w:id="143" w:author="Author">
              <w:tcPr>
                <w:tcW w:w="323" w:type="pct"/>
                <w:gridSpan w:val="2"/>
              </w:tcPr>
            </w:tcPrChange>
          </w:tcPr>
          <w:p w:rsidR="001B2AE0" w:rsidRPr="00846837" w:rsidRDefault="001B2AE0" w:rsidP="00EC0FD2">
            <w:pPr>
              <w:jc w:val="left"/>
              <w:rPr>
                <w:sz w:val="16"/>
                <w:szCs w:val="16"/>
              </w:rPr>
            </w:pPr>
            <w:r w:rsidRPr="00846837">
              <w:rPr>
                <w:sz w:val="16"/>
                <w:szCs w:val="16"/>
              </w:rPr>
              <w:t>5 332 468,00</w:t>
            </w:r>
          </w:p>
          <w:p w:rsidR="001B2AE0" w:rsidRPr="00846837" w:rsidRDefault="001B2AE0" w:rsidP="00D450A2">
            <w:pPr>
              <w:jc w:val="left"/>
              <w:rPr>
                <w:sz w:val="16"/>
                <w:szCs w:val="16"/>
              </w:rPr>
            </w:pPr>
          </w:p>
          <w:p w:rsidR="001B2AE0" w:rsidRPr="00555102" w:rsidRDefault="001B2AE0" w:rsidP="00D450A2">
            <w:pPr>
              <w:jc w:val="left"/>
              <w:rPr>
                <w:sz w:val="16"/>
                <w:szCs w:val="16"/>
              </w:rPr>
            </w:pPr>
          </w:p>
          <w:p w:rsidR="001B2AE0" w:rsidRPr="00B92CBF" w:rsidRDefault="001B2AE0" w:rsidP="00D91128">
            <w:pPr>
              <w:jc w:val="left"/>
              <w:rPr>
                <w:sz w:val="16"/>
                <w:szCs w:val="16"/>
              </w:rPr>
            </w:pPr>
          </w:p>
        </w:tc>
        <w:tc>
          <w:tcPr>
            <w:tcW w:w="350" w:type="pct"/>
            <w:gridSpan w:val="2"/>
            <w:tcPrChange w:id="144" w:author="Author">
              <w:tcPr>
                <w:tcW w:w="333" w:type="pct"/>
              </w:tcPr>
            </w:tcPrChange>
          </w:tcPr>
          <w:p w:rsidR="001B2AE0" w:rsidRPr="00555102" w:rsidRDefault="001B2AE0" w:rsidP="00D91128">
            <w:pPr>
              <w:jc w:val="left"/>
              <w:rPr>
                <w:sz w:val="16"/>
                <w:szCs w:val="16"/>
              </w:rPr>
            </w:pPr>
          </w:p>
        </w:tc>
        <w:tc>
          <w:tcPr>
            <w:tcW w:w="203" w:type="pct"/>
            <w:tcPrChange w:id="145" w:author="Author">
              <w:tcPr>
                <w:tcW w:w="193" w:type="pct"/>
                <w:gridSpan w:val="2"/>
              </w:tcPr>
            </w:tcPrChange>
          </w:tcPr>
          <w:p w:rsidR="001B2AE0" w:rsidRPr="00555102" w:rsidRDefault="001B2AE0" w:rsidP="00D91128">
            <w:pPr>
              <w:jc w:val="left"/>
              <w:rPr>
                <w:sz w:val="16"/>
                <w:szCs w:val="16"/>
              </w:rPr>
            </w:pPr>
          </w:p>
        </w:tc>
        <w:tc>
          <w:tcPr>
            <w:tcW w:w="76" w:type="pct"/>
            <w:gridSpan w:val="2"/>
            <w:tcPrChange w:id="146" w:author="Author">
              <w:tcPr>
                <w:tcW w:w="316" w:type="pct"/>
              </w:tcPr>
            </w:tcPrChange>
          </w:tcPr>
          <w:p w:rsidR="001B2AE0" w:rsidRPr="00846837" w:rsidRDefault="001B2AE0" w:rsidP="00D91128">
            <w:pPr>
              <w:jc w:val="left"/>
            </w:pP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47"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36"/>
          <w:trPrChange w:id="148" w:author="Author">
            <w:trPr>
              <w:wAfter w:w="2" w:type="pct"/>
              <w:trHeight w:val="136"/>
            </w:trPr>
          </w:trPrChange>
        </w:trPr>
        <w:tc>
          <w:tcPr>
            <w:tcW w:w="350" w:type="pct"/>
            <w:shd w:val="clear" w:color="auto" w:fill="auto"/>
            <w:vAlign w:val="center"/>
            <w:tcPrChange w:id="149" w:author="Author">
              <w:tcPr>
                <w:tcW w:w="333" w:type="pct"/>
                <w:gridSpan w:val="2"/>
                <w:shd w:val="clear" w:color="auto" w:fill="auto"/>
                <w:vAlign w:val="center"/>
              </w:tcPr>
            </w:tcPrChange>
          </w:tcPr>
          <w:p w:rsidR="001B2AE0" w:rsidRPr="00B92CBF" w:rsidRDefault="001B2AE0" w:rsidP="004E1E69">
            <w:pPr>
              <w:jc w:val="left"/>
              <w:rPr>
                <w:i/>
                <w:sz w:val="16"/>
              </w:rPr>
            </w:pPr>
            <w:r w:rsidRPr="00B92CBF">
              <w:rPr>
                <w:i/>
                <w:sz w:val="16"/>
              </w:rPr>
              <w:t>Приоритетна ос 6</w:t>
            </w:r>
          </w:p>
        </w:tc>
        <w:tc>
          <w:tcPr>
            <w:tcW w:w="265" w:type="pct"/>
            <w:shd w:val="clear" w:color="auto" w:fill="auto"/>
            <w:vAlign w:val="center"/>
            <w:tcPrChange w:id="150" w:author="Author">
              <w:tcPr>
                <w:tcW w:w="252" w:type="pct"/>
                <w:gridSpan w:val="2"/>
                <w:shd w:val="clear" w:color="auto" w:fill="auto"/>
                <w:vAlign w:val="center"/>
              </w:tcPr>
            </w:tcPrChange>
          </w:tcPr>
          <w:p w:rsidR="001B2AE0" w:rsidRPr="00B92CBF" w:rsidRDefault="001B2AE0" w:rsidP="004E1E69">
            <w:pPr>
              <w:jc w:val="left"/>
              <w:rPr>
                <w:sz w:val="16"/>
              </w:rPr>
            </w:pPr>
            <w:r w:rsidRPr="00B92CBF">
              <w:rPr>
                <w:sz w:val="16"/>
              </w:rPr>
              <w:t>ЕФРР</w:t>
            </w:r>
          </w:p>
        </w:tc>
        <w:tc>
          <w:tcPr>
            <w:tcW w:w="326" w:type="pct"/>
            <w:shd w:val="clear" w:color="auto" w:fill="auto"/>
            <w:vAlign w:val="center"/>
            <w:tcPrChange w:id="151" w:author="Author">
              <w:tcPr>
                <w:tcW w:w="310" w:type="pct"/>
                <w:gridSpan w:val="2"/>
                <w:shd w:val="clear" w:color="auto" w:fill="auto"/>
                <w:vAlign w:val="center"/>
              </w:tcPr>
            </w:tcPrChange>
          </w:tcPr>
          <w:p w:rsidR="001B2AE0" w:rsidRPr="00B92CBF" w:rsidRDefault="001B2AE0" w:rsidP="004E1E69">
            <w:pPr>
              <w:jc w:val="left"/>
              <w:rPr>
                <w:sz w:val="16"/>
              </w:rPr>
            </w:pPr>
            <w:r w:rsidRPr="00B92CBF">
              <w:rPr>
                <w:sz w:val="16"/>
              </w:rPr>
              <w:t xml:space="preserve">слабо развити региони </w:t>
            </w:r>
          </w:p>
        </w:tc>
        <w:tc>
          <w:tcPr>
            <w:tcW w:w="226" w:type="pct"/>
            <w:shd w:val="clear" w:color="auto" w:fill="auto"/>
            <w:vAlign w:val="center"/>
            <w:tcPrChange w:id="152" w:author="Author">
              <w:tcPr>
                <w:tcW w:w="215" w:type="pct"/>
                <w:gridSpan w:val="2"/>
                <w:shd w:val="clear" w:color="auto" w:fill="auto"/>
                <w:vAlign w:val="center"/>
              </w:tcPr>
            </w:tcPrChange>
          </w:tcPr>
          <w:p w:rsidR="001B2AE0" w:rsidRPr="00B92CBF" w:rsidRDefault="001B2AE0" w:rsidP="004E1E69">
            <w:pPr>
              <w:jc w:val="left"/>
              <w:rPr>
                <w:sz w:val="16"/>
                <w:szCs w:val="16"/>
              </w:rPr>
            </w:pPr>
            <w:r w:rsidRPr="00B92CBF">
              <w:rPr>
                <w:sz w:val="16"/>
                <w:szCs w:val="16"/>
              </w:rPr>
              <w:t>публично</w:t>
            </w:r>
          </w:p>
        </w:tc>
        <w:tc>
          <w:tcPr>
            <w:tcW w:w="396" w:type="pct"/>
            <w:shd w:val="clear" w:color="auto" w:fill="auto"/>
            <w:tcPrChange w:id="153" w:author="Author">
              <w:tcPr>
                <w:tcW w:w="377" w:type="pct"/>
                <w:gridSpan w:val="2"/>
                <w:shd w:val="clear" w:color="auto" w:fill="auto"/>
              </w:tcPr>
            </w:tcPrChange>
          </w:tcPr>
          <w:p w:rsidR="001B2AE0" w:rsidRPr="00B92CBF" w:rsidRDefault="001B2AE0" w:rsidP="00CB344E">
            <w:pPr>
              <w:jc w:val="left"/>
              <w:rPr>
                <w:b/>
                <w:bCs/>
                <w:sz w:val="16"/>
                <w:szCs w:val="16"/>
              </w:rPr>
            </w:pPr>
          </w:p>
          <w:p w:rsidR="001B2AE0" w:rsidRPr="00B92CBF" w:rsidRDefault="001B2AE0" w:rsidP="00CB344E">
            <w:pPr>
              <w:jc w:val="left"/>
              <w:rPr>
                <w:bCs/>
                <w:sz w:val="16"/>
                <w:szCs w:val="16"/>
              </w:rPr>
            </w:pPr>
            <w:r w:rsidRPr="00B92CBF">
              <w:rPr>
                <w:bCs/>
                <w:sz w:val="16"/>
                <w:szCs w:val="16"/>
              </w:rPr>
              <w:t>4 500 000,00</w:t>
            </w:r>
          </w:p>
          <w:p w:rsidR="001B2AE0" w:rsidRPr="00B92CBF" w:rsidRDefault="001B2AE0" w:rsidP="004E1E69">
            <w:pPr>
              <w:jc w:val="left"/>
              <w:rPr>
                <w:sz w:val="16"/>
                <w:szCs w:val="16"/>
                <w:lang w:val="en-US"/>
              </w:rPr>
            </w:pPr>
          </w:p>
          <w:p w:rsidR="001B2AE0" w:rsidRPr="00B92CBF" w:rsidRDefault="001B2AE0" w:rsidP="004E1E69">
            <w:pPr>
              <w:jc w:val="left"/>
              <w:rPr>
                <w:sz w:val="16"/>
                <w:szCs w:val="16"/>
                <w:lang w:val="en-US"/>
              </w:rPr>
            </w:pPr>
          </w:p>
          <w:p w:rsidR="001B2AE0" w:rsidRPr="00B92CBF" w:rsidRDefault="001B2AE0" w:rsidP="004E1E69">
            <w:pPr>
              <w:jc w:val="left"/>
              <w:rPr>
                <w:sz w:val="16"/>
                <w:szCs w:val="16"/>
              </w:rPr>
            </w:pPr>
          </w:p>
        </w:tc>
        <w:tc>
          <w:tcPr>
            <w:tcW w:w="374" w:type="pct"/>
            <w:shd w:val="clear" w:color="auto" w:fill="auto"/>
            <w:tcPrChange w:id="154" w:author="Author">
              <w:tcPr>
                <w:tcW w:w="356" w:type="pct"/>
                <w:gridSpan w:val="2"/>
                <w:shd w:val="clear" w:color="auto" w:fill="auto"/>
              </w:tcPr>
            </w:tcPrChange>
          </w:tcPr>
          <w:p w:rsidR="001B2AE0" w:rsidRPr="00B92CBF" w:rsidRDefault="001B2AE0" w:rsidP="004E1E69">
            <w:pPr>
              <w:jc w:val="left"/>
              <w:rPr>
                <w:sz w:val="16"/>
                <w:szCs w:val="16"/>
              </w:rPr>
            </w:pPr>
          </w:p>
          <w:p w:rsidR="001B2AE0" w:rsidRPr="00B92CBF" w:rsidRDefault="001B2AE0" w:rsidP="004E1E69">
            <w:pPr>
              <w:jc w:val="left"/>
              <w:rPr>
                <w:sz w:val="16"/>
                <w:szCs w:val="16"/>
              </w:rPr>
            </w:pPr>
            <w:r w:rsidRPr="00B92CBF">
              <w:rPr>
                <w:sz w:val="16"/>
                <w:szCs w:val="16"/>
              </w:rPr>
              <w:t>0,00</w:t>
            </w:r>
          </w:p>
          <w:p w:rsidR="001B2AE0" w:rsidRPr="00B92CBF" w:rsidRDefault="001B2AE0" w:rsidP="004E1E69">
            <w:pPr>
              <w:jc w:val="left"/>
              <w:rPr>
                <w:sz w:val="16"/>
                <w:szCs w:val="16"/>
              </w:rPr>
            </w:pPr>
          </w:p>
        </w:tc>
        <w:tc>
          <w:tcPr>
            <w:tcW w:w="360" w:type="pct"/>
            <w:shd w:val="clear" w:color="auto" w:fill="auto"/>
            <w:tcPrChange w:id="155" w:author="Author">
              <w:tcPr>
                <w:tcW w:w="342" w:type="pct"/>
                <w:shd w:val="clear" w:color="auto" w:fill="auto"/>
              </w:tcPr>
            </w:tcPrChange>
          </w:tcPr>
          <w:p w:rsidR="001B2AE0" w:rsidRPr="00B92CBF" w:rsidRDefault="001B2AE0" w:rsidP="004E1E69">
            <w:pPr>
              <w:jc w:val="left"/>
              <w:rPr>
                <w:sz w:val="16"/>
              </w:rPr>
            </w:pPr>
          </w:p>
          <w:p w:rsidR="001B2AE0" w:rsidRPr="00B92CBF" w:rsidRDefault="001B2AE0" w:rsidP="004E1E69">
            <w:pPr>
              <w:jc w:val="left"/>
              <w:rPr>
                <w:sz w:val="16"/>
              </w:rPr>
            </w:pPr>
            <w:r w:rsidRPr="00B92CBF">
              <w:rPr>
                <w:sz w:val="16"/>
              </w:rPr>
              <w:t>0,00</w:t>
            </w:r>
          </w:p>
          <w:p w:rsidR="001B2AE0" w:rsidRPr="00B92CBF" w:rsidRDefault="001B2AE0" w:rsidP="004E1E69">
            <w:pPr>
              <w:jc w:val="left"/>
              <w:rPr>
                <w:sz w:val="16"/>
              </w:rPr>
            </w:pPr>
          </w:p>
        </w:tc>
        <w:tc>
          <w:tcPr>
            <w:tcW w:w="203" w:type="pct"/>
            <w:shd w:val="clear" w:color="auto" w:fill="auto"/>
            <w:tcPrChange w:id="156" w:author="Author">
              <w:tcPr>
                <w:tcW w:w="193" w:type="pct"/>
                <w:gridSpan w:val="2"/>
                <w:shd w:val="clear" w:color="auto" w:fill="auto"/>
              </w:tcPr>
            </w:tcPrChange>
          </w:tcPr>
          <w:p w:rsidR="001B2AE0" w:rsidRPr="00B92CBF" w:rsidRDefault="001B2AE0" w:rsidP="004E1E69">
            <w:pPr>
              <w:jc w:val="left"/>
              <w:rPr>
                <w:sz w:val="16"/>
                <w:lang w:val="en-US"/>
              </w:rPr>
            </w:pPr>
          </w:p>
          <w:p w:rsidR="001B2AE0" w:rsidRPr="00B92CBF" w:rsidRDefault="001B2AE0" w:rsidP="004E1E69">
            <w:pPr>
              <w:jc w:val="left"/>
              <w:rPr>
                <w:sz w:val="16"/>
                <w:lang w:val="en-US"/>
              </w:rPr>
            </w:pPr>
            <w:r w:rsidRPr="00B92CBF">
              <w:rPr>
                <w:sz w:val="16"/>
                <w:lang w:val="en-US"/>
              </w:rPr>
              <w:t>0</w:t>
            </w:r>
          </w:p>
        </w:tc>
        <w:tc>
          <w:tcPr>
            <w:tcW w:w="387" w:type="pct"/>
            <w:gridSpan w:val="2"/>
            <w:shd w:val="clear" w:color="auto" w:fill="auto"/>
            <w:tcPrChange w:id="157" w:author="Author">
              <w:tcPr>
                <w:tcW w:w="368" w:type="pct"/>
                <w:gridSpan w:val="2"/>
                <w:shd w:val="clear" w:color="auto" w:fill="auto"/>
              </w:tcPr>
            </w:tcPrChange>
          </w:tcPr>
          <w:p w:rsidR="001B2AE0" w:rsidRPr="00B92CBF" w:rsidRDefault="001B2AE0" w:rsidP="00A24A1B">
            <w:pPr>
              <w:jc w:val="left"/>
              <w:rPr>
                <w:sz w:val="16"/>
                <w:szCs w:val="16"/>
                <w:lang w:val="en-US"/>
              </w:rPr>
            </w:pPr>
          </w:p>
          <w:p w:rsidR="001B2AE0" w:rsidRPr="00B92CBF" w:rsidRDefault="001B2AE0" w:rsidP="00FC0AB2">
            <w:pPr>
              <w:jc w:val="left"/>
              <w:rPr>
                <w:bCs/>
                <w:sz w:val="16"/>
                <w:szCs w:val="16"/>
              </w:rPr>
            </w:pPr>
            <w:r w:rsidRPr="00B92CBF">
              <w:rPr>
                <w:bCs/>
                <w:sz w:val="16"/>
                <w:szCs w:val="16"/>
              </w:rPr>
              <w:t>4 500 000,00</w:t>
            </w:r>
          </w:p>
          <w:p w:rsidR="001B2AE0" w:rsidRPr="00B92CBF" w:rsidRDefault="001B2AE0" w:rsidP="00FC0AB2">
            <w:pPr>
              <w:jc w:val="left"/>
              <w:rPr>
                <w:bCs/>
                <w:sz w:val="16"/>
                <w:szCs w:val="16"/>
              </w:rPr>
            </w:pPr>
          </w:p>
          <w:p w:rsidR="001B2AE0" w:rsidRPr="00B92CBF" w:rsidRDefault="001B2AE0" w:rsidP="00A24A1B">
            <w:pPr>
              <w:jc w:val="left"/>
              <w:rPr>
                <w:sz w:val="16"/>
                <w:szCs w:val="16"/>
                <w:lang w:val="en-US"/>
              </w:rPr>
            </w:pPr>
          </w:p>
          <w:p w:rsidR="001B2AE0" w:rsidRPr="00B92CBF" w:rsidRDefault="001B2AE0" w:rsidP="004E1E69">
            <w:pPr>
              <w:jc w:val="left"/>
              <w:rPr>
                <w:sz w:val="16"/>
              </w:rPr>
            </w:pPr>
          </w:p>
          <w:p w:rsidR="001B2AE0" w:rsidRPr="00B92CBF" w:rsidRDefault="001B2AE0" w:rsidP="004E1E69">
            <w:pPr>
              <w:jc w:val="left"/>
              <w:rPr>
                <w:sz w:val="16"/>
              </w:rPr>
            </w:pPr>
          </w:p>
        </w:tc>
        <w:tc>
          <w:tcPr>
            <w:tcW w:w="181" w:type="pct"/>
            <w:shd w:val="clear" w:color="auto" w:fill="auto"/>
            <w:tcPrChange w:id="158" w:author="Author">
              <w:tcPr>
                <w:tcW w:w="172" w:type="pct"/>
                <w:gridSpan w:val="2"/>
                <w:shd w:val="clear" w:color="auto" w:fill="auto"/>
              </w:tcPr>
            </w:tcPrChange>
          </w:tcPr>
          <w:p w:rsidR="001B2AE0" w:rsidRPr="00B92CBF" w:rsidRDefault="001B2AE0" w:rsidP="004E1E69">
            <w:pPr>
              <w:jc w:val="left"/>
              <w:rPr>
                <w:sz w:val="16"/>
                <w:szCs w:val="16"/>
              </w:rPr>
            </w:pPr>
          </w:p>
          <w:p w:rsidR="001B2AE0" w:rsidRPr="00B92CBF" w:rsidRDefault="001B2AE0" w:rsidP="004E1E69">
            <w:pPr>
              <w:jc w:val="left"/>
              <w:rPr>
                <w:sz w:val="16"/>
                <w:szCs w:val="16"/>
              </w:rPr>
            </w:pPr>
            <w:r w:rsidRPr="00B92CBF">
              <w:rPr>
                <w:sz w:val="16"/>
                <w:szCs w:val="16"/>
              </w:rPr>
              <w:t>100%</w:t>
            </w:r>
          </w:p>
        </w:tc>
        <w:tc>
          <w:tcPr>
            <w:tcW w:w="226" w:type="pct"/>
            <w:tcPrChange w:id="159" w:author="Author">
              <w:tcPr>
                <w:tcW w:w="215" w:type="pct"/>
                <w:gridSpan w:val="2"/>
              </w:tcPr>
            </w:tcPrChange>
          </w:tcPr>
          <w:p w:rsidR="001B2AE0" w:rsidRPr="00B92CBF" w:rsidRDefault="00922212" w:rsidP="004E1E69">
            <w:pPr>
              <w:jc w:val="left"/>
              <w:rPr>
                <w:sz w:val="16"/>
              </w:rPr>
            </w:pPr>
            <w:ins w:id="160" w:author="Author">
              <w:r w:rsidRPr="00922212">
                <w:rPr>
                  <w:sz w:val="16"/>
                </w:rPr>
                <w:fldChar w:fldCharType="begin">
                  <w:ffData>
                    <w:name w:val=""/>
                    <w:enabled/>
                    <w:calcOnExit w:val="0"/>
                    <w:checkBox>
                      <w:sizeAuto/>
                      <w:default w:val="0"/>
                    </w:checkBox>
                  </w:ffData>
                </w:fldChar>
              </w:r>
              <w:r w:rsidRPr="00922212">
                <w:rPr>
                  <w:sz w:val="16"/>
                </w:rPr>
                <w:instrText xml:space="preserve"> FORMCHECKBOX </w:instrText>
              </w:r>
              <w:r w:rsidR="004A63C0">
                <w:rPr>
                  <w:sz w:val="16"/>
                </w:rPr>
              </w:r>
              <w:r w:rsidR="004A63C0">
                <w:rPr>
                  <w:sz w:val="16"/>
                </w:rPr>
                <w:fldChar w:fldCharType="separate"/>
              </w:r>
              <w:r w:rsidRPr="00922212">
                <w:rPr>
                  <w:sz w:val="16"/>
                </w:rPr>
                <w:fldChar w:fldCharType="end"/>
              </w:r>
            </w:ins>
          </w:p>
        </w:tc>
        <w:tc>
          <w:tcPr>
            <w:tcW w:w="181" w:type="pct"/>
            <w:shd w:val="clear" w:color="auto" w:fill="auto"/>
            <w:tcPrChange w:id="161" w:author="Author">
              <w:tcPr>
                <w:tcW w:w="323" w:type="pct"/>
                <w:gridSpan w:val="2"/>
                <w:shd w:val="clear" w:color="auto" w:fill="auto"/>
              </w:tcPr>
            </w:tcPrChange>
          </w:tcPr>
          <w:p w:rsidR="001B2AE0" w:rsidRPr="00B92CBF" w:rsidRDefault="001B2AE0" w:rsidP="004E1E69">
            <w:pPr>
              <w:jc w:val="left"/>
              <w:rPr>
                <w:sz w:val="16"/>
              </w:rPr>
            </w:pPr>
          </w:p>
        </w:tc>
        <w:tc>
          <w:tcPr>
            <w:tcW w:w="363" w:type="pct"/>
            <w:shd w:val="clear" w:color="auto" w:fill="auto"/>
            <w:tcPrChange w:id="162" w:author="Author">
              <w:tcPr>
                <w:tcW w:w="377" w:type="pct"/>
                <w:gridSpan w:val="2"/>
                <w:shd w:val="clear" w:color="auto" w:fill="auto"/>
              </w:tcPr>
            </w:tcPrChange>
          </w:tcPr>
          <w:p w:rsidR="001B2AE0" w:rsidRPr="00B92CBF" w:rsidRDefault="001B2AE0" w:rsidP="00A24A1B">
            <w:pPr>
              <w:jc w:val="left"/>
              <w:rPr>
                <w:sz w:val="16"/>
                <w:szCs w:val="16"/>
                <w:lang w:val="en-US"/>
              </w:rPr>
            </w:pPr>
          </w:p>
          <w:p w:rsidR="001B2AE0" w:rsidRPr="00B92CBF" w:rsidRDefault="001B2AE0" w:rsidP="001A0332">
            <w:pPr>
              <w:jc w:val="left"/>
              <w:rPr>
                <w:bCs/>
                <w:sz w:val="16"/>
                <w:szCs w:val="16"/>
              </w:rPr>
            </w:pPr>
            <w:r w:rsidRPr="00B92CBF">
              <w:rPr>
                <w:bCs/>
                <w:sz w:val="16"/>
                <w:szCs w:val="16"/>
              </w:rPr>
              <w:t>4 500 000,00</w:t>
            </w:r>
          </w:p>
          <w:p w:rsidR="001B2AE0" w:rsidRPr="00B92CBF" w:rsidRDefault="001B2AE0" w:rsidP="00A24A1B">
            <w:pPr>
              <w:jc w:val="left"/>
              <w:rPr>
                <w:sz w:val="16"/>
                <w:szCs w:val="16"/>
                <w:lang w:val="en-US"/>
              </w:rPr>
            </w:pPr>
          </w:p>
          <w:p w:rsidR="001B2AE0" w:rsidRPr="00B92CBF" w:rsidRDefault="001B2AE0" w:rsidP="00A24A1B">
            <w:pPr>
              <w:jc w:val="left"/>
              <w:rPr>
                <w:sz w:val="16"/>
                <w:szCs w:val="16"/>
                <w:lang w:val="en-US"/>
              </w:rPr>
            </w:pPr>
          </w:p>
          <w:p w:rsidR="001B2AE0" w:rsidRPr="00B92CBF" w:rsidRDefault="001B2AE0" w:rsidP="004E1E69">
            <w:pPr>
              <w:jc w:val="left"/>
              <w:rPr>
                <w:sz w:val="16"/>
                <w:szCs w:val="16"/>
              </w:rPr>
            </w:pPr>
          </w:p>
          <w:p w:rsidR="001B2AE0" w:rsidRPr="00B92CBF" w:rsidRDefault="001B2AE0" w:rsidP="004E1E69">
            <w:pPr>
              <w:jc w:val="left"/>
              <w:rPr>
                <w:rFonts w:eastAsia="Times New Roman"/>
                <w:sz w:val="16"/>
                <w:szCs w:val="16"/>
                <w:lang w:eastAsia="bg-BG"/>
              </w:rPr>
            </w:pPr>
          </w:p>
        </w:tc>
        <w:tc>
          <w:tcPr>
            <w:tcW w:w="533" w:type="pct"/>
            <w:shd w:val="clear" w:color="auto" w:fill="auto"/>
            <w:tcPrChange w:id="163" w:author="Author">
              <w:tcPr>
                <w:tcW w:w="323" w:type="pct"/>
                <w:gridSpan w:val="2"/>
                <w:shd w:val="clear" w:color="auto" w:fill="auto"/>
              </w:tcPr>
            </w:tcPrChange>
          </w:tcPr>
          <w:p w:rsidR="001B2AE0" w:rsidRPr="00B92CBF" w:rsidRDefault="001B2AE0" w:rsidP="004E1E69">
            <w:pPr>
              <w:jc w:val="left"/>
              <w:rPr>
                <w:sz w:val="16"/>
                <w:szCs w:val="16"/>
              </w:rPr>
            </w:pPr>
          </w:p>
          <w:p w:rsidR="001B2AE0" w:rsidRPr="00B92CBF" w:rsidRDefault="001B2AE0" w:rsidP="004E1E69">
            <w:pPr>
              <w:jc w:val="left"/>
              <w:rPr>
                <w:sz w:val="16"/>
                <w:szCs w:val="16"/>
              </w:rPr>
            </w:pPr>
            <w:r w:rsidRPr="00B92CBF">
              <w:rPr>
                <w:sz w:val="16"/>
                <w:szCs w:val="16"/>
              </w:rPr>
              <w:t>0,00</w:t>
            </w:r>
          </w:p>
          <w:p w:rsidR="001B2AE0" w:rsidRPr="00B92CBF" w:rsidRDefault="001B2AE0" w:rsidP="004E1E69">
            <w:pPr>
              <w:jc w:val="left"/>
              <w:rPr>
                <w:sz w:val="16"/>
                <w:szCs w:val="16"/>
              </w:rPr>
            </w:pPr>
          </w:p>
        </w:tc>
        <w:tc>
          <w:tcPr>
            <w:tcW w:w="350" w:type="pct"/>
            <w:gridSpan w:val="2"/>
            <w:tcPrChange w:id="164" w:author="Author">
              <w:tcPr>
                <w:tcW w:w="333" w:type="pct"/>
              </w:tcPr>
            </w:tcPrChange>
          </w:tcPr>
          <w:p w:rsidR="001B2AE0" w:rsidRPr="00B92CBF" w:rsidRDefault="001B2AE0" w:rsidP="004E1E69">
            <w:pPr>
              <w:jc w:val="left"/>
              <w:rPr>
                <w:sz w:val="16"/>
                <w:szCs w:val="16"/>
              </w:rPr>
            </w:pPr>
          </w:p>
        </w:tc>
        <w:tc>
          <w:tcPr>
            <w:tcW w:w="203" w:type="pct"/>
            <w:tcPrChange w:id="165" w:author="Author">
              <w:tcPr>
                <w:tcW w:w="193" w:type="pct"/>
                <w:gridSpan w:val="2"/>
              </w:tcPr>
            </w:tcPrChange>
          </w:tcPr>
          <w:p w:rsidR="001B2AE0" w:rsidRPr="00B92CBF" w:rsidRDefault="001B2AE0" w:rsidP="004E1E69">
            <w:pPr>
              <w:jc w:val="left"/>
              <w:rPr>
                <w:sz w:val="16"/>
                <w:szCs w:val="16"/>
              </w:rPr>
            </w:pPr>
          </w:p>
        </w:tc>
        <w:tc>
          <w:tcPr>
            <w:tcW w:w="76" w:type="pct"/>
            <w:gridSpan w:val="2"/>
            <w:tcPrChange w:id="166" w:author="Author">
              <w:tcPr>
                <w:tcW w:w="316" w:type="pct"/>
              </w:tcPr>
            </w:tcPrChange>
          </w:tcPr>
          <w:p w:rsidR="001B2AE0" w:rsidRPr="00B92CBF" w:rsidRDefault="001B2AE0" w:rsidP="004E1E69">
            <w:pPr>
              <w:jc w:val="left"/>
            </w:pP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67"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36"/>
          <w:trPrChange w:id="168" w:author="Author">
            <w:trPr>
              <w:wAfter w:w="2" w:type="pct"/>
              <w:trHeight w:val="136"/>
            </w:trPr>
          </w:trPrChange>
        </w:trPr>
        <w:tc>
          <w:tcPr>
            <w:tcW w:w="350" w:type="pct"/>
            <w:shd w:val="clear" w:color="auto" w:fill="auto"/>
            <w:vAlign w:val="center"/>
            <w:tcPrChange w:id="169" w:author="Author">
              <w:tcPr>
                <w:tcW w:w="333" w:type="pct"/>
                <w:gridSpan w:val="2"/>
                <w:shd w:val="clear" w:color="auto" w:fill="auto"/>
                <w:vAlign w:val="center"/>
              </w:tcPr>
            </w:tcPrChange>
          </w:tcPr>
          <w:p w:rsidR="001B2AE0" w:rsidRPr="00B92CBF" w:rsidRDefault="001B2AE0" w:rsidP="004E1E69">
            <w:pPr>
              <w:jc w:val="left"/>
              <w:rPr>
                <w:i/>
                <w:sz w:val="16"/>
              </w:rPr>
            </w:pPr>
            <w:r w:rsidRPr="00B92CBF">
              <w:rPr>
                <w:i/>
                <w:sz w:val="16"/>
              </w:rPr>
              <w:t>Приоритетна ос 6</w:t>
            </w:r>
          </w:p>
        </w:tc>
        <w:tc>
          <w:tcPr>
            <w:tcW w:w="265" w:type="pct"/>
            <w:shd w:val="clear" w:color="auto" w:fill="auto"/>
            <w:vAlign w:val="center"/>
            <w:tcPrChange w:id="170" w:author="Author">
              <w:tcPr>
                <w:tcW w:w="252" w:type="pct"/>
                <w:gridSpan w:val="2"/>
                <w:shd w:val="clear" w:color="auto" w:fill="auto"/>
                <w:vAlign w:val="center"/>
              </w:tcPr>
            </w:tcPrChange>
          </w:tcPr>
          <w:p w:rsidR="001B2AE0" w:rsidRPr="00B92CBF" w:rsidRDefault="001B2AE0" w:rsidP="004E1E69">
            <w:pPr>
              <w:jc w:val="left"/>
              <w:rPr>
                <w:sz w:val="16"/>
              </w:rPr>
            </w:pPr>
            <w:r w:rsidRPr="00B92CBF">
              <w:rPr>
                <w:sz w:val="16"/>
              </w:rPr>
              <w:t>КФ</w:t>
            </w:r>
          </w:p>
        </w:tc>
        <w:tc>
          <w:tcPr>
            <w:tcW w:w="326" w:type="pct"/>
            <w:shd w:val="clear" w:color="auto" w:fill="auto"/>
            <w:vAlign w:val="center"/>
            <w:tcPrChange w:id="171" w:author="Author">
              <w:tcPr>
                <w:tcW w:w="310" w:type="pct"/>
                <w:gridSpan w:val="2"/>
                <w:shd w:val="clear" w:color="auto" w:fill="auto"/>
                <w:vAlign w:val="center"/>
              </w:tcPr>
            </w:tcPrChange>
          </w:tcPr>
          <w:p w:rsidR="001B2AE0" w:rsidRPr="00B92CBF" w:rsidRDefault="001B2AE0" w:rsidP="004E1E69">
            <w:pPr>
              <w:jc w:val="left"/>
              <w:rPr>
                <w:sz w:val="16"/>
              </w:rPr>
            </w:pPr>
            <w:r w:rsidRPr="00B92CBF">
              <w:rPr>
                <w:sz w:val="16"/>
              </w:rPr>
              <w:t>не се прилага</w:t>
            </w:r>
          </w:p>
        </w:tc>
        <w:tc>
          <w:tcPr>
            <w:tcW w:w="226" w:type="pct"/>
            <w:shd w:val="clear" w:color="auto" w:fill="auto"/>
            <w:vAlign w:val="center"/>
            <w:tcPrChange w:id="172" w:author="Author">
              <w:tcPr>
                <w:tcW w:w="215" w:type="pct"/>
                <w:gridSpan w:val="2"/>
                <w:shd w:val="clear" w:color="auto" w:fill="auto"/>
                <w:vAlign w:val="center"/>
              </w:tcPr>
            </w:tcPrChange>
          </w:tcPr>
          <w:p w:rsidR="001B2AE0" w:rsidRPr="00B92CBF" w:rsidRDefault="001B2AE0" w:rsidP="004E1E69">
            <w:pPr>
              <w:jc w:val="left"/>
              <w:rPr>
                <w:sz w:val="16"/>
                <w:szCs w:val="16"/>
              </w:rPr>
            </w:pPr>
            <w:r w:rsidRPr="00B92CBF">
              <w:rPr>
                <w:sz w:val="16"/>
                <w:szCs w:val="16"/>
              </w:rPr>
              <w:t>публично</w:t>
            </w:r>
          </w:p>
        </w:tc>
        <w:tc>
          <w:tcPr>
            <w:tcW w:w="396" w:type="pct"/>
            <w:shd w:val="clear" w:color="auto" w:fill="auto"/>
            <w:tcPrChange w:id="173" w:author="Author">
              <w:tcPr>
                <w:tcW w:w="377" w:type="pct"/>
                <w:gridSpan w:val="2"/>
                <w:shd w:val="clear" w:color="auto" w:fill="auto"/>
              </w:tcPr>
            </w:tcPrChange>
          </w:tcPr>
          <w:p w:rsidR="001B2AE0" w:rsidRPr="00B92CBF" w:rsidRDefault="001B2AE0" w:rsidP="004E1E69">
            <w:pPr>
              <w:jc w:val="left"/>
              <w:rPr>
                <w:sz w:val="16"/>
                <w:szCs w:val="16"/>
                <w:lang w:val="en-US"/>
              </w:rPr>
            </w:pPr>
          </w:p>
          <w:p w:rsidR="001B2AE0" w:rsidRPr="00B92CBF" w:rsidRDefault="001B2AE0" w:rsidP="000C4D4D">
            <w:pPr>
              <w:jc w:val="left"/>
              <w:rPr>
                <w:bCs/>
                <w:sz w:val="16"/>
                <w:szCs w:val="16"/>
              </w:rPr>
            </w:pPr>
            <w:r w:rsidRPr="00B92CBF">
              <w:rPr>
                <w:bCs/>
                <w:sz w:val="16"/>
                <w:szCs w:val="16"/>
              </w:rPr>
              <w:t>140 500 000,00</w:t>
            </w:r>
          </w:p>
          <w:p w:rsidR="001B2AE0" w:rsidRPr="00B92CBF" w:rsidRDefault="001B2AE0" w:rsidP="000C4D4D">
            <w:pPr>
              <w:jc w:val="left"/>
              <w:rPr>
                <w:bCs/>
                <w:sz w:val="16"/>
                <w:szCs w:val="16"/>
              </w:rPr>
            </w:pPr>
          </w:p>
          <w:p w:rsidR="001B2AE0" w:rsidRPr="00B92CBF" w:rsidRDefault="001B2AE0" w:rsidP="004E1E69">
            <w:pPr>
              <w:jc w:val="left"/>
              <w:rPr>
                <w:sz w:val="16"/>
                <w:szCs w:val="16"/>
                <w:lang w:val="en-US"/>
              </w:rPr>
            </w:pPr>
          </w:p>
          <w:p w:rsidR="001B2AE0" w:rsidRPr="00B92CBF" w:rsidRDefault="001B2AE0" w:rsidP="004E1E69">
            <w:pPr>
              <w:jc w:val="left"/>
              <w:rPr>
                <w:sz w:val="16"/>
                <w:szCs w:val="16"/>
              </w:rPr>
            </w:pPr>
          </w:p>
        </w:tc>
        <w:tc>
          <w:tcPr>
            <w:tcW w:w="374" w:type="pct"/>
            <w:shd w:val="clear" w:color="auto" w:fill="auto"/>
            <w:tcPrChange w:id="174" w:author="Author">
              <w:tcPr>
                <w:tcW w:w="356" w:type="pct"/>
                <w:gridSpan w:val="2"/>
                <w:shd w:val="clear" w:color="auto" w:fill="auto"/>
              </w:tcPr>
            </w:tcPrChange>
          </w:tcPr>
          <w:p w:rsidR="001B2AE0" w:rsidRPr="00B92CBF" w:rsidRDefault="001B2AE0" w:rsidP="004E1E69">
            <w:pPr>
              <w:jc w:val="left"/>
              <w:rPr>
                <w:sz w:val="16"/>
                <w:szCs w:val="16"/>
              </w:rPr>
            </w:pPr>
          </w:p>
          <w:p w:rsidR="001B2AE0" w:rsidRPr="00B92CBF" w:rsidRDefault="001B2AE0" w:rsidP="004E1E69">
            <w:pPr>
              <w:jc w:val="left"/>
              <w:rPr>
                <w:sz w:val="16"/>
                <w:szCs w:val="16"/>
              </w:rPr>
            </w:pPr>
            <w:r w:rsidRPr="00B92CBF">
              <w:rPr>
                <w:sz w:val="16"/>
                <w:szCs w:val="16"/>
              </w:rPr>
              <w:t>0,00</w:t>
            </w:r>
          </w:p>
          <w:p w:rsidR="001B2AE0" w:rsidRPr="00B92CBF" w:rsidRDefault="001B2AE0" w:rsidP="004E1E69">
            <w:pPr>
              <w:jc w:val="left"/>
              <w:rPr>
                <w:sz w:val="16"/>
                <w:szCs w:val="16"/>
              </w:rPr>
            </w:pPr>
          </w:p>
        </w:tc>
        <w:tc>
          <w:tcPr>
            <w:tcW w:w="360" w:type="pct"/>
            <w:shd w:val="clear" w:color="auto" w:fill="auto"/>
            <w:tcPrChange w:id="175" w:author="Author">
              <w:tcPr>
                <w:tcW w:w="342" w:type="pct"/>
                <w:shd w:val="clear" w:color="auto" w:fill="auto"/>
              </w:tcPr>
            </w:tcPrChange>
          </w:tcPr>
          <w:p w:rsidR="001B2AE0" w:rsidRPr="00B92CBF" w:rsidRDefault="001B2AE0" w:rsidP="004E1E69">
            <w:pPr>
              <w:jc w:val="left"/>
              <w:rPr>
                <w:sz w:val="16"/>
              </w:rPr>
            </w:pPr>
          </w:p>
          <w:p w:rsidR="001B2AE0" w:rsidRPr="00B92CBF" w:rsidRDefault="001B2AE0" w:rsidP="004E1E69">
            <w:pPr>
              <w:jc w:val="left"/>
              <w:rPr>
                <w:sz w:val="16"/>
              </w:rPr>
            </w:pPr>
            <w:r w:rsidRPr="00B92CBF">
              <w:rPr>
                <w:sz w:val="16"/>
              </w:rPr>
              <w:t>0,00</w:t>
            </w:r>
          </w:p>
          <w:p w:rsidR="001B2AE0" w:rsidRPr="00B92CBF" w:rsidRDefault="001B2AE0" w:rsidP="004E1E69">
            <w:pPr>
              <w:jc w:val="left"/>
              <w:rPr>
                <w:sz w:val="16"/>
              </w:rPr>
            </w:pPr>
          </w:p>
        </w:tc>
        <w:tc>
          <w:tcPr>
            <w:tcW w:w="203" w:type="pct"/>
            <w:shd w:val="clear" w:color="auto" w:fill="auto"/>
            <w:tcPrChange w:id="176" w:author="Author">
              <w:tcPr>
                <w:tcW w:w="193" w:type="pct"/>
                <w:gridSpan w:val="2"/>
                <w:shd w:val="clear" w:color="auto" w:fill="auto"/>
              </w:tcPr>
            </w:tcPrChange>
          </w:tcPr>
          <w:p w:rsidR="001B2AE0" w:rsidRPr="00B92CBF" w:rsidRDefault="001B2AE0" w:rsidP="004E1E69">
            <w:pPr>
              <w:jc w:val="left"/>
              <w:rPr>
                <w:sz w:val="16"/>
                <w:lang w:val="en-US"/>
              </w:rPr>
            </w:pPr>
          </w:p>
          <w:p w:rsidR="001B2AE0" w:rsidRPr="00B92CBF" w:rsidRDefault="001B2AE0" w:rsidP="004E1E69">
            <w:pPr>
              <w:jc w:val="left"/>
              <w:rPr>
                <w:sz w:val="16"/>
                <w:lang w:val="en-US"/>
              </w:rPr>
            </w:pPr>
            <w:r w:rsidRPr="00B92CBF">
              <w:rPr>
                <w:sz w:val="16"/>
                <w:lang w:val="en-US"/>
              </w:rPr>
              <w:t>0</w:t>
            </w:r>
          </w:p>
        </w:tc>
        <w:tc>
          <w:tcPr>
            <w:tcW w:w="387" w:type="pct"/>
            <w:gridSpan w:val="2"/>
            <w:shd w:val="clear" w:color="auto" w:fill="auto"/>
            <w:tcPrChange w:id="177" w:author="Author">
              <w:tcPr>
                <w:tcW w:w="368" w:type="pct"/>
                <w:gridSpan w:val="2"/>
                <w:shd w:val="clear" w:color="auto" w:fill="auto"/>
              </w:tcPr>
            </w:tcPrChange>
          </w:tcPr>
          <w:p w:rsidR="001B2AE0" w:rsidRPr="00B92CBF" w:rsidRDefault="001B2AE0" w:rsidP="008C1BF2">
            <w:pPr>
              <w:jc w:val="left"/>
              <w:rPr>
                <w:sz w:val="16"/>
                <w:szCs w:val="16"/>
                <w:lang w:val="en-US"/>
              </w:rPr>
            </w:pPr>
          </w:p>
          <w:p w:rsidR="001B2AE0" w:rsidRPr="00B92CBF" w:rsidRDefault="001B2AE0" w:rsidP="00834FB2">
            <w:pPr>
              <w:jc w:val="left"/>
              <w:rPr>
                <w:bCs/>
                <w:sz w:val="16"/>
                <w:szCs w:val="16"/>
              </w:rPr>
            </w:pPr>
            <w:r w:rsidRPr="00B92CBF">
              <w:rPr>
                <w:bCs/>
                <w:sz w:val="16"/>
                <w:szCs w:val="16"/>
              </w:rPr>
              <w:t>140 500 000,00</w:t>
            </w:r>
          </w:p>
          <w:p w:rsidR="001B2AE0" w:rsidRPr="00B92CBF" w:rsidRDefault="001B2AE0" w:rsidP="008C1BF2">
            <w:pPr>
              <w:jc w:val="left"/>
              <w:rPr>
                <w:sz w:val="16"/>
                <w:szCs w:val="16"/>
                <w:lang w:val="en-US"/>
              </w:rPr>
            </w:pPr>
          </w:p>
          <w:p w:rsidR="001B2AE0" w:rsidRPr="00B92CBF" w:rsidRDefault="001B2AE0" w:rsidP="008C1BF2">
            <w:pPr>
              <w:jc w:val="left"/>
              <w:rPr>
                <w:sz w:val="16"/>
                <w:szCs w:val="16"/>
                <w:lang w:val="en-US"/>
              </w:rPr>
            </w:pPr>
          </w:p>
          <w:p w:rsidR="001B2AE0" w:rsidRPr="00B92CBF" w:rsidRDefault="001B2AE0" w:rsidP="004E1E69">
            <w:pPr>
              <w:jc w:val="left"/>
              <w:rPr>
                <w:sz w:val="16"/>
              </w:rPr>
            </w:pPr>
          </w:p>
          <w:p w:rsidR="001B2AE0" w:rsidRPr="00B92CBF" w:rsidRDefault="001B2AE0" w:rsidP="004E1E69">
            <w:pPr>
              <w:jc w:val="left"/>
              <w:rPr>
                <w:sz w:val="16"/>
              </w:rPr>
            </w:pPr>
          </w:p>
        </w:tc>
        <w:tc>
          <w:tcPr>
            <w:tcW w:w="181" w:type="pct"/>
            <w:shd w:val="clear" w:color="auto" w:fill="auto"/>
            <w:tcPrChange w:id="178" w:author="Author">
              <w:tcPr>
                <w:tcW w:w="172" w:type="pct"/>
                <w:gridSpan w:val="2"/>
                <w:shd w:val="clear" w:color="auto" w:fill="auto"/>
              </w:tcPr>
            </w:tcPrChange>
          </w:tcPr>
          <w:p w:rsidR="001B2AE0" w:rsidRPr="00B92CBF" w:rsidRDefault="001B2AE0" w:rsidP="004E1E69">
            <w:pPr>
              <w:jc w:val="left"/>
              <w:rPr>
                <w:sz w:val="16"/>
                <w:szCs w:val="16"/>
              </w:rPr>
            </w:pPr>
          </w:p>
          <w:p w:rsidR="001B2AE0" w:rsidRPr="00B92CBF" w:rsidRDefault="001B2AE0" w:rsidP="004E1E69">
            <w:pPr>
              <w:jc w:val="left"/>
              <w:rPr>
                <w:sz w:val="16"/>
                <w:szCs w:val="16"/>
              </w:rPr>
            </w:pPr>
            <w:r w:rsidRPr="00B92CBF">
              <w:rPr>
                <w:sz w:val="16"/>
                <w:szCs w:val="16"/>
              </w:rPr>
              <w:t>100%</w:t>
            </w:r>
          </w:p>
        </w:tc>
        <w:tc>
          <w:tcPr>
            <w:tcW w:w="226" w:type="pct"/>
            <w:tcPrChange w:id="179" w:author="Author">
              <w:tcPr>
                <w:tcW w:w="215" w:type="pct"/>
                <w:gridSpan w:val="2"/>
              </w:tcPr>
            </w:tcPrChange>
          </w:tcPr>
          <w:p w:rsidR="001B2AE0" w:rsidRPr="00B92CBF" w:rsidRDefault="00922212" w:rsidP="004E1E69">
            <w:pPr>
              <w:jc w:val="left"/>
              <w:rPr>
                <w:sz w:val="16"/>
              </w:rPr>
            </w:pPr>
            <w:ins w:id="180" w:author="Author">
              <w:r w:rsidRPr="00922212">
                <w:rPr>
                  <w:sz w:val="16"/>
                </w:rPr>
                <w:fldChar w:fldCharType="begin">
                  <w:ffData>
                    <w:name w:val=""/>
                    <w:enabled/>
                    <w:calcOnExit w:val="0"/>
                    <w:checkBox>
                      <w:sizeAuto/>
                      <w:default w:val="0"/>
                    </w:checkBox>
                  </w:ffData>
                </w:fldChar>
              </w:r>
              <w:r w:rsidRPr="00922212">
                <w:rPr>
                  <w:sz w:val="16"/>
                </w:rPr>
                <w:instrText xml:space="preserve"> FORMCHECKBOX </w:instrText>
              </w:r>
              <w:r w:rsidR="004A63C0">
                <w:rPr>
                  <w:sz w:val="16"/>
                </w:rPr>
              </w:r>
              <w:r w:rsidR="004A63C0">
                <w:rPr>
                  <w:sz w:val="16"/>
                </w:rPr>
                <w:fldChar w:fldCharType="separate"/>
              </w:r>
              <w:r w:rsidRPr="00922212">
                <w:rPr>
                  <w:sz w:val="16"/>
                </w:rPr>
                <w:fldChar w:fldCharType="end"/>
              </w:r>
            </w:ins>
          </w:p>
        </w:tc>
        <w:tc>
          <w:tcPr>
            <w:tcW w:w="181" w:type="pct"/>
            <w:shd w:val="clear" w:color="auto" w:fill="auto"/>
            <w:tcPrChange w:id="181" w:author="Author">
              <w:tcPr>
                <w:tcW w:w="323" w:type="pct"/>
                <w:gridSpan w:val="2"/>
                <w:shd w:val="clear" w:color="auto" w:fill="auto"/>
              </w:tcPr>
            </w:tcPrChange>
          </w:tcPr>
          <w:p w:rsidR="001B2AE0" w:rsidRPr="00B92CBF" w:rsidRDefault="001B2AE0" w:rsidP="004E1E69">
            <w:pPr>
              <w:jc w:val="left"/>
              <w:rPr>
                <w:sz w:val="16"/>
              </w:rPr>
            </w:pPr>
          </w:p>
        </w:tc>
        <w:tc>
          <w:tcPr>
            <w:tcW w:w="363" w:type="pct"/>
            <w:shd w:val="clear" w:color="auto" w:fill="auto"/>
            <w:tcPrChange w:id="182" w:author="Author">
              <w:tcPr>
                <w:tcW w:w="377" w:type="pct"/>
                <w:gridSpan w:val="2"/>
                <w:shd w:val="clear" w:color="auto" w:fill="auto"/>
              </w:tcPr>
            </w:tcPrChange>
          </w:tcPr>
          <w:p w:rsidR="001B2AE0" w:rsidRPr="00B92CBF" w:rsidRDefault="001B2AE0" w:rsidP="008C1BF2">
            <w:pPr>
              <w:jc w:val="left"/>
              <w:rPr>
                <w:sz w:val="16"/>
                <w:szCs w:val="16"/>
                <w:lang w:val="en-US"/>
              </w:rPr>
            </w:pPr>
          </w:p>
          <w:p w:rsidR="001B2AE0" w:rsidRPr="00B92CBF" w:rsidRDefault="001B2AE0" w:rsidP="00A575D2">
            <w:pPr>
              <w:jc w:val="left"/>
              <w:rPr>
                <w:bCs/>
                <w:sz w:val="16"/>
                <w:szCs w:val="16"/>
              </w:rPr>
            </w:pPr>
            <w:r w:rsidRPr="00B92CBF">
              <w:rPr>
                <w:bCs/>
                <w:sz w:val="16"/>
                <w:szCs w:val="16"/>
              </w:rPr>
              <w:t>140 500 000,00</w:t>
            </w:r>
          </w:p>
          <w:p w:rsidR="001B2AE0" w:rsidRPr="00B92CBF" w:rsidRDefault="001B2AE0" w:rsidP="008C1BF2">
            <w:pPr>
              <w:jc w:val="left"/>
              <w:rPr>
                <w:sz w:val="16"/>
                <w:szCs w:val="16"/>
                <w:lang w:val="en-US"/>
              </w:rPr>
            </w:pPr>
          </w:p>
          <w:p w:rsidR="001B2AE0" w:rsidRPr="00B92CBF" w:rsidRDefault="001B2AE0" w:rsidP="008C1BF2">
            <w:pPr>
              <w:jc w:val="left"/>
              <w:rPr>
                <w:sz w:val="16"/>
                <w:szCs w:val="16"/>
                <w:lang w:val="en-US"/>
              </w:rPr>
            </w:pPr>
          </w:p>
          <w:p w:rsidR="001B2AE0" w:rsidRPr="00B92CBF" w:rsidRDefault="001B2AE0" w:rsidP="004E1E69">
            <w:pPr>
              <w:jc w:val="left"/>
              <w:rPr>
                <w:sz w:val="16"/>
                <w:szCs w:val="16"/>
              </w:rPr>
            </w:pPr>
          </w:p>
          <w:p w:rsidR="001B2AE0" w:rsidRPr="00B92CBF" w:rsidRDefault="001B2AE0" w:rsidP="004E1E69">
            <w:pPr>
              <w:jc w:val="left"/>
              <w:rPr>
                <w:rFonts w:eastAsia="Times New Roman"/>
                <w:sz w:val="16"/>
                <w:szCs w:val="16"/>
                <w:lang w:eastAsia="bg-BG"/>
              </w:rPr>
            </w:pPr>
          </w:p>
        </w:tc>
        <w:tc>
          <w:tcPr>
            <w:tcW w:w="533" w:type="pct"/>
            <w:shd w:val="clear" w:color="auto" w:fill="auto"/>
            <w:tcPrChange w:id="183" w:author="Author">
              <w:tcPr>
                <w:tcW w:w="323" w:type="pct"/>
                <w:gridSpan w:val="2"/>
                <w:shd w:val="clear" w:color="auto" w:fill="auto"/>
              </w:tcPr>
            </w:tcPrChange>
          </w:tcPr>
          <w:p w:rsidR="001B2AE0" w:rsidRPr="00B92CBF" w:rsidRDefault="001B2AE0" w:rsidP="004E1E69">
            <w:pPr>
              <w:jc w:val="left"/>
              <w:rPr>
                <w:sz w:val="16"/>
                <w:szCs w:val="16"/>
              </w:rPr>
            </w:pPr>
          </w:p>
          <w:p w:rsidR="001B2AE0" w:rsidRPr="00B92CBF" w:rsidRDefault="001B2AE0" w:rsidP="004E1E69">
            <w:pPr>
              <w:jc w:val="left"/>
              <w:rPr>
                <w:sz w:val="16"/>
                <w:szCs w:val="16"/>
              </w:rPr>
            </w:pPr>
            <w:r w:rsidRPr="00B92CBF">
              <w:rPr>
                <w:sz w:val="16"/>
                <w:szCs w:val="16"/>
              </w:rPr>
              <w:t>0,00</w:t>
            </w:r>
          </w:p>
          <w:p w:rsidR="001B2AE0" w:rsidRPr="00B92CBF" w:rsidRDefault="001B2AE0" w:rsidP="004E1E69">
            <w:pPr>
              <w:jc w:val="left"/>
              <w:rPr>
                <w:sz w:val="16"/>
                <w:szCs w:val="16"/>
              </w:rPr>
            </w:pPr>
          </w:p>
        </w:tc>
        <w:tc>
          <w:tcPr>
            <w:tcW w:w="350" w:type="pct"/>
            <w:gridSpan w:val="2"/>
            <w:tcPrChange w:id="184" w:author="Author">
              <w:tcPr>
                <w:tcW w:w="333" w:type="pct"/>
              </w:tcPr>
            </w:tcPrChange>
          </w:tcPr>
          <w:p w:rsidR="001B2AE0" w:rsidRPr="00D4014A" w:rsidRDefault="001B2AE0" w:rsidP="004E1E69">
            <w:pPr>
              <w:jc w:val="left"/>
              <w:rPr>
                <w:sz w:val="16"/>
                <w:szCs w:val="16"/>
                <w:highlight w:val="yellow"/>
              </w:rPr>
            </w:pPr>
          </w:p>
        </w:tc>
        <w:tc>
          <w:tcPr>
            <w:tcW w:w="203" w:type="pct"/>
            <w:tcPrChange w:id="185" w:author="Author">
              <w:tcPr>
                <w:tcW w:w="193" w:type="pct"/>
                <w:gridSpan w:val="2"/>
              </w:tcPr>
            </w:tcPrChange>
          </w:tcPr>
          <w:p w:rsidR="001B2AE0" w:rsidRPr="00D4014A" w:rsidRDefault="001B2AE0" w:rsidP="004E1E69">
            <w:pPr>
              <w:jc w:val="left"/>
              <w:rPr>
                <w:sz w:val="16"/>
                <w:szCs w:val="16"/>
                <w:highlight w:val="yellow"/>
              </w:rPr>
            </w:pPr>
          </w:p>
        </w:tc>
        <w:tc>
          <w:tcPr>
            <w:tcW w:w="76" w:type="pct"/>
            <w:gridSpan w:val="2"/>
            <w:tcPrChange w:id="186" w:author="Author">
              <w:tcPr>
                <w:tcW w:w="316" w:type="pct"/>
              </w:tcPr>
            </w:tcPrChange>
          </w:tcPr>
          <w:p w:rsidR="001B2AE0" w:rsidRPr="00D4014A" w:rsidRDefault="001B2AE0" w:rsidP="004E1E69">
            <w:pPr>
              <w:jc w:val="left"/>
              <w:rPr>
                <w:highlight w:val="yellow"/>
              </w:rPr>
            </w:pP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87"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36"/>
          <w:trPrChange w:id="188" w:author="Author">
            <w:trPr>
              <w:wAfter w:w="2" w:type="pct"/>
              <w:trHeight w:val="136"/>
            </w:trPr>
          </w:trPrChange>
        </w:trPr>
        <w:tc>
          <w:tcPr>
            <w:tcW w:w="350" w:type="pct"/>
            <w:shd w:val="clear" w:color="auto" w:fill="auto"/>
            <w:vAlign w:val="center"/>
            <w:tcPrChange w:id="189" w:author="Author">
              <w:tcPr>
                <w:tcW w:w="333" w:type="pct"/>
                <w:gridSpan w:val="2"/>
                <w:shd w:val="clear" w:color="auto" w:fill="auto"/>
                <w:vAlign w:val="center"/>
              </w:tcPr>
            </w:tcPrChange>
          </w:tcPr>
          <w:p w:rsidR="001B2AE0" w:rsidRPr="00846837" w:rsidRDefault="001B2AE0" w:rsidP="006444F0">
            <w:pPr>
              <w:jc w:val="left"/>
              <w:rPr>
                <w:i/>
                <w:sz w:val="16"/>
              </w:rPr>
            </w:pPr>
            <w:r w:rsidRPr="00846837">
              <w:rPr>
                <w:i/>
                <w:sz w:val="16"/>
              </w:rPr>
              <w:t>Общо</w:t>
            </w:r>
          </w:p>
        </w:tc>
        <w:tc>
          <w:tcPr>
            <w:tcW w:w="265" w:type="pct"/>
            <w:shd w:val="clear" w:color="auto" w:fill="auto"/>
            <w:vAlign w:val="center"/>
            <w:tcPrChange w:id="190" w:author="Author">
              <w:tcPr>
                <w:tcW w:w="252" w:type="pct"/>
                <w:gridSpan w:val="2"/>
                <w:shd w:val="clear" w:color="auto" w:fill="auto"/>
                <w:vAlign w:val="center"/>
              </w:tcPr>
            </w:tcPrChange>
          </w:tcPr>
          <w:p w:rsidR="001B2AE0" w:rsidRPr="00B92CBF" w:rsidRDefault="001B2AE0" w:rsidP="006444F0">
            <w:pPr>
              <w:jc w:val="left"/>
              <w:rPr>
                <w:sz w:val="16"/>
              </w:rPr>
            </w:pPr>
            <w:r w:rsidRPr="00846837">
              <w:rPr>
                <w:sz w:val="16"/>
              </w:rPr>
              <w:t>КФ</w:t>
            </w:r>
          </w:p>
        </w:tc>
        <w:tc>
          <w:tcPr>
            <w:tcW w:w="326" w:type="pct"/>
            <w:shd w:val="clear" w:color="auto" w:fill="auto"/>
            <w:vAlign w:val="center"/>
            <w:tcPrChange w:id="191" w:author="Author">
              <w:tcPr>
                <w:tcW w:w="310" w:type="pct"/>
                <w:gridSpan w:val="2"/>
                <w:shd w:val="clear" w:color="auto" w:fill="auto"/>
                <w:vAlign w:val="center"/>
              </w:tcPr>
            </w:tcPrChange>
          </w:tcPr>
          <w:p w:rsidR="001B2AE0" w:rsidRPr="00B92CBF" w:rsidRDefault="001B2AE0" w:rsidP="006444F0">
            <w:pPr>
              <w:jc w:val="left"/>
              <w:rPr>
                <w:sz w:val="16"/>
              </w:rPr>
            </w:pPr>
            <w:r w:rsidRPr="00B92CBF">
              <w:rPr>
                <w:sz w:val="16"/>
              </w:rPr>
              <w:t>не се прилага</w:t>
            </w:r>
          </w:p>
        </w:tc>
        <w:tc>
          <w:tcPr>
            <w:tcW w:w="226" w:type="pct"/>
            <w:shd w:val="clear" w:color="auto" w:fill="auto"/>
            <w:vAlign w:val="center"/>
            <w:tcPrChange w:id="192" w:author="Author">
              <w:tcPr>
                <w:tcW w:w="215" w:type="pct"/>
                <w:gridSpan w:val="2"/>
                <w:shd w:val="clear" w:color="auto" w:fill="auto"/>
                <w:vAlign w:val="center"/>
              </w:tcPr>
            </w:tcPrChange>
          </w:tcPr>
          <w:p w:rsidR="001B2AE0" w:rsidRPr="00B92CBF" w:rsidRDefault="001B2AE0" w:rsidP="006444F0">
            <w:pPr>
              <w:jc w:val="left"/>
              <w:rPr>
                <w:sz w:val="16"/>
                <w:szCs w:val="16"/>
              </w:rPr>
            </w:pPr>
          </w:p>
        </w:tc>
        <w:tc>
          <w:tcPr>
            <w:tcW w:w="396" w:type="pct"/>
            <w:shd w:val="clear" w:color="auto" w:fill="auto"/>
            <w:tcPrChange w:id="193" w:author="Author">
              <w:tcPr>
                <w:tcW w:w="377" w:type="pct"/>
                <w:gridSpan w:val="2"/>
                <w:shd w:val="clear" w:color="auto" w:fill="auto"/>
              </w:tcPr>
            </w:tcPrChange>
          </w:tcPr>
          <w:p w:rsidR="001B2AE0" w:rsidRPr="00B92CBF" w:rsidRDefault="001B2AE0" w:rsidP="006444F0">
            <w:pPr>
              <w:jc w:val="left"/>
              <w:rPr>
                <w:b/>
                <w:bCs/>
                <w:sz w:val="16"/>
                <w:szCs w:val="16"/>
                <w:lang w:eastAsia="bg-BG"/>
              </w:rPr>
            </w:pPr>
            <w:r w:rsidRPr="00B92CBF">
              <w:rPr>
                <w:b/>
                <w:bCs/>
                <w:sz w:val="16"/>
                <w:szCs w:val="16"/>
                <w:lang w:eastAsia="bg-BG"/>
              </w:rPr>
              <w:t>1 082 143 334,00</w:t>
            </w:r>
          </w:p>
          <w:p w:rsidR="001B2AE0" w:rsidRPr="00B92CBF" w:rsidRDefault="001B2AE0" w:rsidP="006444F0">
            <w:pPr>
              <w:jc w:val="left"/>
              <w:rPr>
                <w:b/>
                <w:bCs/>
                <w:sz w:val="16"/>
                <w:szCs w:val="16"/>
                <w:lang w:eastAsia="bg-BG"/>
              </w:rPr>
            </w:pPr>
          </w:p>
          <w:p w:rsidR="001B2AE0" w:rsidRPr="00B92CBF" w:rsidRDefault="001B2AE0" w:rsidP="006444F0">
            <w:pPr>
              <w:jc w:val="left"/>
              <w:rPr>
                <w:b/>
                <w:bCs/>
                <w:sz w:val="16"/>
                <w:szCs w:val="16"/>
                <w:lang w:eastAsia="bg-BG"/>
              </w:rPr>
            </w:pPr>
          </w:p>
          <w:p w:rsidR="001B2AE0" w:rsidRPr="00B92CBF" w:rsidRDefault="001B2AE0" w:rsidP="006444F0">
            <w:pPr>
              <w:jc w:val="left"/>
              <w:rPr>
                <w:sz w:val="16"/>
                <w:szCs w:val="16"/>
              </w:rPr>
            </w:pPr>
          </w:p>
        </w:tc>
        <w:tc>
          <w:tcPr>
            <w:tcW w:w="374" w:type="pct"/>
            <w:shd w:val="clear" w:color="auto" w:fill="auto"/>
            <w:tcPrChange w:id="194" w:author="Author">
              <w:tcPr>
                <w:tcW w:w="356" w:type="pct"/>
                <w:gridSpan w:val="2"/>
                <w:shd w:val="clear" w:color="auto" w:fill="auto"/>
              </w:tcPr>
            </w:tcPrChange>
          </w:tcPr>
          <w:p w:rsidR="001B2AE0" w:rsidRPr="00B92CBF" w:rsidRDefault="001B2AE0" w:rsidP="000F4FED">
            <w:pPr>
              <w:keepNext/>
              <w:jc w:val="left"/>
              <w:rPr>
                <w:b/>
                <w:bCs/>
                <w:sz w:val="16"/>
                <w:szCs w:val="16"/>
              </w:rPr>
            </w:pPr>
            <w:r w:rsidRPr="00B92CBF">
              <w:rPr>
                <w:b/>
                <w:bCs/>
                <w:sz w:val="16"/>
                <w:szCs w:val="16"/>
              </w:rPr>
              <w:t>166 172 354,00</w:t>
            </w:r>
          </w:p>
          <w:p w:rsidR="001B2AE0" w:rsidRPr="00B92CBF" w:rsidRDefault="001B2AE0" w:rsidP="00B46699">
            <w:pPr>
              <w:keepNext/>
              <w:jc w:val="left"/>
              <w:rPr>
                <w:b/>
                <w:bCs/>
                <w:sz w:val="16"/>
                <w:szCs w:val="16"/>
              </w:rPr>
            </w:pPr>
          </w:p>
          <w:p w:rsidR="001B2AE0" w:rsidRPr="00B92CBF" w:rsidRDefault="001B2AE0" w:rsidP="00B46699">
            <w:pPr>
              <w:keepNext/>
              <w:jc w:val="left"/>
              <w:rPr>
                <w:b/>
                <w:bCs/>
                <w:sz w:val="16"/>
                <w:szCs w:val="16"/>
              </w:rPr>
            </w:pPr>
          </w:p>
          <w:p w:rsidR="001B2AE0" w:rsidRPr="00B92CBF" w:rsidRDefault="001B2AE0" w:rsidP="00F13F0C">
            <w:pPr>
              <w:keepNext/>
              <w:jc w:val="left"/>
              <w:rPr>
                <w:b/>
                <w:bCs/>
                <w:sz w:val="16"/>
                <w:szCs w:val="16"/>
              </w:rPr>
            </w:pPr>
          </w:p>
          <w:p w:rsidR="001B2AE0" w:rsidRPr="00B92CBF" w:rsidRDefault="001B2AE0" w:rsidP="00F13F0C">
            <w:pPr>
              <w:keepNext/>
              <w:jc w:val="left"/>
              <w:rPr>
                <w:b/>
                <w:bCs/>
                <w:sz w:val="16"/>
                <w:szCs w:val="16"/>
              </w:rPr>
            </w:pPr>
          </w:p>
          <w:p w:rsidR="001B2AE0" w:rsidRPr="00B92CBF" w:rsidRDefault="001B2AE0" w:rsidP="006444F0">
            <w:pPr>
              <w:keepNext/>
              <w:jc w:val="left"/>
              <w:rPr>
                <w:b/>
                <w:sz w:val="16"/>
                <w:szCs w:val="16"/>
              </w:rPr>
            </w:pPr>
          </w:p>
          <w:p w:rsidR="001B2AE0" w:rsidRPr="00B92CBF" w:rsidRDefault="001B2AE0" w:rsidP="006444F0">
            <w:pPr>
              <w:keepNext/>
              <w:jc w:val="left"/>
              <w:rPr>
                <w:b/>
                <w:sz w:val="16"/>
                <w:szCs w:val="16"/>
              </w:rPr>
            </w:pPr>
          </w:p>
          <w:p w:rsidR="001B2AE0" w:rsidRPr="00B92CBF" w:rsidRDefault="001B2AE0" w:rsidP="006444F0">
            <w:pPr>
              <w:keepNext/>
              <w:ind w:right="-181" w:hanging="33"/>
              <w:jc w:val="left"/>
              <w:rPr>
                <w:b/>
                <w:sz w:val="16"/>
                <w:szCs w:val="16"/>
              </w:rPr>
            </w:pPr>
          </w:p>
        </w:tc>
        <w:tc>
          <w:tcPr>
            <w:tcW w:w="360" w:type="pct"/>
            <w:shd w:val="clear" w:color="auto" w:fill="auto"/>
            <w:tcPrChange w:id="195" w:author="Author">
              <w:tcPr>
                <w:tcW w:w="342" w:type="pct"/>
                <w:shd w:val="clear" w:color="auto" w:fill="auto"/>
              </w:tcPr>
            </w:tcPrChange>
          </w:tcPr>
          <w:p w:rsidR="001B2AE0" w:rsidRPr="00B92CBF" w:rsidRDefault="001B2AE0" w:rsidP="000F4FED">
            <w:pPr>
              <w:keepNext/>
              <w:jc w:val="left"/>
              <w:rPr>
                <w:b/>
                <w:bCs/>
                <w:sz w:val="16"/>
                <w:szCs w:val="16"/>
              </w:rPr>
            </w:pPr>
            <w:r w:rsidRPr="00B92CBF">
              <w:rPr>
                <w:b/>
                <w:bCs/>
                <w:sz w:val="16"/>
                <w:szCs w:val="16"/>
              </w:rPr>
              <w:t>166 172 354,00</w:t>
            </w:r>
          </w:p>
          <w:p w:rsidR="001B2AE0" w:rsidRPr="00B92CBF" w:rsidRDefault="001B2AE0" w:rsidP="00424A9A">
            <w:pPr>
              <w:keepNext/>
              <w:jc w:val="left"/>
              <w:rPr>
                <w:b/>
                <w:bCs/>
                <w:sz w:val="16"/>
                <w:szCs w:val="16"/>
              </w:rPr>
            </w:pPr>
          </w:p>
          <w:p w:rsidR="001B2AE0" w:rsidRPr="00B92CBF" w:rsidRDefault="001B2AE0" w:rsidP="00424A9A">
            <w:pPr>
              <w:keepNext/>
              <w:jc w:val="left"/>
              <w:rPr>
                <w:b/>
                <w:bCs/>
                <w:sz w:val="16"/>
                <w:szCs w:val="16"/>
              </w:rPr>
            </w:pPr>
          </w:p>
          <w:p w:rsidR="001B2AE0" w:rsidRPr="00B92CBF" w:rsidRDefault="001B2AE0" w:rsidP="000959E1">
            <w:pPr>
              <w:keepNext/>
              <w:jc w:val="left"/>
              <w:rPr>
                <w:b/>
                <w:bCs/>
                <w:sz w:val="16"/>
                <w:szCs w:val="16"/>
              </w:rPr>
            </w:pPr>
          </w:p>
          <w:p w:rsidR="001B2AE0" w:rsidRPr="00B92CBF" w:rsidRDefault="001B2AE0" w:rsidP="000959E1">
            <w:pPr>
              <w:keepNext/>
              <w:jc w:val="left"/>
              <w:rPr>
                <w:b/>
                <w:bCs/>
                <w:sz w:val="16"/>
                <w:szCs w:val="16"/>
              </w:rPr>
            </w:pPr>
          </w:p>
          <w:p w:rsidR="001B2AE0" w:rsidRPr="00B92CBF" w:rsidRDefault="001B2AE0" w:rsidP="006444F0">
            <w:pPr>
              <w:keepNext/>
              <w:jc w:val="left"/>
              <w:rPr>
                <w:b/>
                <w:sz w:val="16"/>
                <w:szCs w:val="16"/>
              </w:rPr>
            </w:pPr>
          </w:p>
          <w:p w:rsidR="001B2AE0" w:rsidRPr="00B92CBF" w:rsidRDefault="001B2AE0" w:rsidP="006444F0">
            <w:pPr>
              <w:keepNext/>
              <w:jc w:val="left"/>
              <w:rPr>
                <w:b/>
                <w:sz w:val="16"/>
                <w:szCs w:val="16"/>
              </w:rPr>
            </w:pPr>
          </w:p>
          <w:p w:rsidR="001B2AE0" w:rsidRPr="00B92CBF" w:rsidRDefault="001B2AE0" w:rsidP="006444F0">
            <w:pPr>
              <w:keepNext/>
              <w:ind w:hanging="35"/>
              <w:jc w:val="left"/>
              <w:rPr>
                <w:b/>
                <w:sz w:val="16"/>
                <w:szCs w:val="16"/>
              </w:rPr>
            </w:pPr>
          </w:p>
        </w:tc>
        <w:tc>
          <w:tcPr>
            <w:tcW w:w="203" w:type="pct"/>
            <w:shd w:val="clear" w:color="auto" w:fill="auto"/>
            <w:tcPrChange w:id="196" w:author="Author">
              <w:tcPr>
                <w:tcW w:w="193" w:type="pct"/>
                <w:gridSpan w:val="2"/>
                <w:shd w:val="clear" w:color="auto" w:fill="auto"/>
              </w:tcPr>
            </w:tcPrChange>
          </w:tcPr>
          <w:p w:rsidR="001B2AE0" w:rsidRPr="00B92CBF" w:rsidRDefault="001B2AE0" w:rsidP="006444F0">
            <w:pPr>
              <w:jc w:val="left"/>
              <w:rPr>
                <w:sz w:val="16"/>
              </w:rPr>
            </w:pPr>
            <w:r w:rsidRPr="00B92CBF">
              <w:rPr>
                <w:sz w:val="16"/>
              </w:rPr>
              <w:t>0</w:t>
            </w:r>
          </w:p>
        </w:tc>
        <w:tc>
          <w:tcPr>
            <w:tcW w:w="387" w:type="pct"/>
            <w:gridSpan w:val="2"/>
            <w:shd w:val="clear" w:color="auto" w:fill="auto"/>
            <w:tcPrChange w:id="197" w:author="Author">
              <w:tcPr>
                <w:tcW w:w="368" w:type="pct"/>
                <w:gridSpan w:val="2"/>
                <w:shd w:val="clear" w:color="auto" w:fill="auto"/>
              </w:tcPr>
            </w:tcPrChange>
          </w:tcPr>
          <w:p w:rsidR="001B2AE0" w:rsidRPr="00B92CBF" w:rsidRDefault="001B2AE0" w:rsidP="0015325C">
            <w:pPr>
              <w:keepNext/>
              <w:jc w:val="left"/>
              <w:rPr>
                <w:b/>
                <w:bCs/>
                <w:sz w:val="16"/>
                <w:szCs w:val="16"/>
              </w:rPr>
            </w:pPr>
            <w:r w:rsidRPr="00B92CBF">
              <w:rPr>
                <w:b/>
                <w:bCs/>
                <w:sz w:val="16"/>
                <w:szCs w:val="16"/>
              </w:rPr>
              <w:t>1 248 315 688,00</w:t>
            </w:r>
          </w:p>
          <w:p w:rsidR="001B2AE0" w:rsidRPr="00B92CBF" w:rsidRDefault="001B2AE0" w:rsidP="007125B8">
            <w:pPr>
              <w:keepNext/>
              <w:jc w:val="left"/>
              <w:rPr>
                <w:b/>
                <w:bCs/>
                <w:sz w:val="16"/>
                <w:szCs w:val="16"/>
              </w:rPr>
            </w:pPr>
          </w:p>
          <w:p w:rsidR="001B2AE0" w:rsidRPr="00B92CBF" w:rsidRDefault="001B2AE0" w:rsidP="007125B8">
            <w:pPr>
              <w:keepNext/>
              <w:jc w:val="left"/>
              <w:rPr>
                <w:b/>
                <w:bCs/>
                <w:sz w:val="16"/>
                <w:szCs w:val="16"/>
              </w:rPr>
            </w:pPr>
          </w:p>
          <w:p w:rsidR="001B2AE0" w:rsidRPr="00B92CBF" w:rsidRDefault="001B2AE0" w:rsidP="00872E76">
            <w:pPr>
              <w:keepNext/>
              <w:jc w:val="left"/>
              <w:rPr>
                <w:b/>
                <w:bCs/>
                <w:sz w:val="16"/>
                <w:szCs w:val="16"/>
              </w:rPr>
            </w:pPr>
          </w:p>
          <w:p w:rsidR="001B2AE0" w:rsidRPr="00B92CBF" w:rsidRDefault="001B2AE0" w:rsidP="00872E76">
            <w:pPr>
              <w:keepNext/>
              <w:jc w:val="left"/>
              <w:rPr>
                <w:b/>
                <w:bCs/>
                <w:sz w:val="16"/>
                <w:szCs w:val="16"/>
              </w:rPr>
            </w:pPr>
          </w:p>
          <w:p w:rsidR="001B2AE0" w:rsidRPr="00846837" w:rsidRDefault="001B2AE0" w:rsidP="006444F0">
            <w:pPr>
              <w:keepNext/>
              <w:jc w:val="left"/>
              <w:rPr>
                <w:b/>
                <w:bCs/>
                <w:sz w:val="16"/>
                <w:szCs w:val="16"/>
              </w:rPr>
            </w:pPr>
          </w:p>
          <w:p w:rsidR="001B2AE0" w:rsidRPr="00B92CBF" w:rsidRDefault="001B2AE0" w:rsidP="006444F0">
            <w:pPr>
              <w:keepNext/>
              <w:jc w:val="left"/>
              <w:rPr>
                <w:b/>
                <w:sz w:val="16"/>
                <w:szCs w:val="16"/>
              </w:rPr>
            </w:pPr>
          </w:p>
          <w:p w:rsidR="001B2AE0" w:rsidRPr="00B92CBF" w:rsidRDefault="001B2AE0" w:rsidP="006444F0">
            <w:pPr>
              <w:keepNext/>
              <w:jc w:val="left"/>
              <w:rPr>
                <w:b/>
                <w:sz w:val="16"/>
                <w:szCs w:val="16"/>
              </w:rPr>
            </w:pPr>
          </w:p>
          <w:p w:rsidR="001B2AE0" w:rsidRPr="00B92CBF" w:rsidRDefault="001B2AE0" w:rsidP="006444F0">
            <w:pPr>
              <w:keepNext/>
              <w:ind w:right="-67"/>
              <w:jc w:val="left"/>
              <w:rPr>
                <w:b/>
                <w:sz w:val="16"/>
                <w:szCs w:val="16"/>
              </w:rPr>
            </w:pPr>
          </w:p>
        </w:tc>
        <w:tc>
          <w:tcPr>
            <w:tcW w:w="181" w:type="pct"/>
            <w:shd w:val="clear" w:color="auto" w:fill="auto"/>
            <w:tcPrChange w:id="198" w:author="Author">
              <w:tcPr>
                <w:tcW w:w="172" w:type="pct"/>
                <w:gridSpan w:val="2"/>
                <w:shd w:val="clear" w:color="auto" w:fill="auto"/>
              </w:tcPr>
            </w:tcPrChange>
          </w:tcPr>
          <w:p w:rsidR="001B2AE0" w:rsidRPr="00B92CBF" w:rsidRDefault="001B2AE0" w:rsidP="000D3E10">
            <w:pPr>
              <w:keepNext/>
              <w:jc w:val="left"/>
              <w:rPr>
                <w:b/>
                <w:sz w:val="16"/>
                <w:szCs w:val="16"/>
              </w:rPr>
            </w:pPr>
            <w:r w:rsidRPr="00B92CBF">
              <w:rPr>
                <w:b/>
                <w:sz w:val="16"/>
                <w:szCs w:val="16"/>
              </w:rPr>
              <w:t>86,688274801</w:t>
            </w:r>
          </w:p>
          <w:p w:rsidR="001B2AE0" w:rsidRPr="00B92CBF" w:rsidRDefault="001B2AE0" w:rsidP="0097490B">
            <w:pPr>
              <w:keepNext/>
              <w:jc w:val="left"/>
              <w:rPr>
                <w:b/>
                <w:sz w:val="16"/>
                <w:szCs w:val="16"/>
              </w:rPr>
            </w:pPr>
          </w:p>
          <w:p w:rsidR="001B2AE0" w:rsidRPr="00B92CBF" w:rsidRDefault="001B2AE0" w:rsidP="0097490B">
            <w:pPr>
              <w:keepNext/>
              <w:jc w:val="left"/>
              <w:rPr>
                <w:b/>
                <w:sz w:val="16"/>
                <w:szCs w:val="16"/>
              </w:rPr>
            </w:pPr>
          </w:p>
          <w:p w:rsidR="001B2AE0" w:rsidRPr="00B92CBF" w:rsidRDefault="001B2AE0" w:rsidP="007917E6">
            <w:pPr>
              <w:keepNext/>
              <w:jc w:val="left"/>
              <w:rPr>
                <w:b/>
                <w:sz w:val="16"/>
                <w:szCs w:val="16"/>
              </w:rPr>
            </w:pPr>
          </w:p>
          <w:p w:rsidR="001B2AE0" w:rsidRPr="00B92CBF" w:rsidRDefault="001B2AE0" w:rsidP="007917E6">
            <w:pPr>
              <w:keepNext/>
              <w:jc w:val="left"/>
              <w:rPr>
                <w:b/>
                <w:sz w:val="16"/>
                <w:szCs w:val="16"/>
              </w:rPr>
            </w:pPr>
          </w:p>
          <w:p w:rsidR="001B2AE0" w:rsidRPr="00846837" w:rsidRDefault="001B2AE0" w:rsidP="006444F0">
            <w:pPr>
              <w:keepNext/>
              <w:jc w:val="left"/>
              <w:rPr>
                <w:b/>
                <w:sz w:val="16"/>
                <w:szCs w:val="16"/>
              </w:rPr>
            </w:pPr>
            <w:r w:rsidRPr="00846837">
              <w:rPr>
                <w:b/>
                <w:sz w:val="16"/>
                <w:szCs w:val="16"/>
              </w:rPr>
              <w:t>%</w:t>
            </w:r>
          </w:p>
          <w:p w:rsidR="001B2AE0" w:rsidRPr="00846837" w:rsidRDefault="001B2AE0" w:rsidP="006444F0">
            <w:pPr>
              <w:keepNext/>
              <w:jc w:val="left"/>
              <w:rPr>
                <w:sz w:val="16"/>
                <w:szCs w:val="16"/>
              </w:rPr>
            </w:pPr>
          </w:p>
        </w:tc>
        <w:tc>
          <w:tcPr>
            <w:tcW w:w="226" w:type="pct"/>
            <w:tcPrChange w:id="199" w:author="Author">
              <w:tcPr>
                <w:tcW w:w="215" w:type="pct"/>
                <w:gridSpan w:val="2"/>
              </w:tcPr>
            </w:tcPrChange>
          </w:tcPr>
          <w:p w:rsidR="001B2AE0" w:rsidRPr="00B92CBF" w:rsidRDefault="001B2AE0" w:rsidP="006444F0">
            <w:pPr>
              <w:jc w:val="left"/>
              <w:rPr>
                <w:sz w:val="16"/>
              </w:rPr>
            </w:pPr>
          </w:p>
        </w:tc>
        <w:tc>
          <w:tcPr>
            <w:tcW w:w="181" w:type="pct"/>
            <w:shd w:val="clear" w:color="auto" w:fill="auto"/>
            <w:tcPrChange w:id="200" w:author="Author">
              <w:tcPr>
                <w:tcW w:w="323" w:type="pct"/>
                <w:gridSpan w:val="2"/>
                <w:shd w:val="clear" w:color="auto" w:fill="auto"/>
              </w:tcPr>
            </w:tcPrChange>
          </w:tcPr>
          <w:p w:rsidR="001B2AE0" w:rsidRPr="00B92CBF" w:rsidRDefault="001B2AE0" w:rsidP="006444F0">
            <w:pPr>
              <w:jc w:val="left"/>
              <w:rPr>
                <w:sz w:val="16"/>
              </w:rPr>
            </w:pPr>
          </w:p>
        </w:tc>
        <w:tc>
          <w:tcPr>
            <w:tcW w:w="363" w:type="pct"/>
            <w:tcPrChange w:id="201" w:author="Author">
              <w:tcPr>
                <w:tcW w:w="377" w:type="pct"/>
                <w:gridSpan w:val="2"/>
              </w:tcPr>
            </w:tcPrChange>
          </w:tcPr>
          <w:p w:rsidR="001B2AE0" w:rsidRPr="00B92CBF" w:rsidRDefault="001B2AE0" w:rsidP="006444F0">
            <w:pPr>
              <w:jc w:val="left"/>
              <w:rPr>
                <w:b/>
                <w:bCs/>
                <w:sz w:val="16"/>
                <w:szCs w:val="16"/>
                <w:lang w:eastAsia="bg-BG"/>
              </w:rPr>
            </w:pPr>
            <w:r w:rsidRPr="00B92CBF">
              <w:rPr>
                <w:b/>
                <w:bCs/>
                <w:sz w:val="16"/>
                <w:szCs w:val="16"/>
                <w:lang w:eastAsia="bg-BG"/>
              </w:rPr>
              <w:t xml:space="preserve">1 013 462 098,00 </w:t>
            </w:r>
          </w:p>
          <w:p w:rsidR="001B2AE0" w:rsidRPr="00B92CBF" w:rsidRDefault="001B2AE0" w:rsidP="006444F0">
            <w:pPr>
              <w:jc w:val="left"/>
              <w:rPr>
                <w:b/>
                <w:bCs/>
                <w:sz w:val="16"/>
                <w:szCs w:val="16"/>
                <w:lang w:eastAsia="bg-BG"/>
              </w:rPr>
            </w:pPr>
          </w:p>
          <w:p w:rsidR="001B2AE0" w:rsidRPr="00B92CBF" w:rsidRDefault="001B2AE0" w:rsidP="006444F0">
            <w:pPr>
              <w:jc w:val="left"/>
              <w:rPr>
                <w:b/>
                <w:bCs/>
                <w:sz w:val="16"/>
                <w:szCs w:val="16"/>
                <w:lang w:eastAsia="bg-BG"/>
              </w:rPr>
            </w:pPr>
          </w:p>
        </w:tc>
        <w:tc>
          <w:tcPr>
            <w:tcW w:w="533" w:type="pct"/>
            <w:tcPrChange w:id="202" w:author="Author">
              <w:tcPr>
                <w:tcW w:w="323" w:type="pct"/>
                <w:gridSpan w:val="2"/>
              </w:tcPr>
            </w:tcPrChange>
          </w:tcPr>
          <w:p w:rsidR="001B2AE0" w:rsidRPr="00B92CBF" w:rsidRDefault="001B2AE0" w:rsidP="00E67369">
            <w:pPr>
              <w:keepNext/>
              <w:jc w:val="left"/>
              <w:rPr>
                <w:b/>
                <w:sz w:val="16"/>
                <w:szCs w:val="16"/>
              </w:rPr>
            </w:pPr>
            <w:r w:rsidRPr="00B92CBF">
              <w:rPr>
                <w:b/>
                <w:sz w:val="16"/>
                <w:szCs w:val="16"/>
              </w:rPr>
              <w:t>157 416 496,00</w:t>
            </w:r>
          </w:p>
          <w:p w:rsidR="001B2AE0" w:rsidRPr="00B92CBF" w:rsidRDefault="001B2AE0" w:rsidP="00802C49">
            <w:pPr>
              <w:keepNext/>
              <w:jc w:val="left"/>
              <w:rPr>
                <w:b/>
                <w:sz w:val="16"/>
                <w:szCs w:val="16"/>
              </w:rPr>
            </w:pPr>
          </w:p>
          <w:p w:rsidR="001B2AE0" w:rsidRPr="00B92CBF" w:rsidRDefault="001B2AE0" w:rsidP="00802C49">
            <w:pPr>
              <w:keepNext/>
              <w:jc w:val="left"/>
              <w:rPr>
                <w:b/>
                <w:sz w:val="16"/>
                <w:szCs w:val="16"/>
              </w:rPr>
            </w:pPr>
          </w:p>
          <w:p w:rsidR="001B2AE0" w:rsidRPr="00B92CBF" w:rsidRDefault="001B2AE0" w:rsidP="009876D8">
            <w:pPr>
              <w:keepNext/>
              <w:jc w:val="left"/>
              <w:rPr>
                <w:b/>
                <w:sz w:val="16"/>
                <w:szCs w:val="16"/>
              </w:rPr>
            </w:pPr>
          </w:p>
          <w:p w:rsidR="001B2AE0" w:rsidRPr="00846837" w:rsidRDefault="001B2AE0" w:rsidP="002C4FD0">
            <w:pPr>
              <w:keepNext/>
              <w:jc w:val="left"/>
              <w:rPr>
                <w:b/>
                <w:sz w:val="16"/>
                <w:szCs w:val="16"/>
              </w:rPr>
            </w:pPr>
          </w:p>
          <w:p w:rsidR="001B2AE0" w:rsidRPr="00B92CBF" w:rsidRDefault="001B2AE0" w:rsidP="006444F0">
            <w:pPr>
              <w:keepNext/>
              <w:jc w:val="left"/>
              <w:rPr>
                <w:b/>
                <w:sz w:val="16"/>
                <w:szCs w:val="16"/>
              </w:rPr>
            </w:pPr>
          </w:p>
          <w:p w:rsidR="001B2AE0" w:rsidRPr="00B92CBF" w:rsidRDefault="001B2AE0" w:rsidP="006444F0">
            <w:pPr>
              <w:keepNext/>
              <w:jc w:val="left"/>
              <w:rPr>
                <w:b/>
                <w:sz w:val="16"/>
                <w:szCs w:val="16"/>
              </w:rPr>
            </w:pPr>
          </w:p>
          <w:p w:rsidR="001B2AE0" w:rsidRPr="00B92CBF" w:rsidRDefault="001B2AE0" w:rsidP="006444F0">
            <w:pPr>
              <w:keepNext/>
              <w:ind w:right="-123"/>
              <w:jc w:val="left"/>
              <w:rPr>
                <w:b/>
                <w:sz w:val="16"/>
                <w:szCs w:val="16"/>
                <w:lang w:val="en-US"/>
              </w:rPr>
            </w:pPr>
          </w:p>
        </w:tc>
        <w:tc>
          <w:tcPr>
            <w:tcW w:w="350" w:type="pct"/>
            <w:gridSpan w:val="2"/>
            <w:tcPrChange w:id="203" w:author="Author">
              <w:tcPr>
                <w:tcW w:w="333" w:type="pct"/>
              </w:tcPr>
            </w:tcPrChange>
          </w:tcPr>
          <w:p w:rsidR="001B2AE0" w:rsidRPr="006444F0" w:rsidRDefault="001B2AE0" w:rsidP="006444F0">
            <w:pPr>
              <w:jc w:val="left"/>
              <w:rPr>
                <w:b/>
                <w:bCs/>
                <w:sz w:val="16"/>
                <w:szCs w:val="16"/>
                <w:lang w:eastAsia="bg-BG"/>
              </w:rPr>
            </w:pPr>
            <w:r w:rsidRPr="006444F0">
              <w:rPr>
                <w:b/>
                <w:bCs/>
                <w:sz w:val="16"/>
                <w:szCs w:val="16"/>
                <w:lang w:eastAsia="bg-BG"/>
              </w:rPr>
              <w:t>68 681 236.00</w:t>
            </w:r>
          </w:p>
          <w:p w:rsidR="001B2AE0" w:rsidRPr="00BD1D7E" w:rsidRDefault="001B2AE0" w:rsidP="006444F0">
            <w:pPr>
              <w:jc w:val="left"/>
              <w:rPr>
                <w:sz w:val="16"/>
                <w:szCs w:val="16"/>
              </w:rPr>
            </w:pPr>
          </w:p>
        </w:tc>
        <w:tc>
          <w:tcPr>
            <w:tcW w:w="203" w:type="pct"/>
            <w:tcPrChange w:id="204" w:author="Author">
              <w:tcPr>
                <w:tcW w:w="193" w:type="pct"/>
                <w:gridSpan w:val="2"/>
              </w:tcPr>
            </w:tcPrChange>
          </w:tcPr>
          <w:p w:rsidR="001B2AE0" w:rsidRPr="00BD1D7E" w:rsidRDefault="001B2AE0" w:rsidP="006444F0">
            <w:pPr>
              <w:keepNext/>
              <w:jc w:val="left"/>
              <w:rPr>
                <w:b/>
                <w:sz w:val="16"/>
                <w:szCs w:val="16"/>
              </w:rPr>
            </w:pPr>
            <w:r w:rsidRPr="00C70C70">
              <w:rPr>
                <w:b/>
                <w:sz w:val="16"/>
                <w:szCs w:val="16"/>
              </w:rPr>
              <w:t>12 120</w:t>
            </w:r>
            <w:r w:rsidRPr="006444F0">
              <w:rPr>
                <w:b/>
                <w:sz w:val="16"/>
                <w:szCs w:val="16"/>
              </w:rPr>
              <w:t> 218.00</w:t>
            </w:r>
          </w:p>
          <w:p w:rsidR="001B2AE0" w:rsidRPr="00BD1D7E" w:rsidRDefault="001B2AE0" w:rsidP="006444F0">
            <w:pPr>
              <w:keepNext/>
              <w:jc w:val="left"/>
              <w:rPr>
                <w:b/>
                <w:sz w:val="16"/>
                <w:szCs w:val="16"/>
              </w:rPr>
            </w:pPr>
          </w:p>
        </w:tc>
        <w:tc>
          <w:tcPr>
            <w:tcW w:w="76" w:type="pct"/>
            <w:gridSpan w:val="2"/>
            <w:tcPrChange w:id="205" w:author="Author">
              <w:tcPr>
                <w:tcW w:w="316" w:type="pct"/>
              </w:tcPr>
            </w:tcPrChange>
          </w:tcPr>
          <w:p w:rsidR="001B2AE0" w:rsidRPr="006444F0" w:rsidRDefault="001B2AE0" w:rsidP="006444F0">
            <w:pPr>
              <w:jc w:val="left"/>
              <w:rPr>
                <w:sz w:val="16"/>
                <w:szCs w:val="16"/>
              </w:rPr>
            </w:pPr>
            <w:r w:rsidRPr="006444F0">
              <w:rPr>
                <w:sz w:val="16"/>
                <w:szCs w:val="16"/>
              </w:rPr>
              <w:t>6.35%</w:t>
            </w: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6"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36"/>
          <w:trPrChange w:id="207" w:author="Author">
            <w:trPr>
              <w:wAfter w:w="2" w:type="pct"/>
              <w:trHeight w:val="136"/>
            </w:trPr>
          </w:trPrChange>
        </w:trPr>
        <w:tc>
          <w:tcPr>
            <w:tcW w:w="350" w:type="pct"/>
            <w:shd w:val="clear" w:color="auto" w:fill="auto"/>
            <w:vAlign w:val="center"/>
            <w:tcPrChange w:id="208" w:author="Author">
              <w:tcPr>
                <w:tcW w:w="333" w:type="pct"/>
                <w:gridSpan w:val="2"/>
                <w:shd w:val="clear" w:color="auto" w:fill="auto"/>
                <w:vAlign w:val="center"/>
              </w:tcPr>
            </w:tcPrChange>
          </w:tcPr>
          <w:p w:rsidR="001B2AE0" w:rsidRPr="00F20D1F" w:rsidRDefault="001B2AE0" w:rsidP="006444F0">
            <w:pPr>
              <w:jc w:val="left"/>
              <w:rPr>
                <w:i/>
                <w:sz w:val="16"/>
              </w:rPr>
            </w:pPr>
            <w:r>
              <w:rPr>
                <w:i/>
                <w:sz w:val="16"/>
              </w:rPr>
              <w:t>Общо</w:t>
            </w:r>
          </w:p>
        </w:tc>
        <w:tc>
          <w:tcPr>
            <w:tcW w:w="265" w:type="pct"/>
            <w:shd w:val="clear" w:color="auto" w:fill="auto"/>
            <w:vAlign w:val="center"/>
            <w:tcPrChange w:id="209" w:author="Author">
              <w:tcPr>
                <w:tcW w:w="252" w:type="pct"/>
                <w:gridSpan w:val="2"/>
                <w:shd w:val="clear" w:color="auto" w:fill="auto"/>
                <w:vAlign w:val="center"/>
              </w:tcPr>
            </w:tcPrChange>
          </w:tcPr>
          <w:p w:rsidR="001B2AE0" w:rsidRPr="00F20D1F" w:rsidRDefault="001B2AE0" w:rsidP="006444F0">
            <w:pPr>
              <w:jc w:val="left"/>
              <w:rPr>
                <w:sz w:val="16"/>
              </w:rPr>
            </w:pPr>
            <w:r>
              <w:rPr>
                <w:sz w:val="16"/>
              </w:rPr>
              <w:t>ЕФРР</w:t>
            </w:r>
          </w:p>
        </w:tc>
        <w:tc>
          <w:tcPr>
            <w:tcW w:w="326" w:type="pct"/>
            <w:shd w:val="clear" w:color="auto" w:fill="auto"/>
            <w:vAlign w:val="center"/>
            <w:tcPrChange w:id="210" w:author="Author">
              <w:tcPr>
                <w:tcW w:w="310" w:type="pct"/>
                <w:gridSpan w:val="2"/>
                <w:shd w:val="clear" w:color="auto" w:fill="auto"/>
                <w:vAlign w:val="center"/>
              </w:tcPr>
            </w:tcPrChange>
          </w:tcPr>
          <w:p w:rsidR="001B2AE0" w:rsidRPr="00F20D1F" w:rsidRDefault="001B2AE0" w:rsidP="006444F0">
            <w:pPr>
              <w:jc w:val="left"/>
              <w:rPr>
                <w:sz w:val="16"/>
              </w:rPr>
            </w:pPr>
            <w:r w:rsidRPr="00F20D1F">
              <w:rPr>
                <w:sz w:val="16"/>
              </w:rPr>
              <w:t>слабо развити региони</w:t>
            </w:r>
          </w:p>
        </w:tc>
        <w:tc>
          <w:tcPr>
            <w:tcW w:w="226" w:type="pct"/>
            <w:shd w:val="clear" w:color="auto" w:fill="auto"/>
            <w:vAlign w:val="center"/>
            <w:tcPrChange w:id="211" w:author="Author">
              <w:tcPr>
                <w:tcW w:w="215" w:type="pct"/>
                <w:gridSpan w:val="2"/>
                <w:shd w:val="clear" w:color="auto" w:fill="auto"/>
                <w:vAlign w:val="center"/>
              </w:tcPr>
            </w:tcPrChange>
          </w:tcPr>
          <w:p w:rsidR="001B2AE0" w:rsidRDefault="001B2AE0" w:rsidP="006444F0">
            <w:pPr>
              <w:jc w:val="left"/>
              <w:rPr>
                <w:sz w:val="16"/>
                <w:szCs w:val="16"/>
              </w:rPr>
            </w:pPr>
          </w:p>
        </w:tc>
        <w:tc>
          <w:tcPr>
            <w:tcW w:w="396" w:type="pct"/>
            <w:shd w:val="clear" w:color="auto" w:fill="auto"/>
            <w:tcPrChange w:id="212" w:author="Author">
              <w:tcPr>
                <w:tcW w:w="377" w:type="pct"/>
                <w:gridSpan w:val="2"/>
                <w:shd w:val="clear" w:color="auto" w:fill="auto"/>
              </w:tcPr>
            </w:tcPrChange>
          </w:tcPr>
          <w:p w:rsidR="001B2AE0" w:rsidRPr="00FA7DF3" w:rsidRDefault="001B2AE0" w:rsidP="006444F0">
            <w:pPr>
              <w:jc w:val="left"/>
              <w:rPr>
                <w:sz w:val="16"/>
                <w:szCs w:val="16"/>
              </w:rPr>
            </w:pPr>
            <w:r>
              <w:rPr>
                <w:b/>
                <w:bCs/>
                <w:sz w:val="16"/>
                <w:szCs w:val="16"/>
                <w:lang w:eastAsia="bg-BG"/>
              </w:rPr>
              <w:t xml:space="preserve">438 611 756.00 </w:t>
            </w:r>
          </w:p>
        </w:tc>
        <w:tc>
          <w:tcPr>
            <w:tcW w:w="374" w:type="pct"/>
            <w:shd w:val="clear" w:color="auto" w:fill="auto"/>
            <w:tcPrChange w:id="213" w:author="Author">
              <w:tcPr>
                <w:tcW w:w="356" w:type="pct"/>
                <w:gridSpan w:val="2"/>
                <w:shd w:val="clear" w:color="auto" w:fill="auto"/>
              </w:tcPr>
            </w:tcPrChange>
          </w:tcPr>
          <w:p w:rsidR="001B2AE0" w:rsidRPr="00B92CBF" w:rsidRDefault="001B2AE0" w:rsidP="009852D6">
            <w:pPr>
              <w:jc w:val="left"/>
              <w:rPr>
                <w:b/>
                <w:bCs/>
                <w:sz w:val="16"/>
                <w:szCs w:val="16"/>
                <w:lang w:eastAsia="bg-BG"/>
              </w:rPr>
            </w:pPr>
            <w:r w:rsidRPr="00B92CBF">
              <w:rPr>
                <w:b/>
                <w:bCs/>
                <w:sz w:val="16"/>
                <w:szCs w:val="16"/>
                <w:lang w:eastAsia="bg-BG"/>
              </w:rPr>
              <w:t>76 607 959,00</w:t>
            </w:r>
          </w:p>
          <w:p w:rsidR="001B2AE0" w:rsidRPr="00B92CBF" w:rsidRDefault="001B2AE0" w:rsidP="008A1548">
            <w:pPr>
              <w:jc w:val="left"/>
              <w:rPr>
                <w:b/>
                <w:bCs/>
                <w:sz w:val="16"/>
                <w:szCs w:val="16"/>
                <w:lang w:eastAsia="bg-BG"/>
              </w:rPr>
            </w:pPr>
          </w:p>
          <w:p w:rsidR="001B2AE0" w:rsidRPr="00B92CBF" w:rsidRDefault="001B2AE0" w:rsidP="008A1548">
            <w:pPr>
              <w:jc w:val="left"/>
              <w:rPr>
                <w:b/>
                <w:bCs/>
                <w:sz w:val="16"/>
                <w:szCs w:val="16"/>
                <w:lang w:eastAsia="bg-BG"/>
              </w:rPr>
            </w:pPr>
          </w:p>
          <w:p w:rsidR="001B2AE0" w:rsidRPr="00B92CBF" w:rsidRDefault="001B2AE0" w:rsidP="008A1548">
            <w:pPr>
              <w:jc w:val="left"/>
              <w:rPr>
                <w:b/>
                <w:bCs/>
                <w:sz w:val="16"/>
                <w:szCs w:val="16"/>
                <w:lang w:eastAsia="bg-BG"/>
              </w:rPr>
            </w:pPr>
          </w:p>
          <w:p w:rsidR="001B2AE0" w:rsidRPr="00B92CBF" w:rsidRDefault="001B2AE0" w:rsidP="003343B7">
            <w:pPr>
              <w:jc w:val="left"/>
              <w:rPr>
                <w:sz w:val="16"/>
                <w:szCs w:val="16"/>
              </w:rPr>
            </w:pPr>
          </w:p>
        </w:tc>
        <w:tc>
          <w:tcPr>
            <w:tcW w:w="360" w:type="pct"/>
            <w:shd w:val="clear" w:color="auto" w:fill="auto"/>
            <w:tcPrChange w:id="214" w:author="Author">
              <w:tcPr>
                <w:tcW w:w="342" w:type="pct"/>
                <w:shd w:val="clear" w:color="auto" w:fill="auto"/>
              </w:tcPr>
            </w:tcPrChange>
          </w:tcPr>
          <w:p w:rsidR="001B2AE0" w:rsidRPr="00B92CBF" w:rsidRDefault="001B2AE0" w:rsidP="004E5C23">
            <w:pPr>
              <w:jc w:val="left"/>
              <w:rPr>
                <w:b/>
                <w:bCs/>
                <w:sz w:val="16"/>
                <w:szCs w:val="16"/>
                <w:lang w:eastAsia="bg-BG"/>
              </w:rPr>
            </w:pPr>
            <w:r w:rsidRPr="00B92CBF">
              <w:rPr>
                <w:b/>
                <w:bCs/>
                <w:sz w:val="16"/>
                <w:szCs w:val="16"/>
                <w:lang w:eastAsia="bg-BG"/>
              </w:rPr>
              <w:t>76 607 959,00</w:t>
            </w:r>
          </w:p>
          <w:p w:rsidR="001B2AE0" w:rsidRPr="00B92CBF" w:rsidRDefault="001B2AE0" w:rsidP="008A1548">
            <w:pPr>
              <w:jc w:val="left"/>
              <w:rPr>
                <w:b/>
                <w:bCs/>
                <w:sz w:val="16"/>
                <w:szCs w:val="16"/>
                <w:lang w:eastAsia="bg-BG"/>
              </w:rPr>
            </w:pPr>
          </w:p>
          <w:p w:rsidR="001B2AE0" w:rsidRPr="00B92CBF" w:rsidRDefault="001B2AE0" w:rsidP="008A1548">
            <w:pPr>
              <w:jc w:val="left"/>
              <w:rPr>
                <w:b/>
                <w:bCs/>
                <w:sz w:val="16"/>
                <w:szCs w:val="16"/>
                <w:lang w:eastAsia="bg-BG"/>
              </w:rPr>
            </w:pPr>
          </w:p>
          <w:p w:rsidR="001B2AE0" w:rsidRPr="00B92CBF" w:rsidRDefault="001B2AE0" w:rsidP="003343B7">
            <w:pPr>
              <w:jc w:val="left"/>
              <w:rPr>
                <w:sz w:val="16"/>
              </w:rPr>
            </w:pPr>
          </w:p>
        </w:tc>
        <w:tc>
          <w:tcPr>
            <w:tcW w:w="203" w:type="pct"/>
            <w:shd w:val="clear" w:color="auto" w:fill="auto"/>
            <w:tcPrChange w:id="215" w:author="Author">
              <w:tcPr>
                <w:tcW w:w="193" w:type="pct"/>
                <w:gridSpan w:val="2"/>
                <w:shd w:val="clear" w:color="auto" w:fill="auto"/>
              </w:tcPr>
            </w:tcPrChange>
          </w:tcPr>
          <w:p w:rsidR="001B2AE0" w:rsidRPr="00846837" w:rsidRDefault="001B2AE0" w:rsidP="006444F0">
            <w:pPr>
              <w:jc w:val="left"/>
              <w:rPr>
                <w:sz w:val="16"/>
              </w:rPr>
            </w:pPr>
            <w:r w:rsidRPr="00846837">
              <w:rPr>
                <w:sz w:val="16"/>
              </w:rPr>
              <w:t>0</w:t>
            </w:r>
          </w:p>
        </w:tc>
        <w:tc>
          <w:tcPr>
            <w:tcW w:w="387" w:type="pct"/>
            <w:gridSpan w:val="2"/>
            <w:shd w:val="clear" w:color="auto" w:fill="auto"/>
            <w:tcPrChange w:id="216" w:author="Author">
              <w:tcPr>
                <w:tcW w:w="368" w:type="pct"/>
                <w:gridSpan w:val="2"/>
                <w:shd w:val="clear" w:color="auto" w:fill="auto"/>
              </w:tcPr>
            </w:tcPrChange>
          </w:tcPr>
          <w:p w:rsidR="001B2AE0" w:rsidRPr="00B92CBF" w:rsidRDefault="001B2AE0" w:rsidP="00191EB5">
            <w:pPr>
              <w:jc w:val="left"/>
              <w:rPr>
                <w:b/>
                <w:bCs/>
                <w:sz w:val="16"/>
                <w:szCs w:val="16"/>
                <w:lang w:eastAsia="bg-BG"/>
              </w:rPr>
            </w:pPr>
            <w:r w:rsidRPr="00B92CBF">
              <w:rPr>
                <w:b/>
                <w:bCs/>
                <w:sz w:val="16"/>
                <w:szCs w:val="16"/>
                <w:lang w:eastAsia="bg-BG"/>
              </w:rPr>
              <w:t>515 219 715,00</w:t>
            </w:r>
          </w:p>
          <w:p w:rsidR="001B2AE0" w:rsidRPr="00B92CBF" w:rsidRDefault="001B2AE0" w:rsidP="00413112">
            <w:pPr>
              <w:jc w:val="left"/>
              <w:rPr>
                <w:b/>
                <w:bCs/>
                <w:sz w:val="16"/>
                <w:szCs w:val="16"/>
                <w:lang w:eastAsia="bg-BG"/>
              </w:rPr>
            </w:pPr>
          </w:p>
          <w:p w:rsidR="001B2AE0" w:rsidRPr="00B92CBF" w:rsidRDefault="001B2AE0" w:rsidP="00413112">
            <w:pPr>
              <w:jc w:val="left"/>
              <w:rPr>
                <w:b/>
                <w:bCs/>
                <w:sz w:val="16"/>
                <w:szCs w:val="16"/>
                <w:lang w:eastAsia="bg-BG"/>
              </w:rPr>
            </w:pPr>
          </w:p>
          <w:p w:rsidR="001B2AE0" w:rsidRPr="00B92CBF" w:rsidRDefault="001B2AE0" w:rsidP="00413112">
            <w:pPr>
              <w:jc w:val="left"/>
              <w:rPr>
                <w:b/>
                <w:bCs/>
                <w:sz w:val="16"/>
                <w:szCs w:val="16"/>
                <w:lang w:eastAsia="bg-BG"/>
              </w:rPr>
            </w:pPr>
          </w:p>
          <w:p w:rsidR="001B2AE0" w:rsidRPr="00846837" w:rsidRDefault="001B2AE0" w:rsidP="003343B7">
            <w:pPr>
              <w:jc w:val="left"/>
              <w:rPr>
                <w:sz w:val="16"/>
                <w:szCs w:val="16"/>
              </w:rPr>
            </w:pPr>
          </w:p>
        </w:tc>
        <w:tc>
          <w:tcPr>
            <w:tcW w:w="181" w:type="pct"/>
            <w:shd w:val="clear" w:color="auto" w:fill="auto"/>
            <w:tcPrChange w:id="217" w:author="Author">
              <w:tcPr>
                <w:tcW w:w="172" w:type="pct"/>
                <w:gridSpan w:val="2"/>
                <w:shd w:val="clear" w:color="auto" w:fill="auto"/>
              </w:tcPr>
            </w:tcPrChange>
          </w:tcPr>
          <w:p w:rsidR="001B2AE0" w:rsidRPr="00B92CBF" w:rsidRDefault="001B2AE0" w:rsidP="00045F9F">
            <w:pPr>
              <w:jc w:val="left"/>
              <w:rPr>
                <w:b/>
                <w:sz w:val="16"/>
                <w:szCs w:val="16"/>
              </w:rPr>
            </w:pPr>
            <w:r w:rsidRPr="00B92CBF">
              <w:rPr>
                <w:b/>
                <w:sz w:val="16"/>
                <w:szCs w:val="16"/>
              </w:rPr>
              <w:t>85,131011728</w:t>
            </w:r>
          </w:p>
          <w:p w:rsidR="001B2AE0" w:rsidRPr="00B92CBF" w:rsidRDefault="001B2AE0" w:rsidP="0080645F">
            <w:pPr>
              <w:jc w:val="left"/>
              <w:rPr>
                <w:b/>
                <w:sz w:val="16"/>
                <w:szCs w:val="16"/>
                <w:lang w:val="en-US"/>
              </w:rPr>
            </w:pPr>
          </w:p>
          <w:p w:rsidR="001B2AE0" w:rsidRPr="00B92CBF" w:rsidRDefault="001B2AE0" w:rsidP="0080645F">
            <w:pPr>
              <w:jc w:val="left"/>
              <w:rPr>
                <w:b/>
                <w:sz w:val="16"/>
                <w:szCs w:val="16"/>
              </w:rPr>
            </w:pPr>
          </w:p>
          <w:p w:rsidR="001B2AE0" w:rsidRPr="00846837" w:rsidRDefault="001B2AE0" w:rsidP="0080645F">
            <w:pPr>
              <w:jc w:val="left"/>
              <w:rPr>
                <w:sz w:val="16"/>
                <w:szCs w:val="16"/>
              </w:rPr>
            </w:pPr>
            <w:r w:rsidRPr="00846837">
              <w:rPr>
                <w:b/>
                <w:sz w:val="16"/>
                <w:szCs w:val="16"/>
              </w:rPr>
              <w:t>%</w:t>
            </w:r>
          </w:p>
        </w:tc>
        <w:tc>
          <w:tcPr>
            <w:tcW w:w="226" w:type="pct"/>
            <w:tcPrChange w:id="218" w:author="Author">
              <w:tcPr>
                <w:tcW w:w="215" w:type="pct"/>
                <w:gridSpan w:val="2"/>
              </w:tcPr>
            </w:tcPrChange>
          </w:tcPr>
          <w:p w:rsidR="001B2AE0" w:rsidRPr="00846837" w:rsidRDefault="001B2AE0" w:rsidP="006444F0">
            <w:pPr>
              <w:jc w:val="left"/>
              <w:rPr>
                <w:sz w:val="16"/>
              </w:rPr>
            </w:pPr>
          </w:p>
        </w:tc>
        <w:tc>
          <w:tcPr>
            <w:tcW w:w="181" w:type="pct"/>
            <w:shd w:val="clear" w:color="auto" w:fill="auto"/>
            <w:tcPrChange w:id="219" w:author="Author">
              <w:tcPr>
                <w:tcW w:w="323" w:type="pct"/>
                <w:gridSpan w:val="2"/>
                <w:shd w:val="clear" w:color="auto" w:fill="auto"/>
              </w:tcPr>
            </w:tcPrChange>
          </w:tcPr>
          <w:p w:rsidR="001B2AE0" w:rsidRPr="00846837" w:rsidRDefault="001B2AE0" w:rsidP="006444F0">
            <w:pPr>
              <w:jc w:val="left"/>
              <w:rPr>
                <w:sz w:val="16"/>
              </w:rPr>
            </w:pPr>
          </w:p>
        </w:tc>
        <w:tc>
          <w:tcPr>
            <w:tcW w:w="363" w:type="pct"/>
            <w:tcPrChange w:id="220" w:author="Author">
              <w:tcPr>
                <w:tcW w:w="377" w:type="pct"/>
                <w:gridSpan w:val="2"/>
              </w:tcPr>
            </w:tcPrChange>
          </w:tcPr>
          <w:p w:rsidR="001B2AE0" w:rsidRPr="00B92CBF" w:rsidRDefault="001B2AE0" w:rsidP="006444F0">
            <w:pPr>
              <w:jc w:val="left"/>
              <w:rPr>
                <w:b/>
                <w:bCs/>
                <w:sz w:val="16"/>
                <w:szCs w:val="16"/>
                <w:lang w:eastAsia="bg-BG"/>
              </w:rPr>
            </w:pPr>
            <w:r w:rsidRPr="00B92CBF">
              <w:rPr>
                <w:b/>
                <w:bCs/>
                <w:sz w:val="16"/>
                <w:szCs w:val="16"/>
                <w:lang w:eastAsia="bg-BG"/>
              </w:rPr>
              <w:t>411 026 040.00</w:t>
            </w:r>
          </w:p>
          <w:p w:rsidR="001B2AE0" w:rsidRPr="00B92CBF" w:rsidRDefault="001B2AE0" w:rsidP="006444F0">
            <w:pPr>
              <w:jc w:val="left"/>
              <w:rPr>
                <w:sz w:val="16"/>
                <w:szCs w:val="16"/>
              </w:rPr>
            </w:pPr>
          </w:p>
        </w:tc>
        <w:tc>
          <w:tcPr>
            <w:tcW w:w="533" w:type="pct"/>
            <w:tcPrChange w:id="221" w:author="Author">
              <w:tcPr>
                <w:tcW w:w="323" w:type="pct"/>
                <w:gridSpan w:val="2"/>
              </w:tcPr>
            </w:tcPrChange>
          </w:tcPr>
          <w:p w:rsidR="001B2AE0" w:rsidRPr="00B92CBF" w:rsidRDefault="001B2AE0" w:rsidP="007E726F">
            <w:pPr>
              <w:jc w:val="left"/>
              <w:rPr>
                <w:b/>
                <w:bCs/>
                <w:sz w:val="16"/>
                <w:szCs w:val="16"/>
                <w:lang w:eastAsia="bg-BG"/>
              </w:rPr>
            </w:pPr>
            <w:r w:rsidRPr="00B92CBF">
              <w:rPr>
                <w:b/>
                <w:bCs/>
                <w:sz w:val="16"/>
                <w:szCs w:val="16"/>
                <w:lang w:eastAsia="bg-BG"/>
              </w:rPr>
              <w:t>71 739 891,00</w:t>
            </w:r>
          </w:p>
          <w:p w:rsidR="001B2AE0" w:rsidRPr="00B92CBF" w:rsidRDefault="001B2AE0" w:rsidP="00C2220D">
            <w:pPr>
              <w:jc w:val="left"/>
              <w:rPr>
                <w:b/>
                <w:bCs/>
                <w:sz w:val="16"/>
                <w:szCs w:val="16"/>
                <w:lang w:eastAsia="bg-BG"/>
              </w:rPr>
            </w:pPr>
          </w:p>
          <w:p w:rsidR="001B2AE0" w:rsidRPr="00B92CBF" w:rsidRDefault="001B2AE0" w:rsidP="00C2220D">
            <w:pPr>
              <w:jc w:val="left"/>
              <w:rPr>
                <w:b/>
                <w:bCs/>
                <w:sz w:val="16"/>
                <w:szCs w:val="16"/>
                <w:lang w:eastAsia="bg-BG"/>
              </w:rPr>
            </w:pPr>
          </w:p>
          <w:p w:rsidR="001B2AE0" w:rsidRPr="00B92CBF" w:rsidRDefault="001B2AE0" w:rsidP="00C2220D">
            <w:pPr>
              <w:jc w:val="left"/>
              <w:rPr>
                <w:b/>
                <w:bCs/>
                <w:sz w:val="16"/>
                <w:szCs w:val="16"/>
                <w:lang w:eastAsia="bg-BG"/>
              </w:rPr>
            </w:pPr>
          </w:p>
          <w:p w:rsidR="001B2AE0" w:rsidRPr="00846837" w:rsidRDefault="001B2AE0" w:rsidP="006444F0">
            <w:pPr>
              <w:jc w:val="left"/>
              <w:rPr>
                <w:sz w:val="16"/>
                <w:szCs w:val="16"/>
                <w:lang w:val="en-US"/>
              </w:rPr>
            </w:pPr>
          </w:p>
        </w:tc>
        <w:tc>
          <w:tcPr>
            <w:tcW w:w="350" w:type="pct"/>
            <w:gridSpan w:val="2"/>
            <w:tcPrChange w:id="222" w:author="Author">
              <w:tcPr>
                <w:tcW w:w="333" w:type="pct"/>
              </w:tcPr>
            </w:tcPrChange>
          </w:tcPr>
          <w:p w:rsidR="001B2AE0" w:rsidRPr="00533A2B" w:rsidRDefault="001B2AE0" w:rsidP="006444F0">
            <w:pPr>
              <w:jc w:val="left"/>
              <w:rPr>
                <w:sz w:val="16"/>
                <w:szCs w:val="16"/>
                <w:lang w:val="en-US"/>
              </w:rPr>
            </w:pPr>
            <w:r w:rsidRPr="009F694B">
              <w:rPr>
                <w:b/>
                <w:bCs/>
                <w:sz w:val="16"/>
                <w:szCs w:val="16"/>
                <w:lang w:eastAsia="bg-BG"/>
              </w:rPr>
              <w:t>27 585</w:t>
            </w:r>
            <w:r>
              <w:rPr>
                <w:b/>
                <w:bCs/>
                <w:sz w:val="16"/>
                <w:szCs w:val="16"/>
                <w:lang w:eastAsia="bg-BG"/>
              </w:rPr>
              <w:t> </w:t>
            </w:r>
            <w:r w:rsidRPr="009F694B">
              <w:rPr>
                <w:b/>
                <w:bCs/>
                <w:sz w:val="16"/>
                <w:szCs w:val="16"/>
                <w:lang w:eastAsia="bg-BG"/>
              </w:rPr>
              <w:t>71</w:t>
            </w:r>
            <w:r>
              <w:rPr>
                <w:b/>
                <w:bCs/>
                <w:sz w:val="16"/>
                <w:szCs w:val="16"/>
                <w:lang w:eastAsia="bg-BG"/>
              </w:rPr>
              <w:t>6.00</w:t>
            </w:r>
          </w:p>
        </w:tc>
        <w:tc>
          <w:tcPr>
            <w:tcW w:w="203" w:type="pct"/>
            <w:tcPrChange w:id="223" w:author="Author">
              <w:tcPr>
                <w:tcW w:w="193" w:type="pct"/>
                <w:gridSpan w:val="2"/>
              </w:tcPr>
            </w:tcPrChange>
          </w:tcPr>
          <w:p w:rsidR="001B2AE0" w:rsidRPr="00533A2B" w:rsidRDefault="001B2AE0" w:rsidP="006444F0">
            <w:pPr>
              <w:jc w:val="left"/>
              <w:rPr>
                <w:sz w:val="16"/>
                <w:szCs w:val="16"/>
                <w:lang w:val="en-US"/>
              </w:rPr>
            </w:pPr>
            <w:r w:rsidRPr="005628FE">
              <w:rPr>
                <w:b/>
                <w:bCs/>
                <w:sz w:val="16"/>
                <w:szCs w:val="16"/>
                <w:lang w:eastAsia="bg-BG"/>
              </w:rPr>
              <w:t>4 868</w:t>
            </w:r>
            <w:r>
              <w:rPr>
                <w:b/>
                <w:bCs/>
                <w:sz w:val="16"/>
                <w:szCs w:val="16"/>
                <w:lang w:eastAsia="bg-BG"/>
              </w:rPr>
              <w:t> 068.00</w:t>
            </w:r>
          </w:p>
        </w:tc>
        <w:tc>
          <w:tcPr>
            <w:tcW w:w="76" w:type="pct"/>
            <w:gridSpan w:val="2"/>
            <w:tcPrChange w:id="224" w:author="Author">
              <w:tcPr>
                <w:tcW w:w="316" w:type="pct"/>
              </w:tcPr>
            </w:tcPrChange>
          </w:tcPr>
          <w:p w:rsidR="001B2AE0" w:rsidRPr="00F20D1F" w:rsidRDefault="001B2AE0" w:rsidP="006444F0">
            <w:pPr>
              <w:jc w:val="left"/>
              <w:rPr>
                <w:sz w:val="16"/>
                <w:szCs w:val="16"/>
              </w:rPr>
            </w:pPr>
            <w:r w:rsidRPr="005628FE">
              <w:rPr>
                <w:sz w:val="16"/>
                <w:szCs w:val="16"/>
              </w:rPr>
              <w:t>6</w:t>
            </w:r>
            <w:r>
              <w:rPr>
                <w:sz w:val="16"/>
                <w:szCs w:val="16"/>
              </w:rPr>
              <w:t>.29</w:t>
            </w:r>
            <w:r w:rsidRPr="005628FE">
              <w:rPr>
                <w:sz w:val="16"/>
                <w:szCs w:val="16"/>
              </w:rPr>
              <w:t>%</w:t>
            </w: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5"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PrChange w:id="226" w:author="Author">
            <w:trPr>
              <w:wAfter w:w="2" w:type="pct"/>
            </w:trPr>
          </w:trPrChange>
        </w:trPr>
        <w:tc>
          <w:tcPr>
            <w:tcW w:w="350" w:type="pct"/>
            <w:shd w:val="clear" w:color="auto" w:fill="auto"/>
            <w:vAlign w:val="center"/>
            <w:tcPrChange w:id="227" w:author="Author">
              <w:tcPr>
                <w:tcW w:w="333" w:type="pct"/>
                <w:gridSpan w:val="2"/>
                <w:shd w:val="clear" w:color="auto" w:fill="auto"/>
                <w:vAlign w:val="center"/>
              </w:tcPr>
            </w:tcPrChange>
          </w:tcPr>
          <w:p w:rsidR="001B2AE0" w:rsidRPr="00F20D1F" w:rsidRDefault="001B2AE0" w:rsidP="00C70C70">
            <w:pPr>
              <w:jc w:val="left"/>
              <w:rPr>
                <w:sz w:val="16"/>
                <w:szCs w:val="16"/>
              </w:rPr>
            </w:pPr>
            <w:r w:rsidRPr="00965C2F">
              <w:rPr>
                <w:sz w:val="16"/>
              </w:rPr>
              <w:lastRenderedPageBreak/>
              <w:t>Всичко</w:t>
            </w:r>
          </w:p>
        </w:tc>
        <w:tc>
          <w:tcPr>
            <w:tcW w:w="265" w:type="pct"/>
            <w:shd w:val="clear" w:color="auto" w:fill="auto"/>
            <w:vAlign w:val="center"/>
            <w:tcPrChange w:id="228" w:author="Author">
              <w:tcPr>
                <w:tcW w:w="252" w:type="pct"/>
                <w:gridSpan w:val="2"/>
                <w:shd w:val="clear" w:color="auto" w:fill="auto"/>
                <w:vAlign w:val="center"/>
              </w:tcPr>
            </w:tcPrChange>
          </w:tcPr>
          <w:p w:rsidR="001B2AE0" w:rsidRPr="00F20D1F" w:rsidRDefault="001B2AE0" w:rsidP="00C70C70">
            <w:pPr>
              <w:jc w:val="left"/>
              <w:rPr>
                <w:sz w:val="16"/>
                <w:szCs w:val="16"/>
              </w:rPr>
            </w:pPr>
          </w:p>
        </w:tc>
        <w:tc>
          <w:tcPr>
            <w:tcW w:w="326" w:type="pct"/>
            <w:shd w:val="clear" w:color="auto" w:fill="auto"/>
            <w:vAlign w:val="center"/>
            <w:tcPrChange w:id="229" w:author="Author">
              <w:tcPr>
                <w:tcW w:w="310" w:type="pct"/>
                <w:gridSpan w:val="2"/>
                <w:shd w:val="clear" w:color="auto" w:fill="auto"/>
                <w:vAlign w:val="center"/>
              </w:tcPr>
            </w:tcPrChange>
          </w:tcPr>
          <w:p w:rsidR="001B2AE0" w:rsidRPr="00F20D1F" w:rsidRDefault="001B2AE0" w:rsidP="00C70C70">
            <w:pPr>
              <w:jc w:val="left"/>
              <w:rPr>
                <w:sz w:val="16"/>
                <w:szCs w:val="16"/>
              </w:rPr>
            </w:pPr>
          </w:p>
        </w:tc>
        <w:tc>
          <w:tcPr>
            <w:tcW w:w="226" w:type="pct"/>
            <w:shd w:val="clear" w:color="auto" w:fill="auto"/>
            <w:vAlign w:val="center"/>
            <w:tcPrChange w:id="230" w:author="Author">
              <w:tcPr>
                <w:tcW w:w="215" w:type="pct"/>
                <w:gridSpan w:val="2"/>
                <w:shd w:val="clear" w:color="auto" w:fill="auto"/>
                <w:vAlign w:val="center"/>
              </w:tcPr>
            </w:tcPrChange>
          </w:tcPr>
          <w:p w:rsidR="001B2AE0" w:rsidRPr="00F20D1F" w:rsidRDefault="001B2AE0" w:rsidP="00C70C70">
            <w:pPr>
              <w:jc w:val="left"/>
              <w:rPr>
                <w:sz w:val="16"/>
                <w:szCs w:val="16"/>
              </w:rPr>
            </w:pPr>
          </w:p>
        </w:tc>
        <w:tc>
          <w:tcPr>
            <w:tcW w:w="396" w:type="pct"/>
            <w:shd w:val="clear" w:color="auto" w:fill="auto"/>
            <w:tcPrChange w:id="231" w:author="Author">
              <w:tcPr>
                <w:tcW w:w="377" w:type="pct"/>
                <w:gridSpan w:val="2"/>
                <w:shd w:val="clear" w:color="auto" w:fill="auto"/>
              </w:tcPr>
            </w:tcPrChange>
          </w:tcPr>
          <w:p w:rsidR="001B2AE0" w:rsidRPr="00BD2019" w:rsidRDefault="001B2AE0" w:rsidP="00C70C70">
            <w:pPr>
              <w:keepNext/>
              <w:jc w:val="left"/>
              <w:rPr>
                <w:b/>
                <w:bCs/>
                <w:sz w:val="16"/>
                <w:szCs w:val="16"/>
              </w:rPr>
            </w:pPr>
            <w:r w:rsidRPr="00BD2019">
              <w:rPr>
                <w:b/>
                <w:bCs/>
                <w:sz w:val="16"/>
                <w:szCs w:val="16"/>
              </w:rPr>
              <w:t>1 520 755 090,00</w:t>
            </w:r>
          </w:p>
          <w:p w:rsidR="001B2AE0" w:rsidRPr="00C70C70" w:rsidRDefault="001B2AE0" w:rsidP="00C70C70">
            <w:pPr>
              <w:keepNext/>
              <w:jc w:val="left"/>
              <w:rPr>
                <w:b/>
                <w:sz w:val="16"/>
                <w:szCs w:val="16"/>
              </w:rPr>
            </w:pPr>
            <w:r w:rsidRPr="00C70C70">
              <w:rPr>
                <w:b/>
                <w:sz w:val="16"/>
                <w:szCs w:val="16"/>
              </w:rPr>
              <w:t xml:space="preserve"> </w:t>
            </w:r>
          </w:p>
        </w:tc>
        <w:tc>
          <w:tcPr>
            <w:tcW w:w="374" w:type="pct"/>
            <w:shd w:val="clear" w:color="auto" w:fill="auto"/>
            <w:tcPrChange w:id="232" w:author="Author">
              <w:tcPr>
                <w:tcW w:w="356" w:type="pct"/>
                <w:gridSpan w:val="2"/>
                <w:shd w:val="clear" w:color="auto" w:fill="auto"/>
              </w:tcPr>
            </w:tcPrChange>
          </w:tcPr>
          <w:p w:rsidR="001B2AE0" w:rsidRPr="00B92CBF" w:rsidRDefault="001B2AE0" w:rsidP="00BB12BF">
            <w:pPr>
              <w:keepNext/>
              <w:jc w:val="left"/>
              <w:rPr>
                <w:b/>
                <w:bCs/>
                <w:sz w:val="16"/>
                <w:szCs w:val="16"/>
              </w:rPr>
            </w:pPr>
            <w:r w:rsidRPr="00B92CBF">
              <w:rPr>
                <w:b/>
                <w:bCs/>
                <w:sz w:val="16"/>
                <w:szCs w:val="16"/>
              </w:rPr>
              <w:t>242 780 313,00</w:t>
            </w:r>
          </w:p>
          <w:p w:rsidR="001B2AE0" w:rsidRPr="00B92CBF" w:rsidRDefault="001B2AE0" w:rsidP="000E2925">
            <w:pPr>
              <w:keepNext/>
              <w:jc w:val="left"/>
              <w:rPr>
                <w:b/>
                <w:bCs/>
                <w:sz w:val="16"/>
                <w:szCs w:val="16"/>
              </w:rPr>
            </w:pPr>
          </w:p>
          <w:p w:rsidR="001B2AE0" w:rsidRPr="00B92CBF" w:rsidRDefault="001B2AE0" w:rsidP="000E2925">
            <w:pPr>
              <w:keepNext/>
              <w:jc w:val="left"/>
              <w:rPr>
                <w:b/>
                <w:bCs/>
                <w:sz w:val="16"/>
                <w:szCs w:val="16"/>
              </w:rPr>
            </w:pPr>
          </w:p>
          <w:p w:rsidR="001B2AE0" w:rsidRPr="00B92CBF" w:rsidRDefault="001B2AE0" w:rsidP="003E4252">
            <w:pPr>
              <w:keepNext/>
              <w:jc w:val="left"/>
              <w:rPr>
                <w:b/>
                <w:bCs/>
                <w:sz w:val="16"/>
                <w:szCs w:val="16"/>
              </w:rPr>
            </w:pPr>
          </w:p>
          <w:p w:rsidR="001B2AE0" w:rsidRPr="00B92CBF" w:rsidRDefault="001B2AE0" w:rsidP="003E4252">
            <w:pPr>
              <w:keepNext/>
              <w:jc w:val="left"/>
              <w:rPr>
                <w:b/>
                <w:bCs/>
                <w:sz w:val="16"/>
                <w:szCs w:val="16"/>
              </w:rPr>
            </w:pPr>
          </w:p>
          <w:p w:rsidR="001B2AE0" w:rsidRPr="00B92CBF" w:rsidRDefault="001B2AE0" w:rsidP="003E4252">
            <w:pPr>
              <w:keepNext/>
              <w:jc w:val="left"/>
              <w:rPr>
                <w:b/>
                <w:bCs/>
                <w:sz w:val="16"/>
                <w:szCs w:val="16"/>
              </w:rPr>
            </w:pPr>
          </w:p>
          <w:p w:rsidR="001B2AE0" w:rsidRPr="00846837" w:rsidRDefault="001B2AE0" w:rsidP="00C70C70">
            <w:pPr>
              <w:keepNext/>
              <w:jc w:val="left"/>
              <w:rPr>
                <w:b/>
                <w:bCs/>
                <w:sz w:val="16"/>
                <w:szCs w:val="16"/>
              </w:rPr>
            </w:pPr>
          </w:p>
          <w:p w:rsidR="001B2AE0" w:rsidRPr="00B92CBF" w:rsidRDefault="001B2AE0" w:rsidP="00C70C70">
            <w:pPr>
              <w:keepNext/>
              <w:jc w:val="left"/>
              <w:rPr>
                <w:b/>
                <w:sz w:val="16"/>
                <w:szCs w:val="16"/>
              </w:rPr>
            </w:pPr>
            <w:r w:rsidRPr="00B92CBF">
              <w:rPr>
                <w:b/>
                <w:sz w:val="16"/>
                <w:szCs w:val="16"/>
              </w:rPr>
              <w:t xml:space="preserve"> </w:t>
            </w:r>
            <w:r w:rsidRPr="00B92CBF">
              <w:rPr>
                <w:sz w:val="16"/>
                <w:szCs w:val="16"/>
              </w:rPr>
              <w:t> </w:t>
            </w:r>
          </w:p>
          <w:p w:rsidR="001B2AE0" w:rsidRPr="00B92CBF" w:rsidRDefault="001B2AE0" w:rsidP="00C70C70">
            <w:pPr>
              <w:keepNext/>
              <w:ind w:right="-181" w:hanging="33"/>
              <w:jc w:val="left"/>
              <w:rPr>
                <w:b/>
                <w:sz w:val="16"/>
                <w:szCs w:val="16"/>
              </w:rPr>
            </w:pPr>
          </w:p>
        </w:tc>
        <w:tc>
          <w:tcPr>
            <w:tcW w:w="360" w:type="pct"/>
            <w:shd w:val="clear" w:color="auto" w:fill="auto"/>
            <w:tcPrChange w:id="233" w:author="Author">
              <w:tcPr>
                <w:tcW w:w="342" w:type="pct"/>
                <w:shd w:val="clear" w:color="auto" w:fill="auto"/>
              </w:tcPr>
            </w:tcPrChange>
          </w:tcPr>
          <w:p w:rsidR="001B2AE0" w:rsidRPr="00B92CBF" w:rsidRDefault="001B2AE0" w:rsidP="00BB12BF">
            <w:pPr>
              <w:keepNext/>
              <w:jc w:val="left"/>
              <w:rPr>
                <w:b/>
                <w:bCs/>
                <w:sz w:val="16"/>
                <w:szCs w:val="16"/>
              </w:rPr>
            </w:pPr>
            <w:r w:rsidRPr="00B92CBF">
              <w:rPr>
                <w:b/>
                <w:bCs/>
                <w:sz w:val="16"/>
                <w:szCs w:val="16"/>
              </w:rPr>
              <w:t>242 780 313,00</w:t>
            </w:r>
          </w:p>
          <w:p w:rsidR="001B2AE0" w:rsidRPr="00B92CBF" w:rsidRDefault="001B2AE0" w:rsidP="000E2925">
            <w:pPr>
              <w:keepNext/>
              <w:jc w:val="left"/>
              <w:rPr>
                <w:b/>
                <w:bCs/>
                <w:sz w:val="16"/>
                <w:szCs w:val="16"/>
              </w:rPr>
            </w:pPr>
          </w:p>
          <w:p w:rsidR="001B2AE0" w:rsidRPr="00B92CBF" w:rsidRDefault="001B2AE0" w:rsidP="000E2925">
            <w:pPr>
              <w:keepNext/>
              <w:jc w:val="left"/>
              <w:rPr>
                <w:b/>
                <w:bCs/>
                <w:sz w:val="16"/>
                <w:szCs w:val="16"/>
              </w:rPr>
            </w:pPr>
          </w:p>
          <w:p w:rsidR="001B2AE0" w:rsidRPr="00B92CBF" w:rsidRDefault="001B2AE0" w:rsidP="003E4252">
            <w:pPr>
              <w:keepNext/>
              <w:jc w:val="left"/>
              <w:rPr>
                <w:b/>
                <w:bCs/>
                <w:sz w:val="16"/>
                <w:szCs w:val="16"/>
              </w:rPr>
            </w:pPr>
          </w:p>
          <w:p w:rsidR="001B2AE0" w:rsidRPr="00B92CBF" w:rsidRDefault="001B2AE0" w:rsidP="003E4252">
            <w:pPr>
              <w:keepNext/>
              <w:jc w:val="left"/>
              <w:rPr>
                <w:b/>
                <w:bCs/>
                <w:sz w:val="16"/>
                <w:szCs w:val="16"/>
              </w:rPr>
            </w:pPr>
          </w:p>
          <w:p w:rsidR="001B2AE0" w:rsidRPr="00B92CBF" w:rsidRDefault="001B2AE0" w:rsidP="003E4252">
            <w:pPr>
              <w:keepNext/>
              <w:jc w:val="left"/>
              <w:rPr>
                <w:b/>
                <w:bCs/>
                <w:sz w:val="16"/>
                <w:szCs w:val="16"/>
              </w:rPr>
            </w:pPr>
          </w:p>
          <w:p w:rsidR="001B2AE0" w:rsidRPr="00846837" w:rsidRDefault="001B2AE0" w:rsidP="00C70C70">
            <w:pPr>
              <w:keepNext/>
              <w:jc w:val="left"/>
              <w:rPr>
                <w:b/>
                <w:bCs/>
                <w:sz w:val="16"/>
                <w:szCs w:val="16"/>
              </w:rPr>
            </w:pPr>
          </w:p>
          <w:p w:rsidR="001B2AE0" w:rsidRPr="00B92CBF" w:rsidRDefault="001B2AE0" w:rsidP="00C70C70">
            <w:pPr>
              <w:keepNext/>
              <w:jc w:val="left"/>
              <w:rPr>
                <w:b/>
                <w:sz w:val="16"/>
                <w:szCs w:val="16"/>
              </w:rPr>
            </w:pPr>
          </w:p>
          <w:p w:rsidR="001B2AE0" w:rsidRPr="00B92CBF" w:rsidRDefault="001B2AE0" w:rsidP="00C70C70">
            <w:pPr>
              <w:keepNext/>
              <w:jc w:val="left"/>
              <w:rPr>
                <w:b/>
                <w:sz w:val="16"/>
                <w:szCs w:val="16"/>
              </w:rPr>
            </w:pPr>
          </w:p>
          <w:p w:rsidR="001B2AE0" w:rsidRPr="00B92CBF" w:rsidRDefault="001B2AE0" w:rsidP="00C70C70">
            <w:pPr>
              <w:keepNext/>
              <w:ind w:right="-141" w:hanging="35"/>
              <w:jc w:val="left"/>
              <w:rPr>
                <w:b/>
                <w:sz w:val="16"/>
                <w:szCs w:val="16"/>
              </w:rPr>
            </w:pPr>
          </w:p>
        </w:tc>
        <w:tc>
          <w:tcPr>
            <w:tcW w:w="203" w:type="pct"/>
            <w:shd w:val="clear" w:color="auto" w:fill="auto"/>
            <w:tcPrChange w:id="234" w:author="Author">
              <w:tcPr>
                <w:tcW w:w="193" w:type="pct"/>
                <w:gridSpan w:val="2"/>
                <w:shd w:val="clear" w:color="auto" w:fill="auto"/>
              </w:tcPr>
            </w:tcPrChange>
          </w:tcPr>
          <w:p w:rsidR="001B2AE0" w:rsidRPr="00846837" w:rsidRDefault="001B2AE0" w:rsidP="00C70C70">
            <w:pPr>
              <w:jc w:val="left"/>
              <w:rPr>
                <w:sz w:val="16"/>
                <w:szCs w:val="16"/>
              </w:rPr>
            </w:pPr>
            <w:r w:rsidRPr="00846837">
              <w:rPr>
                <w:sz w:val="16"/>
                <w:szCs w:val="16"/>
              </w:rPr>
              <w:t>0</w:t>
            </w:r>
          </w:p>
        </w:tc>
        <w:tc>
          <w:tcPr>
            <w:tcW w:w="387" w:type="pct"/>
            <w:gridSpan w:val="2"/>
            <w:shd w:val="clear" w:color="auto" w:fill="auto"/>
            <w:tcPrChange w:id="235" w:author="Author">
              <w:tcPr>
                <w:tcW w:w="368" w:type="pct"/>
                <w:gridSpan w:val="2"/>
                <w:shd w:val="clear" w:color="auto" w:fill="auto"/>
              </w:tcPr>
            </w:tcPrChange>
          </w:tcPr>
          <w:p w:rsidR="001B2AE0" w:rsidRPr="00B92CBF" w:rsidRDefault="001B2AE0" w:rsidP="00AE469B">
            <w:pPr>
              <w:keepNext/>
              <w:jc w:val="left"/>
              <w:rPr>
                <w:b/>
                <w:bCs/>
                <w:sz w:val="16"/>
                <w:szCs w:val="16"/>
              </w:rPr>
            </w:pPr>
            <w:r w:rsidRPr="00B92CBF">
              <w:rPr>
                <w:b/>
                <w:bCs/>
                <w:sz w:val="16"/>
                <w:szCs w:val="16"/>
              </w:rPr>
              <w:t>1 763 535 403,00</w:t>
            </w:r>
          </w:p>
          <w:p w:rsidR="001B2AE0" w:rsidRPr="00B92CBF" w:rsidRDefault="001B2AE0" w:rsidP="00F13459">
            <w:pPr>
              <w:keepNext/>
              <w:jc w:val="left"/>
              <w:rPr>
                <w:b/>
                <w:bCs/>
                <w:sz w:val="16"/>
                <w:szCs w:val="16"/>
              </w:rPr>
            </w:pPr>
          </w:p>
          <w:p w:rsidR="001B2AE0" w:rsidRPr="00B92CBF" w:rsidRDefault="001B2AE0" w:rsidP="00F13459">
            <w:pPr>
              <w:keepNext/>
              <w:jc w:val="left"/>
              <w:rPr>
                <w:b/>
                <w:bCs/>
                <w:sz w:val="16"/>
                <w:szCs w:val="16"/>
              </w:rPr>
            </w:pPr>
          </w:p>
          <w:p w:rsidR="001B2AE0" w:rsidRPr="00B92CBF" w:rsidRDefault="001B2AE0" w:rsidP="00A41767">
            <w:pPr>
              <w:keepNext/>
              <w:jc w:val="left"/>
              <w:rPr>
                <w:b/>
                <w:bCs/>
                <w:sz w:val="16"/>
                <w:szCs w:val="16"/>
              </w:rPr>
            </w:pPr>
          </w:p>
          <w:p w:rsidR="001B2AE0" w:rsidRPr="00B92CBF" w:rsidRDefault="001B2AE0" w:rsidP="00A41767">
            <w:pPr>
              <w:keepNext/>
              <w:jc w:val="left"/>
              <w:rPr>
                <w:b/>
                <w:bCs/>
                <w:sz w:val="16"/>
                <w:szCs w:val="16"/>
              </w:rPr>
            </w:pPr>
          </w:p>
          <w:p w:rsidR="001B2AE0" w:rsidRPr="00B92CBF" w:rsidRDefault="001B2AE0" w:rsidP="009976F4">
            <w:pPr>
              <w:keepNext/>
              <w:jc w:val="left"/>
              <w:rPr>
                <w:b/>
                <w:bCs/>
                <w:sz w:val="16"/>
                <w:szCs w:val="16"/>
              </w:rPr>
            </w:pPr>
          </w:p>
          <w:p w:rsidR="001B2AE0" w:rsidRPr="00B92CBF" w:rsidRDefault="001B2AE0" w:rsidP="00C70C70">
            <w:pPr>
              <w:keepNext/>
              <w:jc w:val="left"/>
              <w:rPr>
                <w:b/>
                <w:sz w:val="16"/>
                <w:szCs w:val="16"/>
              </w:rPr>
            </w:pPr>
          </w:p>
          <w:p w:rsidR="001B2AE0" w:rsidRPr="00B92CBF" w:rsidRDefault="001B2AE0" w:rsidP="00C70C70">
            <w:pPr>
              <w:keepNext/>
              <w:jc w:val="left"/>
              <w:rPr>
                <w:b/>
                <w:sz w:val="16"/>
                <w:szCs w:val="16"/>
              </w:rPr>
            </w:pPr>
          </w:p>
        </w:tc>
        <w:tc>
          <w:tcPr>
            <w:tcW w:w="181" w:type="pct"/>
            <w:shd w:val="clear" w:color="auto" w:fill="auto"/>
            <w:tcPrChange w:id="236" w:author="Author">
              <w:tcPr>
                <w:tcW w:w="172" w:type="pct"/>
                <w:gridSpan w:val="2"/>
                <w:shd w:val="clear" w:color="auto" w:fill="auto"/>
              </w:tcPr>
            </w:tcPrChange>
          </w:tcPr>
          <w:p w:rsidR="001B2AE0" w:rsidRPr="00B92CBF" w:rsidRDefault="001B2AE0" w:rsidP="00D47372">
            <w:pPr>
              <w:keepNext/>
              <w:jc w:val="left"/>
              <w:rPr>
                <w:b/>
                <w:sz w:val="16"/>
                <w:szCs w:val="16"/>
              </w:rPr>
            </w:pPr>
            <w:r w:rsidRPr="00B92CBF">
              <w:rPr>
                <w:b/>
                <w:sz w:val="16"/>
                <w:szCs w:val="16"/>
              </w:rPr>
              <w:t>86,233317880</w:t>
            </w:r>
          </w:p>
          <w:p w:rsidR="001B2AE0" w:rsidRPr="00B92CBF" w:rsidRDefault="001B2AE0" w:rsidP="00017C18">
            <w:pPr>
              <w:keepNext/>
              <w:jc w:val="left"/>
              <w:rPr>
                <w:b/>
                <w:sz w:val="16"/>
                <w:szCs w:val="16"/>
              </w:rPr>
            </w:pPr>
          </w:p>
          <w:p w:rsidR="001B2AE0" w:rsidRPr="00B92CBF" w:rsidRDefault="001B2AE0" w:rsidP="00017C18">
            <w:pPr>
              <w:keepNext/>
              <w:jc w:val="left"/>
              <w:rPr>
                <w:b/>
                <w:sz w:val="16"/>
                <w:szCs w:val="16"/>
              </w:rPr>
            </w:pPr>
          </w:p>
          <w:p w:rsidR="001B2AE0" w:rsidRPr="00B92CBF" w:rsidRDefault="001B2AE0" w:rsidP="00EE68D7">
            <w:pPr>
              <w:keepNext/>
              <w:jc w:val="left"/>
              <w:rPr>
                <w:b/>
                <w:sz w:val="16"/>
                <w:szCs w:val="16"/>
              </w:rPr>
            </w:pPr>
          </w:p>
          <w:p w:rsidR="001B2AE0" w:rsidRPr="00B92CBF" w:rsidRDefault="001B2AE0" w:rsidP="00EE68D7">
            <w:pPr>
              <w:keepNext/>
              <w:jc w:val="left"/>
              <w:rPr>
                <w:b/>
                <w:sz w:val="16"/>
                <w:szCs w:val="16"/>
              </w:rPr>
            </w:pPr>
          </w:p>
          <w:p w:rsidR="001B2AE0" w:rsidRPr="00846837" w:rsidRDefault="001B2AE0" w:rsidP="00C70C70">
            <w:pPr>
              <w:keepNext/>
              <w:jc w:val="left"/>
              <w:rPr>
                <w:b/>
                <w:sz w:val="16"/>
                <w:szCs w:val="16"/>
              </w:rPr>
            </w:pPr>
            <w:r w:rsidRPr="00846837">
              <w:rPr>
                <w:b/>
                <w:sz w:val="16"/>
                <w:szCs w:val="16"/>
              </w:rPr>
              <w:t xml:space="preserve"> %</w:t>
            </w:r>
          </w:p>
          <w:p w:rsidR="001B2AE0" w:rsidRPr="00846837" w:rsidRDefault="001B2AE0" w:rsidP="00C70C70">
            <w:pPr>
              <w:keepNext/>
              <w:ind w:right="-75"/>
              <w:jc w:val="left"/>
              <w:rPr>
                <w:sz w:val="16"/>
                <w:szCs w:val="16"/>
              </w:rPr>
            </w:pPr>
          </w:p>
        </w:tc>
        <w:tc>
          <w:tcPr>
            <w:tcW w:w="226" w:type="pct"/>
            <w:tcPrChange w:id="237" w:author="Author">
              <w:tcPr>
                <w:tcW w:w="215" w:type="pct"/>
                <w:gridSpan w:val="2"/>
              </w:tcPr>
            </w:tcPrChange>
          </w:tcPr>
          <w:p w:rsidR="001B2AE0" w:rsidRPr="00B92CBF" w:rsidRDefault="001B2AE0" w:rsidP="00C70C70">
            <w:pPr>
              <w:jc w:val="left"/>
              <w:rPr>
                <w:sz w:val="16"/>
                <w:szCs w:val="16"/>
              </w:rPr>
            </w:pPr>
          </w:p>
        </w:tc>
        <w:tc>
          <w:tcPr>
            <w:tcW w:w="181" w:type="pct"/>
            <w:shd w:val="clear" w:color="auto" w:fill="auto"/>
            <w:tcPrChange w:id="238" w:author="Author">
              <w:tcPr>
                <w:tcW w:w="323" w:type="pct"/>
                <w:gridSpan w:val="2"/>
                <w:shd w:val="clear" w:color="auto" w:fill="auto"/>
              </w:tcPr>
            </w:tcPrChange>
          </w:tcPr>
          <w:p w:rsidR="001B2AE0" w:rsidRPr="00B92CBF" w:rsidRDefault="001B2AE0" w:rsidP="00C70C70">
            <w:pPr>
              <w:jc w:val="left"/>
              <w:rPr>
                <w:sz w:val="16"/>
                <w:szCs w:val="16"/>
              </w:rPr>
            </w:pPr>
          </w:p>
        </w:tc>
        <w:tc>
          <w:tcPr>
            <w:tcW w:w="363" w:type="pct"/>
            <w:tcPrChange w:id="239" w:author="Author">
              <w:tcPr>
                <w:tcW w:w="377" w:type="pct"/>
                <w:gridSpan w:val="2"/>
              </w:tcPr>
            </w:tcPrChange>
          </w:tcPr>
          <w:p w:rsidR="001B2AE0" w:rsidRPr="00B92CBF" w:rsidRDefault="001B2AE0" w:rsidP="00C70C70">
            <w:pPr>
              <w:keepNext/>
              <w:jc w:val="left"/>
              <w:rPr>
                <w:b/>
                <w:sz w:val="16"/>
                <w:szCs w:val="16"/>
              </w:rPr>
            </w:pPr>
            <w:r w:rsidRPr="00B92CBF">
              <w:rPr>
                <w:b/>
                <w:sz w:val="16"/>
                <w:szCs w:val="16"/>
              </w:rPr>
              <w:t xml:space="preserve">1 424 488 138,00 </w:t>
            </w:r>
          </w:p>
          <w:p w:rsidR="001B2AE0" w:rsidRPr="00B92CBF" w:rsidRDefault="001B2AE0" w:rsidP="00C70C70">
            <w:pPr>
              <w:keepNext/>
              <w:jc w:val="left"/>
              <w:rPr>
                <w:b/>
                <w:sz w:val="16"/>
                <w:szCs w:val="16"/>
              </w:rPr>
            </w:pPr>
          </w:p>
          <w:p w:rsidR="001B2AE0" w:rsidRPr="00B92CBF" w:rsidRDefault="001B2AE0" w:rsidP="00C70C70">
            <w:pPr>
              <w:keepNext/>
              <w:jc w:val="left"/>
              <w:rPr>
                <w:b/>
                <w:sz w:val="16"/>
                <w:szCs w:val="16"/>
              </w:rPr>
            </w:pPr>
          </w:p>
        </w:tc>
        <w:tc>
          <w:tcPr>
            <w:tcW w:w="533" w:type="pct"/>
            <w:tcPrChange w:id="240" w:author="Author">
              <w:tcPr>
                <w:tcW w:w="323" w:type="pct"/>
                <w:gridSpan w:val="2"/>
              </w:tcPr>
            </w:tcPrChange>
          </w:tcPr>
          <w:p w:rsidR="001B2AE0" w:rsidRPr="00B92CBF" w:rsidRDefault="001B2AE0" w:rsidP="00A36D81">
            <w:pPr>
              <w:keepNext/>
              <w:jc w:val="left"/>
              <w:rPr>
                <w:b/>
                <w:sz w:val="16"/>
                <w:szCs w:val="16"/>
              </w:rPr>
            </w:pPr>
            <w:r w:rsidRPr="00B92CBF">
              <w:rPr>
                <w:b/>
                <w:sz w:val="16"/>
                <w:szCs w:val="16"/>
              </w:rPr>
              <w:t>229 156 387,00</w:t>
            </w:r>
          </w:p>
          <w:p w:rsidR="001B2AE0" w:rsidRPr="00B92CBF" w:rsidRDefault="001B2AE0" w:rsidP="00BD6F8D">
            <w:pPr>
              <w:keepNext/>
              <w:jc w:val="left"/>
              <w:rPr>
                <w:b/>
                <w:sz w:val="16"/>
                <w:szCs w:val="16"/>
              </w:rPr>
            </w:pPr>
          </w:p>
          <w:p w:rsidR="001B2AE0" w:rsidRPr="00B92CBF" w:rsidRDefault="001B2AE0" w:rsidP="00BD6F8D">
            <w:pPr>
              <w:keepNext/>
              <w:jc w:val="left"/>
              <w:rPr>
                <w:b/>
                <w:sz w:val="16"/>
                <w:szCs w:val="16"/>
              </w:rPr>
            </w:pPr>
          </w:p>
          <w:p w:rsidR="001B2AE0" w:rsidRPr="00B92CBF" w:rsidRDefault="001B2AE0" w:rsidP="00BD6F8D">
            <w:pPr>
              <w:keepNext/>
              <w:jc w:val="left"/>
              <w:rPr>
                <w:b/>
                <w:sz w:val="16"/>
                <w:szCs w:val="16"/>
              </w:rPr>
            </w:pPr>
          </w:p>
          <w:p w:rsidR="001B2AE0" w:rsidRPr="00B92CBF" w:rsidRDefault="001B2AE0" w:rsidP="00663C95">
            <w:pPr>
              <w:keepNext/>
              <w:jc w:val="left"/>
              <w:rPr>
                <w:b/>
                <w:sz w:val="16"/>
                <w:szCs w:val="16"/>
              </w:rPr>
            </w:pPr>
          </w:p>
          <w:p w:rsidR="001B2AE0" w:rsidRPr="00B92CBF" w:rsidRDefault="001B2AE0" w:rsidP="00663C95">
            <w:pPr>
              <w:keepNext/>
              <w:jc w:val="left"/>
              <w:rPr>
                <w:b/>
                <w:sz w:val="16"/>
                <w:szCs w:val="16"/>
              </w:rPr>
            </w:pPr>
          </w:p>
          <w:p w:rsidR="001B2AE0" w:rsidRPr="00B92CBF" w:rsidRDefault="001B2AE0" w:rsidP="00663C95">
            <w:pPr>
              <w:keepNext/>
              <w:jc w:val="left"/>
              <w:rPr>
                <w:b/>
                <w:sz w:val="16"/>
                <w:szCs w:val="16"/>
              </w:rPr>
            </w:pPr>
          </w:p>
          <w:p w:rsidR="001B2AE0" w:rsidRPr="00846837" w:rsidRDefault="001B2AE0" w:rsidP="008A094C">
            <w:pPr>
              <w:keepNext/>
              <w:jc w:val="left"/>
              <w:rPr>
                <w:b/>
                <w:sz w:val="16"/>
                <w:szCs w:val="16"/>
              </w:rPr>
            </w:pPr>
          </w:p>
          <w:p w:rsidR="001B2AE0" w:rsidRPr="00B92CBF" w:rsidRDefault="001B2AE0" w:rsidP="00C70C70">
            <w:pPr>
              <w:keepNext/>
              <w:jc w:val="left"/>
              <w:rPr>
                <w:b/>
                <w:sz w:val="16"/>
                <w:szCs w:val="16"/>
                <w:lang w:val="en-US"/>
              </w:rPr>
            </w:pPr>
            <w:r w:rsidRPr="00846837">
              <w:rPr>
                <w:b/>
                <w:sz w:val="16"/>
                <w:szCs w:val="16"/>
              </w:rPr>
              <w:t xml:space="preserve"> </w:t>
            </w:r>
          </w:p>
          <w:p w:rsidR="001B2AE0" w:rsidRPr="00B92CBF" w:rsidRDefault="001B2AE0" w:rsidP="00C70C70">
            <w:pPr>
              <w:keepNext/>
              <w:jc w:val="left"/>
              <w:rPr>
                <w:b/>
                <w:sz w:val="16"/>
                <w:szCs w:val="16"/>
              </w:rPr>
            </w:pPr>
          </w:p>
        </w:tc>
        <w:tc>
          <w:tcPr>
            <w:tcW w:w="350" w:type="pct"/>
            <w:gridSpan w:val="2"/>
            <w:tcPrChange w:id="241" w:author="Author">
              <w:tcPr>
                <w:tcW w:w="333" w:type="pct"/>
              </w:tcPr>
            </w:tcPrChange>
          </w:tcPr>
          <w:p w:rsidR="001B2AE0" w:rsidRPr="005628FE" w:rsidRDefault="001B2AE0" w:rsidP="00C70C70">
            <w:pPr>
              <w:keepNext/>
              <w:jc w:val="left"/>
              <w:rPr>
                <w:b/>
                <w:sz w:val="16"/>
                <w:szCs w:val="16"/>
              </w:rPr>
            </w:pPr>
            <w:r w:rsidRPr="00A828C5">
              <w:rPr>
                <w:b/>
                <w:sz w:val="16"/>
                <w:szCs w:val="16"/>
              </w:rPr>
              <w:t>96 266</w:t>
            </w:r>
            <w:r>
              <w:rPr>
                <w:b/>
                <w:sz w:val="16"/>
                <w:szCs w:val="16"/>
              </w:rPr>
              <w:t> </w:t>
            </w:r>
            <w:r w:rsidRPr="005628FE">
              <w:rPr>
                <w:b/>
                <w:sz w:val="16"/>
                <w:szCs w:val="16"/>
              </w:rPr>
              <w:t>95</w:t>
            </w:r>
            <w:r>
              <w:rPr>
                <w:b/>
                <w:sz w:val="16"/>
                <w:szCs w:val="16"/>
              </w:rPr>
              <w:t>2.00</w:t>
            </w:r>
          </w:p>
          <w:p w:rsidR="001B2AE0" w:rsidRPr="006F29A5" w:rsidRDefault="001B2AE0" w:rsidP="00C70C70">
            <w:pPr>
              <w:keepNext/>
              <w:jc w:val="left"/>
              <w:rPr>
                <w:b/>
                <w:sz w:val="16"/>
                <w:szCs w:val="16"/>
              </w:rPr>
            </w:pPr>
          </w:p>
        </w:tc>
        <w:tc>
          <w:tcPr>
            <w:tcW w:w="203" w:type="pct"/>
            <w:tcPrChange w:id="242" w:author="Author">
              <w:tcPr>
                <w:tcW w:w="193" w:type="pct"/>
                <w:gridSpan w:val="2"/>
              </w:tcPr>
            </w:tcPrChange>
          </w:tcPr>
          <w:p w:rsidR="001B2AE0" w:rsidRPr="009F72DF" w:rsidRDefault="001B2AE0" w:rsidP="00C70C70">
            <w:pPr>
              <w:keepNext/>
              <w:jc w:val="left"/>
              <w:rPr>
                <w:b/>
                <w:sz w:val="16"/>
                <w:szCs w:val="16"/>
              </w:rPr>
            </w:pPr>
            <w:r>
              <w:rPr>
                <w:b/>
                <w:sz w:val="16"/>
                <w:szCs w:val="16"/>
              </w:rPr>
              <w:t>16 988 286.00</w:t>
            </w:r>
          </w:p>
          <w:p w:rsidR="001B2AE0" w:rsidRPr="006F29A5" w:rsidRDefault="001B2AE0" w:rsidP="00C70C70">
            <w:pPr>
              <w:keepNext/>
              <w:jc w:val="left"/>
              <w:rPr>
                <w:b/>
                <w:sz w:val="16"/>
                <w:szCs w:val="16"/>
              </w:rPr>
            </w:pPr>
          </w:p>
        </w:tc>
        <w:tc>
          <w:tcPr>
            <w:tcW w:w="76" w:type="pct"/>
            <w:gridSpan w:val="2"/>
            <w:tcPrChange w:id="243" w:author="Author">
              <w:tcPr>
                <w:tcW w:w="316" w:type="pct"/>
              </w:tcPr>
            </w:tcPrChange>
          </w:tcPr>
          <w:p w:rsidR="001B2AE0" w:rsidRPr="006F29A5" w:rsidRDefault="001B2AE0" w:rsidP="00C70C70">
            <w:r w:rsidRPr="00BD2019">
              <w:rPr>
                <w:sz w:val="16"/>
                <w:szCs w:val="16"/>
              </w:rPr>
              <w:t>6.33</w:t>
            </w:r>
            <w:r w:rsidRPr="005628FE">
              <w:rPr>
                <w:sz w:val="16"/>
                <w:szCs w:val="16"/>
              </w:rPr>
              <w:t>%</w:t>
            </w:r>
          </w:p>
        </w:tc>
      </w:tr>
    </w:tbl>
    <w:p w:rsidR="00AD4AED" w:rsidRPr="00F20D1F" w:rsidRDefault="00AD4AED" w:rsidP="00F03C1E">
      <w:pPr>
        <w:spacing w:after="0"/>
        <w:rPr>
          <w:sz w:val="20"/>
        </w:rPr>
      </w:pPr>
      <w:r w:rsidRPr="00F20D1F">
        <w:rPr>
          <w:sz w:val="20"/>
        </w:rPr>
        <w:t>(1)   Попълва се само когато приоритетните оси са изразени в общи разходи.</w:t>
      </w:r>
    </w:p>
    <w:p w:rsidR="00AD4AED" w:rsidRPr="00F20D1F" w:rsidRDefault="00AD4AED" w:rsidP="00F03C1E">
      <w:pPr>
        <w:spacing w:after="0"/>
        <w:rPr>
          <w:sz w:val="20"/>
        </w:rPr>
      </w:pPr>
      <w:r w:rsidRPr="00F20D1F">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p>
    <w:p w:rsidR="00AD4AED" w:rsidRPr="00F20D1F" w:rsidRDefault="008022B3">
      <w:r w:rsidRPr="00F20D1F">
        <w:rPr>
          <w:b/>
        </w:rPr>
        <w:br w:type="page"/>
      </w:r>
      <w:r w:rsidR="00AD4AED" w:rsidRPr="00F20D1F">
        <w:rPr>
          <w:b/>
        </w:rPr>
        <w:lastRenderedPageBreak/>
        <w:t>Таблица 18</w:t>
      </w:r>
      <w:r w:rsidRPr="00F20D1F">
        <w:rPr>
          <w:b/>
        </w:rPr>
        <w:t>В</w:t>
      </w:r>
      <w:r w:rsidR="00AD4AED" w:rsidRPr="00F20D1F">
        <w:rPr>
          <w:b/>
        </w:rPr>
        <w:t xml:space="preserve">: </w:t>
      </w:r>
      <w:r w:rsidR="00AD4AED" w:rsidRPr="00F20D1F">
        <w:tab/>
      </w:r>
      <w:r w:rsidR="00AD4AED" w:rsidRPr="00F20D1F">
        <w:rPr>
          <w:b/>
        </w:rPr>
        <w:t xml:space="preserve">Инициатива за младежка заетост – специално разпределени средства </w:t>
      </w:r>
      <w:r w:rsidR="00AD4AED" w:rsidRPr="00F20D1F">
        <w:noBreakHyphen/>
      </w:r>
      <w:r w:rsidR="00AD4AED" w:rsidRPr="00F20D1F">
        <w:rPr>
          <w:b/>
        </w:rPr>
        <w:t xml:space="preserve"> ЕСФ и ИМЗ</w:t>
      </w:r>
      <w:r w:rsidR="00AD4AED" w:rsidRPr="00F20D1F">
        <w:rPr>
          <w:rStyle w:val="FootnoteReference"/>
          <w:b/>
        </w:rPr>
        <w:footnoteReference w:id="86"/>
      </w:r>
      <w:r w:rsidR="00AD4AED" w:rsidRPr="00F20D1F">
        <w:rPr>
          <w:b/>
        </w:rPr>
        <w:t xml:space="preserve"> (когато е целесъобразно)</w:t>
      </w:r>
    </w:p>
    <w:p w:rsidR="00AD4AED" w:rsidRPr="00F20D1F" w:rsidRDefault="00D966F4" w:rsidP="00F03C1E">
      <w:pPr>
        <w:rPr>
          <w:b/>
          <w:szCs w:val="24"/>
        </w:rPr>
      </w:pPr>
      <w:r w:rsidRPr="00F20D1F">
        <w:rPr>
          <w:b/>
          <w:szCs w:val="24"/>
        </w:rPr>
        <w:t>Неприложимо.</w:t>
      </w:r>
    </w:p>
    <w:p w:rsidR="004E27D2" w:rsidRPr="00F20D1F" w:rsidRDefault="00AD4AED" w:rsidP="00261A02">
      <w:pPr>
        <w:rPr>
          <w:b/>
        </w:rPr>
      </w:pPr>
      <w:r w:rsidRPr="00B51134">
        <w:rPr>
          <w:b/>
        </w:rPr>
        <w:t>Таблица 18</w:t>
      </w:r>
      <w:r w:rsidR="008022B3" w:rsidRPr="00B51134">
        <w:rPr>
          <w:b/>
        </w:rPr>
        <w:t>С</w:t>
      </w:r>
      <w:r w:rsidRPr="00B51134">
        <w:rPr>
          <w:b/>
        </w:rPr>
        <w:t>:</w:t>
      </w:r>
      <w:r w:rsidRPr="00B51134">
        <w:tab/>
      </w:r>
      <w:r w:rsidRPr="00B51134">
        <w:rPr>
          <w:b/>
        </w:rPr>
        <w:t>Разпределение на финансовия план по приоритетни оси, фондове, категории региони и тематични цели</w:t>
      </w:r>
      <w:r w:rsidRPr="00F20D1F">
        <w:rPr>
          <w:b/>
        </w:rPr>
        <w:t xml:space="preserve"> </w:t>
      </w:r>
    </w:p>
    <w:p w:rsidR="00AD4AED" w:rsidRPr="00F20D1F" w:rsidRDefault="00AD4AED" w:rsidP="00261A02">
      <w:r w:rsidRPr="00F20D1F">
        <w:t xml:space="preserve">(Позоваване: член 96, параграф 2, първа алинея, буква г), подточка ii) от Регламент (EС) № 1303/2013)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1754"/>
        <w:gridCol w:w="2581"/>
        <w:gridCol w:w="2448"/>
        <w:gridCol w:w="1636"/>
        <w:gridCol w:w="2460"/>
        <w:gridCol w:w="1787"/>
      </w:tblGrid>
      <w:tr w:rsidR="003406E8" w:rsidRPr="00F20D1F" w:rsidTr="00F23B50">
        <w:tc>
          <w:tcPr>
            <w:tcW w:w="641" w:type="pct"/>
            <w:shd w:val="clear" w:color="auto" w:fill="auto"/>
          </w:tcPr>
          <w:p w:rsidR="00AD4AED" w:rsidRPr="00F20D1F" w:rsidRDefault="005C0259" w:rsidP="00F03C1E">
            <w:pPr>
              <w:spacing w:before="60" w:after="60"/>
              <w:rPr>
                <w:b/>
                <w:sz w:val="20"/>
              </w:rPr>
            </w:pPr>
            <w:r w:rsidRPr="00F20D1F">
              <w:rPr>
                <w:b/>
                <w:sz w:val="20"/>
              </w:rPr>
              <w:t>Приоритетна ос</w:t>
            </w:r>
          </w:p>
        </w:tc>
        <w:tc>
          <w:tcPr>
            <w:tcW w:w="604" w:type="pct"/>
            <w:shd w:val="clear" w:color="auto" w:fill="auto"/>
          </w:tcPr>
          <w:p w:rsidR="00AD4AED" w:rsidRPr="00F20D1F" w:rsidRDefault="00AD4AED" w:rsidP="00F03C1E">
            <w:pPr>
              <w:spacing w:before="60" w:after="60"/>
              <w:rPr>
                <w:b/>
                <w:sz w:val="20"/>
              </w:rPr>
            </w:pPr>
            <w:r w:rsidRPr="00F20D1F">
              <w:rPr>
                <w:b/>
                <w:sz w:val="20"/>
              </w:rPr>
              <w:t>Фонд</w:t>
            </w:r>
            <w:r w:rsidRPr="00F20D1F">
              <w:rPr>
                <w:rStyle w:val="FootnoteReference"/>
                <w:b/>
                <w:sz w:val="20"/>
              </w:rPr>
              <w:footnoteReference w:id="87"/>
            </w:r>
          </w:p>
        </w:tc>
        <w:tc>
          <w:tcPr>
            <w:tcW w:w="888" w:type="pct"/>
          </w:tcPr>
          <w:p w:rsidR="00AD4AED" w:rsidRPr="00F20D1F" w:rsidRDefault="00AD4AED" w:rsidP="00F03C1E">
            <w:pPr>
              <w:spacing w:before="60" w:after="60"/>
              <w:rPr>
                <w:b/>
                <w:sz w:val="20"/>
              </w:rPr>
            </w:pPr>
            <w:r w:rsidRPr="00F20D1F">
              <w:rPr>
                <w:b/>
                <w:sz w:val="20"/>
              </w:rPr>
              <w:t>Категория региони</w:t>
            </w:r>
          </w:p>
        </w:tc>
        <w:tc>
          <w:tcPr>
            <w:tcW w:w="842" w:type="pct"/>
            <w:shd w:val="clear" w:color="auto" w:fill="auto"/>
          </w:tcPr>
          <w:p w:rsidR="00AD4AED" w:rsidRPr="00F20D1F" w:rsidRDefault="00AD4AED" w:rsidP="00F03C1E">
            <w:pPr>
              <w:spacing w:before="60" w:after="60"/>
              <w:rPr>
                <w:b/>
                <w:sz w:val="20"/>
              </w:rPr>
            </w:pPr>
            <w:r w:rsidRPr="00F20D1F">
              <w:rPr>
                <w:b/>
                <w:sz w:val="20"/>
              </w:rPr>
              <w:t>Тематична цел</w:t>
            </w:r>
          </w:p>
        </w:tc>
        <w:tc>
          <w:tcPr>
            <w:tcW w:w="563" w:type="pct"/>
            <w:shd w:val="clear" w:color="auto" w:fill="auto"/>
          </w:tcPr>
          <w:p w:rsidR="00AD4AED" w:rsidRPr="00D50D41" w:rsidRDefault="00AD4AED" w:rsidP="00F03C1E">
            <w:pPr>
              <w:pStyle w:val="Text1"/>
              <w:spacing w:before="60" w:after="60"/>
              <w:ind w:left="0"/>
              <w:rPr>
                <w:b/>
                <w:smallCaps/>
                <w:sz w:val="20"/>
                <w:szCs w:val="20"/>
                <w:lang w:val="bg-BG" w:eastAsia="en-GB"/>
              </w:rPr>
            </w:pPr>
            <w:r w:rsidRPr="00D50D41">
              <w:rPr>
                <w:b/>
                <w:sz w:val="20"/>
                <w:szCs w:val="20"/>
                <w:lang w:val="bg-BG" w:eastAsia="en-GB"/>
              </w:rPr>
              <w:t>Подкрепа от Съюза</w:t>
            </w:r>
            <w:r w:rsidR="007D28BA" w:rsidRPr="00D50D41">
              <w:rPr>
                <w:b/>
                <w:sz w:val="20"/>
                <w:szCs w:val="20"/>
                <w:lang w:val="bg-BG" w:eastAsia="en-GB"/>
              </w:rPr>
              <w:t xml:space="preserve"> </w:t>
            </w:r>
            <w:r w:rsidR="0008379C" w:rsidRPr="00D50D41">
              <w:rPr>
                <w:b/>
                <w:sz w:val="20"/>
                <w:szCs w:val="20"/>
                <w:lang w:val="bg-BG" w:eastAsia="en-GB"/>
              </w:rPr>
              <w:t>(</w:t>
            </w:r>
            <w:r w:rsidR="007D28BA" w:rsidRPr="00D50D41">
              <w:rPr>
                <w:b/>
                <w:sz w:val="20"/>
                <w:szCs w:val="20"/>
                <w:lang w:val="bg-BG" w:eastAsia="en-GB"/>
              </w:rPr>
              <w:t>в евро)</w:t>
            </w:r>
          </w:p>
        </w:tc>
        <w:tc>
          <w:tcPr>
            <w:tcW w:w="846" w:type="pct"/>
            <w:shd w:val="clear" w:color="auto" w:fill="auto"/>
          </w:tcPr>
          <w:p w:rsidR="00AD4AED" w:rsidRPr="00D50D41" w:rsidRDefault="00AD4AED" w:rsidP="00F03C1E">
            <w:pPr>
              <w:pStyle w:val="Text1"/>
              <w:spacing w:before="60" w:after="60"/>
              <w:ind w:left="0"/>
              <w:rPr>
                <w:b/>
                <w:smallCaps/>
                <w:sz w:val="20"/>
                <w:szCs w:val="20"/>
                <w:lang w:val="bg-BG" w:eastAsia="en-GB"/>
              </w:rPr>
            </w:pPr>
            <w:r w:rsidRPr="00D50D41">
              <w:rPr>
                <w:b/>
                <w:sz w:val="20"/>
                <w:szCs w:val="20"/>
                <w:lang w:val="bg-BG" w:eastAsia="en-GB"/>
              </w:rPr>
              <w:t>Национално участие</w:t>
            </w:r>
            <w:r w:rsidR="007D28BA" w:rsidRPr="00D50D41">
              <w:rPr>
                <w:b/>
                <w:sz w:val="20"/>
                <w:szCs w:val="20"/>
                <w:lang w:val="bg-BG" w:eastAsia="en-GB"/>
              </w:rPr>
              <w:t xml:space="preserve"> (в евро)</w:t>
            </w:r>
          </w:p>
        </w:tc>
        <w:tc>
          <w:tcPr>
            <w:tcW w:w="615" w:type="pct"/>
            <w:shd w:val="clear" w:color="auto" w:fill="auto"/>
          </w:tcPr>
          <w:p w:rsidR="00AD4AED" w:rsidRPr="00D50D41" w:rsidRDefault="00AD4AED" w:rsidP="00F03C1E">
            <w:pPr>
              <w:pStyle w:val="Text1"/>
              <w:spacing w:before="60" w:after="60"/>
              <w:ind w:left="0"/>
              <w:rPr>
                <w:b/>
                <w:smallCaps/>
                <w:sz w:val="20"/>
                <w:szCs w:val="20"/>
                <w:lang w:val="bg-BG" w:eastAsia="en-GB"/>
              </w:rPr>
            </w:pPr>
            <w:r w:rsidRPr="00D50D41">
              <w:rPr>
                <w:b/>
                <w:sz w:val="20"/>
                <w:szCs w:val="20"/>
                <w:lang w:val="bg-BG" w:eastAsia="en-GB"/>
              </w:rPr>
              <w:t>Обща стойност на финансирането</w:t>
            </w:r>
            <w:r w:rsidR="007D28BA" w:rsidRPr="00D50D41">
              <w:rPr>
                <w:b/>
                <w:sz w:val="20"/>
                <w:szCs w:val="20"/>
                <w:lang w:val="bg-BG" w:eastAsia="en-GB"/>
              </w:rPr>
              <w:t xml:space="preserve"> (в евро)</w:t>
            </w:r>
          </w:p>
        </w:tc>
      </w:tr>
      <w:tr w:rsidR="00A81642" w:rsidRPr="00F20D1F" w:rsidTr="00D83F5C">
        <w:tc>
          <w:tcPr>
            <w:tcW w:w="641" w:type="pct"/>
            <w:shd w:val="clear" w:color="auto" w:fill="auto"/>
          </w:tcPr>
          <w:p w:rsidR="00A81642" w:rsidRPr="00F20D1F" w:rsidRDefault="00A81642" w:rsidP="00A81642">
            <w:pPr>
              <w:spacing w:before="60" w:after="60"/>
              <w:rPr>
                <w:sz w:val="20"/>
              </w:rPr>
            </w:pPr>
            <w:r w:rsidRPr="00F20D1F">
              <w:rPr>
                <w:b/>
                <w:bCs/>
                <w:sz w:val="20"/>
                <w:lang w:eastAsia="bg-BG"/>
              </w:rPr>
              <w:t>Приоритетна ос 1.  "Развитие на железопътната инфраструктура по „основната”</w:t>
            </w:r>
            <w:r>
              <w:rPr>
                <w:b/>
                <w:bCs/>
                <w:sz w:val="20"/>
                <w:lang w:eastAsia="bg-BG"/>
              </w:rPr>
              <w:t xml:space="preserve"> и „разширената“</w:t>
            </w:r>
            <w:r w:rsidRPr="00F20D1F">
              <w:rPr>
                <w:b/>
                <w:bCs/>
                <w:sz w:val="20"/>
                <w:lang w:eastAsia="bg-BG"/>
              </w:rPr>
              <w:t xml:space="preserve"> Трансевропейска транспортна мрежа"</w:t>
            </w:r>
          </w:p>
        </w:tc>
        <w:tc>
          <w:tcPr>
            <w:tcW w:w="604" w:type="pct"/>
            <w:shd w:val="clear" w:color="auto" w:fill="auto"/>
          </w:tcPr>
          <w:p w:rsidR="00A81642" w:rsidRPr="00F20D1F" w:rsidRDefault="00A81642" w:rsidP="00A81642">
            <w:pPr>
              <w:spacing w:before="60" w:after="60"/>
              <w:rPr>
                <w:sz w:val="20"/>
              </w:rPr>
            </w:pPr>
            <w:r w:rsidRPr="00F20D1F">
              <w:rPr>
                <w:sz w:val="20"/>
              </w:rPr>
              <w:t>Кохезионен фонд</w:t>
            </w:r>
          </w:p>
        </w:tc>
        <w:tc>
          <w:tcPr>
            <w:tcW w:w="888" w:type="pct"/>
          </w:tcPr>
          <w:p w:rsidR="00A81642" w:rsidRPr="00F20D1F" w:rsidRDefault="00A81642" w:rsidP="00A81642">
            <w:pPr>
              <w:spacing w:before="60" w:after="60"/>
              <w:jc w:val="left"/>
              <w:rPr>
                <w:sz w:val="20"/>
              </w:rPr>
            </w:pPr>
            <w:r w:rsidRPr="00F20D1F">
              <w:rPr>
                <w:sz w:val="20"/>
              </w:rPr>
              <w:t>Слабо развити</w:t>
            </w:r>
          </w:p>
        </w:tc>
        <w:tc>
          <w:tcPr>
            <w:tcW w:w="842" w:type="pct"/>
            <w:shd w:val="clear" w:color="auto" w:fill="auto"/>
          </w:tcPr>
          <w:p w:rsidR="00A81642" w:rsidRPr="004D6BC1" w:rsidRDefault="00A81642" w:rsidP="00A81642">
            <w:pPr>
              <w:spacing w:before="60" w:after="60"/>
              <w:ind w:left="35"/>
              <w:jc w:val="left"/>
              <w:rPr>
                <w:sz w:val="20"/>
              </w:rPr>
            </w:pPr>
            <w:r w:rsidRPr="00F20D1F">
              <w:rPr>
                <w:sz w:val="20"/>
              </w:rPr>
              <w:t>Тц. 7</w:t>
            </w:r>
          </w:p>
        </w:tc>
        <w:tc>
          <w:tcPr>
            <w:tcW w:w="563" w:type="pct"/>
            <w:shd w:val="clear" w:color="auto" w:fill="auto"/>
          </w:tcPr>
          <w:p w:rsidR="00035051" w:rsidRPr="00B92CBF" w:rsidRDefault="00035051" w:rsidP="00035051">
            <w:pPr>
              <w:pStyle w:val="Text1"/>
              <w:spacing w:before="60" w:after="60"/>
              <w:ind w:left="-15"/>
              <w:rPr>
                <w:b/>
                <w:bCs/>
                <w:smallCaps/>
                <w:sz w:val="20"/>
                <w:lang w:val="bg-BG"/>
              </w:rPr>
            </w:pPr>
            <w:r w:rsidRPr="00B92CBF">
              <w:rPr>
                <w:b/>
                <w:bCs/>
                <w:smallCaps/>
                <w:sz w:val="20"/>
                <w:lang w:val="bg-BG"/>
              </w:rPr>
              <w:t>480 354 023,00</w:t>
            </w:r>
          </w:p>
          <w:p w:rsidR="00035051" w:rsidRPr="00B92CBF" w:rsidRDefault="00035051" w:rsidP="00E92586">
            <w:pPr>
              <w:pStyle w:val="Text1"/>
              <w:spacing w:before="60" w:after="60"/>
              <w:ind w:left="-15"/>
              <w:rPr>
                <w:b/>
                <w:bCs/>
                <w:smallCaps/>
                <w:sz w:val="20"/>
              </w:rPr>
            </w:pPr>
          </w:p>
          <w:p w:rsidR="00E92586" w:rsidRPr="00B92CBF" w:rsidRDefault="00E92586" w:rsidP="00E92586">
            <w:pPr>
              <w:pStyle w:val="Text1"/>
              <w:spacing w:before="60" w:after="60"/>
              <w:ind w:left="-15"/>
              <w:rPr>
                <w:b/>
                <w:bCs/>
                <w:smallCaps/>
                <w:sz w:val="20"/>
              </w:rPr>
            </w:pPr>
          </w:p>
          <w:p w:rsidR="00E92586" w:rsidRPr="00B92CBF" w:rsidRDefault="00E92586" w:rsidP="0024286C">
            <w:pPr>
              <w:pStyle w:val="Text1"/>
              <w:spacing w:before="60" w:after="60"/>
              <w:ind w:left="-15"/>
              <w:rPr>
                <w:b/>
                <w:bCs/>
                <w:smallCaps/>
                <w:sz w:val="20"/>
                <w:lang w:val="bg-BG"/>
              </w:rPr>
            </w:pPr>
          </w:p>
          <w:p w:rsidR="002875B0" w:rsidRPr="00B92CBF" w:rsidRDefault="002875B0" w:rsidP="002875B0">
            <w:pPr>
              <w:pStyle w:val="Text1"/>
              <w:spacing w:before="60" w:after="60"/>
              <w:ind w:left="0"/>
              <w:rPr>
                <w:b/>
                <w:bCs/>
                <w:smallCaps/>
                <w:sz w:val="20"/>
              </w:rPr>
            </w:pPr>
          </w:p>
          <w:p w:rsidR="00A81642" w:rsidRPr="00B92CBF" w:rsidRDefault="00A81642" w:rsidP="00A81642">
            <w:pPr>
              <w:pStyle w:val="Text1"/>
              <w:spacing w:before="60" w:after="60"/>
              <w:ind w:left="0"/>
              <w:rPr>
                <w:b/>
                <w:smallCaps/>
                <w:sz w:val="20"/>
                <w:lang w:val="en-GB" w:eastAsia="en-GB"/>
              </w:rPr>
            </w:pPr>
            <w:r w:rsidRPr="00B92CBF">
              <w:rPr>
                <w:b/>
                <w:smallCaps/>
                <w:sz w:val="20"/>
                <w:lang w:val="en-GB" w:eastAsia="en-GB"/>
              </w:rPr>
              <w:t xml:space="preserve">       </w:t>
            </w:r>
          </w:p>
          <w:p w:rsidR="00A81642" w:rsidRPr="00B92CBF" w:rsidRDefault="00A81642" w:rsidP="00A81642">
            <w:pPr>
              <w:pStyle w:val="Text1"/>
              <w:spacing w:before="60" w:after="60"/>
              <w:ind w:left="0"/>
              <w:rPr>
                <w:b/>
                <w:smallCaps/>
                <w:sz w:val="20"/>
                <w:lang w:eastAsia="en-GB"/>
              </w:rPr>
            </w:pPr>
            <w:r w:rsidRPr="00B92CBF">
              <w:rPr>
                <w:b/>
                <w:smallCaps/>
                <w:sz w:val="20"/>
                <w:lang w:eastAsia="en-GB"/>
              </w:rPr>
              <w:t xml:space="preserve">   </w:t>
            </w:r>
          </w:p>
          <w:p w:rsidR="00A81642" w:rsidRPr="00B92CBF" w:rsidRDefault="00A81642" w:rsidP="00A81642">
            <w:pPr>
              <w:pStyle w:val="Text1"/>
              <w:spacing w:before="60" w:after="60"/>
              <w:ind w:left="0"/>
              <w:jc w:val="left"/>
              <w:rPr>
                <w:b/>
                <w:smallCaps/>
                <w:sz w:val="20"/>
                <w:szCs w:val="20"/>
                <w:lang w:val="bg-BG" w:eastAsia="en-GB"/>
              </w:rPr>
            </w:pPr>
          </w:p>
        </w:tc>
        <w:tc>
          <w:tcPr>
            <w:tcW w:w="846" w:type="pct"/>
            <w:shd w:val="clear" w:color="auto" w:fill="auto"/>
          </w:tcPr>
          <w:p w:rsidR="00DA5BEC" w:rsidRPr="00B92CBF" w:rsidRDefault="00DA5BEC" w:rsidP="00DA5BEC">
            <w:pPr>
              <w:pStyle w:val="Text1"/>
              <w:spacing w:before="60" w:after="60"/>
              <w:ind w:left="25"/>
              <w:rPr>
                <w:b/>
                <w:smallCaps/>
                <w:sz w:val="20"/>
                <w:lang w:val="bg-BG"/>
              </w:rPr>
            </w:pPr>
            <w:r w:rsidRPr="00B92CBF">
              <w:rPr>
                <w:b/>
                <w:smallCaps/>
                <w:sz w:val="20"/>
                <w:lang w:val="bg-BG"/>
              </w:rPr>
              <w:t>84 768 357,00</w:t>
            </w:r>
          </w:p>
          <w:p w:rsidR="00DA5BEC" w:rsidRPr="00B92CBF" w:rsidRDefault="00DA5BEC" w:rsidP="000777FE">
            <w:pPr>
              <w:pStyle w:val="Text1"/>
              <w:spacing w:before="60" w:after="60"/>
              <w:ind w:left="25"/>
              <w:rPr>
                <w:b/>
                <w:smallCaps/>
                <w:sz w:val="20"/>
              </w:rPr>
            </w:pPr>
          </w:p>
          <w:p w:rsidR="000777FE" w:rsidRPr="00B92CBF" w:rsidRDefault="000777FE" w:rsidP="000777FE">
            <w:pPr>
              <w:pStyle w:val="Text1"/>
              <w:spacing w:before="60" w:after="60"/>
              <w:ind w:left="25"/>
              <w:rPr>
                <w:b/>
                <w:smallCaps/>
                <w:sz w:val="20"/>
              </w:rPr>
            </w:pPr>
          </w:p>
          <w:p w:rsidR="000777FE" w:rsidRPr="00B92CBF" w:rsidRDefault="000777FE" w:rsidP="00D20A19">
            <w:pPr>
              <w:pStyle w:val="Text1"/>
              <w:spacing w:before="60" w:after="60"/>
              <w:ind w:left="25"/>
              <w:rPr>
                <w:b/>
                <w:smallCaps/>
                <w:sz w:val="20"/>
                <w:lang w:val="bg-BG"/>
              </w:rPr>
            </w:pPr>
          </w:p>
          <w:p w:rsidR="002875B0" w:rsidRPr="00B92CBF" w:rsidRDefault="002875B0" w:rsidP="002875B0">
            <w:pPr>
              <w:pStyle w:val="Text1"/>
              <w:spacing w:before="60" w:after="60"/>
              <w:ind w:left="0"/>
              <w:rPr>
                <w:b/>
                <w:smallCaps/>
                <w:sz w:val="20"/>
              </w:rPr>
            </w:pPr>
          </w:p>
          <w:p w:rsidR="00A81642" w:rsidRPr="00B92CBF" w:rsidRDefault="00A81642" w:rsidP="00A81642">
            <w:pPr>
              <w:pStyle w:val="Text1"/>
              <w:spacing w:before="60" w:after="60"/>
              <w:ind w:left="0"/>
              <w:rPr>
                <w:b/>
                <w:smallCaps/>
                <w:sz w:val="20"/>
                <w:lang w:val="en-US"/>
              </w:rPr>
            </w:pPr>
          </w:p>
          <w:p w:rsidR="00A81642" w:rsidRPr="00B92CBF" w:rsidRDefault="00A81642" w:rsidP="00A81642">
            <w:pPr>
              <w:pStyle w:val="Text1"/>
              <w:spacing w:before="60" w:after="60"/>
              <w:ind w:left="0"/>
              <w:rPr>
                <w:b/>
                <w:smallCaps/>
                <w:sz w:val="20"/>
              </w:rPr>
            </w:pPr>
          </w:p>
          <w:p w:rsidR="00A81642" w:rsidRPr="00B92CBF" w:rsidRDefault="00A81642" w:rsidP="00A81642">
            <w:pPr>
              <w:pStyle w:val="Text1"/>
              <w:spacing w:before="60" w:after="60"/>
              <w:ind w:left="0"/>
              <w:jc w:val="left"/>
              <w:rPr>
                <w:b/>
                <w:smallCaps/>
                <w:sz w:val="20"/>
                <w:lang w:val="en-US" w:eastAsia="en-GB"/>
              </w:rPr>
            </w:pPr>
          </w:p>
        </w:tc>
        <w:tc>
          <w:tcPr>
            <w:tcW w:w="615" w:type="pct"/>
            <w:shd w:val="clear" w:color="auto" w:fill="auto"/>
          </w:tcPr>
          <w:p w:rsidR="003061B6" w:rsidRPr="00B92CBF" w:rsidRDefault="003061B6" w:rsidP="003061B6">
            <w:pPr>
              <w:pStyle w:val="Text1"/>
              <w:spacing w:before="60" w:after="60"/>
              <w:ind w:left="0"/>
              <w:rPr>
                <w:b/>
                <w:smallCaps/>
                <w:sz w:val="20"/>
                <w:lang w:val="bg-BG"/>
              </w:rPr>
            </w:pPr>
            <w:r w:rsidRPr="00B92CBF">
              <w:rPr>
                <w:b/>
                <w:smallCaps/>
                <w:sz w:val="20"/>
                <w:lang w:val="bg-BG"/>
              </w:rPr>
              <w:t>565 122 380,00</w:t>
            </w:r>
          </w:p>
          <w:p w:rsidR="003061B6" w:rsidRPr="00B92CBF" w:rsidRDefault="003061B6" w:rsidP="003061B6">
            <w:pPr>
              <w:pStyle w:val="Text1"/>
              <w:spacing w:before="60" w:after="60"/>
              <w:ind w:left="0"/>
              <w:rPr>
                <w:b/>
                <w:smallCaps/>
                <w:sz w:val="20"/>
                <w:lang w:val="bg-BG"/>
              </w:rPr>
            </w:pPr>
          </w:p>
          <w:p w:rsidR="003D5040" w:rsidRPr="00B92CBF" w:rsidRDefault="003D5040" w:rsidP="003D5040">
            <w:pPr>
              <w:pStyle w:val="Text1"/>
              <w:spacing w:before="60" w:after="60"/>
              <w:ind w:left="0"/>
              <w:rPr>
                <w:b/>
                <w:smallCaps/>
                <w:sz w:val="20"/>
              </w:rPr>
            </w:pPr>
          </w:p>
          <w:p w:rsidR="003D5040" w:rsidRPr="00B92CBF" w:rsidRDefault="003D5040" w:rsidP="003D5040">
            <w:pPr>
              <w:pStyle w:val="Text1"/>
              <w:spacing w:before="60" w:after="60"/>
              <w:ind w:left="0"/>
              <w:rPr>
                <w:b/>
                <w:smallCaps/>
                <w:sz w:val="20"/>
              </w:rPr>
            </w:pPr>
          </w:p>
          <w:p w:rsidR="00F06BC5" w:rsidRPr="00B92CBF" w:rsidRDefault="00F06BC5" w:rsidP="00F06BC5">
            <w:pPr>
              <w:pStyle w:val="Text1"/>
              <w:spacing w:before="60" w:after="60"/>
              <w:ind w:left="0"/>
              <w:rPr>
                <w:b/>
                <w:smallCaps/>
                <w:sz w:val="20"/>
              </w:rPr>
            </w:pPr>
          </w:p>
          <w:p w:rsidR="00A81642" w:rsidRPr="00B92CBF" w:rsidRDefault="00A81642" w:rsidP="00A81642">
            <w:pPr>
              <w:pStyle w:val="Text1"/>
              <w:spacing w:before="60" w:after="60"/>
              <w:ind w:left="0"/>
              <w:rPr>
                <w:b/>
                <w:smallCaps/>
                <w:sz w:val="20"/>
                <w:lang w:val="en-GB" w:eastAsia="en-GB"/>
              </w:rPr>
            </w:pPr>
          </w:p>
          <w:p w:rsidR="00A81642" w:rsidRPr="00B92CBF" w:rsidRDefault="00A81642" w:rsidP="00A81642">
            <w:pPr>
              <w:pStyle w:val="Text1"/>
              <w:spacing w:before="60" w:after="60"/>
              <w:ind w:left="0"/>
              <w:rPr>
                <w:b/>
                <w:smallCaps/>
                <w:sz w:val="20"/>
                <w:lang w:eastAsia="en-GB"/>
              </w:rPr>
            </w:pPr>
            <w:r w:rsidRPr="00B92CBF">
              <w:rPr>
                <w:b/>
                <w:smallCaps/>
                <w:sz w:val="20"/>
                <w:lang w:eastAsia="en-GB"/>
              </w:rPr>
              <w:t xml:space="preserve">   </w:t>
            </w:r>
          </w:p>
          <w:p w:rsidR="00A81642" w:rsidRPr="00B92CBF" w:rsidRDefault="00A81642" w:rsidP="00A81642">
            <w:pPr>
              <w:pStyle w:val="Text1"/>
              <w:spacing w:before="60" w:after="60"/>
              <w:ind w:left="0"/>
              <w:jc w:val="left"/>
              <w:rPr>
                <w:b/>
                <w:smallCaps/>
                <w:sz w:val="20"/>
                <w:lang w:val="en-GB" w:eastAsia="en-GB"/>
              </w:rPr>
            </w:pPr>
          </w:p>
        </w:tc>
      </w:tr>
      <w:tr w:rsidR="00166605" w:rsidRPr="00F20D1F" w:rsidTr="00D83F5C">
        <w:tc>
          <w:tcPr>
            <w:tcW w:w="641" w:type="pct"/>
            <w:shd w:val="clear" w:color="auto" w:fill="auto"/>
          </w:tcPr>
          <w:p w:rsidR="00166605" w:rsidRPr="00F20D1F" w:rsidRDefault="00166605" w:rsidP="00166605">
            <w:pPr>
              <w:spacing w:before="60" w:after="60"/>
              <w:rPr>
                <w:sz w:val="20"/>
              </w:rPr>
            </w:pPr>
            <w:r w:rsidRPr="00F20D1F">
              <w:rPr>
                <w:b/>
                <w:bCs/>
                <w:sz w:val="20"/>
                <w:lang w:eastAsia="bg-BG"/>
              </w:rPr>
              <w:t xml:space="preserve">Приоритетна ос 2 "Развитие на пътната инфраструктура по „основната” </w:t>
            </w:r>
            <w:r>
              <w:rPr>
                <w:b/>
                <w:bCs/>
                <w:sz w:val="20"/>
                <w:lang w:eastAsia="bg-BG"/>
              </w:rPr>
              <w:t>и „р</w:t>
            </w:r>
            <w:r w:rsidR="006E2E85">
              <w:rPr>
                <w:b/>
                <w:bCs/>
                <w:sz w:val="20"/>
                <w:lang w:eastAsia="bg-BG"/>
              </w:rPr>
              <w:t>а</w:t>
            </w:r>
            <w:r>
              <w:rPr>
                <w:b/>
                <w:bCs/>
                <w:sz w:val="20"/>
                <w:lang w:eastAsia="bg-BG"/>
              </w:rPr>
              <w:t xml:space="preserve">зширената” </w:t>
            </w:r>
            <w:r w:rsidRPr="00F20D1F">
              <w:rPr>
                <w:b/>
                <w:bCs/>
                <w:sz w:val="20"/>
                <w:lang w:eastAsia="bg-BG"/>
              </w:rPr>
              <w:t>Трансевропейска транспортна мрежа"</w:t>
            </w:r>
          </w:p>
        </w:tc>
        <w:tc>
          <w:tcPr>
            <w:tcW w:w="604" w:type="pct"/>
            <w:shd w:val="clear" w:color="auto" w:fill="auto"/>
          </w:tcPr>
          <w:p w:rsidR="00166605" w:rsidRPr="00F20D1F" w:rsidRDefault="00166605" w:rsidP="00166605">
            <w:pPr>
              <w:spacing w:before="60" w:after="60"/>
              <w:rPr>
                <w:sz w:val="20"/>
              </w:rPr>
            </w:pPr>
            <w:r w:rsidRPr="00F20D1F">
              <w:rPr>
                <w:sz w:val="20"/>
              </w:rPr>
              <w:t>Кохезионен фонд</w:t>
            </w:r>
          </w:p>
        </w:tc>
        <w:tc>
          <w:tcPr>
            <w:tcW w:w="888" w:type="pct"/>
          </w:tcPr>
          <w:p w:rsidR="00166605" w:rsidRPr="00F20D1F" w:rsidRDefault="00166605" w:rsidP="00166605">
            <w:pPr>
              <w:spacing w:before="60" w:after="60"/>
              <w:rPr>
                <w:sz w:val="20"/>
              </w:rPr>
            </w:pPr>
            <w:r w:rsidRPr="00F20D1F">
              <w:rPr>
                <w:sz w:val="20"/>
              </w:rPr>
              <w:t>Слабо развити</w:t>
            </w:r>
          </w:p>
        </w:tc>
        <w:tc>
          <w:tcPr>
            <w:tcW w:w="842" w:type="pct"/>
            <w:shd w:val="clear" w:color="auto" w:fill="auto"/>
          </w:tcPr>
          <w:p w:rsidR="00166605" w:rsidRPr="00F20D1F" w:rsidRDefault="00166605" w:rsidP="00166605">
            <w:pPr>
              <w:spacing w:before="60" w:after="60"/>
              <w:ind w:left="35"/>
              <w:jc w:val="left"/>
              <w:rPr>
                <w:sz w:val="20"/>
              </w:rPr>
            </w:pPr>
            <w:r w:rsidRPr="00F20D1F">
              <w:rPr>
                <w:sz w:val="20"/>
              </w:rPr>
              <w:t>Тц. 7</w:t>
            </w:r>
          </w:p>
        </w:tc>
        <w:tc>
          <w:tcPr>
            <w:tcW w:w="563" w:type="pct"/>
            <w:shd w:val="clear" w:color="auto" w:fill="auto"/>
          </w:tcPr>
          <w:p w:rsidR="00FD215F" w:rsidRPr="00B92CBF" w:rsidRDefault="00FD215F" w:rsidP="00FD215F">
            <w:pPr>
              <w:pStyle w:val="Text1"/>
              <w:ind w:left="-15"/>
              <w:rPr>
                <w:b/>
                <w:bCs/>
                <w:smallCaps/>
                <w:sz w:val="20"/>
              </w:rPr>
            </w:pPr>
            <w:r w:rsidRPr="00B92CBF">
              <w:rPr>
                <w:b/>
                <w:bCs/>
                <w:smallCaps/>
                <w:sz w:val="20"/>
              </w:rPr>
              <w:t>461 289 311,00</w:t>
            </w:r>
          </w:p>
          <w:p w:rsidR="00FD215F" w:rsidRPr="00B92CBF" w:rsidRDefault="00FD215F" w:rsidP="00777F8E">
            <w:pPr>
              <w:pStyle w:val="Text1"/>
              <w:ind w:left="-15"/>
              <w:rPr>
                <w:b/>
                <w:bCs/>
                <w:smallCaps/>
                <w:sz w:val="20"/>
                <w:lang w:val="bg-BG"/>
              </w:rPr>
            </w:pPr>
          </w:p>
          <w:p w:rsidR="00777F8E" w:rsidRPr="00B92CBF" w:rsidRDefault="00777F8E" w:rsidP="00777F8E">
            <w:pPr>
              <w:pStyle w:val="Text1"/>
              <w:ind w:left="-15"/>
              <w:rPr>
                <w:b/>
                <w:bCs/>
                <w:smallCaps/>
                <w:sz w:val="20"/>
                <w:lang w:val="bg-BG"/>
              </w:rPr>
            </w:pPr>
          </w:p>
          <w:p w:rsidR="00AA01A9" w:rsidRPr="00B92CBF" w:rsidRDefault="00AA01A9" w:rsidP="00AA01A9">
            <w:pPr>
              <w:pStyle w:val="Text1"/>
              <w:ind w:left="0"/>
              <w:rPr>
                <w:b/>
                <w:smallCaps/>
                <w:sz w:val="20"/>
              </w:rPr>
            </w:pPr>
          </w:p>
          <w:p w:rsidR="004143A5" w:rsidRPr="00B92CBF" w:rsidRDefault="004143A5" w:rsidP="00166605">
            <w:pPr>
              <w:pStyle w:val="Text1"/>
              <w:ind w:left="0"/>
              <w:rPr>
                <w:b/>
                <w:smallCaps/>
                <w:sz w:val="20"/>
                <w:lang w:val="bg-BG"/>
              </w:rPr>
            </w:pPr>
          </w:p>
          <w:p w:rsidR="00166605" w:rsidRPr="00B92CBF" w:rsidRDefault="00166605" w:rsidP="00166605">
            <w:pPr>
              <w:pStyle w:val="Text1"/>
              <w:spacing w:before="60" w:after="60"/>
              <w:ind w:left="0"/>
              <w:jc w:val="left"/>
              <w:rPr>
                <w:b/>
                <w:smallCaps/>
                <w:sz w:val="20"/>
                <w:szCs w:val="20"/>
                <w:lang w:val="bg-BG" w:eastAsia="en-GB"/>
              </w:rPr>
            </w:pPr>
          </w:p>
        </w:tc>
        <w:tc>
          <w:tcPr>
            <w:tcW w:w="846" w:type="pct"/>
            <w:shd w:val="clear" w:color="auto" w:fill="auto"/>
          </w:tcPr>
          <w:p w:rsidR="00CB64F7" w:rsidRPr="00B92CBF" w:rsidRDefault="00CB64F7" w:rsidP="00CB64F7">
            <w:pPr>
              <w:pStyle w:val="Text1"/>
              <w:spacing w:before="60" w:after="60"/>
              <w:ind w:left="0"/>
              <w:rPr>
                <w:b/>
                <w:smallCaps/>
                <w:sz w:val="20"/>
              </w:rPr>
            </w:pPr>
            <w:r w:rsidRPr="00B92CBF">
              <w:rPr>
                <w:b/>
                <w:smallCaps/>
                <w:sz w:val="20"/>
              </w:rPr>
              <w:t>81 403 997,00</w:t>
            </w:r>
          </w:p>
          <w:p w:rsidR="00CB64F7" w:rsidRPr="00B92CBF" w:rsidRDefault="00CB64F7" w:rsidP="00CB64F7">
            <w:pPr>
              <w:pStyle w:val="Text1"/>
              <w:spacing w:before="60" w:after="60"/>
              <w:ind w:left="0"/>
              <w:rPr>
                <w:b/>
                <w:smallCaps/>
                <w:sz w:val="20"/>
              </w:rPr>
            </w:pPr>
          </w:p>
          <w:p w:rsidR="00CB64F7" w:rsidRPr="00B92CBF" w:rsidRDefault="00CB64F7" w:rsidP="00CB64F7">
            <w:pPr>
              <w:pStyle w:val="Text1"/>
              <w:spacing w:before="60" w:after="60"/>
              <w:ind w:left="0"/>
              <w:rPr>
                <w:b/>
                <w:smallCaps/>
                <w:sz w:val="20"/>
              </w:rPr>
            </w:pPr>
          </w:p>
          <w:p w:rsidR="00CA4A27" w:rsidRPr="00B92CBF" w:rsidRDefault="00CA4A27" w:rsidP="00CA4A27">
            <w:pPr>
              <w:pStyle w:val="Text1"/>
              <w:spacing w:before="60" w:after="60"/>
              <w:ind w:left="0"/>
              <w:rPr>
                <w:b/>
                <w:smallCaps/>
                <w:sz w:val="20"/>
                <w:lang w:val="bg-BG"/>
              </w:rPr>
            </w:pPr>
          </w:p>
          <w:p w:rsidR="00AA01A9" w:rsidRPr="00B92CBF" w:rsidRDefault="00AA01A9" w:rsidP="00AA01A9">
            <w:pPr>
              <w:pStyle w:val="Text1"/>
              <w:spacing w:before="60" w:after="60"/>
              <w:ind w:left="0"/>
              <w:rPr>
                <w:b/>
                <w:smallCaps/>
                <w:sz w:val="20"/>
              </w:rPr>
            </w:pPr>
          </w:p>
          <w:p w:rsidR="004143A5" w:rsidRPr="00B92CBF" w:rsidRDefault="004143A5" w:rsidP="00166605">
            <w:pPr>
              <w:pStyle w:val="Text1"/>
              <w:spacing w:before="60" w:after="60"/>
              <w:ind w:left="0"/>
              <w:jc w:val="left"/>
              <w:rPr>
                <w:b/>
                <w:smallCaps/>
                <w:sz w:val="20"/>
                <w:lang w:val="bg-BG" w:eastAsia="en-GB"/>
              </w:rPr>
            </w:pPr>
          </w:p>
          <w:p w:rsidR="00166605" w:rsidRPr="00B92CBF" w:rsidRDefault="00166605" w:rsidP="00166605">
            <w:pPr>
              <w:pStyle w:val="Text1"/>
              <w:spacing w:before="60" w:after="60"/>
              <w:ind w:left="0"/>
              <w:jc w:val="left"/>
              <w:rPr>
                <w:b/>
                <w:smallCaps/>
                <w:sz w:val="20"/>
                <w:lang w:val="en-US" w:eastAsia="en-GB"/>
              </w:rPr>
            </w:pPr>
            <w:r w:rsidRPr="00B92CBF">
              <w:rPr>
                <w:b/>
                <w:smallCaps/>
                <w:sz w:val="20"/>
                <w:lang w:val="bg-BG" w:eastAsia="en-GB"/>
              </w:rPr>
              <w:t xml:space="preserve">  </w:t>
            </w:r>
            <w:r w:rsidRPr="00B92CBF">
              <w:rPr>
                <w:b/>
                <w:smallCaps/>
                <w:sz w:val="20"/>
                <w:lang w:val="en-US" w:eastAsia="en-GB"/>
              </w:rPr>
              <w:t xml:space="preserve"> </w:t>
            </w:r>
          </w:p>
          <w:p w:rsidR="00166605" w:rsidRPr="00B92CBF" w:rsidRDefault="00166605" w:rsidP="00166605">
            <w:pPr>
              <w:pStyle w:val="Text1"/>
              <w:spacing w:before="60" w:after="60"/>
              <w:ind w:left="0"/>
              <w:jc w:val="left"/>
              <w:rPr>
                <w:b/>
                <w:smallCaps/>
                <w:sz w:val="20"/>
                <w:lang w:val="bg-BG" w:eastAsia="en-GB"/>
              </w:rPr>
            </w:pPr>
          </w:p>
        </w:tc>
        <w:tc>
          <w:tcPr>
            <w:tcW w:w="615" w:type="pct"/>
            <w:shd w:val="clear" w:color="auto" w:fill="auto"/>
          </w:tcPr>
          <w:p w:rsidR="00EC5A8D" w:rsidRPr="00B92CBF" w:rsidRDefault="00EC5A8D" w:rsidP="00EC5A8D">
            <w:pPr>
              <w:pStyle w:val="Text1"/>
              <w:spacing w:before="60" w:after="60"/>
              <w:ind w:left="0"/>
              <w:rPr>
                <w:b/>
                <w:smallCaps/>
                <w:sz w:val="20"/>
              </w:rPr>
            </w:pPr>
            <w:r w:rsidRPr="00B92CBF">
              <w:rPr>
                <w:b/>
                <w:smallCaps/>
                <w:sz w:val="20"/>
              </w:rPr>
              <w:t>542 693 308,00</w:t>
            </w:r>
          </w:p>
          <w:p w:rsidR="00877317" w:rsidRPr="00B92CBF" w:rsidRDefault="00877317" w:rsidP="00BA0B88">
            <w:pPr>
              <w:pStyle w:val="Text1"/>
              <w:spacing w:before="60" w:after="60"/>
              <w:ind w:left="0"/>
              <w:rPr>
                <w:b/>
                <w:smallCaps/>
                <w:sz w:val="20"/>
                <w:lang w:val="bg-BG"/>
              </w:rPr>
            </w:pPr>
          </w:p>
          <w:p w:rsidR="00877317" w:rsidRPr="00B92CBF" w:rsidRDefault="00877317" w:rsidP="00BA0B88">
            <w:pPr>
              <w:pStyle w:val="Text1"/>
              <w:spacing w:before="60" w:after="60"/>
              <w:ind w:left="0"/>
              <w:rPr>
                <w:b/>
                <w:smallCaps/>
                <w:sz w:val="20"/>
                <w:lang w:val="bg-BG"/>
              </w:rPr>
            </w:pPr>
          </w:p>
          <w:p w:rsidR="00BA0B88" w:rsidRPr="00B92CBF" w:rsidRDefault="00BA0B88" w:rsidP="00BA0B88">
            <w:pPr>
              <w:pStyle w:val="Text1"/>
              <w:spacing w:before="60" w:after="60"/>
              <w:ind w:left="0"/>
              <w:rPr>
                <w:b/>
                <w:smallCaps/>
                <w:sz w:val="20"/>
                <w:lang w:val="bg-BG"/>
              </w:rPr>
            </w:pPr>
          </w:p>
          <w:p w:rsidR="00AA01A9" w:rsidRPr="00B92CBF" w:rsidRDefault="00AA01A9" w:rsidP="00AA01A9">
            <w:pPr>
              <w:pStyle w:val="Text1"/>
              <w:spacing w:before="60" w:after="60"/>
              <w:ind w:left="0"/>
              <w:rPr>
                <w:b/>
                <w:smallCaps/>
                <w:sz w:val="20"/>
              </w:rPr>
            </w:pPr>
          </w:p>
          <w:p w:rsidR="004143A5" w:rsidRPr="00B92CBF" w:rsidRDefault="004143A5" w:rsidP="00166605">
            <w:pPr>
              <w:pStyle w:val="Text1"/>
              <w:spacing w:before="60" w:after="60"/>
              <w:ind w:left="0"/>
              <w:jc w:val="left"/>
              <w:rPr>
                <w:b/>
                <w:smallCaps/>
                <w:sz w:val="20"/>
                <w:lang w:val="bg-BG" w:eastAsia="en-GB"/>
              </w:rPr>
            </w:pPr>
          </w:p>
          <w:p w:rsidR="00166605" w:rsidRPr="00B92CBF" w:rsidRDefault="00166605" w:rsidP="00166605">
            <w:pPr>
              <w:pStyle w:val="Text1"/>
              <w:spacing w:before="60" w:after="60"/>
              <w:ind w:left="0"/>
              <w:jc w:val="left"/>
              <w:rPr>
                <w:b/>
                <w:smallCaps/>
                <w:sz w:val="20"/>
                <w:lang w:val="en-GB" w:eastAsia="en-GB"/>
              </w:rPr>
            </w:pPr>
          </w:p>
          <w:p w:rsidR="00166605" w:rsidRPr="00B92CBF" w:rsidRDefault="00166605" w:rsidP="00166605">
            <w:pPr>
              <w:pStyle w:val="Text1"/>
              <w:spacing w:before="60" w:after="60"/>
              <w:ind w:left="0"/>
              <w:jc w:val="left"/>
              <w:rPr>
                <w:b/>
                <w:smallCaps/>
                <w:sz w:val="20"/>
                <w:lang w:val="en-GB" w:eastAsia="en-GB"/>
              </w:rPr>
            </w:pPr>
            <w:r w:rsidRPr="00B92CBF">
              <w:rPr>
                <w:b/>
                <w:smallCaps/>
                <w:sz w:val="20"/>
                <w:lang w:val="en-GB" w:eastAsia="en-GB"/>
              </w:rPr>
              <w:t xml:space="preserve"> </w:t>
            </w:r>
          </w:p>
        </w:tc>
      </w:tr>
      <w:tr w:rsidR="00166605" w:rsidRPr="00F20D1F" w:rsidTr="00F23B50">
        <w:tc>
          <w:tcPr>
            <w:tcW w:w="641" w:type="pct"/>
            <w:vMerge w:val="restart"/>
            <w:shd w:val="clear" w:color="auto" w:fill="auto"/>
          </w:tcPr>
          <w:p w:rsidR="00166605" w:rsidRPr="00F20D1F" w:rsidRDefault="00166605" w:rsidP="00166605">
            <w:pPr>
              <w:spacing w:before="60" w:after="60"/>
              <w:rPr>
                <w:sz w:val="20"/>
              </w:rPr>
            </w:pPr>
            <w:r w:rsidRPr="00F20D1F">
              <w:rPr>
                <w:b/>
                <w:bCs/>
                <w:sz w:val="20"/>
                <w:lang w:eastAsia="bg-BG"/>
              </w:rPr>
              <w:lastRenderedPageBreak/>
              <w:t>Приоритетна ос 3 "Подобряване на интермодалността при превоза на пътници и товари и развитие на устойчив градски транспорт"</w:t>
            </w:r>
          </w:p>
        </w:tc>
        <w:tc>
          <w:tcPr>
            <w:tcW w:w="604" w:type="pct"/>
            <w:vMerge w:val="restart"/>
            <w:shd w:val="clear" w:color="auto" w:fill="auto"/>
          </w:tcPr>
          <w:p w:rsidR="00166605" w:rsidRPr="00F20D1F" w:rsidRDefault="00166605" w:rsidP="00166605">
            <w:pPr>
              <w:spacing w:before="60" w:after="60"/>
              <w:rPr>
                <w:sz w:val="20"/>
              </w:rPr>
            </w:pPr>
            <w:r w:rsidRPr="00F20D1F">
              <w:rPr>
                <w:sz w:val="20"/>
              </w:rPr>
              <w:t>Европейски фонд за регионално развитие</w:t>
            </w:r>
          </w:p>
        </w:tc>
        <w:tc>
          <w:tcPr>
            <w:tcW w:w="888" w:type="pct"/>
          </w:tcPr>
          <w:p w:rsidR="00166605" w:rsidRPr="00F20D1F" w:rsidRDefault="00166605" w:rsidP="00166605">
            <w:pPr>
              <w:spacing w:before="60" w:after="60"/>
              <w:ind w:left="56"/>
              <w:rPr>
                <w:sz w:val="20"/>
              </w:rPr>
            </w:pPr>
            <w:r w:rsidRPr="00F20D1F">
              <w:rPr>
                <w:sz w:val="20"/>
              </w:rPr>
              <w:t>Слабо развити</w:t>
            </w:r>
          </w:p>
          <w:p w:rsidR="00166605" w:rsidRPr="00F20D1F" w:rsidRDefault="00166605" w:rsidP="00166605">
            <w:pPr>
              <w:spacing w:before="60" w:after="60"/>
              <w:ind w:left="720"/>
              <w:rPr>
                <w:sz w:val="20"/>
              </w:rPr>
            </w:pPr>
          </w:p>
          <w:p w:rsidR="00166605" w:rsidRPr="00F20D1F" w:rsidRDefault="00166605" w:rsidP="00166605">
            <w:pPr>
              <w:spacing w:before="60" w:after="60"/>
              <w:ind w:left="720"/>
              <w:rPr>
                <w:sz w:val="20"/>
              </w:rPr>
            </w:pPr>
          </w:p>
        </w:tc>
        <w:tc>
          <w:tcPr>
            <w:tcW w:w="842" w:type="pct"/>
            <w:shd w:val="clear" w:color="auto" w:fill="auto"/>
          </w:tcPr>
          <w:p w:rsidR="00166605" w:rsidRPr="00F16BC4" w:rsidRDefault="00166605" w:rsidP="00166605">
            <w:pPr>
              <w:spacing w:before="60" w:after="60"/>
              <w:ind w:left="35"/>
              <w:jc w:val="left"/>
              <w:rPr>
                <w:sz w:val="20"/>
              </w:rPr>
            </w:pPr>
            <w:r w:rsidRPr="0062714C">
              <w:rPr>
                <w:sz w:val="20"/>
              </w:rPr>
              <w:t>Тц. 4</w:t>
            </w:r>
          </w:p>
        </w:tc>
        <w:tc>
          <w:tcPr>
            <w:tcW w:w="563" w:type="pct"/>
            <w:shd w:val="clear" w:color="auto" w:fill="auto"/>
          </w:tcPr>
          <w:p w:rsidR="003E3E3F" w:rsidRPr="00B92CBF" w:rsidRDefault="003E3E3F" w:rsidP="003E3E3F">
            <w:pPr>
              <w:pStyle w:val="Text1"/>
              <w:spacing w:before="60" w:after="60"/>
              <w:ind w:left="0"/>
              <w:rPr>
                <w:b/>
                <w:smallCaps/>
                <w:sz w:val="20"/>
                <w:lang w:val="bg-BG"/>
              </w:rPr>
            </w:pPr>
            <w:r w:rsidRPr="00B92CBF">
              <w:rPr>
                <w:b/>
                <w:bCs/>
                <w:smallCaps/>
                <w:sz w:val="20"/>
                <w:lang w:val="bg-BG"/>
              </w:rPr>
              <w:t>345 153 28</w:t>
            </w:r>
            <w:r w:rsidR="00CD7C84" w:rsidRPr="00B92CBF">
              <w:rPr>
                <w:b/>
                <w:bCs/>
                <w:smallCaps/>
                <w:sz w:val="20"/>
                <w:lang w:val="bg-BG"/>
              </w:rPr>
              <w:t>6</w:t>
            </w:r>
            <w:r w:rsidRPr="00B92CBF">
              <w:rPr>
                <w:b/>
                <w:bCs/>
                <w:smallCaps/>
                <w:sz w:val="20"/>
                <w:lang w:val="bg-BG"/>
              </w:rPr>
              <w:t>,</w:t>
            </w:r>
            <w:r w:rsidR="00CD7C84" w:rsidRPr="00B92CBF">
              <w:rPr>
                <w:b/>
                <w:bCs/>
                <w:smallCaps/>
                <w:sz w:val="20"/>
                <w:lang w:val="bg-BG"/>
              </w:rPr>
              <w:t>0</w:t>
            </w:r>
            <w:r w:rsidRPr="00B92CBF">
              <w:rPr>
                <w:b/>
                <w:bCs/>
                <w:smallCaps/>
                <w:sz w:val="20"/>
                <w:lang w:val="bg-BG"/>
              </w:rPr>
              <w:t>0</w:t>
            </w:r>
          </w:p>
          <w:p w:rsidR="00166605" w:rsidRPr="00B92CBF" w:rsidRDefault="00166605" w:rsidP="00166605">
            <w:pPr>
              <w:pStyle w:val="Text1"/>
              <w:spacing w:before="60" w:after="60"/>
              <w:ind w:left="0"/>
              <w:rPr>
                <w:b/>
                <w:smallCaps/>
                <w:sz w:val="20"/>
                <w:lang w:val="en-GB" w:eastAsia="en-GB"/>
              </w:rPr>
            </w:pPr>
          </w:p>
          <w:p w:rsidR="00166605" w:rsidRPr="00B92CBF" w:rsidRDefault="00166605" w:rsidP="00166605">
            <w:pPr>
              <w:pStyle w:val="Text1"/>
              <w:spacing w:before="60" w:after="60"/>
              <w:ind w:left="0"/>
              <w:rPr>
                <w:b/>
                <w:smallCaps/>
                <w:sz w:val="20"/>
                <w:lang w:val="bg-BG" w:eastAsia="en-GB"/>
              </w:rPr>
            </w:pPr>
          </w:p>
        </w:tc>
        <w:tc>
          <w:tcPr>
            <w:tcW w:w="846" w:type="pct"/>
            <w:shd w:val="clear" w:color="auto" w:fill="auto"/>
          </w:tcPr>
          <w:p w:rsidR="00246EF1" w:rsidRPr="00B92CBF" w:rsidRDefault="00246EF1" w:rsidP="00246EF1">
            <w:pPr>
              <w:pStyle w:val="Text1"/>
              <w:spacing w:before="60" w:after="60"/>
              <w:ind w:left="0"/>
              <w:rPr>
                <w:b/>
                <w:smallCaps/>
                <w:sz w:val="20"/>
                <w:lang w:val="bg-BG"/>
              </w:rPr>
            </w:pPr>
            <w:r w:rsidRPr="00B92CBF">
              <w:rPr>
                <w:b/>
                <w:smallCaps/>
                <w:sz w:val="20"/>
                <w:lang w:val="bg-BG"/>
              </w:rPr>
              <w:t>60 909 40</w:t>
            </w:r>
            <w:r w:rsidR="00157DA6" w:rsidRPr="00B92CBF">
              <w:rPr>
                <w:b/>
                <w:smallCaps/>
                <w:sz w:val="20"/>
                <w:lang w:val="bg-BG"/>
              </w:rPr>
              <w:t>4</w:t>
            </w:r>
            <w:r w:rsidRPr="00B92CBF">
              <w:rPr>
                <w:b/>
                <w:smallCaps/>
                <w:sz w:val="20"/>
                <w:lang w:val="bg-BG"/>
              </w:rPr>
              <w:t>,</w:t>
            </w:r>
            <w:r w:rsidR="00157DA6" w:rsidRPr="00B92CBF">
              <w:rPr>
                <w:b/>
                <w:smallCaps/>
                <w:sz w:val="20"/>
                <w:lang w:val="bg-BG"/>
              </w:rPr>
              <w:t>00</w:t>
            </w:r>
          </w:p>
          <w:p w:rsidR="00166605" w:rsidRPr="00B92CBF" w:rsidRDefault="00166605" w:rsidP="00246EF1">
            <w:pPr>
              <w:pStyle w:val="Text1"/>
              <w:spacing w:before="60" w:after="60"/>
              <w:ind w:left="0"/>
              <w:rPr>
                <w:b/>
                <w:smallCaps/>
                <w:sz w:val="20"/>
                <w:lang w:val="bg-BG" w:eastAsia="en-GB"/>
              </w:rPr>
            </w:pPr>
          </w:p>
        </w:tc>
        <w:tc>
          <w:tcPr>
            <w:tcW w:w="615" w:type="pct"/>
            <w:shd w:val="clear" w:color="auto" w:fill="auto"/>
          </w:tcPr>
          <w:p w:rsidR="0055645B" w:rsidRPr="00B92CBF" w:rsidRDefault="0055645B" w:rsidP="0055645B">
            <w:pPr>
              <w:pStyle w:val="Text1"/>
              <w:spacing w:before="60" w:after="60"/>
              <w:ind w:left="0"/>
              <w:rPr>
                <w:b/>
                <w:smallCaps/>
                <w:sz w:val="20"/>
                <w:lang w:val="bg-BG"/>
              </w:rPr>
            </w:pPr>
            <w:r w:rsidRPr="00B92CBF">
              <w:rPr>
                <w:b/>
                <w:smallCaps/>
                <w:sz w:val="20"/>
                <w:lang w:val="bg-BG"/>
              </w:rPr>
              <w:t>406 062</w:t>
            </w:r>
            <w:r w:rsidR="00157DA6" w:rsidRPr="00B92CBF">
              <w:rPr>
                <w:b/>
                <w:smallCaps/>
                <w:sz w:val="20"/>
                <w:lang w:val="bg-BG"/>
              </w:rPr>
              <w:t> </w:t>
            </w:r>
            <w:r w:rsidRPr="00B92CBF">
              <w:rPr>
                <w:b/>
                <w:smallCaps/>
                <w:sz w:val="20"/>
                <w:lang w:val="bg-BG"/>
              </w:rPr>
              <w:t>6</w:t>
            </w:r>
            <w:r w:rsidR="00157DA6" w:rsidRPr="00B92CBF">
              <w:rPr>
                <w:b/>
                <w:smallCaps/>
                <w:sz w:val="20"/>
                <w:lang w:val="bg-BG"/>
              </w:rPr>
              <w:t xml:space="preserve">90,00 </w:t>
            </w:r>
          </w:p>
          <w:p w:rsidR="00166605" w:rsidRPr="00B92CBF" w:rsidRDefault="00166605" w:rsidP="00166605">
            <w:pPr>
              <w:pStyle w:val="Text1"/>
              <w:spacing w:before="60" w:after="60"/>
              <w:ind w:left="0"/>
              <w:rPr>
                <w:b/>
                <w:smallCaps/>
                <w:sz w:val="20"/>
                <w:lang w:val="en-GB" w:eastAsia="en-GB"/>
              </w:rPr>
            </w:pPr>
          </w:p>
          <w:p w:rsidR="00166605" w:rsidRPr="00B92CBF" w:rsidRDefault="00166605" w:rsidP="00166605">
            <w:pPr>
              <w:pStyle w:val="Text1"/>
              <w:spacing w:before="60" w:after="60"/>
              <w:ind w:left="0"/>
              <w:rPr>
                <w:b/>
                <w:smallCaps/>
                <w:sz w:val="20"/>
                <w:lang w:val="bg-BG" w:eastAsia="en-GB"/>
              </w:rPr>
            </w:pPr>
          </w:p>
        </w:tc>
      </w:tr>
      <w:tr w:rsidR="00166605" w:rsidRPr="00F20D1F" w:rsidTr="00F23B50">
        <w:tc>
          <w:tcPr>
            <w:tcW w:w="641" w:type="pct"/>
            <w:vMerge/>
            <w:shd w:val="clear" w:color="auto" w:fill="auto"/>
          </w:tcPr>
          <w:p w:rsidR="00166605" w:rsidRPr="00F20D1F" w:rsidRDefault="00166605" w:rsidP="00166605">
            <w:pPr>
              <w:spacing w:before="60" w:after="60"/>
              <w:rPr>
                <w:sz w:val="20"/>
              </w:rPr>
            </w:pPr>
          </w:p>
        </w:tc>
        <w:tc>
          <w:tcPr>
            <w:tcW w:w="604" w:type="pct"/>
            <w:vMerge/>
            <w:shd w:val="clear" w:color="auto" w:fill="auto"/>
          </w:tcPr>
          <w:p w:rsidR="00166605" w:rsidRPr="00F20D1F" w:rsidRDefault="00166605" w:rsidP="00166605">
            <w:pPr>
              <w:spacing w:before="60" w:after="60"/>
              <w:rPr>
                <w:sz w:val="20"/>
              </w:rPr>
            </w:pPr>
          </w:p>
        </w:tc>
        <w:tc>
          <w:tcPr>
            <w:tcW w:w="888" w:type="pct"/>
          </w:tcPr>
          <w:p w:rsidR="00166605" w:rsidRPr="00F20D1F" w:rsidRDefault="00166605" w:rsidP="00166605">
            <w:pPr>
              <w:spacing w:before="60" w:after="60"/>
              <w:ind w:left="56"/>
              <w:rPr>
                <w:sz w:val="20"/>
              </w:rPr>
            </w:pPr>
            <w:r w:rsidRPr="00F20D1F">
              <w:rPr>
                <w:sz w:val="20"/>
              </w:rPr>
              <w:t>Слабо развити</w:t>
            </w:r>
          </w:p>
        </w:tc>
        <w:tc>
          <w:tcPr>
            <w:tcW w:w="842" w:type="pct"/>
            <w:shd w:val="clear" w:color="auto" w:fill="auto"/>
          </w:tcPr>
          <w:p w:rsidR="00166605" w:rsidRDefault="00166605" w:rsidP="00166605">
            <w:pPr>
              <w:spacing w:before="60" w:after="60"/>
              <w:ind w:left="35"/>
              <w:jc w:val="left"/>
              <w:rPr>
                <w:sz w:val="20"/>
                <w:lang w:val="en-US"/>
              </w:rPr>
            </w:pPr>
            <w:r w:rsidRPr="00AA18CE">
              <w:rPr>
                <w:sz w:val="20"/>
                <w:lang w:val="en-US"/>
              </w:rPr>
              <w:t>Тц. 7</w:t>
            </w:r>
          </w:p>
          <w:p w:rsidR="00166605" w:rsidRPr="0017780D" w:rsidRDefault="00166605" w:rsidP="00166605">
            <w:pPr>
              <w:spacing w:before="60" w:after="60"/>
              <w:ind w:left="35"/>
              <w:jc w:val="left"/>
              <w:rPr>
                <w:sz w:val="20"/>
                <w:lang w:val="en-US"/>
              </w:rPr>
            </w:pPr>
          </w:p>
        </w:tc>
        <w:tc>
          <w:tcPr>
            <w:tcW w:w="563" w:type="pct"/>
            <w:shd w:val="clear" w:color="auto" w:fill="auto"/>
          </w:tcPr>
          <w:p w:rsidR="003C7F34" w:rsidRPr="00B92CBF" w:rsidRDefault="003C7F34" w:rsidP="003C7F34">
            <w:pPr>
              <w:pStyle w:val="Text1"/>
              <w:spacing w:before="60" w:after="60"/>
              <w:ind w:left="0"/>
              <w:rPr>
                <w:b/>
                <w:smallCaps/>
                <w:sz w:val="20"/>
                <w:lang w:val="bg-BG"/>
              </w:rPr>
            </w:pPr>
          </w:p>
          <w:p w:rsidR="00166605" w:rsidRPr="00B92CBF" w:rsidRDefault="00166605" w:rsidP="00166605">
            <w:pPr>
              <w:pStyle w:val="Text1"/>
              <w:spacing w:before="60" w:after="60"/>
              <w:ind w:left="0"/>
              <w:rPr>
                <w:b/>
                <w:smallCaps/>
                <w:sz w:val="20"/>
                <w:lang w:val="bg-BG" w:eastAsia="en-GB"/>
              </w:rPr>
            </w:pPr>
            <w:r w:rsidRPr="00B92CBF">
              <w:rPr>
                <w:b/>
                <w:smallCaps/>
                <w:sz w:val="20"/>
                <w:lang w:val="en-US" w:eastAsia="en-GB"/>
              </w:rPr>
              <w:t xml:space="preserve"> </w:t>
            </w:r>
          </w:p>
          <w:p w:rsidR="00F16BC4" w:rsidRPr="00B92CBF" w:rsidRDefault="00F16BC4" w:rsidP="00F16BC4">
            <w:pPr>
              <w:pStyle w:val="Text1"/>
              <w:spacing w:before="60" w:after="60"/>
              <w:ind w:left="0"/>
              <w:rPr>
                <w:b/>
                <w:smallCaps/>
                <w:sz w:val="20"/>
              </w:rPr>
            </w:pPr>
            <w:r w:rsidRPr="00B92CBF">
              <w:rPr>
                <w:b/>
                <w:smallCaps/>
                <w:sz w:val="20"/>
              </w:rPr>
              <w:t>11 245 311,00</w:t>
            </w:r>
          </w:p>
          <w:p w:rsidR="00166605" w:rsidRPr="00B92CBF" w:rsidRDefault="00166605" w:rsidP="00166605">
            <w:pPr>
              <w:pStyle w:val="Text1"/>
              <w:spacing w:before="60" w:after="60"/>
              <w:ind w:left="0"/>
              <w:rPr>
                <w:b/>
                <w:smallCaps/>
                <w:sz w:val="20"/>
                <w:szCs w:val="20"/>
                <w:lang w:val="bg-BG" w:eastAsia="en-GB"/>
              </w:rPr>
            </w:pPr>
          </w:p>
        </w:tc>
        <w:tc>
          <w:tcPr>
            <w:tcW w:w="846" w:type="pct"/>
            <w:shd w:val="clear" w:color="auto" w:fill="auto"/>
          </w:tcPr>
          <w:p w:rsidR="00876787" w:rsidRPr="00B92CBF" w:rsidRDefault="00876787" w:rsidP="00876787">
            <w:pPr>
              <w:pStyle w:val="Text1"/>
              <w:spacing w:before="60" w:after="60"/>
              <w:ind w:left="0"/>
              <w:rPr>
                <w:b/>
                <w:smallCaps/>
                <w:sz w:val="20"/>
                <w:lang w:val="en-US"/>
              </w:rPr>
            </w:pPr>
          </w:p>
          <w:p w:rsidR="00166605" w:rsidRPr="00B92CBF" w:rsidRDefault="00166605" w:rsidP="00166605">
            <w:pPr>
              <w:pStyle w:val="Text1"/>
              <w:spacing w:before="60" w:after="60"/>
              <w:ind w:left="0"/>
              <w:rPr>
                <w:b/>
                <w:smallCaps/>
                <w:sz w:val="20"/>
                <w:lang w:val="en-US" w:eastAsia="en-GB"/>
              </w:rPr>
            </w:pPr>
          </w:p>
          <w:p w:rsidR="00106E9A" w:rsidRPr="00B92CBF" w:rsidRDefault="00106E9A" w:rsidP="00106E9A">
            <w:pPr>
              <w:pStyle w:val="Text1"/>
              <w:spacing w:before="60" w:after="60"/>
              <w:ind w:left="0"/>
              <w:rPr>
                <w:b/>
                <w:smallCaps/>
                <w:sz w:val="20"/>
              </w:rPr>
            </w:pPr>
            <w:r w:rsidRPr="00B92CBF">
              <w:rPr>
                <w:b/>
                <w:smallCaps/>
                <w:sz w:val="20"/>
              </w:rPr>
              <w:t>1 984 467,00</w:t>
            </w:r>
          </w:p>
          <w:p w:rsidR="00166605" w:rsidRPr="00B92CBF" w:rsidRDefault="00166605" w:rsidP="00166605">
            <w:pPr>
              <w:pStyle w:val="Text1"/>
              <w:spacing w:before="60" w:after="60"/>
              <w:ind w:left="0"/>
              <w:rPr>
                <w:b/>
                <w:smallCaps/>
                <w:sz w:val="20"/>
                <w:lang w:val="bg-BG" w:eastAsia="en-GB"/>
              </w:rPr>
            </w:pPr>
          </w:p>
          <w:p w:rsidR="00166605" w:rsidRPr="00B92CBF" w:rsidRDefault="00166605" w:rsidP="00166605">
            <w:pPr>
              <w:pStyle w:val="Text1"/>
              <w:spacing w:before="60" w:after="60"/>
              <w:ind w:left="0"/>
              <w:rPr>
                <w:b/>
                <w:smallCaps/>
                <w:sz w:val="20"/>
                <w:szCs w:val="20"/>
                <w:lang w:val="bg-BG" w:eastAsia="en-GB"/>
              </w:rPr>
            </w:pPr>
          </w:p>
        </w:tc>
        <w:tc>
          <w:tcPr>
            <w:tcW w:w="615" w:type="pct"/>
            <w:shd w:val="clear" w:color="auto" w:fill="auto"/>
          </w:tcPr>
          <w:p w:rsidR="001437DC" w:rsidRPr="00B92CBF" w:rsidRDefault="001437DC" w:rsidP="001437DC">
            <w:pPr>
              <w:pStyle w:val="Text1"/>
              <w:spacing w:before="60" w:after="60"/>
              <w:ind w:left="0"/>
              <w:rPr>
                <w:b/>
                <w:smallCaps/>
                <w:sz w:val="20"/>
                <w:lang w:val="bg-BG"/>
              </w:rPr>
            </w:pPr>
          </w:p>
          <w:p w:rsidR="00166605" w:rsidRPr="00B92CBF" w:rsidRDefault="00166605" w:rsidP="00166605">
            <w:pPr>
              <w:pStyle w:val="Text1"/>
              <w:spacing w:before="60" w:after="60"/>
              <w:ind w:left="0"/>
              <w:rPr>
                <w:b/>
                <w:smallCaps/>
                <w:sz w:val="20"/>
                <w:lang w:val="en-US" w:eastAsia="en-GB"/>
              </w:rPr>
            </w:pPr>
          </w:p>
          <w:p w:rsidR="00166605" w:rsidRPr="00B92CBF" w:rsidRDefault="00112D22" w:rsidP="00C43F27">
            <w:pPr>
              <w:pStyle w:val="Text1"/>
              <w:spacing w:before="60" w:after="60"/>
              <w:ind w:left="0"/>
              <w:rPr>
                <w:b/>
                <w:smallCaps/>
                <w:sz w:val="20"/>
                <w:szCs w:val="20"/>
                <w:lang w:val="bg-BG" w:eastAsia="en-GB"/>
              </w:rPr>
            </w:pPr>
            <w:r w:rsidRPr="00B92CBF">
              <w:rPr>
                <w:b/>
                <w:smallCaps/>
                <w:sz w:val="20"/>
              </w:rPr>
              <w:t>13 229 778,00</w:t>
            </w:r>
          </w:p>
        </w:tc>
      </w:tr>
      <w:tr w:rsidR="00166605" w:rsidRPr="00F20D1F" w:rsidTr="00F23B50">
        <w:trPr>
          <w:trHeight w:val="70"/>
        </w:trPr>
        <w:tc>
          <w:tcPr>
            <w:tcW w:w="641" w:type="pct"/>
            <w:shd w:val="clear" w:color="auto" w:fill="auto"/>
          </w:tcPr>
          <w:p w:rsidR="00166605" w:rsidRPr="00D50D41" w:rsidRDefault="00166605" w:rsidP="00166605">
            <w:pPr>
              <w:pStyle w:val="Text1"/>
              <w:spacing w:before="60" w:after="60"/>
              <w:ind w:left="0"/>
              <w:rPr>
                <w:b/>
                <w:sz w:val="20"/>
                <w:szCs w:val="20"/>
                <w:lang w:val="bg-BG" w:eastAsia="en-GB"/>
              </w:rPr>
            </w:pPr>
            <w:r w:rsidRPr="00D50D41">
              <w:rPr>
                <w:b/>
                <w:bCs/>
                <w:sz w:val="20"/>
                <w:szCs w:val="20"/>
                <w:lang w:val="bg-BG"/>
              </w:rPr>
              <w:t>Приоритетна ос 4 "Иновации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tc>
        <w:tc>
          <w:tcPr>
            <w:tcW w:w="604" w:type="pct"/>
            <w:shd w:val="clear" w:color="auto" w:fill="auto"/>
          </w:tcPr>
          <w:p w:rsidR="00166605" w:rsidRPr="00D50D41" w:rsidRDefault="00166605" w:rsidP="00166605">
            <w:pPr>
              <w:pStyle w:val="Text1"/>
              <w:spacing w:before="60" w:after="60"/>
              <w:ind w:left="0"/>
              <w:rPr>
                <w:rFonts w:ascii="Times New Roman Bold" w:hAnsi="Times New Roman Bold"/>
                <w:b/>
                <w:sz w:val="20"/>
                <w:szCs w:val="20"/>
                <w:lang w:val="bg-BG" w:eastAsia="en-GB"/>
              </w:rPr>
            </w:pPr>
            <w:r w:rsidRPr="00D50D41">
              <w:rPr>
                <w:sz w:val="20"/>
                <w:szCs w:val="20"/>
                <w:lang w:val="bg-BG" w:eastAsia="en-GB"/>
              </w:rPr>
              <w:t>Европейски фонд за регионално развитие</w:t>
            </w:r>
          </w:p>
        </w:tc>
        <w:tc>
          <w:tcPr>
            <w:tcW w:w="888" w:type="pct"/>
          </w:tcPr>
          <w:p w:rsidR="00166605" w:rsidRPr="00D50D41" w:rsidRDefault="00166605" w:rsidP="00166605">
            <w:pPr>
              <w:pStyle w:val="Text1"/>
              <w:spacing w:before="60" w:after="60"/>
              <w:ind w:left="0"/>
              <w:rPr>
                <w:rFonts w:ascii="Times New Roman Bold" w:hAnsi="Times New Roman Bold"/>
                <w:b/>
                <w:sz w:val="20"/>
                <w:szCs w:val="20"/>
                <w:lang w:val="bg-BG" w:eastAsia="en-GB"/>
              </w:rPr>
            </w:pPr>
            <w:r w:rsidRPr="00D50D41">
              <w:rPr>
                <w:sz w:val="20"/>
                <w:szCs w:val="20"/>
                <w:lang w:val="bg-BG" w:eastAsia="en-GB"/>
              </w:rPr>
              <w:t>Слабо развити</w:t>
            </w:r>
          </w:p>
        </w:tc>
        <w:tc>
          <w:tcPr>
            <w:tcW w:w="842" w:type="pct"/>
            <w:shd w:val="clear" w:color="auto" w:fill="auto"/>
          </w:tcPr>
          <w:p w:rsidR="00166605" w:rsidRDefault="00166605" w:rsidP="00166605">
            <w:pPr>
              <w:pStyle w:val="Text1"/>
              <w:spacing w:before="60" w:after="60"/>
              <w:ind w:left="0"/>
              <w:rPr>
                <w:sz w:val="20"/>
                <w:szCs w:val="20"/>
                <w:lang w:val="bg-BG" w:eastAsia="en-GB"/>
              </w:rPr>
            </w:pPr>
            <w:r w:rsidRPr="00D50D41">
              <w:rPr>
                <w:sz w:val="20"/>
                <w:szCs w:val="20"/>
                <w:lang w:val="bg-BG" w:eastAsia="en-GB"/>
              </w:rPr>
              <w:t>Тц. 7</w:t>
            </w:r>
          </w:p>
          <w:p w:rsidR="00166605" w:rsidRDefault="00166605" w:rsidP="00166605">
            <w:pPr>
              <w:pStyle w:val="Text1"/>
              <w:spacing w:before="60" w:after="60"/>
              <w:ind w:left="0"/>
              <w:rPr>
                <w:sz w:val="20"/>
                <w:szCs w:val="20"/>
                <w:lang w:val="bg-BG" w:eastAsia="en-GB"/>
              </w:rPr>
            </w:pPr>
          </w:p>
          <w:p w:rsidR="00166605" w:rsidRPr="00CF74C7" w:rsidRDefault="00166605" w:rsidP="00166605">
            <w:pPr>
              <w:pStyle w:val="Text1"/>
              <w:spacing w:before="60" w:after="60"/>
              <w:rPr>
                <w:rFonts w:ascii="Times New Roman Bold" w:hAnsi="Times New Roman Bold"/>
                <w:b/>
                <w:sz w:val="20"/>
                <w:szCs w:val="20"/>
                <w:lang w:val="bg-BG" w:eastAsia="en-GB"/>
              </w:rPr>
            </w:pPr>
          </w:p>
          <w:p w:rsidR="00166605" w:rsidRPr="00D50D41" w:rsidRDefault="00166605" w:rsidP="00166605">
            <w:pPr>
              <w:pStyle w:val="Text1"/>
              <w:spacing w:before="60" w:after="60"/>
              <w:ind w:left="0"/>
              <w:rPr>
                <w:rFonts w:ascii="Times New Roman Bold" w:hAnsi="Times New Roman Bold"/>
                <w:b/>
                <w:sz w:val="20"/>
                <w:szCs w:val="20"/>
                <w:lang w:val="bg-BG" w:eastAsia="en-GB"/>
              </w:rPr>
            </w:pPr>
          </w:p>
        </w:tc>
        <w:tc>
          <w:tcPr>
            <w:tcW w:w="563" w:type="pct"/>
            <w:shd w:val="clear" w:color="auto" w:fill="auto"/>
          </w:tcPr>
          <w:p w:rsidR="005A6950" w:rsidRDefault="005A6950" w:rsidP="00166605">
            <w:pPr>
              <w:pStyle w:val="Text1"/>
              <w:ind w:left="0"/>
              <w:rPr>
                <w:b/>
                <w:sz w:val="20"/>
              </w:rPr>
            </w:pPr>
            <w:r w:rsidRPr="005A6950">
              <w:rPr>
                <w:b/>
                <w:sz w:val="20"/>
              </w:rPr>
              <w:t>47 495 843,00</w:t>
            </w:r>
          </w:p>
          <w:p w:rsidR="001A2176" w:rsidRDefault="001A2176" w:rsidP="00166605">
            <w:pPr>
              <w:pStyle w:val="Text1"/>
              <w:ind w:left="0"/>
              <w:rPr>
                <w:b/>
                <w:sz w:val="20"/>
              </w:rPr>
            </w:pPr>
          </w:p>
          <w:p w:rsidR="00166605" w:rsidRPr="00DD6E5C" w:rsidRDefault="00166605" w:rsidP="00166605">
            <w:pPr>
              <w:pStyle w:val="Text1"/>
              <w:ind w:left="0"/>
              <w:rPr>
                <w:b/>
                <w:sz w:val="20"/>
                <w:lang w:val="bg-BG"/>
              </w:rPr>
            </w:pPr>
          </w:p>
          <w:p w:rsidR="00166605" w:rsidRDefault="00166605" w:rsidP="00166605">
            <w:pPr>
              <w:pStyle w:val="Text1"/>
              <w:spacing w:before="60" w:after="60"/>
              <w:ind w:left="0"/>
              <w:rPr>
                <w:b/>
                <w:sz w:val="20"/>
                <w:lang w:val="en-US" w:eastAsia="en-GB"/>
              </w:rPr>
            </w:pPr>
          </w:p>
          <w:p w:rsidR="00166605" w:rsidRPr="005C4FDA" w:rsidRDefault="00166605" w:rsidP="00166605">
            <w:pPr>
              <w:pStyle w:val="Text1"/>
              <w:spacing w:before="60" w:after="60"/>
              <w:ind w:left="0"/>
              <w:rPr>
                <w:b/>
                <w:sz w:val="20"/>
                <w:lang w:val="bg-BG" w:eastAsia="en-GB"/>
              </w:rPr>
            </w:pPr>
          </w:p>
          <w:p w:rsidR="00166605" w:rsidRPr="00BA00BB" w:rsidRDefault="00166605" w:rsidP="00166605">
            <w:pPr>
              <w:pStyle w:val="Text1"/>
              <w:spacing w:before="60" w:after="60"/>
              <w:ind w:left="0"/>
              <w:rPr>
                <w:b/>
                <w:sz w:val="20"/>
                <w:szCs w:val="20"/>
                <w:lang w:val="bg-BG" w:eastAsia="en-GB"/>
              </w:rPr>
            </w:pPr>
          </w:p>
        </w:tc>
        <w:tc>
          <w:tcPr>
            <w:tcW w:w="846" w:type="pct"/>
            <w:shd w:val="clear" w:color="auto" w:fill="auto"/>
          </w:tcPr>
          <w:p w:rsidR="005A6950" w:rsidRDefault="005A6950" w:rsidP="005A6950">
            <w:pPr>
              <w:pStyle w:val="Text1"/>
              <w:spacing w:before="60" w:after="60"/>
              <w:ind w:left="0"/>
              <w:rPr>
                <w:b/>
                <w:sz w:val="20"/>
                <w:lang w:val="bg-BG"/>
              </w:rPr>
            </w:pPr>
            <w:r w:rsidRPr="005A6950">
              <w:rPr>
                <w:b/>
                <w:sz w:val="20"/>
                <w:lang w:val="bg-BG"/>
              </w:rPr>
              <w:t>8 381 620,00</w:t>
            </w:r>
          </w:p>
          <w:p w:rsidR="001A2176" w:rsidRDefault="001A2176" w:rsidP="005A6950">
            <w:pPr>
              <w:pStyle w:val="Text1"/>
              <w:spacing w:before="60" w:after="60"/>
              <w:ind w:left="0"/>
              <w:rPr>
                <w:b/>
                <w:sz w:val="20"/>
                <w:lang w:val="bg-BG"/>
              </w:rPr>
            </w:pPr>
          </w:p>
          <w:p w:rsidR="00166605" w:rsidRDefault="00166605" w:rsidP="00166605">
            <w:pPr>
              <w:pStyle w:val="Text1"/>
              <w:spacing w:before="60" w:after="60"/>
              <w:ind w:left="0"/>
              <w:rPr>
                <w:b/>
                <w:sz w:val="20"/>
                <w:lang w:val="bg-BG" w:eastAsia="en-GB"/>
              </w:rPr>
            </w:pPr>
            <w:r w:rsidRPr="00DD6E5C">
              <w:rPr>
                <w:b/>
                <w:sz w:val="20"/>
                <w:lang w:val="bg-BG" w:eastAsia="en-GB"/>
              </w:rPr>
              <w:t xml:space="preserve"> </w:t>
            </w:r>
          </w:p>
          <w:p w:rsidR="00166605" w:rsidRPr="005C4FDA" w:rsidRDefault="00166605" w:rsidP="00166605">
            <w:pPr>
              <w:pStyle w:val="Text1"/>
              <w:spacing w:before="60" w:after="60"/>
              <w:ind w:left="0"/>
              <w:rPr>
                <w:b/>
                <w:sz w:val="20"/>
                <w:lang w:val="bg-BG" w:eastAsia="en-GB"/>
              </w:rPr>
            </w:pPr>
          </w:p>
          <w:p w:rsidR="00166605" w:rsidRPr="00DD6E5C" w:rsidRDefault="00166605" w:rsidP="00166605">
            <w:pPr>
              <w:pStyle w:val="Text1"/>
              <w:spacing w:before="60" w:after="60"/>
              <w:rPr>
                <w:b/>
                <w:sz w:val="20"/>
                <w:szCs w:val="20"/>
                <w:lang w:val="bg-BG" w:eastAsia="en-GB"/>
              </w:rPr>
            </w:pPr>
            <w:r w:rsidRPr="00DD6E5C">
              <w:rPr>
                <w:b/>
                <w:sz w:val="20"/>
                <w:szCs w:val="20"/>
                <w:lang w:val="bg-BG" w:eastAsia="en-GB"/>
              </w:rPr>
              <w:t xml:space="preserve">  </w:t>
            </w:r>
            <w:r w:rsidRPr="00DD6E5C">
              <w:rPr>
                <w:b/>
                <w:sz w:val="20"/>
                <w:szCs w:val="20"/>
                <w:lang w:val="bg-BG" w:eastAsia="en-GB"/>
              </w:rPr>
              <w:tab/>
              <w:t xml:space="preserve"> </w:t>
            </w:r>
          </w:p>
          <w:p w:rsidR="00166605" w:rsidRPr="00BA00BB" w:rsidRDefault="00166605" w:rsidP="00166605">
            <w:pPr>
              <w:pStyle w:val="Text1"/>
              <w:spacing w:before="60" w:after="60"/>
              <w:ind w:left="0"/>
              <w:rPr>
                <w:b/>
                <w:sz w:val="20"/>
                <w:szCs w:val="20"/>
                <w:lang w:val="bg-BG" w:eastAsia="en-GB"/>
              </w:rPr>
            </w:pPr>
          </w:p>
        </w:tc>
        <w:tc>
          <w:tcPr>
            <w:tcW w:w="615" w:type="pct"/>
            <w:shd w:val="clear" w:color="auto" w:fill="auto"/>
          </w:tcPr>
          <w:p w:rsidR="005A6950" w:rsidRDefault="005A6950" w:rsidP="005A6950">
            <w:pPr>
              <w:pStyle w:val="Text1"/>
              <w:spacing w:before="60" w:after="60"/>
              <w:ind w:left="0"/>
              <w:rPr>
                <w:b/>
                <w:sz w:val="20"/>
                <w:lang w:val="bg-BG"/>
              </w:rPr>
            </w:pPr>
            <w:r w:rsidRPr="005A6950">
              <w:rPr>
                <w:b/>
                <w:sz w:val="20"/>
                <w:lang w:val="bg-BG"/>
              </w:rPr>
              <w:t>55 877 463,00</w:t>
            </w:r>
          </w:p>
          <w:p w:rsidR="001A2176" w:rsidRDefault="001A2176" w:rsidP="005A6950">
            <w:pPr>
              <w:pStyle w:val="Text1"/>
              <w:spacing w:before="60" w:after="60"/>
              <w:ind w:left="0"/>
              <w:rPr>
                <w:b/>
                <w:sz w:val="20"/>
                <w:lang w:val="bg-BG"/>
              </w:rPr>
            </w:pPr>
          </w:p>
          <w:p w:rsidR="00166605" w:rsidRPr="005C4FDA" w:rsidRDefault="00166605" w:rsidP="00166605">
            <w:pPr>
              <w:pStyle w:val="Text1"/>
              <w:spacing w:before="60" w:after="60"/>
              <w:ind w:left="0"/>
              <w:rPr>
                <w:b/>
                <w:sz w:val="20"/>
                <w:lang w:val="bg-BG" w:eastAsia="en-GB"/>
              </w:rPr>
            </w:pPr>
            <w:r w:rsidRPr="00DD6E5C">
              <w:rPr>
                <w:b/>
                <w:sz w:val="20"/>
                <w:lang w:val="bg-BG" w:eastAsia="en-GB"/>
              </w:rPr>
              <w:t xml:space="preserve"> </w:t>
            </w:r>
          </w:p>
          <w:p w:rsidR="00166605" w:rsidRPr="00BA00BB" w:rsidRDefault="00166605" w:rsidP="00166605">
            <w:pPr>
              <w:pStyle w:val="Text1"/>
              <w:spacing w:before="60" w:after="60"/>
              <w:ind w:left="0"/>
              <w:rPr>
                <w:b/>
                <w:sz w:val="20"/>
                <w:szCs w:val="20"/>
                <w:lang w:val="bg-BG" w:eastAsia="en-GB"/>
              </w:rPr>
            </w:pPr>
          </w:p>
        </w:tc>
      </w:tr>
      <w:tr w:rsidR="009E1451" w:rsidRPr="00F20D1F" w:rsidTr="009E1451">
        <w:trPr>
          <w:trHeight w:val="70"/>
        </w:trPr>
        <w:tc>
          <w:tcPr>
            <w:tcW w:w="641" w:type="pct"/>
            <w:tcBorders>
              <w:top w:val="single" w:sz="4" w:space="0" w:color="auto"/>
              <w:left w:val="single" w:sz="4" w:space="0" w:color="auto"/>
              <w:bottom w:val="single" w:sz="4" w:space="0" w:color="auto"/>
              <w:right w:val="single" w:sz="4" w:space="0" w:color="auto"/>
            </w:tcBorders>
            <w:vAlign w:val="center"/>
          </w:tcPr>
          <w:p w:rsidR="009E1451" w:rsidRPr="00B92CBF" w:rsidRDefault="009E1451" w:rsidP="009E1451">
            <w:pPr>
              <w:pStyle w:val="Text1"/>
              <w:spacing w:before="60" w:after="60"/>
              <w:ind w:left="0"/>
              <w:rPr>
                <w:b/>
                <w:bCs/>
                <w:sz w:val="20"/>
                <w:szCs w:val="20"/>
                <w:lang w:val="bg-BG"/>
              </w:rPr>
            </w:pPr>
            <w:r w:rsidRPr="00B92CBF">
              <w:rPr>
                <w:b/>
                <w:bCs/>
                <w:sz w:val="18"/>
                <w:lang w:val="bg-BG"/>
              </w:rPr>
              <w:t>Приоритетна ос 6</w:t>
            </w:r>
            <w:r w:rsidRPr="00B92CBF">
              <w:rPr>
                <w:sz w:val="18"/>
                <w:lang w:val="bg-BG"/>
              </w:rPr>
              <w:t xml:space="preserve"> </w:t>
            </w:r>
            <w:r w:rsidRPr="00B92CBF">
              <w:rPr>
                <w:b/>
                <w:sz w:val="18"/>
              </w:rPr>
              <w:t xml:space="preserve">Подкрепа за МСП чрез инструмента </w:t>
            </w:r>
            <w:r w:rsidRPr="00B92CBF">
              <w:rPr>
                <w:b/>
                <w:sz w:val="18"/>
                <w:lang w:val="en-US"/>
              </w:rPr>
              <w:t>SAFE</w:t>
            </w:r>
          </w:p>
        </w:tc>
        <w:tc>
          <w:tcPr>
            <w:tcW w:w="604" w:type="pct"/>
            <w:tcBorders>
              <w:top w:val="single" w:sz="4" w:space="0" w:color="auto"/>
              <w:left w:val="single" w:sz="4" w:space="0" w:color="auto"/>
              <w:bottom w:val="single" w:sz="4" w:space="0" w:color="auto"/>
              <w:right w:val="single" w:sz="4" w:space="0" w:color="auto"/>
            </w:tcBorders>
            <w:vAlign w:val="center"/>
          </w:tcPr>
          <w:p w:rsidR="009E1451" w:rsidRPr="00B92CBF" w:rsidRDefault="009E1451" w:rsidP="009E1451">
            <w:pPr>
              <w:pStyle w:val="Text1"/>
              <w:spacing w:before="60" w:after="60"/>
              <w:ind w:left="0"/>
              <w:rPr>
                <w:sz w:val="20"/>
                <w:szCs w:val="20"/>
                <w:lang w:val="bg-BG" w:eastAsia="en-GB"/>
              </w:rPr>
            </w:pPr>
            <w:r w:rsidRPr="00B92CBF">
              <w:rPr>
                <w:sz w:val="18"/>
              </w:rPr>
              <w:t>КФ</w:t>
            </w:r>
          </w:p>
        </w:tc>
        <w:tc>
          <w:tcPr>
            <w:tcW w:w="888" w:type="pct"/>
            <w:tcBorders>
              <w:top w:val="single" w:sz="4" w:space="0" w:color="auto"/>
              <w:left w:val="single" w:sz="4" w:space="0" w:color="auto"/>
              <w:bottom w:val="single" w:sz="4" w:space="0" w:color="auto"/>
              <w:right w:val="single" w:sz="4" w:space="0" w:color="auto"/>
            </w:tcBorders>
            <w:vAlign w:val="center"/>
          </w:tcPr>
          <w:p w:rsidR="009E1451" w:rsidRPr="00B92CBF" w:rsidRDefault="009E1451" w:rsidP="009E1451">
            <w:pPr>
              <w:pStyle w:val="Text1"/>
              <w:spacing w:before="60" w:after="60"/>
              <w:ind w:left="0"/>
              <w:rPr>
                <w:sz w:val="20"/>
                <w:szCs w:val="20"/>
                <w:lang w:val="bg-BG" w:eastAsia="en-GB"/>
              </w:rPr>
            </w:pPr>
            <w:r w:rsidRPr="00B92CBF">
              <w:rPr>
                <w:sz w:val="18"/>
              </w:rPr>
              <w:t>Н.П.</w:t>
            </w:r>
          </w:p>
        </w:tc>
        <w:tc>
          <w:tcPr>
            <w:tcW w:w="842" w:type="pct"/>
            <w:tcBorders>
              <w:top w:val="single" w:sz="4" w:space="0" w:color="auto"/>
              <w:left w:val="single" w:sz="4" w:space="0" w:color="auto"/>
              <w:bottom w:val="single" w:sz="4" w:space="0" w:color="auto"/>
              <w:right w:val="single" w:sz="4" w:space="0" w:color="auto"/>
            </w:tcBorders>
            <w:vAlign w:val="center"/>
          </w:tcPr>
          <w:p w:rsidR="009E1451" w:rsidRPr="00B92CBF" w:rsidRDefault="009E1451" w:rsidP="009E1451">
            <w:pPr>
              <w:pStyle w:val="Text1"/>
              <w:spacing w:before="60" w:after="60"/>
              <w:ind w:left="0"/>
              <w:rPr>
                <w:sz w:val="20"/>
                <w:szCs w:val="20"/>
                <w:lang w:val="bg-BG" w:eastAsia="en-GB"/>
              </w:rPr>
            </w:pPr>
            <w:r w:rsidRPr="00B92CBF">
              <w:rPr>
                <w:sz w:val="18"/>
                <w:szCs w:val="18"/>
              </w:rPr>
              <w:t>Подобряване на конкурентоспособността на МСП и на селскостопанския сектор (за ЕЗФРСР), и на сектора на рибарството и аквакултурите (за ЕФМДР)</w:t>
            </w:r>
          </w:p>
        </w:tc>
        <w:tc>
          <w:tcPr>
            <w:tcW w:w="563" w:type="pct"/>
            <w:shd w:val="clear" w:color="auto" w:fill="auto"/>
          </w:tcPr>
          <w:p w:rsidR="00242C86" w:rsidRPr="00B92CBF" w:rsidRDefault="00242C86" w:rsidP="00242C86">
            <w:pPr>
              <w:pStyle w:val="Text1"/>
              <w:ind w:left="0"/>
              <w:rPr>
                <w:b/>
                <w:bCs/>
                <w:sz w:val="20"/>
              </w:rPr>
            </w:pPr>
            <w:r w:rsidRPr="00B92CBF">
              <w:rPr>
                <w:b/>
                <w:bCs/>
                <w:sz w:val="20"/>
              </w:rPr>
              <w:t>140 500 000,00</w:t>
            </w:r>
          </w:p>
          <w:p w:rsidR="00242C86" w:rsidRPr="00B92CBF" w:rsidRDefault="00242C86" w:rsidP="00242C86">
            <w:pPr>
              <w:pStyle w:val="Text1"/>
              <w:ind w:left="0"/>
              <w:rPr>
                <w:b/>
                <w:bCs/>
                <w:sz w:val="20"/>
              </w:rPr>
            </w:pPr>
          </w:p>
          <w:p w:rsidR="006D7614" w:rsidRPr="00B92CBF" w:rsidRDefault="006D7614" w:rsidP="006D7614">
            <w:pPr>
              <w:pStyle w:val="Text1"/>
              <w:ind w:left="0" w:hanging="15"/>
              <w:rPr>
                <w:b/>
                <w:sz w:val="20"/>
                <w:lang w:val="bg-BG"/>
              </w:rPr>
            </w:pPr>
          </w:p>
          <w:p w:rsidR="00794522" w:rsidRPr="00B92CBF" w:rsidRDefault="00794522" w:rsidP="00794522">
            <w:pPr>
              <w:pStyle w:val="Text1"/>
              <w:ind w:left="0"/>
              <w:rPr>
                <w:b/>
                <w:sz w:val="20"/>
              </w:rPr>
            </w:pPr>
          </w:p>
          <w:p w:rsidR="009E1451" w:rsidRPr="00B92CBF" w:rsidRDefault="009E1451" w:rsidP="009E1451">
            <w:pPr>
              <w:pStyle w:val="Text1"/>
              <w:ind w:left="0"/>
              <w:rPr>
                <w:b/>
                <w:sz w:val="20"/>
                <w:lang w:val="bg-BG"/>
              </w:rPr>
            </w:pPr>
          </w:p>
        </w:tc>
        <w:tc>
          <w:tcPr>
            <w:tcW w:w="846" w:type="pct"/>
            <w:shd w:val="clear" w:color="auto" w:fill="auto"/>
          </w:tcPr>
          <w:p w:rsidR="008C1128" w:rsidRPr="00B92CBF" w:rsidRDefault="008C1128" w:rsidP="008C1128">
            <w:pPr>
              <w:pStyle w:val="Text1"/>
              <w:spacing w:before="60" w:after="60"/>
              <w:ind w:left="0"/>
              <w:rPr>
                <w:b/>
                <w:sz w:val="20"/>
              </w:rPr>
            </w:pPr>
            <w:r w:rsidRPr="00B92CBF">
              <w:rPr>
                <w:b/>
                <w:sz w:val="20"/>
              </w:rPr>
              <w:t>0,00</w:t>
            </w:r>
          </w:p>
          <w:p w:rsidR="009E1451" w:rsidRPr="00B92CBF" w:rsidRDefault="009E1451" w:rsidP="009E1451">
            <w:pPr>
              <w:pStyle w:val="Text1"/>
              <w:spacing w:before="60" w:after="60"/>
              <w:ind w:left="0"/>
              <w:rPr>
                <w:b/>
                <w:sz w:val="20"/>
                <w:lang w:val="bg-BG"/>
              </w:rPr>
            </w:pPr>
          </w:p>
        </w:tc>
        <w:tc>
          <w:tcPr>
            <w:tcW w:w="615" w:type="pct"/>
            <w:shd w:val="clear" w:color="auto" w:fill="auto"/>
          </w:tcPr>
          <w:p w:rsidR="00242C86" w:rsidRPr="00B92CBF" w:rsidRDefault="00242C86" w:rsidP="00242C86">
            <w:pPr>
              <w:pStyle w:val="Text1"/>
              <w:spacing w:before="60" w:after="60"/>
              <w:ind w:left="0"/>
              <w:rPr>
                <w:b/>
                <w:bCs/>
                <w:sz w:val="20"/>
              </w:rPr>
            </w:pPr>
            <w:r w:rsidRPr="00B92CBF">
              <w:rPr>
                <w:b/>
                <w:bCs/>
                <w:sz w:val="20"/>
              </w:rPr>
              <w:t>140 500 000,00</w:t>
            </w:r>
          </w:p>
          <w:p w:rsidR="00242C86" w:rsidRPr="00B92CBF" w:rsidRDefault="00242C86" w:rsidP="00242C86">
            <w:pPr>
              <w:pStyle w:val="Text1"/>
              <w:spacing w:before="60" w:after="60"/>
              <w:ind w:left="0"/>
              <w:rPr>
                <w:b/>
                <w:bCs/>
                <w:sz w:val="20"/>
              </w:rPr>
            </w:pPr>
          </w:p>
          <w:p w:rsidR="006D7614" w:rsidRPr="00B92CBF" w:rsidRDefault="006D7614" w:rsidP="006D7614">
            <w:pPr>
              <w:pStyle w:val="Text1"/>
              <w:spacing w:before="60" w:after="60"/>
              <w:ind w:left="0"/>
              <w:rPr>
                <w:b/>
                <w:sz w:val="20"/>
                <w:lang w:val="bg-BG"/>
              </w:rPr>
            </w:pPr>
          </w:p>
          <w:p w:rsidR="00FC3111" w:rsidRPr="00B92CBF" w:rsidRDefault="00FC3111" w:rsidP="00FC3111">
            <w:pPr>
              <w:pStyle w:val="Text1"/>
              <w:spacing w:before="60" w:after="60"/>
              <w:ind w:left="0"/>
              <w:rPr>
                <w:b/>
                <w:sz w:val="20"/>
              </w:rPr>
            </w:pPr>
          </w:p>
          <w:p w:rsidR="009E1451" w:rsidRPr="00B92CBF" w:rsidRDefault="009E1451" w:rsidP="009E1451">
            <w:pPr>
              <w:pStyle w:val="Text1"/>
              <w:spacing w:before="60" w:after="60"/>
              <w:ind w:left="0"/>
              <w:rPr>
                <w:b/>
                <w:sz w:val="20"/>
                <w:lang w:val="bg-BG"/>
              </w:rPr>
            </w:pPr>
          </w:p>
        </w:tc>
      </w:tr>
      <w:tr w:rsidR="009E1451" w:rsidRPr="00F20D1F" w:rsidTr="009E1451">
        <w:trPr>
          <w:trHeight w:val="70"/>
        </w:trPr>
        <w:tc>
          <w:tcPr>
            <w:tcW w:w="641" w:type="pct"/>
            <w:tcBorders>
              <w:top w:val="single" w:sz="4" w:space="0" w:color="auto"/>
              <w:left w:val="single" w:sz="4" w:space="0" w:color="auto"/>
              <w:bottom w:val="single" w:sz="4" w:space="0" w:color="auto"/>
              <w:right w:val="single" w:sz="4" w:space="0" w:color="auto"/>
            </w:tcBorders>
            <w:vAlign w:val="center"/>
          </w:tcPr>
          <w:p w:rsidR="009E1451" w:rsidRPr="00B92CBF" w:rsidRDefault="009E1451" w:rsidP="009E1451">
            <w:pPr>
              <w:pStyle w:val="Text1"/>
              <w:spacing w:before="60" w:after="60"/>
              <w:ind w:left="0"/>
              <w:rPr>
                <w:b/>
                <w:bCs/>
                <w:sz w:val="20"/>
                <w:szCs w:val="20"/>
                <w:lang w:val="bg-BG"/>
              </w:rPr>
            </w:pPr>
            <w:r w:rsidRPr="00B92CBF">
              <w:rPr>
                <w:b/>
                <w:bCs/>
                <w:sz w:val="18"/>
                <w:lang w:val="bg-BG"/>
              </w:rPr>
              <w:t>Приоритетна ос 6</w:t>
            </w:r>
            <w:r w:rsidRPr="00B92CBF">
              <w:rPr>
                <w:sz w:val="18"/>
                <w:lang w:val="bg-BG"/>
              </w:rPr>
              <w:t xml:space="preserve"> </w:t>
            </w:r>
            <w:r w:rsidRPr="00B92CBF">
              <w:rPr>
                <w:b/>
                <w:sz w:val="18"/>
              </w:rPr>
              <w:t xml:space="preserve">Подкрепа за МСП чрез инструмента </w:t>
            </w:r>
            <w:r w:rsidRPr="00B92CBF">
              <w:rPr>
                <w:b/>
                <w:sz w:val="18"/>
                <w:lang w:val="en-US"/>
              </w:rPr>
              <w:t>SAFE</w:t>
            </w:r>
          </w:p>
        </w:tc>
        <w:tc>
          <w:tcPr>
            <w:tcW w:w="604" w:type="pct"/>
            <w:tcBorders>
              <w:top w:val="single" w:sz="4" w:space="0" w:color="auto"/>
              <w:left w:val="single" w:sz="4" w:space="0" w:color="auto"/>
              <w:bottom w:val="single" w:sz="4" w:space="0" w:color="auto"/>
              <w:right w:val="single" w:sz="4" w:space="0" w:color="auto"/>
            </w:tcBorders>
            <w:vAlign w:val="center"/>
          </w:tcPr>
          <w:p w:rsidR="009E1451" w:rsidRPr="00B92CBF" w:rsidRDefault="009E1451" w:rsidP="009E1451">
            <w:pPr>
              <w:pStyle w:val="Text1"/>
              <w:spacing w:before="60" w:after="60"/>
              <w:ind w:left="0"/>
              <w:rPr>
                <w:sz w:val="20"/>
                <w:szCs w:val="20"/>
                <w:lang w:val="bg-BG" w:eastAsia="en-GB"/>
              </w:rPr>
            </w:pPr>
            <w:r w:rsidRPr="00B92CBF">
              <w:rPr>
                <w:sz w:val="18"/>
              </w:rPr>
              <w:t>ЕФРР</w:t>
            </w:r>
          </w:p>
        </w:tc>
        <w:tc>
          <w:tcPr>
            <w:tcW w:w="888" w:type="pct"/>
            <w:tcBorders>
              <w:top w:val="single" w:sz="4" w:space="0" w:color="auto"/>
              <w:left w:val="single" w:sz="4" w:space="0" w:color="auto"/>
              <w:bottom w:val="single" w:sz="4" w:space="0" w:color="auto"/>
              <w:right w:val="single" w:sz="4" w:space="0" w:color="auto"/>
            </w:tcBorders>
            <w:vAlign w:val="center"/>
          </w:tcPr>
          <w:p w:rsidR="009E1451" w:rsidRPr="00B92CBF" w:rsidRDefault="009E1451" w:rsidP="009E1451">
            <w:pPr>
              <w:pStyle w:val="Text1"/>
              <w:spacing w:before="60" w:after="60"/>
              <w:ind w:left="0"/>
              <w:rPr>
                <w:sz w:val="20"/>
                <w:szCs w:val="20"/>
                <w:lang w:val="bg-BG" w:eastAsia="en-GB"/>
              </w:rPr>
            </w:pPr>
            <w:r w:rsidRPr="00B92CBF">
              <w:rPr>
                <w:sz w:val="18"/>
              </w:rPr>
              <w:t>Слабо развити</w:t>
            </w:r>
          </w:p>
        </w:tc>
        <w:tc>
          <w:tcPr>
            <w:tcW w:w="842" w:type="pct"/>
            <w:tcBorders>
              <w:top w:val="single" w:sz="4" w:space="0" w:color="auto"/>
              <w:left w:val="single" w:sz="4" w:space="0" w:color="auto"/>
              <w:bottom w:val="single" w:sz="4" w:space="0" w:color="auto"/>
              <w:right w:val="single" w:sz="4" w:space="0" w:color="auto"/>
            </w:tcBorders>
            <w:vAlign w:val="center"/>
          </w:tcPr>
          <w:p w:rsidR="009E1451" w:rsidRPr="00B92CBF" w:rsidRDefault="009E1451" w:rsidP="009E1451">
            <w:pPr>
              <w:pStyle w:val="Text1"/>
              <w:spacing w:before="60" w:after="60"/>
              <w:ind w:left="0"/>
              <w:rPr>
                <w:sz w:val="20"/>
                <w:szCs w:val="20"/>
                <w:lang w:val="bg-BG" w:eastAsia="en-GB"/>
              </w:rPr>
            </w:pPr>
            <w:r w:rsidRPr="00B92CBF">
              <w:rPr>
                <w:sz w:val="18"/>
                <w:szCs w:val="18"/>
              </w:rPr>
              <w:t xml:space="preserve">Подобряване на конкурентоспособността на МСП и на селскостопанския сектор (за ЕЗФРСР), и на </w:t>
            </w:r>
            <w:r w:rsidRPr="00B92CBF">
              <w:rPr>
                <w:sz w:val="18"/>
                <w:szCs w:val="18"/>
              </w:rPr>
              <w:lastRenderedPageBreak/>
              <w:t>сектора на рибарството и аквакултурите (за ЕФМДР)</w:t>
            </w:r>
          </w:p>
        </w:tc>
        <w:tc>
          <w:tcPr>
            <w:tcW w:w="563" w:type="pct"/>
            <w:shd w:val="clear" w:color="auto" w:fill="auto"/>
          </w:tcPr>
          <w:p w:rsidR="005E244E" w:rsidRPr="00B92CBF" w:rsidRDefault="005E244E" w:rsidP="005E244E">
            <w:pPr>
              <w:pStyle w:val="Text1"/>
              <w:ind w:left="127" w:hanging="142"/>
              <w:rPr>
                <w:b/>
                <w:bCs/>
                <w:sz w:val="20"/>
                <w:lang w:val="bg-BG"/>
              </w:rPr>
            </w:pPr>
            <w:r w:rsidRPr="00B92CBF">
              <w:rPr>
                <w:b/>
                <w:bCs/>
                <w:sz w:val="20"/>
                <w:lang w:val="bg-BG"/>
              </w:rPr>
              <w:lastRenderedPageBreak/>
              <w:t>4 500 000,00</w:t>
            </w:r>
          </w:p>
          <w:p w:rsidR="000A648B" w:rsidRPr="00B92CBF" w:rsidRDefault="000A648B" w:rsidP="005E244E">
            <w:pPr>
              <w:pStyle w:val="Text1"/>
              <w:ind w:left="127" w:hanging="142"/>
              <w:rPr>
                <w:b/>
                <w:bCs/>
                <w:sz w:val="20"/>
                <w:lang w:val="bg-BG"/>
              </w:rPr>
            </w:pPr>
          </w:p>
          <w:p w:rsidR="00040EC8" w:rsidRPr="00B92CBF" w:rsidRDefault="00040EC8" w:rsidP="00040EC8">
            <w:pPr>
              <w:pStyle w:val="Text1"/>
              <w:ind w:left="127" w:hanging="142"/>
              <w:rPr>
                <w:b/>
                <w:sz w:val="20"/>
              </w:rPr>
            </w:pPr>
          </w:p>
          <w:p w:rsidR="00916448" w:rsidRPr="00B92CBF" w:rsidRDefault="00916448" w:rsidP="00916448">
            <w:pPr>
              <w:pStyle w:val="Text1"/>
              <w:ind w:left="0"/>
              <w:rPr>
                <w:b/>
                <w:sz w:val="20"/>
                <w:lang w:val="bg-BG"/>
              </w:rPr>
            </w:pPr>
          </w:p>
          <w:p w:rsidR="009E1451" w:rsidRPr="00B92CBF" w:rsidRDefault="009E1451" w:rsidP="009E1451">
            <w:pPr>
              <w:pStyle w:val="Text1"/>
              <w:ind w:left="0"/>
              <w:rPr>
                <w:b/>
                <w:sz w:val="20"/>
              </w:rPr>
            </w:pPr>
          </w:p>
        </w:tc>
        <w:tc>
          <w:tcPr>
            <w:tcW w:w="846" w:type="pct"/>
            <w:shd w:val="clear" w:color="auto" w:fill="auto"/>
          </w:tcPr>
          <w:p w:rsidR="008C1128" w:rsidRPr="00B92CBF" w:rsidRDefault="008C1128" w:rsidP="008C1128">
            <w:pPr>
              <w:pStyle w:val="Text1"/>
              <w:spacing w:before="60" w:after="60"/>
              <w:ind w:left="0"/>
              <w:rPr>
                <w:b/>
                <w:sz w:val="20"/>
              </w:rPr>
            </w:pPr>
            <w:r w:rsidRPr="00B92CBF">
              <w:rPr>
                <w:b/>
                <w:sz w:val="20"/>
              </w:rPr>
              <w:lastRenderedPageBreak/>
              <w:t>0,00</w:t>
            </w:r>
          </w:p>
          <w:p w:rsidR="009E1451" w:rsidRPr="00B92CBF" w:rsidRDefault="009E1451" w:rsidP="009E1451">
            <w:pPr>
              <w:pStyle w:val="Text1"/>
              <w:spacing w:before="60" w:after="60"/>
              <w:ind w:left="0"/>
              <w:rPr>
                <w:b/>
                <w:sz w:val="20"/>
                <w:lang w:val="bg-BG"/>
              </w:rPr>
            </w:pPr>
          </w:p>
        </w:tc>
        <w:tc>
          <w:tcPr>
            <w:tcW w:w="615" w:type="pct"/>
            <w:shd w:val="clear" w:color="auto" w:fill="auto"/>
          </w:tcPr>
          <w:p w:rsidR="005E244E" w:rsidRPr="00B92CBF" w:rsidRDefault="005E244E" w:rsidP="005E244E">
            <w:pPr>
              <w:pStyle w:val="Text1"/>
              <w:spacing w:before="60" w:after="60"/>
              <w:ind w:left="0"/>
              <w:rPr>
                <w:b/>
                <w:bCs/>
                <w:sz w:val="20"/>
              </w:rPr>
            </w:pPr>
            <w:r w:rsidRPr="00B92CBF">
              <w:rPr>
                <w:b/>
                <w:bCs/>
                <w:sz w:val="20"/>
              </w:rPr>
              <w:t>4 500 000,00</w:t>
            </w:r>
          </w:p>
          <w:p w:rsidR="005E244E" w:rsidRPr="00B92CBF" w:rsidRDefault="005E244E" w:rsidP="005E244E">
            <w:pPr>
              <w:pStyle w:val="Text1"/>
              <w:spacing w:before="60" w:after="60"/>
              <w:ind w:left="0"/>
              <w:rPr>
                <w:b/>
                <w:bCs/>
                <w:sz w:val="20"/>
              </w:rPr>
            </w:pPr>
          </w:p>
          <w:p w:rsidR="00040EC8" w:rsidRPr="00B92CBF" w:rsidRDefault="00040EC8" w:rsidP="00040EC8">
            <w:pPr>
              <w:pStyle w:val="Text1"/>
              <w:spacing w:before="60" w:after="60"/>
              <w:ind w:left="0"/>
              <w:rPr>
                <w:b/>
                <w:sz w:val="20"/>
                <w:lang w:val="bg-BG"/>
              </w:rPr>
            </w:pPr>
          </w:p>
          <w:p w:rsidR="00FC3111" w:rsidRPr="00B92CBF" w:rsidRDefault="00FC3111" w:rsidP="00FC3111">
            <w:pPr>
              <w:pStyle w:val="Text1"/>
              <w:spacing w:before="60" w:after="60"/>
              <w:ind w:left="0"/>
              <w:rPr>
                <w:b/>
                <w:sz w:val="20"/>
              </w:rPr>
            </w:pPr>
          </w:p>
          <w:p w:rsidR="009E1451" w:rsidRPr="00B92CBF" w:rsidRDefault="009E1451" w:rsidP="009E1451">
            <w:pPr>
              <w:pStyle w:val="Text1"/>
              <w:spacing w:before="60" w:after="60"/>
              <w:ind w:left="0"/>
              <w:rPr>
                <w:b/>
                <w:sz w:val="20"/>
                <w:lang w:val="bg-BG"/>
              </w:rPr>
            </w:pPr>
          </w:p>
        </w:tc>
      </w:tr>
      <w:tr w:rsidR="004D665B" w:rsidRPr="00F20D1F" w:rsidTr="00F23B50">
        <w:trPr>
          <w:trHeight w:val="70"/>
        </w:trPr>
        <w:tc>
          <w:tcPr>
            <w:tcW w:w="641" w:type="pct"/>
            <w:shd w:val="clear" w:color="auto" w:fill="auto"/>
          </w:tcPr>
          <w:p w:rsidR="004D665B" w:rsidRPr="00D50D41" w:rsidRDefault="004D665B" w:rsidP="004D665B">
            <w:pPr>
              <w:pStyle w:val="Text1"/>
              <w:spacing w:before="60" w:after="60"/>
              <w:ind w:left="0"/>
              <w:rPr>
                <w:b/>
                <w:sz w:val="20"/>
                <w:szCs w:val="20"/>
                <w:lang w:val="bg-BG" w:eastAsia="en-GB"/>
              </w:rPr>
            </w:pPr>
            <w:r w:rsidRPr="00D50D41">
              <w:rPr>
                <w:b/>
                <w:sz w:val="20"/>
                <w:szCs w:val="20"/>
                <w:lang w:val="bg-BG" w:eastAsia="en-GB"/>
              </w:rPr>
              <w:lastRenderedPageBreak/>
              <w:t>Общо</w:t>
            </w:r>
          </w:p>
        </w:tc>
        <w:tc>
          <w:tcPr>
            <w:tcW w:w="604" w:type="pct"/>
            <w:shd w:val="clear" w:color="auto" w:fill="auto"/>
          </w:tcPr>
          <w:p w:rsidR="004D665B" w:rsidRPr="00D50D41" w:rsidRDefault="004D665B" w:rsidP="004D665B">
            <w:pPr>
              <w:pStyle w:val="Text1"/>
              <w:spacing w:before="60" w:after="60"/>
              <w:ind w:left="0"/>
              <w:rPr>
                <w:rFonts w:ascii="Times New Roman Bold" w:hAnsi="Times New Roman Bold"/>
                <w:b/>
                <w:sz w:val="20"/>
                <w:szCs w:val="20"/>
                <w:lang w:val="bg-BG" w:eastAsia="en-GB"/>
              </w:rPr>
            </w:pPr>
            <w:r w:rsidRPr="00D50D41">
              <w:rPr>
                <w:rFonts w:ascii="Times New Roman Bold" w:hAnsi="Times New Roman Bold"/>
                <w:b/>
                <w:sz w:val="20"/>
                <w:szCs w:val="20"/>
                <w:lang w:val="bg-BG" w:eastAsia="en-GB"/>
              </w:rPr>
              <w:t>-</w:t>
            </w:r>
          </w:p>
        </w:tc>
        <w:tc>
          <w:tcPr>
            <w:tcW w:w="888" w:type="pct"/>
          </w:tcPr>
          <w:p w:rsidR="004D665B" w:rsidRPr="00D50D41" w:rsidRDefault="004D665B" w:rsidP="004D665B">
            <w:pPr>
              <w:pStyle w:val="Text1"/>
              <w:spacing w:before="60" w:after="60"/>
              <w:ind w:left="0"/>
              <w:rPr>
                <w:rFonts w:ascii="Times New Roman Bold" w:hAnsi="Times New Roman Bold"/>
                <w:b/>
                <w:sz w:val="20"/>
                <w:szCs w:val="20"/>
                <w:lang w:val="bg-BG" w:eastAsia="en-GB"/>
              </w:rPr>
            </w:pPr>
            <w:r w:rsidRPr="00D50D41">
              <w:rPr>
                <w:sz w:val="20"/>
                <w:szCs w:val="20"/>
                <w:lang w:val="bg-BG" w:eastAsia="en-GB"/>
              </w:rPr>
              <w:t>Слабо развити</w:t>
            </w:r>
          </w:p>
        </w:tc>
        <w:tc>
          <w:tcPr>
            <w:tcW w:w="842" w:type="pct"/>
            <w:shd w:val="clear" w:color="auto" w:fill="auto"/>
          </w:tcPr>
          <w:p w:rsidR="004D665B" w:rsidRPr="00D50D41" w:rsidRDefault="004D665B" w:rsidP="004D665B">
            <w:pPr>
              <w:pStyle w:val="Text1"/>
              <w:spacing w:before="60" w:after="60"/>
              <w:ind w:left="0"/>
              <w:rPr>
                <w:rFonts w:ascii="Times New Roman Bold" w:hAnsi="Times New Roman Bold"/>
                <w:b/>
                <w:sz w:val="20"/>
                <w:szCs w:val="20"/>
                <w:lang w:val="bg-BG" w:eastAsia="en-GB"/>
              </w:rPr>
            </w:pPr>
            <w:r w:rsidRPr="00D50D41">
              <w:rPr>
                <w:rFonts w:ascii="Times New Roman Bold" w:hAnsi="Times New Roman Bold"/>
                <w:b/>
                <w:sz w:val="20"/>
                <w:szCs w:val="20"/>
                <w:lang w:val="bg-BG" w:eastAsia="en-GB"/>
              </w:rPr>
              <w:t>-</w:t>
            </w:r>
          </w:p>
        </w:tc>
        <w:tc>
          <w:tcPr>
            <w:tcW w:w="563" w:type="pct"/>
            <w:shd w:val="clear" w:color="auto" w:fill="auto"/>
          </w:tcPr>
          <w:p w:rsidR="000C62F2" w:rsidRPr="00B92CBF" w:rsidRDefault="000C62F2" w:rsidP="000C62F2">
            <w:pPr>
              <w:pStyle w:val="Text1"/>
              <w:spacing w:before="60" w:after="60"/>
              <w:ind w:left="-18"/>
              <w:rPr>
                <w:b/>
                <w:bCs/>
                <w:sz w:val="20"/>
                <w:lang w:val="bg-BG"/>
              </w:rPr>
            </w:pPr>
          </w:p>
          <w:p w:rsidR="008C7DD1" w:rsidRPr="00B92CBF" w:rsidRDefault="008C7DD1" w:rsidP="004D665B">
            <w:pPr>
              <w:pStyle w:val="Text1"/>
              <w:spacing w:before="60" w:after="60"/>
              <w:ind w:left="-18"/>
              <w:rPr>
                <w:b/>
                <w:sz w:val="20"/>
                <w:lang w:val="bg-BG"/>
              </w:rPr>
            </w:pPr>
          </w:p>
          <w:p w:rsidR="002A42B4" w:rsidRPr="00B92CBF" w:rsidRDefault="002A42B4" w:rsidP="008C7DD1">
            <w:pPr>
              <w:pStyle w:val="Text1"/>
              <w:spacing w:before="60" w:after="60"/>
              <w:ind w:left="-18"/>
              <w:rPr>
                <w:b/>
                <w:sz w:val="20"/>
              </w:rPr>
            </w:pPr>
          </w:p>
          <w:p w:rsidR="00AF6C43" w:rsidRPr="00B92CBF" w:rsidRDefault="00AF6C43" w:rsidP="00AF6C43">
            <w:pPr>
              <w:pStyle w:val="Text1"/>
              <w:spacing w:before="60" w:after="60"/>
              <w:ind w:left="-18"/>
              <w:rPr>
                <w:b/>
                <w:sz w:val="20"/>
              </w:rPr>
            </w:pPr>
          </w:p>
          <w:p w:rsidR="004B5EBB" w:rsidRPr="00B92CBF" w:rsidRDefault="004B5EBB" w:rsidP="004B5EBB">
            <w:pPr>
              <w:pStyle w:val="Text1"/>
              <w:spacing w:before="60" w:after="60"/>
              <w:ind w:left="0"/>
              <w:rPr>
                <w:rFonts w:ascii="Times New Roman Bold" w:hAnsi="Times New Roman Bold"/>
                <w:b/>
                <w:sz w:val="20"/>
              </w:rPr>
            </w:pPr>
            <w:r w:rsidRPr="00B92CBF">
              <w:rPr>
                <w:rFonts w:ascii="Times New Roman Bold" w:hAnsi="Times New Roman Bold"/>
                <w:b/>
                <w:sz w:val="20"/>
              </w:rPr>
              <w:t>1 490 537 774,00</w:t>
            </w:r>
          </w:p>
          <w:p w:rsidR="004D665B" w:rsidRPr="00B92CBF" w:rsidRDefault="004D665B" w:rsidP="004D665B">
            <w:pPr>
              <w:pStyle w:val="Text1"/>
              <w:spacing w:before="60" w:after="60"/>
              <w:ind w:left="0"/>
              <w:rPr>
                <w:rFonts w:ascii="Times New Roman Bold" w:hAnsi="Times New Roman Bold"/>
                <w:b/>
                <w:sz w:val="20"/>
                <w:szCs w:val="20"/>
                <w:lang w:val="bg-BG" w:eastAsia="en-GB"/>
              </w:rPr>
            </w:pPr>
          </w:p>
        </w:tc>
        <w:tc>
          <w:tcPr>
            <w:tcW w:w="846" w:type="pct"/>
            <w:shd w:val="clear" w:color="auto" w:fill="auto"/>
          </w:tcPr>
          <w:p w:rsidR="0054003A" w:rsidRPr="00B92CBF" w:rsidRDefault="0054003A" w:rsidP="0054003A">
            <w:pPr>
              <w:pStyle w:val="Text1"/>
              <w:spacing w:before="60" w:after="60"/>
              <w:ind w:left="22"/>
              <w:rPr>
                <w:b/>
                <w:sz w:val="20"/>
              </w:rPr>
            </w:pPr>
          </w:p>
          <w:p w:rsidR="004D665B" w:rsidRPr="00B92CBF" w:rsidRDefault="004D665B" w:rsidP="00EA4348">
            <w:pPr>
              <w:spacing w:before="0" w:after="0"/>
              <w:rPr>
                <w:rFonts w:ascii="Calibri" w:hAnsi="Calibri"/>
                <w:b/>
                <w:sz w:val="20"/>
              </w:rPr>
            </w:pPr>
          </w:p>
          <w:p w:rsidR="008E2461" w:rsidRPr="00B92CBF" w:rsidRDefault="008E2461" w:rsidP="008E2461">
            <w:pPr>
              <w:spacing w:before="0" w:after="0"/>
              <w:rPr>
                <w:b/>
                <w:sz w:val="20"/>
              </w:rPr>
            </w:pPr>
          </w:p>
          <w:p w:rsidR="00D7778B" w:rsidRPr="00B92CBF" w:rsidRDefault="00D7778B" w:rsidP="008E2461">
            <w:pPr>
              <w:spacing w:before="0" w:after="0"/>
              <w:rPr>
                <w:b/>
                <w:sz w:val="20"/>
              </w:rPr>
            </w:pPr>
          </w:p>
          <w:p w:rsidR="00D7778B" w:rsidRPr="00B92CBF" w:rsidRDefault="00D7778B" w:rsidP="008E2461">
            <w:pPr>
              <w:spacing w:before="0" w:after="0"/>
              <w:rPr>
                <w:b/>
                <w:sz w:val="20"/>
              </w:rPr>
            </w:pPr>
          </w:p>
          <w:p w:rsidR="00D7778B" w:rsidRPr="00B92CBF" w:rsidRDefault="00D7778B" w:rsidP="00D7778B">
            <w:pPr>
              <w:spacing w:before="0" w:after="0"/>
              <w:rPr>
                <w:b/>
                <w:sz w:val="20"/>
              </w:rPr>
            </w:pPr>
            <w:r w:rsidRPr="00B92CBF">
              <w:rPr>
                <w:b/>
                <w:sz w:val="20"/>
              </w:rPr>
              <w:t>237 447 845,00</w:t>
            </w:r>
          </w:p>
          <w:p w:rsidR="008E2461" w:rsidRPr="00B92CBF" w:rsidRDefault="008E2461" w:rsidP="00EA4348">
            <w:pPr>
              <w:spacing w:before="0" w:after="0"/>
              <w:rPr>
                <w:rFonts w:ascii="Calibri" w:hAnsi="Calibri"/>
                <w:b/>
                <w:sz w:val="20"/>
              </w:rPr>
            </w:pPr>
          </w:p>
        </w:tc>
        <w:tc>
          <w:tcPr>
            <w:tcW w:w="615" w:type="pct"/>
            <w:shd w:val="clear" w:color="auto" w:fill="auto"/>
          </w:tcPr>
          <w:p w:rsidR="0065075C" w:rsidRPr="00B92CBF" w:rsidRDefault="0065075C" w:rsidP="0065075C">
            <w:pPr>
              <w:pStyle w:val="Text1"/>
              <w:spacing w:before="60" w:after="60"/>
              <w:ind w:left="67"/>
              <w:rPr>
                <w:rFonts w:ascii="Times New Roman Bold" w:hAnsi="Times New Roman Bold"/>
                <w:b/>
                <w:bCs/>
                <w:sz w:val="20"/>
              </w:rPr>
            </w:pPr>
          </w:p>
          <w:p w:rsidR="001C6FD0" w:rsidRPr="00B92CBF" w:rsidRDefault="001C6FD0" w:rsidP="00AA6637">
            <w:pPr>
              <w:pStyle w:val="Text1"/>
              <w:spacing w:before="60" w:after="60"/>
              <w:ind w:left="67"/>
              <w:rPr>
                <w:rFonts w:ascii="Times New Roman Bold" w:hAnsi="Times New Roman Bold"/>
                <w:b/>
                <w:bCs/>
                <w:sz w:val="20"/>
                <w:lang w:val="bg-BG"/>
              </w:rPr>
            </w:pPr>
          </w:p>
          <w:p w:rsidR="002D2CF7" w:rsidRPr="00B92CBF" w:rsidRDefault="002D2CF7" w:rsidP="00AA6637">
            <w:pPr>
              <w:pStyle w:val="Text1"/>
              <w:spacing w:before="60" w:after="60"/>
              <w:ind w:left="67"/>
              <w:rPr>
                <w:rFonts w:ascii="Times New Roman Bold" w:hAnsi="Times New Roman Bold"/>
                <w:b/>
                <w:bCs/>
                <w:sz w:val="20"/>
                <w:lang w:val="bg-BG"/>
              </w:rPr>
            </w:pPr>
          </w:p>
          <w:p w:rsidR="00D145D7" w:rsidRPr="00B92CBF" w:rsidRDefault="00D145D7" w:rsidP="00D145D7">
            <w:pPr>
              <w:pStyle w:val="Text1"/>
              <w:spacing w:before="60" w:after="60"/>
              <w:ind w:left="67"/>
              <w:rPr>
                <w:rFonts w:ascii="Times New Roman Bold" w:hAnsi="Times New Roman Bold"/>
                <w:b/>
                <w:sz w:val="20"/>
              </w:rPr>
            </w:pPr>
          </w:p>
          <w:p w:rsidR="00D145D7" w:rsidRPr="00B92CBF" w:rsidRDefault="00D145D7" w:rsidP="004D665B">
            <w:pPr>
              <w:pStyle w:val="Text1"/>
              <w:spacing w:before="60" w:after="60"/>
              <w:ind w:left="67"/>
              <w:rPr>
                <w:rFonts w:ascii="Times New Roman Bold" w:hAnsi="Times New Roman Bold"/>
                <w:b/>
                <w:sz w:val="20"/>
                <w:lang w:val="bg-BG"/>
              </w:rPr>
            </w:pPr>
          </w:p>
          <w:p w:rsidR="00D34DFE" w:rsidRPr="00B92CBF" w:rsidRDefault="00D34DFE" w:rsidP="00D34DFE">
            <w:pPr>
              <w:pStyle w:val="Text1"/>
              <w:spacing w:before="60" w:after="60"/>
              <w:ind w:left="0"/>
              <w:rPr>
                <w:b/>
                <w:sz w:val="20"/>
              </w:rPr>
            </w:pPr>
            <w:r w:rsidRPr="00B92CBF">
              <w:rPr>
                <w:b/>
                <w:sz w:val="20"/>
              </w:rPr>
              <w:t>1 727 985 619,00</w:t>
            </w:r>
          </w:p>
          <w:p w:rsidR="004D665B" w:rsidRPr="00B92CBF" w:rsidRDefault="004D665B" w:rsidP="004D665B">
            <w:pPr>
              <w:pStyle w:val="Text1"/>
              <w:spacing w:before="60" w:after="60"/>
              <w:ind w:left="0"/>
              <w:jc w:val="left"/>
              <w:rPr>
                <w:rFonts w:ascii="Calibri" w:hAnsi="Calibri"/>
                <w:b/>
                <w:sz w:val="20"/>
                <w:lang w:val="bg-BG" w:eastAsia="en-GB"/>
              </w:rPr>
            </w:pPr>
          </w:p>
        </w:tc>
      </w:tr>
    </w:tbl>
    <w:p w:rsidR="00A85B32" w:rsidRPr="00F20D1F" w:rsidRDefault="00F23B50" w:rsidP="00F23B50">
      <w:pPr>
        <w:jc w:val="left"/>
        <w:rPr>
          <w:b/>
        </w:rPr>
      </w:pPr>
      <w:r>
        <w:rPr>
          <w:b/>
        </w:rPr>
        <w:br w:type="page"/>
      </w:r>
      <w:r w:rsidR="00AD4AED" w:rsidRPr="005F723B">
        <w:rPr>
          <w:b/>
        </w:rPr>
        <w:lastRenderedPageBreak/>
        <w:t xml:space="preserve">Таблица 19: </w:t>
      </w:r>
      <w:r w:rsidR="00AD4AED" w:rsidRPr="005F723B">
        <w:tab/>
      </w:r>
      <w:r w:rsidR="00AD4AED" w:rsidRPr="005F723B">
        <w:rPr>
          <w:b/>
        </w:rPr>
        <w:t>Ориентировъчен размер на подкрепата, която ще бъде използвана за цели във връзка с изменението на климата</w:t>
      </w:r>
      <w:r w:rsidR="00AD4AED" w:rsidRPr="00F20D1F">
        <w:rPr>
          <w:b/>
        </w:rPr>
        <w:t xml:space="preserve"> </w:t>
      </w:r>
    </w:p>
    <w:p w:rsidR="00AD4AED" w:rsidRPr="00F20D1F" w:rsidRDefault="00AD4AED" w:rsidP="00B97B59">
      <w:r w:rsidRPr="00F20D1F">
        <w:t>(Позоваване: член 27, параграф 5 от Регламент (ЕС) № 1303/2013)</w:t>
      </w:r>
      <w:r w:rsidRPr="00F20D1F">
        <w:rPr>
          <w:rStyle w:val="FootnoteReference"/>
        </w:rPr>
        <w:footnoteReference w:id="8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1"/>
        <w:gridCol w:w="4857"/>
        <w:gridCol w:w="4843"/>
      </w:tblGrid>
      <w:tr w:rsidR="00282754" w:rsidRPr="00F20D1F" w:rsidTr="005C2643">
        <w:tc>
          <w:tcPr>
            <w:tcW w:w="4932" w:type="dxa"/>
            <w:shd w:val="clear" w:color="auto" w:fill="auto"/>
          </w:tcPr>
          <w:p w:rsidR="00AD4AED" w:rsidRPr="00F20D1F" w:rsidRDefault="00055AC8" w:rsidP="00BF3391">
            <w:pPr>
              <w:spacing w:before="60" w:after="60"/>
              <w:rPr>
                <w:b/>
                <w:sz w:val="20"/>
              </w:rPr>
            </w:pPr>
            <w:r w:rsidRPr="00F20D1F">
              <w:rPr>
                <w:b/>
                <w:sz w:val="20"/>
              </w:rPr>
              <w:t>Приоритетна ос</w:t>
            </w:r>
          </w:p>
        </w:tc>
        <w:tc>
          <w:tcPr>
            <w:tcW w:w="4931" w:type="dxa"/>
            <w:shd w:val="clear" w:color="auto" w:fill="auto"/>
          </w:tcPr>
          <w:p w:rsidR="00AD4AED" w:rsidRPr="00F20D1F" w:rsidRDefault="00DA5E8A" w:rsidP="00BF3391">
            <w:pPr>
              <w:spacing w:before="60" w:after="60"/>
              <w:rPr>
                <w:b/>
                <w:sz w:val="20"/>
              </w:rPr>
            </w:pPr>
            <w:r w:rsidRPr="00F20D1F">
              <w:rPr>
                <w:b/>
                <w:sz w:val="20"/>
              </w:rPr>
              <w:t>Ориентировъчен размер на подкрепата, която ще бъде използвана за цели във връзка с изменението на климата (в евро)</w:t>
            </w:r>
          </w:p>
        </w:tc>
        <w:tc>
          <w:tcPr>
            <w:tcW w:w="4924" w:type="dxa"/>
            <w:shd w:val="clear" w:color="auto" w:fill="auto"/>
          </w:tcPr>
          <w:p w:rsidR="00AD4AED" w:rsidRPr="00F20D1F" w:rsidRDefault="00DA5E8A" w:rsidP="00BF3391">
            <w:pPr>
              <w:spacing w:before="60" w:after="60"/>
              <w:rPr>
                <w:b/>
                <w:sz w:val="20"/>
              </w:rPr>
            </w:pPr>
            <w:r w:rsidRPr="0071473D">
              <w:rPr>
                <w:b/>
                <w:sz w:val="20"/>
              </w:rPr>
              <w:t>Дял от общия размер на средствата, разпределени за оперативната програма (%)</w:t>
            </w:r>
          </w:p>
        </w:tc>
      </w:tr>
      <w:tr w:rsidR="00282754" w:rsidRPr="00F20D1F" w:rsidTr="005C2643">
        <w:tc>
          <w:tcPr>
            <w:tcW w:w="4932" w:type="dxa"/>
            <w:shd w:val="clear" w:color="auto" w:fill="auto"/>
          </w:tcPr>
          <w:p w:rsidR="000354A2" w:rsidRPr="00F20D1F" w:rsidRDefault="00FB40D8" w:rsidP="00B11EB7">
            <w:pPr>
              <w:spacing w:before="60" w:after="60"/>
              <w:jc w:val="left"/>
              <w:rPr>
                <w:b/>
              </w:rPr>
            </w:pPr>
            <w:r w:rsidRPr="00F20D1F">
              <w:rPr>
                <w:b/>
                <w:bCs/>
                <w:sz w:val="20"/>
                <w:lang w:eastAsia="bg-BG"/>
              </w:rPr>
              <w:t xml:space="preserve">Приоритетна ос 1.  "Развитие на железопътната инфраструктура по „основната” </w:t>
            </w:r>
            <w:r w:rsidR="000D0201">
              <w:rPr>
                <w:b/>
                <w:bCs/>
                <w:sz w:val="20"/>
                <w:lang w:eastAsia="bg-BG"/>
              </w:rPr>
              <w:t xml:space="preserve">и „разширената“ </w:t>
            </w:r>
            <w:r w:rsidRPr="00F20D1F">
              <w:rPr>
                <w:b/>
                <w:bCs/>
                <w:sz w:val="20"/>
                <w:lang w:eastAsia="bg-BG"/>
              </w:rPr>
              <w:t>Трансевропейска транспортна мрежа"</w:t>
            </w:r>
          </w:p>
        </w:tc>
        <w:tc>
          <w:tcPr>
            <w:tcW w:w="4931" w:type="dxa"/>
            <w:shd w:val="clear" w:color="auto" w:fill="auto"/>
          </w:tcPr>
          <w:p w:rsidR="00321646" w:rsidRPr="00B92CBF" w:rsidRDefault="00321646" w:rsidP="00321646">
            <w:pPr>
              <w:spacing w:before="60" w:after="60"/>
              <w:jc w:val="left"/>
              <w:rPr>
                <w:b/>
              </w:rPr>
            </w:pPr>
            <w:r w:rsidRPr="00B92CBF">
              <w:rPr>
                <w:b/>
              </w:rPr>
              <w:t>192 141 609,20</w:t>
            </w:r>
          </w:p>
          <w:p w:rsidR="00A61AB4" w:rsidRPr="00B92CBF" w:rsidRDefault="00A61AB4" w:rsidP="00182EF8">
            <w:pPr>
              <w:spacing w:before="60" w:after="60"/>
              <w:jc w:val="left"/>
              <w:rPr>
                <w:b/>
              </w:rPr>
            </w:pPr>
          </w:p>
          <w:p w:rsidR="00182EF8" w:rsidRPr="00B92CBF" w:rsidRDefault="00182EF8" w:rsidP="00182EF8">
            <w:pPr>
              <w:spacing w:before="60" w:after="60"/>
              <w:jc w:val="left"/>
              <w:rPr>
                <w:b/>
              </w:rPr>
            </w:pPr>
          </w:p>
          <w:p w:rsidR="00E111FE" w:rsidRPr="00B92CBF" w:rsidRDefault="00E111FE" w:rsidP="00E111FE">
            <w:pPr>
              <w:spacing w:before="60" w:after="60"/>
              <w:jc w:val="left"/>
              <w:rPr>
                <w:b/>
              </w:rPr>
            </w:pPr>
          </w:p>
          <w:p w:rsidR="00030690" w:rsidRPr="00B92CBF" w:rsidRDefault="00030690" w:rsidP="00030690">
            <w:pPr>
              <w:spacing w:before="60" w:after="60"/>
              <w:jc w:val="left"/>
              <w:rPr>
                <w:b/>
              </w:rPr>
            </w:pPr>
          </w:p>
          <w:p w:rsidR="000354A2" w:rsidRPr="00B92CBF" w:rsidRDefault="000354A2" w:rsidP="00F03C1E">
            <w:pPr>
              <w:spacing w:before="60" w:after="60"/>
              <w:jc w:val="left"/>
              <w:rPr>
                <w:b/>
              </w:rPr>
            </w:pPr>
          </w:p>
        </w:tc>
        <w:tc>
          <w:tcPr>
            <w:tcW w:w="4924" w:type="dxa"/>
            <w:shd w:val="clear" w:color="auto" w:fill="auto"/>
          </w:tcPr>
          <w:p w:rsidR="00F717AA" w:rsidRPr="00B92CBF" w:rsidRDefault="00F717AA" w:rsidP="00F717AA">
            <w:pPr>
              <w:spacing w:before="60" w:after="60"/>
              <w:jc w:val="left"/>
              <w:rPr>
                <w:b/>
                <w:lang w:val="en-US"/>
              </w:rPr>
            </w:pPr>
            <w:r w:rsidRPr="00B92CBF">
              <w:rPr>
                <w:b/>
              </w:rPr>
              <w:t>12,63</w:t>
            </w:r>
            <w:r w:rsidRPr="00B92CBF">
              <w:rPr>
                <w:b/>
                <w:lang w:val="en-US"/>
              </w:rPr>
              <w:t xml:space="preserve"> %</w:t>
            </w:r>
          </w:p>
          <w:p w:rsidR="00A61AB4" w:rsidRPr="00B92CBF" w:rsidRDefault="00A61AB4" w:rsidP="005121D1">
            <w:pPr>
              <w:spacing w:before="60" w:after="60"/>
              <w:jc w:val="left"/>
              <w:rPr>
                <w:b/>
              </w:rPr>
            </w:pPr>
          </w:p>
          <w:p w:rsidR="005121D1" w:rsidRPr="00B92CBF" w:rsidRDefault="005121D1" w:rsidP="005121D1">
            <w:pPr>
              <w:spacing w:before="60" w:after="60"/>
              <w:jc w:val="left"/>
              <w:rPr>
                <w:b/>
                <w:lang w:val="en-US"/>
              </w:rPr>
            </w:pPr>
          </w:p>
          <w:p w:rsidR="007127F7" w:rsidRPr="00B92CBF" w:rsidRDefault="007127F7" w:rsidP="007127F7">
            <w:pPr>
              <w:spacing w:before="60" w:after="60"/>
              <w:jc w:val="left"/>
              <w:rPr>
                <w:b/>
                <w:lang w:val="en-US"/>
              </w:rPr>
            </w:pPr>
          </w:p>
          <w:p w:rsidR="004B3B54" w:rsidRPr="00B92CBF" w:rsidRDefault="004B3B54" w:rsidP="004B3B54">
            <w:pPr>
              <w:spacing w:before="60" w:after="60"/>
              <w:jc w:val="left"/>
              <w:rPr>
                <w:b/>
                <w:lang w:val="en-US"/>
              </w:rPr>
            </w:pPr>
          </w:p>
          <w:p w:rsidR="00A37AB6" w:rsidRPr="00B92CBF" w:rsidRDefault="00A37AB6" w:rsidP="00A37AB6">
            <w:pPr>
              <w:spacing w:before="60" w:after="60"/>
              <w:jc w:val="left"/>
              <w:rPr>
                <w:b/>
              </w:rPr>
            </w:pPr>
          </w:p>
          <w:p w:rsidR="000354A2" w:rsidRPr="00B92CBF" w:rsidRDefault="000354A2" w:rsidP="002A2890">
            <w:pPr>
              <w:spacing w:before="60" w:after="60"/>
              <w:jc w:val="left"/>
              <w:rPr>
                <w:b/>
              </w:rPr>
            </w:pPr>
          </w:p>
        </w:tc>
      </w:tr>
      <w:tr w:rsidR="00282754" w:rsidRPr="00F20D1F" w:rsidTr="005C2643">
        <w:tc>
          <w:tcPr>
            <w:tcW w:w="4932" w:type="dxa"/>
            <w:shd w:val="clear" w:color="auto" w:fill="auto"/>
          </w:tcPr>
          <w:p w:rsidR="00AD4AED" w:rsidRPr="00F20D1F" w:rsidRDefault="00FB40D8" w:rsidP="00F03C1E">
            <w:pPr>
              <w:spacing w:before="60" w:after="60"/>
              <w:jc w:val="left"/>
              <w:rPr>
                <w:b/>
              </w:rPr>
            </w:pPr>
            <w:r w:rsidRPr="00F20D1F">
              <w:rPr>
                <w:b/>
                <w:bCs/>
                <w:sz w:val="20"/>
                <w:lang w:eastAsia="bg-BG"/>
              </w:rPr>
              <w:t xml:space="preserve">Приоритетна ос 2 "Развитие на пътната инфраструктура по „основната” </w:t>
            </w:r>
            <w:r w:rsidR="00E1160D">
              <w:rPr>
                <w:b/>
                <w:bCs/>
                <w:sz w:val="20"/>
                <w:lang w:eastAsia="bg-BG"/>
              </w:rPr>
              <w:t xml:space="preserve">и „разширената” </w:t>
            </w:r>
            <w:r w:rsidRPr="00F20D1F">
              <w:rPr>
                <w:b/>
                <w:bCs/>
                <w:sz w:val="20"/>
                <w:lang w:eastAsia="bg-BG"/>
              </w:rPr>
              <w:t>Трансевропейска транспортна мрежа"</w:t>
            </w:r>
          </w:p>
        </w:tc>
        <w:tc>
          <w:tcPr>
            <w:tcW w:w="4931" w:type="dxa"/>
            <w:shd w:val="clear" w:color="auto" w:fill="auto"/>
          </w:tcPr>
          <w:p w:rsidR="00AD4AED" w:rsidRPr="00B92CBF" w:rsidRDefault="00914563" w:rsidP="00F03C1E">
            <w:pPr>
              <w:spacing w:before="60" w:after="60"/>
              <w:jc w:val="left"/>
              <w:rPr>
                <w:b/>
              </w:rPr>
            </w:pPr>
            <w:r w:rsidRPr="00B92CBF">
              <w:rPr>
                <w:b/>
              </w:rPr>
              <w:t>0</w:t>
            </w:r>
          </w:p>
        </w:tc>
        <w:tc>
          <w:tcPr>
            <w:tcW w:w="4924" w:type="dxa"/>
            <w:shd w:val="clear" w:color="auto" w:fill="auto"/>
          </w:tcPr>
          <w:p w:rsidR="00AD4AED" w:rsidRPr="00B92CBF" w:rsidRDefault="00914563" w:rsidP="00F03C1E">
            <w:pPr>
              <w:spacing w:before="60" w:after="60"/>
              <w:jc w:val="left"/>
              <w:rPr>
                <w:b/>
              </w:rPr>
            </w:pPr>
            <w:r w:rsidRPr="00B92CBF">
              <w:rPr>
                <w:b/>
              </w:rPr>
              <w:t>0</w:t>
            </w:r>
          </w:p>
        </w:tc>
      </w:tr>
      <w:tr w:rsidR="00282754" w:rsidRPr="00F20D1F" w:rsidTr="005C2643">
        <w:tc>
          <w:tcPr>
            <w:tcW w:w="4932" w:type="dxa"/>
            <w:shd w:val="clear" w:color="auto" w:fill="auto"/>
          </w:tcPr>
          <w:p w:rsidR="000354A2" w:rsidRPr="00F20D1F" w:rsidRDefault="00FB40D8" w:rsidP="00F03C1E">
            <w:pPr>
              <w:spacing w:before="60" w:after="60"/>
              <w:jc w:val="left"/>
              <w:rPr>
                <w:b/>
              </w:rPr>
            </w:pPr>
            <w:r w:rsidRPr="00F20D1F">
              <w:rPr>
                <w:b/>
                <w:bCs/>
                <w:sz w:val="20"/>
                <w:lang w:eastAsia="bg-BG"/>
              </w:rPr>
              <w:t>Приоритетна ос 3 "Подобряване на интермодалността при превоза на пътници и товари и развитие на устойчив градски транспорт"</w:t>
            </w:r>
          </w:p>
        </w:tc>
        <w:tc>
          <w:tcPr>
            <w:tcW w:w="4931" w:type="dxa"/>
            <w:shd w:val="clear" w:color="auto" w:fill="auto"/>
          </w:tcPr>
          <w:p w:rsidR="00D377B6" w:rsidRPr="00B92CBF" w:rsidRDefault="00D377B6" w:rsidP="00D377B6">
            <w:pPr>
              <w:spacing w:before="60" w:after="60"/>
              <w:jc w:val="left"/>
              <w:rPr>
                <w:b/>
              </w:rPr>
            </w:pPr>
            <w:r w:rsidRPr="00B92CBF">
              <w:rPr>
                <w:b/>
              </w:rPr>
              <w:t>142 559 438,80</w:t>
            </w:r>
          </w:p>
          <w:p w:rsidR="0032557E" w:rsidRPr="00B92CBF" w:rsidRDefault="0032557E" w:rsidP="0032557E">
            <w:pPr>
              <w:spacing w:before="60" w:after="60"/>
              <w:jc w:val="left"/>
              <w:rPr>
                <w:b/>
              </w:rPr>
            </w:pPr>
          </w:p>
          <w:p w:rsidR="008202B8" w:rsidRPr="00B92CBF" w:rsidRDefault="008202B8" w:rsidP="008202B8">
            <w:pPr>
              <w:spacing w:before="60" w:after="60"/>
              <w:jc w:val="left"/>
              <w:rPr>
                <w:b/>
              </w:rPr>
            </w:pPr>
          </w:p>
          <w:p w:rsidR="00FB0E8D" w:rsidRPr="00B92CBF" w:rsidRDefault="00FB0E8D" w:rsidP="00F03C1E">
            <w:pPr>
              <w:spacing w:before="60" w:after="60"/>
              <w:jc w:val="left"/>
              <w:rPr>
                <w:b/>
              </w:rPr>
            </w:pPr>
          </w:p>
          <w:p w:rsidR="000354A2" w:rsidRPr="00B92CBF" w:rsidRDefault="000354A2" w:rsidP="00F03C1E">
            <w:pPr>
              <w:spacing w:before="60" w:after="60"/>
              <w:jc w:val="left"/>
              <w:rPr>
                <w:b/>
              </w:rPr>
            </w:pPr>
          </w:p>
        </w:tc>
        <w:tc>
          <w:tcPr>
            <w:tcW w:w="4924" w:type="dxa"/>
            <w:shd w:val="clear" w:color="auto" w:fill="auto"/>
          </w:tcPr>
          <w:p w:rsidR="00D60891" w:rsidRPr="00B92CBF" w:rsidRDefault="00D60891" w:rsidP="00D60891">
            <w:pPr>
              <w:spacing w:before="60" w:after="60"/>
              <w:jc w:val="left"/>
              <w:rPr>
                <w:b/>
                <w:lang w:val="en-US"/>
              </w:rPr>
            </w:pPr>
            <w:r w:rsidRPr="00B92CBF">
              <w:rPr>
                <w:b/>
              </w:rPr>
              <w:t>9,37</w:t>
            </w:r>
            <w:r w:rsidRPr="00B92CBF">
              <w:rPr>
                <w:b/>
                <w:lang w:val="en-US"/>
              </w:rPr>
              <w:t xml:space="preserve"> %</w:t>
            </w:r>
          </w:p>
          <w:p w:rsidR="00E9268F" w:rsidRPr="00B92CBF" w:rsidRDefault="00E9268F" w:rsidP="00620E3C">
            <w:pPr>
              <w:spacing w:before="60" w:after="60"/>
              <w:jc w:val="left"/>
              <w:rPr>
                <w:b/>
                <w:lang w:val="en-US"/>
              </w:rPr>
            </w:pPr>
          </w:p>
          <w:p w:rsidR="00A1064D" w:rsidRPr="00B92CBF" w:rsidRDefault="00A1064D" w:rsidP="00A1064D">
            <w:pPr>
              <w:spacing w:before="60" w:after="60"/>
              <w:jc w:val="left"/>
              <w:rPr>
                <w:b/>
                <w:lang w:val="en-US"/>
              </w:rPr>
            </w:pPr>
          </w:p>
          <w:p w:rsidR="000354A2" w:rsidRPr="00B92CBF" w:rsidRDefault="000354A2" w:rsidP="00E3002D">
            <w:pPr>
              <w:spacing w:before="60" w:after="60"/>
              <w:jc w:val="left"/>
              <w:rPr>
                <w:b/>
              </w:rPr>
            </w:pPr>
          </w:p>
        </w:tc>
      </w:tr>
      <w:tr w:rsidR="00282754" w:rsidRPr="00F20D1F" w:rsidTr="005C2643">
        <w:tc>
          <w:tcPr>
            <w:tcW w:w="4932" w:type="dxa"/>
            <w:shd w:val="clear" w:color="auto" w:fill="auto"/>
          </w:tcPr>
          <w:p w:rsidR="000354A2" w:rsidRPr="00F20D1F" w:rsidRDefault="00FB40D8" w:rsidP="00F03C1E">
            <w:pPr>
              <w:spacing w:before="60" w:after="60"/>
              <w:jc w:val="left"/>
              <w:rPr>
                <w:b/>
              </w:rPr>
            </w:pPr>
            <w:r w:rsidRPr="00F20D1F">
              <w:rPr>
                <w:b/>
                <w:bCs/>
                <w:sz w:val="20"/>
                <w:lang w:eastAsia="bg-BG"/>
              </w:rPr>
              <w:t>Приоритетна ос 4 "Иновации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tc>
        <w:tc>
          <w:tcPr>
            <w:tcW w:w="4931" w:type="dxa"/>
            <w:shd w:val="clear" w:color="auto" w:fill="auto"/>
          </w:tcPr>
          <w:p w:rsidR="009B4A87" w:rsidRPr="00B92CBF" w:rsidRDefault="009B4A87" w:rsidP="009B4A87">
            <w:pPr>
              <w:spacing w:before="60" w:after="60"/>
              <w:jc w:val="left"/>
              <w:rPr>
                <w:b/>
              </w:rPr>
            </w:pPr>
          </w:p>
          <w:p w:rsidR="004E4500" w:rsidRPr="00B92CBF" w:rsidRDefault="004E4500" w:rsidP="004E4500">
            <w:pPr>
              <w:spacing w:before="60" w:after="60"/>
              <w:jc w:val="left"/>
              <w:rPr>
                <w:b/>
              </w:rPr>
            </w:pPr>
            <w:r w:rsidRPr="00B92CBF">
              <w:rPr>
                <w:b/>
              </w:rPr>
              <w:t>18 998 337,20</w:t>
            </w:r>
          </w:p>
          <w:p w:rsidR="000354A2" w:rsidRPr="00B92CBF" w:rsidRDefault="00F042B7" w:rsidP="00F03C1E">
            <w:pPr>
              <w:spacing w:before="60" w:after="60"/>
              <w:jc w:val="left"/>
              <w:rPr>
                <w:b/>
              </w:rPr>
            </w:pPr>
            <w:r w:rsidRPr="00B92CBF">
              <w:rPr>
                <w:b/>
              </w:rPr>
              <w:t xml:space="preserve"> </w:t>
            </w:r>
          </w:p>
        </w:tc>
        <w:tc>
          <w:tcPr>
            <w:tcW w:w="4924" w:type="dxa"/>
            <w:shd w:val="clear" w:color="auto" w:fill="auto"/>
          </w:tcPr>
          <w:p w:rsidR="00973709" w:rsidRPr="00B92CBF" w:rsidRDefault="00973709" w:rsidP="00973709">
            <w:pPr>
              <w:spacing w:before="60" w:after="60"/>
              <w:jc w:val="left"/>
              <w:rPr>
                <w:b/>
                <w:lang w:val="en-US"/>
              </w:rPr>
            </w:pPr>
          </w:p>
          <w:p w:rsidR="005D3875" w:rsidRPr="00B92CBF" w:rsidRDefault="005D3875" w:rsidP="005D3875">
            <w:pPr>
              <w:spacing w:before="60" w:after="60"/>
              <w:jc w:val="left"/>
              <w:rPr>
                <w:b/>
                <w:lang w:val="en-US"/>
              </w:rPr>
            </w:pPr>
            <w:r w:rsidRPr="00B92CBF">
              <w:rPr>
                <w:b/>
              </w:rPr>
              <w:t>1,25</w:t>
            </w:r>
            <w:r w:rsidRPr="00B92CBF">
              <w:rPr>
                <w:b/>
                <w:lang w:val="en-US"/>
              </w:rPr>
              <w:t xml:space="preserve"> %</w:t>
            </w:r>
          </w:p>
          <w:p w:rsidR="000354A2" w:rsidRPr="00B92CBF" w:rsidRDefault="000354A2" w:rsidP="005D3875">
            <w:pPr>
              <w:spacing w:before="60" w:after="60"/>
              <w:jc w:val="left"/>
              <w:rPr>
                <w:b/>
              </w:rPr>
            </w:pPr>
          </w:p>
        </w:tc>
      </w:tr>
      <w:tr w:rsidR="00282754" w:rsidRPr="00F20D1F" w:rsidTr="005C2643">
        <w:tc>
          <w:tcPr>
            <w:tcW w:w="4932" w:type="dxa"/>
            <w:shd w:val="clear" w:color="auto" w:fill="auto"/>
          </w:tcPr>
          <w:p w:rsidR="009B11E9" w:rsidRPr="00F20D1F" w:rsidRDefault="009B11E9" w:rsidP="00F03C1E">
            <w:pPr>
              <w:spacing w:before="60" w:after="60"/>
              <w:jc w:val="left"/>
              <w:rPr>
                <w:b/>
              </w:rPr>
            </w:pPr>
            <w:r w:rsidRPr="00F20D1F">
              <w:rPr>
                <w:b/>
                <w:bCs/>
                <w:sz w:val="20"/>
                <w:lang w:eastAsia="bg-BG"/>
              </w:rPr>
              <w:lastRenderedPageBreak/>
              <w:t>Приоритетна ос 5 „Техническа помощ”</w:t>
            </w:r>
          </w:p>
        </w:tc>
        <w:tc>
          <w:tcPr>
            <w:tcW w:w="4931" w:type="dxa"/>
            <w:shd w:val="clear" w:color="auto" w:fill="auto"/>
          </w:tcPr>
          <w:p w:rsidR="009B11E9" w:rsidRPr="00CF023C" w:rsidRDefault="009B11E9" w:rsidP="00124990">
            <w:pPr>
              <w:spacing w:before="60" w:after="60"/>
              <w:jc w:val="left"/>
              <w:rPr>
                <w:b/>
              </w:rPr>
            </w:pPr>
            <w:r w:rsidRPr="00F20D1F">
              <w:rPr>
                <w:b/>
              </w:rPr>
              <w:t>0</w:t>
            </w:r>
          </w:p>
        </w:tc>
        <w:tc>
          <w:tcPr>
            <w:tcW w:w="4924" w:type="dxa"/>
            <w:shd w:val="clear" w:color="auto" w:fill="auto"/>
          </w:tcPr>
          <w:p w:rsidR="009B11E9" w:rsidRPr="00F20D1F" w:rsidRDefault="009B11E9" w:rsidP="00124990">
            <w:pPr>
              <w:spacing w:before="60" w:after="60"/>
              <w:jc w:val="left"/>
              <w:rPr>
                <w:b/>
              </w:rPr>
            </w:pPr>
            <w:r w:rsidRPr="00F20D1F">
              <w:rPr>
                <w:b/>
              </w:rPr>
              <w:t>0</w:t>
            </w:r>
          </w:p>
        </w:tc>
      </w:tr>
      <w:tr w:rsidR="00315F38" w:rsidRPr="00F20D1F" w:rsidTr="00315F38">
        <w:tc>
          <w:tcPr>
            <w:tcW w:w="4932" w:type="dxa"/>
            <w:tcBorders>
              <w:top w:val="single" w:sz="4" w:space="0" w:color="auto"/>
              <w:left w:val="single" w:sz="4" w:space="0" w:color="auto"/>
              <w:bottom w:val="single" w:sz="4" w:space="0" w:color="auto"/>
              <w:right w:val="single" w:sz="4" w:space="0" w:color="auto"/>
            </w:tcBorders>
            <w:vAlign w:val="center"/>
          </w:tcPr>
          <w:p w:rsidR="00315F38" w:rsidRPr="00B92CBF" w:rsidRDefault="00315F38" w:rsidP="00315F38">
            <w:pPr>
              <w:spacing w:before="60" w:after="60"/>
              <w:jc w:val="left"/>
              <w:rPr>
                <w:b/>
                <w:bCs/>
                <w:sz w:val="20"/>
                <w:lang w:eastAsia="bg-BG"/>
              </w:rPr>
            </w:pPr>
            <w:r w:rsidRPr="00B92CBF">
              <w:rPr>
                <w:b/>
                <w:bCs/>
                <w:sz w:val="18"/>
              </w:rPr>
              <w:t>Приоритетна ос 6</w:t>
            </w:r>
            <w:r w:rsidRPr="00B92CBF">
              <w:rPr>
                <w:sz w:val="18"/>
              </w:rPr>
              <w:t xml:space="preserve"> </w:t>
            </w:r>
            <w:r w:rsidRPr="00B92CBF">
              <w:rPr>
                <w:b/>
                <w:sz w:val="18"/>
              </w:rPr>
              <w:t xml:space="preserve">Подкрепа за МСП чрез инструмента </w:t>
            </w:r>
            <w:r w:rsidRPr="00B92CBF">
              <w:rPr>
                <w:b/>
                <w:sz w:val="18"/>
                <w:lang w:val="en-US"/>
              </w:rPr>
              <w:t>SAFE</w:t>
            </w:r>
          </w:p>
        </w:tc>
        <w:tc>
          <w:tcPr>
            <w:tcW w:w="4931" w:type="dxa"/>
            <w:shd w:val="clear" w:color="auto" w:fill="auto"/>
          </w:tcPr>
          <w:p w:rsidR="00315F38" w:rsidRPr="00B92CBF" w:rsidRDefault="00315F38" w:rsidP="00315F38">
            <w:pPr>
              <w:spacing w:before="60" w:after="60"/>
              <w:jc w:val="left"/>
              <w:rPr>
                <w:b/>
              </w:rPr>
            </w:pPr>
            <w:r w:rsidRPr="00B92CBF">
              <w:rPr>
                <w:b/>
              </w:rPr>
              <w:t>0</w:t>
            </w:r>
          </w:p>
        </w:tc>
        <w:tc>
          <w:tcPr>
            <w:tcW w:w="4924" w:type="dxa"/>
            <w:shd w:val="clear" w:color="auto" w:fill="auto"/>
          </w:tcPr>
          <w:p w:rsidR="00315F38" w:rsidRPr="00B92CBF" w:rsidRDefault="00315F38" w:rsidP="00315F38">
            <w:pPr>
              <w:spacing w:before="60" w:after="60"/>
              <w:jc w:val="left"/>
              <w:rPr>
                <w:b/>
              </w:rPr>
            </w:pPr>
            <w:r w:rsidRPr="00B92CBF">
              <w:rPr>
                <w:b/>
              </w:rPr>
              <w:t>0</w:t>
            </w:r>
          </w:p>
        </w:tc>
      </w:tr>
      <w:tr w:rsidR="00315F38" w:rsidRPr="00F20D1F" w:rsidTr="00315F38">
        <w:tc>
          <w:tcPr>
            <w:tcW w:w="4932" w:type="dxa"/>
            <w:tcBorders>
              <w:top w:val="single" w:sz="4" w:space="0" w:color="auto"/>
              <w:left w:val="single" w:sz="4" w:space="0" w:color="auto"/>
              <w:bottom w:val="single" w:sz="4" w:space="0" w:color="auto"/>
              <w:right w:val="single" w:sz="4" w:space="0" w:color="auto"/>
            </w:tcBorders>
            <w:vAlign w:val="center"/>
          </w:tcPr>
          <w:p w:rsidR="00315F38" w:rsidRPr="00B92CBF" w:rsidRDefault="00315F38" w:rsidP="00315F38">
            <w:pPr>
              <w:spacing w:before="60" w:after="60"/>
              <w:jc w:val="left"/>
              <w:rPr>
                <w:b/>
                <w:bCs/>
                <w:sz w:val="20"/>
                <w:lang w:eastAsia="bg-BG"/>
              </w:rPr>
            </w:pPr>
            <w:r w:rsidRPr="00B92CBF">
              <w:rPr>
                <w:b/>
                <w:bCs/>
                <w:sz w:val="18"/>
              </w:rPr>
              <w:t>Приоритетна ос 6</w:t>
            </w:r>
            <w:r w:rsidRPr="00B92CBF">
              <w:rPr>
                <w:sz w:val="18"/>
              </w:rPr>
              <w:t xml:space="preserve"> </w:t>
            </w:r>
            <w:r w:rsidRPr="00B92CBF">
              <w:rPr>
                <w:b/>
                <w:sz w:val="18"/>
              </w:rPr>
              <w:t xml:space="preserve">Подкрепа за МСП чрез инструмента </w:t>
            </w:r>
            <w:r w:rsidRPr="00B92CBF">
              <w:rPr>
                <w:b/>
                <w:sz w:val="18"/>
                <w:lang w:val="en-US"/>
              </w:rPr>
              <w:t>SAFE</w:t>
            </w:r>
          </w:p>
        </w:tc>
        <w:tc>
          <w:tcPr>
            <w:tcW w:w="4931" w:type="dxa"/>
            <w:shd w:val="clear" w:color="auto" w:fill="auto"/>
          </w:tcPr>
          <w:p w:rsidR="00315F38" w:rsidRPr="00B92CBF" w:rsidRDefault="00315F38" w:rsidP="00315F38">
            <w:pPr>
              <w:spacing w:before="60" w:after="60"/>
              <w:jc w:val="left"/>
              <w:rPr>
                <w:b/>
              </w:rPr>
            </w:pPr>
            <w:r w:rsidRPr="00B92CBF">
              <w:rPr>
                <w:b/>
              </w:rPr>
              <w:t>0</w:t>
            </w:r>
          </w:p>
        </w:tc>
        <w:tc>
          <w:tcPr>
            <w:tcW w:w="4924" w:type="dxa"/>
            <w:shd w:val="clear" w:color="auto" w:fill="auto"/>
          </w:tcPr>
          <w:p w:rsidR="00315F38" w:rsidRPr="00B92CBF" w:rsidRDefault="00315F38" w:rsidP="00315F38">
            <w:pPr>
              <w:spacing w:before="60" w:after="60"/>
              <w:jc w:val="left"/>
              <w:rPr>
                <w:b/>
              </w:rPr>
            </w:pPr>
            <w:r w:rsidRPr="00B92CBF">
              <w:rPr>
                <w:b/>
              </w:rPr>
              <w:t>0</w:t>
            </w:r>
          </w:p>
        </w:tc>
      </w:tr>
      <w:tr w:rsidR="005C2643" w:rsidRPr="00F20D1F" w:rsidTr="005C2643">
        <w:tc>
          <w:tcPr>
            <w:tcW w:w="4932" w:type="dxa"/>
            <w:shd w:val="clear" w:color="auto" w:fill="auto"/>
          </w:tcPr>
          <w:p w:rsidR="005C2643" w:rsidRPr="00B92CBF" w:rsidRDefault="005C2643" w:rsidP="00BF3391">
            <w:pPr>
              <w:pStyle w:val="Text1"/>
              <w:spacing w:before="60" w:after="60"/>
              <w:ind w:left="0"/>
              <w:rPr>
                <w:b/>
                <w:sz w:val="20"/>
                <w:szCs w:val="20"/>
                <w:lang w:val="bg-BG" w:eastAsia="en-GB"/>
              </w:rPr>
            </w:pPr>
            <w:r w:rsidRPr="00B92CBF">
              <w:rPr>
                <w:b/>
                <w:sz w:val="20"/>
                <w:szCs w:val="20"/>
                <w:lang w:val="bg-BG" w:eastAsia="en-GB"/>
              </w:rPr>
              <w:t>Общо</w:t>
            </w:r>
          </w:p>
        </w:tc>
        <w:tc>
          <w:tcPr>
            <w:tcW w:w="4931" w:type="dxa"/>
            <w:shd w:val="clear" w:color="auto" w:fill="auto"/>
          </w:tcPr>
          <w:p w:rsidR="0079042B" w:rsidRPr="00B92CBF" w:rsidRDefault="0079042B" w:rsidP="0079042B">
            <w:pPr>
              <w:spacing w:before="60" w:after="60"/>
              <w:jc w:val="left"/>
              <w:rPr>
                <w:b/>
              </w:rPr>
            </w:pPr>
          </w:p>
          <w:p w:rsidR="00427969" w:rsidRPr="00B92CBF" w:rsidRDefault="00427969" w:rsidP="00427969">
            <w:pPr>
              <w:spacing w:before="60" w:after="60"/>
              <w:jc w:val="left"/>
              <w:rPr>
                <w:b/>
              </w:rPr>
            </w:pPr>
          </w:p>
          <w:p w:rsidR="001E0648" w:rsidRPr="00B92CBF" w:rsidRDefault="001E0648" w:rsidP="00365DE5">
            <w:pPr>
              <w:spacing w:before="60" w:after="60"/>
              <w:jc w:val="left"/>
              <w:rPr>
                <w:b/>
              </w:rPr>
            </w:pPr>
          </w:p>
          <w:p w:rsidR="002049AA" w:rsidRPr="00B92CBF" w:rsidRDefault="002049AA" w:rsidP="002049AA">
            <w:pPr>
              <w:spacing w:before="60" w:after="60"/>
              <w:jc w:val="left"/>
              <w:rPr>
                <w:b/>
              </w:rPr>
            </w:pPr>
          </w:p>
          <w:p w:rsidR="002049AA" w:rsidRPr="00B92CBF" w:rsidRDefault="002049AA" w:rsidP="00365DE5">
            <w:pPr>
              <w:spacing w:before="60" w:after="60"/>
              <w:jc w:val="left"/>
              <w:rPr>
                <w:b/>
              </w:rPr>
            </w:pPr>
          </w:p>
          <w:p w:rsidR="00DC4A0E" w:rsidRPr="00B92CBF" w:rsidRDefault="00DC4A0E" w:rsidP="00DC4A0E">
            <w:pPr>
              <w:spacing w:before="60" w:after="60"/>
              <w:jc w:val="left"/>
              <w:rPr>
                <w:b/>
                <w:lang w:val="en-US"/>
              </w:rPr>
            </w:pPr>
            <w:r w:rsidRPr="00B92CBF">
              <w:rPr>
                <w:b/>
              </w:rPr>
              <w:t>353 699 385,20</w:t>
            </w:r>
          </w:p>
          <w:p w:rsidR="005C2643" w:rsidRPr="00B92CBF" w:rsidRDefault="005C2643" w:rsidP="00BC1DAF">
            <w:pPr>
              <w:spacing w:before="60" w:after="60"/>
              <w:jc w:val="left"/>
              <w:rPr>
                <w:b/>
              </w:rPr>
            </w:pPr>
          </w:p>
        </w:tc>
        <w:tc>
          <w:tcPr>
            <w:tcW w:w="4924" w:type="dxa"/>
            <w:shd w:val="clear" w:color="auto" w:fill="auto"/>
          </w:tcPr>
          <w:p w:rsidR="002A34AA" w:rsidRPr="00B92CBF" w:rsidRDefault="002A34AA" w:rsidP="002A34AA">
            <w:pPr>
              <w:spacing w:before="60" w:after="60"/>
              <w:jc w:val="left"/>
              <w:rPr>
                <w:b/>
                <w:lang w:val="en-US"/>
              </w:rPr>
            </w:pPr>
          </w:p>
          <w:p w:rsidR="001A086A" w:rsidRPr="00B92CBF" w:rsidRDefault="001A086A" w:rsidP="001A086A">
            <w:pPr>
              <w:spacing w:before="60" w:after="60"/>
              <w:jc w:val="left"/>
              <w:rPr>
                <w:b/>
                <w:lang w:val="en-US"/>
              </w:rPr>
            </w:pPr>
          </w:p>
          <w:p w:rsidR="005C2643" w:rsidRPr="00B92CBF" w:rsidRDefault="0022279F" w:rsidP="001A086A">
            <w:pPr>
              <w:spacing w:before="60" w:after="60"/>
              <w:jc w:val="left"/>
              <w:rPr>
                <w:b/>
              </w:rPr>
            </w:pPr>
            <w:r w:rsidRPr="00B92CBF">
              <w:rPr>
                <w:b/>
              </w:rPr>
              <w:t xml:space="preserve"> </w:t>
            </w:r>
          </w:p>
          <w:p w:rsidR="00347BB2" w:rsidRPr="00B92CBF" w:rsidRDefault="00347BB2" w:rsidP="00347BB2">
            <w:pPr>
              <w:spacing w:before="60" w:after="60"/>
              <w:jc w:val="left"/>
              <w:rPr>
                <w:b/>
                <w:lang w:val="en-US"/>
              </w:rPr>
            </w:pPr>
          </w:p>
          <w:p w:rsidR="004D364F" w:rsidRPr="00B92CBF" w:rsidRDefault="004D364F" w:rsidP="001A086A">
            <w:pPr>
              <w:spacing w:before="60" w:after="60"/>
              <w:jc w:val="left"/>
              <w:rPr>
                <w:b/>
              </w:rPr>
            </w:pPr>
          </w:p>
          <w:p w:rsidR="00510486" w:rsidRPr="00B92CBF" w:rsidRDefault="00510486" w:rsidP="00510486">
            <w:pPr>
              <w:spacing w:before="60" w:after="60"/>
              <w:jc w:val="left"/>
              <w:rPr>
                <w:b/>
              </w:rPr>
            </w:pPr>
            <w:r w:rsidRPr="00B92CBF">
              <w:rPr>
                <w:b/>
              </w:rPr>
              <w:t>23,26</w:t>
            </w:r>
            <w:r w:rsidRPr="00B92CBF">
              <w:rPr>
                <w:b/>
                <w:lang w:val="en-US"/>
              </w:rPr>
              <w:t xml:space="preserve"> %</w:t>
            </w:r>
          </w:p>
          <w:p w:rsidR="00510486" w:rsidRPr="00B92CBF" w:rsidRDefault="00510486" w:rsidP="001A086A">
            <w:pPr>
              <w:spacing w:before="60" w:after="60"/>
              <w:jc w:val="left"/>
              <w:rPr>
                <w:b/>
              </w:rPr>
            </w:pPr>
          </w:p>
        </w:tc>
      </w:tr>
    </w:tbl>
    <w:p w:rsidR="004536CB" w:rsidRDefault="004536CB" w:rsidP="00F03C1E">
      <w:pPr>
        <w:jc w:val="left"/>
        <w:rPr>
          <w:b/>
        </w:rPr>
        <w:sectPr w:rsidR="004536CB" w:rsidSect="00934BB6">
          <w:pgSz w:w="16839" w:h="11907" w:orient="landscape"/>
          <w:pgMar w:top="1418" w:right="1134" w:bottom="1418" w:left="1134" w:header="601" w:footer="1077" w:gutter="0"/>
          <w:cols w:space="720"/>
          <w:docGrid w:linePitch="326"/>
        </w:sectPr>
      </w:pPr>
    </w:p>
    <w:p w:rsidR="00A85B32" w:rsidRPr="00F20D1F" w:rsidRDefault="00AD4AED" w:rsidP="00445D2B">
      <w:pPr>
        <w:pStyle w:val="ManualHeading1"/>
        <w:tabs>
          <w:tab w:val="clear" w:pos="850"/>
          <w:tab w:val="left" w:pos="1418"/>
        </w:tabs>
        <w:ind w:left="1418" w:hanging="1418"/>
      </w:pPr>
      <w:r w:rsidRPr="00F20D1F">
        <w:lastRenderedPageBreak/>
        <w:t>РАЗДЕЛ 4</w:t>
      </w:r>
      <w:r w:rsidRPr="00F20D1F">
        <w:tab/>
        <w:t xml:space="preserve">Интегриран подход за териториално развитие </w:t>
      </w:r>
    </w:p>
    <w:p w:rsidR="00AD4AED" w:rsidRPr="00F20D1F" w:rsidRDefault="00F0785B" w:rsidP="00BF3391">
      <w:r w:rsidRPr="00F20D1F">
        <w:t>(Позоваване: член 96, параграф 3 от Регламент (ЕС) № 1303/2013)</w:t>
      </w:r>
    </w:p>
    <w:p w:rsidR="00A85B32" w:rsidRPr="00F20D1F" w:rsidRDefault="00A85B32" w:rsidP="00BF3391"/>
    <w:p w:rsidR="00B97B59" w:rsidRPr="00F20D1F" w:rsidRDefault="00AE4CD5" w:rsidP="00F03C1E">
      <w:r w:rsidRPr="00F20D1F">
        <w:t>Описание на интегрирания подход за териториално развитие, като се вземат предвид съдържанието и целите на оперативната програма с оглед на споразумението за партньорство и като се представят начините, по които оперативната програма допринася за постигането на нейните цели и очакваните резултати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3"/>
      </w:tblGrid>
      <w:tr w:rsidR="00AD4AED" w:rsidRPr="00F20D1F" w:rsidTr="00BF3391">
        <w:trPr>
          <w:trHeight w:val="707"/>
        </w:trPr>
        <w:tc>
          <w:tcPr>
            <w:tcW w:w="8833" w:type="dxa"/>
            <w:shd w:val="clear" w:color="auto" w:fill="auto"/>
          </w:tcPr>
          <w:p w:rsidR="00433667" w:rsidRPr="00F20D1F" w:rsidRDefault="00433667" w:rsidP="00433667">
            <w:pPr>
              <w:spacing w:before="0" w:after="0"/>
              <w:rPr>
                <w:szCs w:val="24"/>
              </w:rPr>
            </w:pPr>
            <w:r w:rsidRPr="00F20D1F">
              <w:rPr>
                <w:szCs w:val="24"/>
              </w:rPr>
              <w:t>Съгласно споразумението за партньорство, насоченият към намаляване на социални, икономически и териториални различия интегриран подход към териториалното развитие ще бъде приложен чрез следните инструменти:</w:t>
            </w:r>
          </w:p>
          <w:p w:rsidR="006A71AC" w:rsidRPr="00D50D41" w:rsidRDefault="00433667" w:rsidP="0059575C">
            <w:pPr>
              <w:pStyle w:val="ListParagraph"/>
              <w:numPr>
                <w:ilvl w:val="0"/>
                <w:numId w:val="47"/>
              </w:numPr>
              <w:tabs>
                <w:tab w:val="left" w:pos="567"/>
              </w:tabs>
              <w:spacing w:after="0" w:line="276" w:lineRule="auto"/>
              <w:ind w:left="567" w:hanging="283"/>
              <w:contextualSpacing/>
              <w:rPr>
                <w:szCs w:val="24"/>
                <w:lang w:val="bg-BG"/>
              </w:rPr>
            </w:pPr>
            <w:r w:rsidRPr="00D50D41">
              <w:rPr>
                <w:szCs w:val="24"/>
                <w:lang w:val="bg-BG"/>
              </w:rPr>
              <w:t>пилотно прилагане на Интегрирана териториална инвестиция за Северозападен регион (ниво NUTS II), идентифициран като най-слабо развит на територията на целия Европейски съюз</w:t>
            </w:r>
          </w:p>
          <w:p w:rsidR="006A71AC" w:rsidRPr="00D50D41" w:rsidRDefault="00433667" w:rsidP="0059575C">
            <w:pPr>
              <w:pStyle w:val="ListParagraph"/>
              <w:numPr>
                <w:ilvl w:val="0"/>
                <w:numId w:val="47"/>
              </w:numPr>
              <w:tabs>
                <w:tab w:val="left" w:pos="567"/>
              </w:tabs>
              <w:spacing w:after="0" w:line="276" w:lineRule="auto"/>
              <w:ind w:left="567" w:hanging="283"/>
              <w:contextualSpacing/>
              <w:rPr>
                <w:szCs w:val="24"/>
                <w:lang w:val="bg-BG"/>
              </w:rPr>
            </w:pPr>
            <w:r w:rsidRPr="00D50D41">
              <w:rPr>
                <w:szCs w:val="24"/>
                <w:lang w:val="bg-BG"/>
              </w:rPr>
              <w:t>прилагане на новия инструмент „Водено от общността местно развитие”, включително прилагане на ВОМР с многофондово финансиране, чрез програмиране и прилагане на иновативни интегрирани многосекторни стратегии за местно развитие</w:t>
            </w:r>
          </w:p>
          <w:p w:rsidR="006A71AC" w:rsidRPr="00D50D41" w:rsidRDefault="00433667" w:rsidP="0059575C">
            <w:pPr>
              <w:pStyle w:val="ListParagraph"/>
              <w:numPr>
                <w:ilvl w:val="0"/>
                <w:numId w:val="47"/>
              </w:numPr>
              <w:tabs>
                <w:tab w:val="left" w:pos="567"/>
              </w:tabs>
              <w:spacing w:after="0" w:line="276" w:lineRule="auto"/>
              <w:ind w:left="567" w:hanging="283"/>
              <w:contextualSpacing/>
              <w:rPr>
                <w:szCs w:val="24"/>
                <w:lang w:val="bg-BG"/>
              </w:rPr>
            </w:pPr>
            <w:r w:rsidRPr="00D50D41">
              <w:rPr>
                <w:szCs w:val="24"/>
                <w:lang w:val="bg-BG"/>
              </w:rPr>
              <w:t>продължаващи инвестиции за стимулиране на устойчивото градско развитие въз основа на интегрирани планове за градско възстановяване и за развитие на дефинирани опорни центрове на растеж</w:t>
            </w:r>
          </w:p>
          <w:p w:rsidR="006A71AC" w:rsidRPr="00D50D41" w:rsidRDefault="00433667" w:rsidP="0059575C">
            <w:pPr>
              <w:pStyle w:val="ListParagraph"/>
              <w:numPr>
                <w:ilvl w:val="0"/>
                <w:numId w:val="47"/>
              </w:numPr>
              <w:tabs>
                <w:tab w:val="left" w:pos="567"/>
              </w:tabs>
              <w:spacing w:after="0" w:line="276" w:lineRule="auto"/>
              <w:ind w:left="567" w:hanging="283"/>
              <w:contextualSpacing/>
              <w:rPr>
                <w:szCs w:val="24"/>
                <w:lang w:val="bg-BG"/>
              </w:rPr>
            </w:pPr>
            <w:r w:rsidRPr="00D50D41">
              <w:rPr>
                <w:szCs w:val="24"/>
                <w:lang w:val="bg-BG"/>
              </w:rPr>
              <w:t>продължаване прилагането на европейско териториално сътрудничество, в т.ч. по Стратегията на ЕС за Дунавския регион.</w:t>
            </w:r>
          </w:p>
          <w:p w:rsidR="00AD4AED" w:rsidRPr="00F20D1F" w:rsidRDefault="00433667" w:rsidP="00E40BDF">
            <w:pPr>
              <w:spacing w:before="0" w:after="0"/>
            </w:pPr>
            <w:r w:rsidRPr="00F20D1F">
              <w:rPr>
                <w:szCs w:val="24"/>
              </w:rPr>
              <w:t>С оглед на предвиденото в Споразумението за партньорство и  предвид съдържанието и целите на ОПТТИ 2014-2020 г. приносът на оперативната програма ще бъде единствено по отношение реализацията на  Стратегията на ЕС за Дунавския регион.</w:t>
            </w:r>
          </w:p>
        </w:tc>
      </w:tr>
    </w:tbl>
    <w:p w:rsidR="00AD4AED" w:rsidRPr="00F20D1F" w:rsidRDefault="00AD4AED" w:rsidP="00F03C1E"/>
    <w:p w:rsidR="00FC3852" w:rsidRPr="00F20D1F" w:rsidRDefault="00AD4AED" w:rsidP="00F03C1E">
      <w:pPr>
        <w:ind w:left="709" w:hanging="709"/>
        <w:rPr>
          <w:b/>
        </w:rPr>
      </w:pPr>
      <w:r w:rsidRPr="00F20D1F">
        <w:rPr>
          <w:b/>
        </w:rPr>
        <w:t>4.1</w:t>
      </w:r>
      <w:r w:rsidRPr="00F20D1F">
        <w:tab/>
      </w:r>
      <w:r w:rsidRPr="00F20D1F">
        <w:rPr>
          <w:b/>
        </w:rPr>
        <w:t>Ръководено от общностите местно развитие</w:t>
      </w:r>
      <w:r w:rsidRPr="00F20D1F">
        <w:t xml:space="preserve"> (когато е целесъобразно)</w:t>
      </w:r>
    </w:p>
    <w:p w:rsidR="00AE4CD5" w:rsidRPr="00F20D1F" w:rsidRDefault="00FC3852" w:rsidP="00F03C1E">
      <w:pPr>
        <w:ind w:left="709" w:hanging="709"/>
      </w:pPr>
      <w:r w:rsidRPr="00F20D1F">
        <w:t>(Позоваване: член 96, параграф 3, буква а) от Регламент (EС) № 1303/2013)</w:t>
      </w:r>
    </w:p>
    <w:p w:rsidR="00AE4CD5" w:rsidRPr="00F20D1F" w:rsidRDefault="00AE4CD5" w:rsidP="00F03C1E">
      <w:pPr>
        <w:ind w:left="709" w:hanging="709"/>
      </w:pPr>
    </w:p>
    <w:p w:rsidR="00B97B59" w:rsidRPr="00F20D1F" w:rsidRDefault="00AE4CD5" w:rsidP="00BF3391">
      <w:r w:rsidRPr="00F20D1F">
        <w:t xml:space="preserve">Когато е целесъобразно — описание на подхода за използване на инструментите на ръководеното от общностите местно развитие и принципите за определяне на областите, в които те ще бъдат приложени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F20D1F" w:rsidTr="00006890">
        <w:trPr>
          <w:trHeight w:val="441"/>
        </w:trPr>
        <w:tc>
          <w:tcPr>
            <w:tcW w:w="8867" w:type="dxa"/>
            <w:shd w:val="clear" w:color="auto" w:fill="auto"/>
          </w:tcPr>
          <w:p w:rsidR="00AD4AED" w:rsidRPr="00F20D1F" w:rsidRDefault="00AA4F82" w:rsidP="00F03C1E">
            <w:pPr>
              <w:pStyle w:val="ListDash2"/>
              <w:numPr>
                <w:ilvl w:val="0"/>
                <w:numId w:val="0"/>
              </w:numPr>
              <w:rPr>
                <w:i/>
              </w:rPr>
            </w:pPr>
            <w:r w:rsidRPr="00F20D1F">
              <w:t>Неприложимо.</w:t>
            </w:r>
          </w:p>
        </w:tc>
      </w:tr>
    </w:tbl>
    <w:p w:rsidR="00AD4AED" w:rsidRPr="00F20D1F" w:rsidRDefault="00AD4AED" w:rsidP="003B600B"/>
    <w:p w:rsidR="00FC3852" w:rsidRPr="00F20D1F" w:rsidRDefault="00006890" w:rsidP="00F03C1E">
      <w:pPr>
        <w:ind w:left="709" w:hanging="709"/>
        <w:rPr>
          <w:b/>
        </w:rPr>
      </w:pPr>
      <w:r w:rsidRPr="00F20D1F">
        <w:rPr>
          <w:b/>
        </w:rPr>
        <w:br w:type="page"/>
      </w:r>
      <w:r w:rsidR="00AD4AED" w:rsidRPr="00F20D1F">
        <w:rPr>
          <w:b/>
        </w:rPr>
        <w:lastRenderedPageBreak/>
        <w:t>4.2</w:t>
      </w:r>
      <w:r w:rsidR="00AD4AED" w:rsidRPr="00F20D1F">
        <w:tab/>
      </w:r>
      <w:r w:rsidR="00AD4AED" w:rsidRPr="00F20D1F">
        <w:rPr>
          <w:b/>
        </w:rPr>
        <w:t>Устойчиво градско развитие</w:t>
      </w:r>
      <w:r w:rsidR="00AD4AED" w:rsidRPr="00F20D1F">
        <w:t xml:space="preserve"> (когато е целесъобразно)</w:t>
      </w:r>
    </w:p>
    <w:p w:rsidR="00AD4AED" w:rsidRPr="00F20D1F" w:rsidRDefault="00AD4AED" w:rsidP="00F03C1E">
      <w:pPr>
        <w:ind w:left="709" w:hanging="709"/>
      </w:pPr>
      <w:r w:rsidRPr="00F20D1F">
        <w:t>(Позоваване: член 96, параграф 3, буква б) от Регламент (EС) № 1303/2013; член 7, параграфи 2 и 3 от Регламент (ЕС) № 1301/2013 на Европейския парламент и на Съвета</w:t>
      </w:r>
      <w:r w:rsidRPr="00F20D1F">
        <w:rPr>
          <w:rStyle w:val="FootnoteReference"/>
        </w:rPr>
        <w:footnoteReference w:id="89"/>
      </w:r>
      <w:r w:rsidRPr="00F20D1F">
        <w:t xml:space="preserve">) </w:t>
      </w:r>
    </w:p>
    <w:p w:rsidR="00AE4CD5" w:rsidRPr="00F20D1F" w:rsidRDefault="00AE4CD5" w:rsidP="00BF3391">
      <w:r w:rsidRPr="00F20D1F">
        <w:t>Когато е целесъобразно — ориентировъчния размер на подкрепата от ЕФРР за интегрирани действия за устойчиво градско развитие, които трябва да бъдат прилагани в съответствие с разпоредбите на член 7, параграф 2 от Регламент (ЕС) № 1301/2013, и ориентировъчния размер на сумата, отпусната като подкрепа от ЕСФ за интегрирани действия.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F20D1F" w:rsidTr="00BF3391">
        <w:trPr>
          <w:trHeight w:val="765"/>
        </w:trPr>
        <w:tc>
          <w:tcPr>
            <w:tcW w:w="8867" w:type="dxa"/>
            <w:shd w:val="clear" w:color="auto" w:fill="auto"/>
          </w:tcPr>
          <w:p w:rsidR="009B0AAB" w:rsidRPr="00F20D1F" w:rsidRDefault="009B0AAB" w:rsidP="00F03C1E">
            <w:pPr>
              <w:pStyle w:val="ListDash2"/>
              <w:numPr>
                <w:ilvl w:val="0"/>
                <w:numId w:val="0"/>
              </w:numPr>
              <w:rPr>
                <w:i/>
              </w:rPr>
            </w:pPr>
            <w:r w:rsidRPr="00F20D1F">
              <w:t>Неприложимо.</w:t>
            </w:r>
          </w:p>
        </w:tc>
      </w:tr>
    </w:tbl>
    <w:p w:rsidR="00AD4AED" w:rsidRPr="00F20D1F" w:rsidRDefault="00AD4AED" w:rsidP="003B600B"/>
    <w:p w:rsidR="00AD4AED" w:rsidRPr="00F20D1F" w:rsidRDefault="00AD4AED" w:rsidP="00A14D00">
      <w:pPr>
        <w:ind w:left="1418" w:hanging="1418"/>
        <w:rPr>
          <w:b/>
        </w:rPr>
      </w:pPr>
      <w:r w:rsidRPr="00F20D1F">
        <w:rPr>
          <w:b/>
        </w:rPr>
        <w:t>Таблица 20:</w:t>
      </w:r>
      <w:r w:rsidRPr="00F20D1F">
        <w:tab/>
      </w:r>
      <w:r w:rsidRPr="00F20D1F">
        <w:rPr>
          <w:b/>
        </w:rPr>
        <w:t xml:space="preserve">Интегрирани действия за устойчиво градско развитие – ориентировъчен размер на подкрепата от ЕФРР и ЕСФ </w:t>
      </w:r>
    </w:p>
    <w:tbl>
      <w:tblPr>
        <w:tblW w:w="52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4133"/>
        <w:gridCol w:w="2635"/>
      </w:tblGrid>
      <w:tr w:rsidR="00282754" w:rsidRPr="00F20D1F" w:rsidTr="00006890">
        <w:trPr>
          <w:jc w:val="center"/>
        </w:trPr>
        <w:tc>
          <w:tcPr>
            <w:tcW w:w="1450" w:type="pct"/>
            <w:shd w:val="clear" w:color="auto" w:fill="D9D9D9"/>
          </w:tcPr>
          <w:p w:rsidR="00AD4AED" w:rsidRPr="00F20D1F" w:rsidRDefault="00AD4AED" w:rsidP="00D50D41">
            <w:pPr>
              <w:pStyle w:val="ListDash"/>
              <w:numPr>
                <w:ilvl w:val="0"/>
                <w:numId w:val="0"/>
              </w:numPr>
              <w:spacing w:beforeLines="40" w:before="96" w:afterLines="40" w:after="96"/>
              <w:rPr>
                <w:b/>
                <w:sz w:val="20"/>
              </w:rPr>
            </w:pPr>
            <w:r w:rsidRPr="00F20D1F">
              <w:rPr>
                <w:b/>
                <w:sz w:val="20"/>
              </w:rPr>
              <w:t>Фонд</w:t>
            </w:r>
          </w:p>
        </w:tc>
        <w:tc>
          <w:tcPr>
            <w:tcW w:w="2168" w:type="pct"/>
            <w:shd w:val="clear" w:color="auto" w:fill="D9D9D9"/>
          </w:tcPr>
          <w:p w:rsidR="00B9680C" w:rsidRDefault="00AD4AED" w:rsidP="00B9680C">
            <w:pPr>
              <w:pStyle w:val="ListDash"/>
              <w:numPr>
                <w:ilvl w:val="0"/>
                <w:numId w:val="0"/>
              </w:numPr>
              <w:spacing w:beforeLines="40" w:before="96" w:afterLines="40" w:after="96"/>
              <w:rPr>
                <w:b/>
                <w:sz w:val="20"/>
              </w:rPr>
            </w:pPr>
            <w:r w:rsidRPr="00F20D1F">
              <w:rPr>
                <w:b/>
                <w:sz w:val="20"/>
              </w:rPr>
              <w:t>Подкрепа от ЕФРР и ЕСФ (ориентировъчно)</w:t>
            </w:r>
          </w:p>
          <w:p w:rsidR="00B9680C" w:rsidRDefault="005C14A8" w:rsidP="00B9680C">
            <w:pPr>
              <w:pStyle w:val="ListDash"/>
              <w:numPr>
                <w:ilvl w:val="0"/>
                <w:numId w:val="0"/>
              </w:numPr>
              <w:spacing w:beforeLines="40" w:before="96" w:afterLines="40" w:after="96"/>
              <w:rPr>
                <w:b/>
                <w:sz w:val="20"/>
              </w:rPr>
            </w:pPr>
            <w:r w:rsidRPr="00F20D1F">
              <w:rPr>
                <w:b/>
                <w:sz w:val="20"/>
              </w:rPr>
              <w:t>(в EUR)</w:t>
            </w:r>
          </w:p>
        </w:tc>
        <w:tc>
          <w:tcPr>
            <w:tcW w:w="1382" w:type="pct"/>
            <w:shd w:val="clear" w:color="auto" w:fill="D9D9D9"/>
          </w:tcPr>
          <w:p w:rsidR="0060430E" w:rsidRDefault="00C31B20" w:rsidP="00B9680C">
            <w:pPr>
              <w:pStyle w:val="ListDash"/>
              <w:numPr>
                <w:ilvl w:val="0"/>
                <w:numId w:val="0"/>
              </w:numPr>
              <w:spacing w:beforeLines="40" w:before="96" w:afterLines="40" w:after="96"/>
              <w:rPr>
                <w:b/>
                <w:sz w:val="20"/>
              </w:rPr>
            </w:pPr>
            <w:r w:rsidRPr="00F20D1F">
              <w:rPr>
                <w:b/>
                <w:sz w:val="20"/>
              </w:rPr>
              <w:t>Дял от общия размер на средствата, разпределени от фонда за програмата</w:t>
            </w:r>
          </w:p>
        </w:tc>
      </w:tr>
      <w:tr w:rsidR="00282754" w:rsidRPr="00F20D1F" w:rsidTr="00006890">
        <w:trPr>
          <w:jc w:val="center"/>
        </w:trPr>
        <w:tc>
          <w:tcPr>
            <w:tcW w:w="1450" w:type="pct"/>
            <w:shd w:val="clear" w:color="auto" w:fill="auto"/>
          </w:tcPr>
          <w:p w:rsidR="00AD4AED" w:rsidRPr="00F20D1F" w:rsidRDefault="00AD4AED" w:rsidP="00D50D41">
            <w:pPr>
              <w:pStyle w:val="ListDash"/>
              <w:numPr>
                <w:ilvl w:val="0"/>
                <w:numId w:val="0"/>
              </w:numPr>
              <w:spacing w:beforeLines="40" w:before="96" w:afterLines="40" w:after="96"/>
              <w:rPr>
                <w:sz w:val="20"/>
              </w:rPr>
            </w:pPr>
            <w:r w:rsidRPr="00F20D1F">
              <w:rPr>
                <w:sz w:val="20"/>
              </w:rPr>
              <w:t>Общо ЕФРР</w:t>
            </w:r>
          </w:p>
        </w:tc>
        <w:tc>
          <w:tcPr>
            <w:tcW w:w="2168" w:type="pct"/>
          </w:tcPr>
          <w:p w:rsidR="00B9680C" w:rsidRDefault="00923119" w:rsidP="00B9680C">
            <w:pPr>
              <w:pStyle w:val="ListDash"/>
              <w:numPr>
                <w:ilvl w:val="0"/>
                <w:numId w:val="0"/>
              </w:numPr>
              <w:spacing w:beforeLines="40" w:before="96" w:afterLines="40" w:after="96"/>
              <w:rPr>
                <w:sz w:val="20"/>
              </w:rPr>
            </w:pPr>
            <w:r w:rsidRPr="00F20D1F">
              <w:t>Неприложимо.</w:t>
            </w:r>
          </w:p>
        </w:tc>
        <w:tc>
          <w:tcPr>
            <w:tcW w:w="1382" w:type="pct"/>
            <w:shd w:val="clear" w:color="auto" w:fill="auto"/>
          </w:tcPr>
          <w:p w:rsidR="00B9680C" w:rsidRDefault="00923119" w:rsidP="00B9680C">
            <w:pPr>
              <w:pStyle w:val="ListDash"/>
              <w:numPr>
                <w:ilvl w:val="0"/>
                <w:numId w:val="0"/>
              </w:numPr>
              <w:spacing w:beforeLines="40" w:before="96" w:afterLines="40" w:after="96"/>
              <w:rPr>
                <w:sz w:val="20"/>
              </w:rPr>
            </w:pPr>
            <w:r w:rsidRPr="00F20D1F">
              <w:t>Неприложимо.</w:t>
            </w:r>
          </w:p>
        </w:tc>
      </w:tr>
      <w:tr w:rsidR="00282754" w:rsidRPr="00F20D1F" w:rsidTr="00006890">
        <w:trPr>
          <w:jc w:val="center"/>
        </w:trPr>
        <w:tc>
          <w:tcPr>
            <w:tcW w:w="1450" w:type="pct"/>
            <w:shd w:val="clear" w:color="auto" w:fill="auto"/>
          </w:tcPr>
          <w:p w:rsidR="00AD4AED" w:rsidRPr="00F20D1F" w:rsidRDefault="00AD4AED" w:rsidP="00D50D41">
            <w:pPr>
              <w:pStyle w:val="ListDash"/>
              <w:numPr>
                <w:ilvl w:val="0"/>
                <w:numId w:val="0"/>
              </w:numPr>
              <w:spacing w:beforeLines="40" w:before="96" w:afterLines="40" w:after="96"/>
              <w:rPr>
                <w:sz w:val="20"/>
              </w:rPr>
            </w:pPr>
            <w:r w:rsidRPr="00F20D1F">
              <w:rPr>
                <w:sz w:val="20"/>
              </w:rPr>
              <w:t>Общо ЕСФ</w:t>
            </w:r>
          </w:p>
        </w:tc>
        <w:tc>
          <w:tcPr>
            <w:tcW w:w="2168" w:type="pct"/>
          </w:tcPr>
          <w:p w:rsidR="00B9680C" w:rsidRDefault="00923119" w:rsidP="00B9680C">
            <w:pPr>
              <w:pStyle w:val="ListDash"/>
              <w:numPr>
                <w:ilvl w:val="0"/>
                <w:numId w:val="0"/>
              </w:numPr>
              <w:spacing w:beforeLines="40" w:before="96" w:afterLines="40" w:after="96"/>
              <w:rPr>
                <w:sz w:val="20"/>
              </w:rPr>
            </w:pPr>
            <w:r w:rsidRPr="00F20D1F">
              <w:t>Неприложимо.</w:t>
            </w:r>
          </w:p>
        </w:tc>
        <w:tc>
          <w:tcPr>
            <w:tcW w:w="1382" w:type="pct"/>
            <w:shd w:val="clear" w:color="auto" w:fill="auto"/>
          </w:tcPr>
          <w:p w:rsidR="00B9680C" w:rsidRDefault="00923119" w:rsidP="00B9680C">
            <w:pPr>
              <w:pStyle w:val="ListDash"/>
              <w:numPr>
                <w:ilvl w:val="0"/>
                <w:numId w:val="0"/>
              </w:numPr>
              <w:spacing w:beforeLines="40" w:before="96" w:afterLines="40" w:after="96"/>
              <w:rPr>
                <w:sz w:val="20"/>
              </w:rPr>
            </w:pPr>
            <w:r w:rsidRPr="00F20D1F">
              <w:t>Неприложимо.</w:t>
            </w:r>
          </w:p>
        </w:tc>
      </w:tr>
      <w:tr w:rsidR="00282754" w:rsidRPr="00F20D1F" w:rsidTr="00006890">
        <w:trPr>
          <w:jc w:val="center"/>
        </w:trPr>
        <w:tc>
          <w:tcPr>
            <w:tcW w:w="1450" w:type="pct"/>
            <w:shd w:val="clear" w:color="auto" w:fill="auto"/>
          </w:tcPr>
          <w:p w:rsidR="00AD4AED" w:rsidRPr="00F20D1F" w:rsidRDefault="00AD4AED" w:rsidP="00D50D41">
            <w:pPr>
              <w:pStyle w:val="ListDash"/>
              <w:numPr>
                <w:ilvl w:val="0"/>
                <w:numId w:val="0"/>
              </w:numPr>
              <w:spacing w:beforeLines="40" w:before="96" w:afterLines="40" w:after="96"/>
              <w:rPr>
                <w:sz w:val="20"/>
              </w:rPr>
            </w:pPr>
            <w:r w:rsidRPr="00F20D1F">
              <w:rPr>
                <w:sz w:val="20"/>
              </w:rPr>
              <w:t>ОБЩО ЕФРР + ЕСФ</w:t>
            </w:r>
          </w:p>
        </w:tc>
        <w:tc>
          <w:tcPr>
            <w:tcW w:w="2168" w:type="pct"/>
          </w:tcPr>
          <w:p w:rsidR="00B9680C" w:rsidRDefault="00923119" w:rsidP="00B9680C">
            <w:pPr>
              <w:pStyle w:val="ListDash"/>
              <w:numPr>
                <w:ilvl w:val="0"/>
                <w:numId w:val="0"/>
              </w:numPr>
              <w:spacing w:beforeLines="40" w:before="96" w:afterLines="40" w:after="96"/>
              <w:rPr>
                <w:sz w:val="20"/>
              </w:rPr>
            </w:pPr>
            <w:r w:rsidRPr="00F20D1F">
              <w:t>Неприложимо.</w:t>
            </w:r>
          </w:p>
        </w:tc>
        <w:tc>
          <w:tcPr>
            <w:tcW w:w="1382" w:type="pct"/>
            <w:shd w:val="clear" w:color="auto" w:fill="auto"/>
          </w:tcPr>
          <w:p w:rsidR="00B9680C" w:rsidRDefault="00923119" w:rsidP="00B9680C">
            <w:pPr>
              <w:pStyle w:val="ListDash"/>
              <w:numPr>
                <w:ilvl w:val="0"/>
                <w:numId w:val="0"/>
              </w:numPr>
              <w:spacing w:beforeLines="40" w:before="96" w:afterLines="40" w:after="96"/>
              <w:rPr>
                <w:sz w:val="20"/>
              </w:rPr>
            </w:pPr>
            <w:r w:rsidRPr="00F20D1F">
              <w:t>Неприложимо.</w:t>
            </w:r>
          </w:p>
        </w:tc>
      </w:tr>
    </w:tbl>
    <w:p w:rsidR="00F914D7" w:rsidRPr="00F20D1F" w:rsidRDefault="00F914D7" w:rsidP="00A14D00">
      <w:pPr>
        <w:ind w:left="709" w:hanging="709"/>
        <w:rPr>
          <w:b/>
        </w:rPr>
      </w:pPr>
    </w:p>
    <w:p w:rsidR="00FC3852" w:rsidRPr="00F20D1F" w:rsidRDefault="00AD4AED" w:rsidP="00A14D00">
      <w:pPr>
        <w:ind w:left="709" w:hanging="709"/>
        <w:rPr>
          <w:b/>
        </w:rPr>
      </w:pPr>
      <w:r w:rsidRPr="00F20D1F">
        <w:rPr>
          <w:b/>
        </w:rPr>
        <w:t>4.3</w:t>
      </w:r>
      <w:r w:rsidRPr="00F20D1F">
        <w:tab/>
      </w:r>
      <w:r w:rsidRPr="00F20D1F">
        <w:rPr>
          <w:b/>
        </w:rPr>
        <w:t>Интегрирани териториални инвестиции (ИТИ)</w:t>
      </w:r>
      <w:r w:rsidRPr="00F20D1F">
        <w:t xml:space="preserve"> (когато е целесъобразно)</w:t>
      </w:r>
    </w:p>
    <w:p w:rsidR="00FC3852" w:rsidRPr="00F20D1F" w:rsidRDefault="00FC3852" w:rsidP="00FC3852">
      <w:r w:rsidRPr="00F20D1F">
        <w:t>(Позоваване: член 96, параграф 3, буква в) от Регламент (EС) № 1303/2013)</w:t>
      </w:r>
    </w:p>
    <w:p w:rsidR="00AE4CD5" w:rsidRPr="00F20D1F" w:rsidRDefault="00AE4CD5" w:rsidP="00FC3852">
      <w:pPr>
        <w:ind w:left="709" w:hanging="709"/>
      </w:pPr>
    </w:p>
    <w:p w:rsidR="00AD4AED" w:rsidRPr="00F20D1F" w:rsidRDefault="00AE4CD5" w:rsidP="00BF3391">
      <w:pPr>
        <w:rPr>
          <w:b/>
        </w:rPr>
      </w:pPr>
      <w:r w:rsidRPr="00F20D1F">
        <w:t>Когато е целесъобразно — описание на подхода за използване на интегрираните териториални инвестиции (както е определено в член 36 от Регламент (ЕС) № 1303/2013), различни от тези за градско развитие съгласно член 7, параграф 2 от Регламент (ЕС) № 1301/2013, и ориентировъчния размер на сумата, отпусната за тях по всяка приоритетна ос.</w:t>
      </w:r>
      <w:r w:rsidRPr="00F20D1F">
        <w:rPr>
          <w:b/>
        </w:rPr>
        <w:t xml:space="preserve"> </w:t>
      </w:r>
    </w:p>
    <w:tbl>
      <w:tblPr>
        <w:tblW w:w="537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3"/>
      </w:tblGrid>
      <w:tr w:rsidR="00282754" w:rsidRPr="00F20D1F" w:rsidTr="00BF3391">
        <w:trPr>
          <w:trHeight w:val="943"/>
        </w:trPr>
        <w:tc>
          <w:tcPr>
            <w:tcW w:w="9489" w:type="dxa"/>
            <w:shd w:val="clear" w:color="auto" w:fill="auto"/>
          </w:tcPr>
          <w:p w:rsidR="00B110BD" w:rsidRPr="00F20D1F" w:rsidRDefault="00B110BD" w:rsidP="00F03C1E">
            <w:pPr>
              <w:pStyle w:val="ListDash2"/>
              <w:numPr>
                <w:ilvl w:val="0"/>
                <w:numId w:val="0"/>
              </w:numPr>
            </w:pPr>
            <w:r w:rsidRPr="00F20D1F">
              <w:t>Неприложимо.</w:t>
            </w:r>
          </w:p>
        </w:tc>
      </w:tr>
    </w:tbl>
    <w:p w:rsidR="00AD4AED" w:rsidRPr="00F20D1F" w:rsidRDefault="00AD4AED" w:rsidP="00F914D7"/>
    <w:p w:rsidR="00FC3852" w:rsidRPr="00F20D1F" w:rsidRDefault="00261A02" w:rsidP="005C14A8">
      <w:pPr>
        <w:rPr>
          <w:b/>
        </w:rPr>
      </w:pPr>
      <w:r w:rsidRPr="00F20D1F">
        <w:rPr>
          <w:b/>
        </w:rPr>
        <w:t xml:space="preserve">Таблица 21: </w:t>
      </w:r>
      <w:r w:rsidRPr="00F20D1F">
        <w:tab/>
      </w:r>
      <w:r w:rsidRPr="00F20D1F">
        <w:rPr>
          <w:b/>
        </w:rPr>
        <w:t xml:space="preserve">Ориентировъчно разпределение на финансовите средства за ИТИ, различни от посочените в точка 4.2 </w:t>
      </w:r>
    </w:p>
    <w:p w:rsidR="00AD4AED" w:rsidRPr="00F20D1F" w:rsidRDefault="00FC3852" w:rsidP="005C14A8">
      <w:r w:rsidRPr="00F20D1F">
        <w:lastRenderedPageBreak/>
        <w:t xml:space="preserve"> (обща сума)</w:t>
      </w:r>
    </w:p>
    <w:tbl>
      <w:tblPr>
        <w:tblW w:w="5376"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5"/>
        <w:gridCol w:w="2126"/>
        <w:gridCol w:w="5221"/>
      </w:tblGrid>
      <w:tr w:rsidR="00282754" w:rsidRPr="00F20D1F" w:rsidTr="00006890">
        <w:tc>
          <w:tcPr>
            <w:tcW w:w="2431" w:type="dxa"/>
            <w:shd w:val="clear" w:color="auto" w:fill="D9D9D9"/>
            <w:vAlign w:val="center"/>
          </w:tcPr>
          <w:p w:rsidR="00AD4AED" w:rsidRPr="00F20D1F" w:rsidRDefault="00055AC8" w:rsidP="00BF3391">
            <w:pPr>
              <w:tabs>
                <w:tab w:val="left" w:pos="3237"/>
              </w:tabs>
              <w:suppressAutoHyphens/>
              <w:ind w:left="142"/>
              <w:rPr>
                <w:b/>
                <w:sz w:val="22"/>
              </w:rPr>
            </w:pPr>
            <w:r w:rsidRPr="00F20D1F">
              <w:rPr>
                <w:b/>
                <w:sz w:val="22"/>
              </w:rPr>
              <w:t>Приоритетна ос</w:t>
            </w:r>
          </w:p>
        </w:tc>
        <w:tc>
          <w:tcPr>
            <w:tcW w:w="2162" w:type="dxa"/>
            <w:shd w:val="clear" w:color="auto" w:fill="D9D9D9"/>
            <w:vAlign w:val="center"/>
          </w:tcPr>
          <w:p w:rsidR="00AD4AED" w:rsidRPr="00F20D1F" w:rsidRDefault="00AD4AED" w:rsidP="008D49F3">
            <w:pPr>
              <w:tabs>
                <w:tab w:val="left" w:pos="3237"/>
              </w:tabs>
              <w:suppressAutoHyphens/>
              <w:ind w:left="720"/>
              <w:jc w:val="left"/>
              <w:rPr>
                <w:b/>
                <w:sz w:val="22"/>
              </w:rPr>
            </w:pPr>
            <w:r w:rsidRPr="00F20D1F">
              <w:rPr>
                <w:b/>
                <w:sz w:val="22"/>
              </w:rPr>
              <w:t>Фонд</w:t>
            </w:r>
          </w:p>
        </w:tc>
        <w:tc>
          <w:tcPr>
            <w:tcW w:w="5395" w:type="dxa"/>
            <w:shd w:val="clear" w:color="auto" w:fill="D9D9D9"/>
            <w:vAlign w:val="center"/>
          </w:tcPr>
          <w:p w:rsidR="00AD4AED" w:rsidRPr="00F20D1F" w:rsidRDefault="00AD4AED" w:rsidP="00BF3391">
            <w:pPr>
              <w:tabs>
                <w:tab w:val="left" w:pos="3237"/>
              </w:tabs>
              <w:suppressAutoHyphens/>
              <w:ind w:left="142"/>
              <w:rPr>
                <w:b/>
                <w:sz w:val="22"/>
              </w:rPr>
            </w:pPr>
            <w:r w:rsidRPr="00F20D1F">
              <w:rPr>
                <w:b/>
                <w:sz w:val="22"/>
              </w:rPr>
              <w:t>Ориентировъчно разпределение на финансовите средства (подкрепа от Съюза) ()</w:t>
            </w:r>
          </w:p>
        </w:tc>
      </w:tr>
      <w:tr w:rsidR="00282754" w:rsidRPr="00F20D1F" w:rsidTr="00006890">
        <w:trPr>
          <w:trHeight w:val="248"/>
        </w:trPr>
        <w:tc>
          <w:tcPr>
            <w:tcW w:w="2431" w:type="dxa"/>
            <w:shd w:val="clear" w:color="auto" w:fill="auto"/>
          </w:tcPr>
          <w:p w:rsidR="00AD4AED" w:rsidRPr="00F20D1F" w:rsidRDefault="00F9784B" w:rsidP="00006890">
            <w:pPr>
              <w:tabs>
                <w:tab w:val="left" w:pos="0"/>
              </w:tabs>
              <w:contextualSpacing/>
              <w:jc w:val="left"/>
            </w:pPr>
            <w:r w:rsidRPr="00F20D1F">
              <w:t>Неприложимо.</w:t>
            </w:r>
          </w:p>
        </w:tc>
        <w:tc>
          <w:tcPr>
            <w:tcW w:w="2162" w:type="dxa"/>
            <w:shd w:val="clear" w:color="auto" w:fill="auto"/>
          </w:tcPr>
          <w:p w:rsidR="00AD4AED" w:rsidRPr="00F20D1F" w:rsidRDefault="00F9784B" w:rsidP="005C2643">
            <w:pPr>
              <w:tabs>
                <w:tab w:val="left" w:pos="0"/>
              </w:tabs>
              <w:contextualSpacing/>
              <w:jc w:val="left"/>
            </w:pPr>
            <w:r w:rsidRPr="00F20D1F">
              <w:t>Н</w:t>
            </w:r>
            <w:r w:rsidR="005C2643">
              <w:t>/П</w:t>
            </w:r>
          </w:p>
        </w:tc>
        <w:tc>
          <w:tcPr>
            <w:tcW w:w="5395" w:type="dxa"/>
            <w:shd w:val="clear" w:color="auto" w:fill="auto"/>
          </w:tcPr>
          <w:p w:rsidR="00AD4AED" w:rsidRPr="00F20D1F" w:rsidRDefault="005C2643" w:rsidP="00F9784B">
            <w:pPr>
              <w:tabs>
                <w:tab w:val="left" w:pos="3237"/>
              </w:tabs>
              <w:suppressAutoHyphens/>
              <w:spacing w:after="0"/>
              <w:jc w:val="left"/>
              <w:rPr>
                <w:i/>
                <w:sz w:val="22"/>
              </w:rPr>
            </w:pPr>
            <w:r>
              <w:t xml:space="preserve"> Н/П</w:t>
            </w:r>
          </w:p>
        </w:tc>
      </w:tr>
      <w:tr w:rsidR="00282754" w:rsidRPr="00F20D1F" w:rsidTr="00006890">
        <w:trPr>
          <w:trHeight w:val="156"/>
        </w:trPr>
        <w:tc>
          <w:tcPr>
            <w:tcW w:w="2431" w:type="dxa"/>
            <w:shd w:val="clear" w:color="auto" w:fill="auto"/>
            <w:vAlign w:val="center"/>
          </w:tcPr>
          <w:p w:rsidR="00AD4AED" w:rsidRPr="00F20D1F" w:rsidRDefault="009569D9" w:rsidP="00006890">
            <w:pPr>
              <w:tabs>
                <w:tab w:val="left" w:pos="0"/>
              </w:tabs>
              <w:contextualSpacing/>
            </w:pPr>
            <w:r w:rsidRPr="00F20D1F">
              <w:t>Неприложимо.</w:t>
            </w:r>
          </w:p>
        </w:tc>
        <w:tc>
          <w:tcPr>
            <w:tcW w:w="2162" w:type="dxa"/>
            <w:shd w:val="clear" w:color="auto" w:fill="auto"/>
            <w:vAlign w:val="center"/>
          </w:tcPr>
          <w:p w:rsidR="00AD4AED" w:rsidRPr="00F20D1F" w:rsidRDefault="005C2643" w:rsidP="00006890">
            <w:pPr>
              <w:tabs>
                <w:tab w:val="left" w:pos="0"/>
              </w:tabs>
              <w:contextualSpacing/>
            </w:pPr>
            <w:r>
              <w:t>Н/П</w:t>
            </w:r>
          </w:p>
        </w:tc>
        <w:tc>
          <w:tcPr>
            <w:tcW w:w="5395" w:type="dxa"/>
            <w:shd w:val="clear" w:color="auto" w:fill="auto"/>
            <w:vAlign w:val="center"/>
          </w:tcPr>
          <w:p w:rsidR="00AD4AED" w:rsidRPr="00F20D1F" w:rsidRDefault="005C2643" w:rsidP="00006890">
            <w:pPr>
              <w:tabs>
                <w:tab w:val="left" w:pos="0"/>
              </w:tabs>
              <w:contextualSpacing/>
            </w:pPr>
            <w:r>
              <w:t xml:space="preserve"> </w:t>
            </w:r>
            <w:r w:rsidRPr="005C2643">
              <w:t>Н/П</w:t>
            </w:r>
          </w:p>
        </w:tc>
      </w:tr>
      <w:tr w:rsidR="00282754" w:rsidRPr="00F20D1F" w:rsidTr="00006890">
        <w:trPr>
          <w:trHeight w:val="78"/>
        </w:trPr>
        <w:tc>
          <w:tcPr>
            <w:tcW w:w="2431" w:type="dxa"/>
            <w:shd w:val="clear" w:color="auto" w:fill="auto"/>
            <w:vAlign w:val="center"/>
          </w:tcPr>
          <w:p w:rsidR="00AD4AED" w:rsidRPr="00F20D1F" w:rsidRDefault="00AD4AED" w:rsidP="008D49F3">
            <w:pPr>
              <w:tabs>
                <w:tab w:val="left" w:pos="3237"/>
              </w:tabs>
              <w:suppressAutoHyphens/>
              <w:jc w:val="left"/>
              <w:rPr>
                <w:sz w:val="22"/>
              </w:rPr>
            </w:pPr>
            <w:r w:rsidRPr="00F20D1F">
              <w:rPr>
                <w:sz w:val="22"/>
              </w:rPr>
              <w:t>Общо</w:t>
            </w:r>
          </w:p>
        </w:tc>
        <w:tc>
          <w:tcPr>
            <w:tcW w:w="2162" w:type="dxa"/>
            <w:shd w:val="clear" w:color="auto" w:fill="auto"/>
            <w:vAlign w:val="center"/>
          </w:tcPr>
          <w:p w:rsidR="00AD4AED" w:rsidRPr="00F20D1F" w:rsidRDefault="005C2643" w:rsidP="00006890">
            <w:pPr>
              <w:tabs>
                <w:tab w:val="left" w:pos="0"/>
              </w:tabs>
              <w:contextualSpacing/>
            </w:pPr>
            <w:r>
              <w:t>Н/П</w:t>
            </w:r>
          </w:p>
        </w:tc>
        <w:tc>
          <w:tcPr>
            <w:tcW w:w="5395" w:type="dxa"/>
            <w:shd w:val="clear" w:color="auto" w:fill="auto"/>
            <w:vAlign w:val="center"/>
          </w:tcPr>
          <w:p w:rsidR="00AD4AED" w:rsidRPr="00F20D1F" w:rsidRDefault="005C2643" w:rsidP="00006890">
            <w:pPr>
              <w:tabs>
                <w:tab w:val="left" w:pos="0"/>
              </w:tabs>
              <w:contextualSpacing/>
            </w:pPr>
            <w:r>
              <w:t xml:space="preserve"> Н/П</w:t>
            </w:r>
          </w:p>
        </w:tc>
      </w:tr>
    </w:tbl>
    <w:p w:rsidR="00AD4AED" w:rsidRPr="00F20D1F" w:rsidRDefault="00AD4AED" w:rsidP="00006890">
      <w:pPr>
        <w:spacing w:before="0" w:after="0"/>
      </w:pPr>
    </w:p>
    <w:p w:rsidR="000B7672" w:rsidRPr="00F20D1F" w:rsidRDefault="00855D4D" w:rsidP="00855D4D">
      <w:pPr>
        <w:ind w:left="709" w:hanging="709"/>
        <w:rPr>
          <w:b/>
        </w:rPr>
      </w:pPr>
      <w:r w:rsidRPr="00F20D1F">
        <w:rPr>
          <w:b/>
        </w:rPr>
        <w:t>4.4</w:t>
      </w:r>
      <w:r w:rsidRPr="00F20D1F">
        <w:tab/>
      </w:r>
      <w:r w:rsidRPr="00F20D1F">
        <w:rPr>
          <w:b/>
        </w:rPr>
        <w:t>Уредба за междурегионалните и транснационалните действия в рамките на оперативната програма с бенефициери, намиращи се в поне още една държава членка</w:t>
      </w:r>
      <w:r w:rsidRPr="00F20D1F">
        <w:t xml:space="preserve"> (когато е целесъобразно)</w:t>
      </w:r>
    </w:p>
    <w:p w:rsidR="00AD4AED" w:rsidRPr="00F20D1F" w:rsidRDefault="00FC3852" w:rsidP="00961324">
      <w:pPr>
        <w:ind w:left="709" w:hanging="709"/>
        <w:rPr>
          <w:b/>
        </w:rPr>
      </w:pPr>
      <w:r w:rsidRPr="00F20D1F">
        <w:t>(Позоваване: член 96, параграф 3, буква г) от Регламент (EС) №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D4AED" w:rsidRPr="00F20D1F" w:rsidTr="00006890">
        <w:trPr>
          <w:trHeight w:val="469"/>
        </w:trPr>
        <w:tc>
          <w:tcPr>
            <w:tcW w:w="9498" w:type="dxa"/>
            <w:shd w:val="clear" w:color="auto" w:fill="auto"/>
          </w:tcPr>
          <w:p w:rsidR="00D109F2" w:rsidRPr="00F20D1F" w:rsidRDefault="00780B07" w:rsidP="00BF3391">
            <w:pPr>
              <w:pStyle w:val="ListDash2"/>
              <w:numPr>
                <w:ilvl w:val="0"/>
                <w:numId w:val="0"/>
              </w:numPr>
              <w:rPr>
                <w:i/>
              </w:rPr>
            </w:pPr>
            <w:r w:rsidRPr="00780B07">
              <w:t>Възможен проект, който да отговаря на изискванията за финансиране, е проекта за рехабилитация на Дунав мост Русе-Гюргево. Този проект е предвиден за финансиране само със средства от Държавния бюджет т.е. с източник на финансиране извън ОПТТИ 2014-2020.</w:t>
            </w:r>
          </w:p>
        </w:tc>
      </w:tr>
    </w:tbl>
    <w:p w:rsidR="00AE6CC1" w:rsidRPr="00F20D1F" w:rsidRDefault="00855D4D" w:rsidP="00C20439">
      <w:r w:rsidRPr="00F20D1F">
        <w:rPr>
          <w:b/>
        </w:rPr>
        <w:t>4.5</w:t>
      </w:r>
      <w:r w:rsidRPr="00F20D1F">
        <w:tab/>
      </w:r>
      <w:r w:rsidRPr="00F20D1F">
        <w:rPr>
          <w:b/>
        </w:rPr>
        <w:t>Принос на планираните действия по програмата за осъществяване на макрорегионални стратегии и стратегии за морските басейни в зависимост от потребностите на програмния район, посочени от държавата членка</w:t>
      </w:r>
      <w:r w:rsidRPr="00F20D1F">
        <w:t xml:space="preserve"> (когато е целесъобразно)</w:t>
      </w:r>
    </w:p>
    <w:p w:rsidR="00AD4AED" w:rsidRPr="00F20D1F" w:rsidRDefault="007458E8" w:rsidP="00C20439">
      <w:pPr>
        <w:ind w:left="720"/>
      </w:pPr>
      <w:r w:rsidRPr="00F20D1F">
        <w:t>(Когато държавата членка и регионите участват в макрорегионални стратегии и стратегии за морските басейни)</w:t>
      </w:r>
    </w:p>
    <w:p w:rsidR="000B7672" w:rsidRPr="00F20D1F" w:rsidRDefault="00FC3852" w:rsidP="00C20439">
      <w:r w:rsidRPr="00F20D1F">
        <w:t>(Позоваване: член 96, параграф 3, буква г) от Регламент (EС) №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D4AED" w:rsidRPr="00F20D1F" w:rsidTr="00BF3391">
        <w:tc>
          <w:tcPr>
            <w:tcW w:w="9498" w:type="dxa"/>
            <w:shd w:val="clear" w:color="auto" w:fill="auto"/>
          </w:tcPr>
          <w:p w:rsidR="00D43D85" w:rsidRPr="00E2293A" w:rsidRDefault="00D43D85" w:rsidP="0011212D">
            <w:pPr>
              <w:spacing w:before="0" w:after="0"/>
              <w:rPr>
                <w:rFonts w:ascii="Calibri" w:hAnsi="Calibri"/>
                <w:sz w:val="16"/>
                <w:szCs w:val="16"/>
              </w:rPr>
            </w:pPr>
          </w:p>
          <w:p w:rsidR="007610D6" w:rsidRDefault="0011212D" w:rsidP="0011212D">
            <w:pPr>
              <w:keepNext/>
              <w:tabs>
                <w:tab w:val="left" w:pos="1418"/>
              </w:tabs>
              <w:spacing w:after="0"/>
              <w:outlineLvl w:val="0"/>
            </w:pPr>
            <w:r>
              <w:t xml:space="preserve">Концепцията </w:t>
            </w:r>
            <w:r w:rsidR="007610D6" w:rsidRPr="007610D6">
              <w:t>за развитие на TEN-T мрежата е заложена в Насоките за развитие на Трансевропейската транспортна мрежа. Изграждането и модернизацията на транспортната инфраструктура по TEN-T мрежа изисква съвместни действия от страните, през</w:t>
            </w:r>
            <w:r w:rsidR="007610D6" w:rsidRPr="00F20D1F">
              <w:t xml:space="preserve"> територията на които преминават направленията на мрежата</w:t>
            </w:r>
            <w:r w:rsidR="009568B1">
              <w:t>.</w:t>
            </w:r>
          </w:p>
          <w:p w:rsidR="00D43D85" w:rsidRPr="00F20D1F" w:rsidRDefault="00D43D85" w:rsidP="0011212D">
            <w:pPr>
              <w:keepNext/>
              <w:tabs>
                <w:tab w:val="left" w:pos="1418"/>
              </w:tabs>
              <w:spacing w:after="0"/>
              <w:outlineLvl w:val="0"/>
            </w:pPr>
            <w:r w:rsidRPr="00F20D1F">
              <w:t xml:space="preserve">По </w:t>
            </w:r>
            <w:r w:rsidR="00376090" w:rsidRPr="00F20D1F">
              <w:t>ОПТТИ</w:t>
            </w:r>
            <w:r w:rsidRPr="00F20D1F">
              <w:t xml:space="preserve"> 2014-2020 г. ще се финансират проекти за изграждане и модернизация на приоритетни отсечки по основн</w:t>
            </w:r>
            <w:r w:rsidR="00376090" w:rsidRPr="00F20D1F">
              <w:t xml:space="preserve">ата и </w:t>
            </w:r>
            <w:r w:rsidR="00902BD9" w:rsidRPr="00F20D1F">
              <w:t>разширена</w:t>
            </w:r>
            <w:r w:rsidRPr="00F20D1F">
              <w:t xml:space="preserve"> Трансевропейската транспортна мрежа, на територията на страната, с оглед постигането на свързаност и интеграция с транспортните мрежи на съседните страни</w:t>
            </w:r>
            <w:r w:rsidR="00376090" w:rsidRPr="00F20D1F">
              <w:t xml:space="preserve"> и с ЕС</w:t>
            </w:r>
            <w:r w:rsidRPr="00F20D1F">
              <w:t xml:space="preserve">. </w:t>
            </w:r>
          </w:p>
          <w:p w:rsidR="00D43D85" w:rsidRPr="00F20D1F" w:rsidRDefault="00D43D85" w:rsidP="0011212D">
            <w:pPr>
              <w:spacing w:after="0"/>
            </w:pPr>
            <w:r w:rsidRPr="00F20D1F">
              <w:t xml:space="preserve">Стратегия на ЕС за Дунавския регион е макрорегионална стратегия, която осигурява нов подход за развитието на региона. Една от приоритетните области в Плана за действие за осъществяване на Стратегията е „Подобряване на мобилността и интермодалността”. </w:t>
            </w:r>
          </w:p>
          <w:p w:rsidR="00780B07" w:rsidRPr="00203F0D" w:rsidRDefault="00780B07" w:rsidP="0011212D">
            <w:pPr>
              <w:pStyle w:val="ListDash2"/>
              <w:numPr>
                <w:ilvl w:val="0"/>
                <w:numId w:val="0"/>
              </w:numPr>
              <w:spacing w:before="120" w:after="0"/>
            </w:pPr>
            <w:r w:rsidRPr="00203F0D">
              <w:t>В тази връзка ОПТТИ 2014-2020 г. ще допринесе за изпълнението на целите на релевантните приоритетни области от Стратегия на ЕС за Дунавския регион, а именно:</w:t>
            </w:r>
          </w:p>
          <w:p w:rsidR="00780B07" w:rsidRPr="00203F0D" w:rsidRDefault="00780B07" w:rsidP="0059575C">
            <w:pPr>
              <w:pStyle w:val="ListDash2"/>
              <w:numPr>
                <w:ilvl w:val="0"/>
                <w:numId w:val="67"/>
              </w:numPr>
              <w:tabs>
                <w:tab w:val="left" w:pos="602"/>
              </w:tabs>
              <w:spacing w:before="120" w:after="0"/>
              <w:ind w:left="602" w:hanging="284"/>
            </w:pPr>
            <w:r w:rsidRPr="00203F0D">
              <w:t xml:space="preserve">Приоритетна област 1А Подобряване на мобилността и мултимодалността | Вътрешни водни пътища </w:t>
            </w:r>
          </w:p>
          <w:p w:rsidR="00780B07" w:rsidRPr="00203F0D" w:rsidRDefault="00780B07" w:rsidP="0011212D">
            <w:pPr>
              <w:pStyle w:val="ListDash2"/>
              <w:numPr>
                <w:ilvl w:val="0"/>
                <w:numId w:val="0"/>
              </w:numPr>
              <w:spacing w:before="120" w:after="0"/>
              <w:ind w:left="602"/>
            </w:pPr>
            <w:r w:rsidRPr="00203F0D">
              <w:t>За постигането на целите на тази приоритетна област ще допринесат част от проектите, предвидени за финансиране по приоритетна ос 4 на ОПТТИ, свързани с надграждането и последващото развитие на хармонизирани информационни системи в корабоплаването, подобряване плавателността на реката, и др.</w:t>
            </w:r>
          </w:p>
          <w:p w:rsidR="00780B07" w:rsidRPr="00203F0D" w:rsidRDefault="00780B07" w:rsidP="0059575C">
            <w:pPr>
              <w:pStyle w:val="ListDash2"/>
              <w:numPr>
                <w:ilvl w:val="0"/>
                <w:numId w:val="47"/>
              </w:numPr>
              <w:tabs>
                <w:tab w:val="left" w:pos="602"/>
              </w:tabs>
              <w:spacing w:before="120" w:after="0"/>
              <w:ind w:left="602" w:hanging="284"/>
            </w:pPr>
            <w:r w:rsidRPr="00203F0D">
              <w:lastRenderedPageBreak/>
              <w:t>Приоритетна област 1В Подобряване на мобилността и мултимодалността | Сухоземни, железопътни и въздушни</w:t>
            </w:r>
            <w:r w:rsidR="0011212D">
              <w:t xml:space="preserve"> връзки.</w:t>
            </w:r>
          </w:p>
          <w:p w:rsidR="0015383E" w:rsidRPr="00F20D1F" w:rsidRDefault="00780B07" w:rsidP="00DC62D1">
            <w:pPr>
              <w:pStyle w:val="ListDash2"/>
              <w:numPr>
                <w:ilvl w:val="0"/>
                <w:numId w:val="0"/>
              </w:numPr>
              <w:spacing w:before="120" w:after="0"/>
              <w:ind w:left="602"/>
            </w:pPr>
            <w:r w:rsidRPr="00203F0D">
              <w:t>За постигането на целите на тази приоритетна област ще допринесат част от проектите, предвидени за финансиране по приоритетн</w:t>
            </w:r>
            <w:r w:rsidR="001457C5">
              <w:t>а</w:t>
            </w:r>
            <w:r w:rsidRPr="00203F0D">
              <w:t xml:space="preserve"> ос 4 на ОПТТИ</w:t>
            </w:r>
            <w:r w:rsidR="00695A11" w:rsidRPr="00D142BB">
              <w:t>.</w:t>
            </w:r>
          </w:p>
        </w:tc>
      </w:tr>
    </w:tbl>
    <w:p w:rsidR="00D15ADD" w:rsidRDefault="00D15ADD" w:rsidP="00F914D7">
      <w:pPr>
        <w:pStyle w:val="ManualHeading1"/>
        <w:tabs>
          <w:tab w:val="clear" w:pos="850"/>
          <w:tab w:val="left" w:pos="1560"/>
        </w:tabs>
        <w:ind w:left="1560" w:hanging="1560"/>
      </w:pPr>
    </w:p>
    <w:p w:rsidR="00411C0A" w:rsidRPr="00F20D1F" w:rsidRDefault="00D15ADD" w:rsidP="00F914D7">
      <w:pPr>
        <w:pStyle w:val="ManualHeading1"/>
        <w:tabs>
          <w:tab w:val="clear" w:pos="850"/>
          <w:tab w:val="left" w:pos="1560"/>
        </w:tabs>
        <w:ind w:left="1560" w:hanging="1560"/>
      </w:pPr>
      <w:r>
        <w:br w:type="page"/>
      </w:r>
      <w:r w:rsidR="00AD4AED" w:rsidRPr="00F20D1F">
        <w:lastRenderedPageBreak/>
        <w:t xml:space="preserve">РАЗДЕЛ 5 </w:t>
      </w:r>
      <w:r w:rsidR="00AD4AED" w:rsidRPr="00F20D1F">
        <w:tab/>
        <w:t xml:space="preserve">Специфични потребности на географски райони, които са най-тежко засегнати от бедност, или на целевите групи с най-висок риск от дискриминация или социално изключване </w:t>
      </w:r>
      <w:r w:rsidR="00AD4AED" w:rsidRPr="00F20D1F">
        <w:rPr>
          <w:b w:val="0"/>
        </w:rPr>
        <w:t>(когато е целесъобразно)</w:t>
      </w:r>
    </w:p>
    <w:p w:rsidR="00AD4AED" w:rsidRPr="00F20D1F" w:rsidRDefault="00AD4AED" w:rsidP="00BF3391">
      <w:r w:rsidRPr="00F20D1F">
        <w:rPr>
          <w:rStyle w:val="CharacterStyle2"/>
          <w:rFonts w:ascii="Times New Roman Bold" w:hAnsi="Times New Roman Bold"/>
          <w:b/>
          <w:spacing w:val="2"/>
          <w:w w:val="105"/>
          <w:sz w:val="24"/>
        </w:rPr>
        <w:t xml:space="preserve"> </w:t>
      </w:r>
      <w:r w:rsidRPr="00F20D1F">
        <w:t>(Позоваване: член 96, параграф 4, буква а) от Регламент (EС) № 1303/2013)</w:t>
      </w:r>
    </w:p>
    <w:p w:rsidR="00AD4AED" w:rsidRPr="00F20D1F" w:rsidRDefault="00A14D00" w:rsidP="00F03C1E">
      <w:pPr>
        <w:pStyle w:val="Point2"/>
        <w:ind w:left="709" w:hanging="709"/>
        <w:rPr>
          <w:b/>
        </w:rPr>
      </w:pPr>
      <w:r w:rsidRPr="00F20D1F">
        <w:rPr>
          <w:b/>
        </w:rPr>
        <w:t>5.1</w:t>
      </w:r>
      <w:r w:rsidRPr="00F20D1F">
        <w:tab/>
      </w:r>
      <w:r w:rsidRPr="00F20D1F">
        <w:rPr>
          <w:b/>
        </w:rPr>
        <w:t xml:space="preserve">Географски райони, които са най-тежко засегнати от бедност/целеви групи с най-висок риск от дискриминация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8"/>
      </w:tblGrid>
      <w:tr w:rsidR="00AD4AED" w:rsidRPr="00F20D1F" w:rsidTr="00F03C1E">
        <w:tc>
          <w:tcPr>
            <w:tcW w:w="8868" w:type="dxa"/>
            <w:shd w:val="clear" w:color="auto" w:fill="auto"/>
          </w:tcPr>
          <w:p w:rsidR="00AD4AED" w:rsidRPr="00F20D1F" w:rsidRDefault="003000AB" w:rsidP="00F03C1E">
            <w:pPr>
              <w:pStyle w:val="ListDash2"/>
              <w:numPr>
                <w:ilvl w:val="0"/>
                <w:numId w:val="0"/>
              </w:numPr>
              <w:rPr>
                <w:i/>
              </w:rPr>
            </w:pPr>
            <w:r w:rsidRPr="00F20D1F">
              <w:t>Неприложимо.</w:t>
            </w:r>
          </w:p>
        </w:tc>
      </w:tr>
    </w:tbl>
    <w:p w:rsidR="00AD4AED" w:rsidRPr="00F20D1F" w:rsidRDefault="00AD4AED" w:rsidP="00F03C1E">
      <w:pPr>
        <w:pStyle w:val="Point2"/>
        <w:ind w:left="0" w:firstLine="0"/>
        <w:rPr>
          <w:b/>
        </w:rPr>
      </w:pPr>
    </w:p>
    <w:p w:rsidR="00AD4AED" w:rsidRPr="00F20D1F" w:rsidRDefault="00AD4AED" w:rsidP="00F03C1E">
      <w:pPr>
        <w:pStyle w:val="Point2"/>
        <w:ind w:left="709" w:hanging="709"/>
        <w:rPr>
          <w:b/>
        </w:rPr>
      </w:pPr>
      <w:r w:rsidRPr="00F20D1F">
        <w:rPr>
          <w:b/>
        </w:rPr>
        <w:t>5.2</w:t>
      </w:r>
      <w:r w:rsidRPr="00F20D1F">
        <w:t xml:space="preserve"> </w:t>
      </w:r>
      <w:r w:rsidRPr="00F20D1F">
        <w:tab/>
      </w:r>
      <w:r w:rsidRPr="00F20D1F">
        <w:rPr>
          <w:b/>
        </w:rPr>
        <w:t>Стратегия за работа по специалните потребности на географските райони/целевите групи, които са най-тежко засегнати от бедност, и когато е приложимо — принос за прилагането на интегрирания подход, определен в споразумението за партньорство</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F20D1F" w:rsidTr="00BF3391">
        <w:trPr>
          <w:trHeight w:val="495"/>
        </w:trPr>
        <w:tc>
          <w:tcPr>
            <w:tcW w:w="8867" w:type="dxa"/>
            <w:shd w:val="clear" w:color="auto" w:fill="auto"/>
          </w:tcPr>
          <w:p w:rsidR="003000AB" w:rsidRPr="00F20D1F" w:rsidRDefault="003000AB" w:rsidP="00F03C1E">
            <w:pPr>
              <w:pStyle w:val="ListDash2"/>
              <w:numPr>
                <w:ilvl w:val="0"/>
                <w:numId w:val="0"/>
              </w:numPr>
              <w:rPr>
                <w:i/>
              </w:rPr>
            </w:pPr>
            <w:r w:rsidRPr="00F20D1F">
              <w:t>Неприложимо.</w:t>
            </w:r>
          </w:p>
        </w:tc>
      </w:tr>
    </w:tbl>
    <w:p w:rsidR="00F914D7" w:rsidRPr="00F20D1F" w:rsidRDefault="00F914D7" w:rsidP="00F03C1E">
      <w:pPr>
        <w:pStyle w:val="Point2"/>
        <w:ind w:left="0" w:firstLine="0"/>
        <w:rPr>
          <w:b/>
        </w:rPr>
      </w:pPr>
    </w:p>
    <w:p w:rsidR="00AD4AED" w:rsidRPr="00F20D1F" w:rsidRDefault="00AD4AED" w:rsidP="00BF3391">
      <w:pPr>
        <w:ind w:left="1134" w:hanging="1134"/>
        <w:rPr>
          <w:b/>
        </w:rPr>
      </w:pPr>
      <w:r w:rsidRPr="00F20D1F">
        <w:rPr>
          <w:b/>
        </w:rPr>
        <w:t xml:space="preserve">Таблица 22: </w:t>
      </w:r>
      <w:r w:rsidRPr="00F20D1F">
        <w:tab/>
      </w:r>
      <w:r w:rsidRPr="00F20D1F">
        <w:rPr>
          <w:b/>
        </w:rPr>
        <w:t>Действия за работа по специалните потребности на географските райони/целевите групи, които са най-тежко засегнати от бедност</w:t>
      </w:r>
      <w:r w:rsidRPr="00F20D1F">
        <w:rPr>
          <w:rStyle w:val="FootnoteReference"/>
          <w:b/>
        </w:rPr>
        <w:footnoteReference w:id="90"/>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4"/>
        <w:gridCol w:w="1511"/>
        <w:gridCol w:w="1399"/>
        <w:gridCol w:w="1399"/>
        <w:gridCol w:w="1397"/>
        <w:gridCol w:w="1521"/>
      </w:tblGrid>
      <w:tr w:rsidR="005F73BC" w:rsidRPr="00F20D1F" w:rsidTr="00BF3391">
        <w:trPr>
          <w:trHeight w:val="1516"/>
        </w:trPr>
        <w:tc>
          <w:tcPr>
            <w:tcW w:w="976" w:type="pct"/>
          </w:tcPr>
          <w:p w:rsidR="00AD4AED" w:rsidRPr="00D50D41" w:rsidRDefault="00AD4AED" w:rsidP="00BF3391">
            <w:pPr>
              <w:pStyle w:val="Text1"/>
              <w:spacing w:after="0"/>
              <w:ind w:left="0"/>
              <w:rPr>
                <w:sz w:val="16"/>
                <w:szCs w:val="16"/>
                <w:lang w:val="bg-BG" w:eastAsia="en-GB"/>
              </w:rPr>
            </w:pPr>
            <w:r w:rsidRPr="00D50D41">
              <w:rPr>
                <w:sz w:val="16"/>
                <w:szCs w:val="20"/>
                <w:lang w:val="bg-BG" w:eastAsia="en-GB"/>
              </w:rPr>
              <w:t>Целева група/географски район</w:t>
            </w:r>
          </w:p>
        </w:tc>
        <w:tc>
          <w:tcPr>
            <w:tcW w:w="841" w:type="pct"/>
          </w:tcPr>
          <w:p w:rsidR="00AD4AED" w:rsidRPr="00D50D41" w:rsidRDefault="00AD4AED" w:rsidP="00BF3391">
            <w:pPr>
              <w:pStyle w:val="Text1"/>
              <w:spacing w:after="0"/>
              <w:ind w:left="0"/>
              <w:rPr>
                <w:sz w:val="16"/>
                <w:szCs w:val="16"/>
                <w:lang w:val="bg-BG" w:eastAsia="en-GB"/>
              </w:rPr>
            </w:pPr>
            <w:r w:rsidRPr="00D50D41">
              <w:rPr>
                <w:sz w:val="16"/>
                <w:szCs w:val="20"/>
                <w:lang w:val="bg-BG" w:eastAsia="en-GB"/>
              </w:rPr>
              <w:t>Основни видове планирани действия като част от интегриран подход</w:t>
            </w:r>
          </w:p>
        </w:tc>
        <w:tc>
          <w:tcPr>
            <w:tcW w:w="779" w:type="pct"/>
          </w:tcPr>
          <w:p w:rsidR="00AD4AED" w:rsidRPr="00D50D41" w:rsidRDefault="00055AC8" w:rsidP="00BF3391">
            <w:pPr>
              <w:pStyle w:val="Text1"/>
              <w:spacing w:after="0"/>
              <w:ind w:left="0"/>
              <w:rPr>
                <w:sz w:val="16"/>
                <w:szCs w:val="16"/>
                <w:lang w:val="bg-BG" w:eastAsia="en-GB"/>
              </w:rPr>
            </w:pPr>
            <w:r w:rsidRPr="00D50D41">
              <w:rPr>
                <w:sz w:val="16"/>
                <w:szCs w:val="20"/>
                <w:lang w:val="bg-BG" w:eastAsia="en-GB"/>
              </w:rPr>
              <w:t>Приоритетна ос</w:t>
            </w:r>
          </w:p>
        </w:tc>
        <w:tc>
          <w:tcPr>
            <w:tcW w:w="779" w:type="pct"/>
          </w:tcPr>
          <w:p w:rsidR="00AD4AED" w:rsidRPr="00D50D41" w:rsidRDefault="00AD4AED" w:rsidP="00BF3391">
            <w:pPr>
              <w:pStyle w:val="Text1"/>
              <w:spacing w:after="0"/>
              <w:ind w:left="0"/>
              <w:rPr>
                <w:sz w:val="16"/>
                <w:szCs w:val="16"/>
                <w:lang w:val="bg-BG" w:eastAsia="en-GB"/>
              </w:rPr>
            </w:pPr>
            <w:r w:rsidRPr="00D50D41">
              <w:rPr>
                <w:sz w:val="16"/>
                <w:szCs w:val="20"/>
                <w:lang w:val="bg-BG" w:eastAsia="en-GB"/>
              </w:rPr>
              <w:t xml:space="preserve">Фонд </w:t>
            </w:r>
          </w:p>
        </w:tc>
        <w:tc>
          <w:tcPr>
            <w:tcW w:w="778" w:type="pct"/>
          </w:tcPr>
          <w:p w:rsidR="00AD4AED" w:rsidRPr="00D50D41" w:rsidRDefault="00AD4AED" w:rsidP="00BF3391">
            <w:pPr>
              <w:pStyle w:val="Text1"/>
              <w:spacing w:after="0"/>
              <w:ind w:left="0"/>
              <w:rPr>
                <w:sz w:val="16"/>
                <w:szCs w:val="16"/>
                <w:lang w:val="bg-BG" w:eastAsia="en-GB"/>
              </w:rPr>
            </w:pPr>
            <w:r w:rsidRPr="00D50D41">
              <w:rPr>
                <w:sz w:val="16"/>
                <w:szCs w:val="20"/>
                <w:lang w:val="bg-BG" w:eastAsia="en-GB"/>
              </w:rPr>
              <w:t>Категория региони</w:t>
            </w:r>
          </w:p>
        </w:tc>
        <w:tc>
          <w:tcPr>
            <w:tcW w:w="847" w:type="pct"/>
          </w:tcPr>
          <w:p w:rsidR="00AD4AED" w:rsidRPr="00D50D41" w:rsidRDefault="00AD4AED" w:rsidP="00BF3391">
            <w:pPr>
              <w:pStyle w:val="Text1"/>
              <w:spacing w:after="0"/>
              <w:ind w:left="0"/>
              <w:rPr>
                <w:sz w:val="16"/>
                <w:szCs w:val="16"/>
                <w:lang w:val="bg-BG" w:eastAsia="en-GB"/>
              </w:rPr>
            </w:pPr>
            <w:r w:rsidRPr="00D50D41">
              <w:rPr>
                <w:sz w:val="16"/>
                <w:szCs w:val="20"/>
                <w:lang w:val="bg-BG" w:eastAsia="en-GB"/>
              </w:rPr>
              <w:t>Инвестиционен приоритет</w:t>
            </w:r>
          </w:p>
        </w:tc>
      </w:tr>
      <w:tr w:rsidR="005F73BC" w:rsidRPr="00F20D1F" w:rsidTr="00006890">
        <w:trPr>
          <w:trHeight w:val="517"/>
        </w:trPr>
        <w:tc>
          <w:tcPr>
            <w:tcW w:w="976" w:type="pct"/>
          </w:tcPr>
          <w:p w:rsidR="00EF56D3" w:rsidRPr="00F20D1F" w:rsidRDefault="00EF56D3" w:rsidP="00EF56D3">
            <w:pPr>
              <w:tabs>
                <w:tab w:val="left" w:pos="0"/>
              </w:tabs>
              <w:contextualSpacing/>
              <w:rPr>
                <w:sz w:val="18"/>
                <w:szCs w:val="18"/>
              </w:rPr>
            </w:pPr>
            <w:r w:rsidRPr="00F20D1F">
              <w:rPr>
                <w:sz w:val="18"/>
                <w:szCs w:val="18"/>
              </w:rPr>
              <w:t>Неприложимо.</w:t>
            </w:r>
          </w:p>
          <w:p w:rsidR="00AD4AED" w:rsidRPr="00D50D41" w:rsidRDefault="00AD4AED" w:rsidP="00F03C1E">
            <w:pPr>
              <w:pStyle w:val="Text1"/>
              <w:spacing w:after="0"/>
              <w:ind w:left="0"/>
              <w:rPr>
                <w:sz w:val="18"/>
                <w:szCs w:val="18"/>
                <w:lang w:val="bg-BG" w:eastAsia="en-GB"/>
              </w:rPr>
            </w:pPr>
          </w:p>
        </w:tc>
        <w:tc>
          <w:tcPr>
            <w:tcW w:w="841" w:type="pct"/>
          </w:tcPr>
          <w:p w:rsidR="00AD4AED" w:rsidRPr="00D50D41" w:rsidRDefault="005C2643" w:rsidP="00F03C1E">
            <w:pPr>
              <w:pStyle w:val="Text1"/>
              <w:spacing w:after="0"/>
              <w:ind w:left="0"/>
              <w:rPr>
                <w:sz w:val="18"/>
                <w:szCs w:val="18"/>
                <w:lang w:val="bg-BG" w:eastAsia="en-GB"/>
              </w:rPr>
            </w:pPr>
            <w:r w:rsidRPr="005C2643">
              <w:rPr>
                <w:sz w:val="18"/>
                <w:szCs w:val="18"/>
              </w:rPr>
              <w:t>Н/П</w:t>
            </w:r>
            <w:r w:rsidRPr="005C2643" w:rsidDel="005C2643">
              <w:rPr>
                <w:sz w:val="18"/>
                <w:szCs w:val="18"/>
              </w:rPr>
              <w:t xml:space="preserve"> </w:t>
            </w:r>
          </w:p>
        </w:tc>
        <w:tc>
          <w:tcPr>
            <w:tcW w:w="779" w:type="pct"/>
          </w:tcPr>
          <w:p w:rsidR="00EF56D3" w:rsidRPr="00F20D1F" w:rsidRDefault="005C2643" w:rsidP="00EF56D3">
            <w:pPr>
              <w:tabs>
                <w:tab w:val="left" w:pos="0"/>
              </w:tabs>
              <w:contextualSpacing/>
              <w:rPr>
                <w:sz w:val="18"/>
                <w:szCs w:val="18"/>
              </w:rPr>
            </w:pPr>
            <w:r w:rsidRPr="005C2643">
              <w:rPr>
                <w:sz w:val="18"/>
                <w:szCs w:val="18"/>
              </w:rPr>
              <w:t>Н/П</w:t>
            </w:r>
          </w:p>
          <w:p w:rsidR="00AD4AED" w:rsidRPr="00D50D41" w:rsidRDefault="00AD4AED" w:rsidP="00F03C1E">
            <w:pPr>
              <w:pStyle w:val="Text1"/>
              <w:spacing w:after="0"/>
              <w:ind w:left="0"/>
              <w:rPr>
                <w:sz w:val="18"/>
                <w:szCs w:val="18"/>
                <w:lang w:val="bg-BG" w:eastAsia="en-GB"/>
              </w:rPr>
            </w:pPr>
          </w:p>
        </w:tc>
        <w:tc>
          <w:tcPr>
            <w:tcW w:w="779" w:type="pct"/>
          </w:tcPr>
          <w:p w:rsidR="00AD4AED" w:rsidRPr="00D50D41" w:rsidRDefault="005C2643" w:rsidP="00F03C1E">
            <w:pPr>
              <w:pStyle w:val="Text1"/>
              <w:spacing w:after="0"/>
              <w:ind w:left="0"/>
              <w:rPr>
                <w:sz w:val="18"/>
                <w:szCs w:val="18"/>
                <w:lang w:val="bg-BG" w:eastAsia="en-GB"/>
              </w:rPr>
            </w:pPr>
            <w:r w:rsidRPr="005C2643">
              <w:rPr>
                <w:sz w:val="18"/>
                <w:szCs w:val="18"/>
              </w:rPr>
              <w:t>Н/П</w:t>
            </w:r>
          </w:p>
        </w:tc>
        <w:tc>
          <w:tcPr>
            <w:tcW w:w="778" w:type="pct"/>
          </w:tcPr>
          <w:p w:rsidR="00AD4AED" w:rsidRPr="00D50D41" w:rsidRDefault="005C2643" w:rsidP="00F03C1E">
            <w:pPr>
              <w:pStyle w:val="Text1"/>
              <w:spacing w:after="0"/>
              <w:ind w:left="0"/>
              <w:rPr>
                <w:sz w:val="18"/>
                <w:szCs w:val="18"/>
                <w:lang w:val="bg-BG" w:eastAsia="en-GB"/>
              </w:rPr>
            </w:pPr>
            <w:r w:rsidRPr="005C2643">
              <w:rPr>
                <w:sz w:val="18"/>
                <w:szCs w:val="18"/>
              </w:rPr>
              <w:t>Н/П</w:t>
            </w:r>
          </w:p>
        </w:tc>
        <w:tc>
          <w:tcPr>
            <w:tcW w:w="847" w:type="pct"/>
          </w:tcPr>
          <w:p w:rsidR="00AD4AED" w:rsidRPr="00D50D41" w:rsidRDefault="005C2643" w:rsidP="00F03C1E">
            <w:pPr>
              <w:pStyle w:val="Text1"/>
              <w:spacing w:after="0"/>
              <w:ind w:left="0"/>
              <w:rPr>
                <w:sz w:val="18"/>
                <w:szCs w:val="18"/>
                <w:lang w:val="bg-BG" w:eastAsia="en-GB"/>
              </w:rPr>
            </w:pPr>
            <w:r w:rsidRPr="005C2643">
              <w:rPr>
                <w:sz w:val="18"/>
                <w:szCs w:val="18"/>
              </w:rPr>
              <w:t>Н/П</w:t>
            </w:r>
          </w:p>
        </w:tc>
      </w:tr>
    </w:tbl>
    <w:p w:rsidR="00D15ADD" w:rsidRDefault="00D15ADD" w:rsidP="00F914D7">
      <w:pPr>
        <w:pStyle w:val="ManualHeading1"/>
        <w:tabs>
          <w:tab w:val="clear" w:pos="850"/>
          <w:tab w:val="left" w:pos="1560"/>
        </w:tabs>
        <w:ind w:left="1560" w:hanging="1560"/>
      </w:pPr>
    </w:p>
    <w:p w:rsidR="00107E6F" w:rsidRPr="00F20D1F" w:rsidRDefault="00AD4AED" w:rsidP="00F914D7">
      <w:pPr>
        <w:pStyle w:val="ManualHeading1"/>
        <w:tabs>
          <w:tab w:val="clear" w:pos="850"/>
          <w:tab w:val="left" w:pos="1560"/>
        </w:tabs>
        <w:ind w:left="1560" w:hanging="1560"/>
      </w:pPr>
      <w:r w:rsidRPr="00F20D1F">
        <w:t>РАЗДЕЛ 6</w:t>
      </w:r>
      <w:r w:rsidRPr="00F20D1F">
        <w:tab/>
        <w:t xml:space="preserve">Специфични потребности на географските райони, които страдат от тежки и постоянни неблагоприятни природни и демографски условия </w:t>
      </w:r>
      <w:r w:rsidRPr="00F20D1F">
        <w:rPr>
          <w:b w:val="0"/>
        </w:rPr>
        <w:t>(когато е целесъобразно)</w:t>
      </w:r>
    </w:p>
    <w:p w:rsidR="00AD4AED" w:rsidRPr="00F20D1F" w:rsidRDefault="00107E6F" w:rsidP="00BF3391">
      <w:pPr>
        <w:pStyle w:val="ManualHeading1"/>
        <w:tabs>
          <w:tab w:val="clear" w:pos="850"/>
        </w:tabs>
        <w:ind w:left="0" w:firstLine="0"/>
        <w:rPr>
          <w:b w:val="0"/>
          <w:smallCaps w:val="0"/>
        </w:rPr>
      </w:pPr>
      <w:r w:rsidRPr="00F20D1F">
        <w:rPr>
          <w:b w:val="0"/>
          <w:smallCaps w:val="0"/>
        </w:rPr>
        <w:t xml:space="preserve"> (Позоваване: член 96, параграф 4, буква б) от Регламент (EС) № 1303/2013)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6"/>
      </w:tblGrid>
      <w:tr w:rsidR="00AD4AED" w:rsidRPr="00F20D1F" w:rsidTr="00F03C1E">
        <w:tc>
          <w:tcPr>
            <w:tcW w:w="8726" w:type="dxa"/>
            <w:shd w:val="clear" w:color="auto" w:fill="auto"/>
          </w:tcPr>
          <w:p w:rsidR="00AD4AED" w:rsidRPr="00F20D1F" w:rsidRDefault="00116766" w:rsidP="00006890">
            <w:pPr>
              <w:tabs>
                <w:tab w:val="left" w:pos="0"/>
              </w:tabs>
              <w:contextualSpacing/>
            </w:pPr>
            <w:r w:rsidRPr="00F20D1F">
              <w:t>Неприложимо.</w:t>
            </w:r>
          </w:p>
        </w:tc>
      </w:tr>
    </w:tbl>
    <w:p w:rsidR="00AD4AED" w:rsidRPr="00F20D1F" w:rsidRDefault="00AD4AED" w:rsidP="00F03C1E">
      <w:pPr>
        <w:pStyle w:val="Text1"/>
      </w:pPr>
    </w:p>
    <w:p w:rsidR="000C526E" w:rsidRPr="00F20D1F" w:rsidRDefault="00AD4AED" w:rsidP="00302F65">
      <w:pPr>
        <w:pStyle w:val="ManualHeading1"/>
        <w:tabs>
          <w:tab w:val="clear" w:pos="850"/>
          <w:tab w:val="left" w:pos="1418"/>
        </w:tabs>
        <w:ind w:left="1418" w:hanging="1418"/>
      </w:pPr>
      <w:r w:rsidRPr="00F20D1F">
        <w:t>РАЗДЕЛ 7</w:t>
      </w:r>
      <w:r w:rsidRPr="00F20D1F">
        <w:tab/>
        <w:t xml:space="preserve">Органи и организации, които отговарят за управлението, контрола и одита и роля на съответните партньори </w:t>
      </w:r>
    </w:p>
    <w:p w:rsidR="00AD4AED" w:rsidRPr="00F20D1F" w:rsidRDefault="00AD4AED" w:rsidP="00BF3391">
      <w:r w:rsidRPr="00F20D1F">
        <w:t>(Позоваване: член 96, параграф 5 от Регламент (ЕС) № 1303/2013)</w:t>
      </w:r>
    </w:p>
    <w:p w:rsidR="000C526E" w:rsidRPr="00F20D1F" w:rsidRDefault="00AD4AED" w:rsidP="00302F65">
      <w:pPr>
        <w:pStyle w:val="ManualHeading2"/>
      </w:pPr>
      <w:r w:rsidRPr="00F20D1F">
        <w:lastRenderedPageBreak/>
        <w:t xml:space="preserve">7.1 </w:t>
      </w:r>
      <w:r w:rsidRPr="00F20D1F">
        <w:tab/>
        <w:t xml:space="preserve">Съответни органи и организации </w:t>
      </w:r>
    </w:p>
    <w:p w:rsidR="00AD4AED" w:rsidRPr="00F20D1F" w:rsidRDefault="00AD4AED" w:rsidP="00302F65">
      <w:pPr>
        <w:pStyle w:val="ManualHeading2"/>
        <w:rPr>
          <w:b w:val="0"/>
        </w:rPr>
      </w:pPr>
      <w:r w:rsidRPr="00F20D1F">
        <w:rPr>
          <w:b w:val="0"/>
        </w:rPr>
        <w:t>(Позоваване: член 96, параграф 5, букви а) и б) от Регламент (EС) № 1303/2013)</w:t>
      </w:r>
    </w:p>
    <w:p w:rsidR="00AD4AED" w:rsidRPr="00F20D1F" w:rsidRDefault="00AD4AED" w:rsidP="00F03C1E">
      <w:pPr>
        <w:suppressAutoHyphens/>
        <w:rPr>
          <w:b/>
        </w:rPr>
      </w:pPr>
      <w:r w:rsidRPr="00F20D1F">
        <w:rPr>
          <w:b/>
        </w:rPr>
        <w:t xml:space="preserve">Таблица 23: </w:t>
      </w:r>
      <w:r w:rsidRPr="00F20D1F">
        <w:tab/>
      </w:r>
      <w:r w:rsidRPr="00F20D1F">
        <w:rPr>
          <w:b/>
        </w:rPr>
        <w:t>Съответстващи органи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1"/>
        <w:gridCol w:w="2912"/>
        <w:gridCol w:w="2818"/>
      </w:tblGrid>
      <w:tr w:rsidR="00282754" w:rsidRPr="00F20D1F" w:rsidTr="00F03C1E">
        <w:tc>
          <w:tcPr>
            <w:tcW w:w="1838" w:type="pct"/>
            <w:shd w:val="clear" w:color="auto" w:fill="DBE5F1"/>
          </w:tcPr>
          <w:p w:rsidR="00AD4AED" w:rsidRPr="00F20D1F" w:rsidRDefault="00AD4AED" w:rsidP="00BF3391">
            <w:pPr>
              <w:suppressAutoHyphens/>
              <w:rPr>
                <w:b/>
                <w:sz w:val="20"/>
              </w:rPr>
            </w:pPr>
            <w:r w:rsidRPr="00F20D1F">
              <w:rPr>
                <w:b/>
                <w:sz w:val="20"/>
              </w:rPr>
              <w:t>Орган/организация</w:t>
            </w:r>
          </w:p>
        </w:tc>
        <w:tc>
          <w:tcPr>
            <w:tcW w:w="1607" w:type="pct"/>
            <w:shd w:val="clear" w:color="auto" w:fill="DBE5F1"/>
          </w:tcPr>
          <w:p w:rsidR="00AD4AED" w:rsidRPr="00F20D1F" w:rsidRDefault="00AD4AED" w:rsidP="00BF3391">
            <w:pPr>
              <w:suppressAutoHyphens/>
              <w:rPr>
                <w:b/>
                <w:sz w:val="20"/>
              </w:rPr>
            </w:pPr>
            <w:r w:rsidRPr="00F20D1F">
              <w:rPr>
                <w:b/>
                <w:sz w:val="20"/>
              </w:rPr>
              <w:t xml:space="preserve">Наименование на органа и отдел или звено </w:t>
            </w:r>
          </w:p>
        </w:tc>
        <w:tc>
          <w:tcPr>
            <w:tcW w:w="1555" w:type="pct"/>
            <w:shd w:val="clear" w:color="auto" w:fill="DBE5F1"/>
          </w:tcPr>
          <w:p w:rsidR="00AD4AED" w:rsidRPr="00F20D1F" w:rsidRDefault="00AD4AED" w:rsidP="00BF3391">
            <w:pPr>
              <w:suppressAutoHyphens/>
              <w:rPr>
                <w:b/>
                <w:sz w:val="20"/>
              </w:rPr>
            </w:pPr>
            <w:r w:rsidRPr="00F20D1F">
              <w:rPr>
                <w:b/>
                <w:sz w:val="20"/>
              </w:rPr>
              <w:t>Ръководител на органа/организацията (длъжност или пост)</w:t>
            </w:r>
          </w:p>
        </w:tc>
      </w:tr>
      <w:tr w:rsidR="00282754" w:rsidRPr="00F20D1F" w:rsidTr="00F03C1E">
        <w:tc>
          <w:tcPr>
            <w:tcW w:w="1838" w:type="pct"/>
            <w:shd w:val="clear" w:color="auto" w:fill="auto"/>
          </w:tcPr>
          <w:p w:rsidR="00AD4AED" w:rsidRPr="00F20D1F" w:rsidRDefault="00AD4AED" w:rsidP="00F03C1E">
            <w:pPr>
              <w:suppressAutoHyphens/>
              <w:rPr>
                <w:sz w:val="20"/>
              </w:rPr>
            </w:pPr>
            <w:r w:rsidRPr="00F20D1F">
              <w:rPr>
                <w:sz w:val="20"/>
              </w:rPr>
              <w:t>Управляващ орган</w:t>
            </w:r>
          </w:p>
        </w:tc>
        <w:tc>
          <w:tcPr>
            <w:tcW w:w="1607" w:type="pct"/>
            <w:shd w:val="clear" w:color="auto" w:fill="auto"/>
          </w:tcPr>
          <w:p w:rsidR="00AB0030" w:rsidRPr="00D50D41" w:rsidRDefault="00AB0030" w:rsidP="008F1CE5">
            <w:pPr>
              <w:pStyle w:val="Text1"/>
              <w:ind w:left="-4"/>
              <w:jc w:val="left"/>
              <w:rPr>
                <w:sz w:val="20"/>
                <w:szCs w:val="20"/>
                <w:lang w:val="bg-BG" w:eastAsia="en-GB"/>
              </w:rPr>
            </w:pPr>
            <w:r w:rsidRPr="00D50D41">
              <w:rPr>
                <w:sz w:val="20"/>
                <w:szCs w:val="20"/>
                <w:lang w:val="bg-BG" w:eastAsia="en-GB"/>
              </w:rPr>
              <w:t>Дирекция „Координация на програми и проекти”,</w:t>
            </w:r>
          </w:p>
          <w:p w:rsidR="00AD4AED" w:rsidRPr="00F20D1F" w:rsidRDefault="00AB0030" w:rsidP="008F1CE5">
            <w:pPr>
              <w:suppressAutoHyphens/>
              <w:jc w:val="left"/>
              <w:rPr>
                <w:sz w:val="20"/>
              </w:rPr>
            </w:pPr>
            <w:r w:rsidRPr="00F20D1F">
              <w:rPr>
                <w:sz w:val="20"/>
              </w:rPr>
              <w:t>Министерство на транспорта, информационните технологии и съобщенията</w:t>
            </w:r>
          </w:p>
        </w:tc>
        <w:tc>
          <w:tcPr>
            <w:tcW w:w="1555" w:type="pct"/>
            <w:shd w:val="clear" w:color="auto" w:fill="auto"/>
          </w:tcPr>
          <w:p w:rsidR="00AD4AED" w:rsidRPr="00F20D1F" w:rsidRDefault="00E956B9" w:rsidP="00B67D7A">
            <w:pPr>
              <w:suppressAutoHyphens/>
              <w:jc w:val="left"/>
              <w:rPr>
                <w:sz w:val="20"/>
              </w:rPr>
            </w:pPr>
            <w:r>
              <w:rPr>
                <w:sz w:val="20"/>
              </w:rPr>
              <w:t>Мартин Ггеоргиев</w:t>
            </w:r>
            <w:r w:rsidR="00AF09AF" w:rsidRPr="00810CEC">
              <w:rPr>
                <w:sz w:val="20"/>
              </w:rPr>
              <w:t xml:space="preserve"> </w:t>
            </w:r>
            <w:r w:rsidR="00E1160D" w:rsidRPr="00810CEC">
              <w:rPr>
                <w:sz w:val="20"/>
              </w:rPr>
              <w:t xml:space="preserve">– </w:t>
            </w:r>
            <w:r w:rsidR="00B67D7A">
              <w:rPr>
                <w:sz w:val="20"/>
              </w:rPr>
              <w:t xml:space="preserve">директор на дирекция </w:t>
            </w:r>
            <w:r w:rsidR="00B67D7A" w:rsidRPr="00B67D7A">
              <w:rPr>
                <w:sz w:val="20"/>
              </w:rPr>
              <w:t>„Координация на програми и проекти”</w:t>
            </w:r>
            <w:r w:rsidR="00E1160D" w:rsidRPr="00810CEC">
              <w:rPr>
                <w:sz w:val="20"/>
              </w:rPr>
              <w:t xml:space="preserve"> и Ръководител на Управляващия орган</w:t>
            </w:r>
          </w:p>
        </w:tc>
      </w:tr>
      <w:tr w:rsidR="00282754" w:rsidRPr="00F20D1F" w:rsidTr="00F03C1E">
        <w:tc>
          <w:tcPr>
            <w:tcW w:w="1838" w:type="pct"/>
            <w:shd w:val="clear" w:color="auto" w:fill="auto"/>
          </w:tcPr>
          <w:p w:rsidR="00AD4AED" w:rsidRPr="00F20D1F" w:rsidRDefault="00AD4AED" w:rsidP="00243497">
            <w:pPr>
              <w:suppressAutoHyphens/>
              <w:jc w:val="left"/>
              <w:rPr>
                <w:sz w:val="20"/>
              </w:rPr>
            </w:pPr>
            <w:r w:rsidRPr="00F20D1F">
              <w:rPr>
                <w:sz w:val="20"/>
              </w:rPr>
              <w:t>Сертифициращ орган, когато е приложимо</w:t>
            </w:r>
          </w:p>
        </w:tc>
        <w:tc>
          <w:tcPr>
            <w:tcW w:w="1607" w:type="pct"/>
            <w:shd w:val="clear" w:color="auto" w:fill="auto"/>
          </w:tcPr>
          <w:p w:rsidR="00AD4AED" w:rsidRPr="00F20D1F" w:rsidRDefault="00134CC6" w:rsidP="008F1CE5">
            <w:pPr>
              <w:suppressAutoHyphens/>
              <w:jc w:val="left"/>
              <w:rPr>
                <w:sz w:val="20"/>
              </w:rPr>
            </w:pPr>
            <w:r w:rsidRPr="00F20D1F">
              <w:rPr>
                <w:sz w:val="20"/>
              </w:rPr>
              <w:t>Дирекция „Национален фонд”, Министерство на финансите</w:t>
            </w:r>
          </w:p>
        </w:tc>
        <w:tc>
          <w:tcPr>
            <w:tcW w:w="1555" w:type="pct"/>
            <w:shd w:val="clear" w:color="auto" w:fill="auto"/>
          </w:tcPr>
          <w:p w:rsidR="00AD4AED" w:rsidRPr="00F20D1F" w:rsidRDefault="00631B2A" w:rsidP="0015724B">
            <w:pPr>
              <w:suppressAutoHyphens/>
              <w:jc w:val="left"/>
              <w:rPr>
                <w:sz w:val="20"/>
              </w:rPr>
            </w:pPr>
            <w:r>
              <w:rPr>
                <w:sz w:val="20"/>
              </w:rPr>
              <w:t>Детелина Караенева</w:t>
            </w:r>
            <w:r w:rsidR="00134CC6" w:rsidRPr="00631B2A">
              <w:rPr>
                <w:sz w:val="20"/>
              </w:rPr>
              <w:t xml:space="preserve"> – директор на дирекция и ръководител на сертифициращия орган</w:t>
            </w:r>
          </w:p>
        </w:tc>
      </w:tr>
      <w:tr w:rsidR="00282754" w:rsidRPr="00F20D1F" w:rsidTr="00F03C1E">
        <w:tc>
          <w:tcPr>
            <w:tcW w:w="1838" w:type="pct"/>
            <w:shd w:val="clear" w:color="auto" w:fill="auto"/>
          </w:tcPr>
          <w:p w:rsidR="00AD4AED" w:rsidRPr="00F20D1F" w:rsidRDefault="00AD4AED" w:rsidP="00F03C1E">
            <w:pPr>
              <w:suppressAutoHyphens/>
              <w:rPr>
                <w:sz w:val="20"/>
              </w:rPr>
            </w:pPr>
            <w:r w:rsidRPr="00F20D1F">
              <w:rPr>
                <w:sz w:val="20"/>
              </w:rPr>
              <w:t>Одитен орган</w:t>
            </w:r>
          </w:p>
        </w:tc>
        <w:tc>
          <w:tcPr>
            <w:tcW w:w="1607" w:type="pct"/>
            <w:shd w:val="clear" w:color="auto" w:fill="auto"/>
          </w:tcPr>
          <w:p w:rsidR="00AD4AED" w:rsidRPr="00F20D1F" w:rsidRDefault="00AB6D3F" w:rsidP="008F1CE5">
            <w:pPr>
              <w:suppressAutoHyphens/>
              <w:jc w:val="left"/>
              <w:rPr>
                <w:sz w:val="20"/>
              </w:rPr>
            </w:pPr>
            <w:r w:rsidRPr="00F20D1F">
              <w:rPr>
                <w:sz w:val="20"/>
              </w:rPr>
              <w:t>ИА „Одит на средствата от ЕС”</w:t>
            </w:r>
          </w:p>
        </w:tc>
        <w:tc>
          <w:tcPr>
            <w:tcW w:w="1555" w:type="pct"/>
            <w:shd w:val="clear" w:color="auto" w:fill="auto"/>
          </w:tcPr>
          <w:p w:rsidR="00AD4AED" w:rsidRPr="008176A7" w:rsidRDefault="00C31573" w:rsidP="008F1CE5">
            <w:pPr>
              <w:suppressAutoHyphens/>
              <w:jc w:val="left"/>
              <w:rPr>
                <w:sz w:val="20"/>
              </w:rPr>
            </w:pPr>
            <w:r>
              <w:rPr>
                <w:sz w:val="20"/>
              </w:rPr>
              <w:t>Катя Дойчевска</w:t>
            </w:r>
            <w:r w:rsidR="00AB6D3F" w:rsidRPr="00F20D1F">
              <w:rPr>
                <w:sz w:val="20"/>
              </w:rPr>
              <w:t xml:space="preserve"> – изпълнителен директор</w:t>
            </w:r>
          </w:p>
        </w:tc>
      </w:tr>
      <w:tr w:rsidR="00282754" w:rsidRPr="00F20D1F" w:rsidTr="00F03C1E">
        <w:tc>
          <w:tcPr>
            <w:tcW w:w="1838" w:type="pct"/>
            <w:shd w:val="clear" w:color="auto" w:fill="auto"/>
          </w:tcPr>
          <w:p w:rsidR="00AD4AED" w:rsidRPr="00F20D1F" w:rsidRDefault="00AD4AED" w:rsidP="00243497">
            <w:pPr>
              <w:suppressAutoHyphens/>
              <w:jc w:val="left"/>
              <w:rPr>
                <w:b/>
                <w:sz w:val="20"/>
              </w:rPr>
            </w:pPr>
            <w:r w:rsidRPr="00F20D1F">
              <w:rPr>
                <w:sz w:val="20"/>
              </w:rPr>
              <w:t>Организация, към която Комисията прави плащания</w:t>
            </w:r>
          </w:p>
        </w:tc>
        <w:tc>
          <w:tcPr>
            <w:tcW w:w="1607" w:type="pct"/>
            <w:shd w:val="clear" w:color="auto" w:fill="auto"/>
          </w:tcPr>
          <w:p w:rsidR="00AD4AED" w:rsidRPr="00F20D1F" w:rsidRDefault="0010675A" w:rsidP="008F1CE5">
            <w:pPr>
              <w:suppressAutoHyphens/>
              <w:jc w:val="left"/>
              <w:rPr>
                <w:sz w:val="20"/>
              </w:rPr>
            </w:pPr>
            <w:r w:rsidRPr="00F20D1F">
              <w:rPr>
                <w:sz w:val="20"/>
              </w:rPr>
              <w:t>Дирекция „Национален фонд”, Министерство на финансите</w:t>
            </w:r>
          </w:p>
        </w:tc>
        <w:tc>
          <w:tcPr>
            <w:tcW w:w="1555" w:type="pct"/>
            <w:shd w:val="clear" w:color="auto" w:fill="auto"/>
          </w:tcPr>
          <w:p w:rsidR="00AD4AED" w:rsidRPr="00F20D1F" w:rsidRDefault="00631B2A" w:rsidP="0015724B">
            <w:pPr>
              <w:suppressAutoHyphens/>
              <w:jc w:val="left"/>
              <w:rPr>
                <w:sz w:val="20"/>
              </w:rPr>
            </w:pPr>
            <w:r>
              <w:rPr>
                <w:sz w:val="20"/>
              </w:rPr>
              <w:t>Детелина Караенева</w:t>
            </w:r>
            <w:r w:rsidR="00DD2758" w:rsidRPr="00631B2A">
              <w:rPr>
                <w:sz w:val="20"/>
              </w:rPr>
              <w:t xml:space="preserve"> – </w:t>
            </w:r>
            <w:r w:rsidR="0010675A" w:rsidRPr="00631B2A">
              <w:rPr>
                <w:sz w:val="20"/>
              </w:rPr>
              <w:t>директор на дирекция и ръководител на сертифициращия орган</w:t>
            </w:r>
          </w:p>
        </w:tc>
      </w:tr>
    </w:tbl>
    <w:p w:rsidR="00AD4AED" w:rsidRPr="00F20D1F" w:rsidRDefault="00AD4AED" w:rsidP="00F03C1E"/>
    <w:p w:rsidR="00AD4AED" w:rsidRPr="00F20D1F" w:rsidRDefault="00AD4AED" w:rsidP="00302F65">
      <w:pPr>
        <w:pStyle w:val="ManualHeading2"/>
      </w:pPr>
      <w:r w:rsidRPr="00F20D1F">
        <w:t xml:space="preserve">7.2 </w:t>
      </w:r>
      <w:r w:rsidRPr="00F20D1F">
        <w:tab/>
        <w:t xml:space="preserve">Привличане на съответните партньори </w:t>
      </w:r>
    </w:p>
    <w:p w:rsidR="00107E6F" w:rsidRPr="00F20D1F" w:rsidRDefault="00107E6F" w:rsidP="00F914D7">
      <w:pPr>
        <w:pStyle w:val="Text1"/>
      </w:pPr>
      <w:r w:rsidRPr="00F20D1F">
        <w:t>(Позоваване: член 96, параграф 5, буква в) от Регламент (EС) № 1303/2013)</w:t>
      </w:r>
    </w:p>
    <w:p w:rsidR="00AD4AED" w:rsidRPr="00F20D1F" w:rsidRDefault="00AD4AED" w:rsidP="00981759">
      <w:pPr>
        <w:suppressAutoHyphens/>
        <w:rPr>
          <w:b/>
          <w:i/>
        </w:rPr>
      </w:pPr>
      <w:r w:rsidRPr="00F20D1F">
        <w:rPr>
          <w:b/>
          <w:i/>
        </w:rPr>
        <w:t xml:space="preserve">7.2.1 </w:t>
      </w:r>
      <w:r w:rsidRPr="00F20D1F">
        <w:tab/>
      </w:r>
      <w:r w:rsidRPr="00F20D1F">
        <w:rPr>
          <w:b/>
          <w:i/>
        </w:rPr>
        <w:t>Предприети действия за привличане на съответните партньори в подготовката на оперативната програма и ролята на партньорите в изпълнението, мониторинга и оценката на програмата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F20D1F" w:rsidTr="00F03C1E">
        <w:trPr>
          <w:trHeight w:val="588"/>
        </w:trPr>
        <w:tc>
          <w:tcPr>
            <w:tcW w:w="8867" w:type="dxa"/>
            <w:shd w:val="clear" w:color="auto" w:fill="auto"/>
          </w:tcPr>
          <w:p w:rsidR="006D5F8E" w:rsidRPr="00F20D1F" w:rsidRDefault="006D5F8E" w:rsidP="0011212D">
            <w:pPr>
              <w:snapToGrid w:val="0"/>
              <w:spacing w:after="0"/>
            </w:pPr>
            <w:r w:rsidRPr="00F20D1F">
              <w:t xml:space="preserve">Оперативна програма „Транспорт и транспортна инфраструктура” за периода 2014-2020 г. </w:t>
            </w:r>
            <w:r w:rsidRPr="00F20D1F">
              <w:rPr>
                <w:bCs/>
              </w:rPr>
              <w:t>се разработва, в съответствие</w:t>
            </w:r>
            <w:r w:rsidRPr="00F20D1F">
              <w:t xml:space="preserve"> с чл. 5 от Постановление № 5 на Министерския съвет от 18.01.2012 г. за разработване на стратегическите и програмните документи на Република България за управление на средствата от фондовете по Общата стратегическа рамка на Европейския съюз за програмния период 2014-2020 г. (обн., ДВ, бр. 7 от 24.01.2012 г.) и във връзка с Решение № 328 от 25 април 2012 г. за одобряване на списък с тематичните цели, които да бъдат включени в Договора за партньорство на Република България за програмния период 2014-2020 г., списък с програми и водещо ведомство за разработването на всяка програма. Министерство на транспорта, информационните технологии и съобщенията (дирекция „Координация на програми и проекти”) е водещо ведомство за разработване на </w:t>
            </w:r>
            <w:r w:rsidR="00376090" w:rsidRPr="00F20D1F">
              <w:t>ОПТТИ</w:t>
            </w:r>
            <w:r w:rsidRPr="00F20D1F">
              <w:t xml:space="preserve"> 2014-2020 г. При разработването на програмата се използва опитът на Управляващия орган в подготовката, управлението и изпълнението на Оперативна програма „Транспорт” 2007-2013 г.</w:t>
            </w:r>
          </w:p>
          <w:p w:rsidR="000C3BCD" w:rsidRPr="00F20D1F" w:rsidRDefault="000C3BCD" w:rsidP="0011212D">
            <w:pPr>
              <w:snapToGrid w:val="0"/>
              <w:spacing w:after="0"/>
            </w:pPr>
            <w:r w:rsidRPr="00F20D1F">
              <w:t xml:space="preserve">Със </w:t>
            </w:r>
            <w:r w:rsidRPr="00F20D1F">
              <w:rPr>
                <w:color w:val="000000"/>
              </w:rPr>
              <w:t xml:space="preserve">Заповед № РД-08-458/07.08.12 г. на министъра на транспорта, информационните технологии и съобщенията, съгласувано с министъра по управление на средствата от ЕС, е сформирана Работна група за подготовката на програмата. Съставът на </w:t>
            </w:r>
            <w:r w:rsidRPr="00F20D1F">
              <w:rPr>
                <w:color w:val="000000"/>
              </w:rPr>
              <w:lastRenderedPageBreak/>
              <w:t xml:space="preserve">Работната група е в съответствие с ПМС № 5 от 18.01.2012 г. В Работната група са включени представители на Централното координационно звено, Сертифициращия и Одитиращия орган, </w:t>
            </w:r>
            <w:r w:rsidRPr="00F20D1F">
              <w:t>ведомствата, отговорни за политиките, мерки по които ще се финансират от програмата, Националния статистически институт, Комисията за защита от дискриминацията, Регионалните съвети за развитие в районите от ниво 2, Национално представителните организации на работодателите, работниците и служителите, признати от Министерския съвет по реда на Кодекса на труда, Национално представителните организации на и за хора с увреждания, признати от Министерския съвет по реда на Закона за интеграция на хората с увреждания, Националното сдружение на общините в Република България, неправителствени организации и т.н.</w:t>
            </w:r>
          </w:p>
          <w:p w:rsidR="00DE034A" w:rsidRPr="00F20D1F" w:rsidRDefault="00DE034A" w:rsidP="0011212D">
            <w:pPr>
              <w:snapToGrid w:val="0"/>
              <w:spacing w:after="0"/>
              <w:rPr>
                <w:lang w:eastAsia="bg-BG"/>
              </w:rPr>
            </w:pPr>
            <w:r w:rsidRPr="00F20D1F">
              <w:rPr>
                <w:lang w:eastAsia="bg-BG"/>
              </w:rPr>
              <w:t xml:space="preserve">Ролята на партньорите при разработването на оперативната програма е регламентирано както в ПМС 5/18.01.2012 г., така и във Вътрешните правила за организацията и дейността на работната група </w:t>
            </w:r>
            <w:r w:rsidR="00F847A1">
              <w:rPr>
                <w:lang w:eastAsia="bg-BG"/>
              </w:rPr>
              <w:t xml:space="preserve">(РГ) </w:t>
            </w:r>
            <w:r w:rsidRPr="00F20D1F">
              <w:rPr>
                <w:lang w:eastAsia="bg-BG"/>
              </w:rPr>
              <w:t>за подготовка на Оперативна програма „Транспорт и транспортна инфраструктура” за периода 2014 -2020 г.</w:t>
            </w:r>
          </w:p>
          <w:p w:rsidR="000C3BCD" w:rsidRPr="00F20D1F" w:rsidRDefault="000C3BCD" w:rsidP="0011212D">
            <w:pPr>
              <w:snapToGrid w:val="0"/>
              <w:spacing w:after="0"/>
            </w:pPr>
            <w:r w:rsidRPr="00F20D1F">
              <w:t>Изборът на представители на неправителствените организации е извършен, съгласно утвърден от министъра по управление на средствата от ЕС, Механизъм за избор на неправителствени организации, чиито представители да участват в състава на работните групи за договора за партньорство и програмите на Република България за периода 2014-2020 г. Съгласно този механизъм в работната група участват представители на следните групи неправителствени организации – екологични, работещи в сферата на транспорта и в сферата на политиките за развитие.</w:t>
            </w:r>
          </w:p>
          <w:p w:rsidR="00515FF7" w:rsidRPr="00F20D1F" w:rsidRDefault="00515FF7" w:rsidP="0011212D">
            <w:pPr>
              <w:autoSpaceDE w:val="0"/>
              <w:autoSpaceDN w:val="0"/>
              <w:adjustRightInd w:val="0"/>
              <w:spacing w:after="0"/>
            </w:pPr>
            <w:r w:rsidRPr="00F20D1F">
              <w:rPr>
                <w:lang w:eastAsia="bg-BG"/>
              </w:rPr>
              <w:t>Представителите на партньорските институции и организации са включени в процеса на изготвянето, разглеждането и съгласуването на отделните разработки и текстове на оперативната програма, както и на окончателния вариант на програмата, като основно функциите им се изразяват в подготовката и представянето на предложения, коментари и становища, участие в заседанията на РГ с право на глас и т.н.</w:t>
            </w:r>
          </w:p>
          <w:p w:rsidR="00515FF7" w:rsidRPr="00F20D1F" w:rsidRDefault="00515FF7" w:rsidP="0011212D">
            <w:pPr>
              <w:autoSpaceDE w:val="0"/>
              <w:autoSpaceDN w:val="0"/>
              <w:adjustRightInd w:val="0"/>
              <w:spacing w:after="0"/>
              <w:rPr>
                <w:lang w:eastAsia="bg-BG"/>
              </w:rPr>
            </w:pPr>
            <w:r w:rsidRPr="00F20D1F">
              <w:rPr>
                <w:lang w:eastAsia="bg-BG"/>
              </w:rPr>
              <w:t xml:space="preserve">Заседанията се провеждат при ясна организация, в съответствие с приетите от РГ вътрешни правила за дейността й. Материалите за </w:t>
            </w:r>
            <w:r w:rsidR="005502BF" w:rsidRPr="00F20D1F">
              <w:rPr>
                <w:lang w:eastAsia="bg-BG"/>
              </w:rPr>
              <w:t>всяк</w:t>
            </w:r>
            <w:r w:rsidR="005502BF">
              <w:rPr>
                <w:lang w:eastAsia="bg-BG"/>
              </w:rPr>
              <w:t>о</w:t>
            </w:r>
            <w:r w:rsidR="005502BF" w:rsidRPr="00F20D1F">
              <w:rPr>
                <w:lang w:eastAsia="bg-BG"/>
              </w:rPr>
              <w:t xml:space="preserve"> </w:t>
            </w:r>
            <w:r w:rsidRPr="00F20D1F">
              <w:rPr>
                <w:lang w:eastAsia="bg-BG"/>
              </w:rPr>
              <w:t>заседание се изпращат предварително, като на членовете на РГ и техните заместници се осигурява необходимото време и информация за подготовката на компетентни становища по разглежданите материали.</w:t>
            </w:r>
            <w:r w:rsidR="00780B07">
              <w:rPr>
                <w:lang w:eastAsia="bg-BG"/>
              </w:rPr>
              <w:t xml:space="preserve"> </w:t>
            </w:r>
            <w:r w:rsidR="00780B07" w:rsidRPr="00780B07">
              <w:rPr>
                <w:szCs w:val="24"/>
              </w:rPr>
              <w:t xml:space="preserve">Проведени са </w:t>
            </w:r>
            <w:r w:rsidR="00DD2758">
              <w:rPr>
                <w:szCs w:val="24"/>
              </w:rPr>
              <w:t>6</w:t>
            </w:r>
            <w:r w:rsidR="00DD2758" w:rsidRPr="00780B07">
              <w:rPr>
                <w:szCs w:val="24"/>
              </w:rPr>
              <w:t xml:space="preserve"> </w:t>
            </w:r>
            <w:r w:rsidR="00780B07" w:rsidRPr="00780B07">
              <w:rPr>
                <w:szCs w:val="24"/>
              </w:rPr>
              <w:t>заседания на РГ, като отделните компоненти на програмата и подготвените цялостни текстове са изпращани на членовете на РГ за коментари и становища.</w:t>
            </w:r>
          </w:p>
          <w:p w:rsidR="00515FF7" w:rsidRPr="008F1CE5" w:rsidRDefault="00515FF7" w:rsidP="0011212D">
            <w:pPr>
              <w:autoSpaceDE w:val="0"/>
              <w:autoSpaceDN w:val="0"/>
              <w:adjustRightInd w:val="0"/>
              <w:spacing w:after="0"/>
              <w:rPr>
                <w:lang w:val="en-US"/>
              </w:rPr>
            </w:pPr>
            <w:r w:rsidRPr="00F20D1F">
              <w:rPr>
                <w:lang w:eastAsia="bg-BG"/>
              </w:rPr>
              <w:t>С оглед информирането на широката общественост за процеса на подготовка на Оперативна програма „Транспорт и транспортна инфраструктура”, протоколите от проведените заседания и материалите от отделните етапи на подготовка на програмата се публикуват на страницата на ОП „Транспорт” в Интернет и на единния информационен портал на управление на Структурни</w:t>
            </w:r>
            <w:r w:rsidR="008F1CE5">
              <w:rPr>
                <w:lang w:eastAsia="bg-BG"/>
              </w:rPr>
              <w:t>те и Кохезионния фонд на ЕС.</w:t>
            </w:r>
          </w:p>
          <w:p w:rsidR="00515FF7" w:rsidRPr="00F20D1F" w:rsidRDefault="00515FF7" w:rsidP="0011212D">
            <w:pPr>
              <w:autoSpaceDE w:val="0"/>
              <w:autoSpaceDN w:val="0"/>
              <w:adjustRightInd w:val="0"/>
              <w:spacing w:after="0"/>
            </w:pPr>
            <w:r w:rsidRPr="00F20D1F">
              <w:rPr>
                <w:lang w:eastAsia="bg-BG"/>
              </w:rPr>
              <w:t xml:space="preserve">В процеса на разработване на оперативната програма бяха обсъждани най-подходящите решения за постигане целите на програмата. Най-сериозни бяха дискусиите относно избора на операции и дейности по програмата. Обхватът на програмата е съобразен с допустимите за финансиране дейности по съответните инвестиционни приоритети и тематична цел. </w:t>
            </w:r>
            <w:r w:rsidR="00780B07" w:rsidRPr="00780B07">
              <w:rPr>
                <w:szCs w:val="24"/>
              </w:rPr>
              <w:t xml:space="preserve">По отношение на предложеното включване на второкласни пътища в текста на програмата, се стигна до заключението, че рамката на програмата е ясна и тя е съсредоточена върху TEN-T </w:t>
            </w:r>
            <w:r w:rsidR="00780B07" w:rsidRPr="00780B07">
              <w:rPr>
                <w:szCs w:val="24"/>
              </w:rPr>
              <w:lastRenderedPageBreak/>
              <w:t xml:space="preserve">мрежата </w:t>
            </w:r>
            <w:r w:rsidR="00F847A1">
              <w:rPr>
                <w:szCs w:val="24"/>
              </w:rPr>
              <w:t>(</w:t>
            </w:r>
            <w:r w:rsidR="00780B07" w:rsidRPr="00780B07">
              <w:rPr>
                <w:szCs w:val="24"/>
              </w:rPr>
              <w:t>в регионалната програма следва да бъдат включени</w:t>
            </w:r>
            <w:r w:rsidR="00F847A1">
              <w:rPr>
                <w:szCs w:val="24"/>
              </w:rPr>
              <w:t xml:space="preserve"> проекти за пътищата от ІІ клас)</w:t>
            </w:r>
            <w:r w:rsidR="00780B07" w:rsidRPr="00780B07">
              <w:rPr>
                <w:szCs w:val="24"/>
              </w:rPr>
              <w:t>. Обсъдени бяха направени предложения за включването на допълнителни мерки, например за развитие на пристанищата на страната, с оглед постигането на интегрираност на инвестициите. Изяснено бе, че развитието на пристанищната инфраструктура е предвидено да се осъществи посредством публично-частно партньорство. Средствата от фондовете на ЕС се отпускат на принципа на допълняемостта т.е. Оперативната програма не може да реши всички проблеми на националната транспортна система. Стигна се до заключението, че е необходимо да се търсят и други варианти и източници на финансиране. На заседание на РГ беше обсъждано и обединяването на инвестициите в пътната и железопътната инфраструктура в приоритетна ос 1 „Развитие на пътната и железопътната инфраструктура по „основната” Трансевропейска транспортна мрежа” и приоритетна ос 2 „Развитие на пътната и железопътната инфраструктура по „разширената” Трансевропейска транспортна мрежа”. В крайна сметка беше решено инвестициите да бъдат обособени в приоритетните оси по видове транспорт. Обсъждан бе и приносът на програмата по отношение на политиките за околната среда и климата. Установено бе, че основна част от инвестициите, предвидени по Оперативна програма „Транспорт и транспортна инфраструктура” 2014-2020 г., допринасят за постигане и на тези политики като хоризонтални мерки. Такива са инвестициите в железопътна инфраструктура, воден и интермодален транспорт. Конкретни мерки за околна среда, климат и енергийна ефективност се включват по съответните тематични цели в обхвата на други програми за периода 2014-2020 г. По отношение на иновациите, РГ стигна до заключението, че примерните дейности, които са заложени в съответната приоритетна ос на програмата, са напълно подходящи и съобразени с текущата ситуация в транспортния сектор на страната и финансовите средства по програмата.</w:t>
            </w:r>
          </w:p>
          <w:p w:rsidR="00780B07" w:rsidRPr="00F20D1F" w:rsidRDefault="00780B07" w:rsidP="0011212D">
            <w:pPr>
              <w:snapToGrid w:val="0"/>
              <w:spacing w:after="0"/>
            </w:pPr>
            <w:r w:rsidRPr="00F20D1F">
              <w:t>В допълнение напредъкът в процеса на подготовка на програмен период 2014-2020 г. се докладва и на заседанията на Комитета за наблюдение на Оперативна програма „Транспорт” 2007-2013 г., на които участват и представители на Европейската комисия.</w:t>
            </w:r>
          </w:p>
          <w:p w:rsidR="00780B07" w:rsidRDefault="00780B07" w:rsidP="0011212D">
            <w:pPr>
              <w:pStyle w:val="Text1"/>
              <w:spacing w:after="0"/>
              <w:ind w:left="0"/>
              <w:rPr>
                <w:szCs w:val="20"/>
                <w:lang w:val="bg-BG" w:eastAsia="en-GB"/>
              </w:rPr>
            </w:pPr>
            <w:r w:rsidRPr="00F20D1F">
              <w:t>Непрекъсната координация се осъществява с Централното координационно звено в Министерски съвет. Координация в процеса на разработване на оперативните програми за програмен период 2014-2020 г., в т.ч. Оперативна програма „Транспорт и транспортна инфраструктура” 2014-2020</w:t>
            </w:r>
            <w:r w:rsidR="00F847A1">
              <w:rPr>
                <w:lang w:val="bg-BG"/>
              </w:rPr>
              <w:t xml:space="preserve"> г.</w:t>
            </w:r>
            <w:r w:rsidRPr="00F20D1F">
              <w:t>, се осъществява и в рамките на Съвета за координация и управление на средствата от ЕС.</w:t>
            </w:r>
          </w:p>
          <w:p w:rsidR="00E034FE" w:rsidRPr="00D50D41" w:rsidRDefault="00E034FE" w:rsidP="0011212D">
            <w:pPr>
              <w:pStyle w:val="Text1"/>
              <w:spacing w:after="0"/>
              <w:ind w:left="0"/>
              <w:rPr>
                <w:szCs w:val="20"/>
                <w:lang w:val="bg-BG" w:eastAsia="en-GB"/>
              </w:rPr>
            </w:pPr>
            <w:r w:rsidRPr="00D50D41">
              <w:rPr>
                <w:szCs w:val="20"/>
                <w:lang w:val="bg-BG" w:eastAsia="en-GB"/>
              </w:rPr>
              <w:t>Принципът на партньорство ще се прилага и при изпълнението, мониторинга и оценката на ОП „Транспорт и транспортна инфраструктура” 2014-2020 г. Участието на идентифицираните при разработването на програмата административни, социални и икономически партньори ще бъде  осигурено чрез участието на техни представители в Комитет за наблюдение на ОПТТИ 2014-2020 г. Комитетът за наблюдение ще осъществява мониторинг по отношение на напредъка в постигането на целите и стратегията на програмата и по този начин ще гарантира нейното ефективно и качествено изпълнение.</w:t>
            </w:r>
          </w:p>
          <w:p w:rsidR="00E034FE" w:rsidRPr="00F20D1F" w:rsidRDefault="00E034FE" w:rsidP="0011212D">
            <w:pPr>
              <w:pStyle w:val="ListDash2"/>
              <w:numPr>
                <w:ilvl w:val="0"/>
                <w:numId w:val="0"/>
              </w:numPr>
              <w:spacing w:before="120" w:after="0"/>
              <w:rPr>
                <w:i/>
              </w:rPr>
            </w:pPr>
            <w:r w:rsidRPr="00F20D1F">
              <w:t xml:space="preserve">Бенефициентите по приоритетните оси на ОП „Транспорт и транспортна инфраструктура” 2014-2020 г. ще бъдат активни и надеждни партньори на Управляващия орган в процеса на изпълнението й. В тази връзка се работи по осигуряване на проектната готовност за програмен период 2014-2020 г. и по изграждане на необходимия административен капацитет за усвояването на средствата по ОПТТИ 2014-2020 г. </w:t>
            </w:r>
          </w:p>
        </w:tc>
      </w:tr>
    </w:tbl>
    <w:p w:rsidR="00AD4AED" w:rsidRPr="00F20D1F" w:rsidRDefault="00AD4AED" w:rsidP="00F03C1E">
      <w:pPr>
        <w:suppressAutoHyphens/>
      </w:pPr>
    </w:p>
    <w:p w:rsidR="008B5A82" w:rsidRPr="00F20D1F" w:rsidRDefault="00AD4AED" w:rsidP="00BF3391">
      <w:pPr>
        <w:suppressAutoHyphens/>
        <w:ind w:left="851" w:hanging="851"/>
        <w:rPr>
          <w:b/>
          <w:i/>
        </w:rPr>
      </w:pPr>
      <w:r w:rsidRPr="00F20D1F">
        <w:rPr>
          <w:b/>
          <w:i/>
        </w:rPr>
        <w:t xml:space="preserve">7.2.2 </w:t>
      </w:r>
      <w:r w:rsidRPr="00F20D1F">
        <w:tab/>
      </w:r>
      <w:r w:rsidRPr="00F20D1F">
        <w:rPr>
          <w:b/>
          <w:i/>
        </w:rPr>
        <w:t>Глобални субсидии</w:t>
      </w:r>
      <w:r w:rsidRPr="00F20D1F">
        <w:t xml:space="preserve"> (за ЕСФ, когато е целесъобразно)</w:t>
      </w:r>
    </w:p>
    <w:p w:rsidR="00AD4AED" w:rsidRPr="00F20D1F" w:rsidRDefault="00AD4AED" w:rsidP="00BF3391">
      <w:pPr>
        <w:suppressAutoHyphens/>
        <w:ind w:left="851" w:hanging="851"/>
      </w:pPr>
      <w:r w:rsidRPr="00F20D1F">
        <w:rPr>
          <w:b/>
          <w:i/>
        </w:rPr>
        <w:t xml:space="preserve"> </w:t>
      </w:r>
      <w:r w:rsidRPr="00F20D1F">
        <w:t>(Позоваване: член 6, параграф 1 от Регламент (ЕС) № 1304/2013)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4"/>
      </w:tblGrid>
      <w:tr w:rsidR="00AD4AED" w:rsidRPr="00F20D1F" w:rsidTr="00F03C1E">
        <w:tc>
          <w:tcPr>
            <w:tcW w:w="8834" w:type="dxa"/>
            <w:shd w:val="clear" w:color="auto" w:fill="auto"/>
          </w:tcPr>
          <w:p w:rsidR="00AD4AED" w:rsidRPr="00F20D1F" w:rsidRDefault="00DC22AA" w:rsidP="00F03C1E">
            <w:pPr>
              <w:pStyle w:val="ListDash2"/>
              <w:numPr>
                <w:ilvl w:val="0"/>
                <w:numId w:val="0"/>
              </w:numPr>
            </w:pPr>
            <w:r w:rsidRPr="00F20D1F">
              <w:t>Неприложимо.</w:t>
            </w:r>
          </w:p>
        </w:tc>
      </w:tr>
    </w:tbl>
    <w:p w:rsidR="00F914D7" w:rsidRPr="00F20D1F" w:rsidRDefault="00F914D7" w:rsidP="00F03C1E">
      <w:pPr>
        <w:suppressAutoHyphens/>
      </w:pPr>
    </w:p>
    <w:p w:rsidR="008B5A82" w:rsidRPr="00F20D1F" w:rsidRDefault="00F914D7" w:rsidP="00BF3391">
      <w:pPr>
        <w:suppressAutoHyphens/>
      </w:pPr>
      <w:r w:rsidRPr="00F20D1F">
        <w:rPr>
          <w:b/>
          <w:i/>
        </w:rPr>
        <w:t>7.2.3</w:t>
      </w:r>
      <w:r w:rsidRPr="00F20D1F">
        <w:t xml:space="preserve"> </w:t>
      </w:r>
      <w:r w:rsidRPr="00F20D1F">
        <w:rPr>
          <w:b/>
          <w:i/>
        </w:rPr>
        <w:t>Отпускане на целесъобразно количество средства за изграждане на капацитет</w:t>
      </w:r>
      <w:r w:rsidRPr="00F20D1F">
        <w:t xml:space="preserve"> (за ЕСФ, когато е уместно)</w:t>
      </w:r>
    </w:p>
    <w:p w:rsidR="00AD4AED" w:rsidRPr="00F20D1F" w:rsidRDefault="00AD4AED" w:rsidP="00BF3391">
      <w:pPr>
        <w:suppressAutoHyphens/>
        <w:ind w:left="851" w:hanging="851"/>
      </w:pPr>
      <w:r w:rsidRPr="00F20D1F">
        <w:t>(Позоваване: член 6, параграфи 2 и 3 от Регламент (ЕС) № 1304/2013)</w:t>
      </w:r>
    </w:p>
    <w:p w:rsidR="00AD4AED" w:rsidRPr="00F20D1F"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4"/>
      </w:tblGrid>
      <w:tr w:rsidR="00AD4AED" w:rsidRPr="00F20D1F" w:rsidTr="00F03C1E">
        <w:tc>
          <w:tcPr>
            <w:tcW w:w="8834" w:type="dxa"/>
            <w:shd w:val="clear" w:color="auto" w:fill="auto"/>
          </w:tcPr>
          <w:p w:rsidR="00AD4AED" w:rsidRPr="00F20D1F" w:rsidRDefault="00797A3C" w:rsidP="00F03C1E">
            <w:pPr>
              <w:pStyle w:val="ListDash2"/>
              <w:numPr>
                <w:ilvl w:val="0"/>
                <w:numId w:val="0"/>
              </w:numPr>
            </w:pPr>
            <w:r w:rsidRPr="00F20D1F">
              <w:t>Неприложимо.</w:t>
            </w:r>
          </w:p>
        </w:tc>
      </w:tr>
    </w:tbl>
    <w:p w:rsidR="008B5A82" w:rsidRPr="00F20D1F" w:rsidRDefault="00F914D7" w:rsidP="00F914D7">
      <w:pPr>
        <w:pStyle w:val="ManualHeading1"/>
        <w:tabs>
          <w:tab w:val="clear" w:pos="850"/>
          <w:tab w:val="left" w:pos="1418"/>
        </w:tabs>
        <w:ind w:left="1418" w:hanging="1418"/>
      </w:pPr>
      <w:r w:rsidRPr="00F20D1F">
        <w:t>РАЗДЕЛ 8</w:t>
      </w:r>
      <w:r w:rsidRPr="00F20D1F">
        <w:tab/>
        <w:t xml:space="preserve">Координация между фондовете, ЕЗФРСР и ЕФМД и координация с други инструменти за финансиране, национални и на Съюза, както и с ЕИБ </w:t>
      </w:r>
    </w:p>
    <w:p w:rsidR="00AD4AED" w:rsidRPr="00F20D1F" w:rsidRDefault="00AD4AED" w:rsidP="00BF3391">
      <w:r w:rsidRPr="00F20D1F">
        <w:t xml:space="preserve">(Позоваване: член 96, параграф 6, буква а) от Регламент (EС) № 1303/2013) </w:t>
      </w:r>
    </w:p>
    <w:p w:rsidR="00F914D7" w:rsidRPr="00F20D1F" w:rsidRDefault="00F9369E" w:rsidP="00F03C1E">
      <w:r w:rsidRPr="00F20D1F">
        <w:t>Механизмите за осигуряване на координация между фондовете, Европейския земеделски фонд за развитие на селските райони (ЕЗФРСР) и Европейския фонд за морско дело и рибарство (ЕФМДР) и други инструменти за финансиране, национални и на Съюза, както и с Европейската инвестиционна банка (ЕИБ), като се вземат под внимание съответните разпоредби, определени в общата стратегическа рамка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AD4AED" w:rsidRPr="00F20D1F" w:rsidTr="00BF3391">
        <w:trPr>
          <w:trHeight w:val="750"/>
        </w:trPr>
        <w:tc>
          <w:tcPr>
            <w:tcW w:w="8725" w:type="dxa"/>
            <w:shd w:val="clear" w:color="auto" w:fill="auto"/>
          </w:tcPr>
          <w:p w:rsidR="00AD4AED" w:rsidRPr="00437950" w:rsidRDefault="00AD4AED" w:rsidP="0011212D">
            <w:pPr>
              <w:pStyle w:val="ListDash2"/>
              <w:numPr>
                <w:ilvl w:val="0"/>
                <w:numId w:val="0"/>
              </w:numPr>
              <w:spacing w:after="0"/>
              <w:rPr>
                <w:i/>
                <w:color w:val="000000"/>
                <w:sz w:val="18"/>
              </w:rPr>
            </w:pPr>
          </w:p>
          <w:p w:rsidR="00F81634" w:rsidRPr="00437950" w:rsidRDefault="00F81634" w:rsidP="008F1CE5">
            <w:pPr>
              <w:keepNext/>
              <w:tabs>
                <w:tab w:val="num" w:pos="0"/>
                <w:tab w:val="left" w:pos="1418"/>
              </w:tabs>
              <w:spacing w:before="0" w:after="0"/>
              <w:outlineLvl w:val="0"/>
              <w:rPr>
                <w:bCs/>
                <w:color w:val="000000"/>
                <w:lang w:eastAsia="bg-BG"/>
              </w:rPr>
            </w:pPr>
            <w:r w:rsidRPr="00437950">
              <w:rPr>
                <w:bCs/>
                <w:color w:val="000000"/>
                <w:lang w:eastAsia="bg-BG"/>
              </w:rPr>
              <w:t xml:space="preserve">На национално ниво координация между фондовете се осъществява посредством разработването на Споразумението за партньорство. </w:t>
            </w:r>
          </w:p>
          <w:p w:rsidR="00F81634" w:rsidRPr="00437950" w:rsidRDefault="00F81634" w:rsidP="0011212D">
            <w:pPr>
              <w:keepNext/>
              <w:tabs>
                <w:tab w:val="num" w:pos="0"/>
                <w:tab w:val="left" w:pos="1418"/>
              </w:tabs>
              <w:spacing w:after="0"/>
              <w:outlineLvl w:val="0"/>
              <w:rPr>
                <w:bCs/>
                <w:color w:val="000000"/>
                <w:lang w:eastAsia="bg-BG"/>
              </w:rPr>
            </w:pPr>
            <w:r w:rsidRPr="00437950">
              <w:rPr>
                <w:bCs/>
                <w:color w:val="000000"/>
                <w:lang w:eastAsia="bg-BG"/>
              </w:rPr>
              <w:t xml:space="preserve">Оперативна програма „Транспорт и транспортна инфраструктура” 2014-2020 г. се финансира от Кохезионния фонд и Европейския фонд за регионално развитие. </w:t>
            </w:r>
          </w:p>
          <w:p w:rsidR="00F81634" w:rsidRPr="00437950" w:rsidRDefault="00F81634" w:rsidP="0011212D">
            <w:pPr>
              <w:keepNext/>
              <w:tabs>
                <w:tab w:val="num" w:pos="0"/>
                <w:tab w:val="left" w:pos="1418"/>
              </w:tabs>
              <w:spacing w:after="0"/>
              <w:outlineLvl w:val="0"/>
              <w:rPr>
                <w:bCs/>
                <w:color w:val="000000"/>
                <w:lang w:eastAsia="bg-BG"/>
              </w:rPr>
            </w:pPr>
            <w:r w:rsidRPr="00437950">
              <w:rPr>
                <w:bCs/>
                <w:color w:val="000000"/>
                <w:lang w:eastAsia="bg-BG"/>
              </w:rPr>
              <w:t>Дейностите в обхвата на програмата са насочени основно към развитие на пътната и железопътната инфраструктура на страната по протежение на Трансевропейската транспортна мрежа и насърчаване на интермодалния транспорт.</w:t>
            </w:r>
          </w:p>
          <w:p w:rsidR="00F81634" w:rsidRPr="00437950" w:rsidRDefault="00C4137B" w:rsidP="0011212D">
            <w:pPr>
              <w:pStyle w:val="ListDash1"/>
              <w:numPr>
                <w:ilvl w:val="0"/>
                <w:numId w:val="0"/>
              </w:numPr>
              <w:spacing w:before="120" w:after="0"/>
              <w:rPr>
                <w:b/>
                <w:color w:val="000000"/>
                <w:szCs w:val="20"/>
                <w:u w:val="single"/>
                <w:lang w:val="bg-BG" w:eastAsia="en-GB"/>
              </w:rPr>
            </w:pPr>
            <w:r w:rsidRPr="00437950">
              <w:rPr>
                <w:b/>
                <w:color w:val="000000"/>
                <w:szCs w:val="20"/>
                <w:u w:val="single"/>
                <w:lang w:val="bg-BG" w:eastAsia="en-GB"/>
              </w:rPr>
              <w:t xml:space="preserve">Връзки и разграничаване </w:t>
            </w:r>
            <w:r w:rsidR="00F81634" w:rsidRPr="00437950">
              <w:rPr>
                <w:b/>
                <w:color w:val="000000"/>
                <w:szCs w:val="20"/>
                <w:u w:val="single"/>
                <w:lang w:val="bg-BG" w:eastAsia="en-GB"/>
              </w:rPr>
              <w:t>с други програми по ОСР:</w:t>
            </w:r>
          </w:p>
          <w:p w:rsidR="00F81634" w:rsidRPr="00437950" w:rsidRDefault="00F81634" w:rsidP="0011212D">
            <w:pPr>
              <w:keepNext/>
              <w:tabs>
                <w:tab w:val="num" w:pos="0"/>
                <w:tab w:val="left" w:pos="1418"/>
              </w:tabs>
              <w:spacing w:after="0"/>
              <w:outlineLvl w:val="0"/>
              <w:rPr>
                <w:b/>
                <w:bCs/>
                <w:color w:val="000000"/>
                <w:lang w:eastAsia="bg-BG"/>
              </w:rPr>
            </w:pPr>
            <w:r w:rsidRPr="00437950">
              <w:rPr>
                <w:b/>
                <w:bCs/>
                <w:color w:val="000000"/>
                <w:lang w:eastAsia="bg-BG"/>
              </w:rPr>
              <w:t>Оперативна програма „Региони в растеж” 2014-2020 г.</w:t>
            </w:r>
          </w:p>
          <w:p w:rsidR="00C4137B" w:rsidRPr="00437950" w:rsidRDefault="00C4137B" w:rsidP="0011212D">
            <w:pPr>
              <w:keepNext/>
              <w:tabs>
                <w:tab w:val="num" w:pos="0"/>
                <w:tab w:val="left" w:pos="1418"/>
              </w:tabs>
              <w:spacing w:after="0"/>
              <w:outlineLvl w:val="0"/>
              <w:rPr>
                <w:color w:val="000000"/>
                <w:u w:val="single"/>
              </w:rPr>
            </w:pPr>
            <w:r w:rsidRPr="00437950">
              <w:rPr>
                <w:color w:val="000000"/>
                <w:u w:val="single"/>
              </w:rPr>
              <w:t>Връзки на ОПТТИ с ОПРР</w:t>
            </w:r>
          </w:p>
          <w:p w:rsidR="00AA6314" w:rsidRPr="00437950" w:rsidRDefault="00C4137B" w:rsidP="0011212D">
            <w:pPr>
              <w:pStyle w:val="ListParagraph"/>
              <w:keepNext/>
              <w:widowControl w:val="0"/>
              <w:spacing w:before="120" w:after="0"/>
              <w:ind w:left="11" w:hanging="11"/>
              <w:rPr>
                <w:color w:val="000000"/>
                <w:szCs w:val="24"/>
                <w:lang w:val="bg-BG"/>
              </w:rPr>
            </w:pPr>
            <w:r w:rsidRPr="00437950">
              <w:rPr>
                <w:bCs/>
                <w:color w:val="000000"/>
                <w:szCs w:val="24"/>
                <w:lang w:val="bg-BG"/>
              </w:rPr>
              <w:t>Дейностите по приоритетна ос 1 на ОПРР “</w:t>
            </w:r>
            <w:r w:rsidRPr="00437950">
              <w:rPr>
                <w:bCs/>
                <w:i/>
                <w:color w:val="000000"/>
                <w:szCs w:val="24"/>
                <w:lang w:val="bg-BG"/>
              </w:rPr>
              <w:t>Устойчиво и интегрирано градско развитие”</w:t>
            </w:r>
            <w:r w:rsidRPr="00437950">
              <w:rPr>
                <w:bCs/>
                <w:color w:val="000000"/>
                <w:szCs w:val="24"/>
                <w:lang w:val="bg-BG"/>
              </w:rPr>
              <w:t xml:space="preserve"> по отношение </w:t>
            </w:r>
            <w:r w:rsidRPr="00437950">
              <w:rPr>
                <w:color w:val="000000"/>
                <w:szCs w:val="24"/>
                <w:lang w:val="bg-BG"/>
              </w:rPr>
              <w:t xml:space="preserve">насърчаването на мерки за преминаването към нисковъглеродна икономика са в тясна връзка с инвестиции за постигане развитие на устойчива транспортна система. </w:t>
            </w:r>
            <w:r w:rsidRPr="00437950">
              <w:rPr>
                <w:color w:val="000000"/>
                <w:lang w:val="bg-BG"/>
              </w:rPr>
              <w:t>В допълнение към инвестициите в интегриран градски транспорт по ОПРР, ОПТТИ 2014-2020 г. ще финансира последващото разширение на метрото в София.</w:t>
            </w:r>
            <w:r w:rsidR="00ED396A" w:rsidRPr="00437950">
              <w:rPr>
                <w:color w:val="000000"/>
                <w:lang w:val="bg-BG"/>
              </w:rPr>
              <w:t xml:space="preserve"> </w:t>
            </w:r>
            <w:r w:rsidR="00AA6314" w:rsidRPr="00437950">
              <w:rPr>
                <w:color w:val="000000"/>
                <w:lang w:val="bg-BG"/>
              </w:rPr>
              <w:t xml:space="preserve">Допълването между двете оперативни програми рефлектира и е свързано с </w:t>
            </w:r>
            <w:r w:rsidR="00AA6314" w:rsidRPr="00437950">
              <w:rPr>
                <w:rFonts w:eastAsia="Calibri"/>
                <w:bCs/>
                <w:color w:val="000000"/>
                <w:szCs w:val="24"/>
                <w:lang w:val="bg-BG" w:eastAsia="en-US"/>
              </w:rPr>
              <w:t xml:space="preserve">Приоритет </w:t>
            </w:r>
            <w:r w:rsidR="00AA6314" w:rsidRPr="00437950">
              <w:rPr>
                <w:rFonts w:eastAsia="Calibri"/>
                <w:color w:val="000000"/>
                <w:szCs w:val="24"/>
                <w:lang w:val="bg-BG" w:eastAsia="en-US"/>
              </w:rPr>
              <w:t xml:space="preserve">3) „Свързаност и зелена икономика за устойчив растеж” на </w:t>
            </w:r>
            <w:r w:rsidR="00F847A1">
              <w:rPr>
                <w:rFonts w:eastAsia="Calibri"/>
                <w:color w:val="000000"/>
                <w:szCs w:val="24"/>
                <w:lang w:val="bg-BG" w:eastAsia="en-US"/>
              </w:rPr>
              <w:t>стратегически приоритет</w:t>
            </w:r>
            <w:r w:rsidR="00F847A1" w:rsidRPr="00437950">
              <w:rPr>
                <w:rFonts w:eastAsia="Calibri"/>
                <w:color w:val="000000"/>
                <w:szCs w:val="24"/>
                <w:lang w:val="bg-BG" w:eastAsia="en-US"/>
              </w:rPr>
              <w:t xml:space="preserve"> </w:t>
            </w:r>
            <w:r w:rsidR="00AA6314" w:rsidRPr="00437950">
              <w:rPr>
                <w:rFonts w:eastAsia="Calibri"/>
                <w:color w:val="000000"/>
                <w:szCs w:val="24"/>
                <w:lang w:val="bg-BG" w:eastAsia="en-US"/>
              </w:rPr>
              <w:t>с област на допълване „Изграждане на у</w:t>
            </w:r>
            <w:r w:rsidR="00AA6314" w:rsidRPr="00437950">
              <w:rPr>
                <w:rFonts w:eastAsia="Calibri"/>
                <w:bCs/>
                <w:color w:val="000000"/>
                <w:szCs w:val="24"/>
                <w:lang w:val="bg-BG" w:eastAsia="en-US"/>
              </w:rPr>
              <w:t xml:space="preserve">стойчив транспорт и транспортни системи”. </w:t>
            </w:r>
            <w:r w:rsidR="00ED396A" w:rsidRPr="00437950">
              <w:rPr>
                <w:rFonts w:eastAsia="Calibri"/>
                <w:bCs/>
                <w:color w:val="000000"/>
                <w:szCs w:val="24"/>
                <w:lang w:val="bg-BG" w:eastAsia="en-US"/>
              </w:rPr>
              <w:t>Синергията между тях ще се прояви чрез н</w:t>
            </w:r>
            <w:r w:rsidR="00AA6314" w:rsidRPr="00437950">
              <w:rPr>
                <w:rFonts w:eastAsia="Calibri"/>
                <w:bCs/>
                <w:color w:val="000000"/>
                <w:szCs w:val="24"/>
                <w:lang w:val="bg-BG" w:eastAsia="en-US"/>
              </w:rPr>
              <w:t xml:space="preserve">асърчаване на </w:t>
            </w:r>
            <w:r w:rsidR="00464683" w:rsidRPr="00437950">
              <w:rPr>
                <w:rFonts w:eastAsia="Calibri"/>
                <w:bCs/>
                <w:color w:val="000000"/>
                <w:szCs w:val="24"/>
                <w:lang w:val="bg-BG" w:eastAsia="en-US"/>
              </w:rPr>
              <w:t xml:space="preserve">мерки за изграждане на </w:t>
            </w:r>
            <w:r w:rsidR="00AA6314" w:rsidRPr="00437950">
              <w:rPr>
                <w:rFonts w:eastAsia="Calibri"/>
                <w:bCs/>
                <w:color w:val="000000"/>
                <w:szCs w:val="24"/>
                <w:lang w:val="bg-BG" w:eastAsia="en-US"/>
              </w:rPr>
              <w:t xml:space="preserve">мултимодалното единно </w:t>
            </w:r>
            <w:r w:rsidR="00AA6314" w:rsidRPr="00437950">
              <w:rPr>
                <w:rFonts w:eastAsia="Calibri"/>
                <w:bCs/>
                <w:color w:val="000000"/>
                <w:szCs w:val="24"/>
                <w:lang w:val="bg-BG" w:eastAsia="en-US"/>
              </w:rPr>
              <w:lastRenderedPageBreak/>
              <w:t>европейско транспортно пространство, посредством инвестиции в Тра</w:t>
            </w:r>
            <w:r w:rsidR="00ED396A" w:rsidRPr="00437950">
              <w:rPr>
                <w:rFonts w:eastAsia="Calibri"/>
                <w:bCs/>
                <w:color w:val="000000"/>
                <w:szCs w:val="24"/>
                <w:lang w:val="bg-BG" w:eastAsia="en-US"/>
              </w:rPr>
              <w:t xml:space="preserve">нсевропейската транспортна мрежа </w:t>
            </w:r>
            <w:r w:rsidR="00464683" w:rsidRPr="00437950">
              <w:rPr>
                <w:rFonts w:eastAsia="Calibri"/>
                <w:bCs/>
                <w:color w:val="000000"/>
                <w:szCs w:val="24"/>
                <w:lang w:val="bg-BG" w:eastAsia="en-US"/>
              </w:rPr>
              <w:t>за</w:t>
            </w:r>
            <w:r w:rsidR="00AA6314" w:rsidRPr="00437950">
              <w:rPr>
                <w:rFonts w:eastAsia="Calibri"/>
                <w:bCs/>
                <w:color w:val="000000"/>
                <w:szCs w:val="24"/>
                <w:lang w:val="bg-BG" w:eastAsia="en-US"/>
              </w:rPr>
              <w:t xml:space="preserve"> </w:t>
            </w:r>
            <w:r w:rsidR="00ED396A" w:rsidRPr="00437950">
              <w:rPr>
                <w:rFonts w:eastAsia="Calibri"/>
                <w:bCs/>
                <w:color w:val="000000"/>
                <w:szCs w:val="24"/>
                <w:lang w:val="bg-BG" w:eastAsia="en-US"/>
              </w:rPr>
              <w:t>р</w:t>
            </w:r>
            <w:r w:rsidR="00AA6314" w:rsidRPr="00437950">
              <w:rPr>
                <w:rFonts w:eastAsia="Calibri"/>
                <w:bCs/>
                <w:color w:val="000000"/>
                <w:szCs w:val="24"/>
                <w:lang w:val="bg-BG" w:eastAsia="en-US"/>
              </w:rPr>
              <w:t xml:space="preserve">азвитие на екологични и ниско-въглеродни транспортни системи и </w:t>
            </w:r>
            <w:r w:rsidR="00464683" w:rsidRPr="00437950">
              <w:rPr>
                <w:rFonts w:eastAsia="Calibri"/>
                <w:bCs/>
                <w:color w:val="000000"/>
                <w:szCs w:val="24"/>
                <w:lang w:val="bg-BG" w:eastAsia="en-US"/>
              </w:rPr>
              <w:t>подкрепа за</w:t>
            </w:r>
            <w:r w:rsidR="00ED396A" w:rsidRPr="00437950">
              <w:rPr>
                <w:rFonts w:eastAsia="Calibri"/>
                <w:bCs/>
                <w:color w:val="000000"/>
                <w:szCs w:val="24"/>
                <w:lang w:val="bg-BG" w:eastAsia="en-US"/>
              </w:rPr>
              <w:t xml:space="preserve"> устойчивата градска мобилност и по-специално чрез финансиране на проекта за разширение на метрото в гр. София от </w:t>
            </w:r>
            <w:r w:rsidR="00DE2E05" w:rsidRPr="00437950">
              <w:rPr>
                <w:rFonts w:eastAsia="Calibri"/>
                <w:bCs/>
                <w:color w:val="000000"/>
                <w:szCs w:val="24"/>
                <w:lang w:val="bg-BG" w:eastAsia="en-US"/>
              </w:rPr>
              <w:t>предвиденит</w:t>
            </w:r>
            <w:r w:rsidR="00ED396A" w:rsidRPr="00437950">
              <w:rPr>
                <w:rFonts w:eastAsia="Calibri"/>
                <w:bCs/>
                <w:color w:val="000000"/>
                <w:szCs w:val="24"/>
                <w:lang w:val="bg-BG" w:eastAsia="en-US"/>
              </w:rPr>
              <w:t>е ресурси на ОПТТИ.</w:t>
            </w:r>
          </w:p>
          <w:p w:rsidR="00C4137B" w:rsidRPr="00437950" w:rsidRDefault="00C4137B" w:rsidP="0011212D">
            <w:pPr>
              <w:pStyle w:val="ListParagraph"/>
              <w:keepNext/>
              <w:widowControl w:val="0"/>
              <w:spacing w:before="120" w:after="0"/>
              <w:ind w:left="0"/>
              <w:rPr>
                <w:color w:val="000000"/>
                <w:szCs w:val="24"/>
                <w:lang w:val="bg-BG"/>
              </w:rPr>
            </w:pPr>
            <w:r w:rsidRPr="00437950">
              <w:rPr>
                <w:color w:val="000000"/>
                <w:szCs w:val="24"/>
                <w:lang w:val="bg-BG"/>
              </w:rPr>
              <w:t xml:space="preserve">Също така, налице е </w:t>
            </w:r>
            <w:r w:rsidR="00376090" w:rsidRPr="00437950">
              <w:rPr>
                <w:color w:val="000000"/>
                <w:szCs w:val="24"/>
                <w:lang w:val="bg-BG"/>
              </w:rPr>
              <w:t>връзка</w:t>
            </w:r>
            <w:r w:rsidRPr="00437950">
              <w:rPr>
                <w:color w:val="000000"/>
                <w:szCs w:val="24"/>
                <w:lang w:val="bg-BG"/>
              </w:rPr>
              <w:t xml:space="preserve"> на ОПТТИ с </w:t>
            </w:r>
            <w:r w:rsidRPr="00437950">
              <w:rPr>
                <w:bCs/>
                <w:color w:val="000000"/>
                <w:szCs w:val="24"/>
                <w:lang w:val="bg-BG"/>
              </w:rPr>
              <w:t xml:space="preserve">Приоритетна ос 6 на ОПРР: </w:t>
            </w:r>
            <w:r w:rsidRPr="00437950">
              <w:rPr>
                <w:bCs/>
                <w:i/>
                <w:color w:val="000000"/>
                <w:szCs w:val="24"/>
                <w:lang w:val="bg-BG"/>
              </w:rPr>
              <w:t>„Регионална пътна инфраструктура”</w:t>
            </w:r>
            <w:r w:rsidRPr="00437950">
              <w:rPr>
                <w:bCs/>
                <w:color w:val="000000"/>
                <w:szCs w:val="24"/>
                <w:lang w:val="bg-BG"/>
              </w:rPr>
              <w:t xml:space="preserve"> за  п</w:t>
            </w:r>
            <w:r w:rsidRPr="00437950">
              <w:rPr>
                <w:color w:val="000000"/>
                <w:szCs w:val="24"/>
                <w:lang w:val="bg-BG"/>
              </w:rPr>
              <w:t>одобряване на мобилността на регионално равнище посредством свързване на второстепенни и третостепенни възли с инфраструктурата на трансевропейската транспортна мрежа, тъй като посредством модернизацията и изграждането на липсващи железопътни и пътни отсечки по направленията на ТEN-T мрежа ще бъдат отстранени „тесни</w:t>
            </w:r>
            <w:r w:rsidR="00376090" w:rsidRPr="00437950">
              <w:rPr>
                <w:color w:val="000000"/>
                <w:szCs w:val="24"/>
                <w:lang w:val="bg-BG"/>
              </w:rPr>
              <w:t>те</w:t>
            </w:r>
            <w:r w:rsidRPr="00437950">
              <w:rPr>
                <w:color w:val="000000"/>
                <w:szCs w:val="24"/>
                <w:lang w:val="bg-BG"/>
              </w:rPr>
              <w:t xml:space="preserve"> места” за осигуряване на свързаност между регионите, както и със съседните страни, което ще подобри достъпността на услугите и възможностите за развитие на търговията и туризма.</w:t>
            </w:r>
          </w:p>
          <w:p w:rsidR="00C4137B" w:rsidRPr="00437950" w:rsidRDefault="00EC36A5" w:rsidP="0011212D">
            <w:pPr>
              <w:keepNext/>
              <w:tabs>
                <w:tab w:val="num" w:pos="0"/>
                <w:tab w:val="left" w:pos="1418"/>
              </w:tabs>
              <w:spacing w:after="0"/>
              <w:outlineLvl w:val="0"/>
              <w:rPr>
                <w:color w:val="000000"/>
                <w:u w:val="single"/>
              </w:rPr>
            </w:pPr>
            <w:r w:rsidRPr="00437950">
              <w:rPr>
                <w:color w:val="000000"/>
                <w:u w:val="single"/>
              </w:rPr>
              <w:t>Разграничаване</w:t>
            </w:r>
          </w:p>
          <w:p w:rsidR="00F81634" w:rsidRPr="00437950" w:rsidRDefault="00F81634" w:rsidP="008F1CE5">
            <w:pPr>
              <w:keepNext/>
              <w:spacing w:after="0"/>
              <w:ind w:left="34"/>
              <w:outlineLvl w:val="0"/>
              <w:rPr>
                <w:color w:val="000000"/>
              </w:rPr>
            </w:pPr>
            <w:r w:rsidRPr="00437950">
              <w:rPr>
                <w:color w:val="000000"/>
              </w:rPr>
              <w:t xml:space="preserve">ОПРР е насочена </w:t>
            </w:r>
            <w:r w:rsidR="00C4137B" w:rsidRPr="00437950">
              <w:rPr>
                <w:color w:val="000000"/>
              </w:rPr>
              <w:t xml:space="preserve">основно </w:t>
            </w:r>
            <w:r w:rsidRPr="00437950">
              <w:rPr>
                <w:color w:val="000000"/>
              </w:rPr>
              <w:t xml:space="preserve">към подобряване на свързаността и достъпността на мрежата от градове и обектите на културното и природно наследство с TEN-T мрежата. Финансира първи, втори и трети клас пътища, извън TEN-T мрежата, предварително определени на базата на разработена методология за приоритизирането им. ОПТТИ включва проекти за развитие на пътната инфраструктура по TEN-T мрежата. </w:t>
            </w:r>
          </w:p>
          <w:p w:rsidR="00EC36A5" w:rsidRPr="00437950" w:rsidRDefault="00F81634" w:rsidP="0011212D">
            <w:pPr>
              <w:pStyle w:val="ListDash1"/>
              <w:numPr>
                <w:ilvl w:val="0"/>
                <w:numId w:val="0"/>
              </w:numPr>
              <w:spacing w:before="120" w:after="0"/>
              <w:ind w:left="283" w:hanging="283"/>
              <w:rPr>
                <w:b/>
                <w:color w:val="000000"/>
                <w:szCs w:val="20"/>
                <w:lang w:val="bg-BG" w:eastAsia="en-GB"/>
              </w:rPr>
            </w:pPr>
            <w:r w:rsidRPr="00437950">
              <w:rPr>
                <w:b/>
                <w:color w:val="000000"/>
                <w:szCs w:val="20"/>
                <w:lang w:val="bg-BG" w:eastAsia="en-GB"/>
              </w:rPr>
              <w:t>Операт</w:t>
            </w:r>
            <w:r w:rsidR="000674F1" w:rsidRPr="00437950">
              <w:rPr>
                <w:b/>
                <w:color w:val="000000"/>
                <w:szCs w:val="20"/>
                <w:lang w:val="bg-BG" w:eastAsia="en-GB"/>
              </w:rPr>
              <w:t>ивна програма „Добро управление”</w:t>
            </w:r>
            <w:r w:rsidRPr="00437950">
              <w:rPr>
                <w:b/>
                <w:color w:val="000000"/>
                <w:szCs w:val="20"/>
                <w:lang w:val="bg-BG" w:eastAsia="en-GB"/>
              </w:rPr>
              <w:t>(ОПДУ)</w:t>
            </w:r>
          </w:p>
          <w:p w:rsidR="00F81634" w:rsidRPr="00437950" w:rsidRDefault="00EC36A5" w:rsidP="0011212D">
            <w:pPr>
              <w:pStyle w:val="ListDash1"/>
              <w:numPr>
                <w:ilvl w:val="0"/>
                <w:numId w:val="0"/>
              </w:numPr>
              <w:spacing w:before="120" w:after="0"/>
              <w:ind w:left="283" w:hanging="283"/>
              <w:rPr>
                <w:color w:val="000000"/>
                <w:szCs w:val="20"/>
                <w:u w:val="single"/>
                <w:lang w:val="bg-BG" w:eastAsia="en-GB"/>
              </w:rPr>
            </w:pPr>
            <w:r w:rsidRPr="00437950">
              <w:rPr>
                <w:color w:val="000000"/>
                <w:szCs w:val="20"/>
                <w:u w:val="single"/>
                <w:lang w:val="bg-BG" w:eastAsia="en-GB"/>
              </w:rPr>
              <w:t>Връзка на ОПТТИ с ОПДУ</w:t>
            </w:r>
          </w:p>
          <w:p w:rsidR="00EC36A5" w:rsidRPr="00437950" w:rsidRDefault="00EC36A5" w:rsidP="0011212D">
            <w:pPr>
              <w:pStyle w:val="ListDash1"/>
              <w:numPr>
                <w:ilvl w:val="0"/>
                <w:numId w:val="0"/>
              </w:numPr>
              <w:spacing w:before="120" w:after="0"/>
              <w:rPr>
                <w:color w:val="000000"/>
                <w:szCs w:val="20"/>
                <w:lang w:val="bg-BG" w:eastAsia="en-GB"/>
              </w:rPr>
            </w:pPr>
            <w:r w:rsidRPr="00437950">
              <w:rPr>
                <w:color w:val="000000"/>
                <w:szCs w:val="20"/>
                <w:lang w:val="bg-BG" w:eastAsia="en-GB"/>
              </w:rPr>
              <w:t>Няма констатирана връзка ме</w:t>
            </w:r>
            <w:r w:rsidR="00376090" w:rsidRPr="00437950">
              <w:rPr>
                <w:color w:val="000000"/>
                <w:szCs w:val="20"/>
                <w:lang w:val="bg-BG" w:eastAsia="en-GB"/>
              </w:rPr>
              <w:t>ж</w:t>
            </w:r>
            <w:r w:rsidRPr="00437950">
              <w:rPr>
                <w:color w:val="000000"/>
                <w:szCs w:val="20"/>
                <w:lang w:val="bg-BG" w:eastAsia="en-GB"/>
              </w:rPr>
              <w:t xml:space="preserve">ду двете програми. Дейностите по укрепване на административния капацитет, които се предвижда да бъдат </w:t>
            </w:r>
            <w:r w:rsidR="00902BD9" w:rsidRPr="00437950">
              <w:rPr>
                <w:color w:val="000000"/>
                <w:szCs w:val="20"/>
                <w:lang w:val="bg-BG" w:eastAsia="en-GB"/>
              </w:rPr>
              <w:t>финансирани</w:t>
            </w:r>
            <w:r w:rsidRPr="00437950">
              <w:rPr>
                <w:color w:val="000000"/>
                <w:szCs w:val="20"/>
                <w:lang w:val="bg-BG" w:eastAsia="en-GB"/>
              </w:rPr>
              <w:t xml:space="preserve"> от ОПТТИ са насочени специфично към бенефициентите й.</w:t>
            </w:r>
          </w:p>
          <w:p w:rsidR="00EC36A5" w:rsidRPr="00437950" w:rsidRDefault="00EC36A5" w:rsidP="0011212D">
            <w:pPr>
              <w:pStyle w:val="ListDash1"/>
              <w:numPr>
                <w:ilvl w:val="0"/>
                <w:numId w:val="0"/>
              </w:numPr>
              <w:spacing w:before="120" w:after="0"/>
              <w:ind w:left="283" w:hanging="283"/>
              <w:rPr>
                <w:color w:val="000000"/>
                <w:szCs w:val="20"/>
                <w:lang w:val="bg-BG" w:eastAsia="en-GB"/>
              </w:rPr>
            </w:pPr>
            <w:r w:rsidRPr="00437950">
              <w:rPr>
                <w:color w:val="000000"/>
                <w:szCs w:val="20"/>
                <w:u w:val="single"/>
                <w:lang w:val="bg-BG" w:eastAsia="en-GB"/>
              </w:rPr>
              <w:t>Разграничаване</w:t>
            </w:r>
          </w:p>
          <w:p w:rsidR="0089048B" w:rsidRPr="00437950" w:rsidRDefault="00F81634" w:rsidP="008F1CE5">
            <w:pPr>
              <w:pStyle w:val="ListParagraph"/>
              <w:keepNext/>
              <w:widowControl w:val="0"/>
              <w:spacing w:before="120" w:after="0"/>
              <w:ind w:left="0" w:hanging="11"/>
              <w:rPr>
                <w:rFonts w:ascii="Arial" w:hAnsi="Arial" w:cs="Arial"/>
                <w:b/>
                <w:bCs/>
                <w:color w:val="000000"/>
                <w:szCs w:val="24"/>
                <w:lang w:val="bg-BG"/>
              </w:rPr>
            </w:pPr>
            <w:r w:rsidRPr="00437950">
              <w:rPr>
                <w:color w:val="000000"/>
                <w:lang w:val="bg-BG"/>
              </w:rPr>
              <w:t>ОПДУ подкрепя цялостното повишаване на институционалния капацитет, ефективната публична администрация и обществени услуги</w:t>
            </w:r>
            <w:r w:rsidR="00EC36A5" w:rsidRPr="00437950">
              <w:rPr>
                <w:color w:val="000000"/>
                <w:lang w:val="bg-BG"/>
              </w:rPr>
              <w:t xml:space="preserve"> на конкретно обособени допустими бенефициенти, сред които не попадат участници в ОПТТИ</w:t>
            </w:r>
            <w:r w:rsidRPr="00437950">
              <w:rPr>
                <w:color w:val="000000"/>
                <w:lang w:val="bg-BG"/>
              </w:rPr>
              <w:t xml:space="preserve">. </w:t>
            </w:r>
          </w:p>
          <w:p w:rsidR="0089048B" w:rsidRPr="00437950" w:rsidRDefault="0089048B" w:rsidP="0011212D">
            <w:pPr>
              <w:pStyle w:val="ListParagraph"/>
              <w:keepNext/>
              <w:widowControl w:val="0"/>
              <w:spacing w:before="120" w:after="0"/>
              <w:ind w:left="0"/>
              <w:rPr>
                <w:b/>
                <w:bCs/>
                <w:color w:val="000000"/>
                <w:szCs w:val="24"/>
                <w:lang w:val="bg-BG"/>
              </w:rPr>
            </w:pPr>
            <w:r w:rsidRPr="00437950">
              <w:rPr>
                <w:b/>
                <w:bCs/>
                <w:color w:val="000000"/>
                <w:szCs w:val="24"/>
                <w:lang w:val="bg-BG"/>
              </w:rPr>
              <w:t>Оперативна програма “Околна среда”</w:t>
            </w:r>
            <w:r w:rsidR="00A53F78" w:rsidRPr="00437950">
              <w:rPr>
                <w:b/>
                <w:bCs/>
                <w:color w:val="000000"/>
                <w:szCs w:val="24"/>
                <w:lang w:val="bg-BG"/>
              </w:rPr>
              <w:t xml:space="preserve"> (ОПОС)</w:t>
            </w:r>
          </w:p>
          <w:p w:rsidR="0089048B" w:rsidRPr="00437950" w:rsidRDefault="0089048B" w:rsidP="0011212D">
            <w:pPr>
              <w:pStyle w:val="ListParagraph"/>
              <w:keepNext/>
              <w:widowControl w:val="0"/>
              <w:spacing w:before="120" w:after="0"/>
              <w:ind w:left="0"/>
              <w:rPr>
                <w:bCs/>
                <w:color w:val="000000"/>
                <w:szCs w:val="24"/>
                <w:u w:val="single"/>
                <w:lang w:val="bg-BG"/>
              </w:rPr>
            </w:pPr>
            <w:r w:rsidRPr="00437950">
              <w:rPr>
                <w:bCs/>
                <w:color w:val="000000"/>
                <w:szCs w:val="24"/>
                <w:u w:val="single"/>
                <w:lang w:val="bg-BG"/>
              </w:rPr>
              <w:t>Връзка на ОПТТИ с ОПОС</w:t>
            </w:r>
          </w:p>
          <w:p w:rsidR="002C735A" w:rsidRPr="00437950" w:rsidRDefault="002C735A" w:rsidP="0011212D">
            <w:pPr>
              <w:pStyle w:val="ListParagraph"/>
              <w:keepNext/>
              <w:widowControl w:val="0"/>
              <w:spacing w:before="120" w:after="0"/>
              <w:ind w:left="0"/>
              <w:rPr>
                <w:bCs/>
                <w:color w:val="000000"/>
                <w:szCs w:val="24"/>
                <w:lang w:val="bg-BG"/>
              </w:rPr>
            </w:pPr>
            <w:r w:rsidRPr="00437950">
              <w:rPr>
                <w:color w:val="000000"/>
                <w:szCs w:val="24"/>
                <w:lang w:val="bg-BG"/>
              </w:rPr>
              <w:t>Инвестициите о</w:t>
            </w:r>
            <w:r w:rsidR="00A53F78" w:rsidRPr="00437950">
              <w:rPr>
                <w:color w:val="000000"/>
                <w:szCs w:val="24"/>
                <w:lang w:val="bg-BG"/>
              </w:rPr>
              <w:t>т</w:t>
            </w:r>
            <w:r w:rsidR="0089048B" w:rsidRPr="00437950">
              <w:rPr>
                <w:color w:val="000000"/>
                <w:szCs w:val="24"/>
                <w:lang w:val="bg-BG"/>
              </w:rPr>
              <w:t xml:space="preserve"> ОПОС </w:t>
            </w:r>
            <w:r w:rsidRPr="00437950">
              <w:rPr>
                <w:color w:val="000000"/>
                <w:szCs w:val="24"/>
                <w:lang w:val="bg-BG"/>
              </w:rPr>
              <w:t xml:space="preserve">ще бъдат осъществявани в секторите води, отпадъци, Натура 2000 и биоразнообразие. </w:t>
            </w:r>
            <w:r w:rsidR="0089048B" w:rsidRPr="00437950">
              <w:rPr>
                <w:bCs/>
                <w:color w:val="000000"/>
                <w:szCs w:val="24"/>
                <w:lang w:val="bg-BG"/>
              </w:rPr>
              <w:t xml:space="preserve">В допълнение към </w:t>
            </w:r>
            <w:r w:rsidRPr="00437950">
              <w:rPr>
                <w:bCs/>
                <w:color w:val="000000"/>
                <w:szCs w:val="24"/>
                <w:lang w:val="bg-BG"/>
              </w:rPr>
              <w:t>инвестициите по ОПОС, в сектор “</w:t>
            </w:r>
            <w:r w:rsidR="0089048B" w:rsidRPr="00437950">
              <w:rPr>
                <w:bCs/>
                <w:color w:val="000000"/>
                <w:szCs w:val="24"/>
                <w:lang w:val="bg-BG"/>
              </w:rPr>
              <w:t>Транспорт</w:t>
            </w:r>
            <w:r w:rsidRPr="00437950">
              <w:rPr>
                <w:bCs/>
                <w:color w:val="000000"/>
                <w:szCs w:val="24"/>
                <w:lang w:val="bg-BG"/>
              </w:rPr>
              <w:t>”</w:t>
            </w:r>
            <w:r w:rsidR="0089048B" w:rsidRPr="00437950">
              <w:rPr>
                <w:bCs/>
                <w:color w:val="000000"/>
                <w:szCs w:val="24"/>
                <w:lang w:val="bg-BG"/>
              </w:rPr>
              <w:t xml:space="preserve"> </w:t>
            </w:r>
            <w:r w:rsidRPr="00437950">
              <w:rPr>
                <w:bCs/>
                <w:color w:val="000000"/>
                <w:szCs w:val="24"/>
                <w:lang w:val="bg-BG"/>
              </w:rPr>
              <w:t xml:space="preserve">е предвидено финансирането на </w:t>
            </w:r>
            <w:r w:rsidR="0089048B" w:rsidRPr="00437950">
              <w:rPr>
                <w:bCs/>
                <w:color w:val="000000"/>
                <w:szCs w:val="24"/>
                <w:lang w:val="bg-BG"/>
              </w:rPr>
              <w:t xml:space="preserve">мерки, включени в морския стратегически план за Черно море (по отношение замърсяването от кораби, от пристанищни съоръжения и от други морски отпадъци). </w:t>
            </w:r>
          </w:p>
          <w:p w:rsidR="0089048B" w:rsidRPr="00437950" w:rsidRDefault="002C735A" w:rsidP="0011212D">
            <w:pPr>
              <w:pStyle w:val="ListParagraph"/>
              <w:keepNext/>
              <w:widowControl w:val="0"/>
              <w:spacing w:before="120" w:after="0"/>
              <w:ind w:left="0"/>
              <w:rPr>
                <w:color w:val="000000"/>
                <w:szCs w:val="24"/>
                <w:lang w:val="bg-BG"/>
              </w:rPr>
            </w:pPr>
            <w:r w:rsidRPr="00437950">
              <w:rPr>
                <w:bCs/>
                <w:color w:val="000000"/>
                <w:szCs w:val="24"/>
                <w:lang w:val="bg-BG"/>
              </w:rPr>
              <w:t>Също така, чрез изпълнението на разширението на софийското метро по ОПТТИ, ще се допринесе и за реализирането на</w:t>
            </w:r>
            <w:r w:rsidR="0089048B" w:rsidRPr="00437950">
              <w:rPr>
                <w:color w:val="000000"/>
                <w:szCs w:val="24"/>
                <w:lang w:val="bg-BG"/>
              </w:rPr>
              <w:t xml:space="preserve"> мерки, насочени към опазване и възстановя</w:t>
            </w:r>
            <w:r w:rsidRPr="00437950">
              <w:rPr>
                <w:color w:val="000000"/>
                <w:szCs w:val="24"/>
                <w:lang w:val="bg-BG"/>
              </w:rPr>
              <w:t>ване на градската околна среда и пряко свързани с</w:t>
            </w:r>
            <w:r w:rsidR="0089048B" w:rsidRPr="00437950">
              <w:rPr>
                <w:color w:val="000000"/>
                <w:szCs w:val="24"/>
                <w:lang w:val="bg-BG"/>
              </w:rPr>
              <w:t xml:space="preserve"> националната политика за зелена инфраструктура. </w:t>
            </w:r>
          </w:p>
          <w:p w:rsidR="00AA6314" w:rsidRPr="00437950" w:rsidRDefault="003E6873" w:rsidP="0011212D">
            <w:pPr>
              <w:pStyle w:val="ListParagraph"/>
              <w:keepNext/>
              <w:widowControl w:val="0"/>
              <w:spacing w:before="120" w:after="0"/>
              <w:ind w:left="0"/>
              <w:rPr>
                <w:rFonts w:eastAsia="Calibri"/>
                <w:color w:val="000000"/>
                <w:szCs w:val="24"/>
                <w:lang w:val="bg-BG" w:eastAsia="en-US"/>
              </w:rPr>
            </w:pPr>
            <w:r w:rsidRPr="00437950">
              <w:rPr>
                <w:color w:val="000000"/>
                <w:szCs w:val="24"/>
                <w:lang w:val="bg-BG"/>
              </w:rPr>
              <w:t xml:space="preserve">Налице е и връзка и допълване между ОПОС и ОПТТИ в областта за </w:t>
            </w:r>
            <w:r w:rsidR="001B3137" w:rsidRPr="00437950">
              <w:rPr>
                <w:color w:val="000000"/>
                <w:szCs w:val="24"/>
                <w:lang w:val="bg-BG"/>
              </w:rPr>
              <w:t xml:space="preserve">чистотата </w:t>
            </w:r>
            <w:r w:rsidRPr="00437950">
              <w:rPr>
                <w:color w:val="000000"/>
                <w:szCs w:val="24"/>
                <w:lang w:val="bg-BG"/>
              </w:rPr>
              <w:t xml:space="preserve">на въздуха. </w:t>
            </w:r>
            <w:r w:rsidR="001B3137" w:rsidRPr="00437950">
              <w:rPr>
                <w:color w:val="000000"/>
                <w:szCs w:val="24"/>
                <w:lang w:val="bg-BG"/>
              </w:rPr>
              <w:t xml:space="preserve">Тя се изразява посредством приоритет 3) на </w:t>
            </w:r>
            <w:r w:rsidR="00F847A1">
              <w:rPr>
                <w:color w:val="000000"/>
                <w:szCs w:val="24"/>
                <w:lang w:val="bg-BG"/>
              </w:rPr>
              <w:t>стратегически приоритет</w:t>
            </w:r>
            <w:r w:rsidR="001B3137" w:rsidRPr="00437950">
              <w:rPr>
                <w:color w:val="000000"/>
                <w:szCs w:val="24"/>
                <w:lang w:val="bg-BG"/>
              </w:rPr>
              <w:t>, а именно: „</w:t>
            </w:r>
            <w:r w:rsidR="00AA6314" w:rsidRPr="00437950">
              <w:rPr>
                <w:rFonts w:eastAsia="Calibri"/>
                <w:color w:val="000000"/>
                <w:szCs w:val="24"/>
                <w:lang w:val="bg-BG" w:eastAsia="en-US"/>
              </w:rPr>
              <w:t>Свързаност и зелена икономика за устойчив растеж</w:t>
            </w:r>
            <w:r w:rsidR="001B3137" w:rsidRPr="00437950">
              <w:rPr>
                <w:rFonts w:eastAsia="Calibri"/>
                <w:color w:val="000000"/>
                <w:szCs w:val="24"/>
                <w:lang w:val="bg-BG" w:eastAsia="en-US"/>
              </w:rPr>
              <w:t xml:space="preserve">”. Областта на допълване между програмите ще включва намаляване замърсяването на въздуха, </w:t>
            </w:r>
            <w:r w:rsidR="001B3137" w:rsidRPr="00437950">
              <w:rPr>
                <w:rFonts w:eastAsia="Calibri"/>
                <w:color w:val="000000"/>
                <w:szCs w:val="24"/>
                <w:lang w:val="bg-BG" w:eastAsia="en-US"/>
              </w:rPr>
              <w:lastRenderedPageBreak/>
              <w:t>което в рамките на ОПТТИ ще бъде постигнато чрез развитие на е</w:t>
            </w:r>
            <w:r w:rsidR="001B3137" w:rsidRPr="00437950">
              <w:rPr>
                <w:rFonts w:eastAsia="Calibri"/>
                <w:bCs/>
                <w:color w:val="000000"/>
                <w:szCs w:val="24"/>
                <w:lang w:val="bg-BG" w:eastAsia="en-US"/>
              </w:rPr>
              <w:t>кологичен транспорт,</w:t>
            </w:r>
            <w:r w:rsidR="00AA6314" w:rsidRPr="00437950">
              <w:rPr>
                <w:rFonts w:eastAsia="Calibri"/>
                <w:bCs/>
                <w:color w:val="000000"/>
                <w:szCs w:val="24"/>
                <w:lang w:val="bg-BG" w:eastAsia="en-US"/>
              </w:rPr>
              <w:t xml:space="preserve"> екологични и ниско въглеродни транспортни системи и насърчаване на устойчива градска мобилност, </w:t>
            </w:r>
            <w:r w:rsidR="001B3137" w:rsidRPr="00437950">
              <w:rPr>
                <w:rFonts w:eastAsia="Calibri"/>
                <w:bCs/>
                <w:color w:val="000000"/>
                <w:szCs w:val="24"/>
                <w:lang w:val="bg-BG" w:eastAsia="en-US"/>
              </w:rPr>
              <w:t xml:space="preserve">както и чрез </w:t>
            </w:r>
            <w:r w:rsidR="00AA6314" w:rsidRPr="00437950">
              <w:rPr>
                <w:rFonts w:eastAsia="Calibri"/>
                <w:bCs/>
                <w:color w:val="000000"/>
                <w:szCs w:val="24"/>
                <w:lang w:val="bg-BG" w:eastAsia="en-US"/>
              </w:rPr>
              <w:t xml:space="preserve">подобряване на инфраструктурата в рамките на тематична цел </w:t>
            </w:r>
            <w:r w:rsidR="001B3137" w:rsidRPr="00437950">
              <w:rPr>
                <w:rFonts w:eastAsia="Calibri"/>
                <w:bCs/>
                <w:color w:val="000000"/>
                <w:szCs w:val="24"/>
                <w:lang w:val="bg-BG" w:eastAsia="en-US"/>
              </w:rPr>
              <w:t>7.</w:t>
            </w:r>
          </w:p>
          <w:p w:rsidR="002C735A" w:rsidRPr="00437950" w:rsidRDefault="002C735A" w:rsidP="0011212D">
            <w:pPr>
              <w:pStyle w:val="ListDash1"/>
              <w:numPr>
                <w:ilvl w:val="0"/>
                <w:numId w:val="0"/>
              </w:numPr>
              <w:spacing w:before="120" w:after="0"/>
              <w:rPr>
                <w:color w:val="000000"/>
                <w:szCs w:val="20"/>
                <w:u w:val="single"/>
                <w:lang w:val="bg-BG" w:eastAsia="en-GB"/>
              </w:rPr>
            </w:pPr>
            <w:r w:rsidRPr="00437950">
              <w:rPr>
                <w:color w:val="000000"/>
                <w:szCs w:val="20"/>
                <w:u w:val="single"/>
                <w:lang w:val="bg-BG" w:eastAsia="en-GB"/>
              </w:rPr>
              <w:t>Разграничаване</w:t>
            </w:r>
          </w:p>
          <w:p w:rsidR="002C735A" w:rsidRPr="00437950" w:rsidRDefault="002C735A" w:rsidP="0011212D">
            <w:pPr>
              <w:pStyle w:val="ListDash1"/>
              <w:numPr>
                <w:ilvl w:val="0"/>
                <w:numId w:val="0"/>
              </w:numPr>
              <w:spacing w:before="120" w:after="0"/>
              <w:rPr>
                <w:color w:val="000000"/>
                <w:szCs w:val="20"/>
                <w:lang w:val="bg-BG" w:eastAsia="en-GB"/>
              </w:rPr>
            </w:pPr>
            <w:r w:rsidRPr="00437950">
              <w:rPr>
                <w:color w:val="000000"/>
                <w:szCs w:val="20"/>
                <w:lang w:val="bg-BG" w:eastAsia="en-GB"/>
              </w:rPr>
              <w:t>В друг контекст двете програми нямат припокриване на инвестиции и мерки.</w:t>
            </w:r>
          </w:p>
          <w:p w:rsidR="00A53F78" w:rsidRPr="00437950" w:rsidRDefault="00A53F78" w:rsidP="0011212D">
            <w:pPr>
              <w:spacing w:after="0"/>
              <w:rPr>
                <w:rFonts w:cs="Arial"/>
                <w:b/>
                <w:color w:val="000000"/>
                <w:szCs w:val="24"/>
              </w:rPr>
            </w:pPr>
            <w:r w:rsidRPr="00437950">
              <w:rPr>
                <w:rFonts w:cs="Arial"/>
                <w:b/>
                <w:color w:val="000000"/>
                <w:szCs w:val="24"/>
              </w:rPr>
              <w:t>Оперативна програма “Развитие на човешките ресурси” (РЧР)</w:t>
            </w:r>
          </w:p>
          <w:p w:rsidR="00361999" w:rsidRPr="00437950" w:rsidRDefault="00361999" w:rsidP="0011212D">
            <w:pPr>
              <w:autoSpaceDE w:val="0"/>
              <w:adjustRightInd w:val="0"/>
              <w:spacing w:after="0"/>
              <w:ind w:hanging="11"/>
              <w:rPr>
                <w:rFonts w:cs="Arial"/>
                <w:color w:val="000000"/>
                <w:szCs w:val="24"/>
                <w:u w:val="single"/>
              </w:rPr>
            </w:pPr>
            <w:r w:rsidRPr="00437950">
              <w:rPr>
                <w:rFonts w:cs="Arial"/>
                <w:color w:val="000000"/>
                <w:szCs w:val="24"/>
                <w:u w:val="single"/>
              </w:rPr>
              <w:t>Връзка на ОПТТИ с ОПРЧР</w:t>
            </w:r>
          </w:p>
          <w:p w:rsidR="00A53F78" w:rsidRPr="00437950" w:rsidRDefault="00A53F78" w:rsidP="0011212D">
            <w:pPr>
              <w:autoSpaceDE w:val="0"/>
              <w:adjustRightInd w:val="0"/>
              <w:spacing w:after="0"/>
              <w:ind w:hanging="11"/>
              <w:rPr>
                <w:rFonts w:cs="Arial"/>
                <w:color w:val="000000"/>
                <w:szCs w:val="24"/>
              </w:rPr>
            </w:pPr>
            <w:r w:rsidRPr="00437950">
              <w:rPr>
                <w:rFonts w:cs="Arial"/>
                <w:color w:val="000000"/>
                <w:szCs w:val="24"/>
              </w:rPr>
              <w:t>ОПТТИ няма пряк</w:t>
            </w:r>
            <w:r w:rsidR="00361999" w:rsidRPr="00437950">
              <w:rPr>
                <w:rFonts w:cs="Arial"/>
                <w:color w:val="000000"/>
                <w:szCs w:val="24"/>
              </w:rPr>
              <w:t>а</w:t>
            </w:r>
            <w:r w:rsidRPr="00437950">
              <w:rPr>
                <w:rFonts w:cs="Arial"/>
                <w:color w:val="000000"/>
                <w:szCs w:val="24"/>
              </w:rPr>
              <w:t xml:space="preserve"> връзка с ОПРЧР, но косвено, </w:t>
            </w:r>
            <w:r w:rsidR="00361999" w:rsidRPr="00437950">
              <w:rPr>
                <w:rFonts w:cs="Arial"/>
                <w:color w:val="000000"/>
                <w:szCs w:val="24"/>
              </w:rPr>
              <w:t>с подобряване</w:t>
            </w:r>
            <w:r w:rsidRPr="00437950">
              <w:rPr>
                <w:rFonts w:cs="Arial"/>
                <w:color w:val="000000"/>
                <w:szCs w:val="24"/>
              </w:rPr>
              <w:t xml:space="preserve"> на транспортната инфраструктура</w:t>
            </w:r>
            <w:r w:rsidR="00361999" w:rsidRPr="00437950">
              <w:rPr>
                <w:rFonts w:cs="Arial"/>
                <w:color w:val="000000"/>
                <w:szCs w:val="24"/>
              </w:rPr>
              <w:t>,</w:t>
            </w:r>
            <w:r w:rsidRPr="00437950">
              <w:rPr>
                <w:rFonts w:cs="Arial"/>
                <w:color w:val="000000"/>
                <w:szCs w:val="24"/>
              </w:rPr>
              <w:t xml:space="preserve"> ще допринесе за развитието на икономиката и за повишаване на жизнения стандарт на населението, в съот</w:t>
            </w:r>
            <w:r w:rsidR="00361999" w:rsidRPr="00437950">
              <w:rPr>
                <w:rFonts w:cs="Arial"/>
                <w:color w:val="000000"/>
                <w:szCs w:val="24"/>
              </w:rPr>
              <w:t>ветствие с целите на Стратегия</w:t>
            </w:r>
            <w:r w:rsidRPr="00437950">
              <w:rPr>
                <w:rFonts w:cs="Arial"/>
                <w:color w:val="000000"/>
                <w:szCs w:val="24"/>
              </w:rPr>
              <w:t xml:space="preserve"> „Европа 2020”. Ползите от интервенциите по ОПТТИ ще имат ефект </w:t>
            </w:r>
            <w:r w:rsidR="00361999" w:rsidRPr="00437950">
              <w:rPr>
                <w:rFonts w:cs="Arial"/>
                <w:color w:val="000000"/>
                <w:szCs w:val="24"/>
              </w:rPr>
              <w:t xml:space="preserve">и </w:t>
            </w:r>
            <w:r w:rsidRPr="00437950">
              <w:rPr>
                <w:rFonts w:cs="Arial"/>
                <w:color w:val="000000"/>
                <w:szCs w:val="24"/>
              </w:rPr>
              <w:t xml:space="preserve">върху приобщаващия растеж посредством подобряване на свързаността на регионите и откриването на нови работни места, особено в по-изоставащите региони на страната. </w:t>
            </w:r>
            <w:r w:rsidR="00361999" w:rsidRPr="00437950">
              <w:rPr>
                <w:rFonts w:cs="Arial"/>
                <w:color w:val="000000"/>
                <w:szCs w:val="24"/>
              </w:rPr>
              <w:t>По този начин ОПТТИ ще допринесе към увеличаване на ефекта от приложението на ОПРЧР.</w:t>
            </w:r>
          </w:p>
          <w:p w:rsidR="00361999" w:rsidRPr="00437950" w:rsidRDefault="00361999" w:rsidP="0011212D">
            <w:pPr>
              <w:pStyle w:val="ListDash1"/>
              <w:numPr>
                <w:ilvl w:val="0"/>
                <w:numId w:val="0"/>
              </w:numPr>
              <w:spacing w:before="120" w:after="0"/>
              <w:rPr>
                <w:color w:val="000000"/>
                <w:szCs w:val="20"/>
                <w:u w:val="single"/>
                <w:lang w:val="bg-BG" w:eastAsia="en-GB"/>
              </w:rPr>
            </w:pPr>
            <w:r w:rsidRPr="00437950">
              <w:rPr>
                <w:color w:val="000000"/>
                <w:szCs w:val="20"/>
                <w:u w:val="single"/>
                <w:lang w:val="bg-BG" w:eastAsia="en-GB"/>
              </w:rPr>
              <w:t>Разграничаване</w:t>
            </w:r>
          </w:p>
          <w:p w:rsidR="00361999" w:rsidRPr="00437950" w:rsidRDefault="00361999" w:rsidP="0011212D">
            <w:pPr>
              <w:pStyle w:val="ListDash1"/>
              <w:numPr>
                <w:ilvl w:val="0"/>
                <w:numId w:val="0"/>
              </w:numPr>
              <w:spacing w:before="120" w:after="0"/>
              <w:rPr>
                <w:color w:val="000000"/>
                <w:szCs w:val="20"/>
                <w:lang w:val="bg-BG" w:eastAsia="en-GB"/>
              </w:rPr>
            </w:pPr>
            <w:r w:rsidRPr="00437950">
              <w:rPr>
                <w:color w:val="000000"/>
                <w:szCs w:val="20"/>
                <w:lang w:val="bg-BG" w:eastAsia="en-GB"/>
              </w:rPr>
              <w:t>В друг контекст двете програми нямат припокриване на инвестиции и мерки.</w:t>
            </w:r>
          </w:p>
          <w:p w:rsidR="00361999" w:rsidRPr="00437950" w:rsidRDefault="00361999" w:rsidP="0011212D">
            <w:pPr>
              <w:autoSpaceDE w:val="0"/>
              <w:adjustRightInd w:val="0"/>
              <w:spacing w:after="0"/>
              <w:ind w:hanging="11"/>
              <w:rPr>
                <w:rFonts w:cs="Arial"/>
                <w:b/>
                <w:color w:val="000000"/>
                <w:szCs w:val="24"/>
              </w:rPr>
            </w:pPr>
            <w:r w:rsidRPr="00437950">
              <w:rPr>
                <w:rFonts w:cs="Arial"/>
                <w:b/>
                <w:color w:val="000000"/>
                <w:szCs w:val="24"/>
              </w:rPr>
              <w:t>Оперативна програма „Иновации и конкурентоспособност” (ОПИК)</w:t>
            </w:r>
          </w:p>
          <w:p w:rsidR="00361999" w:rsidRPr="00437950" w:rsidRDefault="00361999" w:rsidP="0011212D">
            <w:pPr>
              <w:autoSpaceDE w:val="0"/>
              <w:adjustRightInd w:val="0"/>
              <w:spacing w:after="0"/>
              <w:ind w:hanging="11"/>
              <w:rPr>
                <w:rFonts w:cs="Arial"/>
                <w:color w:val="000000"/>
                <w:szCs w:val="24"/>
                <w:u w:val="single"/>
              </w:rPr>
            </w:pPr>
            <w:r w:rsidRPr="00437950">
              <w:rPr>
                <w:rFonts w:cs="Arial"/>
                <w:color w:val="000000"/>
                <w:szCs w:val="24"/>
                <w:u w:val="single"/>
              </w:rPr>
              <w:t>Връзка на ОПТТИ с ОПИК</w:t>
            </w:r>
          </w:p>
          <w:p w:rsidR="00361999" w:rsidRPr="00437950" w:rsidRDefault="00361999" w:rsidP="0011212D">
            <w:pPr>
              <w:autoSpaceDE w:val="0"/>
              <w:adjustRightInd w:val="0"/>
              <w:spacing w:after="0"/>
              <w:ind w:hanging="11"/>
              <w:rPr>
                <w:rFonts w:cs="Arial"/>
                <w:color w:val="000000"/>
                <w:szCs w:val="24"/>
                <w:lang w:eastAsia="fr-BE"/>
              </w:rPr>
            </w:pPr>
            <w:r w:rsidRPr="00437950">
              <w:rPr>
                <w:rFonts w:cs="Arial"/>
                <w:color w:val="000000"/>
                <w:szCs w:val="24"/>
              </w:rPr>
              <w:t xml:space="preserve">Допълващи дейности за постигане на заложените в ОПИК цели по приоритетни оси 2 и 3 ще бъдат изпълнявани и по приоритетна ос 4 на ОПТТИ: </w:t>
            </w:r>
            <w:r w:rsidRPr="00437950">
              <w:rPr>
                <w:rFonts w:cs="Arial"/>
                <w:color w:val="000000"/>
                <w:szCs w:val="24"/>
                <w:lang w:eastAsia="fr-BE"/>
              </w:rPr>
              <w:t>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p w:rsidR="00361999" w:rsidRPr="00437950" w:rsidRDefault="00361999" w:rsidP="0011212D">
            <w:pPr>
              <w:autoSpaceDE w:val="0"/>
              <w:adjustRightInd w:val="0"/>
              <w:spacing w:after="0"/>
              <w:ind w:hanging="11"/>
              <w:rPr>
                <w:rFonts w:cs="Arial"/>
                <w:color w:val="000000"/>
                <w:szCs w:val="24"/>
                <w:u w:val="single"/>
                <w:lang w:eastAsia="fr-BE"/>
              </w:rPr>
            </w:pPr>
            <w:r w:rsidRPr="00437950">
              <w:rPr>
                <w:rFonts w:cs="Arial"/>
                <w:color w:val="000000"/>
                <w:szCs w:val="24"/>
                <w:u w:val="single"/>
                <w:lang w:eastAsia="fr-BE"/>
              </w:rPr>
              <w:t>Разграничаване</w:t>
            </w:r>
          </w:p>
          <w:p w:rsidR="00361999" w:rsidRPr="00437950" w:rsidRDefault="00361999" w:rsidP="0011212D">
            <w:pPr>
              <w:pStyle w:val="ListDash1"/>
              <w:numPr>
                <w:ilvl w:val="0"/>
                <w:numId w:val="0"/>
              </w:numPr>
              <w:spacing w:before="120" w:after="0"/>
              <w:rPr>
                <w:color w:val="000000"/>
                <w:szCs w:val="20"/>
                <w:lang w:val="bg-BG" w:eastAsia="en-GB"/>
              </w:rPr>
            </w:pPr>
            <w:r w:rsidRPr="00437950">
              <w:rPr>
                <w:color w:val="000000"/>
                <w:szCs w:val="20"/>
                <w:lang w:val="bg-BG" w:eastAsia="en-GB"/>
              </w:rPr>
              <w:t>В друг контекст двете програми нямат припокриване на инвестиции и мерки.</w:t>
            </w:r>
          </w:p>
          <w:p w:rsidR="00361999" w:rsidRPr="00437950" w:rsidRDefault="00AA4D4A" w:rsidP="0011212D">
            <w:pPr>
              <w:pStyle w:val="ListDash1"/>
              <w:numPr>
                <w:ilvl w:val="0"/>
                <w:numId w:val="0"/>
              </w:numPr>
              <w:spacing w:before="120" w:after="0"/>
              <w:rPr>
                <w:rFonts w:cs="Arial"/>
                <w:b/>
                <w:color w:val="000000"/>
                <w:szCs w:val="24"/>
                <w:lang w:val="bg-BG"/>
              </w:rPr>
            </w:pPr>
            <w:r w:rsidRPr="00437950">
              <w:rPr>
                <w:rFonts w:cs="Arial"/>
                <w:b/>
                <w:color w:val="000000"/>
                <w:szCs w:val="24"/>
                <w:lang w:val="bg-BG"/>
              </w:rPr>
              <w:t>Оперативна програма „Наука и образование и интелигентен растеж”</w:t>
            </w:r>
          </w:p>
          <w:p w:rsidR="00A53F78" w:rsidRPr="00437950" w:rsidRDefault="00AA4D4A" w:rsidP="0011212D">
            <w:pPr>
              <w:pStyle w:val="ListDash1"/>
              <w:numPr>
                <w:ilvl w:val="0"/>
                <w:numId w:val="0"/>
              </w:numPr>
              <w:spacing w:before="120" w:after="0"/>
              <w:rPr>
                <w:b/>
                <w:color w:val="000000"/>
                <w:szCs w:val="20"/>
                <w:lang w:val="bg-BG" w:eastAsia="en-GB"/>
              </w:rPr>
            </w:pPr>
            <w:r w:rsidRPr="00437950">
              <w:rPr>
                <w:color w:val="000000"/>
                <w:szCs w:val="20"/>
                <w:lang w:val="bg-BG" w:eastAsia="en-GB"/>
              </w:rPr>
              <w:t>Между двете програми няма припокриване на инвестиции и мерки.</w:t>
            </w:r>
          </w:p>
          <w:p w:rsidR="00F81634" w:rsidRPr="00437950" w:rsidRDefault="0054083C" w:rsidP="0011212D">
            <w:pPr>
              <w:pStyle w:val="ListDash1"/>
              <w:numPr>
                <w:ilvl w:val="0"/>
                <w:numId w:val="0"/>
              </w:numPr>
              <w:spacing w:before="120" w:after="0"/>
              <w:rPr>
                <w:b/>
                <w:color w:val="000000"/>
                <w:szCs w:val="20"/>
                <w:lang w:val="bg-BG" w:eastAsia="en-GB"/>
              </w:rPr>
            </w:pPr>
            <w:r w:rsidRPr="00437950">
              <w:rPr>
                <w:b/>
                <w:color w:val="000000"/>
                <w:szCs w:val="20"/>
                <w:lang w:val="bg-BG" w:eastAsia="en-GB"/>
              </w:rPr>
              <w:t>П</w:t>
            </w:r>
            <w:r w:rsidR="00F81634" w:rsidRPr="00437950">
              <w:rPr>
                <w:b/>
                <w:color w:val="000000"/>
                <w:szCs w:val="20"/>
                <w:lang w:val="bg-BG" w:eastAsia="en-GB"/>
              </w:rPr>
              <w:t>рограма „Морско дело и рибарство” (ПМДР)</w:t>
            </w:r>
          </w:p>
          <w:p w:rsidR="0054083C" w:rsidRPr="00437950" w:rsidRDefault="0054083C" w:rsidP="0011212D">
            <w:pPr>
              <w:autoSpaceDE w:val="0"/>
              <w:adjustRightInd w:val="0"/>
              <w:spacing w:after="0"/>
              <w:ind w:hanging="11"/>
              <w:rPr>
                <w:rFonts w:cs="Arial"/>
                <w:color w:val="000000"/>
                <w:szCs w:val="24"/>
                <w:u w:val="single"/>
              </w:rPr>
            </w:pPr>
            <w:r w:rsidRPr="00437950">
              <w:rPr>
                <w:rFonts w:cs="Arial"/>
                <w:color w:val="000000"/>
                <w:szCs w:val="24"/>
                <w:u w:val="single"/>
              </w:rPr>
              <w:t>Връзка на ОПТТИ с ПМДР</w:t>
            </w:r>
          </w:p>
          <w:p w:rsidR="00466E4F" w:rsidRPr="00437950" w:rsidRDefault="0054083C" w:rsidP="0011212D">
            <w:pPr>
              <w:autoSpaceDE w:val="0"/>
              <w:adjustRightInd w:val="0"/>
              <w:spacing w:after="0"/>
              <w:ind w:hanging="11"/>
              <w:rPr>
                <w:rFonts w:cs="Arial"/>
                <w:color w:val="000000"/>
                <w:szCs w:val="24"/>
              </w:rPr>
            </w:pPr>
            <w:r w:rsidRPr="00437950">
              <w:rPr>
                <w:rFonts w:cs="Arial"/>
                <w:color w:val="000000"/>
                <w:szCs w:val="24"/>
              </w:rPr>
              <w:t xml:space="preserve">В допълнение към мерките по ПМДР, </w:t>
            </w:r>
            <w:r w:rsidR="00466E4F" w:rsidRPr="00437950">
              <w:rPr>
                <w:rFonts w:cs="Arial"/>
                <w:color w:val="000000"/>
                <w:szCs w:val="24"/>
              </w:rPr>
              <w:t xml:space="preserve">реализацията на </w:t>
            </w:r>
            <w:r w:rsidRPr="00437950">
              <w:rPr>
                <w:rFonts w:cs="Arial"/>
                <w:color w:val="000000"/>
                <w:szCs w:val="24"/>
              </w:rPr>
              <w:t xml:space="preserve">ОПТТИ ще </w:t>
            </w:r>
            <w:r w:rsidR="00466E4F" w:rsidRPr="00437950">
              <w:rPr>
                <w:rFonts w:cs="Arial"/>
                <w:color w:val="000000"/>
                <w:szCs w:val="24"/>
              </w:rPr>
              <w:t>допринесе за подобряване на</w:t>
            </w:r>
            <w:r w:rsidRPr="00437950">
              <w:rPr>
                <w:rFonts w:cs="Arial"/>
                <w:color w:val="000000"/>
                <w:szCs w:val="24"/>
              </w:rPr>
              <w:t xml:space="preserve"> морската свързаност и морската и крайбрежна икономика</w:t>
            </w:r>
            <w:r w:rsidR="00466E4F" w:rsidRPr="00437950">
              <w:rPr>
                <w:rFonts w:cs="Arial"/>
                <w:color w:val="000000"/>
                <w:szCs w:val="24"/>
              </w:rPr>
              <w:t>. В ОПТТИ е предвидено и фина</w:t>
            </w:r>
            <w:r w:rsidR="00511C31">
              <w:rPr>
                <w:rFonts w:cs="Arial"/>
                <w:color w:val="000000"/>
                <w:szCs w:val="24"/>
              </w:rPr>
              <w:t>н</w:t>
            </w:r>
            <w:r w:rsidR="00466E4F" w:rsidRPr="00437950">
              <w:rPr>
                <w:rFonts w:cs="Arial"/>
                <w:color w:val="000000"/>
                <w:szCs w:val="24"/>
              </w:rPr>
              <w:t xml:space="preserve">сирането на специфичен проект, който е  </w:t>
            </w:r>
            <w:r w:rsidR="00466E4F" w:rsidRPr="00437950">
              <w:rPr>
                <w:bCs/>
                <w:color w:val="000000"/>
                <w:szCs w:val="24"/>
              </w:rPr>
              <w:t xml:space="preserve">във връзка с морския стратегически план за Черно море по отношение третирането на морски отпадъци в пристанищата с национално значение.  </w:t>
            </w:r>
          </w:p>
          <w:p w:rsidR="0054083C" w:rsidRPr="00437950" w:rsidRDefault="0054083C" w:rsidP="0011212D">
            <w:pPr>
              <w:autoSpaceDE w:val="0"/>
              <w:adjustRightInd w:val="0"/>
              <w:spacing w:after="0"/>
              <w:ind w:hanging="11"/>
              <w:rPr>
                <w:rFonts w:cs="Arial"/>
                <w:color w:val="000000"/>
                <w:szCs w:val="24"/>
                <w:u w:val="single"/>
                <w:lang w:eastAsia="fr-BE"/>
              </w:rPr>
            </w:pPr>
            <w:r w:rsidRPr="00437950">
              <w:rPr>
                <w:rFonts w:cs="Arial"/>
                <w:color w:val="000000"/>
                <w:szCs w:val="24"/>
                <w:u w:val="single"/>
                <w:lang w:eastAsia="fr-BE"/>
              </w:rPr>
              <w:t>Разграничаване</w:t>
            </w:r>
          </w:p>
          <w:p w:rsidR="0054083C" w:rsidRPr="00437950" w:rsidRDefault="0054083C" w:rsidP="0011212D">
            <w:pPr>
              <w:pStyle w:val="ListDash1"/>
              <w:numPr>
                <w:ilvl w:val="0"/>
                <w:numId w:val="0"/>
              </w:numPr>
              <w:spacing w:before="120" w:after="0"/>
              <w:rPr>
                <w:color w:val="000000"/>
                <w:szCs w:val="20"/>
                <w:lang w:val="bg-BG" w:eastAsia="en-GB"/>
              </w:rPr>
            </w:pPr>
            <w:r w:rsidRPr="00437950">
              <w:rPr>
                <w:color w:val="000000"/>
                <w:szCs w:val="20"/>
                <w:lang w:val="bg-BG" w:eastAsia="en-GB"/>
              </w:rPr>
              <w:t>В друг контекст двете програми нямат припокриване на инвестиции и мерки.</w:t>
            </w:r>
          </w:p>
          <w:p w:rsidR="00F81634" w:rsidRPr="00437950" w:rsidRDefault="00F81634" w:rsidP="0011212D">
            <w:pPr>
              <w:pStyle w:val="ListDash1"/>
              <w:numPr>
                <w:ilvl w:val="0"/>
                <w:numId w:val="0"/>
              </w:numPr>
              <w:spacing w:before="120" w:after="0"/>
              <w:ind w:left="283" w:hanging="283"/>
              <w:rPr>
                <w:b/>
                <w:color w:val="000000"/>
                <w:szCs w:val="20"/>
                <w:lang w:val="bg-BG" w:eastAsia="en-GB"/>
              </w:rPr>
            </w:pPr>
            <w:r w:rsidRPr="00437950">
              <w:rPr>
                <w:b/>
                <w:color w:val="000000"/>
                <w:szCs w:val="20"/>
                <w:lang w:val="bg-BG" w:eastAsia="en-GB"/>
              </w:rPr>
              <w:t>Програма за развитие на селските райони (ПРСР)</w:t>
            </w:r>
          </w:p>
          <w:p w:rsidR="0054083C" w:rsidRPr="00437950" w:rsidRDefault="0054083C" w:rsidP="0011212D">
            <w:pPr>
              <w:pStyle w:val="ListDash1"/>
              <w:numPr>
                <w:ilvl w:val="0"/>
                <w:numId w:val="0"/>
              </w:numPr>
              <w:spacing w:before="120" w:after="0"/>
              <w:ind w:left="283" w:hanging="283"/>
              <w:rPr>
                <w:color w:val="000000"/>
                <w:szCs w:val="20"/>
                <w:u w:val="single"/>
                <w:lang w:val="bg-BG" w:eastAsia="en-GB"/>
              </w:rPr>
            </w:pPr>
            <w:r w:rsidRPr="00437950">
              <w:rPr>
                <w:color w:val="000000"/>
                <w:szCs w:val="20"/>
                <w:u w:val="single"/>
                <w:lang w:val="bg-BG" w:eastAsia="en-GB"/>
              </w:rPr>
              <w:t>Връзка на ОПТТИ с ПРСР</w:t>
            </w:r>
          </w:p>
          <w:p w:rsidR="0054083C" w:rsidRPr="00437950" w:rsidRDefault="0054083C" w:rsidP="0011212D">
            <w:pPr>
              <w:autoSpaceDE w:val="0"/>
              <w:adjustRightInd w:val="0"/>
              <w:spacing w:after="0"/>
              <w:ind w:hanging="11"/>
              <w:rPr>
                <w:color w:val="000000"/>
              </w:rPr>
            </w:pPr>
            <w:r w:rsidRPr="00437950">
              <w:rPr>
                <w:rFonts w:cs="Arial"/>
                <w:color w:val="000000"/>
                <w:szCs w:val="24"/>
              </w:rPr>
              <w:t xml:space="preserve">ОПТТИ няма пряка връзка с ПРСР, но косвено, с подобряването на транспортната инфраструктура в страната, ще се допринесе за икономическото развитие и за </w:t>
            </w:r>
            <w:r w:rsidRPr="00437950">
              <w:rPr>
                <w:rFonts w:cs="Arial"/>
                <w:color w:val="000000"/>
                <w:szCs w:val="24"/>
              </w:rPr>
              <w:lastRenderedPageBreak/>
              <w:t xml:space="preserve">намаляването на бедността на населението в селските райони. Ползите от интервенциите по ОПТТИ ще имат ефект върху приобщаващия растеж, посредством подобряване на свързаността на регионите и откриването на нови работни места и в по-изоставащите региони на страната. </w:t>
            </w:r>
          </w:p>
          <w:p w:rsidR="0054083C" w:rsidRPr="00437950" w:rsidRDefault="0054083C" w:rsidP="0011212D">
            <w:pPr>
              <w:autoSpaceDE w:val="0"/>
              <w:adjustRightInd w:val="0"/>
              <w:spacing w:after="0"/>
              <w:ind w:hanging="11"/>
              <w:rPr>
                <w:rFonts w:cs="Arial"/>
                <w:color w:val="000000"/>
                <w:szCs w:val="24"/>
                <w:u w:val="single"/>
                <w:lang w:eastAsia="fr-BE"/>
              </w:rPr>
            </w:pPr>
            <w:r w:rsidRPr="00437950">
              <w:rPr>
                <w:rFonts w:cs="Arial"/>
                <w:color w:val="000000"/>
                <w:szCs w:val="24"/>
                <w:u w:val="single"/>
                <w:lang w:eastAsia="fr-BE"/>
              </w:rPr>
              <w:t>Разграничаване</w:t>
            </w:r>
          </w:p>
          <w:p w:rsidR="003A6005" w:rsidRPr="00437950" w:rsidRDefault="0054083C" w:rsidP="0011212D">
            <w:pPr>
              <w:pStyle w:val="ListDash1"/>
              <w:numPr>
                <w:ilvl w:val="0"/>
                <w:numId w:val="0"/>
              </w:numPr>
              <w:spacing w:before="120" w:after="0"/>
              <w:rPr>
                <w:b/>
                <w:color w:val="000000"/>
                <w:szCs w:val="20"/>
                <w:lang w:val="bg-BG" w:eastAsia="en-GB"/>
              </w:rPr>
            </w:pPr>
            <w:r w:rsidRPr="00437950">
              <w:rPr>
                <w:color w:val="000000"/>
                <w:szCs w:val="20"/>
                <w:lang w:val="bg-BG" w:eastAsia="en-GB"/>
              </w:rPr>
              <w:t xml:space="preserve">В друг контекст двете програми нямат припокриване на инвестиции и мерки. </w:t>
            </w:r>
          </w:p>
          <w:p w:rsidR="00F81634" w:rsidRPr="00437950" w:rsidRDefault="00F81634" w:rsidP="0011212D">
            <w:pPr>
              <w:pStyle w:val="ListDash1"/>
              <w:numPr>
                <w:ilvl w:val="0"/>
                <w:numId w:val="0"/>
              </w:numPr>
              <w:spacing w:before="120" w:after="0"/>
              <w:ind w:left="283" w:hanging="283"/>
              <w:rPr>
                <w:b/>
                <w:color w:val="000000"/>
                <w:szCs w:val="20"/>
                <w:lang w:val="bg-BG" w:eastAsia="en-GB"/>
              </w:rPr>
            </w:pPr>
            <w:r w:rsidRPr="00437950">
              <w:rPr>
                <w:b/>
                <w:color w:val="000000"/>
                <w:szCs w:val="20"/>
                <w:lang w:val="bg-BG" w:eastAsia="en-GB"/>
              </w:rPr>
              <w:t>Програми за териториално сътрудничество (ПТС)</w:t>
            </w:r>
          </w:p>
          <w:p w:rsidR="00B36A9F" w:rsidRPr="00437950" w:rsidRDefault="00B36A9F" w:rsidP="0011212D">
            <w:pPr>
              <w:pStyle w:val="ListDash1"/>
              <w:numPr>
                <w:ilvl w:val="0"/>
                <w:numId w:val="0"/>
              </w:numPr>
              <w:spacing w:before="120" w:after="0"/>
              <w:ind w:left="283" w:hanging="283"/>
              <w:rPr>
                <w:b/>
                <w:color w:val="000000"/>
                <w:szCs w:val="20"/>
                <w:lang w:val="bg-BG" w:eastAsia="en-GB"/>
              </w:rPr>
            </w:pPr>
            <w:r w:rsidRPr="00437950">
              <w:rPr>
                <w:b/>
                <w:color w:val="000000"/>
                <w:szCs w:val="20"/>
                <w:lang w:val="bg-BG" w:eastAsia="en-GB"/>
              </w:rPr>
              <w:t>Трансгранично сътрудничество (ТГС)</w:t>
            </w:r>
          </w:p>
          <w:p w:rsidR="00F81634" w:rsidRPr="00437950" w:rsidRDefault="00B36A9F" w:rsidP="0011212D">
            <w:pPr>
              <w:pStyle w:val="ListDash1"/>
              <w:numPr>
                <w:ilvl w:val="0"/>
                <w:numId w:val="0"/>
              </w:numPr>
              <w:spacing w:before="120" w:after="0"/>
              <w:rPr>
                <w:b/>
                <w:color w:val="000000"/>
                <w:szCs w:val="20"/>
                <w:lang w:val="bg-BG" w:eastAsia="en-GB"/>
              </w:rPr>
            </w:pPr>
            <w:r w:rsidRPr="00437950">
              <w:rPr>
                <w:color w:val="000000"/>
                <w:szCs w:val="20"/>
                <w:lang w:val="bg-BG" w:eastAsia="en-GB"/>
              </w:rPr>
              <w:t xml:space="preserve">Програмите за трансгранично сътрудничество, в които страната ни участва </w:t>
            </w:r>
            <w:r w:rsidR="00F81634" w:rsidRPr="00437950">
              <w:rPr>
                <w:color w:val="000000"/>
                <w:szCs w:val="20"/>
                <w:lang w:val="bg-BG" w:eastAsia="en-GB"/>
              </w:rPr>
              <w:t xml:space="preserve">подкрепят </w:t>
            </w:r>
            <w:r w:rsidRPr="00437950">
              <w:rPr>
                <w:color w:val="000000"/>
                <w:szCs w:val="20"/>
                <w:lang w:val="bg-BG" w:eastAsia="en-GB"/>
              </w:rPr>
              <w:t xml:space="preserve">преимуществено </w:t>
            </w:r>
            <w:r w:rsidR="00F81634" w:rsidRPr="00437950">
              <w:rPr>
                <w:color w:val="000000"/>
                <w:szCs w:val="20"/>
                <w:lang w:val="bg-BG" w:eastAsia="en-GB"/>
              </w:rPr>
              <w:t xml:space="preserve">меки мерки и </w:t>
            </w:r>
            <w:r w:rsidRPr="00437950">
              <w:rPr>
                <w:color w:val="000000"/>
                <w:szCs w:val="20"/>
                <w:lang w:val="bg-BG" w:eastAsia="en-GB"/>
              </w:rPr>
              <w:t xml:space="preserve">по изключение </w:t>
            </w:r>
            <w:r w:rsidR="00F81634" w:rsidRPr="00437950">
              <w:rPr>
                <w:color w:val="000000"/>
                <w:szCs w:val="20"/>
                <w:lang w:val="bg-BG" w:eastAsia="en-GB"/>
              </w:rPr>
              <w:t xml:space="preserve">дребномащабни </w:t>
            </w:r>
            <w:r w:rsidRPr="00437950">
              <w:rPr>
                <w:color w:val="000000"/>
                <w:szCs w:val="20"/>
                <w:lang w:val="bg-BG" w:eastAsia="en-GB"/>
              </w:rPr>
              <w:t xml:space="preserve">инфраструктурни </w:t>
            </w:r>
            <w:r w:rsidR="00F81634" w:rsidRPr="00437950">
              <w:rPr>
                <w:color w:val="000000"/>
                <w:szCs w:val="20"/>
                <w:lang w:val="bg-BG" w:eastAsia="en-GB"/>
              </w:rPr>
              <w:t xml:space="preserve">проекти, които трябва да бъдат изготвени от представители на двете граничещи страни и да са с ясно трансгранично въздействие. </w:t>
            </w:r>
            <w:r w:rsidRPr="00437950">
              <w:rPr>
                <w:color w:val="000000"/>
                <w:szCs w:val="20"/>
                <w:lang w:val="bg-BG" w:eastAsia="en-GB"/>
              </w:rPr>
              <w:t xml:space="preserve">Между изпълнението на проектите, които ще бъдат финансирани от ОПТТИ и проектите по програмите за ТГС няма нито </w:t>
            </w:r>
            <w:r w:rsidR="0011212D" w:rsidRPr="00437950">
              <w:rPr>
                <w:color w:val="000000"/>
                <w:szCs w:val="20"/>
                <w:lang w:val="bg-BG" w:eastAsia="en-GB"/>
              </w:rPr>
              <w:t>пряка, нито косвена свързаност.</w:t>
            </w:r>
          </w:p>
          <w:p w:rsidR="00A121A9" w:rsidRPr="00437950" w:rsidRDefault="00B36A9F" w:rsidP="0011212D">
            <w:pPr>
              <w:pStyle w:val="ListDash2"/>
              <w:numPr>
                <w:ilvl w:val="0"/>
                <w:numId w:val="0"/>
              </w:numPr>
              <w:spacing w:before="120" w:after="0"/>
              <w:rPr>
                <w:b/>
                <w:color w:val="000000"/>
              </w:rPr>
            </w:pPr>
            <w:r w:rsidRPr="00437950">
              <w:rPr>
                <w:b/>
                <w:color w:val="000000"/>
              </w:rPr>
              <w:t>Транснационално сътрудничество</w:t>
            </w:r>
          </w:p>
          <w:p w:rsidR="00B36A9F" w:rsidRPr="00437950" w:rsidRDefault="00B36A9F" w:rsidP="0011212D">
            <w:pPr>
              <w:pStyle w:val="ListDash2"/>
              <w:numPr>
                <w:ilvl w:val="0"/>
                <w:numId w:val="0"/>
              </w:numPr>
              <w:spacing w:before="120" w:after="0"/>
              <w:rPr>
                <w:color w:val="000000"/>
              </w:rPr>
            </w:pPr>
            <w:r w:rsidRPr="00437950">
              <w:rPr>
                <w:color w:val="000000"/>
              </w:rPr>
              <w:t xml:space="preserve">Страната ни участва в програмата на ЕС за транснационално сътрудничество </w:t>
            </w:r>
            <w:r w:rsidR="003B75CF" w:rsidRPr="00437950">
              <w:rPr>
                <w:color w:val="000000"/>
              </w:rPr>
              <w:t xml:space="preserve">„South-East Europe”. Програмата финансира изпълнението на съвместни дейности, насочени към подобряване на процеса за териториална, икономическа и социална </w:t>
            </w:r>
            <w:r w:rsidR="00902BD9" w:rsidRPr="00437950">
              <w:rPr>
                <w:color w:val="000000"/>
              </w:rPr>
              <w:t>интеграция</w:t>
            </w:r>
            <w:r w:rsidR="003B75CF" w:rsidRPr="00437950">
              <w:rPr>
                <w:color w:val="000000"/>
              </w:rPr>
              <w:t xml:space="preserve"> в югоизточна Европа и цели да допринесе за осъществяване на политиките за сближаване. Финансират се неинвестиционни дейности и проекти на базата на партньорства между страните-участници в програмата. В тази връзка ОПТТИ и програмата за транснационално сътрудничество, в която страната ни участва, нямат припокриване на инвестиции и мерки.</w:t>
            </w:r>
          </w:p>
          <w:p w:rsidR="003B75CF" w:rsidRPr="00437950" w:rsidRDefault="003B75CF" w:rsidP="0011212D">
            <w:pPr>
              <w:pStyle w:val="ListDash2"/>
              <w:numPr>
                <w:ilvl w:val="0"/>
                <w:numId w:val="0"/>
              </w:numPr>
              <w:spacing w:before="120" w:after="0"/>
              <w:rPr>
                <w:b/>
                <w:color w:val="000000"/>
              </w:rPr>
            </w:pPr>
            <w:r w:rsidRPr="00437950">
              <w:rPr>
                <w:b/>
                <w:color w:val="000000"/>
              </w:rPr>
              <w:t>Междурегионално сътрудничество</w:t>
            </w:r>
          </w:p>
          <w:p w:rsidR="003B75CF" w:rsidRPr="00437950" w:rsidRDefault="003B75CF" w:rsidP="0011212D">
            <w:pPr>
              <w:pStyle w:val="ListDash2"/>
              <w:numPr>
                <w:ilvl w:val="0"/>
                <w:numId w:val="0"/>
              </w:numPr>
              <w:spacing w:before="120" w:after="0"/>
              <w:rPr>
                <w:color w:val="000000"/>
              </w:rPr>
            </w:pPr>
            <w:r w:rsidRPr="00437950">
              <w:rPr>
                <w:color w:val="000000"/>
              </w:rPr>
              <w:t>С</w:t>
            </w:r>
            <w:r w:rsidR="006050B8" w:rsidRPr="00437950">
              <w:rPr>
                <w:color w:val="000000"/>
              </w:rPr>
              <w:t>т</w:t>
            </w:r>
            <w:r w:rsidRPr="00437950">
              <w:rPr>
                <w:color w:val="000000"/>
              </w:rPr>
              <w:t>р</w:t>
            </w:r>
            <w:r w:rsidR="006050B8" w:rsidRPr="00437950">
              <w:rPr>
                <w:color w:val="000000"/>
              </w:rPr>
              <w:t>а</w:t>
            </w:r>
            <w:r w:rsidRPr="00437950">
              <w:rPr>
                <w:color w:val="000000"/>
              </w:rPr>
              <w:t xml:space="preserve">ната ни участва в програмата на ЕС за междурегионално сътрудничество “Inetrreg IVC”. В нея участват всички европейски страни. Тя финансира </w:t>
            </w:r>
            <w:r w:rsidR="006050B8" w:rsidRPr="00437950">
              <w:rPr>
                <w:color w:val="000000"/>
              </w:rPr>
              <w:t>съвместни дейности, свързани с иновации и икономика, базирана на знанието, опазване на околната среда и превенция на рисковете. Типични начини за придобиване на опит са провеждане на тематични семинари, конференции, изследвания и работни посещения за обмен на добри практики. В тази връзка между мерките, които ОПТТИ възнамерява да финансира и тези на програмата за междурегионално сътрудничество, в която страната ни участва, няма припокриване.</w:t>
            </w:r>
          </w:p>
          <w:p w:rsidR="005C5C84" w:rsidRPr="00437950" w:rsidRDefault="005C5C84" w:rsidP="0011212D">
            <w:pPr>
              <w:widowControl w:val="0"/>
              <w:autoSpaceDE w:val="0"/>
              <w:autoSpaceDN w:val="0"/>
              <w:adjustRightInd w:val="0"/>
              <w:spacing w:after="0"/>
              <w:ind w:right="-82"/>
              <w:rPr>
                <w:b/>
                <w:color w:val="000000"/>
              </w:rPr>
            </w:pPr>
            <w:r w:rsidRPr="00437950">
              <w:rPr>
                <w:b/>
                <w:color w:val="000000"/>
              </w:rPr>
              <w:t>Механизъм за свързване на Европа</w:t>
            </w:r>
          </w:p>
          <w:p w:rsidR="001D4DB6" w:rsidRPr="00437950" w:rsidRDefault="001D4DB6" w:rsidP="0011212D">
            <w:pPr>
              <w:widowControl w:val="0"/>
              <w:autoSpaceDE w:val="0"/>
              <w:autoSpaceDN w:val="0"/>
              <w:adjustRightInd w:val="0"/>
              <w:spacing w:after="0"/>
              <w:ind w:right="-82"/>
              <w:rPr>
                <w:color w:val="000000"/>
              </w:rPr>
            </w:pPr>
            <w:r w:rsidRPr="00437950">
              <w:rPr>
                <w:color w:val="000000"/>
              </w:rPr>
              <w:t xml:space="preserve">Със средства от Механизма за свързване на Европа („Connecting Europe Facility”) се предвижда да се извърши модернизация на ж.п. </w:t>
            </w:r>
            <w:r w:rsidR="00C43CB9">
              <w:rPr>
                <w:color w:val="000000"/>
              </w:rPr>
              <w:t>участъци</w:t>
            </w:r>
            <w:r w:rsidRPr="00437950">
              <w:rPr>
                <w:color w:val="000000"/>
              </w:rPr>
              <w:t xml:space="preserve"> </w:t>
            </w:r>
            <w:r w:rsidR="00015B34">
              <w:rPr>
                <w:color w:val="000000"/>
              </w:rPr>
              <w:t>Волуяк-София, София-Елин Пелин, Костенец-Септември и на жп възел Пловдив</w:t>
            </w:r>
            <w:r w:rsidR="00707B23" w:rsidRPr="00437950">
              <w:rPr>
                <w:color w:val="000000"/>
              </w:rPr>
              <w:t>.  По тези проекти е налична съответна степен на подготовка до фаза „зрял” проект, която е описана в раздел 2 на настоящата програма.</w:t>
            </w:r>
            <w:r w:rsidRPr="00437950">
              <w:rPr>
                <w:color w:val="000000"/>
              </w:rPr>
              <w:t> </w:t>
            </w:r>
          </w:p>
          <w:p w:rsidR="005C5C84" w:rsidRPr="00437950" w:rsidRDefault="005C5C84" w:rsidP="0011212D">
            <w:pPr>
              <w:widowControl w:val="0"/>
              <w:autoSpaceDE w:val="0"/>
              <w:autoSpaceDN w:val="0"/>
              <w:adjustRightInd w:val="0"/>
              <w:spacing w:after="0"/>
              <w:ind w:right="-82"/>
              <w:rPr>
                <w:color w:val="000000"/>
              </w:rPr>
            </w:pPr>
            <w:r w:rsidRPr="00437950">
              <w:rPr>
                <w:color w:val="000000"/>
              </w:rPr>
              <w:t xml:space="preserve">Със средства от Механизма за свързване на Европа („Connecting Europe Facility”) се предвижда да бъдат финансирани </w:t>
            </w:r>
            <w:r w:rsidR="00794EF9" w:rsidRPr="00437950">
              <w:rPr>
                <w:color w:val="000000"/>
              </w:rPr>
              <w:t>мерките за осигуряване на условия</w:t>
            </w:r>
            <w:r w:rsidRPr="00437950">
              <w:rPr>
                <w:color w:val="000000"/>
              </w:rPr>
              <w:t xml:space="preserve"> за нормално корабоплаване в общия българо-румънски участък на река Дунав. По </w:t>
            </w:r>
            <w:r w:rsidR="00794EF9" w:rsidRPr="00437950">
              <w:rPr>
                <w:color w:val="000000"/>
              </w:rPr>
              <w:t>програм</w:t>
            </w:r>
            <w:r w:rsidRPr="00437950">
              <w:rPr>
                <w:color w:val="000000"/>
              </w:rPr>
              <w:t>а ИСПА от румънска страна беше извършена</w:t>
            </w:r>
            <w:r w:rsidR="00794EF9" w:rsidRPr="00437950">
              <w:rPr>
                <w:color w:val="000000"/>
              </w:rPr>
              <w:t xml:space="preserve"> предварителна подготовка на бъ</w:t>
            </w:r>
            <w:r w:rsidRPr="00437950">
              <w:rPr>
                <w:color w:val="000000"/>
              </w:rPr>
              <w:t>дещите интервенции.</w:t>
            </w:r>
          </w:p>
          <w:p w:rsidR="005C5C84" w:rsidRPr="00437950" w:rsidRDefault="005C5C84" w:rsidP="0011212D">
            <w:pPr>
              <w:widowControl w:val="0"/>
              <w:autoSpaceDE w:val="0"/>
              <w:autoSpaceDN w:val="0"/>
              <w:adjustRightInd w:val="0"/>
              <w:spacing w:after="0"/>
              <w:ind w:right="-82"/>
              <w:rPr>
                <w:b/>
                <w:color w:val="000000"/>
              </w:rPr>
            </w:pPr>
            <w:r w:rsidRPr="00437950">
              <w:rPr>
                <w:b/>
                <w:color w:val="000000"/>
              </w:rPr>
              <w:t>Национални средства и ЕИБ</w:t>
            </w:r>
          </w:p>
          <w:p w:rsidR="00707B23" w:rsidRPr="00437950" w:rsidRDefault="005C5722" w:rsidP="0011212D">
            <w:pPr>
              <w:keepNext/>
              <w:tabs>
                <w:tab w:val="left" w:pos="540"/>
              </w:tabs>
              <w:spacing w:after="0"/>
              <w:outlineLvl w:val="0"/>
              <w:rPr>
                <w:bCs/>
                <w:color w:val="000000"/>
                <w:lang w:eastAsia="bg-BG"/>
              </w:rPr>
            </w:pPr>
            <w:r w:rsidRPr="00437950">
              <w:rPr>
                <w:bCs/>
                <w:color w:val="000000"/>
                <w:lang w:eastAsia="bg-BG"/>
              </w:rPr>
              <w:lastRenderedPageBreak/>
              <w:t>Средствата от Кохезионния фонд и Европейския фонд за регионално развитие по Оперативна програма „Транспорт и транспортна инфраструктура” 2014-2020</w:t>
            </w:r>
            <w:r w:rsidR="00794EF9" w:rsidRPr="00437950">
              <w:rPr>
                <w:bCs/>
                <w:color w:val="000000"/>
                <w:lang w:eastAsia="bg-BG"/>
              </w:rPr>
              <w:t xml:space="preserve"> </w:t>
            </w:r>
            <w:r w:rsidRPr="00437950">
              <w:rPr>
                <w:bCs/>
                <w:color w:val="000000"/>
                <w:lang w:eastAsia="bg-BG"/>
              </w:rPr>
              <w:t>г. ще бъдат допълнени с национално съфинансиране (</w:t>
            </w:r>
            <w:r w:rsidR="0091576F" w:rsidRPr="00437950">
              <w:rPr>
                <w:bCs/>
                <w:color w:val="000000"/>
                <w:lang w:eastAsia="bg-BG"/>
              </w:rPr>
              <w:t>средства от държавния бюджет)</w:t>
            </w:r>
            <w:r w:rsidR="00F847A1">
              <w:rPr>
                <w:bCs/>
                <w:color w:val="000000"/>
                <w:lang w:eastAsia="bg-BG"/>
              </w:rPr>
              <w:t xml:space="preserve"> и/или ЕИБ</w:t>
            </w:r>
            <w:r w:rsidR="0091576F" w:rsidRPr="00437950">
              <w:rPr>
                <w:bCs/>
                <w:color w:val="000000"/>
                <w:lang w:eastAsia="bg-BG"/>
              </w:rPr>
              <w:t xml:space="preserve">. </w:t>
            </w:r>
          </w:p>
          <w:p w:rsidR="00707B23" w:rsidRPr="00437950" w:rsidRDefault="00707B23" w:rsidP="0011212D">
            <w:pPr>
              <w:spacing w:after="0"/>
              <w:rPr>
                <w:color w:val="000000"/>
                <w:szCs w:val="24"/>
              </w:rPr>
            </w:pPr>
            <w:r w:rsidRPr="00437950">
              <w:rPr>
                <w:color w:val="000000"/>
                <w:szCs w:val="24"/>
              </w:rPr>
              <w:t>Република България има добър опит в сътрудничеството с ЕИБ през програмния период 2007-2013. С Кредитното споразумение за структурен програмен заем, България – съфинансиране по Фондовете на ЕС 2007-2013 г., между Република България и Европейската инвестиционна банка</w:t>
            </w:r>
            <w:r w:rsidR="00EE7C80">
              <w:rPr>
                <w:color w:val="000000"/>
                <w:szCs w:val="24"/>
              </w:rPr>
              <w:t xml:space="preserve"> </w:t>
            </w:r>
            <w:r w:rsidRPr="00437950">
              <w:rPr>
                <w:color w:val="000000"/>
                <w:szCs w:val="24"/>
              </w:rPr>
              <w:t>(ЕИБ), ратифицирано с закон на 11.07.2008 г. е предоставен структурен програмен заем на Република България за покриване на националното съфинансиране на проекти по няколко програми съфинансирани от Структурните и Кохезион</w:t>
            </w:r>
            <w:r w:rsidR="0043656F">
              <w:rPr>
                <w:color w:val="000000"/>
                <w:szCs w:val="24"/>
              </w:rPr>
              <w:t>н</w:t>
            </w:r>
            <w:r w:rsidRPr="00437950">
              <w:rPr>
                <w:color w:val="000000"/>
                <w:szCs w:val="24"/>
              </w:rPr>
              <w:t>ия фонд  на ЕС, включително ОП „Транспорт“ 2007- 2013 г.  в  общ размер на 700 000 000 евро.</w:t>
            </w:r>
          </w:p>
          <w:p w:rsidR="00707B23" w:rsidRPr="00437950" w:rsidRDefault="00707B23" w:rsidP="0011212D">
            <w:pPr>
              <w:spacing w:after="0"/>
              <w:rPr>
                <w:color w:val="000000"/>
                <w:szCs w:val="24"/>
              </w:rPr>
            </w:pPr>
            <w:r w:rsidRPr="00437950">
              <w:rPr>
                <w:color w:val="000000"/>
                <w:szCs w:val="24"/>
              </w:rPr>
              <w:t>Към м. май 2014 г. от ЕИБ са одобрени следните проекти,  финансирани по ОПТ:</w:t>
            </w:r>
          </w:p>
          <w:p w:rsidR="00707B23" w:rsidRPr="00437950" w:rsidRDefault="00707B23" w:rsidP="0059575C">
            <w:pPr>
              <w:pStyle w:val="msolistparagraph0"/>
              <w:numPr>
                <w:ilvl w:val="0"/>
                <w:numId w:val="48"/>
              </w:numPr>
              <w:spacing w:before="120"/>
              <w:ind w:left="459" w:hanging="459"/>
              <w:rPr>
                <w:rFonts w:ascii="Times New Roman" w:hAnsi="Times New Roman"/>
                <w:color w:val="000000"/>
                <w:sz w:val="24"/>
                <w:szCs w:val="24"/>
              </w:rPr>
            </w:pPr>
            <w:r w:rsidRPr="00437950">
              <w:rPr>
                <w:rFonts w:ascii="Times New Roman" w:hAnsi="Times New Roman"/>
                <w:color w:val="000000"/>
                <w:sz w:val="24"/>
                <w:szCs w:val="24"/>
              </w:rPr>
              <w:t xml:space="preserve">Разширение на софийското метро по отсечките: пътен възел Надежда-Централна ж.п. гара – пл. „Св. Неделя” – бул. „Черни връх”; </w:t>
            </w:r>
          </w:p>
          <w:p w:rsidR="00707B23" w:rsidRPr="00437950" w:rsidRDefault="00707B23" w:rsidP="0059575C">
            <w:pPr>
              <w:pStyle w:val="msolistparagraph0"/>
              <w:numPr>
                <w:ilvl w:val="0"/>
                <w:numId w:val="48"/>
              </w:numPr>
              <w:spacing w:before="120"/>
              <w:ind w:left="459" w:hanging="459"/>
              <w:rPr>
                <w:rFonts w:ascii="Times New Roman" w:hAnsi="Times New Roman"/>
                <w:color w:val="000000"/>
                <w:sz w:val="24"/>
                <w:szCs w:val="24"/>
              </w:rPr>
            </w:pPr>
            <w:r w:rsidRPr="00437950">
              <w:rPr>
                <w:rFonts w:ascii="Times New Roman" w:hAnsi="Times New Roman"/>
                <w:color w:val="000000"/>
                <w:sz w:val="24"/>
                <w:szCs w:val="24"/>
              </w:rPr>
              <w:t>Разширение на софийското метро: Етап 2 - Лот 1 „Обеля – Надежда” и Лот 2 „Младост 1 – Цариградско шосе”;</w:t>
            </w:r>
          </w:p>
          <w:p w:rsidR="00707B23" w:rsidRPr="00437950" w:rsidRDefault="00707B23" w:rsidP="0059575C">
            <w:pPr>
              <w:pStyle w:val="msolistparagraph0"/>
              <w:numPr>
                <w:ilvl w:val="0"/>
                <w:numId w:val="48"/>
              </w:numPr>
              <w:spacing w:before="120"/>
              <w:ind w:left="459" w:hanging="459"/>
              <w:rPr>
                <w:rFonts w:ascii="Times New Roman" w:hAnsi="Times New Roman"/>
                <w:color w:val="000000"/>
                <w:sz w:val="24"/>
                <w:szCs w:val="24"/>
              </w:rPr>
            </w:pPr>
            <w:r w:rsidRPr="00437950">
              <w:rPr>
                <w:rFonts w:ascii="Times New Roman" w:hAnsi="Times New Roman"/>
                <w:color w:val="000000"/>
                <w:sz w:val="24"/>
                <w:szCs w:val="24"/>
              </w:rPr>
              <w:t>Проект за разширение на метрото в София Етап ІІІ, Лот 1 „Цариградско шосе - Летище София” и Лот 2 „ж.к. Младост 1 - Бизнес парк в Младост 4”;</w:t>
            </w:r>
          </w:p>
          <w:p w:rsidR="00707B23" w:rsidRPr="00437950" w:rsidRDefault="00707B23" w:rsidP="0059575C">
            <w:pPr>
              <w:pStyle w:val="msolistparagraph0"/>
              <w:numPr>
                <w:ilvl w:val="0"/>
                <w:numId w:val="48"/>
              </w:numPr>
              <w:spacing w:before="120"/>
              <w:ind w:left="459" w:hanging="459"/>
              <w:rPr>
                <w:rFonts w:ascii="Times New Roman" w:hAnsi="Times New Roman"/>
                <w:color w:val="000000"/>
                <w:sz w:val="24"/>
                <w:szCs w:val="24"/>
              </w:rPr>
            </w:pPr>
            <w:r w:rsidRPr="00437950">
              <w:rPr>
                <w:rFonts w:ascii="Times New Roman" w:hAnsi="Times New Roman"/>
                <w:color w:val="000000"/>
                <w:sz w:val="24"/>
                <w:szCs w:val="24"/>
              </w:rPr>
              <w:t>Електрификация и реконструкция на ж.п. линия  Свиленград- турска граница;</w:t>
            </w:r>
          </w:p>
          <w:p w:rsidR="00707B23" w:rsidRPr="00437950" w:rsidRDefault="00707B23" w:rsidP="0059575C">
            <w:pPr>
              <w:pStyle w:val="msolistparagraph0"/>
              <w:numPr>
                <w:ilvl w:val="0"/>
                <w:numId w:val="48"/>
              </w:numPr>
              <w:spacing w:before="120"/>
              <w:ind w:left="459" w:hanging="459"/>
              <w:rPr>
                <w:rFonts w:ascii="Times New Roman" w:hAnsi="Times New Roman"/>
                <w:color w:val="000000"/>
                <w:sz w:val="24"/>
                <w:szCs w:val="24"/>
              </w:rPr>
            </w:pPr>
            <w:r w:rsidRPr="00437950">
              <w:rPr>
                <w:rFonts w:ascii="Times New Roman" w:hAnsi="Times New Roman"/>
                <w:color w:val="000000"/>
                <w:sz w:val="24"/>
                <w:szCs w:val="24"/>
              </w:rPr>
              <w:t>Подновяване на участъци от железопътната инфраструктура по железопътната линия Пловдив – Бургас (по протежение на Транс-европейската транспортна мрежа);</w:t>
            </w:r>
          </w:p>
          <w:p w:rsidR="00707B23" w:rsidRPr="00437950" w:rsidRDefault="00707B23" w:rsidP="0059575C">
            <w:pPr>
              <w:pStyle w:val="msolistparagraph0"/>
              <w:numPr>
                <w:ilvl w:val="0"/>
                <w:numId w:val="48"/>
              </w:numPr>
              <w:spacing w:before="120"/>
              <w:ind w:left="459" w:hanging="459"/>
              <w:rPr>
                <w:rFonts w:ascii="Times New Roman" w:hAnsi="Times New Roman"/>
                <w:color w:val="000000"/>
                <w:sz w:val="24"/>
                <w:szCs w:val="24"/>
              </w:rPr>
            </w:pPr>
            <w:r w:rsidRPr="00437950">
              <w:rPr>
                <w:rFonts w:ascii="Times New Roman" w:hAnsi="Times New Roman"/>
                <w:color w:val="000000"/>
                <w:sz w:val="24"/>
                <w:szCs w:val="24"/>
              </w:rPr>
              <w:t>Модернизация на участъка Септември – Пловдив от железопътната линия София-Пловдив (по протежение на Транс-европейската транспортна мрежа)</w:t>
            </w:r>
          </w:p>
          <w:p w:rsidR="00707B23" w:rsidRPr="00437950" w:rsidRDefault="00707B23" w:rsidP="0059575C">
            <w:pPr>
              <w:pStyle w:val="msolistparagraph0"/>
              <w:numPr>
                <w:ilvl w:val="0"/>
                <w:numId w:val="48"/>
              </w:numPr>
              <w:spacing w:before="120"/>
              <w:ind w:left="459" w:hanging="459"/>
              <w:rPr>
                <w:rFonts w:ascii="Times New Roman" w:hAnsi="Times New Roman"/>
                <w:color w:val="000000"/>
                <w:sz w:val="24"/>
                <w:szCs w:val="24"/>
              </w:rPr>
            </w:pPr>
            <w:r w:rsidRPr="00437950">
              <w:rPr>
                <w:rFonts w:ascii="Times New Roman" w:hAnsi="Times New Roman"/>
                <w:color w:val="000000"/>
                <w:sz w:val="24"/>
                <w:szCs w:val="24"/>
              </w:rPr>
              <w:t>Доизграждане на АМ Тракия  – лотове  2, 3 и 4;</w:t>
            </w:r>
          </w:p>
          <w:p w:rsidR="00707B23" w:rsidRPr="00437950" w:rsidRDefault="00707B23" w:rsidP="0059575C">
            <w:pPr>
              <w:pStyle w:val="msolistparagraph0"/>
              <w:numPr>
                <w:ilvl w:val="0"/>
                <w:numId w:val="48"/>
              </w:numPr>
              <w:spacing w:before="120"/>
              <w:ind w:left="459" w:hanging="459"/>
              <w:rPr>
                <w:rFonts w:ascii="Times New Roman" w:hAnsi="Times New Roman"/>
                <w:color w:val="000000"/>
                <w:sz w:val="24"/>
                <w:szCs w:val="24"/>
              </w:rPr>
            </w:pPr>
            <w:r w:rsidRPr="00437950">
              <w:rPr>
                <w:rFonts w:ascii="Times New Roman" w:hAnsi="Times New Roman"/>
                <w:color w:val="000000"/>
                <w:sz w:val="24"/>
                <w:szCs w:val="24"/>
              </w:rPr>
              <w:t>Изграждане на автомагистрала Марица, лот 1 и</w:t>
            </w:r>
            <w:r w:rsidR="00AB2576" w:rsidRPr="00437950">
              <w:rPr>
                <w:rFonts w:ascii="Times New Roman" w:hAnsi="Times New Roman"/>
                <w:color w:val="000000"/>
                <w:sz w:val="24"/>
                <w:szCs w:val="24"/>
              </w:rPr>
              <w:t xml:space="preserve"> </w:t>
            </w:r>
            <w:r w:rsidRPr="00437950">
              <w:rPr>
                <w:rFonts w:ascii="Times New Roman" w:hAnsi="Times New Roman"/>
                <w:color w:val="000000"/>
                <w:sz w:val="24"/>
                <w:szCs w:val="24"/>
              </w:rPr>
              <w:t>2;  </w:t>
            </w:r>
          </w:p>
          <w:p w:rsidR="00707B23" w:rsidRPr="00437950" w:rsidRDefault="00707B23" w:rsidP="0059575C">
            <w:pPr>
              <w:pStyle w:val="msolistparagraph0"/>
              <w:numPr>
                <w:ilvl w:val="0"/>
                <w:numId w:val="48"/>
              </w:numPr>
              <w:spacing w:before="120"/>
              <w:ind w:left="459" w:hanging="459"/>
              <w:rPr>
                <w:rFonts w:ascii="Times New Roman" w:hAnsi="Times New Roman"/>
                <w:color w:val="000000"/>
                <w:sz w:val="24"/>
                <w:szCs w:val="24"/>
              </w:rPr>
            </w:pPr>
            <w:r w:rsidRPr="00437950">
              <w:rPr>
                <w:rFonts w:ascii="Times New Roman" w:hAnsi="Times New Roman"/>
                <w:color w:val="000000"/>
                <w:sz w:val="24"/>
                <w:szCs w:val="24"/>
              </w:rPr>
              <w:t>Автомагистрала Струма, лотове 1, 2 и 4;</w:t>
            </w:r>
          </w:p>
          <w:p w:rsidR="00B5322B" w:rsidRPr="00437950" w:rsidRDefault="00B5322B" w:rsidP="0059575C">
            <w:pPr>
              <w:pStyle w:val="msolistparagraph0"/>
              <w:numPr>
                <w:ilvl w:val="0"/>
                <w:numId w:val="48"/>
              </w:numPr>
              <w:spacing w:before="120"/>
              <w:ind w:left="459" w:hanging="459"/>
              <w:rPr>
                <w:rFonts w:ascii="Times New Roman" w:hAnsi="Times New Roman"/>
                <w:color w:val="000000"/>
                <w:sz w:val="24"/>
                <w:szCs w:val="24"/>
              </w:rPr>
            </w:pPr>
            <w:r w:rsidRPr="00B5322B">
              <w:rPr>
                <w:rFonts w:ascii="Times New Roman" w:hAnsi="Times New Roman"/>
                <w:color w:val="000000"/>
                <w:szCs w:val="24"/>
              </w:rPr>
              <w:t>Обходен път на гр. Монтана - I-1 (E-79</w:t>
            </w:r>
            <w:r>
              <w:rPr>
                <w:rFonts w:ascii="Times New Roman" w:hAnsi="Times New Roman"/>
                <w:color w:val="000000"/>
                <w:szCs w:val="24"/>
              </w:rPr>
              <w:t>)</w:t>
            </w:r>
            <w:r w:rsidR="0011212D">
              <w:rPr>
                <w:rFonts w:ascii="Times New Roman" w:hAnsi="Times New Roman"/>
                <w:color w:val="000000"/>
                <w:szCs w:val="24"/>
              </w:rPr>
              <w:t>.</w:t>
            </w:r>
          </w:p>
          <w:p w:rsidR="001D4DB6" w:rsidRPr="00437950" w:rsidRDefault="00707B23" w:rsidP="00DD2758">
            <w:pPr>
              <w:pStyle w:val="ListDash1"/>
              <w:numPr>
                <w:ilvl w:val="0"/>
                <w:numId w:val="0"/>
              </w:numPr>
              <w:spacing w:before="120" w:after="0"/>
              <w:rPr>
                <w:color w:val="000000"/>
                <w:lang w:val="bg-BG"/>
              </w:rPr>
            </w:pPr>
            <w:r w:rsidRPr="00437950">
              <w:rPr>
                <w:bCs/>
                <w:color w:val="000000"/>
              </w:rPr>
              <w:t>Предвижда се сътрудничеството между Република България и ЕИБ в областта на предоставяне на структурни заеми да продължи и</w:t>
            </w:r>
            <w:r w:rsidR="00F847A1">
              <w:rPr>
                <w:bCs/>
                <w:color w:val="000000"/>
                <w:lang w:val="bg-BG"/>
              </w:rPr>
              <w:t xml:space="preserve"> </w:t>
            </w:r>
            <w:r w:rsidRPr="00437950">
              <w:rPr>
                <w:bCs/>
                <w:color w:val="000000"/>
              </w:rPr>
              <w:t>за програмния период 2014-2020</w:t>
            </w:r>
            <w:r w:rsidR="00F847A1">
              <w:rPr>
                <w:bCs/>
                <w:color w:val="000000"/>
                <w:lang w:val="bg-BG"/>
              </w:rPr>
              <w:t xml:space="preserve"> г</w:t>
            </w:r>
            <w:r w:rsidRPr="00437950">
              <w:rPr>
                <w:bCs/>
                <w:color w:val="000000"/>
              </w:rPr>
              <w:t xml:space="preserve">. </w:t>
            </w:r>
            <w:r w:rsidRPr="00437950">
              <w:rPr>
                <w:color w:val="000000"/>
              </w:rPr>
              <w:t>На този етап няма конкретни данни за финансовата рамка на едно подобно сътрудничество, но се предвижда провеждане на преговори с ЕИБ, с оглед осигуряване на необходими средства за завършване на основни направления по Трансевропейската транспортна мрежа на територията на страната.</w:t>
            </w:r>
          </w:p>
        </w:tc>
      </w:tr>
    </w:tbl>
    <w:p w:rsidR="00B30D7E" w:rsidRPr="00F20D1F" w:rsidRDefault="007A49DB" w:rsidP="00BF3391">
      <w:pPr>
        <w:pStyle w:val="ManualHeading1"/>
      </w:pPr>
      <w:r>
        <w:lastRenderedPageBreak/>
        <w:br w:type="page"/>
      </w:r>
      <w:r w:rsidR="00F914D7" w:rsidRPr="00F20D1F">
        <w:lastRenderedPageBreak/>
        <w:t>РАЗДЕЛ 9</w:t>
      </w:r>
      <w:r w:rsidR="00F914D7" w:rsidRPr="00F20D1F">
        <w:tab/>
        <w:t xml:space="preserve">Предварителни условия </w:t>
      </w:r>
    </w:p>
    <w:p w:rsidR="00F914D7" w:rsidRPr="00F20D1F" w:rsidRDefault="00AD4AED" w:rsidP="00F03C1E">
      <w:r w:rsidRPr="00F20D1F">
        <w:t>(Позоваване: член 96, параграф 6, буква б) от Регламент (EС) № 1303/2013)</w:t>
      </w:r>
    </w:p>
    <w:p w:rsidR="00694110" w:rsidRPr="00810CEC" w:rsidRDefault="00694110" w:rsidP="00F03C1E">
      <w:pPr>
        <w:rPr>
          <w:b/>
          <w:sz w:val="16"/>
          <w:szCs w:val="16"/>
        </w:rPr>
      </w:pPr>
    </w:p>
    <w:p w:rsidR="00E652C6" w:rsidRPr="00F20D1F" w:rsidRDefault="00AD4AED" w:rsidP="00E652C6">
      <w:pPr>
        <w:rPr>
          <w:i/>
        </w:rPr>
      </w:pPr>
      <w:r w:rsidRPr="00F20D1F">
        <w:rPr>
          <w:b/>
        </w:rPr>
        <w:t xml:space="preserve">9.1 </w:t>
      </w:r>
      <w:r w:rsidRPr="00F20D1F">
        <w:tab/>
      </w:r>
      <w:r w:rsidRPr="00F20D1F">
        <w:rPr>
          <w:b/>
        </w:rPr>
        <w:t>Предварителни условия</w:t>
      </w:r>
      <w:r w:rsidRPr="00F20D1F">
        <w:rPr>
          <w:i/>
        </w:rPr>
        <w:t xml:space="preserve"> </w:t>
      </w:r>
    </w:p>
    <w:p w:rsidR="00694110" w:rsidRPr="00F20D1F" w:rsidRDefault="005A3971" w:rsidP="00E652C6">
      <w:r w:rsidRPr="00F20D1F">
        <w:t>Информация за оценката на приложимостта и изпълнението на предварителни условия (незадължително)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5A3971" w:rsidRPr="00F20D1F" w:rsidTr="00810CEC">
        <w:trPr>
          <w:trHeight w:val="529"/>
        </w:trPr>
        <w:tc>
          <w:tcPr>
            <w:tcW w:w="8725" w:type="dxa"/>
            <w:shd w:val="clear" w:color="auto" w:fill="auto"/>
          </w:tcPr>
          <w:p w:rsidR="00EA61B1" w:rsidRPr="00F20D1F" w:rsidRDefault="00EA61B1" w:rsidP="0054394F">
            <w:pPr>
              <w:pStyle w:val="ListDash2"/>
              <w:numPr>
                <w:ilvl w:val="0"/>
                <w:numId w:val="0"/>
              </w:numPr>
            </w:pPr>
          </w:p>
        </w:tc>
      </w:tr>
    </w:tbl>
    <w:p w:rsidR="005A3971" w:rsidRPr="00F20D1F" w:rsidRDefault="005A3971" w:rsidP="00E652C6">
      <w:pPr>
        <w:rPr>
          <w:b/>
        </w:rPr>
      </w:pPr>
    </w:p>
    <w:p w:rsidR="00AD4AED" w:rsidRPr="00984C54" w:rsidRDefault="00AD4AED" w:rsidP="00F03C1E">
      <w:pPr>
        <w:rPr>
          <w:b/>
        </w:rPr>
      </w:pPr>
      <w:r w:rsidRPr="00F20D1F">
        <w:rPr>
          <w:b/>
        </w:rPr>
        <w:t xml:space="preserve">Таблица 24: </w:t>
      </w:r>
      <w:r w:rsidRPr="00F20D1F">
        <w:tab/>
      </w:r>
      <w:r w:rsidRPr="00F20D1F">
        <w:rPr>
          <w:b/>
        </w:rPr>
        <w:t>Приложими предварителни условия и оценка на тяхното изпълнение</w:t>
      </w:r>
    </w:p>
    <w:tbl>
      <w:tblPr>
        <w:tblW w:w="63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
        <w:gridCol w:w="1951"/>
        <w:gridCol w:w="1626"/>
        <w:gridCol w:w="1709"/>
        <w:gridCol w:w="1655"/>
        <w:gridCol w:w="1231"/>
        <w:gridCol w:w="2322"/>
        <w:gridCol w:w="1650"/>
      </w:tblGrid>
      <w:tr w:rsidR="005F73BC" w:rsidRPr="00F20D1F" w:rsidTr="00700752">
        <w:trPr>
          <w:jc w:val="center"/>
        </w:trPr>
        <w:tc>
          <w:tcPr>
            <w:tcW w:w="94" w:type="pct"/>
            <w:tcBorders>
              <w:top w:val="nil"/>
              <w:left w:val="nil"/>
              <w:bottom w:val="nil"/>
              <w:right w:val="single" w:sz="4" w:space="0" w:color="auto"/>
            </w:tcBorders>
            <w:shd w:val="clear" w:color="auto" w:fill="auto"/>
          </w:tcPr>
          <w:p w:rsidR="003E6C5B" w:rsidRPr="00F20D1F" w:rsidRDefault="003E6C5B" w:rsidP="00281A8B">
            <w:pPr>
              <w:spacing w:after="0"/>
              <w:ind w:left="314"/>
              <w:rPr>
                <w:b/>
                <w:sz w:val="20"/>
              </w:rPr>
            </w:pPr>
          </w:p>
        </w:tc>
        <w:tc>
          <w:tcPr>
            <w:tcW w:w="827" w:type="pct"/>
            <w:tcBorders>
              <w:top w:val="single" w:sz="4" w:space="0" w:color="auto"/>
              <w:left w:val="single" w:sz="4" w:space="0" w:color="auto"/>
              <w:bottom w:val="single" w:sz="4" w:space="0" w:color="auto"/>
              <w:right w:val="single" w:sz="4" w:space="0" w:color="auto"/>
            </w:tcBorders>
          </w:tcPr>
          <w:p w:rsidR="003E6C5B" w:rsidRDefault="003E6C5B" w:rsidP="00984C54">
            <w:pPr>
              <w:spacing w:after="0"/>
              <w:ind w:left="314"/>
              <w:rPr>
                <w:b/>
                <w:sz w:val="20"/>
              </w:rPr>
            </w:pPr>
            <w:r w:rsidRPr="00F20D1F">
              <w:rPr>
                <w:b/>
                <w:sz w:val="20"/>
              </w:rPr>
              <w:t>Предварителни условия</w:t>
            </w:r>
          </w:p>
          <w:p w:rsidR="009E4094" w:rsidRDefault="009E4094" w:rsidP="00984C54">
            <w:pPr>
              <w:spacing w:after="0"/>
              <w:ind w:left="314"/>
              <w:rPr>
                <w:b/>
                <w:sz w:val="20"/>
              </w:rPr>
            </w:pPr>
          </w:p>
          <w:p w:rsidR="009E4094" w:rsidRDefault="009E4094" w:rsidP="00984C54">
            <w:pPr>
              <w:spacing w:after="0"/>
              <w:ind w:left="314"/>
              <w:rPr>
                <w:b/>
                <w:sz w:val="20"/>
              </w:rPr>
            </w:pPr>
          </w:p>
          <w:p w:rsidR="009E4094" w:rsidRDefault="009E4094" w:rsidP="00984C54">
            <w:pPr>
              <w:spacing w:after="0"/>
              <w:ind w:left="314"/>
              <w:rPr>
                <w:b/>
                <w:sz w:val="20"/>
              </w:rPr>
            </w:pPr>
          </w:p>
          <w:p w:rsidR="009E4094" w:rsidRDefault="009E4094" w:rsidP="00984C54">
            <w:pPr>
              <w:spacing w:after="0"/>
              <w:ind w:left="314"/>
              <w:rPr>
                <w:b/>
                <w:sz w:val="20"/>
              </w:rPr>
            </w:pPr>
          </w:p>
          <w:p w:rsidR="009E4094" w:rsidRPr="00F20D1F" w:rsidRDefault="009E4094" w:rsidP="00984C54">
            <w:pPr>
              <w:spacing w:after="0"/>
              <w:ind w:left="314"/>
              <w:rPr>
                <w:b/>
                <w:sz w:val="20"/>
              </w:rPr>
            </w:pPr>
            <w:r w:rsidRPr="00984C54">
              <w:rPr>
                <w:b/>
                <w:sz w:val="18"/>
                <w:szCs w:val="18"/>
                <w:lang w:eastAsia="en-US"/>
              </w:rPr>
              <w:t>Тематични предварителни условия</w:t>
            </w:r>
          </w:p>
        </w:tc>
        <w:tc>
          <w:tcPr>
            <w:tcW w:w="689" w:type="pct"/>
            <w:tcBorders>
              <w:left w:val="single" w:sz="4" w:space="0" w:color="auto"/>
            </w:tcBorders>
            <w:shd w:val="clear" w:color="auto" w:fill="auto"/>
          </w:tcPr>
          <w:p w:rsidR="003E6C5B" w:rsidRPr="00E770B8" w:rsidRDefault="003E6C5B" w:rsidP="00BF3391">
            <w:pPr>
              <w:spacing w:after="0"/>
              <w:rPr>
                <w:b/>
                <w:sz w:val="20"/>
              </w:rPr>
            </w:pPr>
            <w:r w:rsidRPr="00F20D1F">
              <w:rPr>
                <w:b/>
                <w:sz w:val="20"/>
              </w:rPr>
              <w:t>Приоритетни оси, за които се прилагат условия</w:t>
            </w:r>
            <w:r w:rsidR="00E770B8">
              <w:rPr>
                <w:b/>
                <w:sz w:val="20"/>
              </w:rPr>
              <w:t>та</w:t>
            </w:r>
          </w:p>
        </w:tc>
        <w:tc>
          <w:tcPr>
            <w:tcW w:w="725" w:type="pct"/>
          </w:tcPr>
          <w:p w:rsidR="003E6C5B" w:rsidRPr="00F20D1F" w:rsidRDefault="003E6C5B" w:rsidP="00BF3391">
            <w:pPr>
              <w:spacing w:after="0"/>
              <w:rPr>
                <w:b/>
                <w:sz w:val="20"/>
              </w:rPr>
            </w:pPr>
            <w:r w:rsidRPr="00F20D1F">
              <w:rPr>
                <w:b/>
                <w:sz w:val="20"/>
              </w:rPr>
              <w:t>Изпълнени предварителни условия (да/не/частично)</w:t>
            </w:r>
          </w:p>
        </w:tc>
        <w:tc>
          <w:tcPr>
            <w:tcW w:w="702" w:type="pct"/>
          </w:tcPr>
          <w:p w:rsidR="003E6C5B" w:rsidRPr="00F20D1F" w:rsidRDefault="003E6C5B" w:rsidP="00BF3391">
            <w:pPr>
              <w:spacing w:after="0"/>
              <w:rPr>
                <w:b/>
                <w:sz w:val="20"/>
              </w:rPr>
            </w:pPr>
            <w:r w:rsidRPr="00F20D1F">
              <w:rPr>
                <w:b/>
                <w:sz w:val="20"/>
              </w:rPr>
              <w:t xml:space="preserve">Критерии </w:t>
            </w:r>
          </w:p>
        </w:tc>
        <w:tc>
          <w:tcPr>
            <w:tcW w:w="522" w:type="pct"/>
          </w:tcPr>
          <w:p w:rsidR="003E6C5B" w:rsidRPr="00F20D1F" w:rsidRDefault="003E6C5B" w:rsidP="00BF3391">
            <w:pPr>
              <w:spacing w:after="0"/>
              <w:rPr>
                <w:b/>
                <w:sz w:val="20"/>
              </w:rPr>
            </w:pPr>
            <w:r w:rsidRPr="00F20D1F">
              <w:rPr>
                <w:b/>
                <w:sz w:val="20"/>
              </w:rPr>
              <w:t>Изпълнени критерии (да/не)</w:t>
            </w:r>
          </w:p>
        </w:tc>
        <w:tc>
          <w:tcPr>
            <w:tcW w:w="701" w:type="pct"/>
          </w:tcPr>
          <w:p w:rsidR="003E6C5B" w:rsidRPr="00F20D1F" w:rsidRDefault="003E6C5B" w:rsidP="00BF3391">
            <w:pPr>
              <w:spacing w:after="0"/>
              <w:rPr>
                <w:b/>
                <w:sz w:val="22"/>
              </w:rPr>
            </w:pPr>
            <w:r w:rsidRPr="00F20D1F">
              <w:rPr>
                <w:b/>
                <w:sz w:val="22"/>
              </w:rPr>
              <w:t>Позоваване</w:t>
            </w:r>
          </w:p>
          <w:p w:rsidR="003E6C5B" w:rsidRPr="00F20D1F" w:rsidRDefault="003E6C5B" w:rsidP="00BF3391">
            <w:pPr>
              <w:spacing w:after="0"/>
              <w:rPr>
                <w:sz w:val="18"/>
                <w:szCs w:val="18"/>
              </w:rPr>
            </w:pPr>
            <w:r w:rsidRPr="00F20D1F">
              <w:rPr>
                <w:sz w:val="18"/>
              </w:rPr>
              <w:t>(позоваване на стратегии, правен акт или други подходящи документи, включително съответните раздели, членове или параграфи, с препратки към интернет страници или достъп до пълния текст)</w:t>
            </w:r>
          </w:p>
        </w:tc>
        <w:tc>
          <w:tcPr>
            <w:tcW w:w="740" w:type="pct"/>
          </w:tcPr>
          <w:p w:rsidR="003E6C5B" w:rsidRPr="00F20D1F" w:rsidRDefault="003E6C5B" w:rsidP="00BF3391">
            <w:pPr>
              <w:spacing w:after="0"/>
              <w:rPr>
                <w:b/>
                <w:sz w:val="22"/>
              </w:rPr>
            </w:pPr>
            <w:r w:rsidRPr="00F20D1F">
              <w:rPr>
                <w:b/>
                <w:sz w:val="22"/>
              </w:rPr>
              <w:t xml:space="preserve">Обяснения </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3E6C5B" w:rsidRPr="00F20D1F" w:rsidRDefault="003E6C5B" w:rsidP="0054394F">
            <w:pPr>
              <w:widowControl w:val="0"/>
              <w:autoSpaceDE w:val="0"/>
              <w:autoSpaceDN w:val="0"/>
              <w:adjustRightInd w:val="0"/>
              <w:ind w:left="541"/>
            </w:pPr>
          </w:p>
        </w:tc>
        <w:tc>
          <w:tcPr>
            <w:tcW w:w="827" w:type="pct"/>
            <w:tcBorders>
              <w:top w:val="single" w:sz="4" w:space="0" w:color="auto"/>
              <w:left w:val="single" w:sz="4" w:space="0" w:color="auto"/>
              <w:bottom w:val="single" w:sz="4" w:space="0" w:color="auto"/>
              <w:right w:val="single" w:sz="4" w:space="0" w:color="auto"/>
            </w:tcBorders>
          </w:tcPr>
          <w:p w:rsidR="003E6C5B" w:rsidRPr="00F20D1F" w:rsidRDefault="003E6C5B" w:rsidP="00983CC4">
            <w:pPr>
              <w:widowControl w:val="0"/>
              <w:autoSpaceDE w:val="0"/>
              <w:autoSpaceDN w:val="0"/>
              <w:adjustRightInd w:val="0"/>
              <w:ind w:left="172"/>
              <w:jc w:val="left"/>
            </w:pPr>
            <w:r w:rsidRPr="00F20D1F">
              <w:rPr>
                <w:sz w:val="18"/>
                <w:szCs w:val="18"/>
                <w:lang w:eastAsia="en-US"/>
              </w:rPr>
              <w:t>7.1. Автомобилен транспорт: Наличие на всеобхватен(ни) план(ове) или рамка(и) за инвестиции в транспорта в съответствие с институционалното устройство на държавите членки (включително публичен транспорт на регионално и местно равнище), подпомагащ(и) развитието на инфраструктурата и подобряващ(и) свързаността с основната мрежа TEN-Т и всеобхватните мрежи.</w:t>
            </w:r>
          </w:p>
        </w:tc>
        <w:tc>
          <w:tcPr>
            <w:tcW w:w="689" w:type="pct"/>
            <w:tcBorders>
              <w:left w:val="single" w:sz="4" w:space="0" w:color="auto"/>
            </w:tcBorders>
            <w:shd w:val="clear" w:color="auto" w:fill="auto"/>
          </w:tcPr>
          <w:p w:rsidR="003E6C5B" w:rsidRPr="00F20D1F" w:rsidRDefault="003E6C5B" w:rsidP="005E253B">
            <w:pPr>
              <w:widowControl w:val="0"/>
              <w:autoSpaceDE w:val="0"/>
              <w:autoSpaceDN w:val="0"/>
              <w:adjustRightInd w:val="0"/>
              <w:ind w:left="72"/>
              <w:rPr>
                <w:sz w:val="18"/>
                <w:szCs w:val="18"/>
              </w:rPr>
            </w:pPr>
            <w:r w:rsidRPr="00F20D1F">
              <w:rPr>
                <w:bCs/>
                <w:sz w:val="18"/>
                <w:szCs w:val="18"/>
                <w:lang w:eastAsia="bg-BG"/>
              </w:rPr>
              <w:t>"Развитие на пътната инфраструктура по „основната”</w:t>
            </w:r>
            <w:r w:rsidR="009A7993">
              <w:rPr>
                <w:bCs/>
                <w:sz w:val="18"/>
                <w:szCs w:val="18"/>
                <w:lang w:eastAsia="bg-BG"/>
              </w:rPr>
              <w:t xml:space="preserve"> и разширената</w:t>
            </w:r>
            <w:r w:rsidRPr="00F20D1F">
              <w:rPr>
                <w:bCs/>
                <w:sz w:val="18"/>
                <w:szCs w:val="18"/>
                <w:lang w:eastAsia="bg-BG"/>
              </w:rPr>
              <w:t xml:space="preserve"> Трансевропейска транспортна мрежа"</w:t>
            </w:r>
          </w:p>
        </w:tc>
        <w:tc>
          <w:tcPr>
            <w:tcW w:w="725" w:type="pct"/>
          </w:tcPr>
          <w:p w:rsidR="003E6C5B" w:rsidRPr="00F20D1F" w:rsidRDefault="003E6C5B" w:rsidP="005E253B">
            <w:pPr>
              <w:widowControl w:val="0"/>
              <w:autoSpaceDE w:val="0"/>
              <w:autoSpaceDN w:val="0"/>
              <w:adjustRightInd w:val="0"/>
              <w:ind w:left="1200" w:hanging="1200"/>
              <w:jc w:val="center"/>
              <w:rPr>
                <w:sz w:val="18"/>
                <w:szCs w:val="18"/>
              </w:rPr>
            </w:pPr>
            <w:r w:rsidRPr="00F20D1F">
              <w:rPr>
                <w:sz w:val="18"/>
                <w:szCs w:val="18"/>
              </w:rPr>
              <w:t>Частично</w:t>
            </w:r>
          </w:p>
        </w:tc>
        <w:tc>
          <w:tcPr>
            <w:tcW w:w="702" w:type="pct"/>
          </w:tcPr>
          <w:p w:rsidR="003E6C5B" w:rsidRPr="00F20D1F" w:rsidRDefault="003E6C5B" w:rsidP="005E253B">
            <w:pPr>
              <w:rPr>
                <w:sz w:val="18"/>
                <w:szCs w:val="18"/>
              </w:rPr>
            </w:pPr>
            <w:r w:rsidRPr="00F20D1F">
              <w:rPr>
                <w:sz w:val="18"/>
                <w:szCs w:val="18"/>
              </w:rPr>
              <w:t>Наличие на всеобхватен(ни) план(ове) за транспорта или рамка(и) за инвестиции в транспорта, който(които) изпълнява(т) правните изисквания за стратегическа оценка на околната среда и определя(т):</w:t>
            </w:r>
          </w:p>
          <w:p w:rsidR="003E6C5B" w:rsidRPr="00F20D1F" w:rsidRDefault="003E6C5B" w:rsidP="005E253B">
            <w:pPr>
              <w:rPr>
                <w:sz w:val="18"/>
                <w:szCs w:val="18"/>
              </w:rPr>
            </w:pPr>
            <w:r w:rsidRPr="00F20D1F">
              <w:rPr>
                <w:sz w:val="18"/>
                <w:szCs w:val="18"/>
              </w:rPr>
              <w:t>– приноса към Единното европейско транспортно пространство в съответствие с член 10 от Регламент</w:t>
            </w:r>
            <w:r w:rsidR="002638BE">
              <w:rPr>
                <w:sz w:val="18"/>
                <w:szCs w:val="18"/>
              </w:rPr>
              <w:t xml:space="preserve"> </w:t>
            </w:r>
            <w:r w:rsidR="002638BE">
              <w:rPr>
                <w:sz w:val="18"/>
                <w:szCs w:val="18"/>
                <w:lang w:val="en-US"/>
              </w:rPr>
              <w:t>(</w:t>
            </w:r>
            <w:r w:rsidR="002638BE">
              <w:rPr>
                <w:sz w:val="18"/>
                <w:szCs w:val="18"/>
              </w:rPr>
              <w:t>ЕС</w:t>
            </w:r>
            <w:r w:rsidR="002638BE">
              <w:rPr>
                <w:sz w:val="18"/>
                <w:szCs w:val="18"/>
                <w:lang w:val="en-US"/>
              </w:rPr>
              <w:t>)</w:t>
            </w:r>
            <w:r w:rsidRPr="00F20D1F">
              <w:rPr>
                <w:sz w:val="18"/>
                <w:szCs w:val="18"/>
              </w:rPr>
              <w:t xml:space="preserve"> № </w:t>
            </w:r>
            <w:r w:rsidR="002638BE">
              <w:rPr>
                <w:sz w:val="18"/>
                <w:szCs w:val="18"/>
              </w:rPr>
              <w:t>1315/2013 на Европейския парламент и на Съвета</w:t>
            </w:r>
            <w:r w:rsidRPr="00F20D1F">
              <w:rPr>
                <w:sz w:val="18"/>
                <w:szCs w:val="18"/>
              </w:rPr>
              <w:t xml:space="preserve">, включително приоритети за инвестиции в: </w:t>
            </w:r>
          </w:p>
          <w:p w:rsidR="003E6C5B" w:rsidRPr="00F20D1F" w:rsidRDefault="003E6C5B" w:rsidP="005E253B">
            <w:pPr>
              <w:rPr>
                <w:sz w:val="18"/>
                <w:szCs w:val="18"/>
              </w:rPr>
            </w:pPr>
            <w:r w:rsidRPr="00F20D1F">
              <w:rPr>
                <w:sz w:val="18"/>
                <w:szCs w:val="18"/>
              </w:rPr>
              <w:t xml:space="preserve">– основната мрежа TEN-Т и всеобхватната мрежа, където се предвиждат </w:t>
            </w:r>
            <w:r w:rsidRPr="00F20D1F">
              <w:rPr>
                <w:sz w:val="18"/>
                <w:szCs w:val="18"/>
              </w:rPr>
              <w:lastRenderedPageBreak/>
              <w:t>инвестиции от ЕФРР и КФ; както и</w:t>
            </w:r>
          </w:p>
          <w:p w:rsidR="003E6C5B" w:rsidRPr="00F20D1F" w:rsidRDefault="003E6C5B" w:rsidP="005E253B">
            <w:pPr>
              <w:rPr>
                <w:sz w:val="18"/>
                <w:szCs w:val="18"/>
              </w:rPr>
            </w:pPr>
            <w:r w:rsidRPr="00F20D1F">
              <w:rPr>
                <w:sz w:val="18"/>
                <w:szCs w:val="18"/>
              </w:rPr>
              <w:t xml:space="preserve">– </w:t>
            </w:r>
            <w:r w:rsidR="003A2E3B">
              <w:rPr>
                <w:sz w:val="18"/>
                <w:szCs w:val="18"/>
              </w:rPr>
              <w:t xml:space="preserve">във </w:t>
            </w:r>
            <w:r w:rsidRPr="00F20D1F">
              <w:rPr>
                <w:sz w:val="18"/>
                <w:szCs w:val="18"/>
              </w:rPr>
              <w:t>второстепенната</w:t>
            </w:r>
            <w:r w:rsidR="003A2E3B">
              <w:rPr>
                <w:sz w:val="18"/>
                <w:szCs w:val="18"/>
              </w:rPr>
              <w:t xml:space="preserve"> свързаност</w:t>
            </w:r>
            <w:r w:rsidRPr="00F20D1F">
              <w:rPr>
                <w:sz w:val="18"/>
                <w:szCs w:val="18"/>
              </w:rPr>
              <w:t xml:space="preserve"> .</w:t>
            </w:r>
          </w:p>
          <w:p w:rsidR="003E6C5B" w:rsidRDefault="003E6C5B" w:rsidP="005E253B">
            <w:pPr>
              <w:widowControl w:val="0"/>
              <w:tabs>
                <w:tab w:val="left" w:pos="359"/>
              </w:tabs>
              <w:autoSpaceDE w:val="0"/>
              <w:autoSpaceDN w:val="0"/>
              <w:adjustRightInd w:val="0"/>
              <w:spacing w:before="60" w:after="60"/>
              <w:rPr>
                <w:sz w:val="18"/>
                <w:szCs w:val="18"/>
              </w:rPr>
            </w:pPr>
            <w:r w:rsidRPr="00F20D1F">
              <w:rPr>
                <w:sz w:val="18"/>
                <w:szCs w:val="18"/>
              </w:rPr>
              <w:t>– портфейл от реалистични и концептуално изчистени проекти, за които се предвижда подкрепа от ЕФРР и КФ.</w:t>
            </w:r>
          </w:p>
          <w:p w:rsidR="0061077F" w:rsidRPr="00F20D1F" w:rsidRDefault="003A2E3B" w:rsidP="0061077F">
            <w:pPr>
              <w:jc w:val="left"/>
              <w:textAlignment w:val="top"/>
              <w:rPr>
                <w:color w:val="222222"/>
                <w:sz w:val="18"/>
                <w:szCs w:val="18"/>
                <w:lang w:eastAsia="bg-BG"/>
              </w:rPr>
            </w:pPr>
            <w:r w:rsidRPr="00457EC5">
              <w:rPr>
                <w:color w:val="222222"/>
                <w:sz w:val="18"/>
                <w:szCs w:val="18"/>
                <w:lang w:eastAsia="bg-BG"/>
              </w:rPr>
              <w:t>- м</w:t>
            </w:r>
            <w:r w:rsidR="0061077F" w:rsidRPr="00457EC5">
              <w:rPr>
                <w:color w:val="222222"/>
                <w:sz w:val="18"/>
                <w:szCs w:val="18"/>
                <w:lang w:eastAsia="bg-BG"/>
              </w:rPr>
              <w:t>ерки</w:t>
            </w:r>
            <w:r w:rsidRPr="00457EC5">
              <w:rPr>
                <w:color w:val="222222"/>
                <w:sz w:val="18"/>
                <w:szCs w:val="18"/>
                <w:lang w:eastAsia="bg-BG"/>
              </w:rPr>
              <w:t>, гарантиращи</w:t>
            </w:r>
            <w:r w:rsidR="0061077F" w:rsidRPr="00457EC5">
              <w:rPr>
                <w:color w:val="222222"/>
                <w:sz w:val="18"/>
                <w:szCs w:val="18"/>
                <w:lang w:eastAsia="bg-BG"/>
              </w:rPr>
              <w:t xml:space="preserve"> капацитета на междинните звена и на бенефициентите за реализиране на </w:t>
            </w:r>
            <w:r w:rsidR="00382B6E" w:rsidRPr="00457EC5">
              <w:rPr>
                <w:color w:val="222222"/>
                <w:sz w:val="18"/>
                <w:szCs w:val="18"/>
                <w:lang w:eastAsia="bg-BG"/>
              </w:rPr>
              <w:t xml:space="preserve">портфейла </w:t>
            </w:r>
            <w:r w:rsidR="0061077F" w:rsidRPr="00457EC5">
              <w:rPr>
                <w:color w:val="222222"/>
                <w:sz w:val="18"/>
                <w:szCs w:val="18"/>
                <w:lang w:eastAsia="bg-BG"/>
              </w:rPr>
              <w:t>от проекти.</w:t>
            </w:r>
          </w:p>
          <w:p w:rsidR="0061077F" w:rsidRPr="00F20D1F" w:rsidRDefault="0061077F" w:rsidP="005E253B">
            <w:pPr>
              <w:widowControl w:val="0"/>
              <w:tabs>
                <w:tab w:val="left" w:pos="359"/>
              </w:tabs>
              <w:autoSpaceDE w:val="0"/>
              <w:autoSpaceDN w:val="0"/>
              <w:adjustRightInd w:val="0"/>
              <w:spacing w:before="60" w:after="60"/>
            </w:pPr>
          </w:p>
        </w:tc>
        <w:tc>
          <w:tcPr>
            <w:tcW w:w="522" w:type="pct"/>
          </w:tcPr>
          <w:p w:rsidR="003E6C5B" w:rsidRDefault="003E6C5B" w:rsidP="005E253B">
            <w:pPr>
              <w:rPr>
                <w:sz w:val="18"/>
                <w:szCs w:val="18"/>
                <w:lang w:val="en-US"/>
              </w:rPr>
            </w:pPr>
            <w:r w:rsidRPr="00F20D1F">
              <w:rPr>
                <w:sz w:val="18"/>
                <w:szCs w:val="18"/>
              </w:rPr>
              <w:lastRenderedPageBreak/>
              <w:t xml:space="preserve">Не </w:t>
            </w: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0E7C28" w:rsidRDefault="000E7C28" w:rsidP="005E253B">
            <w:pPr>
              <w:rPr>
                <w:sz w:val="18"/>
                <w:szCs w:val="18"/>
                <w:highlight w:val="yellow"/>
              </w:rPr>
            </w:pPr>
          </w:p>
          <w:p w:rsidR="000E7C28" w:rsidRDefault="000E7C28" w:rsidP="005E253B">
            <w:pPr>
              <w:rPr>
                <w:sz w:val="18"/>
                <w:szCs w:val="18"/>
                <w:highlight w:val="yellow"/>
              </w:rPr>
            </w:pPr>
          </w:p>
          <w:p w:rsidR="000E7C28" w:rsidRDefault="000E7C28" w:rsidP="005E253B">
            <w:pPr>
              <w:rPr>
                <w:sz w:val="18"/>
                <w:szCs w:val="18"/>
                <w:highlight w:val="yellow"/>
              </w:rPr>
            </w:pPr>
          </w:p>
          <w:p w:rsidR="00727C2F" w:rsidRPr="00727C2F" w:rsidRDefault="00727C2F" w:rsidP="005E253B">
            <w:pPr>
              <w:rPr>
                <w:sz w:val="18"/>
                <w:szCs w:val="18"/>
              </w:rPr>
            </w:pPr>
            <w:r w:rsidRPr="00457EC5">
              <w:rPr>
                <w:sz w:val="18"/>
                <w:szCs w:val="18"/>
              </w:rPr>
              <w:t>Да</w:t>
            </w:r>
          </w:p>
        </w:tc>
        <w:tc>
          <w:tcPr>
            <w:tcW w:w="701" w:type="pct"/>
          </w:tcPr>
          <w:p w:rsidR="003E6C5B" w:rsidRPr="00F20D1F" w:rsidRDefault="003E6C5B" w:rsidP="005E253B">
            <w:pPr>
              <w:widowControl w:val="0"/>
              <w:autoSpaceDE w:val="0"/>
              <w:autoSpaceDN w:val="0"/>
              <w:adjustRightInd w:val="0"/>
              <w:rPr>
                <w:color w:val="000000"/>
                <w:sz w:val="18"/>
                <w:szCs w:val="18"/>
              </w:rPr>
            </w:pPr>
            <w:r w:rsidRPr="00F20D1F">
              <w:rPr>
                <w:color w:val="000000"/>
                <w:sz w:val="18"/>
                <w:szCs w:val="18"/>
              </w:rPr>
              <w:lastRenderedPageBreak/>
              <w:t xml:space="preserve">Стратегия за развитието на транспортния сектор на Република България до 2020 г. </w:t>
            </w:r>
          </w:p>
          <w:p w:rsidR="003E6C5B" w:rsidRPr="00F20D1F" w:rsidRDefault="003E6C5B" w:rsidP="005E253B">
            <w:pPr>
              <w:widowControl w:val="0"/>
              <w:autoSpaceDE w:val="0"/>
              <w:autoSpaceDN w:val="0"/>
              <w:adjustRightInd w:val="0"/>
              <w:rPr>
                <w:color w:val="000000"/>
                <w:sz w:val="18"/>
                <w:szCs w:val="18"/>
              </w:rPr>
            </w:pPr>
            <w:r w:rsidRPr="00F20D1F">
              <w:rPr>
                <w:color w:val="000000"/>
                <w:sz w:val="18"/>
                <w:szCs w:val="18"/>
              </w:rPr>
              <w:t>Общ генерален план за транспорта.</w:t>
            </w:r>
          </w:p>
          <w:p w:rsidR="003E6C5B" w:rsidRPr="00F20D1F" w:rsidRDefault="003E6C5B" w:rsidP="005E253B">
            <w:pPr>
              <w:widowControl w:val="0"/>
              <w:autoSpaceDE w:val="0"/>
              <w:autoSpaceDN w:val="0"/>
              <w:adjustRightInd w:val="0"/>
              <w:rPr>
                <w:color w:val="000000"/>
                <w:sz w:val="18"/>
                <w:szCs w:val="18"/>
              </w:rPr>
            </w:pPr>
            <w:r w:rsidRPr="00F20D1F">
              <w:rPr>
                <w:color w:val="000000"/>
                <w:sz w:val="18"/>
                <w:szCs w:val="18"/>
              </w:rPr>
              <w:t>Стратегическа оценка на въздействието върху околната среда (на Общия генерален план на транспорта).</w:t>
            </w:r>
          </w:p>
          <w:p w:rsidR="003E6C5B" w:rsidRPr="00F20D1F" w:rsidRDefault="003E6C5B" w:rsidP="005E253B">
            <w:pPr>
              <w:widowControl w:val="0"/>
              <w:autoSpaceDE w:val="0"/>
              <w:autoSpaceDN w:val="0"/>
              <w:adjustRightInd w:val="0"/>
              <w:rPr>
                <w:rStyle w:val="hps"/>
                <w:color w:val="333333"/>
                <w:sz w:val="18"/>
                <w:szCs w:val="18"/>
              </w:rPr>
            </w:pPr>
            <w:r w:rsidRPr="00F20D1F">
              <w:rPr>
                <w:rStyle w:val="hps"/>
                <w:color w:val="333333"/>
                <w:sz w:val="18"/>
                <w:szCs w:val="18"/>
              </w:rPr>
              <w:t>Актуализация на транспортния модел (разработен като част от Общия генерален план за транспорта), с оглед</w:t>
            </w:r>
            <w:r w:rsidRPr="00F20D1F">
              <w:rPr>
                <w:color w:val="333333"/>
                <w:sz w:val="18"/>
                <w:szCs w:val="18"/>
              </w:rPr>
              <w:t xml:space="preserve"> </w:t>
            </w:r>
            <w:r w:rsidRPr="00F20D1F">
              <w:rPr>
                <w:rStyle w:val="hps"/>
                <w:color w:val="333333"/>
                <w:sz w:val="18"/>
                <w:szCs w:val="18"/>
              </w:rPr>
              <w:t>идентифициране на</w:t>
            </w:r>
            <w:r w:rsidRPr="00F20D1F">
              <w:rPr>
                <w:rStyle w:val="hps"/>
                <w:color w:val="333333"/>
              </w:rPr>
              <w:t xml:space="preserve"> </w:t>
            </w:r>
            <w:r w:rsidRPr="00F20D1F">
              <w:rPr>
                <w:rStyle w:val="hps"/>
                <w:color w:val="333333"/>
                <w:sz w:val="18"/>
                <w:szCs w:val="18"/>
              </w:rPr>
              <w:t>приоритетни инвестиции</w:t>
            </w:r>
            <w:r w:rsidRPr="00F20D1F">
              <w:rPr>
                <w:color w:val="333333"/>
                <w:sz w:val="18"/>
                <w:szCs w:val="18"/>
              </w:rPr>
              <w:t xml:space="preserve"> </w:t>
            </w:r>
            <w:r w:rsidRPr="00F20D1F">
              <w:rPr>
                <w:rStyle w:val="hps"/>
                <w:color w:val="333333"/>
                <w:sz w:val="18"/>
                <w:szCs w:val="18"/>
              </w:rPr>
              <w:t>по</w:t>
            </w:r>
            <w:r w:rsidRPr="00F20D1F">
              <w:rPr>
                <w:color w:val="333333"/>
                <w:sz w:val="18"/>
                <w:szCs w:val="18"/>
              </w:rPr>
              <w:t xml:space="preserve"> основните направления от </w:t>
            </w:r>
            <w:r w:rsidRPr="00F20D1F">
              <w:rPr>
                <w:rStyle w:val="hps"/>
                <w:color w:val="333333"/>
                <w:sz w:val="18"/>
                <w:szCs w:val="18"/>
              </w:rPr>
              <w:t>TEN</w:t>
            </w:r>
            <w:r w:rsidRPr="00F20D1F">
              <w:rPr>
                <w:color w:val="333333"/>
                <w:sz w:val="18"/>
                <w:szCs w:val="18"/>
              </w:rPr>
              <w:t xml:space="preserve">-T </w:t>
            </w:r>
            <w:r w:rsidRPr="00F20D1F">
              <w:rPr>
                <w:rStyle w:val="hps"/>
                <w:color w:val="333333"/>
                <w:sz w:val="18"/>
                <w:szCs w:val="18"/>
              </w:rPr>
              <w:t>мрежата до</w:t>
            </w:r>
            <w:r w:rsidRPr="00F20D1F">
              <w:rPr>
                <w:color w:val="333333"/>
                <w:sz w:val="18"/>
                <w:szCs w:val="18"/>
              </w:rPr>
              <w:t xml:space="preserve"> </w:t>
            </w:r>
            <w:r w:rsidRPr="00F20D1F">
              <w:rPr>
                <w:rStyle w:val="hps"/>
                <w:color w:val="333333"/>
                <w:sz w:val="18"/>
                <w:szCs w:val="18"/>
              </w:rPr>
              <w:t xml:space="preserve">2020 г. и 2030 г. (автомобилен и железопътен транспорт). </w:t>
            </w:r>
          </w:p>
          <w:p w:rsidR="003E6C5B" w:rsidRPr="00F20D1F" w:rsidRDefault="003E6C5B" w:rsidP="005E253B">
            <w:pPr>
              <w:rPr>
                <w:color w:val="000000"/>
                <w:sz w:val="18"/>
                <w:szCs w:val="18"/>
              </w:rPr>
            </w:pPr>
            <w:r w:rsidRPr="00F20D1F">
              <w:rPr>
                <w:color w:val="000000"/>
                <w:sz w:val="18"/>
                <w:szCs w:val="18"/>
              </w:rPr>
              <w:t>Стратегия за развитие на пътната инфраструктура до 2020 г.</w:t>
            </w:r>
          </w:p>
          <w:p w:rsidR="003E6C5B" w:rsidRDefault="003E6C5B" w:rsidP="005E253B">
            <w:pPr>
              <w:widowControl w:val="0"/>
              <w:spacing w:before="60" w:after="60"/>
              <w:rPr>
                <w:color w:val="000000"/>
                <w:sz w:val="18"/>
                <w:szCs w:val="18"/>
              </w:rPr>
            </w:pPr>
            <w:r w:rsidRPr="00F20D1F">
              <w:rPr>
                <w:color w:val="000000"/>
                <w:sz w:val="18"/>
                <w:szCs w:val="18"/>
              </w:rPr>
              <w:t>Методология за приоритизация на пътни</w:t>
            </w:r>
            <w:r w:rsidRPr="00F20D1F">
              <w:rPr>
                <w:color w:val="000000"/>
              </w:rPr>
              <w:t xml:space="preserve"> </w:t>
            </w:r>
            <w:r w:rsidRPr="00F20D1F">
              <w:rPr>
                <w:color w:val="000000"/>
                <w:sz w:val="18"/>
                <w:szCs w:val="18"/>
              </w:rPr>
              <w:t>отсечки по ОПРР 2014-2020</w:t>
            </w:r>
          </w:p>
          <w:p w:rsidR="000E7C28" w:rsidRDefault="000E7C28" w:rsidP="00EB7DAD">
            <w:pPr>
              <w:jc w:val="left"/>
              <w:textAlignment w:val="top"/>
              <w:rPr>
                <w:sz w:val="18"/>
                <w:szCs w:val="18"/>
                <w:highlight w:val="yellow"/>
              </w:rPr>
            </w:pPr>
          </w:p>
          <w:p w:rsidR="000E7C28" w:rsidRDefault="000E7C28" w:rsidP="00EB7DAD">
            <w:pPr>
              <w:jc w:val="left"/>
              <w:textAlignment w:val="top"/>
              <w:rPr>
                <w:sz w:val="18"/>
                <w:szCs w:val="18"/>
                <w:highlight w:val="yellow"/>
              </w:rPr>
            </w:pPr>
          </w:p>
          <w:p w:rsidR="000E7C28" w:rsidRDefault="000E7C28" w:rsidP="00EB7DAD">
            <w:pPr>
              <w:jc w:val="left"/>
              <w:textAlignment w:val="top"/>
              <w:rPr>
                <w:sz w:val="18"/>
                <w:szCs w:val="18"/>
                <w:highlight w:val="yellow"/>
              </w:rPr>
            </w:pPr>
          </w:p>
          <w:p w:rsidR="00EB7DAD" w:rsidRPr="003F271B" w:rsidRDefault="00EB7DAD" w:rsidP="00EB7DAD">
            <w:pPr>
              <w:jc w:val="left"/>
              <w:textAlignment w:val="top"/>
              <w:rPr>
                <w:sz w:val="18"/>
                <w:szCs w:val="18"/>
                <w:lang w:eastAsia="bg-BG"/>
              </w:rPr>
            </w:pPr>
            <w:r w:rsidRPr="00457EC5">
              <w:rPr>
                <w:sz w:val="18"/>
                <w:szCs w:val="18"/>
              </w:rPr>
              <w:t xml:space="preserve"> </w:t>
            </w:r>
            <w:r w:rsidR="00CB12A8" w:rsidRPr="00457EC5">
              <w:rPr>
                <w:sz w:val="18"/>
                <w:szCs w:val="18"/>
              </w:rPr>
              <w:t>П</w:t>
            </w:r>
            <w:r w:rsidRPr="00457EC5">
              <w:rPr>
                <w:sz w:val="18"/>
                <w:szCs w:val="18"/>
              </w:rPr>
              <w:t xml:space="preserve">роекти за </w:t>
            </w:r>
            <w:r w:rsidRPr="00457EC5">
              <w:rPr>
                <w:sz w:val="18"/>
                <w:szCs w:val="18"/>
                <w:lang w:eastAsia="bg-BG"/>
              </w:rPr>
              <w:t>осигуряване на капацитета на бенефициентите за реализиране на списъка от проекти.</w:t>
            </w:r>
          </w:p>
          <w:p w:rsidR="00EB7DAD" w:rsidRPr="00F20D1F" w:rsidRDefault="00EB7DAD" w:rsidP="005E253B">
            <w:pPr>
              <w:widowControl w:val="0"/>
              <w:spacing w:before="60" w:after="60"/>
              <w:rPr>
                <w:color w:val="000000"/>
              </w:rPr>
            </w:pPr>
          </w:p>
        </w:tc>
        <w:tc>
          <w:tcPr>
            <w:tcW w:w="740" w:type="pct"/>
          </w:tcPr>
          <w:p w:rsidR="003E6C5B" w:rsidRPr="00F20D1F" w:rsidRDefault="003E6C5B" w:rsidP="00677730">
            <w:pPr>
              <w:widowControl w:val="0"/>
              <w:jc w:val="left"/>
              <w:rPr>
                <w:sz w:val="18"/>
                <w:szCs w:val="18"/>
              </w:rPr>
            </w:pPr>
            <w:r w:rsidRPr="00F20D1F">
              <w:rPr>
                <w:sz w:val="18"/>
                <w:szCs w:val="18"/>
              </w:rPr>
              <w:lastRenderedPageBreak/>
              <w:t xml:space="preserve">В Общия генерален план на транспорта, в Раздел 6 „Идентифициране на варианти” е включен дълъг списък с вариантите за развитие на пътната инфраструктура.  </w:t>
            </w:r>
          </w:p>
          <w:p w:rsidR="003E6C5B" w:rsidRPr="00F20D1F" w:rsidRDefault="003E6C5B" w:rsidP="00677730">
            <w:pPr>
              <w:widowControl w:val="0"/>
              <w:jc w:val="left"/>
              <w:rPr>
                <w:sz w:val="18"/>
                <w:szCs w:val="18"/>
              </w:rPr>
            </w:pPr>
            <w:r w:rsidRPr="00F20D1F">
              <w:rPr>
                <w:sz w:val="18"/>
                <w:szCs w:val="18"/>
              </w:rPr>
              <w:t xml:space="preserve">Дългите списъци са съкратени до списък с приоритетните проекти, препоръчани разработване и изпълнение. </w:t>
            </w:r>
          </w:p>
          <w:p w:rsidR="003E6C5B" w:rsidRPr="00F20D1F" w:rsidRDefault="003E6C5B" w:rsidP="00677730">
            <w:pPr>
              <w:widowControl w:val="0"/>
              <w:jc w:val="left"/>
              <w:rPr>
                <w:sz w:val="18"/>
                <w:szCs w:val="18"/>
              </w:rPr>
            </w:pPr>
            <w:r w:rsidRPr="00F20D1F">
              <w:rPr>
                <w:sz w:val="18"/>
                <w:szCs w:val="18"/>
              </w:rPr>
              <w:t xml:space="preserve">При актуализацията (от 2013 г.) на транспортния модел, разработен като част от Общия генерален план за транспорта, са дефинирани направленията по пътната и железопътната мрежа с най-голямо очаквано </w:t>
            </w:r>
            <w:r w:rsidRPr="00F20D1F">
              <w:rPr>
                <w:sz w:val="18"/>
                <w:szCs w:val="18"/>
              </w:rPr>
              <w:lastRenderedPageBreak/>
              <w:t>увеличение на трафика с хоризонт 2020 и 2030 г., където прогнозираното търсене е близко до или надвишава съществуващия капацитет.</w:t>
            </w:r>
          </w:p>
          <w:p w:rsidR="003E6C5B" w:rsidRPr="00F20D1F" w:rsidRDefault="003E6C5B" w:rsidP="00677730">
            <w:pPr>
              <w:keepNext/>
              <w:jc w:val="left"/>
              <w:rPr>
                <w:color w:val="000000"/>
                <w:sz w:val="18"/>
                <w:szCs w:val="18"/>
              </w:rPr>
            </w:pPr>
            <w:r w:rsidRPr="00F20D1F">
              <w:rPr>
                <w:sz w:val="18"/>
                <w:szCs w:val="18"/>
              </w:rPr>
              <w:t xml:space="preserve">В процеса на подготовка на ОПТТИ 2014-2020 г. е извършена приоритизация на проектите, включени в обхвата на програмата, на базата на мултикритериален анализ. </w:t>
            </w:r>
            <w:r w:rsidRPr="00F20D1F">
              <w:rPr>
                <w:color w:val="000000"/>
                <w:sz w:val="18"/>
                <w:szCs w:val="18"/>
              </w:rPr>
              <w:t xml:space="preserve"> </w:t>
            </w:r>
          </w:p>
          <w:p w:rsidR="003E6C5B" w:rsidRPr="00F20D1F" w:rsidRDefault="003E6C5B" w:rsidP="00677730">
            <w:pPr>
              <w:jc w:val="left"/>
            </w:pPr>
            <w:r w:rsidRPr="00F20D1F">
              <w:rPr>
                <w:sz w:val="18"/>
                <w:szCs w:val="18"/>
              </w:rPr>
              <w:t>При подготовката на Националната мултимодална транспортна стратегия/ Интегрирана транспортна стратегия ще бъде извършена екологична оценка.</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3E6C5B" w:rsidRPr="00F20D1F" w:rsidRDefault="003E6C5B" w:rsidP="00677730">
            <w:pPr>
              <w:widowControl w:val="0"/>
              <w:autoSpaceDE w:val="0"/>
              <w:autoSpaceDN w:val="0"/>
              <w:adjustRightInd w:val="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3E6C5B" w:rsidRPr="00F20D1F" w:rsidRDefault="003E6C5B" w:rsidP="00983CC4">
            <w:pPr>
              <w:widowControl w:val="0"/>
              <w:autoSpaceDE w:val="0"/>
              <w:autoSpaceDN w:val="0"/>
              <w:adjustRightInd w:val="0"/>
              <w:ind w:left="150"/>
              <w:jc w:val="left"/>
              <w:rPr>
                <w:sz w:val="18"/>
                <w:szCs w:val="18"/>
                <w:lang w:eastAsia="en-US"/>
              </w:rPr>
            </w:pPr>
            <w:r w:rsidRPr="00F20D1F">
              <w:rPr>
                <w:sz w:val="18"/>
                <w:szCs w:val="18"/>
                <w:lang w:eastAsia="en-US"/>
              </w:rPr>
              <w:t xml:space="preserve">7.2. Железопътен транспорт: Наличие във всеобхватния(ните) план(ове) или рамка(и) на специална глава за развитието на железопътния транспорт в съответствие с институционалното устройство на държавите членки (включително публичен транспорт на регионално и местно равнище), което подпомага развитието на инфраструктурата и подобрява свързаността с основната мрежа TEN-Т и всеобхватните мрежи. Инвестициите обхващат мобилните активи, оперативната съвместимост и </w:t>
            </w:r>
            <w:r w:rsidRPr="00F20D1F">
              <w:rPr>
                <w:sz w:val="18"/>
                <w:szCs w:val="18"/>
                <w:lang w:eastAsia="en-US"/>
              </w:rPr>
              <w:lastRenderedPageBreak/>
              <w:t>изграждането на капацитет.</w:t>
            </w:r>
          </w:p>
          <w:p w:rsidR="003E6C5B" w:rsidRPr="00F20D1F" w:rsidRDefault="003E6C5B" w:rsidP="00C54245">
            <w:pPr>
              <w:widowControl w:val="0"/>
              <w:autoSpaceDE w:val="0"/>
              <w:autoSpaceDN w:val="0"/>
              <w:adjustRightInd w:val="0"/>
              <w:ind w:left="1051"/>
              <w:rPr>
                <w:sz w:val="18"/>
                <w:szCs w:val="18"/>
                <w:lang w:eastAsia="en-US"/>
              </w:rPr>
            </w:pPr>
          </w:p>
        </w:tc>
        <w:tc>
          <w:tcPr>
            <w:tcW w:w="689" w:type="pct"/>
            <w:tcBorders>
              <w:left w:val="single" w:sz="4" w:space="0" w:color="auto"/>
            </w:tcBorders>
            <w:shd w:val="clear" w:color="auto" w:fill="auto"/>
          </w:tcPr>
          <w:p w:rsidR="003E6C5B" w:rsidRPr="00F20D1F" w:rsidRDefault="003E6C5B" w:rsidP="009A3180">
            <w:pPr>
              <w:widowControl w:val="0"/>
              <w:autoSpaceDE w:val="0"/>
              <w:autoSpaceDN w:val="0"/>
              <w:adjustRightInd w:val="0"/>
              <w:ind w:left="72"/>
              <w:rPr>
                <w:bCs/>
                <w:sz w:val="18"/>
                <w:szCs w:val="18"/>
                <w:lang w:eastAsia="bg-BG"/>
              </w:rPr>
            </w:pPr>
            <w:r w:rsidRPr="00F20D1F">
              <w:rPr>
                <w:bCs/>
                <w:sz w:val="18"/>
                <w:szCs w:val="18"/>
                <w:lang w:eastAsia="bg-BG"/>
              </w:rPr>
              <w:lastRenderedPageBreak/>
              <w:t>"Развитие на железопътната инфраструктура по „основната”</w:t>
            </w:r>
            <w:r w:rsidR="00821264">
              <w:rPr>
                <w:bCs/>
                <w:sz w:val="18"/>
                <w:szCs w:val="18"/>
                <w:lang w:eastAsia="bg-BG"/>
              </w:rPr>
              <w:t xml:space="preserve"> и „разширената“</w:t>
            </w:r>
            <w:r w:rsidRPr="00F20D1F">
              <w:rPr>
                <w:bCs/>
                <w:sz w:val="18"/>
                <w:szCs w:val="18"/>
                <w:lang w:eastAsia="bg-BG"/>
              </w:rPr>
              <w:t xml:space="preserve"> Трансевропейска транспортна мрежа"</w:t>
            </w:r>
          </w:p>
        </w:tc>
        <w:tc>
          <w:tcPr>
            <w:tcW w:w="725" w:type="pct"/>
          </w:tcPr>
          <w:p w:rsidR="003E6C5B" w:rsidRPr="00F20D1F" w:rsidRDefault="003E6C5B" w:rsidP="005E253B">
            <w:pPr>
              <w:widowControl w:val="0"/>
              <w:autoSpaceDE w:val="0"/>
              <w:autoSpaceDN w:val="0"/>
              <w:adjustRightInd w:val="0"/>
              <w:ind w:left="1200" w:hanging="1200"/>
              <w:jc w:val="center"/>
              <w:rPr>
                <w:sz w:val="18"/>
                <w:szCs w:val="18"/>
              </w:rPr>
            </w:pPr>
            <w:r w:rsidRPr="00F20D1F">
              <w:rPr>
                <w:sz w:val="18"/>
                <w:szCs w:val="18"/>
              </w:rPr>
              <w:t>Частично</w:t>
            </w:r>
          </w:p>
        </w:tc>
        <w:tc>
          <w:tcPr>
            <w:tcW w:w="702" w:type="pct"/>
          </w:tcPr>
          <w:p w:rsidR="003E6C5B" w:rsidRPr="00F20D1F" w:rsidRDefault="003E6C5B" w:rsidP="005E253B">
            <w:pPr>
              <w:rPr>
                <w:sz w:val="18"/>
                <w:szCs w:val="18"/>
                <w:lang w:eastAsia="bg-BG"/>
              </w:rPr>
            </w:pPr>
            <w:r w:rsidRPr="00F20D1F">
              <w:rPr>
                <w:sz w:val="18"/>
                <w:szCs w:val="18"/>
                <w:lang w:eastAsia="bg-BG"/>
              </w:rPr>
              <w:t xml:space="preserve">Наличие в плана(овете) или рамката(ите) </w:t>
            </w:r>
            <w:r w:rsidR="00FD333E">
              <w:rPr>
                <w:sz w:val="18"/>
                <w:szCs w:val="18"/>
                <w:lang w:eastAsia="bg-BG"/>
              </w:rPr>
              <w:t xml:space="preserve">за </w:t>
            </w:r>
            <w:r w:rsidRPr="00F20D1F">
              <w:rPr>
                <w:sz w:val="18"/>
                <w:szCs w:val="18"/>
                <w:lang w:eastAsia="bg-BG"/>
              </w:rPr>
              <w:t>транспорта на глава за развитието на железопътния транспорт, както е посочено по-горе, която изпълнява правните изисквания за стратегическа оценка на околната среда и определя портфейл от реалистични и концептуално изчистени проекти (включително график, бюджетна рамка).</w:t>
            </w:r>
          </w:p>
          <w:p w:rsidR="003E6C5B" w:rsidRPr="00F20D1F" w:rsidRDefault="003E6C5B" w:rsidP="005E253B">
            <w:pPr>
              <w:rPr>
                <w:sz w:val="18"/>
                <w:szCs w:val="18"/>
                <w:lang w:eastAsia="bg-BG"/>
              </w:rPr>
            </w:pPr>
          </w:p>
          <w:p w:rsidR="003E6C5B" w:rsidRPr="00F20D1F" w:rsidRDefault="003E6C5B" w:rsidP="005E253B">
            <w:pPr>
              <w:textAlignment w:val="top"/>
              <w:rPr>
                <w:color w:val="222222"/>
                <w:sz w:val="18"/>
                <w:szCs w:val="18"/>
                <w:lang w:eastAsia="bg-BG"/>
              </w:rPr>
            </w:pPr>
          </w:p>
          <w:p w:rsidR="003E6C5B" w:rsidRPr="00F20D1F" w:rsidRDefault="003E6C5B" w:rsidP="005E253B">
            <w:pPr>
              <w:textAlignment w:val="top"/>
              <w:rPr>
                <w:color w:val="222222"/>
                <w:sz w:val="18"/>
                <w:szCs w:val="18"/>
                <w:lang w:eastAsia="bg-BG"/>
              </w:rPr>
            </w:pPr>
          </w:p>
          <w:p w:rsidR="003E6C5B" w:rsidRPr="00F20D1F" w:rsidRDefault="003E6C5B" w:rsidP="005E253B">
            <w:pPr>
              <w:textAlignment w:val="top"/>
              <w:rPr>
                <w:color w:val="222222"/>
                <w:sz w:val="18"/>
                <w:szCs w:val="18"/>
                <w:lang w:eastAsia="bg-BG"/>
              </w:rPr>
            </w:pPr>
          </w:p>
          <w:p w:rsidR="003E6C5B" w:rsidRPr="00F20D1F" w:rsidRDefault="003E6C5B" w:rsidP="005E253B">
            <w:pPr>
              <w:textAlignment w:val="top"/>
              <w:rPr>
                <w:color w:val="222222"/>
                <w:sz w:val="18"/>
                <w:szCs w:val="18"/>
                <w:lang w:eastAsia="bg-BG"/>
              </w:rPr>
            </w:pPr>
          </w:p>
          <w:p w:rsidR="003E6C5B" w:rsidRPr="00F20D1F" w:rsidRDefault="003E6C5B" w:rsidP="005E253B">
            <w:pPr>
              <w:textAlignment w:val="top"/>
              <w:rPr>
                <w:color w:val="222222"/>
                <w:sz w:val="18"/>
                <w:szCs w:val="18"/>
                <w:lang w:eastAsia="bg-BG"/>
              </w:rPr>
            </w:pPr>
          </w:p>
          <w:p w:rsidR="001A175D" w:rsidRDefault="001A175D" w:rsidP="004F10D7">
            <w:pPr>
              <w:jc w:val="left"/>
              <w:textAlignment w:val="top"/>
              <w:rPr>
                <w:color w:val="222222"/>
                <w:sz w:val="18"/>
                <w:szCs w:val="18"/>
                <w:highlight w:val="yellow"/>
                <w:lang w:eastAsia="bg-BG"/>
              </w:rPr>
            </w:pPr>
          </w:p>
          <w:p w:rsidR="001A175D" w:rsidRDefault="001A175D" w:rsidP="004F10D7">
            <w:pPr>
              <w:jc w:val="left"/>
              <w:textAlignment w:val="top"/>
              <w:rPr>
                <w:color w:val="222222"/>
                <w:sz w:val="18"/>
                <w:szCs w:val="18"/>
                <w:highlight w:val="yellow"/>
                <w:lang w:eastAsia="bg-BG"/>
              </w:rPr>
            </w:pPr>
          </w:p>
          <w:p w:rsidR="001A175D" w:rsidRDefault="001A175D" w:rsidP="004F10D7">
            <w:pPr>
              <w:jc w:val="left"/>
              <w:textAlignment w:val="top"/>
              <w:rPr>
                <w:color w:val="222222"/>
                <w:sz w:val="18"/>
                <w:szCs w:val="18"/>
                <w:highlight w:val="yellow"/>
                <w:lang w:eastAsia="bg-BG"/>
              </w:rPr>
            </w:pPr>
          </w:p>
          <w:p w:rsidR="001A175D" w:rsidRDefault="001A175D" w:rsidP="004F10D7">
            <w:pPr>
              <w:jc w:val="left"/>
              <w:textAlignment w:val="top"/>
              <w:rPr>
                <w:color w:val="222222"/>
                <w:sz w:val="18"/>
                <w:szCs w:val="18"/>
                <w:highlight w:val="yellow"/>
                <w:lang w:eastAsia="bg-BG"/>
              </w:rPr>
            </w:pPr>
          </w:p>
          <w:p w:rsidR="001A175D" w:rsidRDefault="001A175D" w:rsidP="004F10D7">
            <w:pPr>
              <w:jc w:val="left"/>
              <w:textAlignment w:val="top"/>
              <w:rPr>
                <w:color w:val="222222"/>
                <w:sz w:val="18"/>
                <w:szCs w:val="18"/>
                <w:highlight w:val="yellow"/>
                <w:lang w:eastAsia="bg-BG"/>
              </w:rPr>
            </w:pPr>
          </w:p>
          <w:p w:rsidR="003E6C5B" w:rsidRPr="00F20D1F" w:rsidRDefault="003E6C5B" w:rsidP="004F10D7">
            <w:pPr>
              <w:jc w:val="left"/>
              <w:textAlignment w:val="top"/>
              <w:rPr>
                <w:color w:val="222222"/>
                <w:sz w:val="18"/>
                <w:szCs w:val="18"/>
                <w:lang w:eastAsia="bg-BG"/>
              </w:rPr>
            </w:pPr>
            <w:r w:rsidRPr="00983E35">
              <w:rPr>
                <w:color w:val="222222"/>
                <w:sz w:val="18"/>
                <w:szCs w:val="18"/>
                <w:lang w:eastAsia="bg-BG"/>
              </w:rPr>
              <w:t>Мерки</w:t>
            </w:r>
            <w:r w:rsidR="001A175D" w:rsidRPr="00983E35">
              <w:rPr>
                <w:color w:val="222222"/>
                <w:sz w:val="18"/>
                <w:szCs w:val="18"/>
                <w:lang w:eastAsia="bg-BG"/>
              </w:rPr>
              <w:t>, гарантиращи</w:t>
            </w:r>
            <w:r w:rsidRPr="00983E35">
              <w:rPr>
                <w:color w:val="222222"/>
                <w:sz w:val="18"/>
                <w:szCs w:val="18"/>
                <w:lang w:eastAsia="bg-BG"/>
              </w:rPr>
              <w:t xml:space="preserve">  капацитета на междинните звена и на бенефициентите за реализиране на </w:t>
            </w:r>
            <w:r w:rsidR="001A175D" w:rsidRPr="00983E35">
              <w:rPr>
                <w:color w:val="222222"/>
                <w:sz w:val="18"/>
                <w:szCs w:val="18"/>
                <w:lang w:eastAsia="bg-BG"/>
              </w:rPr>
              <w:t>портфейла</w:t>
            </w:r>
            <w:r w:rsidRPr="00983E35">
              <w:rPr>
                <w:color w:val="222222"/>
                <w:sz w:val="18"/>
                <w:szCs w:val="18"/>
                <w:lang w:eastAsia="bg-BG"/>
              </w:rPr>
              <w:t xml:space="preserve"> от проекти.</w:t>
            </w:r>
          </w:p>
          <w:p w:rsidR="003E6C5B" w:rsidRPr="00F20D1F" w:rsidRDefault="003E6C5B" w:rsidP="005E253B">
            <w:pPr>
              <w:rPr>
                <w:sz w:val="18"/>
                <w:szCs w:val="18"/>
              </w:rPr>
            </w:pPr>
          </w:p>
        </w:tc>
        <w:tc>
          <w:tcPr>
            <w:tcW w:w="522" w:type="pct"/>
          </w:tcPr>
          <w:p w:rsidR="003E6C5B" w:rsidRDefault="003E6C5B" w:rsidP="005E253B">
            <w:pPr>
              <w:rPr>
                <w:sz w:val="18"/>
                <w:szCs w:val="18"/>
              </w:rPr>
            </w:pPr>
            <w:r w:rsidRPr="00F20D1F">
              <w:rPr>
                <w:sz w:val="18"/>
                <w:szCs w:val="18"/>
              </w:rPr>
              <w:lastRenderedPageBreak/>
              <w:t>Не</w:t>
            </w: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Pr="00F20D1F" w:rsidRDefault="00616216" w:rsidP="005E253B">
            <w:pPr>
              <w:rPr>
                <w:sz w:val="18"/>
                <w:szCs w:val="18"/>
              </w:rPr>
            </w:pPr>
            <w:r w:rsidRPr="00983E35">
              <w:rPr>
                <w:sz w:val="18"/>
                <w:szCs w:val="18"/>
              </w:rPr>
              <w:t>Да</w:t>
            </w:r>
          </w:p>
        </w:tc>
        <w:tc>
          <w:tcPr>
            <w:tcW w:w="701" w:type="pct"/>
          </w:tcPr>
          <w:p w:rsidR="003E6C5B" w:rsidRPr="003F271B" w:rsidRDefault="003E6C5B" w:rsidP="00DE034A">
            <w:pPr>
              <w:widowControl w:val="0"/>
              <w:autoSpaceDE w:val="0"/>
              <w:autoSpaceDN w:val="0"/>
              <w:adjustRightInd w:val="0"/>
              <w:jc w:val="left"/>
              <w:rPr>
                <w:sz w:val="18"/>
                <w:szCs w:val="18"/>
              </w:rPr>
            </w:pPr>
            <w:r w:rsidRPr="003F271B">
              <w:rPr>
                <w:sz w:val="18"/>
                <w:szCs w:val="18"/>
              </w:rPr>
              <w:lastRenderedPageBreak/>
              <w:t xml:space="preserve">Стратегия за развитието на транспортния сектор на Република България до 2020 г. </w:t>
            </w:r>
          </w:p>
          <w:p w:rsidR="003E6C5B" w:rsidRPr="003F271B" w:rsidRDefault="003E6C5B" w:rsidP="00DE034A">
            <w:pPr>
              <w:widowControl w:val="0"/>
              <w:autoSpaceDE w:val="0"/>
              <w:autoSpaceDN w:val="0"/>
              <w:adjustRightInd w:val="0"/>
              <w:jc w:val="left"/>
              <w:rPr>
                <w:sz w:val="18"/>
                <w:szCs w:val="18"/>
              </w:rPr>
            </w:pPr>
            <w:r w:rsidRPr="003F271B">
              <w:rPr>
                <w:sz w:val="18"/>
                <w:szCs w:val="18"/>
              </w:rPr>
              <w:t>Общ генерален план за транспорта.</w:t>
            </w:r>
          </w:p>
          <w:p w:rsidR="003E6C5B" w:rsidRPr="003F271B" w:rsidRDefault="003E6C5B" w:rsidP="00DE034A">
            <w:pPr>
              <w:widowControl w:val="0"/>
              <w:autoSpaceDE w:val="0"/>
              <w:autoSpaceDN w:val="0"/>
              <w:adjustRightInd w:val="0"/>
              <w:jc w:val="left"/>
              <w:rPr>
                <w:sz w:val="18"/>
                <w:szCs w:val="18"/>
              </w:rPr>
            </w:pPr>
            <w:r w:rsidRPr="003F271B">
              <w:rPr>
                <w:sz w:val="18"/>
                <w:szCs w:val="18"/>
              </w:rPr>
              <w:t>Стратегическа оценка на въздействието върху околната среда (на Общия генерален план на транспорта).</w:t>
            </w:r>
          </w:p>
          <w:p w:rsidR="003E6C5B" w:rsidRDefault="003E6C5B" w:rsidP="00DE034A">
            <w:pPr>
              <w:widowControl w:val="0"/>
              <w:autoSpaceDE w:val="0"/>
              <w:autoSpaceDN w:val="0"/>
              <w:adjustRightInd w:val="0"/>
              <w:jc w:val="left"/>
              <w:rPr>
                <w:rStyle w:val="hps"/>
                <w:sz w:val="18"/>
                <w:szCs w:val="18"/>
              </w:rPr>
            </w:pPr>
            <w:r w:rsidRPr="003F271B">
              <w:rPr>
                <w:rStyle w:val="hps"/>
                <w:sz w:val="18"/>
                <w:szCs w:val="18"/>
              </w:rPr>
              <w:t>Актуализация на транспортния модел (разработен като част от Общия генерален план за транспорта), с оглед</w:t>
            </w:r>
            <w:r w:rsidRPr="003F271B">
              <w:rPr>
                <w:sz w:val="18"/>
                <w:szCs w:val="18"/>
              </w:rPr>
              <w:t xml:space="preserve"> </w:t>
            </w:r>
            <w:r w:rsidRPr="003F271B">
              <w:rPr>
                <w:rStyle w:val="hps"/>
                <w:sz w:val="18"/>
                <w:szCs w:val="18"/>
              </w:rPr>
              <w:t>идентифициране на</w:t>
            </w:r>
            <w:r w:rsidRPr="003F271B">
              <w:rPr>
                <w:rStyle w:val="hps"/>
              </w:rPr>
              <w:t xml:space="preserve"> </w:t>
            </w:r>
            <w:r w:rsidRPr="003F271B">
              <w:rPr>
                <w:rStyle w:val="hps"/>
                <w:sz w:val="18"/>
                <w:szCs w:val="18"/>
              </w:rPr>
              <w:t>приоритетни инвестиции</w:t>
            </w:r>
            <w:r w:rsidRPr="003F271B">
              <w:rPr>
                <w:sz w:val="18"/>
                <w:szCs w:val="18"/>
              </w:rPr>
              <w:t xml:space="preserve"> </w:t>
            </w:r>
            <w:r w:rsidRPr="003F271B">
              <w:rPr>
                <w:rStyle w:val="hps"/>
                <w:sz w:val="18"/>
                <w:szCs w:val="18"/>
              </w:rPr>
              <w:t>по</w:t>
            </w:r>
            <w:r w:rsidRPr="003F271B">
              <w:rPr>
                <w:sz w:val="18"/>
                <w:szCs w:val="18"/>
              </w:rPr>
              <w:t xml:space="preserve"> основните направления от </w:t>
            </w:r>
            <w:r w:rsidRPr="003F271B">
              <w:rPr>
                <w:rStyle w:val="hps"/>
                <w:sz w:val="18"/>
                <w:szCs w:val="18"/>
              </w:rPr>
              <w:t>TEN</w:t>
            </w:r>
            <w:r w:rsidRPr="003F271B">
              <w:rPr>
                <w:sz w:val="18"/>
                <w:szCs w:val="18"/>
              </w:rPr>
              <w:t xml:space="preserve">-T </w:t>
            </w:r>
            <w:r w:rsidRPr="003F271B">
              <w:rPr>
                <w:rStyle w:val="hps"/>
                <w:sz w:val="18"/>
                <w:szCs w:val="18"/>
              </w:rPr>
              <w:t>мрежата до</w:t>
            </w:r>
            <w:r w:rsidRPr="003F271B">
              <w:rPr>
                <w:sz w:val="18"/>
                <w:szCs w:val="18"/>
              </w:rPr>
              <w:t xml:space="preserve"> </w:t>
            </w:r>
            <w:r w:rsidRPr="003F271B">
              <w:rPr>
                <w:rStyle w:val="hps"/>
                <w:sz w:val="18"/>
                <w:szCs w:val="18"/>
              </w:rPr>
              <w:t xml:space="preserve">2020 г. и 2030 г. (автомобилен и железопътен транспорт). </w:t>
            </w:r>
          </w:p>
          <w:p w:rsidR="00D53161" w:rsidRPr="003F271B" w:rsidRDefault="00D53161" w:rsidP="00DE034A">
            <w:pPr>
              <w:widowControl w:val="0"/>
              <w:autoSpaceDE w:val="0"/>
              <w:autoSpaceDN w:val="0"/>
              <w:adjustRightInd w:val="0"/>
              <w:jc w:val="left"/>
              <w:rPr>
                <w:rStyle w:val="hps"/>
                <w:sz w:val="18"/>
                <w:szCs w:val="18"/>
              </w:rPr>
            </w:pPr>
            <w:r>
              <w:rPr>
                <w:rStyle w:val="hps"/>
                <w:sz w:val="18"/>
                <w:szCs w:val="18"/>
              </w:rPr>
              <w:t>Стратегия за развитие на пътната инфраструктура до 2020 г.</w:t>
            </w:r>
          </w:p>
          <w:p w:rsidR="003E6C5B" w:rsidRPr="003F271B" w:rsidRDefault="00A80C48" w:rsidP="00DE034A">
            <w:pPr>
              <w:jc w:val="left"/>
              <w:textAlignment w:val="top"/>
              <w:rPr>
                <w:sz w:val="18"/>
                <w:szCs w:val="18"/>
                <w:lang w:eastAsia="bg-BG"/>
              </w:rPr>
            </w:pPr>
            <w:r w:rsidRPr="00983E35">
              <w:rPr>
                <w:sz w:val="18"/>
                <w:szCs w:val="18"/>
              </w:rPr>
              <w:t>П</w:t>
            </w:r>
            <w:r w:rsidR="003E6C5B" w:rsidRPr="00983E35">
              <w:rPr>
                <w:sz w:val="18"/>
                <w:szCs w:val="18"/>
              </w:rPr>
              <w:t xml:space="preserve">роекти за </w:t>
            </w:r>
            <w:r w:rsidR="003E6C5B" w:rsidRPr="00983E35">
              <w:rPr>
                <w:sz w:val="18"/>
                <w:szCs w:val="18"/>
                <w:lang w:eastAsia="bg-BG"/>
              </w:rPr>
              <w:t xml:space="preserve">осигуряване на капацитета на бенефициентите за </w:t>
            </w:r>
            <w:r w:rsidR="003E6C5B" w:rsidRPr="00983E35">
              <w:rPr>
                <w:sz w:val="18"/>
                <w:szCs w:val="18"/>
                <w:lang w:eastAsia="bg-BG"/>
              </w:rPr>
              <w:lastRenderedPageBreak/>
              <w:t>реализиране на списъка от проекти.</w:t>
            </w:r>
          </w:p>
          <w:p w:rsidR="003E6C5B" w:rsidRPr="003F271B" w:rsidRDefault="003E6C5B" w:rsidP="00DE034A">
            <w:pPr>
              <w:widowControl w:val="0"/>
              <w:autoSpaceDE w:val="0"/>
              <w:autoSpaceDN w:val="0"/>
              <w:adjustRightInd w:val="0"/>
              <w:jc w:val="left"/>
              <w:rPr>
                <w:sz w:val="18"/>
                <w:szCs w:val="18"/>
              </w:rPr>
            </w:pPr>
          </w:p>
        </w:tc>
        <w:tc>
          <w:tcPr>
            <w:tcW w:w="740" w:type="pct"/>
          </w:tcPr>
          <w:p w:rsidR="003E6C5B" w:rsidRPr="00F20D1F" w:rsidRDefault="003E6C5B" w:rsidP="00677730">
            <w:pPr>
              <w:widowControl w:val="0"/>
              <w:jc w:val="left"/>
              <w:rPr>
                <w:sz w:val="18"/>
                <w:szCs w:val="18"/>
              </w:rPr>
            </w:pPr>
            <w:r w:rsidRPr="00F20D1F">
              <w:rPr>
                <w:sz w:val="18"/>
                <w:szCs w:val="18"/>
              </w:rPr>
              <w:lastRenderedPageBreak/>
              <w:t xml:space="preserve">В Общия генерален план на транспорта, в Раздел 6 „Идентифициране на варианти” е включен дълъг списък с вариантите за развитие на пътната инфраструктура.  </w:t>
            </w:r>
          </w:p>
          <w:p w:rsidR="003E6C5B" w:rsidRPr="00F20D1F" w:rsidRDefault="003E6C5B" w:rsidP="00677730">
            <w:pPr>
              <w:widowControl w:val="0"/>
              <w:jc w:val="left"/>
              <w:rPr>
                <w:sz w:val="18"/>
                <w:szCs w:val="18"/>
              </w:rPr>
            </w:pPr>
            <w:r w:rsidRPr="00F20D1F">
              <w:rPr>
                <w:sz w:val="18"/>
                <w:szCs w:val="18"/>
              </w:rPr>
              <w:t xml:space="preserve">Дългите списъци са съкратени до списък с приоритетните проекти, препоръчани разработване и изпълнение. </w:t>
            </w:r>
          </w:p>
          <w:p w:rsidR="003E6C5B" w:rsidRPr="00F20D1F" w:rsidRDefault="003E6C5B" w:rsidP="00677730">
            <w:pPr>
              <w:widowControl w:val="0"/>
              <w:jc w:val="left"/>
              <w:rPr>
                <w:sz w:val="18"/>
                <w:szCs w:val="18"/>
              </w:rPr>
            </w:pPr>
            <w:r w:rsidRPr="00F20D1F">
              <w:rPr>
                <w:sz w:val="18"/>
                <w:szCs w:val="18"/>
              </w:rPr>
              <w:t xml:space="preserve">При актуализацията (от 2013 г.) на транспортния модел, разработен като част от Общия генерален план за транспорта, са дефинирани направленията по </w:t>
            </w:r>
            <w:r w:rsidRPr="00F20D1F">
              <w:rPr>
                <w:sz w:val="18"/>
                <w:szCs w:val="18"/>
              </w:rPr>
              <w:lastRenderedPageBreak/>
              <w:t>пътната и железопътната мрежа с най-голямо очаквано увеличение на трафика с хоризонт 2020 и 2030 г., където прогнозираното търсене е близко до или надвишава съществуващия капацитет.</w:t>
            </w:r>
          </w:p>
          <w:p w:rsidR="003E6C5B" w:rsidRPr="00F20D1F" w:rsidRDefault="003E6C5B" w:rsidP="00AD349A">
            <w:pPr>
              <w:keepNext/>
              <w:jc w:val="left"/>
            </w:pPr>
            <w:r w:rsidRPr="00F20D1F">
              <w:rPr>
                <w:sz w:val="18"/>
                <w:szCs w:val="18"/>
              </w:rPr>
              <w:t>В процеса на подготовка на ОПТТИ 2014-2020 г. е извършена приоритизация на проектите, включени в обхвата на програмата, на баз</w:t>
            </w:r>
            <w:r w:rsidR="00AD349A">
              <w:rPr>
                <w:sz w:val="18"/>
                <w:szCs w:val="18"/>
              </w:rPr>
              <w:t>ата на мултикритериален анализ.</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3E6C5B" w:rsidRPr="00F20D1F" w:rsidRDefault="003E6C5B" w:rsidP="00677730">
            <w:pPr>
              <w:widowControl w:val="0"/>
              <w:autoSpaceDE w:val="0"/>
              <w:autoSpaceDN w:val="0"/>
              <w:adjustRightInd w:val="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3E6C5B" w:rsidRPr="00F20D1F" w:rsidRDefault="003E6C5B" w:rsidP="00983CC4">
            <w:pPr>
              <w:keepNext/>
              <w:ind w:left="228" w:hanging="78"/>
            </w:pPr>
            <w:r w:rsidRPr="00F20D1F">
              <w:rPr>
                <w:sz w:val="18"/>
                <w:szCs w:val="18"/>
                <w:lang w:eastAsia="en-US"/>
              </w:rPr>
              <w:t xml:space="preserve">7.3. </w:t>
            </w:r>
            <w:r w:rsidRPr="00F20D1F">
              <w:rPr>
                <w:sz w:val="18"/>
                <w:szCs w:val="18"/>
              </w:rPr>
              <w:t>Други видове транспорт, включително вътрешни водни пътища и морски транспорт, мултимодални връзки и летищна инфраструктура: Наличие във всеобхватния(ните) план(ове) или рамка(и) на специална глава за вътрешни водни пътища и морски транспорт, мултимодални връзки и летищна инфраструктура, което допринася за подобряване на свързаността с основната мрежа TEN-Т и всеобхватните мрежи и подкрепя</w:t>
            </w:r>
            <w:r w:rsidRPr="00F20D1F">
              <w:t xml:space="preserve"> </w:t>
            </w:r>
            <w:r w:rsidRPr="00F20D1F">
              <w:rPr>
                <w:sz w:val="18"/>
                <w:szCs w:val="18"/>
              </w:rPr>
              <w:t>устойчивата регионална и местна мобилност.</w:t>
            </w:r>
          </w:p>
          <w:p w:rsidR="003E6C5B" w:rsidRPr="00F20D1F" w:rsidRDefault="003E6C5B" w:rsidP="00C54245">
            <w:pPr>
              <w:widowControl w:val="0"/>
              <w:autoSpaceDE w:val="0"/>
              <w:autoSpaceDN w:val="0"/>
              <w:adjustRightInd w:val="0"/>
              <w:ind w:left="1051"/>
              <w:rPr>
                <w:sz w:val="18"/>
                <w:szCs w:val="18"/>
                <w:lang w:eastAsia="en-US"/>
              </w:rPr>
            </w:pPr>
          </w:p>
        </w:tc>
        <w:tc>
          <w:tcPr>
            <w:tcW w:w="689" w:type="pct"/>
            <w:tcBorders>
              <w:left w:val="single" w:sz="4" w:space="0" w:color="auto"/>
            </w:tcBorders>
            <w:shd w:val="clear" w:color="auto" w:fill="auto"/>
          </w:tcPr>
          <w:p w:rsidR="003E6C5B" w:rsidRPr="00D50D41" w:rsidRDefault="003E6C5B" w:rsidP="005E253B">
            <w:pPr>
              <w:pStyle w:val="BodyTextIndent"/>
              <w:spacing w:after="0"/>
              <w:ind w:left="0"/>
              <w:rPr>
                <w:sz w:val="18"/>
                <w:szCs w:val="18"/>
                <w:lang w:val="bg-BG" w:eastAsia="en-GB"/>
              </w:rPr>
            </w:pPr>
            <w:r w:rsidRPr="00D50D41">
              <w:rPr>
                <w:sz w:val="18"/>
                <w:szCs w:val="18"/>
                <w:lang w:val="bg-BG" w:eastAsia="en-GB"/>
              </w:rPr>
              <w:t>„Подобряване на интермодалността при превоза на пътници и товари и развитие на устойчив градски транспорт”;</w:t>
            </w:r>
          </w:p>
          <w:p w:rsidR="003E6C5B" w:rsidRPr="00D50D41" w:rsidRDefault="003E6C5B" w:rsidP="005E253B">
            <w:pPr>
              <w:pStyle w:val="BodyTextIndent"/>
              <w:spacing w:after="0"/>
              <w:ind w:left="0"/>
              <w:rPr>
                <w:sz w:val="18"/>
                <w:szCs w:val="18"/>
                <w:lang w:val="bg-BG" w:eastAsia="en-GB"/>
              </w:rPr>
            </w:pPr>
          </w:p>
          <w:p w:rsidR="003E6C5B" w:rsidRPr="00F20D1F" w:rsidRDefault="003E6C5B" w:rsidP="005E253B">
            <w:pPr>
              <w:widowControl w:val="0"/>
              <w:autoSpaceDE w:val="0"/>
              <w:autoSpaceDN w:val="0"/>
              <w:adjustRightInd w:val="0"/>
              <w:rPr>
                <w:bCs/>
                <w:sz w:val="18"/>
                <w:szCs w:val="18"/>
                <w:lang w:eastAsia="bg-BG"/>
              </w:rPr>
            </w:pPr>
            <w:r w:rsidRPr="00F20D1F">
              <w:rPr>
                <w:sz w:val="18"/>
                <w:szCs w:val="18"/>
              </w:rPr>
              <w:t>„Иновации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tc>
        <w:tc>
          <w:tcPr>
            <w:tcW w:w="725" w:type="pct"/>
          </w:tcPr>
          <w:p w:rsidR="003E6C5B" w:rsidRPr="00F20D1F" w:rsidRDefault="003E6C5B" w:rsidP="005E253B">
            <w:pPr>
              <w:widowControl w:val="0"/>
              <w:autoSpaceDE w:val="0"/>
              <w:autoSpaceDN w:val="0"/>
              <w:adjustRightInd w:val="0"/>
              <w:ind w:left="1200" w:hanging="1200"/>
              <w:jc w:val="center"/>
              <w:rPr>
                <w:sz w:val="18"/>
                <w:szCs w:val="18"/>
              </w:rPr>
            </w:pPr>
            <w:r w:rsidRPr="00F20D1F">
              <w:rPr>
                <w:sz w:val="18"/>
                <w:szCs w:val="18"/>
              </w:rPr>
              <w:t>Частично</w:t>
            </w:r>
          </w:p>
        </w:tc>
        <w:tc>
          <w:tcPr>
            <w:tcW w:w="702" w:type="pct"/>
          </w:tcPr>
          <w:p w:rsidR="00C44CC7" w:rsidRDefault="003E6C5B" w:rsidP="0011212D">
            <w:pPr>
              <w:jc w:val="left"/>
              <w:rPr>
                <w:sz w:val="18"/>
                <w:szCs w:val="18"/>
                <w:lang w:eastAsia="bg-BG"/>
              </w:rPr>
            </w:pPr>
            <w:r w:rsidRPr="00F20D1F">
              <w:rPr>
                <w:sz w:val="18"/>
                <w:szCs w:val="18"/>
                <w:lang w:eastAsia="bg-BG"/>
              </w:rPr>
              <w:t xml:space="preserve">Наличие </w:t>
            </w:r>
            <w:r w:rsidR="00C44CC7" w:rsidRPr="00F20D1F">
              <w:rPr>
                <w:sz w:val="18"/>
                <w:szCs w:val="18"/>
                <w:lang w:eastAsia="bg-BG"/>
              </w:rPr>
              <w:t xml:space="preserve">в плана(овете) или рамката(ите) </w:t>
            </w:r>
            <w:r w:rsidR="00C44CC7">
              <w:rPr>
                <w:sz w:val="18"/>
                <w:szCs w:val="18"/>
                <w:lang w:eastAsia="bg-BG"/>
              </w:rPr>
              <w:t xml:space="preserve">за </w:t>
            </w:r>
            <w:r w:rsidR="00C44CC7" w:rsidRPr="00F20D1F">
              <w:rPr>
                <w:sz w:val="18"/>
                <w:szCs w:val="18"/>
                <w:lang w:eastAsia="bg-BG"/>
              </w:rPr>
              <w:t xml:space="preserve">транспорта </w:t>
            </w:r>
            <w:r w:rsidR="00D53161" w:rsidRPr="00F20D1F">
              <w:rPr>
                <w:sz w:val="18"/>
                <w:szCs w:val="18"/>
                <w:lang w:eastAsia="bg-BG"/>
              </w:rPr>
              <w:t xml:space="preserve">на </w:t>
            </w:r>
            <w:r w:rsidR="00D53161">
              <w:rPr>
                <w:sz w:val="18"/>
                <w:szCs w:val="18"/>
                <w:lang w:eastAsia="bg-BG"/>
              </w:rPr>
              <w:t>раздел</w:t>
            </w:r>
            <w:r w:rsidR="00D53161" w:rsidRPr="00F20D1F">
              <w:rPr>
                <w:sz w:val="18"/>
                <w:szCs w:val="18"/>
                <w:lang w:eastAsia="bg-BG"/>
              </w:rPr>
              <w:t xml:space="preserve"> за </w:t>
            </w:r>
            <w:r w:rsidR="00D53161">
              <w:rPr>
                <w:sz w:val="18"/>
                <w:szCs w:val="18"/>
                <w:lang w:eastAsia="bg-BG"/>
              </w:rPr>
              <w:t>вътрешн</w:t>
            </w:r>
            <w:r w:rsidR="00C44CC7">
              <w:rPr>
                <w:sz w:val="18"/>
                <w:szCs w:val="18"/>
                <w:lang w:eastAsia="bg-BG"/>
              </w:rPr>
              <w:t>ите</w:t>
            </w:r>
            <w:r w:rsidR="00D53161">
              <w:rPr>
                <w:sz w:val="18"/>
                <w:szCs w:val="18"/>
                <w:lang w:eastAsia="bg-BG"/>
              </w:rPr>
              <w:t xml:space="preserve"> водни</w:t>
            </w:r>
            <w:r w:rsidR="00C44CC7">
              <w:rPr>
                <w:sz w:val="18"/>
                <w:szCs w:val="18"/>
                <w:lang w:eastAsia="bg-BG"/>
              </w:rPr>
              <w:t xml:space="preserve"> пътища</w:t>
            </w:r>
            <w:r w:rsidR="00D53161">
              <w:rPr>
                <w:sz w:val="18"/>
                <w:szCs w:val="18"/>
                <w:lang w:eastAsia="bg-BG"/>
              </w:rPr>
              <w:t xml:space="preserve"> и морския</w:t>
            </w:r>
            <w:r w:rsidR="00D53161" w:rsidRPr="00F20D1F">
              <w:rPr>
                <w:sz w:val="18"/>
                <w:szCs w:val="18"/>
                <w:lang w:eastAsia="bg-BG"/>
              </w:rPr>
              <w:t xml:space="preserve"> транспорт</w:t>
            </w:r>
            <w:r w:rsidR="00D53161">
              <w:rPr>
                <w:sz w:val="18"/>
                <w:szCs w:val="18"/>
                <w:lang w:eastAsia="bg-BG"/>
              </w:rPr>
              <w:t>, пристанища, мултимодални връзки и летищ</w:t>
            </w:r>
            <w:r w:rsidR="00C44CC7">
              <w:rPr>
                <w:sz w:val="18"/>
                <w:szCs w:val="18"/>
                <w:lang w:eastAsia="bg-BG"/>
              </w:rPr>
              <w:t>н</w:t>
            </w:r>
            <w:r w:rsidR="00D53161">
              <w:rPr>
                <w:sz w:val="18"/>
                <w:szCs w:val="18"/>
                <w:lang w:eastAsia="bg-BG"/>
              </w:rPr>
              <w:t>а</w:t>
            </w:r>
            <w:r w:rsidR="00C44CC7">
              <w:rPr>
                <w:sz w:val="18"/>
                <w:szCs w:val="18"/>
                <w:lang w:eastAsia="bg-BG"/>
              </w:rPr>
              <w:t xml:space="preserve"> инфраструктура</w:t>
            </w:r>
            <w:r w:rsidRPr="00F20D1F">
              <w:rPr>
                <w:sz w:val="18"/>
                <w:szCs w:val="18"/>
                <w:lang w:eastAsia="bg-BG"/>
              </w:rPr>
              <w:t>, ко</w:t>
            </w:r>
            <w:r w:rsidR="00C44CC7">
              <w:rPr>
                <w:sz w:val="18"/>
                <w:szCs w:val="18"/>
                <w:lang w:eastAsia="bg-BG"/>
              </w:rPr>
              <w:t>й</w:t>
            </w:r>
            <w:r w:rsidRPr="00F20D1F">
              <w:rPr>
                <w:sz w:val="18"/>
                <w:szCs w:val="18"/>
                <w:lang w:eastAsia="bg-BG"/>
              </w:rPr>
              <w:t>то</w:t>
            </w:r>
            <w:r w:rsidR="00D53161">
              <w:rPr>
                <w:sz w:val="18"/>
                <w:szCs w:val="18"/>
                <w:lang w:eastAsia="bg-BG"/>
              </w:rPr>
              <w:t>:</w:t>
            </w:r>
            <w:r w:rsidR="00D53161">
              <w:rPr>
                <w:sz w:val="18"/>
                <w:szCs w:val="18"/>
                <w:lang w:eastAsia="bg-BG"/>
              </w:rPr>
              <w:br/>
              <w:t>-</w:t>
            </w:r>
            <w:r w:rsidRPr="00F20D1F">
              <w:rPr>
                <w:sz w:val="18"/>
                <w:szCs w:val="18"/>
                <w:lang w:eastAsia="bg-BG"/>
              </w:rPr>
              <w:t xml:space="preserve">изпълнява правните изисквания за стратегическа оценка на околната среда </w:t>
            </w:r>
          </w:p>
          <w:p w:rsidR="003E6C5B" w:rsidRPr="00F20D1F" w:rsidRDefault="00C44CC7" w:rsidP="0011212D">
            <w:pPr>
              <w:jc w:val="left"/>
              <w:rPr>
                <w:sz w:val="18"/>
                <w:szCs w:val="18"/>
                <w:lang w:eastAsia="bg-BG"/>
              </w:rPr>
            </w:pPr>
            <w:r>
              <w:rPr>
                <w:sz w:val="18"/>
                <w:szCs w:val="18"/>
                <w:lang w:eastAsia="bg-BG"/>
              </w:rPr>
              <w:t>-</w:t>
            </w:r>
            <w:r w:rsidR="003E6C5B" w:rsidRPr="00F20D1F">
              <w:rPr>
                <w:sz w:val="18"/>
                <w:szCs w:val="18"/>
                <w:lang w:eastAsia="bg-BG"/>
              </w:rPr>
              <w:t xml:space="preserve"> определя портфейл от реалистични и концептуално изчистени проекти (включително график</w:t>
            </w:r>
            <w:r>
              <w:rPr>
                <w:sz w:val="18"/>
                <w:szCs w:val="18"/>
                <w:lang w:eastAsia="bg-BG"/>
              </w:rPr>
              <w:t xml:space="preserve"> за изпълнението и </w:t>
            </w:r>
            <w:r w:rsidR="003E6C5B" w:rsidRPr="00F20D1F">
              <w:rPr>
                <w:sz w:val="18"/>
                <w:szCs w:val="18"/>
                <w:lang w:eastAsia="bg-BG"/>
              </w:rPr>
              <w:t xml:space="preserve"> бюджетна рамка).</w:t>
            </w:r>
          </w:p>
          <w:p w:rsidR="003E6C5B" w:rsidRPr="00F20D1F" w:rsidRDefault="00C44CC7" w:rsidP="0011212D">
            <w:pPr>
              <w:jc w:val="left"/>
              <w:textAlignment w:val="top"/>
              <w:rPr>
                <w:color w:val="222222"/>
                <w:sz w:val="18"/>
                <w:szCs w:val="18"/>
                <w:lang w:eastAsia="bg-BG"/>
              </w:rPr>
            </w:pPr>
            <w:r w:rsidRPr="00AB2789">
              <w:rPr>
                <w:color w:val="222222"/>
                <w:sz w:val="18"/>
                <w:szCs w:val="18"/>
                <w:lang w:eastAsia="bg-BG"/>
              </w:rPr>
              <w:t>- м</w:t>
            </w:r>
            <w:r w:rsidR="003E6C5B" w:rsidRPr="00AB2789">
              <w:rPr>
                <w:color w:val="222222"/>
                <w:sz w:val="18"/>
                <w:szCs w:val="18"/>
                <w:lang w:eastAsia="bg-BG"/>
              </w:rPr>
              <w:t>ерки</w:t>
            </w:r>
            <w:r w:rsidRPr="00AB2789">
              <w:rPr>
                <w:color w:val="222222"/>
                <w:sz w:val="18"/>
                <w:szCs w:val="18"/>
                <w:lang w:eastAsia="bg-BG"/>
              </w:rPr>
              <w:t>, гарантираши</w:t>
            </w:r>
            <w:r w:rsidR="003E6C5B" w:rsidRPr="00AB2789">
              <w:rPr>
                <w:color w:val="222222"/>
                <w:sz w:val="18"/>
                <w:szCs w:val="18"/>
                <w:lang w:eastAsia="bg-BG"/>
              </w:rPr>
              <w:t xml:space="preserve">  капацитета на междинните звена и на бенефициентите за реализиране на </w:t>
            </w:r>
            <w:r w:rsidRPr="00AB2789">
              <w:rPr>
                <w:color w:val="222222"/>
                <w:sz w:val="18"/>
                <w:szCs w:val="18"/>
                <w:lang w:eastAsia="bg-BG"/>
              </w:rPr>
              <w:t>портфейла</w:t>
            </w:r>
            <w:r w:rsidR="003E6C5B" w:rsidRPr="00AB2789">
              <w:rPr>
                <w:color w:val="222222"/>
                <w:sz w:val="18"/>
                <w:szCs w:val="18"/>
                <w:lang w:eastAsia="bg-BG"/>
              </w:rPr>
              <w:t xml:space="preserve"> от проекти.</w:t>
            </w:r>
          </w:p>
          <w:p w:rsidR="003E6C5B" w:rsidRPr="00F20D1F" w:rsidRDefault="003E6C5B" w:rsidP="0011212D">
            <w:pPr>
              <w:jc w:val="left"/>
              <w:rPr>
                <w:sz w:val="18"/>
                <w:szCs w:val="18"/>
                <w:lang w:eastAsia="bg-BG"/>
              </w:rPr>
            </w:pPr>
          </w:p>
        </w:tc>
        <w:tc>
          <w:tcPr>
            <w:tcW w:w="522" w:type="pct"/>
          </w:tcPr>
          <w:p w:rsidR="003E6C5B" w:rsidRDefault="003E6C5B" w:rsidP="005E253B">
            <w:pPr>
              <w:rPr>
                <w:sz w:val="18"/>
                <w:szCs w:val="18"/>
              </w:rPr>
            </w:pPr>
            <w:r w:rsidRPr="00F20D1F">
              <w:rPr>
                <w:sz w:val="18"/>
                <w:szCs w:val="18"/>
              </w:rPr>
              <w:lastRenderedPageBreak/>
              <w:t>Не</w:t>
            </w: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460752" w:rsidRDefault="00460752" w:rsidP="005E253B">
            <w:pPr>
              <w:rPr>
                <w:sz w:val="18"/>
                <w:szCs w:val="18"/>
                <w:highlight w:val="yellow"/>
              </w:rPr>
            </w:pPr>
          </w:p>
          <w:p w:rsidR="00460752" w:rsidRDefault="00460752" w:rsidP="005E253B">
            <w:pPr>
              <w:rPr>
                <w:sz w:val="18"/>
                <w:szCs w:val="18"/>
                <w:highlight w:val="yellow"/>
              </w:rPr>
            </w:pPr>
          </w:p>
          <w:p w:rsidR="00460752" w:rsidRDefault="00460752" w:rsidP="005E253B">
            <w:pPr>
              <w:rPr>
                <w:sz w:val="18"/>
                <w:szCs w:val="18"/>
                <w:highlight w:val="yellow"/>
              </w:rPr>
            </w:pPr>
          </w:p>
          <w:p w:rsidR="00460752" w:rsidRDefault="00460752" w:rsidP="005E253B">
            <w:pPr>
              <w:rPr>
                <w:sz w:val="18"/>
                <w:szCs w:val="18"/>
                <w:highlight w:val="yellow"/>
              </w:rPr>
            </w:pPr>
          </w:p>
          <w:p w:rsidR="00460752" w:rsidRDefault="00460752" w:rsidP="005E253B">
            <w:pPr>
              <w:rPr>
                <w:sz w:val="18"/>
                <w:szCs w:val="18"/>
                <w:highlight w:val="yellow"/>
              </w:rPr>
            </w:pPr>
          </w:p>
          <w:p w:rsidR="00460752" w:rsidRDefault="00460752" w:rsidP="005E253B">
            <w:pPr>
              <w:rPr>
                <w:sz w:val="18"/>
                <w:szCs w:val="18"/>
                <w:highlight w:val="yellow"/>
              </w:rPr>
            </w:pPr>
          </w:p>
          <w:p w:rsidR="00277C4D" w:rsidRPr="00F20D1F" w:rsidRDefault="00277C4D" w:rsidP="005E253B">
            <w:pPr>
              <w:rPr>
                <w:sz w:val="18"/>
                <w:szCs w:val="18"/>
              </w:rPr>
            </w:pPr>
            <w:r w:rsidRPr="00AB2789">
              <w:rPr>
                <w:sz w:val="18"/>
                <w:szCs w:val="18"/>
              </w:rPr>
              <w:t>Да</w:t>
            </w:r>
          </w:p>
        </w:tc>
        <w:tc>
          <w:tcPr>
            <w:tcW w:w="701" w:type="pct"/>
          </w:tcPr>
          <w:p w:rsidR="003E6C5B" w:rsidRPr="00F20D1F" w:rsidRDefault="003E6C5B" w:rsidP="005E253B">
            <w:pPr>
              <w:widowControl w:val="0"/>
              <w:autoSpaceDE w:val="0"/>
              <w:autoSpaceDN w:val="0"/>
              <w:adjustRightInd w:val="0"/>
              <w:rPr>
                <w:color w:val="000000"/>
                <w:sz w:val="18"/>
                <w:szCs w:val="18"/>
              </w:rPr>
            </w:pPr>
            <w:r w:rsidRPr="00F20D1F">
              <w:rPr>
                <w:color w:val="000000"/>
                <w:sz w:val="18"/>
                <w:szCs w:val="18"/>
              </w:rPr>
              <w:t xml:space="preserve">Стратегия за развитието на транспортния сектор на Република България до 2020 г. </w:t>
            </w:r>
          </w:p>
          <w:p w:rsidR="003E6C5B" w:rsidRPr="00F20D1F" w:rsidRDefault="003E6C5B" w:rsidP="005E253B">
            <w:pPr>
              <w:widowControl w:val="0"/>
              <w:autoSpaceDE w:val="0"/>
              <w:autoSpaceDN w:val="0"/>
              <w:adjustRightInd w:val="0"/>
              <w:rPr>
                <w:color w:val="000000"/>
                <w:sz w:val="18"/>
                <w:szCs w:val="18"/>
              </w:rPr>
            </w:pPr>
            <w:r w:rsidRPr="00F20D1F">
              <w:rPr>
                <w:color w:val="000000"/>
                <w:sz w:val="18"/>
                <w:szCs w:val="18"/>
              </w:rPr>
              <w:t>Общ генерален план за транспорта.</w:t>
            </w:r>
          </w:p>
          <w:p w:rsidR="003E6C5B" w:rsidRPr="00F20D1F" w:rsidRDefault="003E6C5B" w:rsidP="005E253B">
            <w:pPr>
              <w:widowControl w:val="0"/>
              <w:autoSpaceDE w:val="0"/>
              <w:autoSpaceDN w:val="0"/>
              <w:adjustRightInd w:val="0"/>
              <w:rPr>
                <w:color w:val="000000"/>
                <w:sz w:val="18"/>
                <w:szCs w:val="18"/>
              </w:rPr>
            </w:pPr>
            <w:r w:rsidRPr="00F20D1F">
              <w:rPr>
                <w:color w:val="000000"/>
                <w:sz w:val="18"/>
                <w:szCs w:val="18"/>
              </w:rPr>
              <w:t>Стратегическа оценка на въздействието върху околната среда (на Общия генерален план на транспорта).</w:t>
            </w:r>
          </w:p>
          <w:p w:rsidR="00190521" w:rsidRDefault="00190521" w:rsidP="005E253B">
            <w:pPr>
              <w:widowControl w:val="0"/>
              <w:autoSpaceDE w:val="0"/>
              <w:autoSpaceDN w:val="0"/>
              <w:adjustRightInd w:val="0"/>
              <w:rPr>
                <w:color w:val="000000"/>
                <w:sz w:val="18"/>
                <w:szCs w:val="18"/>
              </w:rPr>
            </w:pPr>
          </w:p>
          <w:p w:rsidR="00190521" w:rsidRDefault="00190521" w:rsidP="005E253B">
            <w:pPr>
              <w:widowControl w:val="0"/>
              <w:autoSpaceDE w:val="0"/>
              <w:autoSpaceDN w:val="0"/>
              <w:adjustRightInd w:val="0"/>
              <w:rPr>
                <w:color w:val="000000"/>
                <w:sz w:val="18"/>
                <w:szCs w:val="18"/>
              </w:rPr>
            </w:pPr>
          </w:p>
          <w:p w:rsidR="00190521" w:rsidRPr="00F20D1F" w:rsidRDefault="00190521" w:rsidP="005E253B">
            <w:pPr>
              <w:widowControl w:val="0"/>
              <w:autoSpaceDE w:val="0"/>
              <w:autoSpaceDN w:val="0"/>
              <w:adjustRightInd w:val="0"/>
              <w:rPr>
                <w:color w:val="000000"/>
                <w:sz w:val="18"/>
                <w:szCs w:val="18"/>
              </w:rPr>
            </w:pPr>
          </w:p>
          <w:p w:rsidR="00460752" w:rsidRDefault="00460752" w:rsidP="005E253B">
            <w:pPr>
              <w:textAlignment w:val="top"/>
              <w:rPr>
                <w:color w:val="000000"/>
                <w:sz w:val="18"/>
                <w:szCs w:val="18"/>
                <w:highlight w:val="yellow"/>
              </w:rPr>
            </w:pPr>
          </w:p>
          <w:p w:rsidR="003E6C5B" w:rsidRDefault="00146253" w:rsidP="005E253B">
            <w:pPr>
              <w:textAlignment w:val="top"/>
              <w:rPr>
                <w:color w:val="222222"/>
                <w:sz w:val="18"/>
                <w:szCs w:val="18"/>
                <w:lang w:eastAsia="bg-BG"/>
              </w:rPr>
            </w:pPr>
            <w:r w:rsidRPr="00AB2789">
              <w:rPr>
                <w:color w:val="000000"/>
                <w:sz w:val="18"/>
                <w:szCs w:val="18"/>
              </w:rPr>
              <w:t>П</w:t>
            </w:r>
            <w:r w:rsidR="003E6C5B" w:rsidRPr="00AB2789">
              <w:rPr>
                <w:color w:val="000000"/>
                <w:sz w:val="18"/>
                <w:szCs w:val="18"/>
              </w:rPr>
              <w:t xml:space="preserve">роекти за </w:t>
            </w:r>
            <w:r w:rsidR="003E6C5B" w:rsidRPr="00AB2789">
              <w:rPr>
                <w:color w:val="222222"/>
                <w:sz w:val="18"/>
                <w:szCs w:val="18"/>
                <w:lang w:eastAsia="bg-BG"/>
              </w:rPr>
              <w:t>осигуряване на капацитета на бенефициентите за реализиране на списъка от проекти.</w:t>
            </w:r>
          </w:p>
          <w:p w:rsidR="00EE647E" w:rsidRPr="00F20D1F" w:rsidRDefault="00EE647E" w:rsidP="005E253B">
            <w:pPr>
              <w:textAlignment w:val="top"/>
              <w:rPr>
                <w:color w:val="222222"/>
                <w:sz w:val="18"/>
                <w:szCs w:val="18"/>
                <w:lang w:eastAsia="bg-BG"/>
              </w:rPr>
            </w:pPr>
          </w:p>
          <w:p w:rsidR="003E6C5B" w:rsidRPr="00F20D1F" w:rsidRDefault="003E6C5B" w:rsidP="005E253B">
            <w:pPr>
              <w:widowControl w:val="0"/>
              <w:autoSpaceDE w:val="0"/>
              <w:autoSpaceDN w:val="0"/>
              <w:adjustRightInd w:val="0"/>
              <w:rPr>
                <w:color w:val="000000"/>
                <w:sz w:val="18"/>
                <w:szCs w:val="18"/>
              </w:rPr>
            </w:pPr>
          </w:p>
        </w:tc>
        <w:tc>
          <w:tcPr>
            <w:tcW w:w="740" w:type="pct"/>
          </w:tcPr>
          <w:p w:rsidR="003E6C5B" w:rsidRPr="00F20D1F" w:rsidRDefault="003E6C5B" w:rsidP="00677730">
            <w:pPr>
              <w:keepNext/>
              <w:jc w:val="left"/>
              <w:rPr>
                <w:color w:val="000000"/>
                <w:sz w:val="18"/>
                <w:szCs w:val="18"/>
              </w:rPr>
            </w:pPr>
            <w:r w:rsidRPr="00F20D1F">
              <w:rPr>
                <w:color w:val="000000"/>
                <w:sz w:val="18"/>
                <w:szCs w:val="18"/>
              </w:rPr>
              <w:t>В Общия генерален план на транспорта, в Раздел 6 „Идентифициране на варианти” е включен дълъг списък с вариантите за пристанищата и водните пътища (Таблица 6.4), дълъг списък с вариантите за въздушния транспорт (Таблица 6.5) и дълъг списък с вариантите за инт</w:t>
            </w:r>
            <w:r w:rsidR="00C11F03">
              <w:rPr>
                <w:color w:val="000000"/>
                <w:sz w:val="18"/>
                <w:szCs w:val="18"/>
              </w:rPr>
              <w:t>е</w:t>
            </w:r>
            <w:r w:rsidRPr="00F20D1F">
              <w:rPr>
                <w:color w:val="000000"/>
                <w:sz w:val="18"/>
                <w:szCs w:val="18"/>
              </w:rPr>
              <w:t xml:space="preserve">рмодален транспорт (Таблица 6.6). </w:t>
            </w:r>
          </w:p>
          <w:p w:rsidR="003E6C5B" w:rsidRPr="00F20D1F" w:rsidRDefault="003E6C5B" w:rsidP="00677730">
            <w:pPr>
              <w:keepNext/>
              <w:jc w:val="left"/>
              <w:rPr>
                <w:color w:val="000000"/>
                <w:sz w:val="18"/>
                <w:szCs w:val="18"/>
              </w:rPr>
            </w:pPr>
            <w:r w:rsidRPr="00F20D1F">
              <w:rPr>
                <w:color w:val="000000"/>
                <w:sz w:val="18"/>
                <w:szCs w:val="18"/>
              </w:rPr>
              <w:t xml:space="preserve">Дългите списъци са съкратени до списък с приоритетните проекти, препоръчани разработване и изпълнение. Окончателно са препоръчани 7 проекта за воден транспорт, 2 проекта за въздушен транспорт и 3 проекта за интермодален </w:t>
            </w:r>
            <w:r w:rsidRPr="00F20D1F">
              <w:rPr>
                <w:color w:val="000000"/>
                <w:sz w:val="18"/>
                <w:szCs w:val="18"/>
              </w:rPr>
              <w:lastRenderedPageBreak/>
              <w:t xml:space="preserve">транспорт (Таблица 9.14 Приоритетни проекти). Проектите, включени в Таблица 9.14, са подложени на анализ ползи-разходи.  </w:t>
            </w:r>
          </w:p>
          <w:p w:rsidR="003E6C5B" w:rsidRPr="00F20D1F" w:rsidRDefault="003E6C5B" w:rsidP="00677730">
            <w:pPr>
              <w:keepNext/>
              <w:jc w:val="left"/>
              <w:rPr>
                <w:color w:val="000000"/>
                <w:sz w:val="18"/>
                <w:szCs w:val="18"/>
              </w:rPr>
            </w:pPr>
            <w:r w:rsidRPr="00F20D1F">
              <w:rPr>
                <w:color w:val="000000"/>
                <w:sz w:val="18"/>
                <w:szCs w:val="18"/>
              </w:rPr>
              <w:t xml:space="preserve">В процеса на подготовка на ОПТТИ 2014-2020 г. е извършена приоритизация на проектите, включени в обхвата на програмата, на базата на мултикритериален анализ. </w:t>
            </w:r>
          </w:p>
          <w:p w:rsidR="003E6C5B" w:rsidRPr="00F20D1F" w:rsidRDefault="003E6C5B" w:rsidP="00677730">
            <w:pPr>
              <w:keepNext/>
              <w:jc w:val="left"/>
              <w:rPr>
                <w:color w:val="000000"/>
                <w:sz w:val="18"/>
                <w:szCs w:val="18"/>
              </w:rPr>
            </w:pPr>
            <w:r w:rsidRPr="00F20D1F">
              <w:rPr>
                <w:color w:val="000000"/>
                <w:sz w:val="18"/>
                <w:szCs w:val="18"/>
              </w:rPr>
              <w:t>Предвижда се развитие на мултимодални връзки (пътни и железопътни) с пристанищата и летищата</w:t>
            </w:r>
            <w:r w:rsidRPr="00877BF9">
              <w:rPr>
                <w:color w:val="000000"/>
                <w:sz w:val="18"/>
                <w:szCs w:val="18"/>
              </w:rPr>
              <w:t>.</w:t>
            </w:r>
            <w:r w:rsidRPr="00F20D1F">
              <w:rPr>
                <w:color w:val="000000"/>
                <w:sz w:val="18"/>
                <w:szCs w:val="18"/>
              </w:rPr>
              <w:t xml:space="preserve"> Проекти за развитие на пристанищната и летищната инфраструктура не се предвиждат в обхвата на ОПТТИ 2014-2020 г.</w:t>
            </w:r>
          </w:p>
          <w:p w:rsidR="003E6C5B" w:rsidRPr="00F20D1F" w:rsidRDefault="003E6C5B" w:rsidP="00677730">
            <w:pPr>
              <w:jc w:val="left"/>
            </w:pPr>
            <w:r w:rsidRPr="00F20D1F">
              <w:rPr>
                <w:color w:val="000000"/>
                <w:sz w:val="18"/>
                <w:szCs w:val="18"/>
              </w:rPr>
              <w:t>Мерките за подобряване на корабоплаването по р. Дунав в общия българо-румънски участък се предвиждат да се осъществят в програмен период 2014-2020 г. с финансиране от Инструмента за свързване на Европа.</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984C54" w:rsidRPr="00F20D1F" w:rsidRDefault="00984C54" w:rsidP="00677730">
            <w:pPr>
              <w:widowControl w:val="0"/>
              <w:autoSpaceDE w:val="0"/>
              <w:autoSpaceDN w:val="0"/>
              <w:adjustRightInd w:val="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984C54" w:rsidRPr="00984C54" w:rsidRDefault="00984C54" w:rsidP="00984C54">
            <w:pPr>
              <w:keepNext/>
              <w:ind w:left="146"/>
              <w:rPr>
                <w:b/>
                <w:sz w:val="18"/>
                <w:szCs w:val="18"/>
                <w:lang w:val="en-US" w:eastAsia="en-US"/>
              </w:rPr>
            </w:pPr>
            <w:r w:rsidRPr="00984C54">
              <w:rPr>
                <w:b/>
                <w:sz w:val="18"/>
                <w:szCs w:val="18"/>
                <w:lang w:eastAsia="en-US"/>
              </w:rPr>
              <w:t xml:space="preserve">Общи предварителни условия </w:t>
            </w:r>
            <w:r>
              <w:rPr>
                <w:b/>
                <w:sz w:val="18"/>
                <w:szCs w:val="18"/>
                <w:lang w:val="en-US" w:eastAsia="en-US"/>
              </w:rPr>
              <w:t>ExAC</w:t>
            </w:r>
          </w:p>
        </w:tc>
        <w:tc>
          <w:tcPr>
            <w:tcW w:w="689" w:type="pct"/>
            <w:tcBorders>
              <w:left w:val="single" w:sz="4" w:space="0" w:color="auto"/>
            </w:tcBorders>
            <w:shd w:val="clear" w:color="auto" w:fill="auto"/>
          </w:tcPr>
          <w:p w:rsidR="00984C54" w:rsidRPr="00D50D41" w:rsidRDefault="00984C54" w:rsidP="005E253B">
            <w:pPr>
              <w:pStyle w:val="BodyTextIndent"/>
              <w:spacing w:after="0"/>
              <w:ind w:left="0"/>
              <w:rPr>
                <w:sz w:val="18"/>
                <w:szCs w:val="18"/>
                <w:lang w:val="bg-BG" w:eastAsia="en-GB"/>
              </w:rPr>
            </w:pPr>
          </w:p>
        </w:tc>
        <w:tc>
          <w:tcPr>
            <w:tcW w:w="725" w:type="pct"/>
          </w:tcPr>
          <w:p w:rsidR="00984C54" w:rsidRPr="00F20D1F" w:rsidRDefault="00984C54" w:rsidP="005E253B">
            <w:pPr>
              <w:widowControl w:val="0"/>
              <w:autoSpaceDE w:val="0"/>
              <w:autoSpaceDN w:val="0"/>
              <w:adjustRightInd w:val="0"/>
              <w:ind w:left="1200" w:hanging="1200"/>
              <w:jc w:val="center"/>
              <w:rPr>
                <w:sz w:val="18"/>
                <w:szCs w:val="18"/>
              </w:rPr>
            </w:pPr>
          </w:p>
        </w:tc>
        <w:tc>
          <w:tcPr>
            <w:tcW w:w="702" w:type="pct"/>
          </w:tcPr>
          <w:p w:rsidR="00984C54" w:rsidRPr="00F20D1F" w:rsidRDefault="00984C54" w:rsidP="005E253B">
            <w:pPr>
              <w:rPr>
                <w:sz w:val="18"/>
                <w:szCs w:val="18"/>
                <w:lang w:eastAsia="bg-BG"/>
              </w:rPr>
            </w:pPr>
          </w:p>
        </w:tc>
        <w:tc>
          <w:tcPr>
            <w:tcW w:w="522" w:type="pct"/>
          </w:tcPr>
          <w:p w:rsidR="00984C54" w:rsidRPr="00F20D1F" w:rsidRDefault="00984C54" w:rsidP="005E253B">
            <w:pPr>
              <w:rPr>
                <w:sz w:val="18"/>
                <w:szCs w:val="18"/>
              </w:rPr>
            </w:pPr>
          </w:p>
        </w:tc>
        <w:tc>
          <w:tcPr>
            <w:tcW w:w="701" w:type="pct"/>
          </w:tcPr>
          <w:p w:rsidR="00984C54" w:rsidRPr="00F20D1F" w:rsidRDefault="00984C54" w:rsidP="005E253B">
            <w:pPr>
              <w:widowControl w:val="0"/>
              <w:autoSpaceDE w:val="0"/>
              <w:autoSpaceDN w:val="0"/>
              <w:adjustRightInd w:val="0"/>
              <w:rPr>
                <w:color w:val="000000"/>
                <w:sz w:val="18"/>
                <w:szCs w:val="18"/>
              </w:rPr>
            </w:pPr>
          </w:p>
        </w:tc>
        <w:tc>
          <w:tcPr>
            <w:tcW w:w="740" w:type="pct"/>
          </w:tcPr>
          <w:p w:rsidR="00984C54" w:rsidRPr="00F20D1F" w:rsidRDefault="00984C54" w:rsidP="00677730">
            <w:pPr>
              <w:keepNext/>
              <w:jc w:val="left"/>
              <w:rPr>
                <w:color w:val="000000"/>
                <w:sz w:val="18"/>
                <w:szCs w:val="18"/>
              </w:rPr>
            </w:pP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984C54" w:rsidRPr="00F20D1F" w:rsidRDefault="00984C54" w:rsidP="00677730">
            <w:pPr>
              <w:widowControl w:val="0"/>
              <w:autoSpaceDE w:val="0"/>
              <w:autoSpaceDN w:val="0"/>
              <w:adjustRightInd w:val="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984C54" w:rsidRPr="00F20D1F" w:rsidRDefault="00E770B8" w:rsidP="0006466A">
            <w:pPr>
              <w:keepNext/>
              <w:spacing w:before="0" w:after="0"/>
              <w:jc w:val="left"/>
              <w:rPr>
                <w:sz w:val="18"/>
                <w:szCs w:val="18"/>
                <w:lang w:eastAsia="en-US"/>
              </w:rPr>
            </w:pPr>
            <w:r w:rsidRPr="00B34641">
              <w:rPr>
                <w:color w:val="000000"/>
                <w:sz w:val="18"/>
                <w:szCs w:val="18"/>
              </w:rPr>
              <w:t xml:space="preserve">4. Наличие на уредба за ефективното прилагане на законодателството на Съюза за обществените поръчки в областта на </w:t>
            </w:r>
            <w:r>
              <w:rPr>
                <w:color w:val="000000"/>
                <w:sz w:val="18"/>
                <w:szCs w:val="18"/>
              </w:rPr>
              <w:t>ЕСИФ</w:t>
            </w:r>
          </w:p>
        </w:tc>
        <w:tc>
          <w:tcPr>
            <w:tcW w:w="689" w:type="pct"/>
            <w:tcBorders>
              <w:left w:val="single" w:sz="4" w:space="0" w:color="auto"/>
            </w:tcBorders>
            <w:shd w:val="clear" w:color="auto" w:fill="auto"/>
          </w:tcPr>
          <w:p w:rsidR="00984C54" w:rsidRPr="00D50D41" w:rsidRDefault="007B43E6" w:rsidP="007B43E6">
            <w:pPr>
              <w:pStyle w:val="BodyTextIndent"/>
              <w:spacing w:after="0"/>
              <w:ind w:left="0"/>
              <w:jc w:val="left"/>
              <w:rPr>
                <w:sz w:val="18"/>
                <w:szCs w:val="18"/>
                <w:lang w:val="bg-BG" w:eastAsia="en-GB"/>
              </w:rPr>
            </w:pPr>
            <w:r w:rsidRPr="00D50D41">
              <w:rPr>
                <w:sz w:val="18"/>
                <w:szCs w:val="18"/>
                <w:lang w:val="bg-BG" w:eastAsia="en-GB"/>
              </w:rPr>
              <w:t>Всички оси на ОПТТИ</w:t>
            </w:r>
          </w:p>
        </w:tc>
        <w:tc>
          <w:tcPr>
            <w:tcW w:w="725" w:type="pct"/>
          </w:tcPr>
          <w:p w:rsidR="00984C54" w:rsidRPr="00F20D1F" w:rsidRDefault="00E770B8" w:rsidP="005E253B">
            <w:pPr>
              <w:widowControl w:val="0"/>
              <w:autoSpaceDE w:val="0"/>
              <w:autoSpaceDN w:val="0"/>
              <w:adjustRightInd w:val="0"/>
              <w:ind w:left="1200" w:hanging="1200"/>
              <w:jc w:val="center"/>
              <w:rPr>
                <w:sz w:val="18"/>
                <w:szCs w:val="18"/>
              </w:rPr>
            </w:pPr>
            <w:r>
              <w:rPr>
                <w:sz w:val="18"/>
                <w:szCs w:val="18"/>
              </w:rPr>
              <w:t>Частично</w:t>
            </w:r>
          </w:p>
        </w:tc>
        <w:tc>
          <w:tcPr>
            <w:tcW w:w="702" w:type="pct"/>
          </w:tcPr>
          <w:p w:rsidR="00984C54" w:rsidRPr="00F20D1F" w:rsidRDefault="00E770B8" w:rsidP="00E770B8">
            <w:pPr>
              <w:jc w:val="left"/>
              <w:rPr>
                <w:sz w:val="18"/>
                <w:szCs w:val="18"/>
                <w:lang w:eastAsia="bg-BG"/>
              </w:rPr>
            </w:pPr>
            <w:r w:rsidRPr="00B34641">
              <w:rPr>
                <w:color w:val="000000"/>
                <w:sz w:val="18"/>
                <w:szCs w:val="18"/>
              </w:rPr>
              <w:t xml:space="preserve">Наличие на уредба за ефективното прилагане на законодателството на Съюза за обществените </w:t>
            </w:r>
            <w:r w:rsidRPr="00B34641">
              <w:rPr>
                <w:color w:val="000000"/>
                <w:sz w:val="18"/>
                <w:szCs w:val="18"/>
              </w:rPr>
              <w:lastRenderedPageBreak/>
              <w:t xml:space="preserve">поръчки в областта на </w:t>
            </w:r>
            <w:r>
              <w:rPr>
                <w:color w:val="000000"/>
                <w:sz w:val="18"/>
                <w:szCs w:val="18"/>
              </w:rPr>
              <w:t>ЕСИФ</w:t>
            </w:r>
          </w:p>
        </w:tc>
        <w:tc>
          <w:tcPr>
            <w:tcW w:w="522" w:type="pct"/>
          </w:tcPr>
          <w:p w:rsidR="00984C54" w:rsidRPr="00F20D1F" w:rsidRDefault="001A5A33" w:rsidP="005E253B">
            <w:pPr>
              <w:rPr>
                <w:sz w:val="18"/>
                <w:szCs w:val="18"/>
              </w:rPr>
            </w:pPr>
            <w:r>
              <w:rPr>
                <w:sz w:val="18"/>
                <w:szCs w:val="18"/>
              </w:rPr>
              <w:lastRenderedPageBreak/>
              <w:t>НЕ</w:t>
            </w:r>
          </w:p>
        </w:tc>
        <w:tc>
          <w:tcPr>
            <w:tcW w:w="701" w:type="pct"/>
          </w:tcPr>
          <w:p w:rsidR="00984C54" w:rsidRPr="00F20D1F" w:rsidRDefault="007B43E6" w:rsidP="00F8253D">
            <w:pPr>
              <w:keepNext/>
              <w:widowControl w:val="0"/>
              <w:jc w:val="left"/>
              <w:rPr>
                <w:color w:val="000000"/>
                <w:sz w:val="18"/>
                <w:szCs w:val="18"/>
                <w:lang w:eastAsia="en-US"/>
              </w:rPr>
            </w:pPr>
            <w:r>
              <w:rPr>
                <w:color w:val="000000"/>
                <w:sz w:val="18"/>
                <w:szCs w:val="18"/>
                <w:lang w:eastAsia="en-US"/>
              </w:rPr>
              <w:t>Изготвяне</w:t>
            </w:r>
            <w:r w:rsidRPr="006E7B18">
              <w:rPr>
                <w:color w:val="000000"/>
                <w:sz w:val="18"/>
                <w:szCs w:val="18"/>
                <w:lang w:eastAsia="en-US"/>
              </w:rPr>
              <w:t xml:space="preserve"> на Национална стратегия за развитие на сектора на обществените поръчки в България за периода 2014- 2020 г. </w:t>
            </w:r>
          </w:p>
        </w:tc>
        <w:tc>
          <w:tcPr>
            <w:tcW w:w="740" w:type="pct"/>
          </w:tcPr>
          <w:p w:rsidR="006A71AC" w:rsidRPr="00D50D41" w:rsidRDefault="007B43E6" w:rsidP="0059575C">
            <w:pPr>
              <w:pStyle w:val="ListParagraph"/>
              <w:keepNext/>
              <w:numPr>
                <w:ilvl w:val="0"/>
                <w:numId w:val="47"/>
              </w:numPr>
              <w:tabs>
                <w:tab w:val="center" w:pos="291"/>
              </w:tabs>
              <w:ind w:left="119" w:firstLine="5"/>
              <w:jc w:val="left"/>
              <w:rPr>
                <w:color w:val="000000"/>
                <w:sz w:val="18"/>
                <w:szCs w:val="18"/>
                <w:lang w:val="bg-BG"/>
              </w:rPr>
            </w:pPr>
            <w:r w:rsidRPr="00D50D41">
              <w:rPr>
                <w:sz w:val="18"/>
                <w:szCs w:val="18"/>
                <w:lang w:val="bg-BG"/>
              </w:rPr>
              <w:t xml:space="preserve">Допълнително разширяване обхвата на предварителния контрол, </w:t>
            </w:r>
            <w:r w:rsidRPr="00D50D41">
              <w:rPr>
                <w:sz w:val="18"/>
                <w:szCs w:val="18"/>
                <w:lang w:val="bg-BG"/>
              </w:rPr>
              <w:lastRenderedPageBreak/>
              <w:t>осъществяван от АОП</w:t>
            </w:r>
          </w:p>
          <w:p w:rsidR="006A71AC" w:rsidRPr="00CF4AD2" w:rsidRDefault="007B43E6" w:rsidP="0059575C">
            <w:pPr>
              <w:pStyle w:val="ListParagraph"/>
              <w:keepNext/>
              <w:numPr>
                <w:ilvl w:val="0"/>
                <w:numId w:val="47"/>
              </w:numPr>
              <w:tabs>
                <w:tab w:val="center" w:pos="291"/>
              </w:tabs>
              <w:ind w:left="119" w:firstLine="5"/>
              <w:jc w:val="left"/>
              <w:rPr>
                <w:color w:val="000000"/>
                <w:sz w:val="18"/>
                <w:szCs w:val="18"/>
                <w:lang w:val="bg-BG"/>
              </w:rPr>
            </w:pPr>
            <w:r w:rsidRPr="00D50D41">
              <w:rPr>
                <w:sz w:val="18"/>
                <w:szCs w:val="18"/>
                <w:lang w:val="bg-BG"/>
              </w:rPr>
              <w:t>Въвеждане на  новите европейски директиви чрез изготвяне на изцяло нов рамков закон</w:t>
            </w:r>
          </w:p>
          <w:p w:rsidR="00AB2576" w:rsidRPr="00D50D41" w:rsidRDefault="00AB2576" w:rsidP="0059575C">
            <w:pPr>
              <w:pStyle w:val="ListParagraph"/>
              <w:keepNext/>
              <w:numPr>
                <w:ilvl w:val="0"/>
                <w:numId w:val="47"/>
              </w:numPr>
              <w:tabs>
                <w:tab w:val="center" w:pos="291"/>
              </w:tabs>
              <w:ind w:left="119" w:firstLine="5"/>
              <w:jc w:val="left"/>
              <w:rPr>
                <w:color w:val="000000"/>
                <w:sz w:val="18"/>
                <w:szCs w:val="18"/>
                <w:lang w:val="bg-BG"/>
              </w:rPr>
            </w:pPr>
            <w:r>
              <w:rPr>
                <w:sz w:val="18"/>
                <w:szCs w:val="18"/>
                <w:lang w:val="bg-BG"/>
              </w:rPr>
              <w:t>Разработване на План за изпълнение на Стратегията</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984C54" w:rsidRPr="00F20D1F" w:rsidRDefault="00984C54" w:rsidP="00677730">
            <w:pPr>
              <w:widowControl w:val="0"/>
              <w:autoSpaceDE w:val="0"/>
              <w:autoSpaceDN w:val="0"/>
              <w:adjustRightInd w:val="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984C54" w:rsidRPr="00F20D1F" w:rsidRDefault="00984C54" w:rsidP="00983CC4">
            <w:pPr>
              <w:keepNext/>
              <w:ind w:left="228" w:hanging="78"/>
              <w:rPr>
                <w:sz w:val="18"/>
                <w:szCs w:val="18"/>
                <w:lang w:eastAsia="en-US"/>
              </w:rPr>
            </w:pPr>
          </w:p>
        </w:tc>
        <w:tc>
          <w:tcPr>
            <w:tcW w:w="689" w:type="pct"/>
            <w:tcBorders>
              <w:left w:val="single" w:sz="4" w:space="0" w:color="auto"/>
            </w:tcBorders>
            <w:shd w:val="clear" w:color="auto" w:fill="auto"/>
          </w:tcPr>
          <w:p w:rsidR="00984C54" w:rsidRPr="00D50D41" w:rsidRDefault="00984C54" w:rsidP="007B43E6">
            <w:pPr>
              <w:pStyle w:val="BodyTextIndent"/>
              <w:spacing w:after="0"/>
              <w:ind w:left="0"/>
              <w:jc w:val="left"/>
              <w:rPr>
                <w:sz w:val="18"/>
                <w:szCs w:val="18"/>
                <w:lang w:val="bg-BG" w:eastAsia="en-GB"/>
              </w:rPr>
            </w:pPr>
          </w:p>
        </w:tc>
        <w:tc>
          <w:tcPr>
            <w:tcW w:w="725" w:type="pct"/>
          </w:tcPr>
          <w:p w:rsidR="007B43E6" w:rsidRPr="00F20D1F" w:rsidRDefault="007B43E6" w:rsidP="00926739">
            <w:pPr>
              <w:widowControl w:val="0"/>
              <w:autoSpaceDE w:val="0"/>
              <w:autoSpaceDN w:val="0"/>
              <w:adjustRightInd w:val="0"/>
              <w:ind w:left="1200" w:hanging="1200"/>
              <w:jc w:val="center"/>
              <w:rPr>
                <w:sz w:val="18"/>
                <w:szCs w:val="18"/>
              </w:rPr>
            </w:pPr>
          </w:p>
        </w:tc>
        <w:tc>
          <w:tcPr>
            <w:tcW w:w="702" w:type="pct"/>
          </w:tcPr>
          <w:p w:rsidR="00984C54" w:rsidRPr="00F20D1F" w:rsidRDefault="007B43E6" w:rsidP="007B43E6">
            <w:pPr>
              <w:jc w:val="left"/>
              <w:rPr>
                <w:sz w:val="18"/>
                <w:szCs w:val="18"/>
                <w:lang w:eastAsia="bg-BG"/>
              </w:rPr>
            </w:pPr>
            <w:r w:rsidRPr="00B34641">
              <w:rPr>
                <w:color w:val="000000"/>
                <w:sz w:val="18"/>
                <w:szCs w:val="18"/>
              </w:rPr>
              <w:t>Уредба, гарантираща прозрачни процедури за възлагане на договори</w:t>
            </w:r>
          </w:p>
        </w:tc>
        <w:tc>
          <w:tcPr>
            <w:tcW w:w="522" w:type="pct"/>
          </w:tcPr>
          <w:p w:rsidR="00984C54" w:rsidRDefault="007B43E6" w:rsidP="005E253B">
            <w:pPr>
              <w:rPr>
                <w:sz w:val="18"/>
                <w:szCs w:val="18"/>
              </w:rPr>
            </w:pPr>
            <w:r>
              <w:rPr>
                <w:sz w:val="18"/>
                <w:szCs w:val="18"/>
              </w:rPr>
              <w:t>ДА</w:t>
            </w:r>
          </w:p>
          <w:p w:rsidR="007B43E6" w:rsidRPr="00F20D1F" w:rsidRDefault="007B43E6" w:rsidP="005E253B">
            <w:pPr>
              <w:rPr>
                <w:sz w:val="18"/>
                <w:szCs w:val="18"/>
              </w:rPr>
            </w:pPr>
          </w:p>
        </w:tc>
        <w:tc>
          <w:tcPr>
            <w:tcW w:w="701" w:type="pct"/>
          </w:tcPr>
          <w:p w:rsidR="00984C54" w:rsidRPr="00F20D1F" w:rsidRDefault="001233DB" w:rsidP="001233DB">
            <w:pPr>
              <w:widowControl w:val="0"/>
              <w:autoSpaceDE w:val="0"/>
              <w:autoSpaceDN w:val="0"/>
              <w:adjustRightInd w:val="0"/>
              <w:jc w:val="left"/>
              <w:rPr>
                <w:color w:val="000000"/>
                <w:sz w:val="18"/>
                <w:szCs w:val="18"/>
              </w:rPr>
            </w:pPr>
            <w:r w:rsidRPr="00B34641">
              <w:rPr>
                <w:sz w:val="18"/>
                <w:szCs w:val="18"/>
              </w:rPr>
              <w:t>Принципът на публичност и прозрачност се гарантира от Регистъра на обществените поръчки</w:t>
            </w:r>
            <w:r>
              <w:rPr>
                <w:sz w:val="18"/>
                <w:szCs w:val="18"/>
              </w:rPr>
              <w:t xml:space="preserve"> и от последите изменения и допълнения на ЗОП</w:t>
            </w:r>
          </w:p>
        </w:tc>
        <w:tc>
          <w:tcPr>
            <w:tcW w:w="740" w:type="pct"/>
          </w:tcPr>
          <w:p w:rsidR="00984C54" w:rsidRPr="001233DB" w:rsidRDefault="001233DB" w:rsidP="001233DB">
            <w:pPr>
              <w:keepNext/>
              <w:jc w:val="left"/>
              <w:rPr>
                <w:color w:val="000000"/>
                <w:sz w:val="18"/>
                <w:szCs w:val="18"/>
              </w:rPr>
            </w:pPr>
            <w:r>
              <w:rPr>
                <w:sz w:val="18"/>
                <w:szCs w:val="18"/>
              </w:rPr>
              <w:t>Предстоящо въвеждане</w:t>
            </w:r>
            <w:r w:rsidRPr="001233DB">
              <w:rPr>
                <w:sz w:val="18"/>
                <w:szCs w:val="18"/>
              </w:rPr>
              <w:t xml:space="preserve"> изцяло </w:t>
            </w:r>
            <w:r>
              <w:rPr>
                <w:sz w:val="18"/>
                <w:szCs w:val="18"/>
              </w:rPr>
              <w:t xml:space="preserve">на </w:t>
            </w:r>
            <w:r w:rsidRPr="001233DB">
              <w:rPr>
                <w:sz w:val="18"/>
                <w:szCs w:val="18"/>
              </w:rPr>
              <w:t>електронна комуникация до етапа на електронна оферт</w:t>
            </w:r>
            <w:r>
              <w:rPr>
                <w:sz w:val="18"/>
                <w:szCs w:val="18"/>
              </w:rPr>
              <w:t>а.</w:t>
            </w:r>
          </w:p>
        </w:tc>
      </w:tr>
      <w:tr w:rsidR="005F73BC" w:rsidRPr="00E770B8" w:rsidTr="00700752">
        <w:trPr>
          <w:trHeight w:val="836"/>
          <w:jc w:val="center"/>
        </w:trPr>
        <w:tc>
          <w:tcPr>
            <w:tcW w:w="94" w:type="pct"/>
            <w:tcBorders>
              <w:top w:val="nil"/>
              <w:left w:val="nil"/>
              <w:bottom w:val="nil"/>
              <w:right w:val="single" w:sz="4" w:space="0" w:color="auto"/>
            </w:tcBorders>
            <w:shd w:val="clear" w:color="auto" w:fill="auto"/>
          </w:tcPr>
          <w:p w:rsidR="00984C54" w:rsidRPr="00E770B8" w:rsidRDefault="00984C54" w:rsidP="00E770B8">
            <w:pPr>
              <w:widowControl w:val="0"/>
              <w:autoSpaceDE w:val="0"/>
              <w:autoSpaceDN w:val="0"/>
              <w:adjustRightInd w:val="0"/>
              <w:ind w:left="1051"/>
              <w:jc w:val="left"/>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984C54" w:rsidRPr="00E770B8" w:rsidRDefault="00984C54" w:rsidP="00E770B8">
            <w:pPr>
              <w:jc w:val="left"/>
              <w:rPr>
                <w:sz w:val="18"/>
                <w:szCs w:val="18"/>
                <w:lang w:eastAsia="en-US"/>
              </w:rPr>
            </w:pPr>
          </w:p>
        </w:tc>
        <w:tc>
          <w:tcPr>
            <w:tcW w:w="689" w:type="pct"/>
            <w:tcBorders>
              <w:left w:val="single" w:sz="4" w:space="0" w:color="auto"/>
            </w:tcBorders>
            <w:shd w:val="clear" w:color="auto" w:fill="auto"/>
          </w:tcPr>
          <w:p w:rsidR="00984C54" w:rsidRPr="00D50D41" w:rsidRDefault="00984C54" w:rsidP="00E770B8">
            <w:pPr>
              <w:pStyle w:val="BodyTextIndent"/>
              <w:spacing w:after="0"/>
              <w:ind w:left="0"/>
              <w:jc w:val="left"/>
              <w:rPr>
                <w:sz w:val="18"/>
                <w:szCs w:val="18"/>
                <w:lang w:val="bg-BG" w:eastAsia="en-GB"/>
              </w:rPr>
            </w:pPr>
          </w:p>
        </w:tc>
        <w:tc>
          <w:tcPr>
            <w:tcW w:w="725" w:type="pct"/>
          </w:tcPr>
          <w:p w:rsidR="00984C54" w:rsidRPr="00E770B8" w:rsidRDefault="00984C54" w:rsidP="00926739">
            <w:pPr>
              <w:widowControl w:val="0"/>
              <w:autoSpaceDE w:val="0"/>
              <w:autoSpaceDN w:val="0"/>
              <w:adjustRightInd w:val="0"/>
              <w:ind w:left="1200" w:hanging="1200"/>
              <w:jc w:val="center"/>
              <w:rPr>
                <w:sz w:val="18"/>
                <w:szCs w:val="18"/>
              </w:rPr>
            </w:pPr>
          </w:p>
        </w:tc>
        <w:tc>
          <w:tcPr>
            <w:tcW w:w="702" w:type="pct"/>
          </w:tcPr>
          <w:p w:rsidR="00984C54" w:rsidRPr="00E770B8" w:rsidRDefault="001233DB" w:rsidP="00E770B8">
            <w:pPr>
              <w:jc w:val="left"/>
              <w:rPr>
                <w:sz w:val="18"/>
                <w:szCs w:val="18"/>
                <w:lang w:eastAsia="bg-BG"/>
              </w:rPr>
            </w:pPr>
            <w:r w:rsidRPr="00B34641">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522" w:type="pct"/>
          </w:tcPr>
          <w:p w:rsidR="00984C54" w:rsidRPr="00E770B8" w:rsidRDefault="006C5AA5" w:rsidP="00E770B8">
            <w:pPr>
              <w:jc w:val="left"/>
              <w:rPr>
                <w:sz w:val="18"/>
                <w:szCs w:val="18"/>
              </w:rPr>
            </w:pPr>
            <w:r>
              <w:rPr>
                <w:sz w:val="18"/>
                <w:szCs w:val="18"/>
              </w:rPr>
              <w:t>Да</w:t>
            </w:r>
          </w:p>
        </w:tc>
        <w:tc>
          <w:tcPr>
            <w:tcW w:w="701" w:type="pct"/>
          </w:tcPr>
          <w:p w:rsidR="00984C54" w:rsidRPr="00E770B8" w:rsidRDefault="001233DB" w:rsidP="001233DB">
            <w:pPr>
              <w:widowControl w:val="0"/>
              <w:autoSpaceDE w:val="0"/>
              <w:autoSpaceDN w:val="0"/>
              <w:adjustRightInd w:val="0"/>
              <w:jc w:val="left"/>
              <w:rPr>
                <w:color w:val="000000"/>
                <w:sz w:val="18"/>
                <w:szCs w:val="18"/>
              </w:rPr>
            </w:pPr>
            <w:r>
              <w:rPr>
                <w:color w:val="000000"/>
                <w:sz w:val="18"/>
                <w:szCs w:val="18"/>
              </w:rPr>
              <w:t xml:space="preserve">Провеждане на </w:t>
            </w:r>
            <w:r w:rsidRPr="00B34641">
              <w:rPr>
                <w:color w:val="000000"/>
                <w:sz w:val="18"/>
                <w:szCs w:val="18"/>
                <w:lang w:eastAsia="en-US"/>
              </w:rPr>
              <w:t xml:space="preserve">обучения за </w:t>
            </w:r>
            <w:r>
              <w:rPr>
                <w:color w:val="000000"/>
                <w:sz w:val="18"/>
                <w:szCs w:val="18"/>
                <w:lang w:eastAsia="en-US"/>
              </w:rPr>
              <w:t>УО, свързани с п</w:t>
            </w:r>
            <w:r w:rsidRPr="00B34641">
              <w:rPr>
                <w:color w:val="000000"/>
                <w:sz w:val="18"/>
                <w:szCs w:val="18"/>
                <w:lang w:eastAsia="en-US"/>
              </w:rPr>
              <w:t>рилагане на законодателството в областта на обществените поръчки, избягване на риска от налагане на финансови корекции и административно наказателни санкции</w:t>
            </w:r>
          </w:p>
        </w:tc>
        <w:tc>
          <w:tcPr>
            <w:tcW w:w="740" w:type="pct"/>
          </w:tcPr>
          <w:p w:rsidR="00984C54" w:rsidRDefault="001233DB" w:rsidP="00E770B8">
            <w:pPr>
              <w:keepNext/>
              <w:jc w:val="left"/>
              <w:rPr>
                <w:color w:val="000000"/>
                <w:sz w:val="18"/>
                <w:szCs w:val="18"/>
              </w:rPr>
            </w:pPr>
            <w:r>
              <w:rPr>
                <w:color w:val="000000"/>
                <w:sz w:val="18"/>
                <w:szCs w:val="18"/>
              </w:rPr>
              <w:t>Използване на ИСУН</w:t>
            </w:r>
          </w:p>
          <w:p w:rsidR="00926739" w:rsidRDefault="00926739" w:rsidP="00DA5667">
            <w:pPr>
              <w:keepNext/>
              <w:jc w:val="left"/>
              <w:rPr>
                <w:b/>
                <w:color w:val="000000"/>
                <w:sz w:val="18"/>
                <w:szCs w:val="18"/>
                <w:lang w:eastAsia="en-US"/>
              </w:rPr>
            </w:pPr>
            <w:r w:rsidRPr="001C0E3A">
              <w:rPr>
                <w:color w:val="000000"/>
                <w:sz w:val="18"/>
                <w:szCs w:val="18"/>
                <w:lang w:eastAsia="en-US"/>
              </w:rPr>
              <w:t xml:space="preserve">Различни обучения по </w:t>
            </w:r>
            <w:r>
              <w:rPr>
                <w:color w:val="000000"/>
                <w:sz w:val="18"/>
                <w:szCs w:val="18"/>
                <w:lang w:eastAsia="en-US"/>
              </w:rPr>
              <w:t>ЗОП</w:t>
            </w:r>
            <w:r w:rsidRPr="001C0E3A">
              <w:rPr>
                <w:color w:val="000000"/>
                <w:sz w:val="18"/>
                <w:szCs w:val="18"/>
                <w:lang w:eastAsia="en-US"/>
              </w:rPr>
              <w:t xml:space="preserve"> за периода от 2007 г. до настоящия момент са посетили 50 служители от УО на </w:t>
            </w:r>
            <w:r w:rsidRPr="00926739">
              <w:rPr>
                <w:color w:val="000000"/>
                <w:sz w:val="18"/>
                <w:szCs w:val="18"/>
                <w:lang w:eastAsia="en-US"/>
              </w:rPr>
              <w:t>ОПТ</w:t>
            </w:r>
          </w:p>
          <w:p w:rsidR="00926739" w:rsidRPr="00926739" w:rsidRDefault="00926739" w:rsidP="00903517">
            <w:pPr>
              <w:keepNext/>
              <w:jc w:val="left"/>
              <w:rPr>
                <w:color w:val="000000"/>
                <w:sz w:val="18"/>
                <w:szCs w:val="18"/>
              </w:rPr>
            </w:pP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984C54" w:rsidRPr="00F20D1F" w:rsidRDefault="00984C54" w:rsidP="00677730">
            <w:pPr>
              <w:widowControl w:val="0"/>
              <w:autoSpaceDE w:val="0"/>
              <w:autoSpaceDN w:val="0"/>
              <w:adjustRightInd w:val="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984C54" w:rsidRPr="00F20D1F" w:rsidRDefault="00984C54" w:rsidP="00983CC4">
            <w:pPr>
              <w:keepNext/>
              <w:ind w:left="228" w:hanging="78"/>
              <w:rPr>
                <w:sz w:val="18"/>
                <w:szCs w:val="18"/>
                <w:lang w:eastAsia="en-US"/>
              </w:rPr>
            </w:pPr>
          </w:p>
        </w:tc>
        <w:tc>
          <w:tcPr>
            <w:tcW w:w="689" w:type="pct"/>
            <w:tcBorders>
              <w:left w:val="single" w:sz="4" w:space="0" w:color="auto"/>
            </w:tcBorders>
            <w:shd w:val="clear" w:color="auto" w:fill="auto"/>
          </w:tcPr>
          <w:p w:rsidR="00984C54" w:rsidRPr="00D50D41" w:rsidRDefault="00984C54" w:rsidP="005E253B">
            <w:pPr>
              <w:pStyle w:val="BodyTextIndent"/>
              <w:spacing w:after="0"/>
              <w:ind w:left="0"/>
              <w:rPr>
                <w:sz w:val="18"/>
                <w:szCs w:val="18"/>
                <w:lang w:val="bg-BG" w:eastAsia="en-GB"/>
              </w:rPr>
            </w:pPr>
          </w:p>
        </w:tc>
        <w:tc>
          <w:tcPr>
            <w:tcW w:w="725" w:type="pct"/>
          </w:tcPr>
          <w:p w:rsidR="00984C54" w:rsidRPr="00F20D1F" w:rsidRDefault="00984C54" w:rsidP="005E253B">
            <w:pPr>
              <w:widowControl w:val="0"/>
              <w:autoSpaceDE w:val="0"/>
              <w:autoSpaceDN w:val="0"/>
              <w:adjustRightInd w:val="0"/>
              <w:ind w:left="1200" w:hanging="1200"/>
              <w:jc w:val="center"/>
              <w:rPr>
                <w:sz w:val="18"/>
                <w:szCs w:val="18"/>
              </w:rPr>
            </w:pPr>
          </w:p>
        </w:tc>
        <w:tc>
          <w:tcPr>
            <w:tcW w:w="702" w:type="pct"/>
          </w:tcPr>
          <w:p w:rsidR="00984C54" w:rsidRPr="00F20D1F" w:rsidRDefault="00926739" w:rsidP="00926739">
            <w:pPr>
              <w:jc w:val="left"/>
              <w:rPr>
                <w:sz w:val="18"/>
                <w:szCs w:val="18"/>
                <w:lang w:eastAsia="bg-BG"/>
              </w:rPr>
            </w:pPr>
            <w:r w:rsidRPr="00B34641">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522" w:type="pct"/>
          </w:tcPr>
          <w:p w:rsidR="00984C54" w:rsidRPr="00F20D1F" w:rsidRDefault="00926739" w:rsidP="005E253B">
            <w:pPr>
              <w:rPr>
                <w:sz w:val="18"/>
                <w:szCs w:val="18"/>
              </w:rPr>
            </w:pPr>
            <w:r>
              <w:rPr>
                <w:sz w:val="18"/>
                <w:szCs w:val="18"/>
              </w:rPr>
              <w:t>НЕ</w:t>
            </w:r>
          </w:p>
        </w:tc>
        <w:tc>
          <w:tcPr>
            <w:tcW w:w="701" w:type="pct"/>
          </w:tcPr>
          <w:p w:rsidR="00984C54" w:rsidRDefault="00926739" w:rsidP="00926739">
            <w:pPr>
              <w:widowControl w:val="0"/>
              <w:autoSpaceDE w:val="0"/>
              <w:autoSpaceDN w:val="0"/>
              <w:adjustRightInd w:val="0"/>
              <w:jc w:val="left"/>
              <w:rPr>
                <w:color w:val="000000"/>
                <w:sz w:val="18"/>
                <w:szCs w:val="18"/>
                <w:lang w:eastAsia="en-US"/>
              </w:rPr>
            </w:pPr>
            <w:r>
              <w:rPr>
                <w:color w:val="000000"/>
                <w:sz w:val="18"/>
                <w:szCs w:val="18"/>
              </w:rPr>
              <w:t xml:space="preserve">В </w:t>
            </w:r>
            <w:r w:rsidRPr="00B34641">
              <w:rPr>
                <w:color w:val="000000"/>
                <w:sz w:val="18"/>
                <w:szCs w:val="18"/>
                <w:lang w:eastAsia="en-US"/>
              </w:rPr>
              <w:t>УО</w:t>
            </w:r>
            <w:r>
              <w:rPr>
                <w:color w:val="000000"/>
                <w:sz w:val="18"/>
                <w:szCs w:val="18"/>
                <w:lang w:eastAsia="en-US"/>
              </w:rPr>
              <w:t xml:space="preserve"> на ОПТ</w:t>
            </w:r>
            <w:r w:rsidRPr="00B34641">
              <w:rPr>
                <w:color w:val="000000"/>
                <w:sz w:val="18"/>
                <w:szCs w:val="18"/>
                <w:lang w:eastAsia="en-US"/>
              </w:rPr>
              <w:t xml:space="preserve"> има определени служители, които имат в длъжностните си характеристики отговорности по въпросите на обществените поръчки</w:t>
            </w:r>
          </w:p>
          <w:p w:rsidR="00926739" w:rsidRPr="00B34641" w:rsidRDefault="00926739" w:rsidP="00926739">
            <w:pPr>
              <w:tabs>
                <w:tab w:val="left" w:pos="1417"/>
              </w:tabs>
              <w:jc w:val="left"/>
              <w:rPr>
                <w:color w:val="000000"/>
                <w:sz w:val="18"/>
                <w:szCs w:val="18"/>
                <w:lang w:eastAsia="en-US"/>
              </w:rPr>
            </w:pPr>
            <w:r>
              <w:rPr>
                <w:color w:val="000000"/>
                <w:sz w:val="18"/>
                <w:szCs w:val="18"/>
                <w:lang w:eastAsia="en-US"/>
              </w:rPr>
              <w:t>УО</w:t>
            </w:r>
            <w:r w:rsidRPr="00B34641">
              <w:rPr>
                <w:color w:val="000000"/>
                <w:sz w:val="18"/>
                <w:szCs w:val="18"/>
                <w:lang w:eastAsia="en-US"/>
              </w:rPr>
              <w:t xml:space="preserve"> предоставят необходимата информация, вкл. и под формата на разработени документи, наръчници, указания, ръководства и др., в сферата на обществените поръчки.</w:t>
            </w:r>
          </w:p>
          <w:p w:rsidR="00926739" w:rsidRPr="00F20D1F" w:rsidRDefault="00926739" w:rsidP="00947145">
            <w:pPr>
              <w:widowControl w:val="0"/>
              <w:autoSpaceDE w:val="0"/>
              <w:autoSpaceDN w:val="0"/>
              <w:adjustRightInd w:val="0"/>
              <w:jc w:val="left"/>
              <w:rPr>
                <w:color w:val="000000"/>
                <w:sz w:val="18"/>
                <w:szCs w:val="18"/>
              </w:rPr>
            </w:pPr>
            <w:r w:rsidRPr="00B34641">
              <w:rPr>
                <w:color w:val="000000"/>
                <w:sz w:val="18"/>
                <w:szCs w:val="18"/>
                <w:lang w:eastAsia="en-US"/>
              </w:rPr>
              <w:t xml:space="preserve">В разработванатаНационална стратегия за развитие на сектора на обществените поръчки в България за периода 2014- 2020 г.  се предвиждат мерки за осигуряване на техническа помощ на лицата, които прилагат правилата за възлагане на обществени </w:t>
            </w:r>
            <w:r w:rsidRPr="00B34641">
              <w:rPr>
                <w:color w:val="000000"/>
                <w:sz w:val="18"/>
                <w:szCs w:val="18"/>
                <w:lang w:eastAsia="en-US"/>
              </w:rPr>
              <w:lastRenderedPageBreak/>
              <w:t>поръчки.</w:t>
            </w:r>
          </w:p>
        </w:tc>
        <w:tc>
          <w:tcPr>
            <w:tcW w:w="740" w:type="pct"/>
          </w:tcPr>
          <w:p w:rsidR="00984C54" w:rsidRPr="00F20D1F" w:rsidRDefault="00926739" w:rsidP="00677730">
            <w:pPr>
              <w:keepNext/>
              <w:jc w:val="left"/>
              <w:rPr>
                <w:color w:val="000000"/>
                <w:sz w:val="18"/>
                <w:szCs w:val="18"/>
              </w:rPr>
            </w:pPr>
            <w:r w:rsidRPr="00926739">
              <w:rPr>
                <w:sz w:val="18"/>
                <w:szCs w:val="18"/>
              </w:rPr>
              <w:lastRenderedPageBreak/>
              <w:t>В УО на ОПТ има 8 служители, които имат в длъжностните си характеристики отговорности по въпросите на обществените поръчки</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984C54" w:rsidRPr="00F20D1F" w:rsidRDefault="00984C54" w:rsidP="00677730">
            <w:pPr>
              <w:widowControl w:val="0"/>
              <w:autoSpaceDE w:val="0"/>
              <w:autoSpaceDN w:val="0"/>
              <w:adjustRightInd w:val="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984C54" w:rsidRPr="00F20D1F" w:rsidRDefault="00F130C0" w:rsidP="0006466A">
            <w:pPr>
              <w:keepNext/>
              <w:spacing w:before="0" w:after="0"/>
              <w:ind w:left="79" w:hanging="79"/>
              <w:jc w:val="left"/>
              <w:rPr>
                <w:sz w:val="18"/>
                <w:szCs w:val="18"/>
                <w:lang w:eastAsia="en-US"/>
              </w:rPr>
            </w:pPr>
            <w:r w:rsidRPr="00B34641">
              <w:rPr>
                <w:color w:val="000000"/>
                <w:sz w:val="18"/>
                <w:szCs w:val="18"/>
              </w:rPr>
              <w:t xml:space="preserve">5. </w:t>
            </w:r>
            <w:r>
              <w:rPr>
                <w:color w:val="000000"/>
                <w:sz w:val="18"/>
                <w:szCs w:val="18"/>
              </w:rPr>
              <w:t>Наличие на уредба за ефективно</w:t>
            </w:r>
            <w:r w:rsidRPr="00B34641">
              <w:rPr>
                <w:color w:val="000000"/>
                <w:sz w:val="18"/>
                <w:szCs w:val="18"/>
              </w:rPr>
              <w:t xml:space="preserve"> прилагане на правилата на Съюза за държавните помощи в областта на </w:t>
            </w:r>
            <w:r>
              <w:rPr>
                <w:color w:val="000000"/>
                <w:sz w:val="18"/>
                <w:szCs w:val="18"/>
              </w:rPr>
              <w:t>ЕСИФ</w:t>
            </w:r>
          </w:p>
        </w:tc>
        <w:tc>
          <w:tcPr>
            <w:tcW w:w="689" w:type="pct"/>
            <w:tcBorders>
              <w:left w:val="single" w:sz="4" w:space="0" w:color="auto"/>
            </w:tcBorders>
            <w:shd w:val="clear" w:color="auto" w:fill="auto"/>
          </w:tcPr>
          <w:p w:rsidR="00984C54" w:rsidRPr="00D50D41" w:rsidRDefault="005E48F9" w:rsidP="005E48F9">
            <w:pPr>
              <w:pStyle w:val="BodyTextIndent"/>
              <w:spacing w:after="0"/>
              <w:ind w:left="0"/>
              <w:jc w:val="left"/>
              <w:rPr>
                <w:sz w:val="18"/>
                <w:szCs w:val="18"/>
                <w:lang w:val="bg-BG" w:eastAsia="en-GB"/>
              </w:rPr>
            </w:pPr>
            <w:r w:rsidRPr="00D50D41">
              <w:rPr>
                <w:sz w:val="18"/>
                <w:szCs w:val="18"/>
                <w:lang w:val="bg-BG" w:eastAsia="en-GB"/>
              </w:rPr>
              <w:t>Всички оси на ОПТТИ</w:t>
            </w:r>
          </w:p>
        </w:tc>
        <w:tc>
          <w:tcPr>
            <w:tcW w:w="725" w:type="pct"/>
          </w:tcPr>
          <w:p w:rsidR="00984C54" w:rsidRPr="00F20D1F" w:rsidRDefault="005E48F9" w:rsidP="005E253B">
            <w:pPr>
              <w:widowControl w:val="0"/>
              <w:autoSpaceDE w:val="0"/>
              <w:autoSpaceDN w:val="0"/>
              <w:adjustRightInd w:val="0"/>
              <w:ind w:left="1200" w:hanging="1200"/>
              <w:jc w:val="center"/>
              <w:rPr>
                <w:sz w:val="18"/>
                <w:szCs w:val="18"/>
              </w:rPr>
            </w:pPr>
            <w:r>
              <w:rPr>
                <w:sz w:val="18"/>
                <w:szCs w:val="18"/>
              </w:rPr>
              <w:t>ДА</w:t>
            </w:r>
          </w:p>
        </w:tc>
        <w:tc>
          <w:tcPr>
            <w:tcW w:w="702" w:type="pct"/>
          </w:tcPr>
          <w:p w:rsidR="00984C54" w:rsidRPr="00F20D1F" w:rsidRDefault="005E48F9" w:rsidP="005E48F9">
            <w:pPr>
              <w:jc w:val="left"/>
              <w:rPr>
                <w:sz w:val="18"/>
                <w:szCs w:val="18"/>
                <w:lang w:eastAsia="bg-BG"/>
              </w:rPr>
            </w:pPr>
            <w:r>
              <w:rPr>
                <w:color w:val="000000"/>
                <w:sz w:val="18"/>
                <w:szCs w:val="18"/>
              </w:rPr>
              <w:t>Уредба за ефективно</w:t>
            </w:r>
            <w:r w:rsidRPr="00B34641">
              <w:rPr>
                <w:color w:val="000000"/>
                <w:sz w:val="18"/>
                <w:szCs w:val="18"/>
              </w:rPr>
              <w:t xml:space="preserve"> прилагане на правилата на Съюза за държавните помощи</w:t>
            </w:r>
          </w:p>
        </w:tc>
        <w:tc>
          <w:tcPr>
            <w:tcW w:w="522" w:type="pct"/>
          </w:tcPr>
          <w:p w:rsidR="00984C54" w:rsidRPr="00F20D1F" w:rsidRDefault="00303EAE" w:rsidP="005E253B">
            <w:pPr>
              <w:rPr>
                <w:sz w:val="18"/>
                <w:szCs w:val="18"/>
              </w:rPr>
            </w:pPr>
            <w:r>
              <w:rPr>
                <w:sz w:val="18"/>
                <w:szCs w:val="18"/>
              </w:rPr>
              <w:t>ДА</w:t>
            </w:r>
          </w:p>
        </w:tc>
        <w:tc>
          <w:tcPr>
            <w:tcW w:w="701" w:type="pct"/>
          </w:tcPr>
          <w:p w:rsidR="00984C54" w:rsidRPr="00F20D1F" w:rsidRDefault="00303EAE" w:rsidP="00303EAE">
            <w:pPr>
              <w:widowControl w:val="0"/>
              <w:autoSpaceDE w:val="0"/>
              <w:autoSpaceDN w:val="0"/>
              <w:adjustRightInd w:val="0"/>
              <w:jc w:val="left"/>
              <w:rPr>
                <w:color w:val="000000"/>
                <w:sz w:val="18"/>
                <w:szCs w:val="18"/>
              </w:rPr>
            </w:pPr>
            <w:r>
              <w:rPr>
                <w:color w:val="000000"/>
                <w:sz w:val="18"/>
                <w:szCs w:val="18"/>
              </w:rPr>
              <w:t xml:space="preserve">Налично национално законодателство в областта  на държавните помощи: ЗДП и ППЗДП; </w:t>
            </w:r>
          </w:p>
        </w:tc>
        <w:tc>
          <w:tcPr>
            <w:tcW w:w="740" w:type="pct"/>
          </w:tcPr>
          <w:p w:rsidR="00984C54" w:rsidRPr="00847C5D" w:rsidRDefault="00303EAE" w:rsidP="00303EAE">
            <w:pPr>
              <w:keepNext/>
              <w:jc w:val="left"/>
              <w:rPr>
                <w:sz w:val="18"/>
                <w:szCs w:val="18"/>
              </w:rPr>
            </w:pPr>
            <w:r>
              <w:rPr>
                <w:sz w:val="18"/>
                <w:szCs w:val="18"/>
              </w:rPr>
              <w:t xml:space="preserve">На задължително съгласуване </w:t>
            </w:r>
            <w:r w:rsidRPr="00B34641">
              <w:rPr>
                <w:sz w:val="18"/>
                <w:szCs w:val="18"/>
              </w:rPr>
              <w:t xml:space="preserve">подлежат всички мерки за помощ - </w:t>
            </w:r>
            <w:r>
              <w:rPr>
                <w:sz w:val="18"/>
                <w:szCs w:val="18"/>
              </w:rPr>
              <w:t>за</w:t>
            </w:r>
            <w:r w:rsidRPr="00B34641">
              <w:rPr>
                <w:sz w:val="18"/>
                <w:szCs w:val="18"/>
              </w:rPr>
              <w:t xml:space="preserve"> нотифициране или освободени от </w:t>
            </w:r>
            <w:r>
              <w:rPr>
                <w:sz w:val="18"/>
                <w:szCs w:val="18"/>
              </w:rPr>
              <w:t>това задължение</w:t>
            </w:r>
            <w:r w:rsidRPr="00B34641">
              <w:rPr>
                <w:sz w:val="18"/>
                <w:szCs w:val="18"/>
              </w:rPr>
              <w:t xml:space="preserve">, с изключение на </w:t>
            </w:r>
            <w:r>
              <w:rPr>
                <w:sz w:val="18"/>
                <w:szCs w:val="18"/>
                <w:lang w:val="en-US"/>
              </w:rPr>
              <w:t>de</w:t>
            </w:r>
            <w:r w:rsidRPr="00303EAE">
              <w:rPr>
                <w:sz w:val="18"/>
                <w:szCs w:val="18"/>
              </w:rPr>
              <w:t xml:space="preserve"> </w:t>
            </w:r>
            <w:r>
              <w:rPr>
                <w:sz w:val="18"/>
                <w:szCs w:val="18"/>
                <w:lang w:val="en-US"/>
              </w:rPr>
              <w:t>minimis</w:t>
            </w:r>
          </w:p>
          <w:p w:rsidR="00303EAE" w:rsidRPr="00847C5D" w:rsidRDefault="00303EAE" w:rsidP="00303EAE">
            <w:pPr>
              <w:keepNext/>
              <w:jc w:val="left"/>
              <w:rPr>
                <w:sz w:val="18"/>
                <w:szCs w:val="18"/>
              </w:rPr>
            </w:pPr>
            <w:r w:rsidRPr="00B34641">
              <w:rPr>
                <w:sz w:val="18"/>
                <w:szCs w:val="18"/>
              </w:rPr>
              <w:t>Правилата за кумулиране се прилагат пряко съобразно изискванията на мерките за помощ</w:t>
            </w:r>
          </w:p>
          <w:p w:rsidR="00303EAE" w:rsidRPr="00303EAE" w:rsidRDefault="00303EAE" w:rsidP="00303EAE">
            <w:pPr>
              <w:keepNext/>
              <w:jc w:val="left"/>
              <w:rPr>
                <w:sz w:val="18"/>
                <w:szCs w:val="18"/>
              </w:rPr>
            </w:pPr>
            <w:r w:rsidRPr="00B34641">
              <w:rPr>
                <w:sz w:val="18"/>
                <w:szCs w:val="18"/>
              </w:rPr>
              <w:t>Националното законодателство урежда ред за възстановяване на неправомерна и несъвместима помощ по реда на Данъчно-осигурителния процесуален кодекс чрез НАП</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5E48F9" w:rsidRPr="00F20D1F" w:rsidRDefault="005E48F9" w:rsidP="00677730">
            <w:pPr>
              <w:widowControl w:val="0"/>
              <w:autoSpaceDE w:val="0"/>
              <w:autoSpaceDN w:val="0"/>
              <w:adjustRightInd w:val="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5E48F9" w:rsidRPr="00B34641" w:rsidRDefault="005E48F9" w:rsidP="00F130C0">
            <w:pPr>
              <w:keepNext/>
              <w:ind w:left="228" w:hanging="78"/>
              <w:jc w:val="left"/>
              <w:rPr>
                <w:color w:val="000000"/>
                <w:sz w:val="18"/>
                <w:szCs w:val="18"/>
              </w:rPr>
            </w:pPr>
          </w:p>
        </w:tc>
        <w:tc>
          <w:tcPr>
            <w:tcW w:w="689" w:type="pct"/>
            <w:tcBorders>
              <w:left w:val="single" w:sz="4" w:space="0" w:color="auto"/>
            </w:tcBorders>
            <w:shd w:val="clear" w:color="auto" w:fill="auto"/>
          </w:tcPr>
          <w:p w:rsidR="005E48F9" w:rsidRPr="00D50D41" w:rsidRDefault="005E48F9" w:rsidP="005E48F9">
            <w:pPr>
              <w:pStyle w:val="BodyTextIndent"/>
              <w:spacing w:after="0"/>
              <w:ind w:left="0"/>
              <w:jc w:val="left"/>
              <w:rPr>
                <w:sz w:val="18"/>
                <w:szCs w:val="18"/>
                <w:lang w:val="bg-BG" w:eastAsia="en-GB"/>
              </w:rPr>
            </w:pPr>
          </w:p>
        </w:tc>
        <w:tc>
          <w:tcPr>
            <w:tcW w:w="725" w:type="pct"/>
          </w:tcPr>
          <w:p w:rsidR="005E48F9" w:rsidRDefault="005E48F9" w:rsidP="005E253B">
            <w:pPr>
              <w:widowControl w:val="0"/>
              <w:autoSpaceDE w:val="0"/>
              <w:autoSpaceDN w:val="0"/>
              <w:adjustRightInd w:val="0"/>
              <w:ind w:left="1200" w:hanging="1200"/>
              <w:jc w:val="center"/>
              <w:rPr>
                <w:sz w:val="18"/>
                <w:szCs w:val="18"/>
              </w:rPr>
            </w:pPr>
          </w:p>
        </w:tc>
        <w:tc>
          <w:tcPr>
            <w:tcW w:w="702" w:type="pct"/>
          </w:tcPr>
          <w:p w:rsidR="005E48F9" w:rsidRDefault="00303EAE" w:rsidP="00480A17">
            <w:pPr>
              <w:spacing w:before="0" w:after="0"/>
              <w:jc w:val="left"/>
              <w:rPr>
                <w:color w:val="000000"/>
                <w:sz w:val="18"/>
                <w:szCs w:val="18"/>
              </w:rPr>
            </w:pPr>
            <w:r w:rsidRPr="00B34641">
              <w:rPr>
                <w:color w:val="000000"/>
                <w:sz w:val="18"/>
                <w:szCs w:val="18"/>
              </w:rPr>
              <w:t>Уредба за обучение на персона</w:t>
            </w:r>
            <w:r>
              <w:rPr>
                <w:color w:val="000000"/>
                <w:sz w:val="18"/>
                <w:szCs w:val="18"/>
              </w:rPr>
              <w:t>ла, участващ в привеждане</w:t>
            </w:r>
            <w:r w:rsidRPr="00B34641">
              <w:rPr>
                <w:color w:val="000000"/>
                <w:sz w:val="18"/>
                <w:szCs w:val="18"/>
              </w:rPr>
              <w:t xml:space="preserve"> на </w:t>
            </w:r>
            <w:r>
              <w:rPr>
                <w:color w:val="000000"/>
                <w:sz w:val="18"/>
                <w:szCs w:val="18"/>
              </w:rPr>
              <w:t>ЕСИФ в действие</w:t>
            </w:r>
            <w:r w:rsidRPr="00B34641">
              <w:rPr>
                <w:color w:val="000000"/>
                <w:sz w:val="18"/>
                <w:szCs w:val="18"/>
              </w:rPr>
              <w:t xml:space="preserve"> и за разпространение на информация до този персонал</w:t>
            </w:r>
          </w:p>
        </w:tc>
        <w:tc>
          <w:tcPr>
            <w:tcW w:w="522" w:type="pct"/>
          </w:tcPr>
          <w:p w:rsidR="005E48F9" w:rsidRPr="00F20D1F" w:rsidRDefault="00303EAE" w:rsidP="005E253B">
            <w:pPr>
              <w:rPr>
                <w:sz w:val="18"/>
                <w:szCs w:val="18"/>
              </w:rPr>
            </w:pPr>
            <w:r>
              <w:rPr>
                <w:sz w:val="18"/>
                <w:szCs w:val="18"/>
              </w:rPr>
              <w:t>ДА</w:t>
            </w:r>
          </w:p>
        </w:tc>
        <w:tc>
          <w:tcPr>
            <w:tcW w:w="701" w:type="pct"/>
          </w:tcPr>
          <w:p w:rsidR="005E48F9" w:rsidRDefault="00303EAE" w:rsidP="00303EAE">
            <w:pPr>
              <w:widowControl w:val="0"/>
              <w:autoSpaceDE w:val="0"/>
              <w:autoSpaceDN w:val="0"/>
              <w:adjustRightInd w:val="0"/>
              <w:jc w:val="left"/>
              <w:rPr>
                <w:color w:val="000000"/>
                <w:sz w:val="18"/>
                <w:szCs w:val="18"/>
              </w:rPr>
            </w:pPr>
            <w:r>
              <w:rPr>
                <w:color w:val="000000"/>
                <w:sz w:val="18"/>
                <w:szCs w:val="18"/>
              </w:rPr>
              <w:t>Служители на УО на ОПТ са преминали обучения по държавни помощи</w:t>
            </w:r>
          </w:p>
          <w:p w:rsidR="00303EAE" w:rsidRPr="00F20D1F" w:rsidRDefault="00147938" w:rsidP="00982067">
            <w:pPr>
              <w:widowControl w:val="0"/>
              <w:autoSpaceDE w:val="0"/>
              <w:autoSpaceDN w:val="0"/>
              <w:adjustRightInd w:val="0"/>
              <w:jc w:val="left"/>
              <w:rPr>
                <w:color w:val="000000"/>
                <w:sz w:val="18"/>
                <w:szCs w:val="18"/>
              </w:rPr>
            </w:pPr>
            <w:r>
              <w:rPr>
                <w:sz w:val="18"/>
                <w:szCs w:val="18"/>
              </w:rPr>
              <w:t>И</w:t>
            </w:r>
            <w:r w:rsidRPr="00B34641">
              <w:rPr>
                <w:sz w:val="18"/>
                <w:szCs w:val="18"/>
              </w:rPr>
              <w:t xml:space="preserve">нформация и публичност </w:t>
            </w:r>
            <w:r>
              <w:rPr>
                <w:sz w:val="18"/>
                <w:szCs w:val="18"/>
              </w:rPr>
              <w:t>з</w:t>
            </w:r>
            <w:r w:rsidRPr="00B34641">
              <w:rPr>
                <w:sz w:val="18"/>
                <w:szCs w:val="18"/>
              </w:rPr>
              <w:t xml:space="preserve">а държавните помощи се </w:t>
            </w:r>
            <w:r>
              <w:rPr>
                <w:sz w:val="18"/>
                <w:szCs w:val="18"/>
              </w:rPr>
              <w:t xml:space="preserve">предоставят чрез </w:t>
            </w:r>
            <w:r w:rsidRPr="00B34641">
              <w:rPr>
                <w:sz w:val="18"/>
                <w:szCs w:val="18"/>
              </w:rPr>
              <w:t xml:space="preserve">специализирана интернет страница на </w:t>
            </w:r>
            <w:r w:rsidR="00982067">
              <w:rPr>
                <w:sz w:val="18"/>
                <w:szCs w:val="18"/>
              </w:rPr>
              <w:t>дирекция</w:t>
            </w:r>
            <w:r w:rsidRPr="00B34641">
              <w:rPr>
                <w:sz w:val="18"/>
                <w:szCs w:val="18"/>
              </w:rPr>
              <w:t xml:space="preserve"> „Държавни помощи</w:t>
            </w:r>
            <w:r w:rsidR="00982067">
              <w:rPr>
                <w:sz w:val="18"/>
                <w:szCs w:val="18"/>
              </w:rPr>
              <w:t xml:space="preserve"> и реален сектор</w:t>
            </w:r>
            <w:r w:rsidRPr="00B34641">
              <w:rPr>
                <w:sz w:val="18"/>
                <w:szCs w:val="18"/>
              </w:rPr>
              <w:t>”</w:t>
            </w:r>
            <w:r>
              <w:rPr>
                <w:sz w:val="18"/>
                <w:szCs w:val="18"/>
              </w:rPr>
              <w:t xml:space="preserve"> в МФ, както и </w:t>
            </w:r>
            <w:r w:rsidRPr="00B34641">
              <w:rPr>
                <w:sz w:val="18"/>
                <w:szCs w:val="18"/>
              </w:rPr>
              <w:t>чрез официална кореспонденция</w:t>
            </w:r>
            <w:r>
              <w:rPr>
                <w:sz w:val="18"/>
                <w:szCs w:val="18"/>
              </w:rPr>
              <w:t xml:space="preserve"> и ел. поща</w:t>
            </w:r>
          </w:p>
        </w:tc>
        <w:tc>
          <w:tcPr>
            <w:tcW w:w="740" w:type="pct"/>
          </w:tcPr>
          <w:p w:rsidR="005E48F9" w:rsidRPr="00F20D1F" w:rsidRDefault="00147938" w:rsidP="00147938">
            <w:pPr>
              <w:keepNext/>
              <w:jc w:val="left"/>
              <w:rPr>
                <w:color w:val="000000"/>
                <w:sz w:val="18"/>
                <w:szCs w:val="18"/>
              </w:rPr>
            </w:pPr>
            <w:r>
              <w:rPr>
                <w:color w:val="000000"/>
                <w:sz w:val="18"/>
                <w:szCs w:val="18"/>
              </w:rPr>
              <w:t xml:space="preserve">Предстои да се </w:t>
            </w:r>
            <w:r w:rsidRPr="00B34641">
              <w:rPr>
                <w:rStyle w:val="hps"/>
                <w:sz w:val="18"/>
                <w:szCs w:val="18"/>
              </w:rPr>
              <w:t>да се изгради и поддържа</w:t>
            </w:r>
            <w:r w:rsidRPr="00B34641">
              <w:rPr>
                <w:sz w:val="18"/>
                <w:szCs w:val="18"/>
              </w:rPr>
              <w:t xml:space="preserve"> </w:t>
            </w:r>
            <w:r w:rsidRPr="00B34641">
              <w:rPr>
                <w:rStyle w:val="hps"/>
                <w:sz w:val="18"/>
                <w:szCs w:val="18"/>
              </w:rPr>
              <w:t>административен капацитет</w:t>
            </w:r>
            <w:r w:rsidRPr="00B34641">
              <w:rPr>
                <w:sz w:val="18"/>
                <w:szCs w:val="18"/>
              </w:rPr>
              <w:t xml:space="preserve"> </w:t>
            </w:r>
            <w:r w:rsidRPr="00B34641">
              <w:rPr>
                <w:rStyle w:val="hps"/>
                <w:sz w:val="18"/>
                <w:szCs w:val="18"/>
              </w:rPr>
              <w:t>за планиране, разработване</w:t>
            </w:r>
            <w:r w:rsidRPr="00B34641">
              <w:rPr>
                <w:sz w:val="18"/>
                <w:szCs w:val="18"/>
              </w:rPr>
              <w:t>, уведомява</w:t>
            </w:r>
            <w:r>
              <w:rPr>
                <w:sz w:val="18"/>
                <w:szCs w:val="18"/>
              </w:rPr>
              <w:t>не</w:t>
            </w:r>
            <w:r w:rsidRPr="00B34641">
              <w:rPr>
                <w:sz w:val="18"/>
                <w:szCs w:val="18"/>
              </w:rPr>
              <w:t xml:space="preserve">, управление, </w:t>
            </w:r>
            <w:r w:rsidRPr="00B34641">
              <w:rPr>
                <w:rStyle w:val="hps"/>
                <w:sz w:val="18"/>
                <w:szCs w:val="18"/>
              </w:rPr>
              <w:t>отчет и</w:t>
            </w:r>
            <w:r w:rsidRPr="00B34641">
              <w:rPr>
                <w:sz w:val="18"/>
                <w:szCs w:val="18"/>
              </w:rPr>
              <w:t xml:space="preserve"> </w:t>
            </w:r>
            <w:r w:rsidRPr="00B34641">
              <w:rPr>
                <w:rStyle w:val="hps"/>
                <w:sz w:val="18"/>
                <w:szCs w:val="18"/>
              </w:rPr>
              <w:t>контрол на държавните</w:t>
            </w:r>
            <w:r w:rsidRPr="00B34641">
              <w:rPr>
                <w:sz w:val="18"/>
                <w:szCs w:val="18"/>
              </w:rPr>
              <w:t xml:space="preserve"> </w:t>
            </w:r>
            <w:r w:rsidRPr="00B34641">
              <w:rPr>
                <w:rStyle w:val="hps"/>
                <w:sz w:val="18"/>
                <w:szCs w:val="18"/>
              </w:rPr>
              <w:t>помощи</w:t>
            </w:r>
            <w:r w:rsidRPr="00B34641">
              <w:rPr>
                <w:sz w:val="18"/>
                <w:szCs w:val="18"/>
              </w:rPr>
              <w:t xml:space="preserve"> </w:t>
            </w:r>
            <w:r w:rsidRPr="00B34641">
              <w:rPr>
                <w:rStyle w:val="hps"/>
                <w:sz w:val="18"/>
                <w:szCs w:val="18"/>
              </w:rPr>
              <w:t>и</w:t>
            </w:r>
            <w:r w:rsidRPr="00B34641">
              <w:rPr>
                <w:sz w:val="18"/>
                <w:szCs w:val="18"/>
              </w:rPr>
              <w:t xml:space="preserve"> </w:t>
            </w:r>
            <w:r w:rsidRPr="00B34641">
              <w:rPr>
                <w:rStyle w:val="hps"/>
                <w:sz w:val="18"/>
                <w:szCs w:val="18"/>
              </w:rPr>
              <w:t>предоставяне</w:t>
            </w:r>
            <w:r w:rsidRPr="00B34641">
              <w:rPr>
                <w:sz w:val="18"/>
                <w:szCs w:val="18"/>
              </w:rPr>
              <w:t xml:space="preserve"> </w:t>
            </w:r>
            <w:r w:rsidRPr="00B34641">
              <w:rPr>
                <w:rStyle w:val="hps"/>
                <w:sz w:val="18"/>
                <w:szCs w:val="18"/>
              </w:rPr>
              <w:t>на минималните помощи</w:t>
            </w:r>
            <w:r w:rsidRPr="00B34641">
              <w:rPr>
                <w:sz w:val="18"/>
                <w:szCs w:val="18"/>
              </w:rPr>
              <w:t>.</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5E48F9" w:rsidRPr="00F20D1F" w:rsidRDefault="005E48F9" w:rsidP="00480A17">
            <w:pPr>
              <w:widowControl w:val="0"/>
              <w:autoSpaceDE w:val="0"/>
              <w:autoSpaceDN w:val="0"/>
              <w:adjustRightInd w:val="0"/>
              <w:spacing w:before="0" w:after="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5E48F9" w:rsidRPr="00B34641" w:rsidRDefault="005E48F9" w:rsidP="00480A17">
            <w:pPr>
              <w:keepNext/>
              <w:spacing w:before="0" w:after="0"/>
              <w:ind w:left="228" w:hanging="78"/>
              <w:jc w:val="left"/>
              <w:rPr>
                <w:color w:val="000000"/>
                <w:sz w:val="18"/>
                <w:szCs w:val="18"/>
              </w:rPr>
            </w:pPr>
          </w:p>
        </w:tc>
        <w:tc>
          <w:tcPr>
            <w:tcW w:w="689" w:type="pct"/>
            <w:tcBorders>
              <w:left w:val="single" w:sz="4" w:space="0" w:color="auto"/>
            </w:tcBorders>
            <w:shd w:val="clear" w:color="auto" w:fill="auto"/>
          </w:tcPr>
          <w:p w:rsidR="005E48F9" w:rsidRPr="00D50D41" w:rsidRDefault="005E48F9" w:rsidP="00480A17">
            <w:pPr>
              <w:pStyle w:val="BodyTextIndent"/>
              <w:spacing w:after="0"/>
              <w:ind w:left="0"/>
              <w:jc w:val="left"/>
              <w:rPr>
                <w:sz w:val="18"/>
                <w:szCs w:val="18"/>
                <w:lang w:val="bg-BG" w:eastAsia="en-GB"/>
              </w:rPr>
            </w:pPr>
          </w:p>
        </w:tc>
        <w:tc>
          <w:tcPr>
            <w:tcW w:w="725" w:type="pct"/>
          </w:tcPr>
          <w:p w:rsidR="005E48F9" w:rsidRDefault="005E48F9" w:rsidP="00480A17">
            <w:pPr>
              <w:widowControl w:val="0"/>
              <w:autoSpaceDE w:val="0"/>
              <w:autoSpaceDN w:val="0"/>
              <w:adjustRightInd w:val="0"/>
              <w:spacing w:before="0" w:after="0"/>
              <w:ind w:left="1200" w:hanging="1200"/>
              <w:jc w:val="center"/>
              <w:rPr>
                <w:sz w:val="18"/>
                <w:szCs w:val="18"/>
              </w:rPr>
            </w:pPr>
          </w:p>
        </w:tc>
        <w:tc>
          <w:tcPr>
            <w:tcW w:w="702" w:type="pct"/>
          </w:tcPr>
          <w:p w:rsidR="005E48F9" w:rsidRDefault="00480A17" w:rsidP="00480A17">
            <w:pPr>
              <w:spacing w:before="0" w:after="0"/>
              <w:jc w:val="left"/>
              <w:rPr>
                <w:color w:val="000000"/>
                <w:sz w:val="18"/>
                <w:szCs w:val="18"/>
              </w:rPr>
            </w:pPr>
            <w:r w:rsidRPr="00B34641">
              <w:rPr>
                <w:color w:val="000000"/>
                <w:sz w:val="18"/>
                <w:szCs w:val="18"/>
              </w:rPr>
              <w:t>Уредба, гарантираща административния капацитет за въвеждане и прилагане на правилата на Съюза за държавните помощи.</w:t>
            </w:r>
          </w:p>
        </w:tc>
        <w:tc>
          <w:tcPr>
            <w:tcW w:w="522" w:type="pct"/>
          </w:tcPr>
          <w:p w:rsidR="005E48F9" w:rsidRPr="00F20D1F" w:rsidRDefault="00480A17" w:rsidP="00480A17">
            <w:pPr>
              <w:spacing w:before="0" w:after="0"/>
              <w:rPr>
                <w:sz w:val="18"/>
                <w:szCs w:val="18"/>
              </w:rPr>
            </w:pPr>
            <w:r>
              <w:rPr>
                <w:sz w:val="18"/>
                <w:szCs w:val="18"/>
              </w:rPr>
              <w:t>ДА</w:t>
            </w:r>
          </w:p>
        </w:tc>
        <w:tc>
          <w:tcPr>
            <w:tcW w:w="701" w:type="pct"/>
          </w:tcPr>
          <w:p w:rsidR="005E48F9" w:rsidRDefault="00480A17" w:rsidP="00480A17">
            <w:pPr>
              <w:widowControl w:val="0"/>
              <w:autoSpaceDE w:val="0"/>
              <w:autoSpaceDN w:val="0"/>
              <w:adjustRightInd w:val="0"/>
              <w:spacing w:before="0" w:after="0"/>
              <w:jc w:val="left"/>
              <w:rPr>
                <w:sz w:val="18"/>
                <w:szCs w:val="18"/>
              </w:rPr>
            </w:pPr>
            <w:r w:rsidRPr="00B34641">
              <w:rPr>
                <w:sz w:val="18"/>
                <w:szCs w:val="18"/>
              </w:rPr>
              <w:t xml:space="preserve">МФ е националният </w:t>
            </w:r>
            <w:r>
              <w:rPr>
                <w:sz w:val="18"/>
                <w:szCs w:val="18"/>
              </w:rPr>
              <w:t xml:space="preserve">компетентен </w:t>
            </w:r>
            <w:r w:rsidRPr="00B34641">
              <w:rPr>
                <w:sz w:val="18"/>
                <w:szCs w:val="18"/>
              </w:rPr>
              <w:t>орган за наблюдението, прозрачността и координацията на държавните помощи</w:t>
            </w:r>
          </w:p>
          <w:p w:rsidR="00480A17" w:rsidRPr="00F20D1F" w:rsidRDefault="00480A17" w:rsidP="00480A17">
            <w:pPr>
              <w:widowControl w:val="0"/>
              <w:autoSpaceDE w:val="0"/>
              <w:autoSpaceDN w:val="0"/>
              <w:adjustRightInd w:val="0"/>
              <w:spacing w:before="0" w:after="0"/>
              <w:jc w:val="left"/>
              <w:rPr>
                <w:color w:val="000000"/>
                <w:sz w:val="18"/>
                <w:szCs w:val="18"/>
              </w:rPr>
            </w:pPr>
            <w:r>
              <w:rPr>
                <w:sz w:val="18"/>
                <w:szCs w:val="18"/>
              </w:rPr>
              <w:t>П</w:t>
            </w:r>
            <w:r w:rsidRPr="00B34641">
              <w:rPr>
                <w:sz w:val="18"/>
                <w:szCs w:val="18"/>
              </w:rPr>
              <w:t xml:space="preserve">редвижда </w:t>
            </w:r>
            <w:r>
              <w:rPr>
                <w:sz w:val="18"/>
                <w:szCs w:val="18"/>
              </w:rPr>
              <w:t>се</w:t>
            </w:r>
            <w:r w:rsidRPr="00B34641">
              <w:rPr>
                <w:sz w:val="18"/>
                <w:szCs w:val="18"/>
              </w:rPr>
              <w:t xml:space="preserve"> въвеждане на конкретно задължение за администраторите на помощ да изградят, поддържат и осигурят достатъчен капацитет за планиране, разработване, уведомяване, управление, докладване и контрол на предоставяните държавни и минимални помощи</w:t>
            </w:r>
          </w:p>
        </w:tc>
        <w:tc>
          <w:tcPr>
            <w:tcW w:w="740" w:type="pct"/>
          </w:tcPr>
          <w:p w:rsidR="00480A17" w:rsidRPr="00B34641" w:rsidRDefault="00480A17" w:rsidP="00480A17">
            <w:pPr>
              <w:autoSpaceDE w:val="0"/>
              <w:autoSpaceDN w:val="0"/>
              <w:adjustRightInd w:val="0"/>
              <w:jc w:val="left"/>
              <w:rPr>
                <w:sz w:val="18"/>
                <w:szCs w:val="18"/>
              </w:rPr>
            </w:pPr>
            <w:r>
              <w:rPr>
                <w:sz w:val="18"/>
                <w:szCs w:val="18"/>
              </w:rPr>
              <w:t>Планирани изменения в ЗДП в</w:t>
            </w:r>
            <w:r w:rsidRPr="00B34641">
              <w:rPr>
                <w:sz w:val="18"/>
                <w:szCs w:val="18"/>
              </w:rPr>
              <w:t>ъвежда</w:t>
            </w:r>
            <w:r>
              <w:rPr>
                <w:sz w:val="18"/>
                <w:szCs w:val="18"/>
              </w:rPr>
              <w:t>т</w:t>
            </w:r>
            <w:r w:rsidRPr="00B34641">
              <w:rPr>
                <w:sz w:val="18"/>
                <w:szCs w:val="18"/>
              </w:rPr>
              <w:t xml:space="preserve"> задължение за всеки администратор на помощ, каквито са и УО на ОП, да изгради и поддържа достатъчен капацитет за планиране, разработване, уведомяване, управление, докладване и контрол на </w:t>
            </w:r>
            <w:r w:rsidRPr="00B34641">
              <w:rPr>
                <w:sz w:val="18"/>
                <w:szCs w:val="18"/>
              </w:rPr>
              <w:lastRenderedPageBreak/>
              <w:t xml:space="preserve">предоставянето на държавни и минимални помощи. </w:t>
            </w:r>
          </w:p>
          <w:p w:rsidR="005E48F9" w:rsidRPr="00F20D1F" w:rsidRDefault="005E48F9" w:rsidP="00480A17">
            <w:pPr>
              <w:keepNext/>
              <w:spacing w:before="0" w:after="0"/>
              <w:rPr>
                <w:color w:val="000000"/>
                <w:sz w:val="18"/>
                <w:szCs w:val="18"/>
              </w:rPr>
            </w:pP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5E48F9" w:rsidRPr="00F20D1F" w:rsidRDefault="005E48F9" w:rsidP="00543AE3">
            <w:pPr>
              <w:widowControl w:val="0"/>
              <w:autoSpaceDE w:val="0"/>
              <w:autoSpaceDN w:val="0"/>
              <w:adjustRightInd w:val="0"/>
              <w:spacing w:before="0" w:after="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5E48F9" w:rsidRPr="00B34641" w:rsidRDefault="003A2E5F" w:rsidP="00543AE3">
            <w:pPr>
              <w:keepNext/>
              <w:spacing w:before="0" w:after="0"/>
              <w:ind w:left="228" w:hanging="78"/>
              <w:jc w:val="left"/>
              <w:rPr>
                <w:color w:val="000000"/>
                <w:sz w:val="18"/>
                <w:szCs w:val="18"/>
              </w:rPr>
            </w:pPr>
            <w:r w:rsidRPr="00B34641">
              <w:rPr>
                <w:color w:val="000000"/>
                <w:sz w:val="18"/>
                <w:szCs w:val="18"/>
              </w:rPr>
              <w:t xml:space="preserve">6. </w:t>
            </w:r>
            <w:r>
              <w:rPr>
                <w:color w:val="000000"/>
                <w:sz w:val="18"/>
                <w:szCs w:val="18"/>
              </w:rPr>
              <w:t>Наличие на уредба за ефективно</w:t>
            </w:r>
            <w:r w:rsidRPr="00B34641">
              <w:rPr>
                <w:color w:val="000000"/>
                <w:sz w:val="18"/>
                <w:szCs w:val="18"/>
              </w:rPr>
              <w:t xml:space="preserve"> прилагане на законодателството на Съюза относно околната среда, свързано с ОВОС и СООС.</w:t>
            </w:r>
          </w:p>
        </w:tc>
        <w:tc>
          <w:tcPr>
            <w:tcW w:w="689" w:type="pct"/>
            <w:tcBorders>
              <w:left w:val="single" w:sz="4" w:space="0" w:color="auto"/>
            </w:tcBorders>
            <w:shd w:val="clear" w:color="auto" w:fill="auto"/>
          </w:tcPr>
          <w:p w:rsidR="005E48F9" w:rsidRPr="00D50D41" w:rsidRDefault="003A2E5F" w:rsidP="00543AE3">
            <w:pPr>
              <w:pStyle w:val="BodyTextIndent"/>
              <w:spacing w:after="0"/>
              <w:ind w:left="0"/>
              <w:jc w:val="left"/>
              <w:rPr>
                <w:sz w:val="18"/>
                <w:szCs w:val="18"/>
                <w:lang w:val="bg-BG" w:eastAsia="en-GB"/>
              </w:rPr>
            </w:pPr>
            <w:r w:rsidRPr="00D50D41">
              <w:rPr>
                <w:sz w:val="18"/>
                <w:szCs w:val="18"/>
                <w:lang w:val="bg-BG" w:eastAsia="en-GB"/>
              </w:rPr>
              <w:t>Всички оси на ОПТТИ</w:t>
            </w:r>
          </w:p>
        </w:tc>
        <w:tc>
          <w:tcPr>
            <w:tcW w:w="725" w:type="pct"/>
          </w:tcPr>
          <w:p w:rsidR="005E48F9" w:rsidRDefault="008B7463" w:rsidP="00543AE3">
            <w:pPr>
              <w:widowControl w:val="0"/>
              <w:autoSpaceDE w:val="0"/>
              <w:autoSpaceDN w:val="0"/>
              <w:adjustRightInd w:val="0"/>
              <w:spacing w:before="0" w:after="0"/>
              <w:ind w:left="1200" w:hanging="1200"/>
              <w:jc w:val="center"/>
              <w:rPr>
                <w:sz w:val="18"/>
                <w:szCs w:val="18"/>
              </w:rPr>
            </w:pPr>
            <w:r>
              <w:rPr>
                <w:sz w:val="18"/>
                <w:szCs w:val="18"/>
              </w:rPr>
              <w:t>ДА</w:t>
            </w:r>
          </w:p>
        </w:tc>
        <w:tc>
          <w:tcPr>
            <w:tcW w:w="702" w:type="pct"/>
          </w:tcPr>
          <w:p w:rsidR="005E48F9" w:rsidRDefault="008B7463" w:rsidP="00543AE3">
            <w:pPr>
              <w:spacing w:before="0" w:after="0"/>
              <w:jc w:val="left"/>
              <w:rPr>
                <w:color w:val="000000"/>
                <w:sz w:val="18"/>
                <w:szCs w:val="18"/>
              </w:rPr>
            </w:pPr>
            <w:r>
              <w:rPr>
                <w:color w:val="000000"/>
                <w:sz w:val="18"/>
                <w:szCs w:val="18"/>
              </w:rPr>
              <w:t>Уредба за ефективно</w:t>
            </w:r>
            <w:r w:rsidRPr="00B34641">
              <w:rPr>
                <w:color w:val="000000"/>
                <w:sz w:val="18"/>
                <w:szCs w:val="18"/>
              </w:rPr>
              <w:t xml:space="preserve"> прилагане на Директива 2011/92/ЕС на Европейския парламент и на С</w:t>
            </w:r>
            <w:r>
              <w:rPr>
                <w:color w:val="000000"/>
                <w:sz w:val="18"/>
                <w:szCs w:val="18"/>
              </w:rPr>
              <w:t>ъвета (2</w:t>
            </w:r>
            <w:r w:rsidRPr="00B34641">
              <w:rPr>
                <w:color w:val="000000"/>
                <w:sz w:val="18"/>
                <w:szCs w:val="18"/>
              </w:rPr>
              <w:t>) (ОВОС</w:t>
            </w:r>
            <w:r>
              <w:rPr>
                <w:color w:val="000000"/>
                <w:sz w:val="18"/>
                <w:szCs w:val="18"/>
              </w:rPr>
              <w:t>) и на Директива 2001/42/ЕО (3</w:t>
            </w:r>
            <w:r w:rsidRPr="00B34641">
              <w:rPr>
                <w:color w:val="000000"/>
                <w:sz w:val="18"/>
                <w:szCs w:val="18"/>
              </w:rPr>
              <w:t>) (СООС</w:t>
            </w:r>
            <w:r>
              <w:rPr>
                <w:color w:val="000000"/>
                <w:sz w:val="18"/>
                <w:szCs w:val="18"/>
              </w:rPr>
              <w:t>)</w:t>
            </w:r>
          </w:p>
        </w:tc>
        <w:tc>
          <w:tcPr>
            <w:tcW w:w="522" w:type="pct"/>
          </w:tcPr>
          <w:p w:rsidR="005E48F9" w:rsidRPr="00F20D1F" w:rsidRDefault="008B7463" w:rsidP="00543AE3">
            <w:pPr>
              <w:spacing w:before="0" w:after="0"/>
              <w:rPr>
                <w:sz w:val="18"/>
                <w:szCs w:val="18"/>
              </w:rPr>
            </w:pPr>
            <w:r>
              <w:rPr>
                <w:sz w:val="18"/>
                <w:szCs w:val="18"/>
              </w:rPr>
              <w:t>ДА</w:t>
            </w:r>
          </w:p>
        </w:tc>
        <w:tc>
          <w:tcPr>
            <w:tcW w:w="701" w:type="pct"/>
          </w:tcPr>
          <w:p w:rsidR="005E48F9" w:rsidRDefault="00543AE3" w:rsidP="00543AE3">
            <w:pPr>
              <w:widowControl w:val="0"/>
              <w:autoSpaceDE w:val="0"/>
              <w:autoSpaceDN w:val="0"/>
              <w:adjustRightInd w:val="0"/>
              <w:spacing w:before="0" w:after="0"/>
              <w:rPr>
                <w:color w:val="000000"/>
                <w:sz w:val="18"/>
                <w:szCs w:val="18"/>
              </w:rPr>
            </w:pPr>
            <w:r>
              <w:rPr>
                <w:color w:val="000000"/>
                <w:sz w:val="18"/>
                <w:szCs w:val="18"/>
              </w:rPr>
              <w:t>Приложимо законодателство:</w:t>
            </w:r>
          </w:p>
          <w:p w:rsidR="00543AE3" w:rsidRDefault="00543AE3" w:rsidP="00543AE3">
            <w:pPr>
              <w:widowControl w:val="0"/>
              <w:autoSpaceDE w:val="0"/>
              <w:autoSpaceDN w:val="0"/>
              <w:adjustRightInd w:val="0"/>
              <w:spacing w:before="0" w:after="0"/>
              <w:rPr>
                <w:color w:val="000000"/>
                <w:sz w:val="18"/>
                <w:szCs w:val="18"/>
              </w:rPr>
            </w:pPr>
            <w:r>
              <w:rPr>
                <w:color w:val="000000"/>
                <w:sz w:val="18"/>
                <w:szCs w:val="18"/>
              </w:rPr>
              <w:t>- ЗООС</w:t>
            </w:r>
          </w:p>
          <w:p w:rsidR="00543AE3" w:rsidRDefault="00543AE3" w:rsidP="00543AE3">
            <w:pPr>
              <w:widowControl w:val="0"/>
              <w:autoSpaceDE w:val="0"/>
              <w:autoSpaceDN w:val="0"/>
              <w:adjustRightInd w:val="0"/>
              <w:spacing w:before="0" w:after="0"/>
              <w:jc w:val="left"/>
              <w:rPr>
                <w:sz w:val="18"/>
                <w:szCs w:val="18"/>
              </w:rPr>
            </w:pPr>
            <w:r>
              <w:rPr>
                <w:sz w:val="18"/>
                <w:szCs w:val="18"/>
              </w:rPr>
              <w:t xml:space="preserve">- </w:t>
            </w:r>
            <w:r w:rsidRPr="00B34641">
              <w:rPr>
                <w:sz w:val="18"/>
                <w:szCs w:val="18"/>
              </w:rPr>
              <w:t>Наредба за условията и реда за извършване на</w:t>
            </w:r>
            <w:r>
              <w:rPr>
                <w:sz w:val="18"/>
                <w:szCs w:val="18"/>
              </w:rPr>
              <w:t xml:space="preserve"> ОВОС</w:t>
            </w:r>
          </w:p>
          <w:p w:rsidR="00543AE3" w:rsidRPr="00F20D1F" w:rsidRDefault="00543AE3" w:rsidP="00543AE3">
            <w:pPr>
              <w:widowControl w:val="0"/>
              <w:autoSpaceDE w:val="0"/>
              <w:autoSpaceDN w:val="0"/>
              <w:adjustRightInd w:val="0"/>
              <w:spacing w:before="0" w:after="0"/>
              <w:jc w:val="left"/>
              <w:rPr>
                <w:color w:val="000000"/>
                <w:sz w:val="18"/>
                <w:szCs w:val="18"/>
              </w:rPr>
            </w:pPr>
            <w:r>
              <w:rPr>
                <w:sz w:val="18"/>
                <w:szCs w:val="18"/>
              </w:rPr>
              <w:t xml:space="preserve">- </w:t>
            </w:r>
            <w:r w:rsidRPr="00B34641">
              <w:rPr>
                <w:sz w:val="18"/>
                <w:szCs w:val="18"/>
              </w:rPr>
              <w:t>Наредба за условията и реда за извършване на</w:t>
            </w:r>
            <w:r>
              <w:rPr>
                <w:sz w:val="18"/>
                <w:szCs w:val="18"/>
              </w:rPr>
              <w:t xml:space="preserve"> ЕО</w:t>
            </w:r>
          </w:p>
        </w:tc>
        <w:tc>
          <w:tcPr>
            <w:tcW w:w="740" w:type="pct"/>
          </w:tcPr>
          <w:p w:rsidR="005E48F9" w:rsidRPr="00543AE3" w:rsidRDefault="00543AE3" w:rsidP="00543AE3">
            <w:pPr>
              <w:keepNext/>
              <w:spacing w:before="0" w:after="0"/>
              <w:jc w:val="left"/>
              <w:rPr>
                <w:color w:val="000000"/>
                <w:sz w:val="18"/>
                <w:szCs w:val="18"/>
              </w:rPr>
            </w:pPr>
            <w:r w:rsidRPr="00543AE3">
              <w:rPr>
                <w:color w:val="000000"/>
                <w:sz w:val="18"/>
                <w:szCs w:val="18"/>
              </w:rPr>
              <w:t xml:space="preserve">Приложимо хармонизирано законодателство за </w:t>
            </w:r>
            <w:r w:rsidRPr="00543AE3">
              <w:rPr>
                <w:sz w:val="18"/>
                <w:szCs w:val="18"/>
              </w:rPr>
              <w:t>прилагане на директивите за ОВОС и СООС</w:t>
            </w:r>
            <w:r>
              <w:rPr>
                <w:sz w:val="18"/>
                <w:szCs w:val="18"/>
              </w:rPr>
              <w:t xml:space="preserve">, за участие на </w:t>
            </w:r>
            <w:r w:rsidRPr="00543AE3">
              <w:rPr>
                <w:sz w:val="18"/>
                <w:szCs w:val="18"/>
              </w:rPr>
              <w:t>о</w:t>
            </w:r>
            <w:r>
              <w:rPr>
                <w:sz w:val="18"/>
                <w:szCs w:val="18"/>
              </w:rPr>
              <w:t>бществеността в</w:t>
            </w:r>
            <w:r w:rsidRPr="00543AE3">
              <w:rPr>
                <w:sz w:val="18"/>
                <w:szCs w:val="18"/>
              </w:rPr>
              <w:t xml:space="preserve"> различни етапи от процедурата по ОВОС и ЕО</w:t>
            </w:r>
            <w:r>
              <w:rPr>
                <w:sz w:val="18"/>
                <w:szCs w:val="18"/>
              </w:rPr>
              <w:t xml:space="preserve">, както и </w:t>
            </w:r>
            <w:r w:rsidRPr="00543AE3">
              <w:rPr>
                <w:sz w:val="18"/>
                <w:szCs w:val="18"/>
              </w:rPr>
              <w:t>ясен регламент за правото на заинтересувани лица за достъп до правосъдие</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5E48F9" w:rsidRPr="00F20D1F" w:rsidRDefault="005E48F9" w:rsidP="00677730">
            <w:pPr>
              <w:widowControl w:val="0"/>
              <w:autoSpaceDE w:val="0"/>
              <w:autoSpaceDN w:val="0"/>
              <w:adjustRightInd w:val="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5E48F9" w:rsidRPr="00B34641" w:rsidRDefault="005E48F9" w:rsidP="00F130C0">
            <w:pPr>
              <w:keepNext/>
              <w:ind w:left="228" w:hanging="78"/>
              <w:jc w:val="left"/>
              <w:rPr>
                <w:color w:val="000000"/>
                <w:sz w:val="18"/>
                <w:szCs w:val="18"/>
              </w:rPr>
            </w:pPr>
          </w:p>
        </w:tc>
        <w:tc>
          <w:tcPr>
            <w:tcW w:w="689" w:type="pct"/>
            <w:tcBorders>
              <w:left w:val="single" w:sz="4" w:space="0" w:color="auto"/>
            </w:tcBorders>
            <w:shd w:val="clear" w:color="auto" w:fill="auto"/>
          </w:tcPr>
          <w:p w:rsidR="005E48F9" w:rsidRPr="00D50D41" w:rsidRDefault="005E48F9" w:rsidP="005E48F9">
            <w:pPr>
              <w:pStyle w:val="BodyTextIndent"/>
              <w:spacing w:after="0"/>
              <w:ind w:left="0"/>
              <w:jc w:val="left"/>
              <w:rPr>
                <w:sz w:val="18"/>
                <w:szCs w:val="18"/>
                <w:lang w:val="bg-BG" w:eastAsia="en-GB"/>
              </w:rPr>
            </w:pPr>
          </w:p>
        </w:tc>
        <w:tc>
          <w:tcPr>
            <w:tcW w:w="725" w:type="pct"/>
          </w:tcPr>
          <w:p w:rsidR="005E48F9" w:rsidRDefault="005E48F9" w:rsidP="005E253B">
            <w:pPr>
              <w:widowControl w:val="0"/>
              <w:autoSpaceDE w:val="0"/>
              <w:autoSpaceDN w:val="0"/>
              <w:adjustRightInd w:val="0"/>
              <w:ind w:left="1200" w:hanging="1200"/>
              <w:jc w:val="center"/>
              <w:rPr>
                <w:sz w:val="18"/>
                <w:szCs w:val="18"/>
              </w:rPr>
            </w:pPr>
          </w:p>
        </w:tc>
        <w:tc>
          <w:tcPr>
            <w:tcW w:w="702" w:type="pct"/>
          </w:tcPr>
          <w:p w:rsidR="005E48F9" w:rsidRDefault="00543AE3" w:rsidP="00543AE3">
            <w:pPr>
              <w:spacing w:before="0" w:after="0"/>
              <w:jc w:val="left"/>
              <w:rPr>
                <w:color w:val="000000"/>
                <w:sz w:val="18"/>
                <w:szCs w:val="18"/>
              </w:rPr>
            </w:pPr>
            <w:r w:rsidRPr="00B34641">
              <w:rPr>
                <w:color w:val="000000"/>
                <w:sz w:val="18"/>
                <w:szCs w:val="18"/>
              </w:rPr>
              <w:t>Уредба за обучение на персонала, участва</w:t>
            </w:r>
            <w:r>
              <w:rPr>
                <w:color w:val="000000"/>
                <w:sz w:val="18"/>
                <w:szCs w:val="18"/>
              </w:rPr>
              <w:t>щ</w:t>
            </w:r>
            <w:r w:rsidRPr="00B34641">
              <w:rPr>
                <w:color w:val="000000"/>
                <w:sz w:val="18"/>
                <w:szCs w:val="18"/>
              </w:rPr>
              <w:t xml:space="preserve"> в прилагането на директивите за ОВОС и СООС, и за разпространение на информация до този персонал</w:t>
            </w:r>
          </w:p>
        </w:tc>
        <w:tc>
          <w:tcPr>
            <w:tcW w:w="522" w:type="pct"/>
          </w:tcPr>
          <w:p w:rsidR="005E48F9" w:rsidRPr="00F20D1F" w:rsidRDefault="00543AE3" w:rsidP="00543AE3">
            <w:pPr>
              <w:spacing w:before="0" w:after="0"/>
              <w:rPr>
                <w:sz w:val="18"/>
                <w:szCs w:val="18"/>
              </w:rPr>
            </w:pPr>
            <w:r>
              <w:rPr>
                <w:sz w:val="18"/>
                <w:szCs w:val="18"/>
              </w:rPr>
              <w:t>ДА</w:t>
            </w:r>
          </w:p>
        </w:tc>
        <w:tc>
          <w:tcPr>
            <w:tcW w:w="701" w:type="pct"/>
          </w:tcPr>
          <w:p w:rsidR="009A0A05" w:rsidRDefault="009A0A05" w:rsidP="009A0A05">
            <w:pPr>
              <w:widowControl w:val="0"/>
              <w:autoSpaceDE w:val="0"/>
              <w:autoSpaceDN w:val="0"/>
              <w:adjustRightInd w:val="0"/>
              <w:spacing w:before="0" w:after="0"/>
              <w:jc w:val="left"/>
              <w:rPr>
                <w:sz w:val="18"/>
                <w:szCs w:val="18"/>
                <w:lang w:eastAsia="en-US"/>
              </w:rPr>
            </w:pPr>
            <w:r>
              <w:rPr>
                <w:sz w:val="18"/>
                <w:szCs w:val="18"/>
                <w:lang w:eastAsia="en-US"/>
              </w:rPr>
              <w:t xml:space="preserve">- </w:t>
            </w:r>
            <w:r w:rsidRPr="00B34641">
              <w:rPr>
                <w:sz w:val="18"/>
                <w:szCs w:val="18"/>
                <w:lang w:eastAsia="en-US"/>
              </w:rPr>
              <w:t>Проведени обучения, работн</w:t>
            </w:r>
            <w:r>
              <w:rPr>
                <w:sz w:val="18"/>
                <w:szCs w:val="18"/>
                <w:lang w:eastAsia="en-US"/>
              </w:rPr>
              <w:t xml:space="preserve">и срещи, семинари. - Изготвени указания. </w:t>
            </w:r>
          </w:p>
          <w:p w:rsidR="005E48F9" w:rsidRPr="00F20D1F" w:rsidRDefault="009A0A05" w:rsidP="009A0A05">
            <w:pPr>
              <w:widowControl w:val="0"/>
              <w:autoSpaceDE w:val="0"/>
              <w:autoSpaceDN w:val="0"/>
              <w:adjustRightInd w:val="0"/>
              <w:spacing w:before="0" w:after="0"/>
              <w:jc w:val="left"/>
              <w:rPr>
                <w:color w:val="000000"/>
                <w:sz w:val="18"/>
                <w:szCs w:val="18"/>
              </w:rPr>
            </w:pPr>
            <w:r>
              <w:rPr>
                <w:sz w:val="18"/>
                <w:szCs w:val="18"/>
                <w:lang w:eastAsia="en-US"/>
              </w:rPr>
              <w:t xml:space="preserve">- Осигурен </w:t>
            </w:r>
            <w:r w:rsidRPr="00B34641">
              <w:rPr>
                <w:sz w:val="18"/>
                <w:szCs w:val="18"/>
                <w:lang w:eastAsia="en-US"/>
              </w:rPr>
              <w:t xml:space="preserve">достъп до указанията и издадените ръководства по електронен път и </w:t>
            </w:r>
            <w:r>
              <w:rPr>
                <w:sz w:val="18"/>
                <w:szCs w:val="18"/>
                <w:lang w:eastAsia="en-US"/>
              </w:rPr>
              <w:t>конвенционална</w:t>
            </w:r>
            <w:r w:rsidRPr="00B34641">
              <w:rPr>
                <w:sz w:val="18"/>
                <w:szCs w:val="18"/>
                <w:lang w:eastAsia="en-US"/>
              </w:rPr>
              <w:t xml:space="preserve"> поща</w:t>
            </w:r>
          </w:p>
        </w:tc>
        <w:tc>
          <w:tcPr>
            <w:tcW w:w="740" w:type="pct"/>
          </w:tcPr>
          <w:p w:rsidR="005E48F9" w:rsidRPr="0006466A" w:rsidRDefault="0006466A" w:rsidP="0006466A">
            <w:pPr>
              <w:tabs>
                <w:tab w:val="left" w:pos="1417"/>
              </w:tabs>
              <w:spacing w:before="0" w:after="0"/>
              <w:jc w:val="left"/>
              <w:rPr>
                <w:sz w:val="18"/>
                <w:szCs w:val="18"/>
                <w:lang w:eastAsia="en-US"/>
              </w:rPr>
            </w:pPr>
            <w:r>
              <w:rPr>
                <w:sz w:val="18"/>
                <w:szCs w:val="18"/>
                <w:lang w:eastAsia="en-US"/>
              </w:rPr>
              <w:t>И</w:t>
            </w:r>
            <w:r w:rsidRPr="00B34641">
              <w:rPr>
                <w:sz w:val="18"/>
                <w:szCs w:val="18"/>
                <w:lang w:eastAsia="en-US"/>
              </w:rPr>
              <w:t xml:space="preserve">здадени </w:t>
            </w:r>
            <w:r>
              <w:rPr>
                <w:sz w:val="18"/>
                <w:szCs w:val="18"/>
                <w:lang w:eastAsia="en-US"/>
              </w:rPr>
              <w:t>ръководства</w:t>
            </w:r>
            <w:r w:rsidRPr="00B34641">
              <w:rPr>
                <w:sz w:val="18"/>
                <w:szCs w:val="18"/>
                <w:lang w:eastAsia="en-US"/>
              </w:rPr>
              <w:t xml:space="preserve"> за пътища, железопътни проекти, отпадъци, отпадъчни води, прилагане на чл. 7 от Директивата за ОВОС и Практическо</w:t>
            </w:r>
            <w:r>
              <w:rPr>
                <w:sz w:val="18"/>
                <w:szCs w:val="18"/>
                <w:lang w:eastAsia="en-US"/>
              </w:rPr>
              <w:t>то</w:t>
            </w:r>
            <w:r w:rsidRPr="00B34641">
              <w:rPr>
                <w:sz w:val="18"/>
                <w:szCs w:val="18"/>
                <w:lang w:eastAsia="en-US"/>
              </w:rPr>
              <w:t xml:space="preserve"> ръководство за обучение по ОВОС и ЕО</w:t>
            </w:r>
            <w:r>
              <w:rPr>
                <w:sz w:val="18"/>
                <w:szCs w:val="18"/>
                <w:lang w:eastAsia="en-US"/>
              </w:rPr>
              <w:t>,</w:t>
            </w:r>
            <w:r w:rsidRPr="00B34641">
              <w:rPr>
                <w:sz w:val="18"/>
                <w:szCs w:val="18"/>
                <w:lang w:eastAsia="en-US"/>
              </w:rPr>
              <w:t xml:space="preserve"> включително приложение със списък на решения на Съда на ЕС по ОВОС.</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9A0A05" w:rsidRPr="00F20D1F" w:rsidRDefault="009A0A05" w:rsidP="0006466A">
            <w:pPr>
              <w:widowControl w:val="0"/>
              <w:autoSpaceDE w:val="0"/>
              <w:autoSpaceDN w:val="0"/>
              <w:adjustRightInd w:val="0"/>
              <w:spacing w:before="0" w:after="0"/>
              <w:ind w:left="1051"/>
              <w:jc w:val="left"/>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9A0A05" w:rsidRPr="00B34641" w:rsidRDefault="009A0A05" w:rsidP="0006466A">
            <w:pPr>
              <w:keepNext/>
              <w:spacing w:before="0" w:after="0"/>
              <w:ind w:left="228" w:hanging="78"/>
              <w:jc w:val="left"/>
              <w:rPr>
                <w:color w:val="000000"/>
                <w:sz w:val="18"/>
                <w:szCs w:val="18"/>
              </w:rPr>
            </w:pPr>
          </w:p>
        </w:tc>
        <w:tc>
          <w:tcPr>
            <w:tcW w:w="689" w:type="pct"/>
            <w:tcBorders>
              <w:left w:val="single" w:sz="4" w:space="0" w:color="auto"/>
            </w:tcBorders>
            <w:shd w:val="clear" w:color="auto" w:fill="auto"/>
          </w:tcPr>
          <w:p w:rsidR="009A0A05" w:rsidRPr="00D50D41" w:rsidRDefault="009A0A05" w:rsidP="0006466A">
            <w:pPr>
              <w:pStyle w:val="BodyTextIndent"/>
              <w:spacing w:after="0"/>
              <w:ind w:left="0"/>
              <w:jc w:val="left"/>
              <w:rPr>
                <w:sz w:val="18"/>
                <w:szCs w:val="18"/>
                <w:lang w:val="bg-BG" w:eastAsia="en-GB"/>
              </w:rPr>
            </w:pPr>
          </w:p>
        </w:tc>
        <w:tc>
          <w:tcPr>
            <w:tcW w:w="725" w:type="pct"/>
          </w:tcPr>
          <w:p w:rsidR="009A0A05" w:rsidRDefault="009A0A05" w:rsidP="0006466A">
            <w:pPr>
              <w:widowControl w:val="0"/>
              <w:autoSpaceDE w:val="0"/>
              <w:autoSpaceDN w:val="0"/>
              <w:adjustRightInd w:val="0"/>
              <w:spacing w:before="0" w:after="0"/>
              <w:ind w:left="1200" w:hanging="1200"/>
              <w:jc w:val="left"/>
              <w:rPr>
                <w:sz w:val="18"/>
                <w:szCs w:val="18"/>
              </w:rPr>
            </w:pPr>
          </w:p>
        </w:tc>
        <w:tc>
          <w:tcPr>
            <w:tcW w:w="702" w:type="pct"/>
          </w:tcPr>
          <w:p w:rsidR="009A0A05" w:rsidRPr="00B34641" w:rsidRDefault="009A0A05" w:rsidP="0006466A">
            <w:pPr>
              <w:spacing w:before="0" w:after="0"/>
              <w:jc w:val="left"/>
              <w:rPr>
                <w:color w:val="000000"/>
                <w:sz w:val="18"/>
                <w:szCs w:val="18"/>
              </w:rPr>
            </w:pPr>
            <w:r w:rsidRPr="00B34641">
              <w:rPr>
                <w:color w:val="000000"/>
                <w:sz w:val="18"/>
                <w:szCs w:val="18"/>
              </w:rPr>
              <w:t>Уредба за осигуряване на достатъчен административен капацитет.</w:t>
            </w:r>
          </w:p>
        </w:tc>
        <w:tc>
          <w:tcPr>
            <w:tcW w:w="522" w:type="pct"/>
          </w:tcPr>
          <w:p w:rsidR="009A0A05" w:rsidRDefault="009A0A05" w:rsidP="0006466A">
            <w:pPr>
              <w:spacing w:before="0" w:after="0"/>
              <w:jc w:val="left"/>
              <w:rPr>
                <w:sz w:val="18"/>
                <w:szCs w:val="18"/>
              </w:rPr>
            </w:pPr>
            <w:r>
              <w:rPr>
                <w:sz w:val="18"/>
                <w:szCs w:val="18"/>
              </w:rPr>
              <w:t>ДА</w:t>
            </w:r>
          </w:p>
        </w:tc>
        <w:tc>
          <w:tcPr>
            <w:tcW w:w="701" w:type="pct"/>
          </w:tcPr>
          <w:p w:rsidR="009A0A05" w:rsidRPr="0006466A" w:rsidRDefault="0006466A" w:rsidP="0006466A">
            <w:pPr>
              <w:tabs>
                <w:tab w:val="left" w:pos="1417"/>
              </w:tabs>
              <w:spacing w:before="0" w:after="0"/>
              <w:jc w:val="left"/>
              <w:rPr>
                <w:sz w:val="18"/>
                <w:szCs w:val="18"/>
                <w:lang w:eastAsia="en-US"/>
              </w:rPr>
            </w:pPr>
            <w:r>
              <w:rPr>
                <w:sz w:val="18"/>
                <w:szCs w:val="18"/>
                <w:lang w:eastAsia="en-US"/>
              </w:rPr>
              <w:t>С</w:t>
            </w:r>
            <w:r w:rsidRPr="00B34641">
              <w:rPr>
                <w:sz w:val="18"/>
                <w:szCs w:val="18"/>
                <w:lang w:eastAsia="en-US"/>
              </w:rPr>
              <w:t>ъздадени структурни звена по ОВОС и ЕО с експерти, чиито длъжностни характеристики включват координиране на процедурата по ОВОС и ЕО.</w:t>
            </w:r>
          </w:p>
        </w:tc>
        <w:tc>
          <w:tcPr>
            <w:tcW w:w="740" w:type="pct"/>
          </w:tcPr>
          <w:p w:rsidR="0006466A" w:rsidRDefault="0006466A" w:rsidP="0006466A">
            <w:pPr>
              <w:widowControl w:val="0"/>
              <w:autoSpaceDE w:val="0"/>
              <w:autoSpaceDN w:val="0"/>
              <w:adjustRightInd w:val="0"/>
              <w:spacing w:before="0" w:after="0"/>
              <w:jc w:val="left"/>
              <w:rPr>
                <w:sz w:val="18"/>
                <w:szCs w:val="18"/>
                <w:lang w:eastAsia="en-US"/>
              </w:rPr>
            </w:pPr>
            <w:r>
              <w:rPr>
                <w:sz w:val="18"/>
                <w:szCs w:val="18"/>
                <w:lang w:eastAsia="en-US"/>
              </w:rPr>
              <w:t xml:space="preserve">- </w:t>
            </w:r>
            <w:r w:rsidRPr="00B34641">
              <w:rPr>
                <w:sz w:val="18"/>
                <w:szCs w:val="18"/>
                <w:lang w:eastAsia="en-US"/>
              </w:rPr>
              <w:t>Проведени обучения, работн</w:t>
            </w:r>
            <w:r>
              <w:rPr>
                <w:sz w:val="18"/>
                <w:szCs w:val="18"/>
                <w:lang w:eastAsia="en-US"/>
              </w:rPr>
              <w:t xml:space="preserve">и срещи, семинари. </w:t>
            </w:r>
          </w:p>
          <w:p w:rsidR="0006466A" w:rsidRDefault="0006466A" w:rsidP="0006466A">
            <w:pPr>
              <w:widowControl w:val="0"/>
              <w:autoSpaceDE w:val="0"/>
              <w:autoSpaceDN w:val="0"/>
              <w:adjustRightInd w:val="0"/>
              <w:spacing w:before="0" w:after="0"/>
              <w:jc w:val="left"/>
              <w:rPr>
                <w:sz w:val="18"/>
                <w:szCs w:val="18"/>
                <w:lang w:eastAsia="en-US"/>
              </w:rPr>
            </w:pPr>
            <w:r>
              <w:rPr>
                <w:sz w:val="18"/>
                <w:szCs w:val="18"/>
                <w:lang w:eastAsia="en-US"/>
              </w:rPr>
              <w:t xml:space="preserve">- Изготвени указания. </w:t>
            </w:r>
          </w:p>
          <w:p w:rsidR="009A0A05" w:rsidRPr="00F20D1F" w:rsidRDefault="0006466A" w:rsidP="0006466A">
            <w:pPr>
              <w:keepNext/>
              <w:spacing w:before="0" w:after="0"/>
              <w:jc w:val="left"/>
              <w:rPr>
                <w:color w:val="000000"/>
                <w:sz w:val="18"/>
                <w:szCs w:val="18"/>
              </w:rPr>
            </w:pPr>
            <w:r>
              <w:rPr>
                <w:sz w:val="18"/>
                <w:szCs w:val="18"/>
                <w:lang w:eastAsia="en-US"/>
              </w:rPr>
              <w:t xml:space="preserve">- Осигурен </w:t>
            </w:r>
            <w:r w:rsidRPr="00B34641">
              <w:rPr>
                <w:sz w:val="18"/>
                <w:szCs w:val="18"/>
                <w:lang w:eastAsia="en-US"/>
              </w:rPr>
              <w:t xml:space="preserve">достъп до указанията и издадените ръководства по електронен път и </w:t>
            </w:r>
            <w:r>
              <w:rPr>
                <w:sz w:val="18"/>
                <w:szCs w:val="18"/>
                <w:lang w:eastAsia="en-US"/>
              </w:rPr>
              <w:t>конвенционална</w:t>
            </w:r>
            <w:r w:rsidRPr="00B34641">
              <w:rPr>
                <w:sz w:val="18"/>
                <w:szCs w:val="18"/>
                <w:lang w:eastAsia="en-US"/>
              </w:rPr>
              <w:t xml:space="preserve"> поща</w:t>
            </w:r>
          </w:p>
        </w:tc>
      </w:tr>
      <w:tr w:rsidR="00841451" w:rsidRPr="00F20D1F" w:rsidTr="00700752">
        <w:trPr>
          <w:trHeight w:val="836"/>
          <w:jc w:val="center"/>
        </w:trPr>
        <w:tc>
          <w:tcPr>
            <w:tcW w:w="94" w:type="pct"/>
            <w:tcBorders>
              <w:top w:val="nil"/>
              <w:left w:val="nil"/>
              <w:bottom w:val="nil"/>
              <w:right w:val="single" w:sz="4" w:space="0" w:color="auto"/>
            </w:tcBorders>
            <w:shd w:val="clear" w:color="auto" w:fill="auto"/>
          </w:tcPr>
          <w:p w:rsidR="00841451" w:rsidRPr="00F20D1F" w:rsidRDefault="00841451" w:rsidP="0006466A">
            <w:pPr>
              <w:widowControl w:val="0"/>
              <w:autoSpaceDE w:val="0"/>
              <w:autoSpaceDN w:val="0"/>
              <w:adjustRightInd w:val="0"/>
              <w:spacing w:before="0" w:after="0"/>
              <w:ind w:left="1051"/>
              <w:jc w:val="left"/>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841451" w:rsidRPr="00841451" w:rsidRDefault="00841451" w:rsidP="00841451">
            <w:pPr>
              <w:keepNext/>
              <w:spacing w:before="0" w:after="0"/>
              <w:ind w:left="228" w:hanging="78"/>
              <w:jc w:val="left"/>
              <w:rPr>
                <w:color w:val="000000"/>
                <w:sz w:val="18"/>
                <w:szCs w:val="18"/>
              </w:rPr>
            </w:pPr>
            <w:r w:rsidRPr="00841451">
              <w:rPr>
                <w:color w:val="000000"/>
                <w:sz w:val="18"/>
                <w:szCs w:val="18"/>
              </w:rPr>
              <w:t xml:space="preserve">7. Наличие на статистическа база, необходима за оценяване на ефективността и въздействието на програмите. </w:t>
            </w:r>
          </w:p>
          <w:p w:rsidR="00841451" w:rsidRPr="00841451" w:rsidRDefault="00841451" w:rsidP="00841451">
            <w:pPr>
              <w:keepNext/>
              <w:spacing w:before="0" w:after="0"/>
              <w:ind w:left="228" w:hanging="78"/>
              <w:jc w:val="left"/>
              <w:rPr>
                <w:color w:val="000000"/>
                <w:sz w:val="18"/>
                <w:szCs w:val="18"/>
              </w:rPr>
            </w:pPr>
          </w:p>
          <w:p w:rsidR="00841451" w:rsidRPr="00B34641" w:rsidRDefault="00841451" w:rsidP="00841451">
            <w:pPr>
              <w:keepNext/>
              <w:spacing w:before="0" w:after="0"/>
              <w:ind w:left="228" w:hanging="78"/>
              <w:jc w:val="left"/>
              <w:rPr>
                <w:color w:val="000000"/>
                <w:sz w:val="18"/>
                <w:szCs w:val="18"/>
              </w:rPr>
            </w:pPr>
            <w:r w:rsidRPr="00841451">
              <w:rPr>
                <w:color w:val="000000"/>
                <w:sz w:val="18"/>
                <w:szCs w:val="18"/>
              </w:rPr>
              <w:t xml:space="preserve">Наличие на система от показатели за резултатите, необходими за подбора на действия, които </w:t>
            </w:r>
            <w:r w:rsidRPr="00841451">
              <w:rPr>
                <w:color w:val="000000"/>
                <w:sz w:val="18"/>
                <w:szCs w:val="18"/>
              </w:rPr>
              <w:lastRenderedPageBreak/>
              <w:t>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689" w:type="pct"/>
            <w:tcBorders>
              <w:left w:val="single" w:sz="4" w:space="0" w:color="auto"/>
            </w:tcBorders>
            <w:shd w:val="clear" w:color="auto" w:fill="auto"/>
          </w:tcPr>
          <w:p w:rsidR="00841451" w:rsidRPr="00D50D41" w:rsidRDefault="00841451" w:rsidP="0006466A">
            <w:pPr>
              <w:pStyle w:val="BodyTextIndent"/>
              <w:spacing w:after="0"/>
              <w:ind w:left="0"/>
              <w:jc w:val="left"/>
              <w:rPr>
                <w:sz w:val="18"/>
                <w:szCs w:val="18"/>
                <w:lang w:val="bg-BG" w:eastAsia="en-GB"/>
              </w:rPr>
            </w:pPr>
            <w:r>
              <w:rPr>
                <w:sz w:val="18"/>
                <w:szCs w:val="18"/>
                <w:lang w:val="bg-BG" w:eastAsia="en-GB"/>
              </w:rPr>
              <w:lastRenderedPageBreak/>
              <w:t>Всички оси на ОПТТИ</w:t>
            </w:r>
          </w:p>
        </w:tc>
        <w:tc>
          <w:tcPr>
            <w:tcW w:w="725" w:type="pct"/>
          </w:tcPr>
          <w:p w:rsidR="00841451" w:rsidRDefault="00841451" w:rsidP="00B273DE">
            <w:pPr>
              <w:widowControl w:val="0"/>
              <w:autoSpaceDE w:val="0"/>
              <w:autoSpaceDN w:val="0"/>
              <w:adjustRightInd w:val="0"/>
              <w:spacing w:before="0" w:after="0"/>
              <w:ind w:left="6"/>
              <w:jc w:val="left"/>
              <w:rPr>
                <w:sz w:val="18"/>
                <w:szCs w:val="18"/>
              </w:rPr>
            </w:pPr>
            <w:r w:rsidRPr="00841451">
              <w:rPr>
                <w:sz w:val="18"/>
                <w:szCs w:val="18"/>
              </w:rPr>
              <w:t>Частично</w:t>
            </w:r>
          </w:p>
        </w:tc>
        <w:tc>
          <w:tcPr>
            <w:tcW w:w="702" w:type="pct"/>
          </w:tcPr>
          <w:p w:rsidR="00841451" w:rsidRPr="00841451" w:rsidRDefault="00841451" w:rsidP="00841451">
            <w:pPr>
              <w:spacing w:before="0" w:after="0"/>
              <w:jc w:val="left"/>
              <w:rPr>
                <w:color w:val="000000"/>
                <w:sz w:val="18"/>
                <w:szCs w:val="18"/>
              </w:rPr>
            </w:pPr>
            <w:r w:rsidRPr="00841451">
              <w:rPr>
                <w:color w:val="000000"/>
                <w:sz w:val="18"/>
                <w:szCs w:val="18"/>
              </w:rPr>
              <w:t xml:space="preserve">Въведена е уредба за своевременно събиране и агрегиране на статистически данни със следните елементи: </w:t>
            </w:r>
          </w:p>
          <w:p w:rsidR="00841451" w:rsidRDefault="00650F86" w:rsidP="00841451">
            <w:pPr>
              <w:spacing w:before="0" w:after="0"/>
              <w:jc w:val="left"/>
              <w:rPr>
                <w:color w:val="000000"/>
                <w:sz w:val="18"/>
                <w:szCs w:val="18"/>
              </w:rPr>
            </w:pPr>
            <w:r>
              <w:rPr>
                <w:color w:val="000000"/>
                <w:sz w:val="18"/>
                <w:szCs w:val="18"/>
                <w:lang w:val="en-US"/>
              </w:rPr>
              <w:t xml:space="preserve">- </w:t>
            </w:r>
            <w:r w:rsidR="00841451" w:rsidRPr="00841451">
              <w:rPr>
                <w:color w:val="000000"/>
                <w:sz w:val="18"/>
                <w:szCs w:val="18"/>
              </w:rPr>
              <w:t xml:space="preserve">идентифициране на източници и механизми за осигуряване на статистическо валидиране; </w:t>
            </w:r>
          </w:p>
          <w:p w:rsidR="00FF29C8" w:rsidRPr="00841451" w:rsidRDefault="00FF29C8" w:rsidP="00841451">
            <w:pPr>
              <w:spacing w:before="0" w:after="0"/>
              <w:jc w:val="left"/>
              <w:rPr>
                <w:color w:val="000000"/>
                <w:sz w:val="18"/>
                <w:szCs w:val="18"/>
              </w:rPr>
            </w:pPr>
          </w:p>
          <w:p w:rsidR="00841451" w:rsidRDefault="00841451" w:rsidP="00841451">
            <w:pPr>
              <w:spacing w:before="0" w:after="0"/>
              <w:jc w:val="left"/>
              <w:rPr>
                <w:color w:val="000000"/>
                <w:sz w:val="18"/>
                <w:szCs w:val="18"/>
              </w:rPr>
            </w:pPr>
            <w:r w:rsidRPr="00841451">
              <w:rPr>
                <w:color w:val="000000"/>
                <w:sz w:val="18"/>
                <w:szCs w:val="18"/>
              </w:rPr>
              <w:t>— уредба относно публикуването и публичната достъпност на агрегираните данни;</w:t>
            </w: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Pr="00DF7F5F" w:rsidRDefault="00DF7F5F" w:rsidP="00DF7F5F">
            <w:pPr>
              <w:spacing w:before="0" w:after="0"/>
              <w:jc w:val="left"/>
              <w:rPr>
                <w:color w:val="000000"/>
                <w:sz w:val="18"/>
                <w:szCs w:val="18"/>
              </w:rPr>
            </w:pPr>
            <w:r w:rsidRPr="00DF7F5F">
              <w:rPr>
                <w:color w:val="000000"/>
                <w:sz w:val="18"/>
                <w:szCs w:val="18"/>
              </w:rPr>
              <w:t xml:space="preserve">Ефективна система от показатели за резултатите, включително: </w:t>
            </w:r>
          </w:p>
          <w:p w:rsidR="00DF7F5F" w:rsidRPr="00DF7F5F" w:rsidRDefault="00DF7F5F" w:rsidP="00DF7F5F">
            <w:pPr>
              <w:spacing w:before="0" w:after="0"/>
              <w:jc w:val="left"/>
              <w:rPr>
                <w:color w:val="000000"/>
                <w:sz w:val="18"/>
                <w:szCs w:val="18"/>
              </w:rPr>
            </w:pPr>
            <w:r w:rsidRPr="00DF7F5F">
              <w:rPr>
                <w:color w:val="000000"/>
                <w:sz w:val="18"/>
                <w:szCs w:val="18"/>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rsidR="00DF7F5F" w:rsidRPr="00DF7F5F" w:rsidRDefault="00DF7F5F" w:rsidP="00DF7F5F">
            <w:pPr>
              <w:spacing w:before="0" w:after="0"/>
              <w:jc w:val="left"/>
              <w:rPr>
                <w:color w:val="000000"/>
                <w:sz w:val="18"/>
                <w:szCs w:val="18"/>
              </w:rPr>
            </w:pPr>
            <w:r w:rsidRPr="00DF7F5F">
              <w:rPr>
                <w:color w:val="000000"/>
                <w:sz w:val="18"/>
                <w:szCs w:val="18"/>
              </w:rPr>
              <w:t xml:space="preserve">— определяне на количествени цели за тези показатели; </w:t>
            </w:r>
          </w:p>
          <w:p w:rsidR="00DF7F5F" w:rsidRDefault="00DF7F5F" w:rsidP="00DF7F5F">
            <w:pPr>
              <w:spacing w:before="0" w:after="0"/>
              <w:jc w:val="left"/>
              <w:rPr>
                <w:color w:val="000000"/>
                <w:sz w:val="18"/>
                <w:szCs w:val="18"/>
              </w:rPr>
            </w:pPr>
            <w:r w:rsidRPr="00DF7F5F">
              <w:rPr>
                <w:color w:val="000000"/>
                <w:sz w:val="18"/>
                <w:szCs w:val="18"/>
              </w:rPr>
              <w:t xml:space="preserve">— съгласуваност на всеки показател със следните реквизити: </w:t>
            </w:r>
            <w:r w:rsidRPr="00DF7F5F">
              <w:rPr>
                <w:color w:val="000000"/>
                <w:sz w:val="18"/>
                <w:szCs w:val="18"/>
              </w:rPr>
              <w:lastRenderedPageBreak/>
              <w:t>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w:t>
            </w: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r w:rsidRPr="00CF74FE">
              <w:rPr>
                <w:color w:val="000000"/>
                <w:sz w:val="18"/>
                <w:szCs w:val="18"/>
              </w:rPr>
              <w:t>въведени процедури, които гарантират, че всички операции, финансирани от програмата, възприемат ефективна система от показатели</w:t>
            </w: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DF7F5F" w:rsidRPr="00B34641" w:rsidRDefault="00DF7F5F" w:rsidP="00841451">
            <w:pPr>
              <w:spacing w:before="0" w:after="0"/>
              <w:jc w:val="left"/>
              <w:rPr>
                <w:color w:val="000000"/>
                <w:sz w:val="18"/>
                <w:szCs w:val="18"/>
              </w:rPr>
            </w:pPr>
          </w:p>
        </w:tc>
        <w:tc>
          <w:tcPr>
            <w:tcW w:w="522" w:type="pct"/>
          </w:tcPr>
          <w:p w:rsidR="00650F86" w:rsidRPr="00695909" w:rsidRDefault="001959F8" w:rsidP="0006466A">
            <w:pPr>
              <w:spacing w:before="0" w:after="0"/>
              <w:jc w:val="left"/>
              <w:rPr>
                <w:sz w:val="18"/>
                <w:szCs w:val="18"/>
              </w:rPr>
            </w:pPr>
            <w:r>
              <w:rPr>
                <w:sz w:val="18"/>
                <w:szCs w:val="18"/>
              </w:rPr>
              <w:lastRenderedPageBreak/>
              <w:t>Да</w:t>
            </w:r>
          </w:p>
          <w:p w:rsidR="00650F86" w:rsidRDefault="00650F86" w:rsidP="0006466A">
            <w:pPr>
              <w:spacing w:before="0" w:after="0"/>
              <w:jc w:val="left"/>
              <w:rPr>
                <w:sz w:val="18"/>
                <w:szCs w:val="18"/>
              </w:rPr>
            </w:pPr>
          </w:p>
          <w:p w:rsidR="00650F86" w:rsidRDefault="00650F86" w:rsidP="0006466A">
            <w:pPr>
              <w:spacing w:before="0" w:after="0"/>
              <w:jc w:val="left"/>
              <w:rPr>
                <w:sz w:val="18"/>
                <w:szCs w:val="18"/>
              </w:rPr>
            </w:pPr>
          </w:p>
          <w:p w:rsidR="00650F86" w:rsidRDefault="00650F86" w:rsidP="0006466A">
            <w:pPr>
              <w:spacing w:before="0" w:after="0"/>
              <w:jc w:val="left"/>
              <w:rPr>
                <w:sz w:val="18"/>
                <w:szCs w:val="18"/>
              </w:rPr>
            </w:pPr>
          </w:p>
          <w:p w:rsidR="00650F86" w:rsidRDefault="00650F86" w:rsidP="0006466A">
            <w:pPr>
              <w:spacing w:before="0" w:after="0"/>
              <w:jc w:val="left"/>
              <w:rPr>
                <w:sz w:val="18"/>
                <w:szCs w:val="18"/>
              </w:rPr>
            </w:pPr>
          </w:p>
          <w:p w:rsidR="00650F86" w:rsidRDefault="00650F86" w:rsidP="0006466A">
            <w:pPr>
              <w:spacing w:before="0" w:after="0"/>
              <w:jc w:val="left"/>
              <w:rPr>
                <w:sz w:val="18"/>
                <w:szCs w:val="18"/>
              </w:rPr>
            </w:pPr>
          </w:p>
          <w:p w:rsidR="00650F86" w:rsidRDefault="00650F86" w:rsidP="0006466A">
            <w:pPr>
              <w:spacing w:before="0" w:after="0"/>
              <w:jc w:val="left"/>
              <w:rPr>
                <w:sz w:val="18"/>
                <w:szCs w:val="18"/>
              </w:rPr>
            </w:pPr>
          </w:p>
          <w:p w:rsidR="00650F86" w:rsidRDefault="00650F86" w:rsidP="0006466A">
            <w:pPr>
              <w:spacing w:before="0" w:after="0"/>
              <w:jc w:val="left"/>
              <w:rPr>
                <w:sz w:val="18"/>
                <w:szCs w:val="18"/>
              </w:rPr>
            </w:pPr>
          </w:p>
          <w:p w:rsidR="001959F8" w:rsidRDefault="001959F8" w:rsidP="0006466A">
            <w:pPr>
              <w:spacing w:before="0" w:after="0"/>
              <w:jc w:val="left"/>
              <w:rPr>
                <w:sz w:val="18"/>
                <w:szCs w:val="18"/>
              </w:rPr>
            </w:pPr>
          </w:p>
          <w:p w:rsidR="001959F8" w:rsidRDefault="001959F8" w:rsidP="0006466A">
            <w:pPr>
              <w:spacing w:before="0" w:after="0"/>
              <w:jc w:val="left"/>
              <w:rPr>
                <w:sz w:val="18"/>
                <w:szCs w:val="18"/>
              </w:rPr>
            </w:pPr>
          </w:p>
          <w:p w:rsidR="001959F8" w:rsidRDefault="001959F8" w:rsidP="0006466A">
            <w:pPr>
              <w:spacing w:before="0" w:after="0"/>
              <w:jc w:val="left"/>
              <w:rPr>
                <w:sz w:val="18"/>
                <w:szCs w:val="18"/>
              </w:rPr>
            </w:pPr>
          </w:p>
          <w:p w:rsidR="001959F8" w:rsidRDefault="001959F8"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FF29C8" w:rsidRDefault="00FF29C8" w:rsidP="00FF29C8">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r w:rsidRPr="00D807A0">
              <w:rPr>
                <w:sz w:val="18"/>
                <w:szCs w:val="18"/>
              </w:rPr>
              <w:t>НЕ</w:t>
            </w: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r>
              <w:rPr>
                <w:sz w:val="18"/>
                <w:szCs w:val="18"/>
              </w:rPr>
              <w:t>НЕ</w:t>
            </w: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tc>
        <w:tc>
          <w:tcPr>
            <w:tcW w:w="701" w:type="pct"/>
          </w:tcPr>
          <w:p w:rsidR="00841451" w:rsidRDefault="008B3C52" w:rsidP="0006466A">
            <w:pPr>
              <w:tabs>
                <w:tab w:val="left" w:pos="1417"/>
              </w:tabs>
              <w:spacing w:before="0" w:after="0"/>
              <w:jc w:val="left"/>
              <w:rPr>
                <w:sz w:val="18"/>
                <w:szCs w:val="18"/>
                <w:lang w:eastAsia="en-US"/>
              </w:rPr>
            </w:pPr>
            <w:r w:rsidRPr="008B3C52">
              <w:rPr>
                <w:sz w:val="18"/>
                <w:szCs w:val="18"/>
                <w:lang w:eastAsia="en-US"/>
              </w:rPr>
              <w:lastRenderedPageBreak/>
              <w:t>Кодекс на европейската статистическа практика</w:t>
            </w:r>
          </w:p>
          <w:p w:rsidR="008B3C52" w:rsidRDefault="008B3C52" w:rsidP="0006466A">
            <w:pPr>
              <w:tabs>
                <w:tab w:val="left" w:pos="1417"/>
              </w:tabs>
              <w:spacing w:before="0" w:after="0"/>
              <w:jc w:val="left"/>
              <w:rPr>
                <w:sz w:val="18"/>
                <w:szCs w:val="18"/>
                <w:lang w:eastAsia="en-US"/>
              </w:rPr>
            </w:pPr>
          </w:p>
          <w:p w:rsidR="008B3C52" w:rsidRDefault="008B3C52" w:rsidP="0006466A">
            <w:pPr>
              <w:tabs>
                <w:tab w:val="left" w:pos="1417"/>
              </w:tabs>
              <w:spacing w:before="0" w:after="0"/>
              <w:jc w:val="left"/>
              <w:rPr>
                <w:sz w:val="18"/>
                <w:szCs w:val="18"/>
                <w:lang w:eastAsia="en-US"/>
              </w:rPr>
            </w:pPr>
            <w:r w:rsidRPr="008B3C52">
              <w:rPr>
                <w:sz w:val="18"/>
                <w:szCs w:val="18"/>
                <w:lang w:eastAsia="en-US"/>
              </w:rPr>
              <w:t>Декларация за качеството на националната статистическа система на Република България</w:t>
            </w:r>
          </w:p>
          <w:p w:rsidR="008B3C52" w:rsidRDefault="008B3C52" w:rsidP="0006466A">
            <w:pPr>
              <w:tabs>
                <w:tab w:val="left" w:pos="1417"/>
              </w:tabs>
              <w:spacing w:before="0" w:after="0"/>
              <w:jc w:val="left"/>
              <w:rPr>
                <w:sz w:val="18"/>
                <w:szCs w:val="18"/>
                <w:lang w:eastAsia="en-US"/>
              </w:rPr>
            </w:pPr>
          </w:p>
          <w:p w:rsidR="008B3C52" w:rsidRDefault="008B3C52" w:rsidP="0006466A">
            <w:pPr>
              <w:tabs>
                <w:tab w:val="left" w:pos="1417"/>
              </w:tabs>
              <w:spacing w:before="0" w:after="0"/>
              <w:jc w:val="left"/>
              <w:rPr>
                <w:sz w:val="18"/>
                <w:szCs w:val="18"/>
                <w:lang w:eastAsia="en-US"/>
              </w:rPr>
            </w:pPr>
            <w:r w:rsidRPr="008B3C52">
              <w:rPr>
                <w:sz w:val="18"/>
                <w:szCs w:val="18"/>
                <w:lang w:eastAsia="en-US"/>
              </w:rPr>
              <w:t>Закон за статистиката</w:t>
            </w:r>
          </w:p>
          <w:p w:rsidR="008B3C52" w:rsidRDefault="008B3C52" w:rsidP="0006466A">
            <w:pPr>
              <w:tabs>
                <w:tab w:val="left" w:pos="1417"/>
              </w:tabs>
              <w:spacing w:before="0" w:after="0"/>
              <w:jc w:val="left"/>
              <w:rPr>
                <w:sz w:val="18"/>
                <w:szCs w:val="18"/>
                <w:lang w:eastAsia="en-US"/>
              </w:rPr>
            </w:pPr>
          </w:p>
          <w:p w:rsidR="008B3C52" w:rsidRDefault="008B3C52" w:rsidP="0006466A">
            <w:pPr>
              <w:tabs>
                <w:tab w:val="left" w:pos="1417"/>
              </w:tabs>
              <w:spacing w:before="0" w:after="0"/>
              <w:jc w:val="left"/>
              <w:rPr>
                <w:sz w:val="18"/>
                <w:szCs w:val="18"/>
                <w:lang w:eastAsia="en-US"/>
              </w:rPr>
            </w:pPr>
            <w:r w:rsidRPr="008B3C52">
              <w:rPr>
                <w:sz w:val="18"/>
                <w:szCs w:val="18"/>
                <w:lang w:eastAsia="en-US"/>
              </w:rPr>
              <w:t>Национална статистическа програма за 2013 година</w:t>
            </w:r>
          </w:p>
          <w:p w:rsidR="008B3C52" w:rsidRDefault="008B3C52" w:rsidP="0006466A">
            <w:pPr>
              <w:tabs>
                <w:tab w:val="left" w:pos="1417"/>
              </w:tabs>
              <w:spacing w:before="0" w:after="0"/>
              <w:jc w:val="left"/>
              <w:rPr>
                <w:sz w:val="18"/>
                <w:szCs w:val="18"/>
                <w:lang w:eastAsia="en-US"/>
              </w:rPr>
            </w:pPr>
          </w:p>
          <w:p w:rsidR="008B3C52" w:rsidRDefault="008B3C52" w:rsidP="0006466A">
            <w:pPr>
              <w:tabs>
                <w:tab w:val="left" w:pos="1417"/>
              </w:tabs>
              <w:spacing w:before="0" w:after="0"/>
              <w:jc w:val="left"/>
              <w:rPr>
                <w:sz w:val="18"/>
                <w:szCs w:val="18"/>
                <w:lang w:eastAsia="en-US"/>
              </w:rPr>
            </w:pPr>
            <w:r w:rsidRPr="008B3C52">
              <w:rPr>
                <w:sz w:val="18"/>
                <w:szCs w:val="18"/>
                <w:lang w:eastAsia="en-US"/>
              </w:rPr>
              <w:lastRenderedPageBreak/>
              <w:t>Правилник за разпространение на статистически продукти и услуги</w:t>
            </w: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887E63" w:rsidRDefault="00887E63" w:rsidP="0006466A">
            <w:pPr>
              <w:tabs>
                <w:tab w:val="left" w:pos="1417"/>
              </w:tabs>
              <w:spacing w:before="0" w:after="0"/>
              <w:jc w:val="left"/>
              <w:rPr>
                <w:sz w:val="18"/>
                <w:szCs w:val="18"/>
                <w:lang w:eastAsia="en-US"/>
              </w:rPr>
            </w:pPr>
          </w:p>
          <w:p w:rsidR="00887E63" w:rsidRDefault="00887E63"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r w:rsidRPr="000A31F9">
              <w:rPr>
                <w:sz w:val="18"/>
                <w:szCs w:val="18"/>
                <w:lang w:eastAsia="en-US"/>
              </w:rPr>
              <w:t>Списък на стандартните статистически показатели</w:t>
            </w: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tc>
        <w:tc>
          <w:tcPr>
            <w:tcW w:w="740" w:type="pct"/>
          </w:tcPr>
          <w:p w:rsidR="00810DEE" w:rsidRPr="00810DEE"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lastRenderedPageBreak/>
              <w:t xml:space="preserve">За да се гарантира качество на резултатите, хармонизираната национална статистика се разработва, изготвя и разпространява въз основа на стандарти и хармонизирани методи. Прилагат се следните </w:t>
            </w:r>
            <w:r w:rsidRPr="00810DEE">
              <w:rPr>
                <w:sz w:val="18"/>
                <w:szCs w:val="18"/>
                <w:lang w:eastAsia="en-US"/>
              </w:rPr>
              <w:lastRenderedPageBreak/>
              <w:t>критерии за качество:</w:t>
            </w:r>
          </w:p>
          <w:p w:rsidR="00810DEE" w:rsidRPr="00810DEE"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t>а) „относимост“, който се отнася до степента, в която статистиката отговаря на настоящите и потенциалните потребности на ползвателите;</w:t>
            </w:r>
          </w:p>
          <w:p w:rsidR="00810DEE" w:rsidRPr="00810DEE"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t>б) „точност“, който се отнася до близостта на прогнозите до неизвестните действителни стойности;</w:t>
            </w:r>
          </w:p>
          <w:p w:rsidR="00810DEE" w:rsidRPr="00810DEE"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t>в) „актуалност“, който се отнася до периода от време между датата на предоставянето на информацията и събитието или явлението, което тя описва;</w:t>
            </w:r>
          </w:p>
          <w:p w:rsidR="00810DEE" w:rsidRPr="00810DEE"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t>г) „навременност“, който се отнася до периода от време между датата на предоставянето на данните и целевата дата (датата, на която е трябвало да бъдат представени данните);</w:t>
            </w:r>
          </w:p>
          <w:p w:rsidR="00810DEE" w:rsidRPr="00810DEE"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t>д) „достъпност“ и „яснота“, които се отнасят до условията и формите за получаване, използване и тълкуване на данни от ползвателите;</w:t>
            </w:r>
          </w:p>
          <w:p w:rsidR="00810DEE" w:rsidRPr="00810DEE"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t xml:space="preserve">е) „съпоставимост“, който се отнася до измерването на въздействието на различията в приложените статистически понятия, оценъчни инструменти и процедури, когато се съпоставят статистически данни за различни географски райони, отраслови области или </w:t>
            </w:r>
            <w:r w:rsidRPr="00810DEE">
              <w:rPr>
                <w:sz w:val="18"/>
                <w:szCs w:val="18"/>
                <w:lang w:eastAsia="en-US"/>
              </w:rPr>
              <w:lastRenderedPageBreak/>
              <w:t>периоди от време;</w:t>
            </w:r>
          </w:p>
          <w:p w:rsidR="00810DEE" w:rsidRPr="00810DEE"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t>ж) „съгласуваност“ се отнася до пригодността на данните да бъдат надеждно съчетавани по различни начини и за различни цели.</w:t>
            </w:r>
          </w:p>
          <w:p w:rsidR="00810DEE" w:rsidRPr="00810DEE" w:rsidRDefault="00810DEE" w:rsidP="00810DEE">
            <w:pPr>
              <w:widowControl w:val="0"/>
              <w:autoSpaceDE w:val="0"/>
              <w:autoSpaceDN w:val="0"/>
              <w:adjustRightInd w:val="0"/>
              <w:spacing w:before="0" w:after="0"/>
              <w:jc w:val="left"/>
              <w:rPr>
                <w:sz w:val="18"/>
                <w:szCs w:val="18"/>
                <w:lang w:eastAsia="en-US"/>
              </w:rPr>
            </w:pPr>
          </w:p>
          <w:p w:rsidR="00810DEE" w:rsidRPr="00810DEE"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t xml:space="preserve">НСИ – водещи за осигуряването на общите за програмите показатели за резултатите и механизмите за осигуряване на статистическо валидиране. УО на програмите - водещи за разработването и поддържането на ефективна система от показатели. </w:t>
            </w:r>
          </w:p>
          <w:p w:rsidR="00841451"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t>За разработените системи към настоящия момент информацията, касаеща индикаторите по отделните програми ще бъде налична в публичния ИСУН, на интернет страниците на управляващите органи по съответните програми.</w:t>
            </w:r>
          </w:p>
          <w:p w:rsidR="002C528F" w:rsidRDefault="002C528F" w:rsidP="00810DEE">
            <w:pPr>
              <w:widowControl w:val="0"/>
              <w:autoSpaceDE w:val="0"/>
              <w:autoSpaceDN w:val="0"/>
              <w:adjustRightInd w:val="0"/>
              <w:spacing w:before="0" w:after="0"/>
              <w:jc w:val="left"/>
              <w:rPr>
                <w:sz w:val="18"/>
                <w:szCs w:val="18"/>
                <w:lang w:eastAsia="en-US"/>
              </w:rPr>
            </w:pPr>
          </w:p>
          <w:p w:rsidR="002C528F" w:rsidRDefault="002C528F" w:rsidP="00810DEE">
            <w:pPr>
              <w:widowControl w:val="0"/>
              <w:autoSpaceDE w:val="0"/>
              <w:autoSpaceDN w:val="0"/>
              <w:adjustRightInd w:val="0"/>
              <w:spacing w:before="0" w:after="0"/>
              <w:jc w:val="left"/>
              <w:rPr>
                <w:sz w:val="18"/>
                <w:szCs w:val="18"/>
                <w:lang w:eastAsia="en-US"/>
              </w:rPr>
            </w:pPr>
          </w:p>
          <w:p w:rsidR="002C528F" w:rsidRPr="002C528F" w:rsidRDefault="002C528F" w:rsidP="002C528F">
            <w:pPr>
              <w:widowControl w:val="0"/>
              <w:autoSpaceDE w:val="0"/>
              <w:autoSpaceDN w:val="0"/>
              <w:adjustRightInd w:val="0"/>
              <w:spacing w:before="0" w:after="0"/>
              <w:jc w:val="left"/>
              <w:rPr>
                <w:sz w:val="18"/>
                <w:szCs w:val="18"/>
                <w:lang w:eastAsia="en-US"/>
              </w:rPr>
            </w:pPr>
            <w:r w:rsidRPr="002C528F">
              <w:rPr>
                <w:sz w:val="18"/>
                <w:szCs w:val="18"/>
                <w:lang w:eastAsia="en-US"/>
              </w:rPr>
              <w:t xml:space="preserve">Изпълнението на критерия е обвързано с разработването в завършен вид на оперативните програми. </w:t>
            </w:r>
          </w:p>
          <w:p w:rsidR="002C528F" w:rsidRPr="002C528F" w:rsidRDefault="002C528F" w:rsidP="002C528F">
            <w:pPr>
              <w:widowControl w:val="0"/>
              <w:autoSpaceDE w:val="0"/>
              <w:autoSpaceDN w:val="0"/>
              <w:adjustRightInd w:val="0"/>
              <w:spacing w:before="0" w:after="0"/>
              <w:jc w:val="left"/>
              <w:rPr>
                <w:sz w:val="18"/>
                <w:szCs w:val="18"/>
                <w:lang w:eastAsia="en-US"/>
              </w:rPr>
            </w:pPr>
            <w:r w:rsidRPr="002C528F">
              <w:rPr>
                <w:sz w:val="18"/>
                <w:szCs w:val="18"/>
                <w:lang w:eastAsia="en-US"/>
              </w:rPr>
              <w:t xml:space="preserve">Индикаторите, които ще бъдат разработени в хода на изпълнението на оперативните програми от УО или бенефициентите ще трябва да преминат статистическо </w:t>
            </w:r>
            <w:r w:rsidRPr="002C528F">
              <w:rPr>
                <w:sz w:val="18"/>
                <w:szCs w:val="18"/>
                <w:lang w:eastAsia="en-US"/>
              </w:rPr>
              <w:lastRenderedPageBreak/>
              <w:t xml:space="preserve">валидиране в съответствие със следните процедури: </w:t>
            </w:r>
          </w:p>
          <w:p w:rsidR="002C528F" w:rsidRPr="002C528F" w:rsidRDefault="002C528F" w:rsidP="002C528F">
            <w:pPr>
              <w:widowControl w:val="0"/>
              <w:autoSpaceDE w:val="0"/>
              <w:autoSpaceDN w:val="0"/>
              <w:adjustRightInd w:val="0"/>
              <w:spacing w:before="0" w:after="0"/>
              <w:jc w:val="left"/>
              <w:rPr>
                <w:sz w:val="18"/>
                <w:szCs w:val="18"/>
                <w:lang w:eastAsia="en-US"/>
              </w:rPr>
            </w:pPr>
            <w:r w:rsidRPr="002C528F">
              <w:rPr>
                <w:sz w:val="18"/>
                <w:szCs w:val="18"/>
                <w:lang w:eastAsia="en-US"/>
              </w:rPr>
              <w:t>1. Когато показателите са изготвени въз основа на административни данни, дефинициите и понятията, използвани за административни цели, трябва да се доближават достатъчно до тези, които се изискват за статистически цели.</w:t>
            </w:r>
          </w:p>
          <w:p w:rsidR="002C528F" w:rsidRPr="002C528F" w:rsidRDefault="002C528F" w:rsidP="002C528F">
            <w:pPr>
              <w:widowControl w:val="0"/>
              <w:autoSpaceDE w:val="0"/>
              <w:autoSpaceDN w:val="0"/>
              <w:adjustRightInd w:val="0"/>
              <w:spacing w:before="0" w:after="0"/>
              <w:jc w:val="left"/>
              <w:rPr>
                <w:sz w:val="18"/>
                <w:szCs w:val="18"/>
                <w:lang w:eastAsia="en-US"/>
              </w:rPr>
            </w:pPr>
            <w:r w:rsidRPr="002C528F">
              <w:rPr>
                <w:sz w:val="18"/>
                <w:szCs w:val="18"/>
                <w:lang w:eastAsia="en-US"/>
              </w:rPr>
              <w:t>2. Подборът на извадките и методите за оценка трябва да са добре обосновани.</w:t>
            </w:r>
          </w:p>
          <w:p w:rsidR="002C528F" w:rsidRPr="002C528F" w:rsidRDefault="002C528F" w:rsidP="002C528F">
            <w:pPr>
              <w:widowControl w:val="0"/>
              <w:autoSpaceDE w:val="0"/>
              <w:autoSpaceDN w:val="0"/>
              <w:adjustRightInd w:val="0"/>
              <w:spacing w:before="0" w:after="0"/>
              <w:jc w:val="left"/>
              <w:rPr>
                <w:sz w:val="18"/>
                <w:szCs w:val="18"/>
                <w:lang w:eastAsia="en-US"/>
              </w:rPr>
            </w:pPr>
            <w:r w:rsidRPr="002C528F">
              <w:rPr>
                <w:sz w:val="18"/>
                <w:szCs w:val="18"/>
                <w:lang w:eastAsia="en-US"/>
              </w:rPr>
              <w:t>3. Методите за събирането на данни трябва да се съгласуват с НСИ, като приложенията им се наблюдава от гледна точка спазване на методологията.</w:t>
            </w:r>
          </w:p>
          <w:p w:rsidR="002C528F" w:rsidRPr="002C528F" w:rsidRDefault="002C528F" w:rsidP="002C528F">
            <w:pPr>
              <w:widowControl w:val="0"/>
              <w:autoSpaceDE w:val="0"/>
              <w:autoSpaceDN w:val="0"/>
              <w:adjustRightInd w:val="0"/>
              <w:spacing w:before="0" w:after="0"/>
              <w:jc w:val="left"/>
              <w:rPr>
                <w:sz w:val="18"/>
                <w:szCs w:val="18"/>
                <w:lang w:eastAsia="en-US"/>
              </w:rPr>
            </w:pPr>
            <w:r w:rsidRPr="002C528F">
              <w:rPr>
                <w:sz w:val="18"/>
                <w:szCs w:val="18"/>
                <w:lang w:eastAsia="en-US"/>
              </w:rPr>
              <w:t>4. Бенефициентите и УО сътрудничат с НСИ с цел осигуряване на качество на данните.</w:t>
            </w:r>
          </w:p>
          <w:p w:rsidR="002C528F" w:rsidRPr="002C528F" w:rsidRDefault="002C528F" w:rsidP="002C528F">
            <w:pPr>
              <w:widowControl w:val="0"/>
              <w:autoSpaceDE w:val="0"/>
              <w:autoSpaceDN w:val="0"/>
              <w:adjustRightInd w:val="0"/>
              <w:spacing w:before="0" w:after="0"/>
              <w:jc w:val="left"/>
              <w:rPr>
                <w:sz w:val="18"/>
                <w:szCs w:val="18"/>
                <w:lang w:eastAsia="en-US"/>
              </w:rPr>
            </w:pPr>
            <w:r w:rsidRPr="002C528F">
              <w:rPr>
                <w:sz w:val="18"/>
                <w:szCs w:val="18"/>
                <w:lang w:eastAsia="en-US"/>
              </w:rPr>
              <w:t>Определени са количествени и качествени цели за показателите за резултат, чието съдържание е съгласувано между програмите на Европейския съюз и други донори.</w:t>
            </w:r>
          </w:p>
          <w:p w:rsidR="002C528F" w:rsidRPr="002C528F" w:rsidRDefault="002C528F" w:rsidP="002C528F">
            <w:pPr>
              <w:widowControl w:val="0"/>
              <w:autoSpaceDE w:val="0"/>
              <w:autoSpaceDN w:val="0"/>
              <w:adjustRightInd w:val="0"/>
              <w:spacing w:before="0" w:after="0"/>
              <w:jc w:val="left"/>
              <w:rPr>
                <w:sz w:val="18"/>
                <w:szCs w:val="18"/>
                <w:lang w:eastAsia="en-US"/>
              </w:rPr>
            </w:pPr>
          </w:p>
          <w:p w:rsidR="002C528F" w:rsidRDefault="002C528F" w:rsidP="002C528F">
            <w:pPr>
              <w:widowControl w:val="0"/>
              <w:autoSpaceDE w:val="0"/>
              <w:autoSpaceDN w:val="0"/>
              <w:adjustRightInd w:val="0"/>
              <w:spacing w:before="0" w:after="0"/>
              <w:jc w:val="left"/>
              <w:rPr>
                <w:sz w:val="18"/>
                <w:szCs w:val="18"/>
                <w:lang w:eastAsia="en-US"/>
              </w:rPr>
            </w:pPr>
            <w:r w:rsidRPr="002C528F">
              <w:rPr>
                <w:sz w:val="18"/>
                <w:szCs w:val="18"/>
                <w:lang w:eastAsia="en-US"/>
              </w:rPr>
              <w:t>За индикаторите са определени количествени и качествени цели, които ще са в съответствие със  заложените в стратегия Европа 2020</w:t>
            </w:r>
          </w:p>
          <w:p w:rsidR="00DF7F5F" w:rsidRDefault="00DF7F5F" w:rsidP="00810DEE">
            <w:pPr>
              <w:widowControl w:val="0"/>
              <w:autoSpaceDE w:val="0"/>
              <w:autoSpaceDN w:val="0"/>
              <w:adjustRightInd w:val="0"/>
              <w:spacing w:before="0" w:after="0"/>
              <w:jc w:val="left"/>
              <w:rPr>
                <w:sz w:val="18"/>
                <w:szCs w:val="18"/>
                <w:lang w:eastAsia="en-US"/>
              </w:rPr>
            </w:pPr>
          </w:p>
          <w:p w:rsidR="00485915" w:rsidRDefault="00485915" w:rsidP="00810DEE">
            <w:pPr>
              <w:widowControl w:val="0"/>
              <w:autoSpaceDE w:val="0"/>
              <w:autoSpaceDN w:val="0"/>
              <w:adjustRightInd w:val="0"/>
              <w:spacing w:before="0" w:after="0"/>
              <w:jc w:val="left"/>
              <w:rPr>
                <w:sz w:val="18"/>
                <w:szCs w:val="18"/>
                <w:lang w:eastAsia="en-US"/>
              </w:rPr>
            </w:pPr>
          </w:p>
          <w:p w:rsidR="00485915" w:rsidRPr="00485915" w:rsidRDefault="00485915" w:rsidP="00485915">
            <w:pPr>
              <w:widowControl w:val="0"/>
              <w:autoSpaceDE w:val="0"/>
              <w:autoSpaceDN w:val="0"/>
              <w:adjustRightInd w:val="0"/>
              <w:spacing w:before="0" w:after="0"/>
              <w:jc w:val="left"/>
              <w:rPr>
                <w:sz w:val="18"/>
                <w:szCs w:val="18"/>
                <w:lang w:eastAsia="en-US"/>
              </w:rPr>
            </w:pPr>
            <w:r w:rsidRPr="00485915">
              <w:rPr>
                <w:sz w:val="18"/>
                <w:szCs w:val="18"/>
                <w:lang w:eastAsia="en-US"/>
              </w:rPr>
              <w:lastRenderedPageBreak/>
              <w:t>По отношение на ЕСФ се предвижда събиране на информация на индивидуално равнище за всеки отделен участник в съответствие с разпоредбите на регламент 1304/2013, както на ниво отделен проект, така и на ниво приоритетна ос. Отчитането ще се осъществява посредством индикаторите за изпълнение и резултат, определени на съответното ниво от оперативната програма, за което се осъществява отчитането или оценката на въздействието.</w:t>
            </w:r>
          </w:p>
          <w:p w:rsidR="00485915" w:rsidRPr="00485915" w:rsidRDefault="00485915" w:rsidP="00485915">
            <w:pPr>
              <w:widowControl w:val="0"/>
              <w:autoSpaceDE w:val="0"/>
              <w:autoSpaceDN w:val="0"/>
              <w:adjustRightInd w:val="0"/>
              <w:spacing w:before="0" w:after="0"/>
              <w:jc w:val="left"/>
              <w:rPr>
                <w:sz w:val="18"/>
                <w:szCs w:val="18"/>
                <w:lang w:eastAsia="en-US"/>
              </w:rPr>
            </w:pPr>
            <w:r w:rsidRPr="00485915">
              <w:rPr>
                <w:sz w:val="18"/>
                <w:szCs w:val="18"/>
                <w:lang w:eastAsia="en-US"/>
              </w:rPr>
              <w:t>Данните от мониторинга ще се представят на всяко заседание на Комитета за наблюдение (КН), така че членовете на КН  ще могат обсъдят проблемите, които биха могли да възпрепятстват доброто изпълнение на програмата. Дейностите, осъществени във връзка със своевременното събиране на  микроданни за участниците ще бъдат отчитани в годишните доклади за изпълнението, както и в докладите за напредъка, представяни пред КН.</w:t>
            </w:r>
          </w:p>
          <w:p w:rsidR="00485915" w:rsidRPr="00485915" w:rsidRDefault="00485915" w:rsidP="00485915">
            <w:pPr>
              <w:widowControl w:val="0"/>
              <w:autoSpaceDE w:val="0"/>
              <w:autoSpaceDN w:val="0"/>
              <w:adjustRightInd w:val="0"/>
              <w:spacing w:before="0" w:after="0"/>
              <w:jc w:val="left"/>
              <w:rPr>
                <w:sz w:val="18"/>
                <w:szCs w:val="18"/>
                <w:lang w:eastAsia="en-US"/>
              </w:rPr>
            </w:pPr>
            <w:r w:rsidRPr="00485915">
              <w:rPr>
                <w:sz w:val="18"/>
                <w:szCs w:val="18"/>
                <w:lang w:eastAsia="en-US"/>
              </w:rPr>
              <w:t xml:space="preserve">Самите данни отразяват всички участници, които директно са ползвали или се ползват от помощта по ЕСФ, </w:t>
            </w:r>
            <w:r w:rsidRPr="00485915">
              <w:rPr>
                <w:sz w:val="18"/>
                <w:szCs w:val="18"/>
                <w:lang w:eastAsia="en-US"/>
              </w:rPr>
              <w:lastRenderedPageBreak/>
              <w:t>като в случаи на повторно участие в една и съща операция, отделния участник се отчита само веднъж. За целите на отчитането (независимо от факта, че на ЕК ще се предоставят само агрегирани данни) ще се ползват лични данни за всеки отделен участник (напр. пол, стаус на пазара на труда, образователно ниво и.т.н.), вкл. „чувствителни“ такива (напр. увреждане, малцинствен статус, неравностойно положение и др.). Съгласно Разпоредбите за Директивата за защита на личните данни, всеки участник може да откаже предоставянето на „чувствителна“ информация, като в такъв случай съответните органи за управление на Програмите следва документално да установят, че са направили опит за събирането на подобни данни и това им е било отказано.</w:t>
            </w:r>
          </w:p>
          <w:p w:rsidR="00485915" w:rsidRPr="00485915" w:rsidRDefault="00485915" w:rsidP="00485915">
            <w:pPr>
              <w:widowControl w:val="0"/>
              <w:autoSpaceDE w:val="0"/>
              <w:autoSpaceDN w:val="0"/>
              <w:adjustRightInd w:val="0"/>
              <w:spacing w:before="0" w:after="0"/>
              <w:jc w:val="left"/>
              <w:rPr>
                <w:sz w:val="18"/>
                <w:szCs w:val="18"/>
                <w:lang w:eastAsia="en-US"/>
              </w:rPr>
            </w:pPr>
            <w:r w:rsidRPr="00485915">
              <w:rPr>
                <w:sz w:val="18"/>
                <w:szCs w:val="18"/>
                <w:lang w:eastAsia="en-US"/>
              </w:rPr>
              <w:t xml:space="preserve">По подобие на общите индикатори в Регламент 1304/2013, Управляващите органи ще предоставят ясни и разбираеми дефиниции на специфичните индикатори по отделните Програми, с което да се постигне </w:t>
            </w:r>
            <w:r w:rsidRPr="00485915">
              <w:rPr>
                <w:sz w:val="18"/>
                <w:szCs w:val="18"/>
                <w:lang w:eastAsia="en-US"/>
              </w:rPr>
              <w:lastRenderedPageBreak/>
              <w:t>общо разбиране за тях и да се улесни последващото им отчитане.</w:t>
            </w:r>
          </w:p>
          <w:p w:rsidR="00485915" w:rsidRPr="00485915" w:rsidRDefault="00485915" w:rsidP="00485915">
            <w:pPr>
              <w:widowControl w:val="0"/>
              <w:autoSpaceDE w:val="0"/>
              <w:autoSpaceDN w:val="0"/>
              <w:adjustRightInd w:val="0"/>
              <w:spacing w:before="0" w:after="0"/>
              <w:jc w:val="left"/>
              <w:rPr>
                <w:sz w:val="18"/>
                <w:szCs w:val="18"/>
                <w:lang w:eastAsia="en-US"/>
              </w:rPr>
            </w:pPr>
            <w:r w:rsidRPr="00485915">
              <w:rPr>
                <w:sz w:val="18"/>
                <w:szCs w:val="18"/>
                <w:lang w:eastAsia="en-US"/>
              </w:rPr>
              <w:t xml:space="preserve">Управляващите органи изграждат свои системи за съхранение и отчитане на данни за отделните участници в електронна форма, с оглед не само на формалното изпълнение на разпоредбите на чл.56 на Регламент 1303/2013 и чл.5 и чл.19 на Регламент 1304/2013, но и с цел ефективно изпълнение на задълженията по монитоирнг и оценка на Програмите. За целта се стъпва върху системите и процедурите за мониторинг на ЕСФ през програмен период 2007-2013 г., който обаче се нуждаят от допълнителни настройки и прецизиране, както с оглед спазване на изискванията, приложими за програмен период 2014-2020 г., така и за отчитането на индикаторите за непосредствен и дългосрочен резултат, вкл. на извадков принцип </w:t>
            </w:r>
          </w:p>
          <w:p w:rsidR="00485915" w:rsidRDefault="00485915" w:rsidP="00810DEE">
            <w:pPr>
              <w:widowControl w:val="0"/>
              <w:autoSpaceDE w:val="0"/>
              <w:autoSpaceDN w:val="0"/>
              <w:adjustRightInd w:val="0"/>
              <w:spacing w:before="0" w:after="0"/>
              <w:jc w:val="left"/>
              <w:rPr>
                <w:sz w:val="18"/>
                <w:szCs w:val="18"/>
                <w:lang w:eastAsia="en-US"/>
              </w:rPr>
            </w:pPr>
          </w:p>
          <w:p w:rsidR="00DF7F5F" w:rsidRDefault="00DF7F5F" w:rsidP="00810DEE">
            <w:pPr>
              <w:widowControl w:val="0"/>
              <w:autoSpaceDE w:val="0"/>
              <w:autoSpaceDN w:val="0"/>
              <w:adjustRightInd w:val="0"/>
              <w:spacing w:before="0" w:after="0"/>
              <w:jc w:val="left"/>
              <w:rPr>
                <w:sz w:val="18"/>
                <w:szCs w:val="18"/>
                <w:lang w:eastAsia="en-US"/>
              </w:rPr>
            </w:pPr>
          </w:p>
          <w:p w:rsidR="00DF7F5F" w:rsidRDefault="00DF7F5F" w:rsidP="00810DEE">
            <w:pPr>
              <w:widowControl w:val="0"/>
              <w:autoSpaceDE w:val="0"/>
              <w:autoSpaceDN w:val="0"/>
              <w:adjustRightInd w:val="0"/>
              <w:spacing w:before="0" w:after="0"/>
              <w:jc w:val="left"/>
              <w:rPr>
                <w:sz w:val="18"/>
                <w:szCs w:val="18"/>
                <w:lang w:eastAsia="en-US"/>
              </w:rPr>
            </w:pPr>
          </w:p>
        </w:tc>
      </w:tr>
    </w:tbl>
    <w:p w:rsidR="00F914D7" w:rsidRPr="00F20D1F" w:rsidRDefault="00F914D7" w:rsidP="00F03C1E">
      <w:pPr>
        <w:ind w:left="720"/>
      </w:pPr>
    </w:p>
    <w:p w:rsidR="00AD4AED" w:rsidRPr="00F20D1F" w:rsidRDefault="00F914D7" w:rsidP="00BF3391">
      <w:pPr>
        <w:pStyle w:val="ManualHeading2"/>
      </w:pPr>
      <w:r w:rsidRPr="00F20D1F">
        <w:lastRenderedPageBreak/>
        <w:t xml:space="preserve">9.2 </w:t>
      </w:r>
      <w:r w:rsidRPr="00F20D1F">
        <w:tab/>
        <w:t>Описание на действията за изпълнение на предварителните условия, отговорните органи и графика</w:t>
      </w:r>
      <w:r w:rsidRPr="00F20D1F">
        <w:rPr>
          <w:rStyle w:val="FootnoteReference"/>
        </w:rPr>
        <w:footnoteReference w:id="91"/>
      </w:r>
    </w:p>
    <w:p w:rsidR="00AD4AED" w:rsidRPr="00F20D1F" w:rsidRDefault="00AD4AED" w:rsidP="00F03C1E">
      <w:pPr>
        <w:rPr>
          <w:b/>
        </w:rPr>
      </w:pPr>
    </w:p>
    <w:p w:rsidR="00AD4AED" w:rsidRPr="00B75AA1" w:rsidRDefault="00AD4AED" w:rsidP="00F03C1E">
      <w:pPr>
        <w:pStyle w:val="Text3"/>
        <w:ind w:left="0"/>
        <w:rPr>
          <w:b/>
        </w:rPr>
      </w:pPr>
      <w:r w:rsidRPr="00F20D1F">
        <w:rPr>
          <w:b/>
        </w:rPr>
        <w:t xml:space="preserve">Таблица 25: </w:t>
      </w:r>
      <w:r w:rsidRPr="00F20D1F">
        <w:tab/>
      </w:r>
      <w:r w:rsidRPr="00F20D1F">
        <w:rPr>
          <w:b/>
        </w:rPr>
        <w:t xml:space="preserve">Действия за изпълнение на приложимите общи предварителни условия </w:t>
      </w:r>
      <w:r w:rsidR="00B75AA1" w:rsidRPr="00B75AA1">
        <w:rPr>
          <w:b/>
        </w:rPr>
        <w:t>(</w:t>
      </w:r>
      <w:r w:rsidR="00B75AA1">
        <w:rPr>
          <w:b/>
          <w:lang w:val="en-US"/>
        </w:rPr>
        <w:t>ExAC</w:t>
      </w:r>
      <w:r w:rsidR="00B75AA1" w:rsidRPr="00B75AA1">
        <w:rPr>
          <w:b/>
        </w:rPr>
        <w:t>)</w:t>
      </w: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1440"/>
        <w:gridCol w:w="2123"/>
        <w:gridCol w:w="1731"/>
        <w:gridCol w:w="1968"/>
      </w:tblGrid>
      <w:tr w:rsidR="005F73BC" w:rsidRPr="00F20D1F" w:rsidTr="001643D9">
        <w:trPr>
          <w:trHeight w:val="493"/>
        </w:trPr>
        <w:tc>
          <w:tcPr>
            <w:tcW w:w="1081" w:type="pct"/>
            <w:shd w:val="clear" w:color="auto" w:fill="auto"/>
          </w:tcPr>
          <w:p w:rsidR="00AD4AED" w:rsidRPr="00C244DD" w:rsidRDefault="00577FCF" w:rsidP="00BF3391">
            <w:pPr>
              <w:snapToGrid w:val="0"/>
              <w:rPr>
                <w:b/>
                <w:sz w:val="22"/>
                <w:lang w:val="en-US"/>
              </w:rPr>
            </w:pPr>
            <w:r w:rsidRPr="00F20D1F">
              <w:rPr>
                <w:b/>
                <w:sz w:val="22"/>
              </w:rPr>
              <w:t>Общи предварителни условия</w:t>
            </w:r>
            <w:r w:rsidR="00C244DD">
              <w:rPr>
                <w:b/>
                <w:sz w:val="22"/>
                <w:lang w:val="en-US"/>
              </w:rPr>
              <w:t xml:space="preserve"> (ExAC)</w:t>
            </w:r>
          </w:p>
        </w:tc>
        <w:tc>
          <w:tcPr>
            <w:tcW w:w="777" w:type="pct"/>
          </w:tcPr>
          <w:p w:rsidR="00AD4AED" w:rsidRPr="00F20D1F" w:rsidRDefault="00AD4AED" w:rsidP="00BF3391">
            <w:pPr>
              <w:snapToGrid w:val="0"/>
              <w:rPr>
                <w:b/>
                <w:sz w:val="22"/>
              </w:rPr>
            </w:pPr>
            <w:r w:rsidRPr="00F20D1F">
              <w:rPr>
                <w:b/>
                <w:sz w:val="22"/>
              </w:rPr>
              <w:t>Критерии, които не са изпълнени</w:t>
            </w:r>
          </w:p>
        </w:tc>
        <w:tc>
          <w:tcPr>
            <w:tcW w:w="1146" w:type="pct"/>
            <w:shd w:val="clear" w:color="auto" w:fill="auto"/>
          </w:tcPr>
          <w:p w:rsidR="00AD4AED" w:rsidRPr="00F20D1F" w:rsidRDefault="00AD4AED" w:rsidP="00BF3391">
            <w:pPr>
              <w:snapToGrid w:val="0"/>
              <w:rPr>
                <w:b/>
                <w:sz w:val="22"/>
              </w:rPr>
            </w:pPr>
            <w:r w:rsidRPr="00F20D1F">
              <w:rPr>
                <w:b/>
                <w:sz w:val="22"/>
              </w:rPr>
              <w:t>Действия, които ще бъдат предприети</w:t>
            </w:r>
          </w:p>
        </w:tc>
        <w:tc>
          <w:tcPr>
            <w:tcW w:w="934" w:type="pct"/>
            <w:shd w:val="clear" w:color="auto" w:fill="auto"/>
          </w:tcPr>
          <w:p w:rsidR="00AD4AED" w:rsidRPr="00F20D1F" w:rsidRDefault="00AD4AED" w:rsidP="00BF3391">
            <w:pPr>
              <w:snapToGrid w:val="0"/>
              <w:rPr>
                <w:b/>
                <w:sz w:val="22"/>
              </w:rPr>
            </w:pPr>
            <w:r w:rsidRPr="00F20D1F">
              <w:rPr>
                <w:b/>
                <w:sz w:val="22"/>
              </w:rPr>
              <w:t>Краен срок (дата)</w:t>
            </w:r>
          </w:p>
        </w:tc>
        <w:tc>
          <w:tcPr>
            <w:tcW w:w="1062" w:type="pct"/>
          </w:tcPr>
          <w:p w:rsidR="00AD4AED" w:rsidRPr="00F20D1F" w:rsidRDefault="00AD4AED" w:rsidP="00BF3391">
            <w:pPr>
              <w:snapToGrid w:val="0"/>
              <w:rPr>
                <w:b/>
                <w:sz w:val="22"/>
              </w:rPr>
            </w:pPr>
            <w:r w:rsidRPr="00F20D1F">
              <w:rPr>
                <w:b/>
                <w:sz w:val="22"/>
              </w:rPr>
              <w:t xml:space="preserve">Отговорни органи </w:t>
            </w:r>
          </w:p>
        </w:tc>
      </w:tr>
      <w:tr w:rsidR="005F73BC" w:rsidRPr="00F20D1F" w:rsidTr="001643D9">
        <w:trPr>
          <w:trHeight w:val="259"/>
        </w:trPr>
        <w:tc>
          <w:tcPr>
            <w:tcW w:w="1081" w:type="pct"/>
            <w:vMerge w:val="restart"/>
            <w:shd w:val="clear" w:color="auto" w:fill="auto"/>
          </w:tcPr>
          <w:p w:rsidR="0067578F" w:rsidRDefault="0067578F" w:rsidP="004263A4">
            <w:pPr>
              <w:snapToGrid w:val="0"/>
              <w:spacing w:before="0" w:after="0"/>
              <w:jc w:val="left"/>
              <w:rPr>
                <w:color w:val="000000"/>
                <w:sz w:val="16"/>
                <w:szCs w:val="16"/>
              </w:rPr>
            </w:pPr>
          </w:p>
          <w:p w:rsidR="00AC2248" w:rsidRPr="00F20D1F" w:rsidRDefault="00AC2248" w:rsidP="004263A4">
            <w:pPr>
              <w:snapToGrid w:val="0"/>
              <w:spacing w:before="0" w:after="0"/>
              <w:jc w:val="left"/>
              <w:rPr>
                <w:sz w:val="16"/>
                <w:szCs w:val="16"/>
              </w:rPr>
            </w:pPr>
            <w:r w:rsidRPr="00F20D1F">
              <w:rPr>
                <w:color w:val="000000"/>
                <w:sz w:val="16"/>
                <w:szCs w:val="16"/>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777" w:type="pct"/>
          </w:tcPr>
          <w:p w:rsidR="0067578F" w:rsidRDefault="0067578F" w:rsidP="004340BB">
            <w:pPr>
              <w:snapToGrid w:val="0"/>
              <w:spacing w:before="0" w:after="0"/>
              <w:jc w:val="left"/>
              <w:rPr>
                <w:color w:val="000000"/>
                <w:sz w:val="16"/>
                <w:szCs w:val="16"/>
              </w:rPr>
            </w:pPr>
          </w:p>
          <w:p w:rsidR="00AC2248" w:rsidRPr="00F20D1F" w:rsidRDefault="000D672D" w:rsidP="004340BB">
            <w:pPr>
              <w:snapToGrid w:val="0"/>
              <w:spacing w:before="0" w:after="0"/>
              <w:jc w:val="left"/>
              <w:rPr>
                <w:sz w:val="16"/>
                <w:szCs w:val="16"/>
              </w:rPr>
            </w:pPr>
            <w:r w:rsidRPr="00F20D1F">
              <w:rPr>
                <w:color w:val="000000"/>
                <w:sz w:val="16"/>
                <w:szCs w:val="16"/>
              </w:rPr>
              <w:t>У</w:t>
            </w:r>
            <w:r w:rsidR="00AC2248" w:rsidRPr="00F20D1F">
              <w:rPr>
                <w:color w:val="000000"/>
                <w:sz w:val="16"/>
                <w:szCs w:val="16"/>
              </w:rPr>
              <w:t>редба за ефективното прилагане на законодателството на Съюза за обществените поръчки в областта на ЕСИФ.</w:t>
            </w:r>
          </w:p>
        </w:tc>
        <w:tc>
          <w:tcPr>
            <w:tcW w:w="1146" w:type="pct"/>
            <w:shd w:val="clear" w:color="auto" w:fill="auto"/>
          </w:tcPr>
          <w:p w:rsidR="0067578F" w:rsidRDefault="0067578F" w:rsidP="00646E35">
            <w:pPr>
              <w:spacing w:before="0" w:after="0"/>
              <w:rPr>
                <w:color w:val="000000"/>
                <w:sz w:val="16"/>
                <w:szCs w:val="16"/>
                <w:lang w:eastAsia="en-US"/>
              </w:rPr>
            </w:pPr>
          </w:p>
          <w:p w:rsidR="00646E35" w:rsidRPr="00646E35" w:rsidRDefault="00646E35" w:rsidP="00646E35">
            <w:pPr>
              <w:spacing w:before="0" w:after="0"/>
              <w:rPr>
                <w:color w:val="000000"/>
                <w:sz w:val="16"/>
                <w:szCs w:val="16"/>
                <w:lang w:eastAsia="en-US"/>
              </w:rPr>
            </w:pPr>
            <w:r w:rsidRPr="00646E35">
              <w:rPr>
                <w:color w:val="000000"/>
                <w:sz w:val="16"/>
                <w:szCs w:val="16"/>
                <w:lang w:eastAsia="en-US"/>
              </w:rPr>
              <w:t>Действие 1.</w:t>
            </w:r>
          </w:p>
          <w:p w:rsidR="00AC2248" w:rsidRDefault="00646E35" w:rsidP="000D672D">
            <w:pPr>
              <w:keepNext/>
              <w:widowControl w:val="0"/>
              <w:spacing w:before="0" w:after="0"/>
              <w:jc w:val="left"/>
              <w:rPr>
                <w:color w:val="000000"/>
                <w:sz w:val="16"/>
                <w:szCs w:val="16"/>
                <w:lang w:eastAsia="en-US"/>
              </w:rPr>
            </w:pPr>
            <w:r>
              <w:rPr>
                <w:color w:val="000000"/>
                <w:sz w:val="16"/>
                <w:szCs w:val="16"/>
                <w:lang w:eastAsia="en-US"/>
              </w:rPr>
              <w:t xml:space="preserve">Приемане на </w:t>
            </w:r>
            <w:r w:rsidR="00AC2248" w:rsidRPr="00F20D1F">
              <w:rPr>
                <w:color w:val="000000"/>
                <w:sz w:val="16"/>
                <w:szCs w:val="16"/>
                <w:lang w:eastAsia="en-US"/>
              </w:rPr>
              <w:t xml:space="preserve">Национална стратегия за развитие на сектора на обществените поръчки в България за периода 2014- 2020 г. </w:t>
            </w:r>
          </w:p>
          <w:p w:rsidR="00472EA0" w:rsidRDefault="00472EA0" w:rsidP="000D672D">
            <w:pPr>
              <w:keepNext/>
              <w:widowControl w:val="0"/>
              <w:spacing w:before="0" w:after="0"/>
              <w:jc w:val="left"/>
              <w:rPr>
                <w:color w:val="000000"/>
                <w:sz w:val="16"/>
                <w:szCs w:val="16"/>
                <w:lang w:eastAsia="en-US"/>
              </w:rPr>
            </w:pPr>
          </w:p>
          <w:p w:rsidR="00472EA0" w:rsidRPr="001175C3" w:rsidRDefault="00472EA0" w:rsidP="000D672D">
            <w:pPr>
              <w:keepNext/>
              <w:widowControl w:val="0"/>
              <w:spacing w:before="0" w:after="0"/>
              <w:jc w:val="left"/>
              <w:rPr>
                <w:color w:val="000000"/>
                <w:sz w:val="16"/>
                <w:szCs w:val="16"/>
                <w:lang w:val="en-US" w:eastAsia="en-US"/>
              </w:rPr>
            </w:pPr>
            <w:r w:rsidRPr="001175C3">
              <w:rPr>
                <w:color w:val="000000"/>
                <w:sz w:val="16"/>
                <w:szCs w:val="16"/>
                <w:lang w:eastAsia="en-US"/>
              </w:rPr>
              <w:t>В проекта на Стратегия са предвидени мерки за повишаване ефективността при възлагане на обществени поръчки и създаване на гаранция за спазване законодателството на Съюза в областта.</w:t>
            </w:r>
          </w:p>
          <w:p w:rsidR="00646E35" w:rsidRDefault="00646E35" w:rsidP="00646E35">
            <w:pPr>
              <w:spacing w:before="0" w:after="0"/>
              <w:rPr>
                <w:color w:val="000000"/>
                <w:sz w:val="16"/>
                <w:szCs w:val="16"/>
                <w:lang w:eastAsia="en-US"/>
              </w:rPr>
            </w:pPr>
          </w:p>
          <w:p w:rsidR="00646E35" w:rsidRPr="00646E35" w:rsidRDefault="00646E35" w:rsidP="00646E35">
            <w:pPr>
              <w:spacing w:before="0" w:after="0"/>
              <w:rPr>
                <w:color w:val="000000"/>
                <w:sz w:val="16"/>
                <w:szCs w:val="16"/>
                <w:lang w:eastAsia="en-US"/>
              </w:rPr>
            </w:pPr>
            <w:r w:rsidRPr="00646E35">
              <w:rPr>
                <w:color w:val="000000"/>
                <w:sz w:val="16"/>
                <w:szCs w:val="16"/>
                <w:lang w:eastAsia="en-US"/>
              </w:rPr>
              <w:t>Действие 2.</w:t>
            </w:r>
          </w:p>
          <w:p w:rsidR="00B4308B" w:rsidRDefault="00646E35" w:rsidP="00646E35">
            <w:pPr>
              <w:keepNext/>
              <w:widowControl w:val="0"/>
              <w:spacing w:before="0" w:after="0"/>
              <w:jc w:val="left"/>
              <w:rPr>
                <w:color w:val="000000"/>
                <w:sz w:val="16"/>
                <w:szCs w:val="16"/>
                <w:lang w:eastAsia="en-US"/>
              </w:rPr>
            </w:pPr>
            <w:r w:rsidRPr="00646E35">
              <w:rPr>
                <w:color w:val="000000"/>
                <w:sz w:val="16"/>
                <w:szCs w:val="16"/>
                <w:lang w:eastAsia="en-US"/>
              </w:rPr>
              <w:t>Установяване на кодифицирано, устойчиво и опростено законодателство в областта на обществените поръчки чрез приемане на нов Закон за обществените поръчки и подзаконови актове по прилагането му.</w:t>
            </w:r>
          </w:p>
          <w:p w:rsidR="00646E35" w:rsidRDefault="00646E35" w:rsidP="00646E35">
            <w:pPr>
              <w:spacing w:before="0" w:after="0"/>
              <w:rPr>
                <w:sz w:val="16"/>
                <w:szCs w:val="16"/>
              </w:rPr>
            </w:pPr>
          </w:p>
          <w:p w:rsidR="00646E35" w:rsidRPr="00646E35" w:rsidRDefault="00646E35" w:rsidP="00646E35">
            <w:pPr>
              <w:spacing w:before="0" w:after="0"/>
              <w:rPr>
                <w:sz w:val="16"/>
                <w:szCs w:val="16"/>
              </w:rPr>
            </w:pPr>
            <w:r w:rsidRPr="00646E35">
              <w:rPr>
                <w:sz w:val="16"/>
                <w:szCs w:val="16"/>
              </w:rPr>
              <w:t>Действие 3.</w:t>
            </w:r>
          </w:p>
          <w:p w:rsidR="00646E35" w:rsidRDefault="00646E35" w:rsidP="00646E35">
            <w:pPr>
              <w:keepNext/>
              <w:widowControl w:val="0"/>
              <w:spacing w:before="0" w:after="0"/>
              <w:jc w:val="left"/>
              <w:rPr>
                <w:sz w:val="16"/>
                <w:szCs w:val="16"/>
              </w:rPr>
            </w:pPr>
            <w:r w:rsidRPr="00646E35">
              <w:rPr>
                <w:sz w:val="16"/>
                <w:szCs w:val="16"/>
              </w:rPr>
              <w:t>Въвеждане на мерки за засилване на системите за управление и контрол на европейските фондове, вкл. ефективно сътрудничество с цел гарантиране на съгласуваност между действията при предварителния и последващия контрол</w:t>
            </w:r>
          </w:p>
          <w:p w:rsidR="00C01408" w:rsidRDefault="00C01408" w:rsidP="00646E35">
            <w:pPr>
              <w:keepNext/>
              <w:widowControl w:val="0"/>
              <w:spacing w:before="0" w:after="0"/>
              <w:jc w:val="left"/>
              <w:rPr>
                <w:sz w:val="16"/>
                <w:szCs w:val="16"/>
              </w:rPr>
            </w:pPr>
          </w:p>
          <w:p w:rsidR="00C01408" w:rsidRPr="007E6540" w:rsidRDefault="00C01408" w:rsidP="00C01408">
            <w:pPr>
              <w:spacing w:before="0" w:after="0"/>
              <w:rPr>
                <w:sz w:val="16"/>
                <w:szCs w:val="16"/>
              </w:rPr>
            </w:pPr>
            <w:r w:rsidRPr="007E6540">
              <w:rPr>
                <w:sz w:val="16"/>
                <w:szCs w:val="16"/>
              </w:rPr>
              <w:t>Действие 4.</w:t>
            </w:r>
          </w:p>
          <w:p w:rsidR="00AC2248" w:rsidRDefault="00C01408" w:rsidP="00C01408">
            <w:pPr>
              <w:keepNext/>
              <w:widowControl w:val="0"/>
              <w:spacing w:before="0" w:after="0"/>
              <w:jc w:val="left"/>
              <w:rPr>
                <w:sz w:val="16"/>
                <w:szCs w:val="16"/>
              </w:rPr>
            </w:pPr>
            <w:r w:rsidRPr="007E6540">
              <w:rPr>
                <w:sz w:val="16"/>
                <w:szCs w:val="16"/>
              </w:rPr>
              <w:t>Преглед на системата за обжалване и предложения за нейното оптимизиране (напр. гаранции срещу злоупотреба с правото на обжалване и др.).</w:t>
            </w:r>
          </w:p>
          <w:p w:rsidR="009E4094" w:rsidRPr="00F20D1F" w:rsidRDefault="009E4094" w:rsidP="00B5322B">
            <w:pPr>
              <w:keepNext/>
              <w:widowControl w:val="0"/>
              <w:spacing w:before="0" w:after="0"/>
              <w:jc w:val="left"/>
              <w:rPr>
                <w:sz w:val="16"/>
                <w:szCs w:val="16"/>
              </w:rPr>
            </w:pPr>
          </w:p>
        </w:tc>
        <w:tc>
          <w:tcPr>
            <w:tcW w:w="934" w:type="pct"/>
            <w:shd w:val="clear" w:color="auto" w:fill="auto"/>
          </w:tcPr>
          <w:p w:rsidR="0067578F" w:rsidRDefault="0067578F" w:rsidP="00AC2248">
            <w:pPr>
              <w:keepNext/>
              <w:widowControl w:val="0"/>
              <w:spacing w:before="0" w:after="0"/>
              <w:jc w:val="left"/>
              <w:rPr>
                <w:color w:val="000000"/>
                <w:sz w:val="16"/>
                <w:szCs w:val="16"/>
                <w:lang w:eastAsia="en-US"/>
              </w:rPr>
            </w:pPr>
          </w:p>
          <w:p w:rsidR="00646E35" w:rsidRPr="00F20D1F" w:rsidRDefault="00940D46" w:rsidP="00AC2248">
            <w:pPr>
              <w:keepNext/>
              <w:widowControl w:val="0"/>
              <w:spacing w:before="0" w:after="0"/>
              <w:jc w:val="left"/>
              <w:rPr>
                <w:color w:val="000000"/>
                <w:sz w:val="16"/>
                <w:szCs w:val="16"/>
                <w:lang w:eastAsia="en-US"/>
              </w:rPr>
            </w:pPr>
            <w:r w:rsidRPr="001175C3">
              <w:rPr>
                <w:color w:val="000000"/>
                <w:sz w:val="16"/>
                <w:szCs w:val="16"/>
                <w:lang w:eastAsia="en-US"/>
              </w:rPr>
              <w:t xml:space="preserve">31 юли 2014 </w:t>
            </w:r>
          </w:p>
          <w:p w:rsidR="00AC2248" w:rsidRPr="00F20D1F" w:rsidRDefault="00AC2248" w:rsidP="00AC2248">
            <w:pPr>
              <w:snapToGrid w:val="0"/>
              <w:spacing w:before="0" w:after="0"/>
              <w:jc w:val="left"/>
              <w:rPr>
                <w:sz w:val="16"/>
                <w:szCs w:val="16"/>
              </w:rPr>
            </w:pPr>
          </w:p>
          <w:p w:rsidR="00AC2248" w:rsidRPr="00F20D1F" w:rsidRDefault="00AC2248" w:rsidP="00AC2248">
            <w:pPr>
              <w:snapToGrid w:val="0"/>
              <w:spacing w:before="0" w:after="0"/>
              <w:jc w:val="left"/>
              <w:rPr>
                <w:sz w:val="16"/>
                <w:szCs w:val="16"/>
              </w:rPr>
            </w:pPr>
          </w:p>
          <w:p w:rsidR="00AC2248" w:rsidRPr="00F20D1F" w:rsidRDefault="00AC2248" w:rsidP="00AC2248">
            <w:pPr>
              <w:snapToGrid w:val="0"/>
              <w:spacing w:before="0" w:after="0"/>
              <w:jc w:val="left"/>
              <w:rPr>
                <w:sz w:val="16"/>
                <w:szCs w:val="16"/>
              </w:rPr>
            </w:pPr>
          </w:p>
          <w:p w:rsidR="00AC2248" w:rsidRPr="00F20D1F" w:rsidRDefault="00AC2248" w:rsidP="00AC2248">
            <w:pPr>
              <w:snapToGrid w:val="0"/>
              <w:spacing w:before="0" w:after="0"/>
              <w:jc w:val="left"/>
              <w:rPr>
                <w:sz w:val="16"/>
                <w:szCs w:val="16"/>
              </w:rPr>
            </w:pPr>
          </w:p>
          <w:p w:rsidR="00810CEC" w:rsidRDefault="00810CEC" w:rsidP="00AC2248">
            <w:pPr>
              <w:snapToGrid w:val="0"/>
              <w:spacing w:before="0" w:after="0"/>
              <w:jc w:val="left"/>
              <w:rPr>
                <w:sz w:val="16"/>
                <w:szCs w:val="16"/>
              </w:rPr>
            </w:pPr>
          </w:p>
          <w:p w:rsidR="00810CEC" w:rsidRDefault="00810CEC" w:rsidP="00AC2248">
            <w:pPr>
              <w:snapToGrid w:val="0"/>
              <w:spacing w:before="0" w:after="0"/>
              <w:jc w:val="left"/>
              <w:rPr>
                <w:sz w:val="16"/>
                <w:szCs w:val="16"/>
              </w:rPr>
            </w:pPr>
          </w:p>
          <w:p w:rsidR="0030197A" w:rsidRDefault="0030197A" w:rsidP="00AC2248">
            <w:pPr>
              <w:snapToGrid w:val="0"/>
              <w:spacing w:before="0" w:after="0"/>
              <w:jc w:val="left"/>
              <w:rPr>
                <w:sz w:val="16"/>
                <w:szCs w:val="16"/>
              </w:rPr>
            </w:pPr>
          </w:p>
          <w:p w:rsidR="0030197A" w:rsidRDefault="0030197A" w:rsidP="00AC2248">
            <w:pPr>
              <w:snapToGrid w:val="0"/>
              <w:spacing w:before="0" w:after="0"/>
              <w:jc w:val="left"/>
              <w:rPr>
                <w:sz w:val="16"/>
                <w:szCs w:val="16"/>
              </w:rPr>
            </w:pPr>
          </w:p>
          <w:p w:rsidR="0030197A" w:rsidRDefault="0030197A" w:rsidP="00AC2248">
            <w:pPr>
              <w:snapToGrid w:val="0"/>
              <w:spacing w:before="0" w:after="0"/>
              <w:jc w:val="left"/>
              <w:rPr>
                <w:sz w:val="16"/>
                <w:szCs w:val="16"/>
              </w:rPr>
            </w:pPr>
          </w:p>
          <w:p w:rsidR="0030197A" w:rsidRDefault="0030197A" w:rsidP="00AC2248">
            <w:pPr>
              <w:snapToGrid w:val="0"/>
              <w:spacing w:before="0" w:after="0"/>
              <w:jc w:val="left"/>
              <w:rPr>
                <w:sz w:val="16"/>
                <w:szCs w:val="16"/>
              </w:rPr>
            </w:pPr>
          </w:p>
          <w:p w:rsidR="0030197A" w:rsidRDefault="0030197A" w:rsidP="00AC2248">
            <w:pPr>
              <w:snapToGrid w:val="0"/>
              <w:spacing w:before="0" w:after="0"/>
              <w:jc w:val="left"/>
              <w:rPr>
                <w:sz w:val="16"/>
                <w:szCs w:val="16"/>
              </w:rPr>
            </w:pPr>
          </w:p>
          <w:p w:rsidR="0030197A" w:rsidRDefault="0030197A" w:rsidP="00AC2248">
            <w:pPr>
              <w:snapToGrid w:val="0"/>
              <w:spacing w:before="0" w:after="0"/>
              <w:jc w:val="left"/>
              <w:rPr>
                <w:sz w:val="16"/>
                <w:szCs w:val="16"/>
              </w:rPr>
            </w:pPr>
          </w:p>
          <w:p w:rsidR="0030197A" w:rsidRDefault="0030197A" w:rsidP="00AC2248">
            <w:pPr>
              <w:snapToGrid w:val="0"/>
              <w:spacing w:before="0" w:after="0"/>
              <w:jc w:val="left"/>
              <w:rPr>
                <w:sz w:val="16"/>
                <w:szCs w:val="16"/>
              </w:rPr>
            </w:pPr>
          </w:p>
          <w:p w:rsidR="0030197A" w:rsidRDefault="0030197A" w:rsidP="00AC2248">
            <w:pPr>
              <w:snapToGrid w:val="0"/>
              <w:spacing w:before="0" w:after="0"/>
              <w:jc w:val="left"/>
              <w:rPr>
                <w:sz w:val="16"/>
                <w:szCs w:val="16"/>
              </w:rPr>
            </w:pPr>
          </w:p>
          <w:p w:rsidR="0030197A" w:rsidRDefault="0030197A" w:rsidP="00AC2248">
            <w:pPr>
              <w:snapToGrid w:val="0"/>
              <w:spacing w:before="0" w:after="0"/>
              <w:jc w:val="left"/>
              <w:rPr>
                <w:sz w:val="16"/>
                <w:szCs w:val="16"/>
              </w:rPr>
            </w:pPr>
          </w:p>
          <w:p w:rsidR="00AC2248" w:rsidRPr="00F20D1F" w:rsidRDefault="00E069BC" w:rsidP="00AC2248">
            <w:pPr>
              <w:snapToGrid w:val="0"/>
              <w:spacing w:before="0" w:after="0"/>
              <w:jc w:val="left"/>
              <w:rPr>
                <w:sz w:val="16"/>
                <w:szCs w:val="16"/>
              </w:rPr>
            </w:pPr>
            <w:r w:rsidRPr="001175C3">
              <w:rPr>
                <w:sz w:val="16"/>
                <w:szCs w:val="16"/>
              </w:rPr>
              <w:t>31</w:t>
            </w:r>
            <w:r>
              <w:rPr>
                <w:sz w:val="16"/>
                <w:szCs w:val="16"/>
              </w:rPr>
              <w:t xml:space="preserve"> </w:t>
            </w:r>
            <w:r w:rsidR="00646E35">
              <w:rPr>
                <w:sz w:val="16"/>
                <w:szCs w:val="16"/>
              </w:rPr>
              <w:t>Януари 2016</w:t>
            </w:r>
          </w:p>
          <w:p w:rsidR="00AC2248" w:rsidRDefault="00AC2248" w:rsidP="00AC2248">
            <w:pPr>
              <w:snapToGrid w:val="0"/>
              <w:spacing w:before="0" w:after="0"/>
              <w:jc w:val="left"/>
              <w:rPr>
                <w:sz w:val="16"/>
                <w:szCs w:val="16"/>
              </w:rPr>
            </w:pPr>
          </w:p>
          <w:p w:rsidR="00646E35" w:rsidRDefault="00646E35" w:rsidP="00AC2248">
            <w:pPr>
              <w:snapToGrid w:val="0"/>
              <w:spacing w:before="0" w:after="0"/>
              <w:jc w:val="left"/>
              <w:rPr>
                <w:sz w:val="16"/>
                <w:szCs w:val="16"/>
              </w:rPr>
            </w:pPr>
          </w:p>
          <w:p w:rsidR="00646E35" w:rsidRDefault="00646E35" w:rsidP="00AC2248">
            <w:pPr>
              <w:snapToGrid w:val="0"/>
              <w:spacing w:before="0" w:after="0"/>
              <w:jc w:val="left"/>
              <w:rPr>
                <w:sz w:val="16"/>
                <w:szCs w:val="16"/>
              </w:rPr>
            </w:pPr>
          </w:p>
          <w:p w:rsidR="00646E35" w:rsidRDefault="00646E35" w:rsidP="00AC2248">
            <w:pPr>
              <w:snapToGrid w:val="0"/>
              <w:spacing w:before="0" w:after="0"/>
              <w:jc w:val="left"/>
              <w:rPr>
                <w:sz w:val="16"/>
                <w:szCs w:val="16"/>
              </w:rPr>
            </w:pPr>
          </w:p>
          <w:p w:rsidR="00646E35" w:rsidRDefault="00646E35" w:rsidP="00AC2248">
            <w:pPr>
              <w:snapToGrid w:val="0"/>
              <w:spacing w:before="0" w:after="0"/>
              <w:jc w:val="left"/>
              <w:rPr>
                <w:sz w:val="16"/>
                <w:szCs w:val="16"/>
              </w:rPr>
            </w:pPr>
          </w:p>
          <w:p w:rsidR="00646E35" w:rsidRDefault="00646E35" w:rsidP="00AC2248">
            <w:pPr>
              <w:snapToGrid w:val="0"/>
              <w:spacing w:before="0" w:after="0"/>
              <w:jc w:val="left"/>
              <w:rPr>
                <w:sz w:val="16"/>
                <w:szCs w:val="16"/>
              </w:rPr>
            </w:pPr>
          </w:p>
          <w:p w:rsidR="00646E35" w:rsidRDefault="00646E35" w:rsidP="00AC2248">
            <w:pPr>
              <w:snapToGrid w:val="0"/>
              <w:spacing w:before="0" w:after="0"/>
              <w:jc w:val="left"/>
              <w:rPr>
                <w:sz w:val="16"/>
                <w:szCs w:val="16"/>
              </w:rPr>
            </w:pPr>
          </w:p>
          <w:p w:rsidR="00810CEC" w:rsidRDefault="00810CEC" w:rsidP="00AC2248">
            <w:pPr>
              <w:snapToGrid w:val="0"/>
              <w:spacing w:before="0" w:after="0"/>
              <w:jc w:val="left"/>
              <w:rPr>
                <w:sz w:val="16"/>
                <w:szCs w:val="16"/>
              </w:rPr>
            </w:pPr>
          </w:p>
          <w:p w:rsidR="00810CEC" w:rsidRDefault="00810CEC" w:rsidP="00AC2248">
            <w:pPr>
              <w:snapToGrid w:val="0"/>
              <w:spacing w:before="0" w:after="0"/>
              <w:jc w:val="left"/>
              <w:rPr>
                <w:sz w:val="16"/>
                <w:szCs w:val="16"/>
              </w:rPr>
            </w:pPr>
          </w:p>
          <w:p w:rsidR="00646E35" w:rsidRDefault="00A5713D" w:rsidP="00AC2248">
            <w:pPr>
              <w:snapToGrid w:val="0"/>
              <w:spacing w:before="0" w:after="0"/>
              <w:jc w:val="left"/>
              <w:rPr>
                <w:sz w:val="16"/>
                <w:szCs w:val="16"/>
              </w:rPr>
            </w:pPr>
            <w:r w:rsidRPr="001175C3">
              <w:rPr>
                <w:sz w:val="16"/>
                <w:szCs w:val="16"/>
              </w:rPr>
              <w:t>31</w:t>
            </w:r>
            <w:r>
              <w:rPr>
                <w:sz w:val="16"/>
                <w:szCs w:val="16"/>
              </w:rPr>
              <w:t xml:space="preserve"> </w:t>
            </w:r>
            <w:r w:rsidR="00646E35">
              <w:rPr>
                <w:sz w:val="16"/>
                <w:szCs w:val="16"/>
              </w:rPr>
              <w:t>Януари 2016</w:t>
            </w: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9E78F4" w:rsidP="00AC2248">
            <w:pPr>
              <w:snapToGrid w:val="0"/>
              <w:spacing w:before="0" w:after="0"/>
              <w:jc w:val="left"/>
              <w:rPr>
                <w:sz w:val="16"/>
                <w:szCs w:val="16"/>
              </w:rPr>
            </w:pPr>
            <w:r w:rsidRPr="001175C3">
              <w:rPr>
                <w:sz w:val="16"/>
                <w:szCs w:val="16"/>
              </w:rPr>
              <w:t>31</w:t>
            </w:r>
            <w:r>
              <w:rPr>
                <w:sz w:val="16"/>
                <w:szCs w:val="16"/>
              </w:rPr>
              <w:t xml:space="preserve"> </w:t>
            </w:r>
            <w:r w:rsidR="00C01408">
              <w:rPr>
                <w:sz w:val="16"/>
                <w:szCs w:val="16"/>
              </w:rPr>
              <w:t>Октомври 2014</w:t>
            </w:r>
          </w:p>
          <w:p w:rsidR="009E4094" w:rsidRDefault="009E4094" w:rsidP="00AC2248">
            <w:pPr>
              <w:snapToGrid w:val="0"/>
              <w:spacing w:before="0" w:after="0"/>
              <w:jc w:val="left"/>
              <w:rPr>
                <w:sz w:val="16"/>
                <w:szCs w:val="16"/>
              </w:rPr>
            </w:pPr>
          </w:p>
          <w:p w:rsidR="009E4094" w:rsidRDefault="009E4094" w:rsidP="00AC2248">
            <w:pPr>
              <w:snapToGrid w:val="0"/>
              <w:spacing w:before="0" w:after="0"/>
              <w:jc w:val="left"/>
              <w:rPr>
                <w:sz w:val="16"/>
                <w:szCs w:val="16"/>
              </w:rPr>
            </w:pPr>
          </w:p>
          <w:p w:rsidR="009E4094" w:rsidRDefault="009E4094" w:rsidP="00AC2248">
            <w:pPr>
              <w:snapToGrid w:val="0"/>
              <w:spacing w:before="0" w:after="0"/>
              <w:jc w:val="left"/>
              <w:rPr>
                <w:sz w:val="16"/>
                <w:szCs w:val="16"/>
              </w:rPr>
            </w:pPr>
          </w:p>
          <w:p w:rsidR="009E4094" w:rsidRDefault="009E4094" w:rsidP="00AC2248">
            <w:pPr>
              <w:snapToGrid w:val="0"/>
              <w:spacing w:before="0" w:after="0"/>
              <w:jc w:val="left"/>
              <w:rPr>
                <w:sz w:val="16"/>
                <w:szCs w:val="16"/>
              </w:rPr>
            </w:pPr>
          </w:p>
          <w:p w:rsidR="009E4094" w:rsidRDefault="009E4094" w:rsidP="00AC2248">
            <w:pPr>
              <w:snapToGrid w:val="0"/>
              <w:spacing w:before="0" w:after="0"/>
              <w:jc w:val="left"/>
              <w:rPr>
                <w:sz w:val="16"/>
                <w:szCs w:val="16"/>
              </w:rPr>
            </w:pPr>
          </w:p>
          <w:p w:rsidR="00B5322B" w:rsidRDefault="00B5322B" w:rsidP="00AC2248">
            <w:pPr>
              <w:snapToGrid w:val="0"/>
              <w:spacing w:before="0" w:after="0"/>
              <w:jc w:val="left"/>
              <w:rPr>
                <w:sz w:val="16"/>
                <w:szCs w:val="16"/>
              </w:rPr>
            </w:pPr>
          </w:p>
          <w:p w:rsidR="009E4094" w:rsidRPr="00F20D1F" w:rsidRDefault="009E4094" w:rsidP="001A1F63">
            <w:pPr>
              <w:snapToGrid w:val="0"/>
              <w:spacing w:before="0" w:after="0"/>
              <w:jc w:val="left"/>
              <w:rPr>
                <w:sz w:val="16"/>
                <w:szCs w:val="16"/>
              </w:rPr>
            </w:pPr>
          </w:p>
        </w:tc>
        <w:tc>
          <w:tcPr>
            <w:tcW w:w="1062" w:type="pct"/>
          </w:tcPr>
          <w:p w:rsidR="0067578F" w:rsidRDefault="0067578F" w:rsidP="00AC2248">
            <w:pPr>
              <w:snapToGrid w:val="0"/>
              <w:spacing w:before="0" w:after="0"/>
              <w:jc w:val="left"/>
              <w:rPr>
                <w:sz w:val="16"/>
                <w:szCs w:val="16"/>
              </w:rPr>
            </w:pPr>
          </w:p>
          <w:p w:rsidR="00AC2248" w:rsidRPr="00F20D1F" w:rsidRDefault="00AC2248" w:rsidP="00AC2248">
            <w:pPr>
              <w:snapToGrid w:val="0"/>
              <w:spacing w:before="0" w:after="0"/>
              <w:jc w:val="left"/>
              <w:rPr>
                <w:sz w:val="16"/>
                <w:szCs w:val="16"/>
              </w:rPr>
            </w:pPr>
            <w:r w:rsidRPr="00F20D1F">
              <w:rPr>
                <w:sz w:val="16"/>
                <w:szCs w:val="16"/>
              </w:rPr>
              <w:t>МИЕ</w:t>
            </w:r>
            <w:r w:rsidR="00CB4DF2">
              <w:rPr>
                <w:sz w:val="16"/>
                <w:szCs w:val="16"/>
              </w:rPr>
              <w:t xml:space="preserve">, </w:t>
            </w:r>
            <w:r w:rsidRPr="00F20D1F">
              <w:rPr>
                <w:sz w:val="16"/>
                <w:szCs w:val="16"/>
              </w:rPr>
              <w:t xml:space="preserve">АОП </w:t>
            </w:r>
          </w:p>
          <w:p w:rsidR="00AC2248" w:rsidRPr="00F20D1F" w:rsidRDefault="00AC2248" w:rsidP="00AC2248">
            <w:pPr>
              <w:snapToGrid w:val="0"/>
              <w:spacing w:before="0" w:after="0"/>
              <w:jc w:val="left"/>
              <w:rPr>
                <w:sz w:val="16"/>
                <w:szCs w:val="16"/>
              </w:rPr>
            </w:pPr>
          </w:p>
          <w:p w:rsidR="00AC2248" w:rsidRPr="00F20D1F" w:rsidRDefault="00AC2248" w:rsidP="00AC2248">
            <w:pPr>
              <w:snapToGrid w:val="0"/>
              <w:spacing w:before="0" w:after="0"/>
              <w:jc w:val="left"/>
              <w:rPr>
                <w:sz w:val="16"/>
                <w:szCs w:val="16"/>
              </w:rPr>
            </w:pPr>
          </w:p>
          <w:p w:rsidR="00AC2248" w:rsidRPr="00F20D1F" w:rsidRDefault="00AC2248" w:rsidP="00AC2248">
            <w:pPr>
              <w:snapToGrid w:val="0"/>
              <w:spacing w:before="0" w:after="0"/>
              <w:jc w:val="left"/>
              <w:rPr>
                <w:sz w:val="16"/>
                <w:szCs w:val="16"/>
              </w:rPr>
            </w:pPr>
          </w:p>
          <w:p w:rsidR="00AC2248" w:rsidRPr="00F20D1F" w:rsidRDefault="00AC2248" w:rsidP="00AC2248">
            <w:pPr>
              <w:snapToGrid w:val="0"/>
              <w:spacing w:before="0" w:after="0"/>
              <w:jc w:val="left"/>
              <w:rPr>
                <w:sz w:val="16"/>
                <w:szCs w:val="16"/>
              </w:rPr>
            </w:pPr>
          </w:p>
          <w:p w:rsidR="00810CEC" w:rsidRDefault="00810CEC" w:rsidP="00646E35">
            <w:pPr>
              <w:snapToGrid w:val="0"/>
              <w:spacing w:before="0" w:after="0"/>
              <w:jc w:val="left"/>
              <w:rPr>
                <w:sz w:val="16"/>
                <w:szCs w:val="16"/>
              </w:rPr>
            </w:pPr>
          </w:p>
          <w:p w:rsidR="00810CEC" w:rsidRDefault="00810CEC" w:rsidP="00646E35">
            <w:pPr>
              <w:snapToGrid w:val="0"/>
              <w:spacing w:before="0" w:after="0"/>
              <w:jc w:val="left"/>
              <w:rPr>
                <w:sz w:val="16"/>
                <w:szCs w:val="16"/>
              </w:rPr>
            </w:pPr>
          </w:p>
          <w:p w:rsidR="0030197A" w:rsidRDefault="0030197A" w:rsidP="00646E35">
            <w:pPr>
              <w:snapToGrid w:val="0"/>
              <w:spacing w:before="0" w:after="0"/>
              <w:jc w:val="left"/>
              <w:rPr>
                <w:sz w:val="16"/>
                <w:szCs w:val="16"/>
              </w:rPr>
            </w:pPr>
          </w:p>
          <w:p w:rsidR="0030197A" w:rsidRDefault="0030197A" w:rsidP="00646E35">
            <w:pPr>
              <w:snapToGrid w:val="0"/>
              <w:spacing w:before="0" w:after="0"/>
              <w:jc w:val="left"/>
              <w:rPr>
                <w:sz w:val="16"/>
                <w:szCs w:val="16"/>
              </w:rPr>
            </w:pPr>
          </w:p>
          <w:p w:rsidR="0030197A" w:rsidRDefault="0030197A" w:rsidP="00646E35">
            <w:pPr>
              <w:snapToGrid w:val="0"/>
              <w:spacing w:before="0" w:after="0"/>
              <w:jc w:val="left"/>
              <w:rPr>
                <w:sz w:val="16"/>
                <w:szCs w:val="16"/>
              </w:rPr>
            </w:pPr>
          </w:p>
          <w:p w:rsidR="0030197A" w:rsidRDefault="0030197A" w:rsidP="00646E35">
            <w:pPr>
              <w:snapToGrid w:val="0"/>
              <w:spacing w:before="0" w:after="0"/>
              <w:jc w:val="left"/>
              <w:rPr>
                <w:sz w:val="16"/>
                <w:szCs w:val="16"/>
              </w:rPr>
            </w:pPr>
          </w:p>
          <w:p w:rsidR="0030197A" w:rsidRDefault="0030197A" w:rsidP="00646E35">
            <w:pPr>
              <w:snapToGrid w:val="0"/>
              <w:spacing w:before="0" w:after="0"/>
              <w:jc w:val="left"/>
              <w:rPr>
                <w:sz w:val="16"/>
                <w:szCs w:val="16"/>
              </w:rPr>
            </w:pPr>
          </w:p>
          <w:p w:rsidR="0030197A" w:rsidRDefault="0030197A" w:rsidP="00646E35">
            <w:pPr>
              <w:snapToGrid w:val="0"/>
              <w:spacing w:before="0" w:after="0"/>
              <w:jc w:val="left"/>
              <w:rPr>
                <w:sz w:val="16"/>
                <w:szCs w:val="16"/>
              </w:rPr>
            </w:pPr>
          </w:p>
          <w:p w:rsidR="0030197A" w:rsidRDefault="0030197A" w:rsidP="00646E35">
            <w:pPr>
              <w:snapToGrid w:val="0"/>
              <w:spacing w:before="0" w:after="0"/>
              <w:jc w:val="left"/>
              <w:rPr>
                <w:sz w:val="16"/>
                <w:szCs w:val="16"/>
              </w:rPr>
            </w:pPr>
          </w:p>
          <w:p w:rsidR="0030197A" w:rsidRDefault="0030197A" w:rsidP="00646E35">
            <w:pPr>
              <w:snapToGrid w:val="0"/>
              <w:spacing w:before="0" w:after="0"/>
              <w:jc w:val="left"/>
              <w:rPr>
                <w:sz w:val="16"/>
                <w:szCs w:val="16"/>
              </w:rPr>
            </w:pPr>
          </w:p>
          <w:p w:rsidR="0030197A" w:rsidRDefault="0030197A" w:rsidP="00646E35">
            <w:pPr>
              <w:snapToGrid w:val="0"/>
              <w:spacing w:before="0" w:after="0"/>
              <w:jc w:val="left"/>
              <w:rPr>
                <w:sz w:val="16"/>
                <w:szCs w:val="16"/>
              </w:rPr>
            </w:pPr>
          </w:p>
          <w:p w:rsidR="00646E35" w:rsidRDefault="00AC2248" w:rsidP="00646E35">
            <w:pPr>
              <w:snapToGrid w:val="0"/>
              <w:spacing w:before="0" w:after="0"/>
              <w:jc w:val="left"/>
              <w:rPr>
                <w:sz w:val="16"/>
                <w:szCs w:val="16"/>
              </w:rPr>
            </w:pPr>
            <w:r w:rsidRPr="00F20D1F">
              <w:rPr>
                <w:sz w:val="16"/>
                <w:szCs w:val="16"/>
              </w:rPr>
              <w:t xml:space="preserve">МИЕ, АОП, </w:t>
            </w:r>
          </w:p>
          <w:p w:rsidR="00646E35" w:rsidRDefault="00646E35" w:rsidP="00646E35">
            <w:pPr>
              <w:snapToGrid w:val="0"/>
              <w:spacing w:before="0" w:after="0"/>
              <w:jc w:val="left"/>
              <w:rPr>
                <w:sz w:val="16"/>
                <w:szCs w:val="16"/>
              </w:rPr>
            </w:pPr>
          </w:p>
          <w:p w:rsidR="00646E35" w:rsidRDefault="00646E35" w:rsidP="00646E35">
            <w:pPr>
              <w:snapToGrid w:val="0"/>
              <w:spacing w:before="0" w:after="0"/>
              <w:jc w:val="left"/>
              <w:rPr>
                <w:sz w:val="16"/>
                <w:szCs w:val="16"/>
              </w:rPr>
            </w:pPr>
          </w:p>
          <w:p w:rsidR="00646E35" w:rsidRDefault="00646E35" w:rsidP="00646E35">
            <w:pPr>
              <w:snapToGrid w:val="0"/>
              <w:spacing w:before="0" w:after="0"/>
              <w:jc w:val="left"/>
              <w:rPr>
                <w:sz w:val="16"/>
                <w:szCs w:val="16"/>
              </w:rPr>
            </w:pPr>
          </w:p>
          <w:p w:rsidR="00646E35" w:rsidRDefault="00646E35" w:rsidP="00646E35">
            <w:pPr>
              <w:snapToGrid w:val="0"/>
              <w:spacing w:before="0" w:after="0"/>
              <w:jc w:val="left"/>
              <w:rPr>
                <w:sz w:val="16"/>
                <w:szCs w:val="16"/>
              </w:rPr>
            </w:pPr>
          </w:p>
          <w:p w:rsidR="00646E35" w:rsidRDefault="00646E35" w:rsidP="00646E35">
            <w:pPr>
              <w:snapToGrid w:val="0"/>
              <w:spacing w:before="0" w:after="0"/>
              <w:jc w:val="left"/>
              <w:rPr>
                <w:sz w:val="16"/>
                <w:szCs w:val="16"/>
              </w:rPr>
            </w:pPr>
          </w:p>
          <w:p w:rsidR="00646E35" w:rsidRDefault="00646E35" w:rsidP="00646E35">
            <w:pPr>
              <w:snapToGrid w:val="0"/>
              <w:spacing w:before="0" w:after="0"/>
              <w:jc w:val="left"/>
              <w:rPr>
                <w:sz w:val="16"/>
                <w:szCs w:val="16"/>
              </w:rPr>
            </w:pPr>
          </w:p>
          <w:p w:rsidR="00810CEC" w:rsidRDefault="00810CEC" w:rsidP="00646E35">
            <w:pPr>
              <w:spacing w:before="0" w:after="0"/>
              <w:ind w:right="108"/>
              <w:rPr>
                <w:bCs/>
                <w:sz w:val="16"/>
                <w:szCs w:val="16"/>
              </w:rPr>
            </w:pPr>
          </w:p>
          <w:p w:rsidR="00810CEC" w:rsidRDefault="00810CEC" w:rsidP="00646E35">
            <w:pPr>
              <w:spacing w:before="0" w:after="0"/>
              <w:ind w:right="108"/>
              <w:rPr>
                <w:bCs/>
                <w:sz w:val="16"/>
                <w:szCs w:val="16"/>
              </w:rPr>
            </w:pPr>
          </w:p>
          <w:p w:rsidR="00810CEC" w:rsidRDefault="00810CEC" w:rsidP="00646E35">
            <w:pPr>
              <w:spacing w:before="0" w:after="0"/>
              <w:ind w:right="108"/>
              <w:rPr>
                <w:bCs/>
                <w:sz w:val="16"/>
                <w:szCs w:val="16"/>
              </w:rPr>
            </w:pPr>
          </w:p>
          <w:p w:rsidR="00646E35" w:rsidRPr="00646E35" w:rsidRDefault="00646E35" w:rsidP="00646E35">
            <w:pPr>
              <w:spacing w:before="0" w:after="0"/>
              <w:ind w:right="108"/>
              <w:rPr>
                <w:bCs/>
                <w:sz w:val="16"/>
                <w:szCs w:val="16"/>
              </w:rPr>
            </w:pPr>
            <w:r w:rsidRPr="00646E35">
              <w:rPr>
                <w:bCs/>
                <w:sz w:val="16"/>
                <w:szCs w:val="16"/>
              </w:rPr>
              <w:t xml:space="preserve">УО </w:t>
            </w:r>
          </w:p>
          <w:p w:rsidR="00646E35" w:rsidRPr="00646E35" w:rsidRDefault="00646E35" w:rsidP="00646E35">
            <w:pPr>
              <w:spacing w:before="0" w:after="0"/>
              <w:ind w:right="108"/>
              <w:rPr>
                <w:bCs/>
                <w:sz w:val="16"/>
                <w:szCs w:val="16"/>
              </w:rPr>
            </w:pPr>
            <w:r w:rsidRPr="00646E35">
              <w:rPr>
                <w:bCs/>
                <w:sz w:val="16"/>
                <w:szCs w:val="16"/>
              </w:rPr>
              <w:t>ЦКЗ</w:t>
            </w:r>
          </w:p>
          <w:p w:rsidR="00646E35" w:rsidRPr="00646E35" w:rsidRDefault="00646E35" w:rsidP="00646E35">
            <w:pPr>
              <w:spacing w:before="0" w:after="0"/>
              <w:ind w:right="108"/>
              <w:rPr>
                <w:bCs/>
                <w:sz w:val="16"/>
                <w:szCs w:val="16"/>
              </w:rPr>
            </w:pPr>
            <w:r w:rsidRPr="00646E35">
              <w:rPr>
                <w:bCs/>
                <w:sz w:val="16"/>
                <w:szCs w:val="16"/>
              </w:rPr>
              <w:t>ИА „ОСЕС“</w:t>
            </w:r>
          </w:p>
          <w:p w:rsidR="00646E35" w:rsidRPr="00646E35" w:rsidRDefault="00646E35" w:rsidP="00646E35">
            <w:pPr>
              <w:tabs>
                <w:tab w:val="left" w:pos="741"/>
              </w:tabs>
              <w:spacing w:before="0" w:after="0"/>
              <w:ind w:right="108"/>
              <w:rPr>
                <w:bCs/>
                <w:sz w:val="16"/>
                <w:szCs w:val="16"/>
              </w:rPr>
            </w:pPr>
            <w:r w:rsidRPr="00646E35">
              <w:rPr>
                <w:bCs/>
                <w:sz w:val="16"/>
                <w:szCs w:val="16"/>
              </w:rPr>
              <w:t>АОП</w:t>
            </w:r>
          </w:p>
          <w:p w:rsidR="00646E35" w:rsidRPr="00646E35" w:rsidRDefault="00646E35" w:rsidP="00646E35">
            <w:pPr>
              <w:tabs>
                <w:tab w:val="left" w:pos="1795"/>
              </w:tabs>
              <w:spacing w:before="0" w:after="0"/>
              <w:ind w:right="108"/>
              <w:rPr>
                <w:bCs/>
                <w:sz w:val="16"/>
                <w:szCs w:val="16"/>
              </w:rPr>
            </w:pPr>
            <w:r w:rsidRPr="00646E35">
              <w:rPr>
                <w:bCs/>
                <w:sz w:val="16"/>
                <w:szCs w:val="16"/>
              </w:rPr>
              <w:t xml:space="preserve">СП </w:t>
            </w:r>
          </w:p>
          <w:p w:rsidR="00646E35" w:rsidRPr="00646E35" w:rsidRDefault="00646E35" w:rsidP="00646E35">
            <w:pPr>
              <w:spacing w:before="0" w:after="0"/>
              <w:ind w:right="108"/>
              <w:rPr>
                <w:bCs/>
                <w:sz w:val="16"/>
                <w:szCs w:val="16"/>
                <w:lang w:eastAsia="de-DE"/>
              </w:rPr>
            </w:pPr>
            <w:r w:rsidRPr="00646E35">
              <w:rPr>
                <w:bCs/>
                <w:sz w:val="16"/>
                <w:szCs w:val="16"/>
              </w:rPr>
              <w:t>АДФИ</w:t>
            </w:r>
          </w:p>
          <w:p w:rsidR="00646E35" w:rsidRDefault="00646E35" w:rsidP="00646E35">
            <w:pPr>
              <w:snapToGrid w:val="0"/>
              <w:spacing w:before="0" w:after="0"/>
              <w:jc w:val="left"/>
              <w:rPr>
                <w:sz w:val="16"/>
                <w:szCs w:val="16"/>
              </w:rPr>
            </w:pPr>
          </w:p>
          <w:p w:rsidR="00C01408" w:rsidRDefault="00C01408" w:rsidP="00646E35">
            <w:pPr>
              <w:snapToGrid w:val="0"/>
              <w:spacing w:before="0" w:after="0"/>
              <w:jc w:val="left"/>
              <w:rPr>
                <w:sz w:val="16"/>
                <w:szCs w:val="16"/>
              </w:rPr>
            </w:pPr>
          </w:p>
          <w:p w:rsidR="00C01408" w:rsidRDefault="00C01408" w:rsidP="00646E35">
            <w:pPr>
              <w:snapToGrid w:val="0"/>
              <w:spacing w:before="0" w:after="0"/>
              <w:jc w:val="left"/>
              <w:rPr>
                <w:sz w:val="16"/>
                <w:szCs w:val="16"/>
              </w:rPr>
            </w:pPr>
          </w:p>
          <w:p w:rsidR="00C01408" w:rsidRDefault="00C01408" w:rsidP="00646E35">
            <w:pPr>
              <w:snapToGrid w:val="0"/>
              <w:spacing w:before="0" w:after="0"/>
              <w:jc w:val="left"/>
              <w:rPr>
                <w:sz w:val="16"/>
                <w:szCs w:val="16"/>
              </w:rPr>
            </w:pPr>
          </w:p>
          <w:p w:rsidR="00C01408" w:rsidRDefault="00C01408" w:rsidP="00646E35">
            <w:pPr>
              <w:snapToGrid w:val="0"/>
              <w:spacing w:before="0" w:after="0"/>
              <w:jc w:val="left"/>
              <w:rPr>
                <w:sz w:val="16"/>
                <w:szCs w:val="16"/>
              </w:rPr>
            </w:pPr>
          </w:p>
          <w:p w:rsidR="00C01408" w:rsidRDefault="00C01408" w:rsidP="00646E35">
            <w:pPr>
              <w:snapToGrid w:val="0"/>
              <w:spacing w:before="0" w:after="0"/>
              <w:jc w:val="left"/>
              <w:rPr>
                <w:sz w:val="16"/>
                <w:szCs w:val="16"/>
              </w:rPr>
            </w:pPr>
          </w:p>
          <w:p w:rsidR="00C01408" w:rsidRDefault="00C01408" w:rsidP="00646E35">
            <w:pPr>
              <w:snapToGrid w:val="0"/>
              <w:spacing w:before="0" w:after="0"/>
              <w:jc w:val="left"/>
              <w:rPr>
                <w:sz w:val="16"/>
                <w:szCs w:val="16"/>
              </w:rPr>
            </w:pPr>
            <w:r>
              <w:rPr>
                <w:sz w:val="16"/>
                <w:szCs w:val="16"/>
              </w:rPr>
              <w:t>КЗК, ВАС</w:t>
            </w:r>
          </w:p>
          <w:p w:rsidR="009E4094" w:rsidRDefault="009E4094" w:rsidP="00646E35">
            <w:pPr>
              <w:snapToGrid w:val="0"/>
              <w:spacing w:before="0" w:after="0"/>
              <w:jc w:val="left"/>
              <w:rPr>
                <w:sz w:val="16"/>
                <w:szCs w:val="16"/>
              </w:rPr>
            </w:pPr>
          </w:p>
          <w:p w:rsidR="009E4094" w:rsidRDefault="009E4094" w:rsidP="00646E35">
            <w:pPr>
              <w:snapToGrid w:val="0"/>
              <w:spacing w:before="0" w:after="0"/>
              <w:jc w:val="left"/>
              <w:rPr>
                <w:sz w:val="16"/>
                <w:szCs w:val="16"/>
              </w:rPr>
            </w:pPr>
          </w:p>
          <w:p w:rsidR="009E4094" w:rsidRDefault="009E4094" w:rsidP="00646E35">
            <w:pPr>
              <w:snapToGrid w:val="0"/>
              <w:spacing w:before="0" w:after="0"/>
              <w:jc w:val="left"/>
              <w:rPr>
                <w:sz w:val="16"/>
                <w:szCs w:val="16"/>
              </w:rPr>
            </w:pPr>
          </w:p>
          <w:p w:rsidR="009E4094" w:rsidRDefault="009E4094" w:rsidP="00646E35">
            <w:pPr>
              <w:snapToGrid w:val="0"/>
              <w:spacing w:before="0" w:after="0"/>
              <w:jc w:val="left"/>
              <w:rPr>
                <w:sz w:val="16"/>
                <w:szCs w:val="16"/>
              </w:rPr>
            </w:pPr>
          </w:p>
          <w:p w:rsidR="009E4094" w:rsidRDefault="009E4094" w:rsidP="00646E35">
            <w:pPr>
              <w:snapToGrid w:val="0"/>
              <w:spacing w:before="0" w:after="0"/>
              <w:jc w:val="left"/>
              <w:rPr>
                <w:sz w:val="16"/>
                <w:szCs w:val="16"/>
              </w:rPr>
            </w:pPr>
          </w:p>
          <w:p w:rsidR="00B5322B" w:rsidRDefault="00B5322B" w:rsidP="00646E35">
            <w:pPr>
              <w:snapToGrid w:val="0"/>
              <w:spacing w:before="0" w:after="0"/>
              <w:jc w:val="left"/>
              <w:rPr>
                <w:sz w:val="16"/>
                <w:szCs w:val="16"/>
              </w:rPr>
            </w:pPr>
          </w:p>
          <w:p w:rsidR="009E4094" w:rsidRPr="00F20D1F" w:rsidRDefault="009E4094" w:rsidP="00646E35">
            <w:pPr>
              <w:snapToGrid w:val="0"/>
              <w:spacing w:before="0" w:after="0"/>
              <w:jc w:val="left"/>
              <w:rPr>
                <w:sz w:val="16"/>
                <w:szCs w:val="16"/>
              </w:rPr>
            </w:pPr>
          </w:p>
        </w:tc>
      </w:tr>
      <w:tr w:rsidR="005F73BC" w:rsidRPr="00F20D1F" w:rsidTr="001643D9">
        <w:trPr>
          <w:trHeight w:val="258"/>
        </w:trPr>
        <w:tc>
          <w:tcPr>
            <w:tcW w:w="1081" w:type="pct"/>
            <w:vMerge/>
            <w:shd w:val="clear" w:color="auto" w:fill="auto"/>
          </w:tcPr>
          <w:p w:rsidR="00AC2248" w:rsidRPr="00F20D1F" w:rsidRDefault="00AC2248" w:rsidP="00F03C1E">
            <w:pPr>
              <w:snapToGrid w:val="0"/>
              <w:rPr>
                <w:sz w:val="16"/>
                <w:szCs w:val="16"/>
              </w:rPr>
            </w:pPr>
          </w:p>
        </w:tc>
        <w:tc>
          <w:tcPr>
            <w:tcW w:w="777" w:type="pct"/>
          </w:tcPr>
          <w:p w:rsidR="00C01408" w:rsidRPr="00C01408" w:rsidRDefault="00C01408" w:rsidP="004340BB">
            <w:pPr>
              <w:snapToGrid w:val="0"/>
              <w:spacing w:before="0" w:after="0"/>
              <w:jc w:val="left"/>
              <w:rPr>
                <w:sz w:val="16"/>
                <w:szCs w:val="16"/>
              </w:rPr>
            </w:pPr>
            <w:r w:rsidRPr="00C01408">
              <w:rPr>
                <w:sz w:val="16"/>
                <w:szCs w:val="16"/>
              </w:rPr>
              <w:t>Уредба за обучение и разпространение на информация за персонала, участващ в управлението на средства от ЕСИФ</w:t>
            </w:r>
          </w:p>
        </w:tc>
        <w:tc>
          <w:tcPr>
            <w:tcW w:w="1146" w:type="pct"/>
            <w:shd w:val="clear" w:color="auto" w:fill="auto"/>
          </w:tcPr>
          <w:p w:rsidR="00C01408" w:rsidRPr="007E6540" w:rsidRDefault="00C01408" w:rsidP="00810CEC">
            <w:pPr>
              <w:tabs>
                <w:tab w:val="left" w:pos="1417"/>
              </w:tabs>
              <w:spacing w:before="0" w:after="0"/>
              <w:jc w:val="left"/>
              <w:rPr>
                <w:sz w:val="16"/>
                <w:szCs w:val="16"/>
              </w:rPr>
            </w:pPr>
            <w:r w:rsidRPr="007E6540">
              <w:rPr>
                <w:sz w:val="16"/>
                <w:szCs w:val="16"/>
              </w:rPr>
              <w:t>Действие 1.</w:t>
            </w:r>
          </w:p>
          <w:p w:rsidR="00C01408" w:rsidRDefault="00C01408" w:rsidP="00C01408">
            <w:pPr>
              <w:spacing w:before="0" w:after="0"/>
              <w:jc w:val="left"/>
              <w:rPr>
                <w:sz w:val="16"/>
                <w:szCs w:val="16"/>
              </w:rPr>
            </w:pPr>
            <w:r w:rsidRPr="007E6540">
              <w:rPr>
                <w:sz w:val="16"/>
                <w:szCs w:val="16"/>
              </w:rPr>
              <w:t>Изработване и изпълнение на програма за обучение и развитие на персонала, който участва в управлението на европейските фондове (включително обучения по обществени поръчки в рамките на</w:t>
            </w:r>
            <w:r>
              <w:rPr>
                <w:sz w:val="16"/>
                <w:szCs w:val="16"/>
              </w:rPr>
              <w:t xml:space="preserve"> Обучителната академия по ЕСИФ)</w:t>
            </w:r>
          </w:p>
          <w:p w:rsidR="00810CEC" w:rsidRDefault="00810CEC" w:rsidP="00C01408">
            <w:pPr>
              <w:spacing w:before="0" w:after="0"/>
              <w:rPr>
                <w:sz w:val="16"/>
                <w:szCs w:val="16"/>
              </w:rPr>
            </w:pPr>
          </w:p>
          <w:p w:rsidR="00C01408" w:rsidRPr="007E6540" w:rsidRDefault="00C01408" w:rsidP="00C01408">
            <w:pPr>
              <w:spacing w:before="0" w:after="0"/>
              <w:rPr>
                <w:sz w:val="16"/>
                <w:szCs w:val="16"/>
              </w:rPr>
            </w:pPr>
            <w:r w:rsidRPr="007E6540">
              <w:rPr>
                <w:sz w:val="16"/>
                <w:szCs w:val="16"/>
              </w:rPr>
              <w:t>Действие 2.</w:t>
            </w:r>
          </w:p>
          <w:p w:rsidR="00C01408" w:rsidRPr="007E6540" w:rsidRDefault="00C01408" w:rsidP="00C01408">
            <w:pPr>
              <w:spacing w:before="0" w:after="0"/>
              <w:jc w:val="left"/>
              <w:rPr>
                <w:sz w:val="16"/>
                <w:szCs w:val="16"/>
              </w:rPr>
            </w:pPr>
            <w:r w:rsidRPr="007E6540">
              <w:rPr>
                <w:sz w:val="16"/>
                <w:szCs w:val="16"/>
              </w:rPr>
              <w:t>Преразглеждане и актуализиране на съществуващите системи за разпространение и обмен на информация между персонала от Управляващите органи и бенефициентите и останалите заинтересовани страни по отношение правилата за обществените поръчки с оглед установяване на единна практика.</w:t>
            </w:r>
          </w:p>
          <w:p w:rsidR="00C01408" w:rsidRPr="00F20D1F" w:rsidRDefault="00C01408" w:rsidP="004340BB">
            <w:pPr>
              <w:tabs>
                <w:tab w:val="left" w:pos="1417"/>
              </w:tabs>
              <w:spacing w:before="0" w:after="0"/>
              <w:jc w:val="left"/>
              <w:rPr>
                <w:color w:val="000000"/>
                <w:sz w:val="16"/>
                <w:szCs w:val="16"/>
                <w:lang w:eastAsia="en-US"/>
              </w:rPr>
            </w:pPr>
          </w:p>
        </w:tc>
        <w:tc>
          <w:tcPr>
            <w:tcW w:w="934" w:type="pct"/>
            <w:shd w:val="clear" w:color="auto" w:fill="auto"/>
          </w:tcPr>
          <w:p w:rsidR="004340BB" w:rsidRPr="00F20D1F" w:rsidRDefault="00AD4341" w:rsidP="00810CEC">
            <w:pPr>
              <w:keepNext/>
              <w:widowControl w:val="0"/>
              <w:spacing w:before="0" w:after="0"/>
              <w:jc w:val="left"/>
              <w:rPr>
                <w:sz w:val="16"/>
                <w:szCs w:val="16"/>
              </w:rPr>
            </w:pPr>
            <w:r w:rsidRPr="001175C3">
              <w:rPr>
                <w:sz w:val="16"/>
                <w:szCs w:val="16"/>
              </w:rPr>
              <w:t>31</w:t>
            </w:r>
            <w:r>
              <w:rPr>
                <w:sz w:val="16"/>
                <w:szCs w:val="16"/>
              </w:rPr>
              <w:t xml:space="preserve"> </w:t>
            </w:r>
            <w:r w:rsidR="00C01408">
              <w:rPr>
                <w:sz w:val="16"/>
                <w:szCs w:val="16"/>
              </w:rPr>
              <w:t>Декември 2016</w:t>
            </w:r>
          </w:p>
          <w:p w:rsidR="004340BB" w:rsidRPr="00F20D1F" w:rsidRDefault="004340BB" w:rsidP="004340BB">
            <w:pPr>
              <w:keepNext/>
              <w:widowControl w:val="0"/>
              <w:spacing w:before="0" w:after="0"/>
              <w:jc w:val="left"/>
              <w:rPr>
                <w:color w:val="000000"/>
                <w:sz w:val="16"/>
                <w:szCs w:val="16"/>
                <w:lang w:eastAsia="en-US"/>
              </w:rPr>
            </w:pPr>
          </w:p>
          <w:p w:rsidR="004340BB" w:rsidRPr="00F20D1F" w:rsidRDefault="004340BB" w:rsidP="004340BB">
            <w:pPr>
              <w:keepNext/>
              <w:widowControl w:val="0"/>
              <w:spacing w:before="0" w:after="0"/>
              <w:jc w:val="left"/>
              <w:rPr>
                <w:color w:val="000000"/>
                <w:sz w:val="16"/>
                <w:szCs w:val="16"/>
                <w:lang w:eastAsia="en-US"/>
              </w:rPr>
            </w:pPr>
          </w:p>
          <w:p w:rsidR="004340BB" w:rsidRPr="00F20D1F" w:rsidRDefault="004340BB" w:rsidP="004340BB">
            <w:pPr>
              <w:keepNext/>
              <w:widowControl w:val="0"/>
              <w:spacing w:before="0" w:after="0"/>
              <w:jc w:val="left"/>
              <w:rPr>
                <w:color w:val="000000"/>
                <w:sz w:val="16"/>
                <w:szCs w:val="16"/>
                <w:lang w:eastAsia="en-US"/>
              </w:rPr>
            </w:pPr>
          </w:p>
          <w:p w:rsidR="004340BB" w:rsidRPr="00F20D1F" w:rsidRDefault="004340BB" w:rsidP="004340BB">
            <w:pPr>
              <w:keepNext/>
              <w:widowControl w:val="0"/>
              <w:spacing w:before="0" w:after="0"/>
              <w:jc w:val="left"/>
              <w:rPr>
                <w:color w:val="000000"/>
                <w:sz w:val="16"/>
                <w:szCs w:val="16"/>
                <w:lang w:eastAsia="en-US"/>
              </w:rPr>
            </w:pPr>
          </w:p>
          <w:p w:rsidR="004340BB" w:rsidRDefault="004340BB" w:rsidP="004340BB">
            <w:pPr>
              <w:keepNext/>
              <w:widowControl w:val="0"/>
              <w:spacing w:before="0" w:after="0"/>
              <w:jc w:val="left"/>
              <w:rPr>
                <w:color w:val="000000"/>
                <w:sz w:val="16"/>
                <w:szCs w:val="16"/>
                <w:lang w:eastAsia="en-US"/>
              </w:rPr>
            </w:pPr>
          </w:p>
          <w:p w:rsidR="00C01408" w:rsidRDefault="00C01408" w:rsidP="004340BB">
            <w:pPr>
              <w:keepNext/>
              <w:widowControl w:val="0"/>
              <w:spacing w:before="0" w:after="0"/>
              <w:jc w:val="left"/>
              <w:rPr>
                <w:color w:val="000000"/>
                <w:sz w:val="16"/>
                <w:szCs w:val="16"/>
                <w:lang w:eastAsia="en-US"/>
              </w:rPr>
            </w:pPr>
          </w:p>
          <w:p w:rsidR="00C01408" w:rsidRDefault="00C01408" w:rsidP="004340BB">
            <w:pPr>
              <w:keepNext/>
              <w:widowControl w:val="0"/>
              <w:spacing w:before="0" w:after="0"/>
              <w:jc w:val="left"/>
              <w:rPr>
                <w:color w:val="000000"/>
                <w:sz w:val="16"/>
                <w:szCs w:val="16"/>
                <w:lang w:eastAsia="en-US"/>
              </w:rPr>
            </w:pPr>
          </w:p>
          <w:p w:rsidR="00C01408" w:rsidRDefault="00C01408" w:rsidP="004340BB">
            <w:pPr>
              <w:keepNext/>
              <w:widowControl w:val="0"/>
              <w:spacing w:before="0" w:after="0"/>
              <w:jc w:val="left"/>
              <w:rPr>
                <w:color w:val="000000"/>
                <w:sz w:val="16"/>
                <w:szCs w:val="16"/>
                <w:lang w:eastAsia="en-US"/>
              </w:rPr>
            </w:pPr>
          </w:p>
          <w:p w:rsidR="00C01408" w:rsidRDefault="00C01408" w:rsidP="004340BB">
            <w:pPr>
              <w:keepNext/>
              <w:widowControl w:val="0"/>
              <w:spacing w:before="0" w:after="0"/>
              <w:jc w:val="left"/>
              <w:rPr>
                <w:color w:val="000000"/>
                <w:sz w:val="16"/>
                <w:szCs w:val="16"/>
                <w:lang w:eastAsia="en-US"/>
              </w:rPr>
            </w:pPr>
          </w:p>
          <w:p w:rsidR="00C01408" w:rsidRDefault="00C01408" w:rsidP="004340BB">
            <w:pPr>
              <w:keepNext/>
              <w:widowControl w:val="0"/>
              <w:spacing w:before="0" w:after="0"/>
              <w:jc w:val="left"/>
              <w:rPr>
                <w:color w:val="000000"/>
                <w:sz w:val="16"/>
                <w:szCs w:val="16"/>
                <w:lang w:eastAsia="en-US"/>
              </w:rPr>
            </w:pPr>
          </w:p>
          <w:p w:rsidR="00C01408" w:rsidRDefault="00C01408" w:rsidP="004340BB">
            <w:pPr>
              <w:keepNext/>
              <w:widowControl w:val="0"/>
              <w:spacing w:before="0" w:after="0"/>
              <w:jc w:val="left"/>
              <w:rPr>
                <w:color w:val="000000"/>
                <w:sz w:val="16"/>
                <w:szCs w:val="16"/>
                <w:lang w:eastAsia="en-US"/>
              </w:rPr>
            </w:pPr>
          </w:p>
          <w:p w:rsidR="00C01408" w:rsidRPr="00F20D1F" w:rsidRDefault="009F1BC3" w:rsidP="004340BB">
            <w:pPr>
              <w:keepNext/>
              <w:widowControl w:val="0"/>
              <w:spacing w:before="0" w:after="0"/>
              <w:jc w:val="left"/>
              <w:rPr>
                <w:color w:val="000000"/>
                <w:sz w:val="16"/>
                <w:szCs w:val="16"/>
                <w:lang w:eastAsia="en-US"/>
              </w:rPr>
            </w:pPr>
            <w:r w:rsidRPr="001175C3">
              <w:rPr>
                <w:color w:val="000000"/>
                <w:sz w:val="16"/>
                <w:szCs w:val="16"/>
                <w:lang w:eastAsia="en-US"/>
              </w:rPr>
              <w:t>31</w:t>
            </w:r>
            <w:r>
              <w:rPr>
                <w:color w:val="000000"/>
                <w:sz w:val="16"/>
                <w:szCs w:val="16"/>
                <w:lang w:eastAsia="en-US"/>
              </w:rPr>
              <w:t xml:space="preserve"> </w:t>
            </w:r>
            <w:r w:rsidR="00C01408">
              <w:rPr>
                <w:color w:val="000000"/>
                <w:sz w:val="16"/>
                <w:szCs w:val="16"/>
                <w:lang w:eastAsia="en-US"/>
              </w:rPr>
              <w:t>Декември 2016</w:t>
            </w:r>
          </w:p>
          <w:p w:rsidR="004340BB" w:rsidRPr="00F20D1F" w:rsidRDefault="004340BB" w:rsidP="004340BB">
            <w:pPr>
              <w:keepNext/>
              <w:widowControl w:val="0"/>
              <w:spacing w:before="0" w:after="0"/>
              <w:jc w:val="left"/>
              <w:rPr>
                <w:color w:val="000000"/>
                <w:sz w:val="16"/>
                <w:szCs w:val="16"/>
                <w:lang w:eastAsia="en-US"/>
              </w:rPr>
            </w:pPr>
          </w:p>
          <w:p w:rsidR="004340BB" w:rsidRPr="00F20D1F" w:rsidRDefault="004340BB" w:rsidP="004340BB">
            <w:pPr>
              <w:keepNext/>
              <w:widowControl w:val="0"/>
              <w:spacing w:before="0" w:after="0"/>
              <w:jc w:val="left"/>
              <w:rPr>
                <w:color w:val="000000"/>
                <w:sz w:val="16"/>
                <w:szCs w:val="16"/>
                <w:lang w:eastAsia="en-US"/>
              </w:rPr>
            </w:pPr>
          </w:p>
          <w:p w:rsidR="004340BB" w:rsidRPr="00F20D1F" w:rsidRDefault="004340BB" w:rsidP="004340BB">
            <w:pPr>
              <w:keepNext/>
              <w:widowControl w:val="0"/>
              <w:spacing w:before="0" w:after="0"/>
              <w:jc w:val="left"/>
              <w:rPr>
                <w:color w:val="000000"/>
                <w:sz w:val="16"/>
                <w:szCs w:val="16"/>
                <w:lang w:eastAsia="en-US"/>
              </w:rPr>
            </w:pPr>
          </w:p>
          <w:p w:rsidR="004340BB" w:rsidRPr="00F20D1F" w:rsidRDefault="004340BB" w:rsidP="004340BB">
            <w:pPr>
              <w:keepNext/>
              <w:widowControl w:val="0"/>
              <w:spacing w:before="0" w:after="0"/>
              <w:jc w:val="left"/>
              <w:rPr>
                <w:color w:val="000000"/>
                <w:sz w:val="16"/>
                <w:szCs w:val="16"/>
                <w:lang w:eastAsia="en-US"/>
              </w:rPr>
            </w:pPr>
          </w:p>
          <w:p w:rsidR="00AC2248" w:rsidRPr="00F20D1F" w:rsidRDefault="00AC2248" w:rsidP="004263A4">
            <w:pPr>
              <w:snapToGrid w:val="0"/>
              <w:spacing w:before="0" w:after="0"/>
              <w:jc w:val="left"/>
              <w:rPr>
                <w:sz w:val="16"/>
                <w:szCs w:val="16"/>
              </w:rPr>
            </w:pPr>
          </w:p>
        </w:tc>
        <w:tc>
          <w:tcPr>
            <w:tcW w:w="1062" w:type="pct"/>
          </w:tcPr>
          <w:p w:rsidR="004340BB" w:rsidRPr="00F20D1F" w:rsidRDefault="00C01408" w:rsidP="00FF115A">
            <w:pPr>
              <w:snapToGrid w:val="0"/>
              <w:spacing w:before="0" w:after="0"/>
              <w:jc w:val="left"/>
              <w:rPr>
                <w:sz w:val="16"/>
                <w:szCs w:val="16"/>
              </w:rPr>
            </w:pPr>
            <w:r>
              <w:rPr>
                <w:sz w:val="16"/>
                <w:szCs w:val="16"/>
              </w:rPr>
              <w:t>ИПА, УО</w:t>
            </w:r>
            <w:r w:rsidR="00AD349A">
              <w:rPr>
                <w:sz w:val="16"/>
                <w:szCs w:val="16"/>
              </w:rPr>
              <w:t xml:space="preserve"> на ОП</w:t>
            </w:r>
            <w:r>
              <w:rPr>
                <w:sz w:val="16"/>
                <w:szCs w:val="16"/>
              </w:rPr>
              <w:t>, АОП</w:t>
            </w:r>
          </w:p>
          <w:p w:rsidR="004340BB" w:rsidRPr="00F20D1F" w:rsidRDefault="004340BB" w:rsidP="00FF115A">
            <w:pPr>
              <w:snapToGrid w:val="0"/>
              <w:spacing w:before="0" w:after="0"/>
              <w:jc w:val="left"/>
              <w:rPr>
                <w:sz w:val="16"/>
                <w:szCs w:val="16"/>
              </w:rPr>
            </w:pPr>
          </w:p>
          <w:p w:rsidR="004340BB" w:rsidRPr="00F20D1F" w:rsidRDefault="004340BB" w:rsidP="00FF115A">
            <w:pPr>
              <w:snapToGrid w:val="0"/>
              <w:spacing w:before="0" w:after="0"/>
              <w:jc w:val="left"/>
              <w:rPr>
                <w:sz w:val="16"/>
                <w:szCs w:val="16"/>
              </w:rPr>
            </w:pPr>
          </w:p>
          <w:p w:rsidR="004340BB" w:rsidRPr="00F20D1F" w:rsidRDefault="004340BB" w:rsidP="00FF115A">
            <w:pPr>
              <w:snapToGrid w:val="0"/>
              <w:spacing w:before="0" w:after="0"/>
              <w:jc w:val="left"/>
              <w:rPr>
                <w:sz w:val="16"/>
                <w:szCs w:val="16"/>
              </w:rPr>
            </w:pPr>
          </w:p>
          <w:p w:rsidR="004340BB" w:rsidRPr="00F20D1F" w:rsidRDefault="004340BB" w:rsidP="00FF115A">
            <w:pPr>
              <w:snapToGrid w:val="0"/>
              <w:spacing w:before="0" w:after="0"/>
              <w:jc w:val="left"/>
              <w:rPr>
                <w:sz w:val="16"/>
                <w:szCs w:val="16"/>
              </w:rPr>
            </w:pPr>
          </w:p>
          <w:p w:rsidR="004340BB" w:rsidRPr="00F20D1F" w:rsidRDefault="004340BB" w:rsidP="00FF115A">
            <w:pPr>
              <w:snapToGrid w:val="0"/>
              <w:spacing w:before="0" w:after="0"/>
              <w:jc w:val="left"/>
              <w:rPr>
                <w:sz w:val="16"/>
                <w:szCs w:val="16"/>
              </w:rPr>
            </w:pPr>
          </w:p>
          <w:p w:rsidR="004340BB" w:rsidRPr="00F20D1F" w:rsidRDefault="004340BB" w:rsidP="00FF115A">
            <w:pPr>
              <w:snapToGrid w:val="0"/>
              <w:spacing w:before="0" w:after="0"/>
              <w:jc w:val="left"/>
              <w:rPr>
                <w:sz w:val="16"/>
                <w:szCs w:val="16"/>
              </w:rPr>
            </w:pPr>
          </w:p>
          <w:p w:rsidR="004340BB" w:rsidRPr="00F20D1F" w:rsidRDefault="004340BB" w:rsidP="00FF115A">
            <w:pPr>
              <w:snapToGrid w:val="0"/>
              <w:spacing w:before="0" w:after="0"/>
              <w:jc w:val="left"/>
              <w:rPr>
                <w:sz w:val="16"/>
                <w:szCs w:val="16"/>
              </w:rPr>
            </w:pPr>
          </w:p>
          <w:p w:rsidR="004340BB" w:rsidRPr="00F20D1F" w:rsidRDefault="004340BB" w:rsidP="00FF115A">
            <w:pPr>
              <w:snapToGrid w:val="0"/>
              <w:spacing w:before="0" w:after="0"/>
              <w:jc w:val="left"/>
              <w:rPr>
                <w:sz w:val="16"/>
                <w:szCs w:val="16"/>
              </w:rPr>
            </w:pPr>
          </w:p>
          <w:p w:rsidR="004340BB" w:rsidRPr="00F20D1F" w:rsidRDefault="004340BB" w:rsidP="00FF115A">
            <w:pPr>
              <w:snapToGrid w:val="0"/>
              <w:spacing w:before="0" w:after="0"/>
              <w:jc w:val="left"/>
              <w:rPr>
                <w:sz w:val="16"/>
                <w:szCs w:val="16"/>
              </w:rPr>
            </w:pPr>
          </w:p>
          <w:p w:rsidR="00AC2248" w:rsidRDefault="00AC2248" w:rsidP="00FF115A">
            <w:pPr>
              <w:snapToGrid w:val="0"/>
              <w:spacing w:before="0" w:after="0"/>
              <w:jc w:val="left"/>
              <w:rPr>
                <w:sz w:val="16"/>
                <w:szCs w:val="16"/>
              </w:rPr>
            </w:pPr>
          </w:p>
          <w:p w:rsidR="00810CEC" w:rsidRDefault="00810CEC" w:rsidP="00FF115A">
            <w:pPr>
              <w:snapToGrid w:val="0"/>
              <w:spacing w:before="0" w:after="0"/>
              <w:jc w:val="left"/>
              <w:rPr>
                <w:sz w:val="16"/>
                <w:szCs w:val="16"/>
              </w:rPr>
            </w:pPr>
          </w:p>
          <w:p w:rsidR="00C01408" w:rsidRPr="00F20D1F" w:rsidRDefault="00C01408" w:rsidP="00FF115A">
            <w:pPr>
              <w:snapToGrid w:val="0"/>
              <w:spacing w:before="0" w:after="0"/>
              <w:jc w:val="left"/>
              <w:rPr>
                <w:sz w:val="16"/>
                <w:szCs w:val="16"/>
              </w:rPr>
            </w:pPr>
            <w:r>
              <w:rPr>
                <w:sz w:val="16"/>
                <w:szCs w:val="16"/>
              </w:rPr>
              <w:t>УО, ЦКЗ, ИА „ОСЕС”, АОП, СП, АДФИ</w:t>
            </w:r>
          </w:p>
        </w:tc>
      </w:tr>
      <w:tr w:rsidR="005F73BC" w:rsidRPr="00F20D1F" w:rsidTr="001643D9">
        <w:trPr>
          <w:trHeight w:val="258"/>
        </w:trPr>
        <w:tc>
          <w:tcPr>
            <w:tcW w:w="1081" w:type="pct"/>
            <w:vMerge/>
            <w:shd w:val="clear" w:color="auto" w:fill="auto"/>
          </w:tcPr>
          <w:p w:rsidR="00AC2248" w:rsidRPr="00F20D1F" w:rsidRDefault="00AC2248" w:rsidP="00F03C1E">
            <w:pPr>
              <w:snapToGrid w:val="0"/>
              <w:rPr>
                <w:sz w:val="16"/>
                <w:szCs w:val="16"/>
              </w:rPr>
            </w:pPr>
          </w:p>
        </w:tc>
        <w:tc>
          <w:tcPr>
            <w:tcW w:w="777" w:type="pct"/>
          </w:tcPr>
          <w:p w:rsidR="00AC2248" w:rsidRPr="00F20D1F" w:rsidRDefault="004340BB" w:rsidP="00C01408">
            <w:pPr>
              <w:snapToGrid w:val="0"/>
              <w:spacing w:before="0" w:after="0"/>
              <w:jc w:val="left"/>
              <w:rPr>
                <w:sz w:val="16"/>
                <w:szCs w:val="16"/>
              </w:rPr>
            </w:pPr>
            <w:r w:rsidRPr="00F20D1F">
              <w:rPr>
                <w:color w:val="000000"/>
                <w:sz w:val="16"/>
                <w:szCs w:val="16"/>
              </w:rPr>
              <w:t xml:space="preserve">Уредба, гарантираща административния капацитет за въвеждане и прилагане на правилата на </w:t>
            </w:r>
            <w:r w:rsidR="00C01408">
              <w:rPr>
                <w:color w:val="000000"/>
                <w:sz w:val="16"/>
                <w:szCs w:val="16"/>
              </w:rPr>
              <w:t>ЕС</w:t>
            </w:r>
            <w:r w:rsidR="00C01408" w:rsidRPr="00F20D1F">
              <w:rPr>
                <w:color w:val="000000"/>
                <w:sz w:val="16"/>
                <w:szCs w:val="16"/>
              </w:rPr>
              <w:t xml:space="preserve"> </w:t>
            </w:r>
            <w:r w:rsidRPr="00F20D1F">
              <w:rPr>
                <w:color w:val="000000"/>
                <w:sz w:val="16"/>
                <w:szCs w:val="16"/>
              </w:rPr>
              <w:t>за обществените поръчки.</w:t>
            </w:r>
          </w:p>
        </w:tc>
        <w:tc>
          <w:tcPr>
            <w:tcW w:w="1146" w:type="pct"/>
            <w:shd w:val="clear" w:color="auto" w:fill="auto"/>
          </w:tcPr>
          <w:p w:rsidR="00C01408" w:rsidRPr="007E6540" w:rsidRDefault="00C01408" w:rsidP="00810CEC">
            <w:pPr>
              <w:snapToGrid w:val="0"/>
              <w:spacing w:before="0" w:after="0"/>
              <w:jc w:val="left"/>
              <w:rPr>
                <w:sz w:val="16"/>
                <w:szCs w:val="16"/>
              </w:rPr>
            </w:pPr>
            <w:r w:rsidRPr="007E6540">
              <w:rPr>
                <w:sz w:val="16"/>
                <w:szCs w:val="16"/>
              </w:rPr>
              <w:t>Действие 1.</w:t>
            </w:r>
          </w:p>
          <w:p w:rsidR="00C01408" w:rsidRDefault="00C01408" w:rsidP="00C01408">
            <w:pPr>
              <w:snapToGrid w:val="0"/>
              <w:spacing w:before="0" w:after="0"/>
              <w:jc w:val="left"/>
              <w:rPr>
                <w:sz w:val="16"/>
                <w:szCs w:val="16"/>
              </w:rPr>
            </w:pPr>
            <w:r w:rsidRPr="007E6540">
              <w:rPr>
                <w:sz w:val="16"/>
                <w:szCs w:val="16"/>
              </w:rPr>
              <w:t>Укрепване и стабилитет на административния капацитет на АОП чрез увеличаване на персонала и провеждане на специализирани обучения.</w:t>
            </w:r>
          </w:p>
          <w:p w:rsidR="00C01408" w:rsidRDefault="00C01408" w:rsidP="00C01408">
            <w:pPr>
              <w:snapToGrid w:val="0"/>
              <w:spacing w:before="0" w:after="0"/>
              <w:jc w:val="left"/>
              <w:rPr>
                <w:sz w:val="16"/>
                <w:szCs w:val="16"/>
              </w:rPr>
            </w:pPr>
          </w:p>
          <w:p w:rsidR="00C01408" w:rsidRPr="007E6540" w:rsidRDefault="00C01408" w:rsidP="00C01408">
            <w:pPr>
              <w:spacing w:before="0" w:after="0"/>
              <w:jc w:val="left"/>
              <w:rPr>
                <w:sz w:val="16"/>
                <w:szCs w:val="16"/>
              </w:rPr>
            </w:pPr>
            <w:r w:rsidRPr="007E6540">
              <w:rPr>
                <w:sz w:val="16"/>
                <w:szCs w:val="16"/>
              </w:rPr>
              <w:t>Действие 2:</w:t>
            </w:r>
          </w:p>
          <w:p w:rsidR="00C01408" w:rsidRPr="00F20D1F" w:rsidRDefault="00C01408" w:rsidP="00C01408">
            <w:pPr>
              <w:snapToGrid w:val="0"/>
              <w:spacing w:before="0" w:after="0"/>
              <w:jc w:val="left"/>
              <w:rPr>
                <w:sz w:val="16"/>
                <w:szCs w:val="16"/>
              </w:rPr>
            </w:pPr>
            <w:r w:rsidRPr="007E6540">
              <w:rPr>
                <w:sz w:val="16"/>
                <w:szCs w:val="16"/>
              </w:rPr>
              <w:t>Осигуряване на техническа помощ за лицата, които прилагат правилата за възлагане на обществени поръчки чрез организиране и провеждане на текущи обучения и други необходими мерки/действия, определени след проучване и консултация със съответните целеви групи</w:t>
            </w:r>
          </w:p>
        </w:tc>
        <w:tc>
          <w:tcPr>
            <w:tcW w:w="934" w:type="pct"/>
            <w:shd w:val="clear" w:color="auto" w:fill="auto"/>
          </w:tcPr>
          <w:p w:rsidR="00C01408" w:rsidRDefault="00C01FF8" w:rsidP="00FF115A">
            <w:pPr>
              <w:snapToGrid w:val="0"/>
              <w:spacing w:before="0" w:after="0"/>
              <w:jc w:val="left"/>
              <w:rPr>
                <w:sz w:val="16"/>
                <w:szCs w:val="16"/>
              </w:rPr>
            </w:pPr>
            <w:r w:rsidRPr="001175C3">
              <w:rPr>
                <w:sz w:val="16"/>
                <w:szCs w:val="16"/>
              </w:rPr>
              <w:t>31</w:t>
            </w:r>
            <w:r>
              <w:rPr>
                <w:sz w:val="16"/>
                <w:szCs w:val="16"/>
              </w:rPr>
              <w:t xml:space="preserve"> </w:t>
            </w:r>
            <w:r w:rsidR="00C01408">
              <w:rPr>
                <w:sz w:val="16"/>
                <w:szCs w:val="16"/>
              </w:rPr>
              <w:t>Декември 2015</w:t>
            </w: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Pr="00F20D1F" w:rsidRDefault="00C01FF8" w:rsidP="00FF115A">
            <w:pPr>
              <w:snapToGrid w:val="0"/>
              <w:spacing w:before="0" w:after="0"/>
              <w:jc w:val="left"/>
              <w:rPr>
                <w:sz w:val="16"/>
                <w:szCs w:val="16"/>
              </w:rPr>
            </w:pPr>
            <w:r w:rsidRPr="001175C3">
              <w:rPr>
                <w:sz w:val="16"/>
                <w:szCs w:val="16"/>
              </w:rPr>
              <w:t>31</w:t>
            </w:r>
            <w:r>
              <w:rPr>
                <w:sz w:val="16"/>
                <w:szCs w:val="16"/>
              </w:rPr>
              <w:t xml:space="preserve"> </w:t>
            </w:r>
            <w:r w:rsidR="00C01408">
              <w:rPr>
                <w:sz w:val="16"/>
                <w:szCs w:val="16"/>
              </w:rPr>
              <w:t>Декември 201</w:t>
            </w:r>
            <w:r w:rsidR="007D1725" w:rsidRPr="001175C3">
              <w:rPr>
                <w:sz w:val="16"/>
                <w:szCs w:val="16"/>
              </w:rPr>
              <w:t>5</w:t>
            </w:r>
          </w:p>
        </w:tc>
        <w:tc>
          <w:tcPr>
            <w:tcW w:w="1062" w:type="pct"/>
          </w:tcPr>
          <w:p w:rsidR="00C01408" w:rsidRDefault="00C01408" w:rsidP="00FF115A">
            <w:pPr>
              <w:snapToGrid w:val="0"/>
              <w:spacing w:before="0" w:after="0"/>
              <w:jc w:val="left"/>
              <w:rPr>
                <w:sz w:val="16"/>
                <w:szCs w:val="16"/>
              </w:rPr>
            </w:pPr>
            <w:r>
              <w:rPr>
                <w:sz w:val="16"/>
                <w:szCs w:val="16"/>
              </w:rPr>
              <w:t>МИЕ, АОП</w:t>
            </w: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Pr="00F20D1F" w:rsidRDefault="00C01408" w:rsidP="00FF115A">
            <w:pPr>
              <w:snapToGrid w:val="0"/>
              <w:spacing w:before="0" w:after="0"/>
              <w:jc w:val="left"/>
              <w:rPr>
                <w:sz w:val="16"/>
                <w:szCs w:val="16"/>
              </w:rPr>
            </w:pPr>
            <w:r>
              <w:rPr>
                <w:sz w:val="16"/>
                <w:szCs w:val="16"/>
              </w:rPr>
              <w:t>ИПА, УО, АОП</w:t>
            </w:r>
          </w:p>
        </w:tc>
      </w:tr>
      <w:tr w:rsidR="005F73BC" w:rsidRPr="00F20D1F" w:rsidTr="001643D9">
        <w:trPr>
          <w:trHeight w:val="258"/>
        </w:trPr>
        <w:tc>
          <w:tcPr>
            <w:tcW w:w="1081" w:type="pct"/>
            <w:vMerge w:val="restart"/>
            <w:shd w:val="clear" w:color="auto" w:fill="auto"/>
          </w:tcPr>
          <w:p w:rsidR="00C01408" w:rsidRPr="007E6540" w:rsidRDefault="00C01408" w:rsidP="00C01408">
            <w:pPr>
              <w:jc w:val="left"/>
              <w:rPr>
                <w:sz w:val="16"/>
                <w:szCs w:val="16"/>
                <w:lang w:eastAsia="en-US"/>
              </w:rPr>
            </w:pPr>
            <w:r>
              <w:rPr>
                <w:sz w:val="16"/>
                <w:szCs w:val="16"/>
                <w:lang w:eastAsia="en-US"/>
              </w:rPr>
              <w:t xml:space="preserve">7. </w:t>
            </w:r>
            <w:r w:rsidRPr="007E6540">
              <w:rPr>
                <w:sz w:val="16"/>
                <w:szCs w:val="16"/>
                <w:lang w:eastAsia="en-US"/>
              </w:rPr>
              <w:t>Наличие на статистическа база, необходима, за да се извършват оценки на ефективността и въздействието на програмите.</w:t>
            </w:r>
          </w:p>
          <w:p w:rsidR="00C01408" w:rsidRPr="007E6540" w:rsidRDefault="00C01408" w:rsidP="00C01408">
            <w:pPr>
              <w:jc w:val="left"/>
              <w:rPr>
                <w:sz w:val="16"/>
                <w:szCs w:val="16"/>
              </w:rPr>
            </w:pPr>
            <w:r w:rsidRPr="007E6540">
              <w:rPr>
                <w:sz w:val="16"/>
                <w:szCs w:val="16"/>
              </w:rPr>
              <w:t>Наличие на система от показатели за резултатите, необходима, за да се изберат действия, които най-ефективно допринасят за желаните резултати, както и за да се следи напредъкът към постигане на резултатите и да се извършва оценка на въздействието</w:t>
            </w:r>
          </w:p>
          <w:p w:rsidR="00B4308B" w:rsidRPr="00F20D1F" w:rsidRDefault="00B4308B" w:rsidP="00C01408">
            <w:pPr>
              <w:widowControl w:val="0"/>
              <w:spacing w:before="0" w:after="0"/>
              <w:jc w:val="left"/>
              <w:rPr>
                <w:color w:val="000000"/>
                <w:sz w:val="16"/>
                <w:szCs w:val="16"/>
              </w:rPr>
            </w:pPr>
          </w:p>
        </w:tc>
        <w:tc>
          <w:tcPr>
            <w:tcW w:w="777" w:type="pct"/>
          </w:tcPr>
          <w:p w:rsidR="00C01408" w:rsidRPr="007E6540" w:rsidRDefault="00C01408" w:rsidP="005E4858">
            <w:pPr>
              <w:spacing w:before="0" w:after="0"/>
              <w:jc w:val="left"/>
              <w:rPr>
                <w:sz w:val="16"/>
                <w:szCs w:val="16"/>
              </w:rPr>
            </w:pPr>
            <w:r w:rsidRPr="007E6540">
              <w:rPr>
                <w:sz w:val="16"/>
                <w:szCs w:val="16"/>
              </w:rPr>
              <w:t>Ефективна система от показатели за резултати, включително:</w:t>
            </w:r>
          </w:p>
          <w:p w:rsidR="00C01408" w:rsidRPr="007E6540" w:rsidRDefault="00C01408" w:rsidP="005E4858">
            <w:pPr>
              <w:spacing w:before="0" w:after="0"/>
              <w:jc w:val="left"/>
              <w:rPr>
                <w:sz w:val="16"/>
                <w:szCs w:val="16"/>
              </w:rPr>
            </w:pPr>
            <w:r w:rsidRPr="007E6540">
              <w:rPr>
                <w:sz w:val="16"/>
                <w:szCs w:val="16"/>
              </w:rPr>
              <w:t>- избор на показателите за резултатите за всяка програма, предоставящо информация за това, което мотивира избора на политически действия, финансирани от програма</w:t>
            </w:r>
          </w:p>
          <w:p w:rsidR="00C01408" w:rsidRPr="007E6540" w:rsidRDefault="00C01408" w:rsidP="005E4858">
            <w:pPr>
              <w:spacing w:before="0" w:after="0"/>
              <w:jc w:val="left"/>
              <w:rPr>
                <w:sz w:val="16"/>
                <w:szCs w:val="16"/>
              </w:rPr>
            </w:pPr>
            <w:r w:rsidRPr="007E6540">
              <w:rPr>
                <w:sz w:val="16"/>
                <w:szCs w:val="16"/>
              </w:rPr>
              <w:t>- поставяне на цели за тези показатели</w:t>
            </w:r>
          </w:p>
          <w:p w:rsidR="00C01408" w:rsidRPr="005E4858" w:rsidRDefault="00C01408" w:rsidP="005E4858">
            <w:pPr>
              <w:spacing w:before="0" w:after="0"/>
              <w:jc w:val="left"/>
              <w:rPr>
                <w:sz w:val="16"/>
                <w:szCs w:val="16"/>
              </w:rPr>
            </w:pPr>
            <w:r w:rsidRPr="007E6540">
              <w:rPr>
                <w:sz w:val="16"/>
                <w:szCs w:val="16"/>
              </w:rPr>
              <w:t xml:space="preserve">- зачитането на всеки показател от следните изисквания: устойчивост и статистическа валидиране, </w:t>
            </w:r>
            <w:r w:rsidRPr="007E6540">
              <w:rPr>
                <w:sz w:val="16"/>
                <w:szCs w:val="16"/>
              </w:rPr>
              <w:lastRenderedPageBreak/>
              <w:t>яснота на тълкуванието на нормите, отзивчивост към политика, своевременно събиране на данни</w:t>
            </w:r>
          </w:p>
          <w:p w:rsidR="00B4308B" w:rsidRPr="00F20D1F" w:rsidRDefault="00B4308B" w:rsidP="00B4308B">
            <w:pPr>
              <w:snapToGrid w:val="0"/>
              <w:spacing w:before="0" w:after="0"/>
              <w:jc w:val="left"/>
              <w:rPr>
                <w:sz w:val="16"/>
                <w:szCs w:val="16"/>
              </w:rPr>
            </w:pPr>
          </w:p>
        </w:tc>
        <w:tc>
          <w:tcPr>
            <w:tcW w:w="1146" w:type="pct"/>
            <w:shd w:val="clear" w:color="auto" w:fill="auto"/>
          </w:tcPr>
          <w:p w:rsidR="005E4858" w:rsidRPr="007E6540" w:rsidRDefault="005E4858" w:rsidP="005355B2">
            <w:pPr>
              <w:snapToGrid w:val="0"/>
              <w:spacing w:before="0" w:after="0"/>
              <w:jc w:val="left"/>
              <w:rPr>
                <w:sz w:val="16"/>
                <w:szCs w:val="16"/>
              </w:rPr>
            </w:pPr>
            <w:r w:rsidRPr="007E6540">
              <w:rPr>
                <w:sz w:val="16"/>
                <w:szCs w:val="16"/>
              </w:rPr>
              <w:lastRenderedPageBreak/>
              <w:t>Действие 1</w:t>
            </w:r>
          </w:p>
          <w:p w:rsidR="005E4858" w:rsidRPr="007E6540" w:rsidRDefault="005E4858" w:rsidP="005E4858">
            <w:pPr>
              <w:spacing w:before="0" w:after="0"/>
              <w:jc w:val="left"/>
              <w:rPr>
                <w:sz w:val="16"/>
                <w:szCs w:val="16"/>
              </w:rPr>
            </w:pPr>
            <w:r w:rsidRPr="007E6540">
              <w:rPr>
                <w:sz w:val="16"/>
                <w:szCs w:val="16"/>
              </w:rPr>
              <w:t>Избор на показатели за резултатите за всяка оперативна програма.</w:t>
            </w:r>
          </w:p>
          <w:p w:rsidR="005E4858" w:rsidRPr="007E6540" w:rsidRDefault="005E4858" w:rsidP="005E4858">
            <w:pPr>
              <w:spacing w:before="0" w:after="0"/>
              <w:ind w:right="109"/>
              <w:jc w:val="left"/>
              <w:rPr>
                <w:bCs/>
                <w:sz w:val="16"/>
                <w:szCs w:val="16"/>
              </w:rPr>
            </w:pPr>
          </w:p>
          <w:p w:rsidR="005E4858" w:rsidRPr="007E6540" w:rsidRDefault="005E4858" w:rsidP="005E4858">
            <w:pPr>
              <w:spacing w:before="0" w:after="0"/>
              <w:ind w:right="109"/>
              <w:jc w:val="left"/>
              <w:rPr>
                <w:bCs/>
                <w:sz w:val="16"/>
                <w:szCs w:val="16"/>
              </w:rPr>
            </w:pPr>
            <w:r w:rsidRPr="007E6540">
              <w:rPr>
                <w:bCs/>
                <w:sz w:val="16"/>
                <w:szCs w:val="16"/>
              </w:rPr>
              <w:t xml:space="preserve">Показателите за изпълнение и резултат да са относими и обвързани с тематичните оси, цели и мерки по ОП. </w:t>
            </w:r>
          </w:p>
          <w:p w:rsidR="005E4858" w:rsidRDefault="005E4858" w:rsidP="005E4858">
            <w:pPr>
              <w:snapToGrid w:val="0"/>
              <w:spacing w:before="0" w:after="0"/>
              <w:jc w:val="left"/>
              <w:rPr>
                <w:rFonts w:ascii="Tahoma" w:hAnsi="Tahoma" w:cs="Tahoma"/>
                <w:bCs/>
                <w:sz w:val="18"/>
                <w:szCs w:val="18"/>
              </w:rPr>
            </w:pPr>
            <w:r w:rsidRPr="007E6540">
              <w:rPr>
                <w:bCs/>
                <w:sz w:val="16"/>
                <w:szCs w:val="16"/>
              </w:rPr>
              <w:t xml:space="preserve">За целите на статистическото валидиране ще се приложи  унифицирана система за изискванията по събирането на микроданни, за приложимите методологии и дефиниции за техния обхват и за приложимата процедура за обработка за и обобщаване на данните. Рамката за  статистическо валидиране ще се разработи в съответствие с </w:t>
            </w:r>
            <w:r w:rsidRPr="007E6540">
              <w:rPr>
                <w:bCs/>
                <w:sz w:val="16"/>
                <w:szCs w:val="16"/>
                <w:lang w:val="en-US"/>
              </w:rPr>
              <w:t>European</w:t>
            </w:r>
            <w:r w:rsidRPr="007E6540">
              <w:rPr>
                <w:bCs/>
                <w:sz w:val="16"/>
                <w:szCs w:val="16"/>
              </w:rPr>
              <w:t xml:space="preserve"> </w:t>
            </w:r>
            <w:r w:rsidRPr="007E6540">
              <w:rPr>
                <w:bCs/>
                <w:sz w:val="16"/>
                <w:szCs w:val="16"/>
                <w:lang w:val="en-US"/>
              </w:rPr>
              <w:t>Code</w:t>
            </w:r>
            <w:r w:rsidRPr="007E6540">
              <w:rPr>
                <w:bCs/>
                <w:sz w:val="16"/>
                <w:szCs w:val="16"/>
              </w:rPr>
              <w:t xml:space="preserve"> </w:t>
            </w:r>
            <w:r w:rsidRPr="007E6540">
              <w:rPr>
                <w:bCs/>
                <w:sz w:val="16"/>
                <w:szCs w:val="16"/>
                <w:lang w:val="en-US"/>
              </w:rPr>
              <w:t>of</w:t>
            </w:r>
            <w:r w:rsidRPr="007E6540">
              <w:rPr>
                <w:bCs/>
                <w:sz w:val="16"/>
                <w:szCs w:val="16"/>
              </w:rPr>
              <w:t xml:space="preserve"> </w:t>
            </w:r>
            <w:r w:rsidRPr="007E6540">
              <w:rPr>
                <w:bCs/>
                <w:sz w:val="16"/>
                <w:szCs w:val="16"/>
                <w:lang w:val="en-US"/>
              </w:rPr>
              <w:t>Practice</w:t>
            </w:r>
            <w:r w:rsidRPr="007E6540">
              <w:rPr>
                <w:bCs/>
                <w:sz w:val="16"/>
                <w:szCs w:val="16"/>
              </w:rPr>
              <w:t xml:space="preserve"> и методологическите </w:t>
            </w:r>
            <w:r w:rsidRPr="007E6540">
              <w:rPr>
                <w:bCs/>
                <w:sz w:val="16"/>
                <w:szCs w:val="16"/>
              </w:rPr>
              <w:lastRenderedPageBreak/>
              <w:t>изисквания на статистическите регламенти на ЕК и Парламента.</w:t>
            </w:r>
            <w:r w:rsidRPr="004810FB">
              <w:rPr>
                <w:rFonts w:ascii="Tahoma" w:hAnsi="Tahoma" w:cs="Tahoma"/>
                <w:bCs/>
                <w:sz w:val="18"/>
                <w:szCs w:val="18"/>
              </w:rPr>
              <w:t xml:space="preserve">   </w:t>
            </w:r>
          </w:p>
          <w:p w:rsidR="005E4858" w:rsidRDefault="005E4858" w:rsidP="005E4858">
            <w:pPr>
              <w:snapToGrid w:val="0"/>
              <w:spacing w:before="0" w:after="0"/>
              <w:jc w:val="left"/>
              <w:rPr>
                <w:rFonts w:ascii="Tahoma" w:hAnsi="Tahoma" w:cs="Tahoma"/>
                <w:bCs/>
                <w:sz w:val="18"/>
                <w:szCs w:val="18"/>
              </w:rPr>
            </w:pPr>
          </w:p>
          <w:p w:rsidR="005E4858" w:rsidRPr="007E6540" w:rsidRDefault="005E4858" w:rsidP="005E4858">
            <w:pPr>
              <w:spacing w:before="0" w:after="0"/>
              <w:jc w:val="left"/>
              <w:rPr>
                <w:sz w:val="16"/>
                <w:szCs w:val="16"/>
              </w:rPr>
            </w:pPr>
            <w:r w:rsidRPr="007E6540">
              <w:rPr>
                <w:sz w:val="16"/>
                <w:szCs w:val="16"/>
              </w:rPr>
              <w:t xml:space="preserve">Действие 2 </w:t>
            </w:r>
          </w:p>
          <w:p w:rsidR="005E4858" w:rsidRPr="00F20D1F" w:rsidRDefault="005E4858" w:rsidP="005E4858">
            <w:pPr>
              <w:snapToGrid w:val="0"/>
              <w:spacing w:before="0" w:after="0"/>
              <w:jc w:val="left"/>
              <w:rPr>
                <w:sz w:val="16"/>
                <w:szCs w:val="16"/>
              </w:rPr>
            </w:pPr>
            <w:r w:rsidRPr="007E6540">
              <w:rPr>
                <w:sz w:val="16"/>
                <w:szCs w:val="16"/>
              </w:rPr>
              <w:t>Проверка относно спазване на изискванията за всеки индикатор по отношение на неговата устойчивост, яснота на тълкуването, своевременност на събиране на данните и отзивчивост към политиката.</w:t>
            </w:r>
          </w:p>
        </w:tc>
        <w:tc>
          <w:tcPr>
            <w:tcW w:w="934" w:type="pct"/>
            <w:shd w:val="clear" w:color="auto" w:fill="auto"/>
          </w:tcPr>
          <w:p w:rsidR="00B4308B" w:rsidRDefault="005E4858" w:rsidP="005E4858">
            <w:pPr>
              <w:snapToGrid w:val="0"/>
              <w:spacing w:before="0" w:after="0"/>
              <w:jc w:val="left"/>
              <w:rPr>
                <w:sz w:val="16"/>
                <w:szCs w:val="16"/>
              </w:rPr>
            </w:pPr>
            <w:r>
              <w:rPr>
                <w:sz w:val="16"/>
                <w:szCs w:val="16"/>
              </w:rPr>
              <w:lastRenderedPageBreak/>
              <w:t>В двумесечен срок след приемане на ОПТТИ</w:t>
            </w: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Pr="00F20D1F" w:rsidRDefault="002912EC" w:rsidP="002912EC">
            <w:pPr>
              <w:snapToGrid w:val="0"/>
              <w:spacing w:before="0" w:after="0"/>
              <w:jc w:val="left"/>
              <w:rPr>
                <w:sz w:val="16"/>
                <w:szCs w:val="16"/>
              </w:rPr>
            </w:pPr>
            <w:r w:rsidRPr="001175C3">
              <w:rPr>
                <w:sz w:val="16"/>
                <w:szCs w:val="16"/>
              </w:rPr>
              <w:t>30 Септември</w:t>
            </w:r>
            <w:r w:rsidR="00A928FC">
              <w:rPr>
                <w:sz w:val="16"/>
                <w:szCs w:val="16"/>
              </w:rPr>
              <w:t xml:space="preserve"> </w:t>
            </w:r>
            <w:r w:rsidR="005E4858">
              <w:rPr>
                <w:sz w:val="16"/>
                <w:szCs w:val="16"/>
              </w:rPr>
              <w:t xml:space="preserve"> 2014</w:t>
            </w:r>
          </w:p>
        </w:tc>
        <w:tc>
          <w:tcPr>
            <w:tcW w:w="1062" w:type="pct"/>
          </w:tcPr>
          <w:p w:rsidR="00B4308B" w:rsidRDefault="005E4858" w:rsidP="00FF115A">
            <w:pPr>
              <w:snapToGrid w:val="0"/>
              <w:spacing w:before="0" w:after="0"/>
              <w:rPr>
                <w:sz w:val="16"/>
                <w:szCs w:val="16"/>
              </w:rPr>
            </w:pPr>
            <w:r>
              <w:rPr>
                <w:sz w:val="16"/>
                <w:szCs w:val="16"/>
              </w:rPr>
              <w:lastRenderedPageBreak/>
              <w:t>НСИ, УО на ОПТТИ</w:t>
            </w: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Pr="00F20D1F" w:rsidRDefault="005E4858" w:rsidP="00FF115A">
            <w:pPr>
              <w:snapToGrid w:val="0"/>
              <w:spacing w:before="0" w:after="0"/>
              <w:rPr>
                <w:sz w:val="16"/>
                <w:szCs w:val="16"/>
              </w:rPr>
            </w:pPr>
            <w:r>
              <w:rPr>
                <w:sz w:val="16"/>
                <w:szCs w:val="16"/>
              </w:rPr>
              <w:t>НСИ; УО на ОПТТИ</w:t>
            </w:r>
          </w:p>
        </w:tc>
      </w:tr>
      <w:tr w:rsidR="00AC6FCF" w:rsidRPr="00F20D1F" w:rsidTr="003A3E31">
        <w:trPr>
          <w:trHeight w:val="1686"/>
        </w:trPr>
        <w:tc>
          <w:tcPr>
            <w:tcW w:w="1081" w:type="pct"/>
            <w:vMerge/>
            <w:shd w:val="clear" w:color="auto" w:fill="auto"/>
          </w:tcPr>
          <w:p w:rsidR="00AC6FCF" w:rsidRPr="00F20D1F" w:rsidRDefault="00AC6FCF" w:rsidP="004263A4">
            <w:pPr>
              <w:widowControl w:val="0"/>
              <w:spacing w:before="0" w:after="0"/>
              <w:jc w:val="left"/>
              <w:rPr>
                <w:color w:val="000000"/>
                <w:sz w:val="16"/>
                <w:szCs w:val="16"/>
              </w:rPr>
            </w:pPr>
          </w:p>
        </w:tc>
        <w:tc>
          <w:tcPr>
            <w:tcW w:w="777" w:type="pct"/>
          </w:tcPr>
          <w:p w:rsidR="00AC6FCF" w:rsidRPr="005E4858" w:rsidRDefault="00AC6FCF" w:rsidP="00B4308B">
            <w:pPr>
              <w:snapToGrid w:val="0"/>
              <w:spacing w:before="0" w:after="0"/>
              <w:jc w:val="left"/>
              <w:rPr>
                <w:sz w:val="16"/>
                <w:szCs w:val="16"/>
              </w:rPr>
            </w:pPr>
            <w:r w:rsidRPr="005E4858">
              <w:rPr>
                <w:sz w:val="16"/>
                <w:szCs w:val="16"/>
              </w:rPr>
              <w:t>Процедури, които да гарантират, че всички операции, финансирани от програма приемат ефективна система от показатели.</w:t>
            </w:r>
          </w:p>
        </w:tc>
        <w:tc>
          <w:tcPr>
            <w:tcW w:w="1146" w:type="pct"/>
            <w:shd w:val="clear" w:color="auto" w:fill="auto"/>
          </w:tcPr>
          <w:p w:rsidR="00AC6FCF" w:rsidRPr="007E6540" w:rsidRDefault="00AC6FCF" w:rsidP="005E4858">
            <w:pPr>
              <w:pBdr>
                <w:top w:val="single" w:sz="4" w:space="1" w:color="auto"/>
              </w:pBdr>
              <w:spacing w:before="0" w:after="0"/>
              <w:jc w:val="left"/>
              <w:rPr>
                <w:sz w:val="16"/>
                <w:szCs w:val="16"/>
              </w:rPr>
            </w:pPr>
            <w:r w:rsidRPr="007E6540">
              <w:rPr>
                <w:sz w:val="16"/>
                <w:szCs w:val="16"/>
              </w:rPr>
              <w:t>Действие 1</w:t>
            </w:r>
          </w:p>
          <w:p w:rsidR="00AC6FCF" w:rsidRPr="00F20D1F" w:rsidRDefault="00AC6FCF" w:rsidP="005E4858">
            <w:pPr>
              <w:snapToGrid w:val="0"/>
              <w:spacing w:before="0" w:after="0"/>
              <w:jc w:val="left"/>
              <w:rPr>
                <w:sz w:val="16"/>
                <w:szCs w:val="16"/>
              </w:rPr>
            </w:pPr>
            <w:r w:rsidRPr="007E6540">
              <w:rPr>
                <w:sz w:val="16"/>
                <w:szCs w:val="16"/>
              </w:rPr>
              <w:t>Разработване на  процедурите за  събиране и обработване на микроданните, необходими за оценка на приноса на операциите към специфичните цели за всяка ОП.</w:t>
            </w:r>
          </w:p>
        </w:tc>
        <w:tc>
          <w:tcPr>
            <w:tcW w:w="934" w:type="pct"/>
            <w:shd w:val="clear" w:color="auto" w:fill="auto"/>
          </w:tcPr>
          <w:p w:rsidR="00AC6FCF" w:rsidRDefault="00AC6FCF" w:rsidP="005E4858">
            <w:pPr>
              <w:snapToGrid w:val="0"/>
              <w:spacing w:before="0" w:after="0"/>
              <w:jc w:val="left"/>
              <w:rPr>
                <w:sz w:val="16"/>
                <w:szCs w:val="16"/>
              </w:rPr>
            </w:pPr>
            <w:r>
              <w:rPr>
                <w:sz w:val="16"/>
                <w:szCs w:val="16"/>
              </w:rPr>
              <w:t>В двумесечен срок след приемане на ОПТТИ</w:t>
            </w:r>
          </w:p>
          <w:p w:rsidR="00AC6FCF" w:rsidRPr="00F20D1F" w:rsidRDefault="00AC6FCF" w:rsidP="00B4308B">
            <w:pPr>
              <w:snapToGrid w:val="0"/>
              <w:spacing w:before="0" w:after="0"/>
              <w:jc w:val="left"/>
              <w:rPr>
                <w:sz w:val="16"/>
                <w:szCs w:val="16"/>
              </w:rPr>
            </w:pPr>
          </w:p>
        </w:tc>
        <w:tc>
          <w:tcPr>
            <w:tcW w:w="1062" w:type="pct"/>
          </w:tcPr>
          <w:p w:rsidR="00AC6FCF" w:rsidRPr="00F20D1F" w:rsidRDefault="00AC6FCF" w:rsidP="00B4308B">
            <w:pPr>
              <w:snapToGrid w:val="0"/>
              <w:spacing w:before="0" w:after="0"/>
              <w:jc w:val="left"/>
              <w:rPr>
                <w:sz w:val="16"/>
                <w:szCs w:val="16"/>
              </w:rPr>
            </w:pPr>
            <w:r>
              <w:rPr>
                <w:sz w:val="16"/>
                <w:szCs w:val="16"/>
              </w:rPr>
              <w:t>НСИ; УО на ОПТТИ</w:t>
            </w:r>
          </w:p>
        </w:tc>
      </w:tr>
    </w:tbl>
    <w:p w:rsidR="00AD4AED" w:rsidRPr="00F20D1F" w:rsidRDefault="00AD4AED" w:rsidP="00F03C1E">
      <w:pPr>
        <w:rPr>
          <w:b/>
        </w:rPr>
      </w:pPr>
    </w:p>
    <w:p w:rsidR="00AD4AED" w:rsidRPr="00F20D1F" w:rsidRDefault="00AD4AED" w:rsidP="00F03C1E">
      <w:pPr>
        <w:rPr>
          <w:b/>
        </w:rPr>
      </w:pPr>
      <w:r w:rsidRPr="00F20D1F">
        <w:rPr>
          <w:b/>
        </w:rPr>
        <w:t xml:space="preserve">Таблица 26: </w:t>
      </w:r>
      <w:r w:rsidRPr="00F20D1F">
        <w:tab/>
      </w:r>
      <w:r w:rsidRPr="00F20D1F">
        <w:rPr>
          <w:b/>
        </w:rPr>
        <w:t xml:space="preserve">Действия за изпълнение на приложимите тематични предварителни условия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2"/>
        <w:gridCol w:w="1577"/>
        <w:gridCol w:w="1564"/>
        <w:gridCol w:w="2218"/>
        <w:gridCol w:w="1930"/>
      </w:tblGrid>
      <w:tr w:rsidR="005F73BC" w:rsidRPr="00F20D1F" w:rsidTr="004546DD">
        <w:trPr>
          <w:trHeight w:val="493"/>
        </w:trPr>
        <w:tc>
          <w:tcPr>
            <w:tcW w:w="978" w:type="pct"/>
            <w:shd w:val="clear" w:color="auto" w:fill="auto"/>
          </w:tcPr>
          <w:p w:rsidR="00AD4AED" w:rsidRPr="00F20D1F" w:rsidRDefault="00577FCF" w:rsidP="00BF3391">
            <w:pPr>
              <w:snapToGrid w:val="0"/>
              <w:rPr>
                <w:b/>
                <w:sz w:val="22"/>
              </w:rPr>
            </w:pPr>
            <w:r w:rsidRPr="00F20D1F">
              <w:rPr>
                <w:b/>
                <w:sz w:val="22"/>
              </w:rPr>
              <w:t xml:space="preserve">Тематични предварителни условия </w:t>
            </w:r>
          </w:p>
        </w:tc>
        <w:tc>
          <w:tcPr>
            <w:tcW w:w="870" w:type="pct"/>
          </w:tcPr>
          <w:p w:rsidR="00AD4AED" w:rsidRPr="00F20D1F" w:rsidRDefault="00AD4AED" w:rsidP="00BF3391">
            <w:pPr>
              <w:snapToGrid w:val="0"/>
              <w:rPr>
                <w:b/>
                <w:sz w:val="22"/>
              </w:rPr>
            </w:pPr>
            <w:r w:rsidRPr="00F20D1F">
              <w:rPr>
                <w:b/>
                <w:sz w:val="22"/>
              </w:rPr>
              <w:t>Критерии, които не са изпълнени</w:t>
            </w:r>
          </w:p>
        </w:tc>
        <w:tc>
          <w:tcPr>
            <w:tcW w:w="863" w:type="pct"/>
            <w:shd w:val="clear" w:color="auto" w:fill="auto"/>
          </w:tcPr>
          <w:p w:rsidR="00AD4AED" w:rsidRPr="00F20D1F" w:rsidRDefault="00AD4AED" w:rsidP="00BF3391">
            <w:pPr>
              <w:snapToGrid w:val="0"/>
              <w:rPr>
                <w:b/>
                <w:sz w:val="22"/>
              </w:rPr>
            </w:pPr>
            <w:r w:rsidRPr="00F20D1F">
              <w:rPr>
                <w:b/>
                <w:sz w:val="22"/>
              </w:rPr>
              <w:t>Действия, които ще бъдат предприети</w:t>
            </w:r>
          </w:p>
        </w:tc>
        <w:tc>
          <w:tcPr>
            <w:tcW w:w="1224" w:type="pct"/>
            <w:shd w:val="clear" w:color="auto" w:fill="auto"/>
          </w:tcPr>
          <w:p w:rsidR="00AD4AED" w:rsidRPr="00F20D1F" w:rsidRDefault="00AD4AED" w:rsidP="00BF3391">
            <w:pPr>
              <w:snapToGrid w:val="0"/>
              <w:rPr>
                <w:b/>
                <w:sz w:val="22"/>
              </w:rPr>
            </w:pPr>
            <w:r w:rsidRPr="00F20D1F">
              <w:rPr>
                <w:b/>
                <w:sz w:val="22"/>
              </w:rPr>
              <w:t>Краен срок (дата)</w:t>
            </w:r>
          </w:p>
        </w:tc>
        <w:tc>
          <w:tcPr>
            <w:tcW w:w="1065" w:type="pct"/>
          </w:tcPr>
          <w:p w:rsidR="00AD4AED" w:rsidRPr="00F20D1F" w:rsidRDefault="00AD4AED" w:rsidP="00BF3391">
            <w:pPr>
              <w:snapToGrid w:val="0"/>
              <w:rPr>
                <w:b/>
                <w:sz w:val="22"/>
              </w:rPr>
            </w:pPr>
            <w:r w:rsidRPr="00F20D1F">
              <w:rPr>
                <w:b/>
                <w:sz w:val="22"/>
              </w:rPr>
              <w:t xml:space="preserve">Отговорни органи </w:t>
            </w:r>
          </w:p>
        </w:tc>
      </w:tr>
      <w:tr w:rsidR="005F73BC" w:rsidRPr="00F20D1F" w:rsidTr="004546DD">
        <w:trPr>
          <w:trHeight w:val="225"/>
        </w:trPr>
        <w:tc>
          <w:tcPr>
            <w:tcW w:w="978" w:type="pct"/>
            <w:vMerge w:val="restart"/>
            <w:shd w:val="clear" w:color="auto" w:fill="auto"/>
          </w:tcPr>
          <w:p w:rsidR="004546DD" w:rsidRPr="00F20D1F" w:rsidRDefault="004546DD" w:rsidP="005813D6">
            <w:pPr>
              <w:jc w:val="left"/>
              <w:rPr>
                <w:sz w:val="18"/>
                <w:szCs w:val="18"/>
              </w:rPr>
            </w:pPr>
            <w:r w:rsidRPr="00F20D1F">
              <w:rPr>
                <w:sz w:val="18"/>
                <w:szCs w:val="18"/>
                <w:lang w:eastAsia="en-US"/>
              </w:rPr>
              <w:t>7.1. Автомобилен транспорт: Наличие на всеобхватен(ни) план(ове) или рамка(и) за инвестиции в транспорта в съответствие с институционалното устройство на държавите членки (включително публичен транспорт на регионално и местно равнище), подпомагащ(и) развитието на инфраструктурата и подобряващ(и) свързаността с основната мрежа TEN-Т и всеобхватните мрежи.</w:t>
            </w:r>
          </w:p>
          <w:p w:rsidR="004546DD" w:rsidRPr="00F20D1F" w:rsidRDefault="004546DD" w:rsidP="003A2729">
            <w:pPr>
              <w:jc w:val="left"/>
              <w:rPr>
                <w:sz w:val="18"/>
                <w:szCs w:val="18"/>
                <w:lang w:eastAsia="en-US"/>
              </w:rPr>
            </w:pPr>
          </w:p>
        </w:tc>
        <w:tc>
          <w:tcPr>
            <w:tcW w:w="870" w:type="pct"/>
            <w:vMerge w:val="restart"/>
          </w:tcPr>
          <w:p w:rsidR="004546DD" w:rsidRPr="00F20D1F" w:rsidRDefault="004546DD" w:rsidP="005931D1">
            <w:pPr>
              <w:jc w:val="left"/>
              <w:rPr>
                <w:sz w:val="18"/>
                <w:szCs w:val="18"/>
              </w:rPr>
            </w:pPr>
            <w:r w:rsidRPr="00F20D1F">
              <w:rPr>
                <w:sz w:val="18"/>
                <w:szCs w:val="18"/>
              </w:rPr>
              <w:t>Наличие на всеобхватен(ни) план(ове) за транспорта или рамка(и) за инвестиции в транспорта, който(които) изпълнява(т) правните изисквания за стратегическа оценка на околната среда и определя(т):</w:t>
            </w:r>
          </w:p>
          <w:p w:rsidR="004546DD" w:rsidRPr="00F20D1F" w:rsidRDefault="004546DD" w:rsidP="005931D1">
            <w:pPr>
              <w:jc w:val="left"/>
              <w:rPr>
                <w:sz w:val="18"/>
                <w:szCs w:val="18"/>
              </w:rPr>
            </w:pPr>
            <w:r w:rsidRPr="00F20D1F">
              <w:rPr>
                <w:sz w:val="18"/>
                <w:szCs w:val="18"/>
              </w:rPr>
              <w:t xml:space="preserve">– приноса към Единното европейско транспортно пространство в съответствие с член 10 от Регламент </w:t>
            </w:r>
            <w:r w:rsidR="00852BE2">
              <w:rPr>
                <w:sz w:val="18"/>
                <w:szCs w:val="18"/>
                <w:lang w:val="en-US"/>
              </w:rPr>
              <w:t>(</w:t>
            </w:r>
            <w:r w:rsidR="00852BE2">
              <w:rPr>
                <w:sz w:val="18"/>
                <w:szCs w:val="18"/>
              </w:rPr>
              <w:t>ЕС</w:t>
            </w:r>
            <w:r w:rsidR="00852BE2">
              <w:rPr>
                <w:sz w:val="18"/>
                <w:szCs w:val="18"/>
                <w:lang w:val="en-US"/>
              </w:rPr>
              <w:t xml:space="preserve">) </w:t>
            </w:r>
            <w:r w:rsidRPr="00F20D1F">
              <w:rPr>
                <w:sz w:val="18"/>
                <w:szCs w:val="18"/>
              </w:rPr>
              <w:t xml:space="preserve">№ </w:t>
            </w:r>
            <w:r w:rsidR="00852BE2">
              <w:rPr>
                <w:sz w:val="18"/>
                <w:szCs w:val="18"/>
              </w:rPr>
              <w:t>1315/2013</w:t>
            </w:r>
            <w:r w:rsidR="00F65E28">
              <w:rPr>
                <w:sz w:val="18"/>
                <w:szCs w:val="18"/>
              </w:rPr>
              <w:t xml:space="preserve"> на Европейския парламент и на Съвета</w:t>
            </w:r>
            <w:r w:rsidR="00852BE2">
              <w:rPr>
                <w:sz w:val="18"/>
                <w:szCs w:val="18"/>
              </w:rPr>
              <w:t xml:space="preserve"> </w:t>
            </w:r>
            <w:r w:rsidRPr="00F20D1F">
              <w:rPr>
                <w:sz w:val="18"/>
                <w:szCs w:val="18"/>
              </w:rPr>
              <w:t xml:space="preserve">, включително приоритети за инвестиции в: </w:t>
            </w:r>
          </w:p>
          <w:p w:rsidR="004546DD" w:rsidRPr="00F20D1F" w:rsidRDefault="004546DD" w:rsidP="005931D1">
            <w:pPr>
              <w:jc w:val="left"/>
              <w:rPr>
                <w:sz w:val="18"/>
                <w:szCs w:val="18"/>
              </w:rPr>
            </w:pPr>
            <w:r w:rsidRPr="00F20D1F">
              <w:rPr>
                <w:sz w:val="18"/>
                <w:szCs w:val="18"/>
              </w:rPr>
              <w:lastRenderedPageBreak/>
              <w:t>– основната мрежа TEN-Т и всеобхватната мрежа, където се предвиждат инвестиции от ЕФРР и КФ; както и</w:t>
            </w:r>
          </w:p>
          <w:p w:rsidR="004546DD" w:rsidRPr="00F20D1F" w:rsidRDefault="004546DD" w:rsidP="005931D1">
            <w:pPr>
              <w:jc w:val="left"/>
              <w:rPr>
                <w:sz w:val="18"/>
                <w:szCs w:val="18"/>
              </w:rPr>
            </w:pPr>
            <w:r w:rsidRPr="00F20D1F">
              <w:rPr>
                <w:sz w:val="18"/>
                <w:szCs w:val="18"/>
              </w:rPr>
              <w:t xml:space="preserve">– </w:t>
            </w:r>
            <w:r w:rsidR="00AD4D8F">
              <w:rPr>
                <w:sz w:val="18"/>
                <w:szCs w:val="18"/>
              </w:rPr>
              <w:t xml:space="preserve">във </w:t>
            </w:r>
            <w:r w:rsidRPr="00F20D1F">
              <w:rPr>
                <w:sz w:val="18"/>
                <w:szCs w:val="18"/>
              </w:rPr>
              <w:t>второстепенната</w:t>
            </w:r>
            <w:r w:rsidR="00AD4D8F">
              <w:rPr>
                <w:sz w:val="18"/>
                <w:szCs w:val="18"/>
              </w:rPr>
              <w:t xml:space="preserve"> свързаност</w:t>
            </w:r>
            <w:r w:rsidRPr="00F20D1F">
              <w:rPr>
                <w:sz w:val="18"/>
                <w:szCs w:val="18"/>
              </w:rPr>
              <w:t xml:space="preserve"> .</w:t>
            </w:r>
          </w:p>
          <w:p w:rsidR="004546DD" w:rsidRDefault="004546DD" w:rsidP="005931D1">
            <w:pPr>
              <w:jc w:val="left"/>
              <w:rPr>
                <w:sz w:val="18"/>
                <w:szCs w:val="18"/>
              </w:rPr>
            </w:pPr>
            <w:r w:rsidRPr="00F20D1F">
              <w:rPr>
                <w:sz w:val="18"/>
                <w:szCs w:val="18"/>
              </w:rPr>
              <w:t>– портфейл от реалистични и концептуално изчистени проекти, за които се предвижда подкрепа от ЕФРР и КФ.</w:t>
            </w:r>
          </w:p>
          <w:p w:rsidR="00D55FCA" w:rsidRPr="00F20D1F" w:rsidRDefault="00D55FCA" w:rsidP="005931D1">
            <w:pPr>
              <w:jc w:val="left"/>
              <w:rPr>
                <w:sz w:val="18"/>
                <w:szCs w:val="18"/>
              </w:rPr>
            </w:pPr>
          </w:p>
        </w:tc>
        <w:tc>
          <w:tcPr>
            <w:tcW w:w="863" w:type="pct"/>
            <w:shd w:val="clear" w:color="auto" w:fill="auto"/>
          </w:tcPr>
          <w:p w:rsidR="00ED1951" w:rsidRPr="001175C3" w:rsidRDefault="00ED1951" w:rsidP="00ED1951">
            <w:pPr>
              <w:jc w:val="left"/>
              <w:rPr>
                <w:sz w:val="18"/>
                <w:szCs w:val="18"/>
              </w:rPr>
            </w:pPr>
            <w:r w:rsidRPr="00F20D1F">
              <w:rPr>
                <w:sz w:val="18"/>
                <w:szCs w:val="18"/>
              </w:rPr>
              <w:lastRenderedPageBreak/>
              <w:t>Действие 1</w:t>
            </w:r>
            <w:r>
              <w:rPr>
                <w:sz w:val="18"/>
                <w:szCs w:val="18"/>
              </w:rPr>
              <w:br/>
            </w:r>
            <w:r w:rsidRPr="00F20D1F">
              <w:rPr>
                <w:sz w:val="18"/>
                <w:szCs w:val="18"/>
              </w:rPr>
              <w:t>Подготовка на Национална мултимодална транспортна стратегия</w:t>
            </w:r>
            <w:r w:rsidR="00C363B9" w:rsidRPr="001175C3">
              <w:rPr>
                <w:sz w:val="18"/>
                <w:szCs w:val="18"/>
              </w:rPr>
              <w:t>/Интегрирана транспортна стратегия</w:t>
            </w:r>
            <w:r w:rsidRPr="001175C3">
              <w:rPr>
                <w:sz w:val="18"/>
                <w:szCs w:val="18"/>
              </w:rPr>
              <w:t>.</w:t>
            </w:r>
          </w:p>
          <w:p w:rsidR="00B949D8" w:rsidRDefault="00D37066" w:rsidP="00ED1951">
            <w:pPr>
              <w:snapToGrid w:val="0"/>
              <w:spacing w:before="0" w:after="0"/>
              <w:jc w:val="left"/>
              <w:rPr>
                <w:sz w:val="18"/>
                <w:szCs w:val="18"/>
              </w:rPr>
            </w:pPr>
            <w:r w:rsidRPr="001175C3">
              <w:rPr>
                <w:rFonts w:eastAsia="Times New Roman"/>
                <w:sz w:val="16"/>
                <w:szCs w:val="16"/>
                <w:lang w:val="en-GB" w:eastAsia="en-US"/>
              </w:rPr>
              <w:t>До края на септември 2016 г. се предвижда да бъде подготвена Национална мултимодална транспортна стратегия / Интегрирана транспортна стратегия</w:t>
            </w:r>
            <w:r w:rsidR="001E49D0" w:rsidRPr="001175C3">
              <w:rPr>
                <w:rFonts w:eastAsia="Times New Roman"/>
                <w:sz w:val="16"/>
                <w:szCs w:val="16"/>
                <w:lang w:val="en-GB" w:eastAsia="en-US"/>
              </w:rPr>
              <w:t xml:space="preserve"> -</w:t>
            </w:r>
            <w:r w:rsidRPr="001175C3">
              <w:rPr>
                <w:rFonts w:eastAsia="Times New Roman"/>
                <w:sz w:val="16"/>
                <w:szCs w:val="16"/>
                <w:lang w:val="en-GB" w:eastAsia="en-US"/>
              </w:rPr>
              <w:t xml:space="preserve"> ще бъде описан приносът на инвестициите в транспортния сектор към Единното европейско транспортно пространство, ще бъдат очертани приоритетните инвестиции в </w:t>
            </w:r>
            <w:r w:rsidRPr="001175C3">
              <w:rPr>
                <w:rFonts w:eastAsia="Times New Roman"/>
                <w:sz w:val="16"/>
                <w:szCs w:val="16"/>
                <w:lang w:val="en-GB" w:eastAsia="en-US"/>
              </w:rPr>
              <w:fldChar w:fldCharType="begin"/>
            </w:r>
            <w:r w:rsidRPr="001175C3">
              <w:rPr>
                <w:rFonts w:eastAsia="Times New Roman"/>
                <w:sz w:val="16"/>
                <w:szCs w:val="16"/>
                <w:lang w:val="en-GB" w:eastAsia="en-US"/>
              </w:rPr>
              <w:instrText>QUOTE 34</w:instrText>
            </w:r>
            <w:r w:rsidRPr="001175C3">
              <w:rPr>
                <w:rFonts w:eastAsia="Times New Roman"/>
                <w:sz w:val="16"/>
                <w:szCs w:val="16"/>
                <w:lang w:val="en-GB" w:eastAsia="en-US"/>
              </w:rPr>
              <w:fldChar w:fldCharType="separate"/>
            </w:r>
            <w:r w:rsidRPr="001175C3">
              <w:rPr>
                <w:rFonts w:eastAsia="Times New Roman"/>
                <w:sz w:val="16"/>
                <w:szCs w:val="16"/>
                <w:lang w:val="en-GB" w:eastAsia="en-US"/>
              </w:rPr>
              <w:t>"</w:t>
            </w:r>
            <w:r w:rsidRPr="001175C3">
              <w:rPr>
                <w:rFonts w:eastAsia="Times New Roman"/>
                <w:sz w:val="16"/>
                <w:szCs w:val="16"/>
                <w:lang w:val="en-GB" w:eastAsia="en-US"/>
              </w:rPr>
              <w:fldChar w:fldCharType="end"/>
            </w:r>
            <w:r w:rsidRPr="001175C3">
              <w:rPr>
                <w:rFonts w:eastAsia="Times New Roman"/>
                <w:sz w:val="16"/>
                <w:szCs w:val="16"/>
                <w:lang w:val="en-GB" w:eastAsia="en-US"/>
              </w:rPr>
              <w:t>основната</w:t>
            </w:r>
            <w:r w:rsidRPr="001175C3">
              <w:rPr>
                <w:rFonts w:eastAsia="Times New Roman"/>
                <w:sz w:val="16"/>
                <w:szCs w:val="16"/>
                <w:lang w:val="en-GB" w:eastAsia="en-US"/>
              </w:rPr>
              <w:fldChar w:fldCharType="begin"/>
            </w:r>
            <w:r w:rsidRPr="001175C3">
              <w:rPr>
                <w:rFonts w:eastAsia="Times New Roman"/>
                <w:sz w:val="16"/>
                <w:szCs w:val="16"/>
                <w:lang w:val="en-GB" w:eastAsia="en-US"/>
              </w:rPr>
              <w:instrText>QUOTE 34</w:instrText>
            </w:r>
            <w:r w:rsidRPr="001175C3">
              <w:rPr>
                <w:rFonts w:eastAsia="Times New Roman"/>
                <w:sz w:val="16"/>
                <w:szCs w:val="16"/>
                <w:lang w:val="en-GB" w:eastAsia="en-US"/>
              </w:rPr>
              <w:fldChar w:fldCharType="separate"/>
            </w:r>
            <w:r w:rsidRPr="001175C3">
              <w:rPr>
                <w:rFonts w:eastAsia="Times New Roman"/>
                <w:sz w:val="16"/>
                <w:szCs w:val="16"/>
                <w:lang w:val="en-GB" w:eastAsia="en-US"/>
              </w:rPr>
              <w:t>"</w:t>
            </w:r>
            <w:r w:rsidRPr="001175C3">
              <w:rPr>
                <w:rFonts w:eastAsia="Times New Roman"/>
                <w:sz w:val="16"/>
                <w:szCs w:val="16"/>
                <w:lang w:val="en-GB" w:eastAsia="en-US"/>
              </w:rPr>
              <w:fldChar w:fldCharType="end"/>
            </w:r>
            <w:r w:rsidRPr="001175C3">
              <w:rPr>
                <w:rFonts w:eastAsia="Times New Roman"/>
                <w:sz w:val="16"/>
                <w:szCs w:val="16"/>
                <w:lang w:val="en-GB" w:eastAsia="en-US"/>
              </w:rPr>
              <w:t xml:space="preserve"> и </w:t>
            </w:r>
            <w:r w:rsidRPr="001175C3">
              <w:rPr>
                <w:rFonts w:eastAsia="Times New Roman"/>
                <w:sz w:val="16"/>
                <w:szCs w:val="16"/>
                <w:lang w:val="en-GB" w:eastAsia="en-US"/>
              </w:rPr>
              <w:fldChar w:fldCharType="begin"/>
            </w:r>
            <w:r w:rsidRPr="001175C3">
              <w:rPr>
                <w:rFonts w:eastAsia="Times New Roman"/>
                <w:sz w:val="16"/>
                <w:szCs w:val="16"/>
                <w:lang w:val="en-GB" w:eastAsia="en-US"/>
              </w:rPr>
              <w:instrText>QUOTE 34</w:instrText>
            </w:r>
            <w:r w:rsidRPr="001175C3">
              <w:rPr>
                <w:rFonts w:eastAsia="Times New Roman"/>
                <w:sz w:val="16"/>
                <w:szCs w:val="16"/>
                <w:lang w:val="en-GB" w:eastAsia="en-US"/>
              </w:rPr>
              <w:fldChar w:fldCharType="separate"/>
            </w:r>
            <w:r w:rsidRPr="001175C3">
              <w:rPr>
                <w:rFonts w:eastAsia="Times New Roman"/>
                <w:sz w:val="16"/>
                <w:szCs w:val="16"/>
                <w:lang w:val="en-GB" w:eastAsia="en-US"/>
              </w:rPr>
              <w:t>"</w:t>
            </w:r>
            <w:r w:rsidRPr="001175C3">
              <w:rPr>
                <w:rFonts w:eastAsia="Times New Roman"/>
                <w:sz w:val="16"/>
                <w:szCs w:val="16"/>
                <w:lang w:val="en-GB" w:eastAsia="en-US"/>
              </w:rPr>
              <w:fldChar w:fldCharType="end"/>
            </w:r>
            <w:r w:rsidRPr="001175C3">
              <w:rPr>
                <w:rFonts w:eastAsia="Times New Roman"/>
                <w:sz w:val="16"/>
                <w:szCs w:val="16"/>
                <w:lang w:val="en-GB" w:eastAsia="en-US"/>
              </w:rPr>
              <w:t>разширената</w:t>
            </w:r>
            <w:r w:rsidRPr="001175C3">
              <w:rPr>
                <w:rFonts w:eastAsia="Times New Roman"/>
                <w:sz w:val="16"/>
                <w:szCs w:val="16"/>
                <w:lang w:val="en-GB" w:eastAsia="en-US"/>
              </w:rPr>
              <w:fldChar w:fldCharType="begin"/>
            </w:r>
            <w:r w:rsidRPr="001175C3">
              <w:rPr>
                <w:rFonts w:eastAsia="Times New Roman"/>
                <w:sz w:val="16"/>
                <w:szCs w:val="16"/>
                <w:lang w:val="en-GB" w:eastAsia="en-US"/>
              </w:rPr>
              <w:instrText>QUOTE 34</w:instrText>
            </w:r>
            <w:r w:rsidRPr="001175C3">
              <w:rPr>
                <w:rFonts w:eastAsia="Times New Roman"/>
                <w:sz w:val="16"/>
                <w:szCs w:val="16"/>
                <w:lang w:val="en-GB" w:eastAsia="en-US"/>
              </w:rPr>
              <w:fldChar w:fldCharType="separate"/>
            </w:r>
            <w:r w:rsidRPr="001175C3">
              <w:rPr>
                <w:rFonts w:eastAsia="Times New Roman"/>
                <w:sz w:val="16"/>
                <w:szCs w:val="16"/>
                <w:lang w:val="en-GB" w:eastAsia="en-US"/>
              </w:rPr>
              <w:t>"</w:t>
            </w:r>
            <w:r w:rsidRPr="001175C3">
              <w:rPr>
                <w:rFonts w:eastAsia="Times New Roman"/>
                <w:sz w:val="16"/>
                <w:szCs w:val="16"/>
                <w:lang w:val="en-GB" w:eastAsia="en-US"/>
              </w:rPr>
              <w:fldChar w:fldCharType="end"/>
            </w:r>
            <w:r w:rsidRPr="001175C3">
              <w:rPr>
                <w:rFonts w:eastAsia="Times New Roman"/>
                <w:sz w:val="16"/>
                <w:szCs w:val="16"/>
                <w:lang w:val="en-GB" w:eastAsia="en-US"/>
              </w:rPr>
              <w:t xml:space="preserve"> TEN-T мрежа, съ-финансирани от </w:t>
            </w:r>
            <w:r w:rsidRPr="001175C3">
              <w:rPr>
                <w:rFonts w:eastAsia="Times New Roman"/>
                <w:sz w:val="16"/>
                <w:szCs w:val="16"/>
                <w:lang w:val="en-GB" w:eastAsia="en-US"/>
              </w:rPr>
              <w:lastRenderedPageBreak/>
              <w:t>КФ и ЕФРР, както и във вторичната свързаност, ще бъде подготвен реалистичен списък с проекти, предвидени за съ-финансиране от КФ и ЕФРР (със съответните времеви график и бюджет), ще бъдат планирани инфраструктурните проекти, предвидени за финансиране от държавния бюджет, както и проектите с финансиране от други международни финансиращи институции и фондове, ПЧП, частни инвестиции и др., ще бъде разработена стратегия за поддръжка на активите, стратегия за финансиране и изпълнение, стратегия за развитие на човешките ресурси с включени мерки за развитие на административния капацитет на бенефициентите за подготовка и изпълнение на предвидените проекти, ще бъдат изпълнени нормативните изисквания за стратегическа екологична оценка.</w:t>
            </w:r>
          </w:p>
          <w:p w:rsidR="00B949D8" w:rsidRDefault="00B949D8" w:rsidP="00ED1951">
            <w:pPr>
              <w:snapToGrid w:val="0"/>
              <w:spacing w:before="0" w:after="0"/>
              <w:jc w:val="left"/>
              <w:rPr>
                <w:sz w:val="18"/>
                <w:szCs w:val="18"/>
              </w:rPr>
            </w:pPr>
          </w:p>
          <w:p w:rsidR="00B949D8" w:rsidRDefault="00B949D8" w:rsidP="00ED1951">
            <w:pPr>
              <w:snapToGrid w:val="0"/>
              <w:spacing w:before="0" w:after="0"/>
              <w:jc w:val="left"/>
              <w:rPr>
                <w:sz w:val="18"/>
                <w:szCs w:val="18"/>
              </w:rPr>
            </w:pPr>
          </w:p>
          <w:p w:rsidR="00B949D8" w:rsidRDefault="00B949D8" w:rsidP="00ED1951">
            <w:pPr>
              <w:snapToGrid w:val="0"/>
              <w:spacing w:before="0" w:after="0"/>
              <w:jc w:val="left"/>
              <w:rPr>
                <w:sz w:val="18"/>
                <w:szCs w:val="18"/>
              </w:rPr>
            </w:pPr>
          </w:p>
          <w:p w:rsidR="00B949D8" w:rsidRDefault="00B949D8" w:rsidP="00ED1951">
            <w:pPr>
              <w:snapToGrid w:val="0"/>
              <w:spacing w:before="0" w:after="0"/>
              <w:jc w:val="left"/>
              <w:rPr>
                <w:sz w:val="18"/>
                <w:szCs w:val="18"/>
              </w:rPr>
            </w:pPr>
          </w:p>
          <w:p w:rsidR="00B949D8" w:rsidRPr="00F20D1F" w:rsidRDefault="00B949D8" w:rsidP="00ED1951">
            <w:pPr>
              <w:snapToGrid w:val="0"/>
              <w:spacing w:before="0" w:after="0"/>
              <w:jc w:val="left"/>
              <w:rPr>
                <w:sz w:val="14"/>
                <w:szCs w:val="14"/>
              </w:rPr>
            </w:pPr>
          </w:p>
          <w:p w:rsidR="00ED1951" w:rsidRPr="00F20D1F" w:rsidRDefault="00ED1951" w:rsidP="00ED1951">
            <w:pPr>
              <w:snapToGrid w:val="0"/>
              <w:spacing w:before="0" w:after="0"/>
              <w:jc w:val="left"/>
              <w:rPr>
                <w:sz w:val="14"/>
                <w:szCs w:val="14"/>
              </w:rPr>
            </w:pPr>
          </w:p>
          <w:p w:rsidR="004546DD" w:rsidRPr="00F20D1F" w:rsidRDefault="004546DD" w:rsidP="00B02644">
            <w:pPr>
              <w:snapToGrid w:val="0"/>
              <w:jc w:val="left"/>
              <w:rPr>
                <w:sz w:val="18"/>
                <w:szCs w:val="18"/>
              </w:rPr>
            </w:pPr>
          </w:p>
        </w:tc>
        <w:tc>
          <w:tcPr>
            <w:tcW w:w="1224" w:type="pct"/>
            <w:shd w:val="clear" w:color="auto" w:fill="auto"/>
          </w:tcPr>
          <w:p w:rsidR="00572000" w:rsidRDefault="00572000" w:rsidP="00ED1951">
            <w:pPr>
              <w:snapToGrid w:val="0"/>
              <w:rPr>
                <w:sz w:val="18"/>
                <w:szCs w:val="18"/>
              </w:rPr>
            </w:pPr>
            <w:r w:rsidRPr="001175C3">
              <w:rPr>
                <w:sz w:val="18"/>
                <w:szCs w:val="18"/>
              </w:rPr>
              <w:lastRenderedPageBreak/>
              <w:t>30 Септември 2016</w:t>
            </w:r>
            <w:r>
              <w:rPr>
                <w:sz w:val="18"/>
                <w:szCs w:val="18"/>
              </w:rPr>
              <w:t xml:space="preserve"> </w:t>
            </w:r>
          </w:p>
          <w:p w:rsidR="00ED1951" w:rsidRPr="006A37DD" w:rsidRDefault="00ED1951" w:rsidP="00ED1951">
            <w:pPr>
              <w:snapToGrid w:val="0"/>
              <w:spacing w:before="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40527F" w:rsidRDefault="0040527F"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40527F">
            <w:pPr>
              <w:rPr>
                <w:sz w:val="18"/>
                <w:szCs w:val="18"/>
                <w:highlight w:val="yellow"/>
                <w:lang w:eastAsia="en-US"/>
              </w:rPr>
            </w:pPr>
          </w:p>
          <w:p w:rsidR="00B1231E" w:rsidRDefault="00B1231E" w:rsidP="0040527F">
            <w:pPr>
              <w:rPr>
                <w:sz w:val="18"/>
                <w:szCs w:val="18"/>
                <w:highlight w:val="yellow"/>
                <w:lang w:eastAsia="en-US"/>
              </w:rPr>
            </w:pPr>
          </w:p>
          <w:p w:rsidR="00B1231E" w:rsidRDefault="00B1231E" w:rsidP="0040527F">
            <w:pPr>
              <w:rPr>
                <w:sz w:val="18"/>
                <w:szCs w:val="18"/>
                <w:highlight w:val="yellow"/>
                <w:lang w:eastAsia="en-US"/>
              </w:rPr>
            </w:pPr>
          </w:p>
          <w:p w:rsidR="00B1231E" w:rsidRDefault="00B1231E" w:rsidP="0040527F">
            <w:pPr>
              <w:rPr>
                <w:sz w:val="18"/>
                <w:szCs w:val="18"/>
                <w:highlight w:val="yellow"/>
                <w:lang w:eastAsia="en-US"/>
              </w:rPr>
            </w:pPr>
          </w:p>
          <w:p w:rsidR="00B1231E" w:rsidRDefault="00B1231E" w:rsidP="0040527F">
            <w:pPr>
              <w:rPr>
                <w:sz w:val="18"/>
                <w:szCs w:val="18"/>
                <w:highlight w:val="yellow"/>
                <w:lang w:eastAsia="en-US"/>
              </w:rPr>
            </w:pPr>
          </w:p>
          <w:p w:rsidR="004546DD" w:rsidRPr="0040527F" w:rsidRDefault="004546DD" w:rsidP="0040527F">
            <w:pPr>
              <w:rPr>
                <w:sz w:val="18"/>
                <w:szCs w:val="18"/>
              </w:rPr>
            </w:pPr>
          </w:p>
        </w:tc>
        <w:tc>
          <w:tcPr>
            <w:tcW w:w="1065" w:type="pct"/>
            <w:shd w:val="clear" w:color="auto" w:fill="auto"/>
          </w:tcPr>
          <w:p w:rsidR="00ED1951" w:rsidRPr="00F20D1F" w:rsidRDefault="00ED1951" w:rsidP="00ED1951">
            <w:pPr>
              <w:snapToGrid w:val="0"/>
              <w:rPr>
                <w:sz w:val="18"/>
                <w:szCs w:val="18"/>
              </w:rPr>
            </w:pPr>
            <w:r w:rsidRPr="00F20D1F">
              <w:rPr>
                <w:sz w:val="18"/>
                <w:szCs w:val="18"/>
              </w:rPr>
              <w:lastRenderedPageBreak/>
              <w:t>МТИТС</w:t>
            </w:r>
          </w:p>
          <w:p w:rsidR="004546DD" w:rsidRPr="00F20D1F" w:rsidRDefault="004546DD" w:rsidP="00C363B9">
            <w:pPr>
              <w:rPr>
                <w:sz w:val="22"/>
              </w:rPr>
            </w:pPr>
          </w:p>
        </w:tc>
      </w:tr>
      <w:tr w:rsidR="005F73BC" w:rsidRPr="00F20D1F" w:rsidTr="004546DD">
        <w:trPr>
          <w:trHeight w:val="225"/>
        </w:trPr>
        <w:tc>
          <w:tcPr>
            <w:tcW w:w="978" w:type="pct"/>
            <w:vMerge/>
            <w:shd w:val="clear" w:color="auto" w:fill="auto"/>
          </w:tcPr>
          <w:p w:rsidR="008918AD" w:rsidRPr="00F20D1F" w:rsidRDefault="008918AD" w:rsidP="003A2729">
            <w:pPr>
              <w:jc w:val="left"/>
              <w:rPr>
                <w:sz w:val="18"/>
                <w:szCs w:val="18"/>
                <w:lang w:eastAsia="en-US"/>
              </w:rPr>
            </w:pPr>
          </w:p>
        </w:tc>
        <w:tc>
          <w:tcPr>
            <w:tcW w:w="870" w:type="pct"/>
            <w:vMerge/>
          </w:tcPr>
          <w:p w:rsidR="008918AD" w:rsidRPr="00F20D1F" w:rsidRDefault="008918AD" w:rsidP="003A2729">
            <w:pPr>
              <w:rPr>
                <w:sz w:val="18"/>
                <w:szCs w:val="18"/>
              </w:rPr>
            </w:pPr>
          </w:p>
        </w:tc>
        <w:tc>
          <w:tcPr>
            <w:tcW w:w="863" w:type="pct"/>
            <w:shd w:val="clear" w:color="auto" w:fill="auto"/>
          </w:tcPr>
          <w:p w:rsidR="00ED1951" w:rsidRDefault="00ED1951" w:rsidP="00ED1951">
            <w:pPr>
              <w:jc w:val="left"/>
              <w:rPr>
                <w:rStyle w:val="hps"/>
                <w:sz w:val="18"/>
                <w:szCs w:val="18"/>
              </w:rPr>
            </w:pPr>
            <w:r w:rsidRPr="00F20D1F">
              <w:rPr>
                <w:sz w:val="18"/>
                <w:szCs w:val="18"/>
              </w:rPr>
              <w:t xml:space="preserve">Действие 2 </w:t>
            </w:r>
            <w:r w:rsidRPr="00F20D1F">
              <w:rPr>
                <w:rStyle w:val="hps"/>
                <w:sz w:val="18"/>
                <w:szCs w:val="18"/>
              </w:rPr>
              <w:t>Приемане на Стратегия за развитие на пътната инфраструктура в Република България 2014-2020</w:t>
            </w:r>
          </w:p>
          <w:p w:rsidR="0099387A" w:rsidRPr="001175C3" w:rsidRDefault="0099387A" w:rsidP="0099387A">
            <w:pPr>
              <w:jc w:val="left"/>
              <w:rPr>
                <w:rFonts w:eastAsia="Times New Roman"/>
                <w:sz w:val="16"/>
                <w:szCs w:val="16"/>
                <w:lang w:val="en-GB" w:eastAsia="en-US"/>
              </w:rPr>
            </w:pPr>
            <w:r w:rsidRPr="001175C3">
              <w:rPr>
                <w:rFonts w:eastAsia="Times New Roman"/>
                <w:sz w:val="16"/>
                <w:szCs w:val="16"/>
                <w:lang w:val="en-GB" w:eastAsia="en-US"/>
              </w:rPr>
              <w:t xml:space="preserve">Със Стратегията ще се актуализира частично и Общия генерален план за транспорта – по отношение на инвентаризация на наличните финансови средства, административен капацитет, стъпки и срокове за изпълнение на транспортните цели на България, като при изпълнението на Действие 1  ще бъде съобразена и тази Стратегия. </w:t>
            </w:r>
          </w:p>
          <w:p w:rsidR="0099387A" w:rsidRPr="001175C3" w:rsidRDefault="0099387A" w:rsidP="0099387A">
            <w:pPr>
              <w:jc w:val="left"/>
              <w:rPr>
                <w:rFonts w:eastAsia="Times New Roman"/>
                <w:sz w:val="16"/>
                <w:szCs w:val="16"/>
                <w:lang w:val="en-GB" w:eastAsia="en-US"/>
              </w:rPr>
            </w:pPr>
            <w:r w:rsidRPr="001175C3">
              <w:rPr>
                <w:rFonts w:eastAsia="Times New Roman"/>
                <w:sz w:val="16"/>
                <w:szCs w:val="16"/>
                <w:lang w:val="en-GB" w:eastAsia="en-US"/>
              </w:rPr>
              <w:t>Със стратегията ще бъде приета и  Средносрочна оперативна програма за изпълнение на Стратегията.</w:t>
            </w:r>
          </w:p>
          <w:p w:rsidR="0099387A" w:rsidRPr="0099387A" w:rsidRDefault="0099387A" w:rsidP="0099387A">
            <w:pPr>
              <w:jc w:val="left"/>
              <w:rPr>
                <w:rFonts w:eastAsia="Times New Roman"/>
                <w:sz w:val="16"/>
                <w:szCs w:val="16"/>
                <w:lang w:val="en-GB" w:eastAsia="en-US"/>
              </w:rPr>
            </w:pPr>
            <w:r w:rsidRPr="001175C3">
              <w:rPr>
                <w:rFonts w:eastAsia="Times New Roman"/>
                <w:sz w:val="16"/>
                <w:szCs w:val="16"/>
                <w:lang w:val="en-GB" w:eastAsia="en-US"/>
              </w:rPr>
              <w:t>Изготвени са проектите на двата документа.</w:t>
            </w:r>
          </w:p>
          <w:p w:rsidR="00AB5686" w:rsidRPr="00F20D1F" w:rsidRDefault="00AB5686" w:rsidP="00ED1951">
            <w:pPr>
              <w:jc w:val="left"/>
              <w:rPr>
                <w:rStyle w:val="hps"/>
                <w:sz w:val="18"/>
                <w:szCs w:val="18"/>
              </w:rPr>
            </w:pPr>
          </w:p>
          <w:p w:rsidR="00ED1951" w:rsidRDefault="00ED1951" w:rsidP="00AC6FCF">
            <w:pPr>
              <w:jc w:val="left"/>
              <w:rPr>
                <w:sz w:val="18"/>
                <w:szCs w:val="18"/>
              </w:rPr>
            </w:pPr>
          </w:p>
          <w:p w:rsidR="00ED1951" w:rsidRDefault="00ED1951" w:rsidP="00AC6FCF">
            <w:pPr>
              <w:jc w:val="left"/>
              <w:rPr>
                <w:sz w:val="18"/>
                <w:szCs w:val="18"/>
              </w:rPr>
            </w:pPr>
          </w:p>
          <w:p w:rsidR="00ED1951" w:rsidRDefault="00ED1951" w:rsidP="00AC6FCF">
            <w:pPr>
              <w:jc w:val="left"/>
              <w:rPr>
                <w:sz w:val="18"/>
                <w:szCs w:val="18"/>
              </w:rPr>
            </w:pPr>
          </w:p>
          <w:p w:rsidR="00ED1951" w:rsidRDefault="00ED1951" w:rsidP="00AC6FCF">
            <w:pPr>
              <w:jc w:val="left"/>
              <w:rPr>
                <w:sz w:val="18"/>
                <w:szCs w:val="18"/>
              </w:rPr>
            </w:pPr>
          </w:p>
          <w:p w:rsidR="0031189B" w:rsidRPr="00F20D1F" w:rsidRDefault="0031189B" w:rsidP="00C252BB">
            <w:pPr>
              <w:snapToGrid w:val="0"/>
              <w:jc w:val="left"/>
              <w:rPr>
                <w:sz w:val="18"/>
                <w:szCs w:val="18"/>
              </w:rPr>
            </w:pPr>
          </w:p>
        </w:tc>
        <w:tc>
          <w:tcPr>
            <w:tcW w:w="1224" w:type="pct"/>
            <w:shd w:val="clear" w:color="auto" w:fill="auto"/>
          </w:tcPr>
          <w:p w:rsidR="00483DEA" w:rsidRDefault="00483DEA" w:rsidP="00AC6FCF">
            <w:pPr>
              <w:snapToGrid w:val="0"/>
              <w:rPr>
                <w:sz w:val="18"/>
                <w:szCs w:val="18"/>
              </w:rPr>
            </w:pPr>
            <w:r w:rsidRPr="001175C3">
              <w:rPr>
                <w:sz w:val="18"/>
                <w:szCs w:val="18"/>
              </w:rPr>
              <w:t>31 декември 2014</w:t>
            </w:r>
          </w:p>
          <w:p w:rsidR="00483DEA" w:rsidRDefault="00483DEA" w:rsidP="00AC6FCF">
            <w:pPr>
              <w:snapToGrid w:val="0"/>
              <w:rPr>
                <w:sz w:val="18"/>
                <w:szCs w:val="18"/>
              </w:rPr>
            </w:pPr>
          </w:p>
          <w:p w:rsidR="00ED1951" w:rsidRPr="00695909" w:rsidRDefault="00ED1951" w:rsidP="00AC6FCF">
            <w:pPr>
              <w:snapToGrid w:val="0"/>
              <w:rPr>
                <w:color w:val="FF0000"/>
                <w:sz w:val="18"/>
                <w:szCs w:val="18"/>
              </w:rPr>
            </w:pPr>
          </w:p>
          <w:p w:rsidR="00ED1951" w:rsidRPr="00695909" w:rsidRDefault="00ED1951" w:rsidP="00AC6FCF">
            <w:pPr>
              <w:snapToGrid w:val="0"/>
              <w:rPr>
                <w:color w:val="FF0000"/>
                <w:sz w:val="18"/>
                <w:szCs w:val="18"/>
              </w:rPr>
            </w:pPr>
          </w:p>
          <w:p w:rsidR="00ED1951" w:rsidRPr="00695909" w:rsidRDefault="00ED1951" w:rsidP="00AC6FCF">
            <w:pPr>
              <w:snapToGrid w:val="0"/>
              <w:rPr>
                <w:color w:val="FF0000"/>
                <w:sz w:val="18"/>
                <w:szCs w:val="18"/>
              </w:rPr>
            </w:pPr>
          </w:p>
          <w:p w:rsidR="00ED1951" w:rsidRDefault="00ED1951" w:rsidP="00AC6FCF">
            <w:pPr>
              <w:snapToGrid w:val="0"/>
              <w:rPr>
                <w:color w:val="FF0000"/>
                <w:sz w:val="18"/>
                <w:szCs w:val="18"/>
              </w:rPr>
            </w:pPr>
          </w:p>
          <w:p w:rsidR="00ED1951" w:rsidRDefault="00ED1951" w:rsidP="00AC6FCF">
            <w:pPr>
              <w:snapToGrid w:val="0"/>
              <w:rPr>
                <w:color w:val="FF0000"/>
                <w:sz w:val="18"/>
                <w:szCs w:val="18"/>
              </w:rPr>
            </w:pPr>
          </w:p>
          <w:p w:rsidR="00ED1951" w:rsidRDefault="00ED1951" w:rsidP="00AC6FCF">
            <w:pPr>
              <w:snapToGrid w:val="0"/>
              <w:rPr>
                <w:color w:val="FF0000"/>
                <w:sz w:val="18"/>
                <w:szCs w:val="18"/>
              </w:rPr>
            </w:pPr>
          </w:p>
          <w:p w:rsidR="00ED1951" w:rsidRDefault="00ED1951" w:rsidP="00AC6FCF">
            <w:pPr>
              <w:snapToGrid w:val="0"/>
              <w:rPr>
                <w:color w:val="FF0000"/>
                <w:sz w:val="18"/>
                <w:szCs w:val="18"/>
              </w:rPr>
            </w:pPr>
          </w:p>
          <w:p w:rsidR="00ED1951" w:rsidRDefault="00ED1951" w:rsidP="00AC6FCF">
            <w:pPr>
              <w:snapToGrid w:val="0"/>
              <w:rPr>
                <w:color w:val="FF0000"/>
                <w:sz w:val="18"/>
                <w:szCs w:val="18"/>
              </w:rPr>
            </w:pPr>
          </w:p>
          <w:p w:rsidR="00ED1951" w:rsidRDefault="00ED1951" w:rsidP="00AC6FCF">
            <w:pPr>
              <w:snapToGrid w:val="0"/>
              <w:rPr>
                <w:color w:val="FF0000"/>
                <w:sz w:val="18"/>
                <w:szCs w:val="18"/>
              </w:rPr>
            </w:pPr>
          </w:p>
          <w:p w:rsidR="0031189B" w:rsidRPr="00695909" w:rsidRDefault="0031189B" w:rsidP="00C81C83">
            <w:pPr>
              <w:snapToGrid w:val="0"/>
              <w:rPr>
                <w:color w:val="FF0000"/>
                <w:sz w:val="18"/>
                <w:szCs w:val="18"/>
              </w:rPr>
            </w:pPr>
          </w:p>
        </w:tc>
        <w:tc>
          <w:tcPr>
            <w:tcW w:w="1065" w:type="pct"/>
            <w:shd w:val="clear" w:color="auto" w:fill="auto"/>
          </w:tcPr>
          <w:p w:rsidR="00ED1951" w:rsidRPr="00F20D1F" w:rsidRDefault="00ED1951" w:rsidP="00ED1951">
            <w:pPr>
              <w:rPr>
                <w:sz w:val="18"/>
                <w:szCs w:val="18"/>
              </w:rPr>
            </w:pPr>
            <w:r w:rsidRPr="00F20D1F">
              <w:rPr>
                <w:sz w:val="18"/>
                <w:szCs w:val="18"/>
              </w:rPr>
              <w:t>МРР</w:t>
            </w:r>
            <w:r>
              <w:rPr>
                <w:sz w:val="18"/>
                <w:szCs w:val="18"/>
              </w:rPr>
              <w:t>Б</w:t>
            </w:r>
            <w:r w:rsidRPr="00F20D1F">
              <w:rPr>
                <w:sz w:val="18"/>
                <w:szCs w:val="18"/>
              </w:rPr>
              <w:t>, МТИТС</w:t>
            </w:r>
          </w:p>
          <w:p w:rsidR="00ED1951" w:rsidRDefault="00ED1951" w:rsidP="005E253B">
            <w:pPr>
              <w:snapToGrid w:val="0"/>
              <w:rPr>
                <w:sz w:val="18"/>
                <w:szCs w:val="18"/>
              </w:rPr>
            </w:pPr>
          </w:p>
          <w:p w:rsidR="00ED1951" w:rsidRDefault="00ED1951" w:rsidP="005E253B">
            <w:pPr>
              <w:snapToGrid w:val="0"/>
              <w:rPr>
                <w:sz w:val="18"/>
                <w:szCs w:val="18"/>
              </w:rPr>
            </w:pPr>
          </w:p>
          <w:p w:rsidR="00ED1951" w:rsidRDefault="00ED1951" w:rsidP="005E253B">
            <w:pPr>
              <w:snapToGrid w:val="0"/>
              <w:rPr>
                <w:sz w:val="18"/>
                <w:szCs w:val="18"/>
              </w:rPr>
            </w:pPr>
          </w:p>
          <w:p w:rsidR="00ED1951" w:rsidRDefault="00ED1951" w:rsidP="005E253B">
            <w:pPr>
              <w:snapToGrid w:val="0"/>
              <w:rPr>
                <w:sz w:val="18"/>
                <w:szCs w:val="18"/>
              </w:rPr>
            </w:pPr>
          </w:p>
          <w:p w:rsidR="00ED1951" w:rsidRDefault="00ED1951" w:rsidP="005E253B">
            <w:pPr>
              <w:snapToGrid w:val="0"/>
              <w:rPr>
                <w:sz w:val="18"/>
                <w:szCs w:val="18"/>
              </w:rPr>
            </w:pPr>
          </w:p>
          <w:p w:rsidR="00ED1951" w:rsidRDefault="00ED1951" w:rsidP="005E253B">
            <w:pPr>
              <w:snapToGrid w:val="0"/>
              <w:rPr>
                <w:sz w:val="18"/>
                <w:szCs w:val="18"/>
              </w:rPr>
            </w:pPr>
          </w:p>
          <w:p w:rsidR="00ED1951" w:rsidRDefault="00ED1951" w:rsidP="005E253B">
            <w:pPr>
              <w:snapToGrid w:val="0"/>
              <w:rPr>
                <w:sz w:val="18"/>
                <w:szCs w:val="18"/>
              </w:rPr>
            </w:pPr>
          </w:p>
          <w:p w:rsidR="00ED1951" w:rsidRDefault="00ED1951" w:rsidP="005E253B">
            <w:pPr>
              <w:snapToGrid w:val="0"/>
              <w:rPr>
                <w:sz w:val="18"/>
                <w:szCs w:val="18"/>
              </w:rPr>
            </w:pPr>
          </w:p>
          <w:p w:rsidR="00ED1951" w:rsidRDefault="00ED1951" w:rsidP="005E253B">
            <w:pPr>
              <w:snapToGrid w:val="0"/>
              <w:rPr>
                <w:sz w:val="18"/>
                <w:szCs w:val="18"/>
              </w:rPr>
            </w:pPr>
          </w:p>
          <w:p w:rsidR="00ED1951" w:rsidRDefault="00ED1951" w:rsidP="005E253B">
            <w:pPr>
              <w:snapToGrid w:val="0"/>
              <w:rPr>
                <w:sz w:val="18"/>
                <w:szCs w:val="18"/>
              </w:rPr>
            </w:pPr>
          </w:p>
          <w:p w:rsidR="0031189B" w:rsidRPr="00F20D1F" w:rsidRDefault="0031189B" w:rsidP="00AC6FCF">
            <w:pPr>
              <w:snapToGrid w:val="0"/>
              <w:spacing w:before="0" w:after="0"/>
              <w:rPr>
                <w:sz w:val="18"/>
                <w:szCs w:val="18"/>
              </w:rPr>
            </w:pPr>
          </w:p>
          <w:p w:rsidR="0031189B" w:rsidRPr="00F20D1F" w:rsidRDefault="0031189B" w:rsidP="00AC6FCF">
            <w:pPr>
              <w:snapToGrid w:val="0"/>
              <w:spacing w:before="0" w:after="0"/>
              <w:rPr>
                <w:sz w:val="18"/>
                <w:szCs w:val="18"/>
              </w:rPr>
            </w:pPr>
          </w:p>
          <w:p w:rsidR="0031189B" w:rsidRPr="00F20D1F" w:rsidRDefault="0031189B" w:rsidP="00AC6FCF">
            <w:pPr>
              <w:snapToGrid w:val="0"/>
              <w:spacing w:before="0" w:after="0"/>
              <w:rPr>
                <w:sz w:val="18"/>
                <w:szCs w:val="18"/>
              </w:rPr>
            </w:pPr>
          </w:p>
          <w:p w:rsidR="0031189B" w:rsidRPr="00F20D1F" w:rsidRDefault="0031189B" w:rsidP="00AC6FCF">
            <w:pPr>
              <w:snapToGrid w:val="0"/>
              <w:spacing w:before="0" w:after="0"/>
              <w:rPr>
                <w:sz w:val="18"/>
                <w:szCs w:val="18"/>
              </w:rPr>
            </w:pPr>
          </w:p>
          <w:p w:rsidR="0031189B" w:rsidRPr="00F20D1F" w:rsidRDefault="0031189B" w:rsidP="00AC6FCF">
            <w:pPr>
              <w:snapToGrid w:val="0"/>
              <w:spacing w:before="0" w:after="0"/>
              <w:rPr>
                <w:sz w:val="18"/>
                <w:szCs w:val="18"/>
              </w:rPr>
            </w:pPr>
          </w:p>
          <w:p w:rsidR="0031189B" w:rsidRPr="00F20D1F" w:rsidRDefault="0031189B" w:rsidP="00AC6FCF">
            <w:pPr>
              <w:snapToGrid w:val="0"/>
              <w:spacing w:before="0" w:after="0"/>
              <w:rPr>
                <w:sz w:val="18"/>
                <w:szCs w:val="18"/>
              </w:rPr>
            </w:pPr>
          </w:p>
          <w:p w:rsidR="0031189B" w:rsidRPr="00F20D1F" w:rsidRDefault="0031189B" w:rsidP="00AC6FCF">
            <w:pPr>
              <w:snapToGrid w:val="0"/>
              <w:spacing w:before="0" w:after="0"/>
              <w:rPr>
                <w:sz w:val="18"/>
                <w:szCs w:val="18"/>
              </w:rPr>
            </w:pPr>
          </w:p>
          <w:p w:rsidR="0031189B" w:rsidRPr="00F20D1F" w:rsidRDefault="0031189B" w:rsidP="00AC6FCF">
            <w:pPr>
              <w:snapToGrid w:val="0"/>
              <w:spacing w:before="0" w:after="0"/>
              <w:rPr>
                <w:sz w:val="16"/>
                <w:szCs w:val="16"/>
              </w:rPr>
            </w:pPr>
          </w:p>
          <w:p w:rsidR="0031189B" w:rsidRPr="00F20D1F" w:rsidRDefault="0031189B" w:rsidP="00AC6FCF">
            <w:pPr>
              <w:snapToGrid w:val="0"/>
              <w:spacing w:before="0" w:after="0"/>
              <w:rPr>
                <w:sz w:val="16"/>
                <w:szCs w:val="16"/>
              </w:rPr>
            </w:pPr>
          </w:p>
          <w:p w:rsidR="0031189B" w:rsidRPr="00F20D1F" w:rsidRDefault="0031189B" w:rsidP="00AC6FCF">
            <w:pPr>
              <w:snapToGrid w:val="0"/>
              <w:spacing w:before="0" w:after="0"/>
              <w:rPr>
                <w:sz w:val="16"/>
                <w:szCs w:val="16"/>
              </w:rPr>
            </w:pPr>
          </w:p>
          <w:p w:rsidR="0031189B" w:rsidRPr="00F20D1F" w:rsidRDefault="0031189B" w:rsidP="00AC6FCF">
            <w:pPr>
              <w:snapToGrid w:val="0"/>
              <w:spacing w:before="0" w:after="0"/>
              <w:rPr>
                <w:sz w:val="16"/>
                <w:szCs w:val="16"/>
              </w:rPr>
            </w:pPr>
          </w:p>
          <w:p w:rsidR="0031189B" w:rsidRDefault="0031189B" w:rsidP="00AC6FCF">
            <w:pPr>
              <w:snapToGrid w:val="0"/>
              <w:spacing w:before="0" w:after="0"/>
              <w:rPr>
                <w:sz w:val="18"/>
                <w:szCs w:val="18"/>
              </w:rPr>
            </w:pPr>
          </w:p>
          <w:p w:rsidR="00AC6FCF" w:rsidRDefault="00AC6FCF" w:rsidP="00AC6FCF">
            <w:pPr>
              <w:snapToGrid w:val="0"/>
              <w:spacing w:before="0" w:after="0"/>
              <w:rPr>
                <w:sz w:val="18"/>
                <w:szCs w:val="18"/>
              </w:rPr>
            </w:pPr>
          </w:p>
          <w:p w:rsidR="00AC6FCF" w:rsidRDefault="00AC6FCF" w:rsidP="00AC6FCF">
            <w:pPr>
              <w:snapToGrid w:val="0"/>
              <w:spacing w:before="0" w:after="0"/>
              <w:rPr>
                <w:sz w:val="18"/>
                <w:szCs w:val="18"/>
              </w:rPr>
            </w:pPr>
          </w:p>
          <w:p w:rsidR="00AC6FCF" w:rsidRDefault="00AC6FCF" w:rsidP="00AC6FCF">
            <w:pPr>
              <w:snapToGrid w:val="0"/>
              <w:spacing w:before="0" w:after="0"/>
              <w:rPr>
                <w:sz w:val="18"/>
                <w:szCs w:val="18"/>
              </w:rPr>
            </w:pPr>
          </w:p>
          <w:p w:rsidR="00AC6FCF" w:rsidRDefault="00AC6FCF" w:rsidP="00AC6FCF">
            <w:pPr>
              <w:snapToGrid w:val="0"/>
              <w:spacing w:before="0" w:after="0"/>
              <w:rPr>
                <w:sz w:val="18"/>
                <w:szCs w:val="18"/>
              </w:rPr>
            </w:pPr>
          </w:p>
          <w:p w:rsidR="00AC6FCF" w:rsidRDefault="00AC6FCF" w:rsidP="00AC6FCF">
            <w:pPr>
              <w:snapToGrid w:val="0"/>
              <w:spacing w:before="0" w:after="0"/>
              <w:rPr>
                <w:sz w:val="18"/>
                <w:szCs w:val="18"/>
              </w:rPr>
            </w:pPr>
          </w:p>
          <w:p w:rsidR="00AC6FCF" w:rsidRPr="00F20D1F" w:rsidRDefault="00AC6FCF" w:rsidP="00AC6FCF">
            <w:pPr>
              <w:snapToGrid w:val="0"/>
              <w:spacing w:before="0" w:after="0"/>
              <w:rPr>
                <w:sz w:val="18"/>
                <w:szCs w:val="18"/>
              </w:rPr>
            </w:pPr>
          </w:p>
          <w:p w:rsidR="0031189B" w:rsidRPr="00F20D1F" w:rsidRDefault="0031189B" w:rsidP="005E253B">
            <w:pPr>
              <w:snapToGrid w:val="0"/>
              <w:rPr>
                <w:sz w:val="22"/>
              </w:rPr>
            </w:pPr>
          </w:p>
        </w:tc>
      </w:tr>
      <w:tr w:rsidR="005F73BC" w:rsidRPr="00F20D1F" w:rsidTr="004F10D7">
        <w:trPr>
          <w:trHeight w:val="259"/>
        </w:trPr>
        <w:tc>
          <w:tcPr>
            <w:tcW w:w="978" w:type="pct"/>
            <w:shd w:val="clear" w:color="auto" w:fill="auto"/>
          </w:tcPr>
          <w:p w:rsidR="00E1120B" w:rsidRPr="00F20D1F" w:rsidRDefault="00E1120B" w:rsidP="003A2729">
            <w:pPr>
              <w:jc w:val="left"/>
              <w:rPr>
                <w:sz w:val="18"/>
                <w:szCs w:val="18"/>
                <w:lang w:eastAsia="en-US"/>
              </w:rPr>
            </w:pPr>
            <w:r w:rsidRPr="00F20D1F">
              <w:rPr>
                <w:sz w:val="18"/>
                <w:szCs w:val="18"/>
                <w:lang w:eastAsia="en-US"/>
              </w:rPr>
              <w:t xml:space="preserve">7.2. Железопътен транспорт: Наличие във всеобхватния(ните) план(ове) или рамка(и) на специална глава за развитието на железопътния транспорт в </w:t>
            </w:r>
            <w:r w:rsidRPr="00F20D1F">
              <w:rPr>
                <w:sz w:val="18"/>
                <w:szCs w:val="18"/>
                <w:lang w:eastAsia="en-US"/>
              </w:rPr>
              <w:lastRenderedPageBreak/>
              <w:t>съответствие с институционалното устройство на държавите членки (включително публичен транспорт на регионално и местно равнище), което подпомага развитието на инфраструктурата и подобрява свързаността с основната мрежа TEN-Т и всеобхватните мрежи. Инвестициите обхващат мобилните активи, оперативната съвместимост и изграждането на капацитет.</w:t>
            </w:r>
          </w:p>
        </w:tc>
        <w:tc>
          <w:tcPr>
            <w:tcW w:w="870" w:type="pct"/>
          </w:tcPr>
          <w:p w:rsidR="00E1120B" w:rsidRDefault="00E1120B" w:rsidP="00E1120B">
            <w:pPr>
              <w:jc w:val="left"/>
              <w:rPr>
                <w:sz w:val="18"/>
                <w:szCs w:val="18"/>
              </w:rPr>
            </w:pPr>
            <w:r w:rsidRPr="00F20D1F">
              <w:rPr>
                <w:sz w:val="18"/>
                <w:szCs w:val="18"/>
              </w:rPr>
              <w:lastRenderedPageBreak/>
              <w:t xml:space="preserve">Наличие в плана(овете) или рамката(ите) </w:t>
            </w:r>
            <w:r w:rsidR="00A83104">
              <w:rPr>
                <w:sz w:val="18"/>
                <w:szCs w:val="18"/>
              </w:rPr>
              <w:t xml:space="preserve">за </w:t>
            </w:r>
            <w:r w:rsidRPr="00F20D1F">
              <w:rPr>
                <w:sz w:val="18"/>
                <w:szCs w:val="18"/>
              </w:rPr>
              <w:t xml:space="preserve"> транспорта на глава за развитието на железопътния транспорт, както е посочено по-горе, която </w:t>
            </w:r>
            <w:r w:rsidRPr="00F20D1F">
              <w:rPr>
                <w:sz w:val="18"/>
                <w:szCs w:val="18"/>
              </w:rPr>
              <w:lastRenderedPageBreak/>
              <w:t>изпълнява правните изисквания за стратегическа оценка на околната среда и определя портфейл от реалистични и концептуално изчистени проекти (включително график, бюджетна рамка);</w:t>
            </w:r>
          </w:p>
          <w:p w:rsidR="00D55FCA" w:rsidRPr="00F20D1F" w:rsidRDefault="00D55FCA" w:rsidP="00E1120B">
            <w:pPr>
              <w:jc w:val="left"/>
              <w:rPr>
                <w:sz w:val="18"/>
                <w:szCs w:val="18"/>
              </w:rPr>
            </w:pPr>
          </w:p>
        </w:tc>
        <w:tc>
          <w:tcPr>
            <w:tcW w:w="863" w:type="pct"/>
            <w:shd w:val="clear" w:color="auto" w:fill="auto"/>
          </w:tcPr>
          <w:p w:rsidR="00E1120B" w:rsidRPr="00FE126F" w:rsidRDefault="00E1120B" w:rsidP="00E1120B">
            <w:pPr>
              <w:jc w:val="left"/>
              <w:rPr>
                <w:sz w:val="18"/>
                <w:szCs w:val="18"/>
              </w:rPr>
            </w:pPr>
            <w:r w:rsidRPr="00FE126F">
              <w:rPr>
                <w:sz w:val="18"/>
                <w:szCs w:val="18"/>
              </w:rPr>
              <w:lastRenderedPageBreak/>
              <w:t>Действие 1</w:t>
            </w:r>
          </w:p>
          <w:p w:rsidR="00E1120B" w:rsidRPr="00FE126F" w:rsidRDefault="00E1120B" w:rsidP="00E1120B">
            <w:pPr>
              <w:jc w:val="left"/>
              <w:rPr>
                <w:sz w:val="18"/>
                <w:szCs w:val="18"/>
              </w:rPr>
            </w:pPr>
            <w:r w:rsidRPr="00FE126F">
              <w:rPr>
                <w:sz w:val="18"/>
                <w:szCs w:val="18"/>
              </w:rPr>
              <w:t>Подготовка на Национална мултимодална транспортна стратегия.</w:t>
            </w:r>
          </w:p>
          <w:p w:rsidR="00E1120B" w:rsidRPr="00FE126F" w:rsidRDefault="00E1120B" w:rsidP="00E1120B">
            <w:pPr>
              <w:rPr>
                <w:sz w:val="18"/>
                <w:szCs w:val="18"/>
              </w:rPr>
            </w:pPr>
          </w:p>
          <w:p w:rsidR="00E1120B" w:rsidRPr="00FE126F" w:rsidRDefault="00E1120B" w:rsidP="00E1120B">
            <w:pPr>
              <w:jc w:val="left"/>
              <w:rPr>
                <w:sz w:val="18"/>
                <w:szCs w:val="18"/>
              </w:rPr>
            </w:pPr>
            <w:r w:rsidRPr="00FE126F">
              <w:rPr>
                <w:sz w:val="18"/>
                <w:szCs w:val="18"/>
              </w:rPr>
              <w:t>Виж ТПУ 7.1.</w:t>
            </w:r>
          </w:p>
          <w:p w:rsidR="00E1120B" w:rsidRPr="00FE126F" w:rsidRDefault="00E1120B" w:rsidP="00E1120B">
            <w:pPr>
              <w:jc w:val="left"/>
              <w:rPr>
                <w:sz w:val="18"/>
                <w:szCs w:val="18"/>
              </w:rPr>
            </w:pPr>
          </w:p>
          <w:p w:rsidR="0031189B" w:rsidRPr="00FE126F" w:rsidRDefault="0031189B" w:rsidP="0031189B">
            <w:pPr>
              <w:snapToGrid w:val="0"/>
              <w:spacing w:before="0" w:after="0"/>
              <w:rPr>
                <w:sz w:val="14"/>
                <w:szCs w:val="14"/>
              </w:rPr>
            </w:pPr>
          </w:p>
          <w:p w:rsidR="0031189B" w:rsidRPr="00FE126F" w:rsidRDefault="0031189B" w:rsidP="0031189B">
            <w:pPr>
              <w:snapToGrid w:val="0"/>
              <w:spacing w:before="0" w:after="0"/>
              <w:rPr>
                <w:sz w:val="14"/>
                <w:szCs w:val="14"/>
              </w:rPr>
            </w:pPr>
          </w:p>
          <w:p w:rsidR="00E1120B" w:rsidRPr="00FE126F" w:rsidRDefault="00E1120B" w:rsidP="00695909">
            <w:pPr>
              <w:snapToGrid w:val="0"/>
              <w:rPr>
                <w:sz w:val="18"/>
                <w:szCs w:val="18"/>
              </w:rPr>
            </w:pPr>
          </w:p>
        </w:tc>
        <w:tc>
          <w:tcPr>
            <w:tcW w:w="1224" w:type="pct"/>
            <w:shd w:val="clear" w:color="auto" w:fill="auto"/>
          </w:tcPr>
          <w:p w:rsidR="00A77CC0" w:rsidRDefault="00A77CC0" w:rsidP="00EA6E3D">
            <w:pPr>
              <w:jc w:val="left"/>
              <w:rPr>
                <w:sz w:val="18"/>
                <w:szCs w:val="18"/>
              </w:rPr>
            </w:pPr>
            <w:r w:rsidRPr="001175C3">
              <w:rPr>
                <w:sz w:val="18"/>
                <w:szCs w:val="18"/>
              </w:rPr>
              <w:lastRenderedPageBreak/>
              <w:t>30 Септември 2016</w:t>
            </w:r>
            <w:r>
              <w:rPr>
                <w:sz w:val="18"/>
                <w:szCs w:val="18"/>
              </w:rPr>
              <w:t xml:space="preserve"> </w:t>
            </w: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jc w:val="left"/>
              <w:rPr>
                <w:color w:val="000000"/>
                <w:sz w:val="18"/>
                <w:szCs w:val="18"/>
                <w:lang w:eastAsia="en-US"/>
              </w:rPr>
            </w:pPr>
          </w:p>
          <w:p w:rsidR="0031189B" w:rsidRPr="00FE126F" w:rsidRDefault="0031189B" w:rsidP="0031189B">
            <w:pPr>
              <w:jc w:val="left"/>
              <w:rPr>
                <w:color w:val="000000"/>
                <w:sz w:val="18"/>
                <w:szCs w:val="18"/>
                <w:lang w:eastAsia="en-US"/>
              </w:rPr>
            </w:pPr>
          </w:p>
          <w:p w:rsidR="0031189B" w:rsidRPr="00FE126F" w:rsidRDefault="0031189B" w:rsidP="0031189B">
            <w:pPr>
              <w:jc w:val="left"/>
              <w:rPr>
                <w:color w:val="000000"/>
                <w:sz w:val="18"/>
                <w:szCs w:val="18"/>
                <w:lang w:eastAsia="en-US"/>
              </w:rPr>
            </w:pPr>
          </w:p>
          <w:p w:rsidR="0031189B" w:rsidRPr="00FE126F" w:rsidRDefault="0031189B" w:rsidP="0031189B">
            <w:pPr>
              <w:jc w:val="left"/>
              <w:rPr>
                <w:color w:val="000000"/>
                <w:sz w:val="18"/>
                <w:szCs w:val="18"/>
                <w:lang w:eastAsia="en-US"/>
              </w:rPr>
            </w:pPr>
          </w:p>
          <w:p w:rsidR="0031189B" w:rsidRPr="00FE126F" w:rsidRDefault="0031189B" w:rsidP="0031189B">
            <w:pPr>
              <w:jc w:val="left"/>
              <w:rPr>
                <w:sz w:val="18"/>
                <w:szCs w:val="18"/>
              </w:rPr>
            </w:pPr>
          </w:p>
        </w:tc>
        <w:tc>
          <w:tcPr>
            <w:tcW w:w="1065" w:type="pct"/>
            <w:shd w:val="clear" w:color="auto" w:fill="auto"/>
          </w:tcPr>
          <w:p w:rsidR="00E1120B" w:rsidRPr="00FE126F" w:rsidRDefault="00E1120B" w:rsidP="00E1120B">
            <w:pPr>
              <w:jc w:val="left"/>
              <w:rPr>
                <w:sz w:val="18"/>
                <w:szCs w:val="18"/>
              </w:rPr>
            </w:pPr>
            <w:r w:rsidRPr="00FE126F">
              <w:rPr>
                <w:sz w:val="18"/>
                <w:szCs w:val="18"/>
              </w:rPr>
              <w:lastRenderedPageBreak/>
              <w:t>МТИТС</w:t>
            </w:r>
          </w:p>
          <w:p w:rsidR="0031189B" w:rsidRPr="00FE126F" w:rsidRDefault="0031189B" w:rsidP="0031189B">
            <w:pPr>
              <w:snapToGrid w:val="0"/>
              <w:rPr>
                <w:sz w:val="18"/>
                <w:szCs w:val="18"/>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8"/>
                <w:szCs w:val="18"/>
              </w:rPr>
            </w:pPr>
          </w:p>
          <w:p w:rsidR="0031189B" w:rsidRPr="00FE126F" w:rsidRDefault="0031189B" w:rsidP="0031189B">
            <w:pPr>
              <w:jc w:val="left"/>
              <w:rPr>
                <w:sz w:val="18"/>
                <w:szCs w:val="18"/>
              </w:rPr>
            </w:pPr>
          </w:p>
        </w:tc>
      </w:tr>
      <w:tr w:rsidR="005F73BC" w:rsidRPr="00F20D1F" w:rsidTr="005E253B">
        <w:trPr>
          <w:trHeight w:val="990"/>
        </w:trPr>
        <w:tc>
          <w:tcPr>
            <w:tcW w:w="978" w:type="pct"/>
            <w:shd w:val="clear" w:color="auto" w:fill="auto"/>
          </w:tcPr>
          <w:p w:rsidR="00E1120B" w:rsidRPr="00F20D1F" w:rsidRDefault="00E1120B" w:rsidP="002623D7">
            <w:pPr>
              <w:keepNext/>
              <w:rPr>
                <w:sz w:val="18"/>
                <w:szCs w:val="18"/>
                <w:lang w:eastAsia="en-US"/>
              </w:rPr>
            </w:pPr>
            <w:r w:rsidRPr="00F20D1F">
              <w:rPr>
                <w:sz w:val="18"/>
                <w:szCs w:val="18"/>
                <w:lang w:eastAsia="en-US"/>
              </w:rPr>
              <w:lastRenderedPageBreak/>
              <w:t>7.3.</w:t>
            </w:r>
            <w:r w:rsidRPr="00F20D1F">
              <w:rPr>
                <w:sz w:val="18"/>
                <w:szCs w:val="18"/>
              </w:rPr>
              <w:t xml:space="preserve"> Други видове транспорт, включително вътрешни водни пътища и морски транспорт, мултимодални връзки и летищна инфраструктура: Наличие във всеобхватния(ните) план(ове) или рамка(и) на специална глава за вътрешни водни пътища и морски транспорт, мултимодални връзки и летищна инфраструктура, което допринася за подобряване на свързаността с основната мрежа TEN-Т и всеобхватните мрежи и подкрепя</w:t>
            </w:r>
            <w:r w:rsidRPr="00F20D1F">
              <w:t xml:space="preserve"> </w:t>
            </w:r>
            <w:r w:rsidRPr="00F20D1F">
              <w:rPr>
                <w:sz w:val="18"/>
                <w:szCs w:val="18"/>
              </w:rPr>
              <w:t>устойчивата регионална и местна мобилност.</w:t>
            </w:r>
          </w:p>
        </w:tc>
        <w:tc>
          <w:tcPr>
            <w:tcW w:w="870" w:type="pct"/>
          </w:tcPr>
          <w:p w:rsidR="00E1120B" w:rsidRDefault="00E1120B" w:rsidP="005E253B">
            <w:pPr>
              <w:rPr>
                <w:sz w:val="18"/>
                <w:szCs w:val="18"/>
                <w:lang w:eastAsia="bg-BG"/>
              </w:rPr>
            </w:pPr>
            <w:r w:rsidRPr="00F20D1F">
              <w:rPr>
                <w:sz w:val="18"/>
                <w:szCs w:val="18"/>
                <w:lang w:eastAsia="bg-BG"/>
              </w:rPr>
              <w:t xml:space="preserve">Наличие в плана(овете) или рамката(ите) </w:t>
            </w:r>
            <w:r w:rsidR="00D50A3E">
              <w:rPr>
                <w:sz w:val="18"/>
                <w:szCs w:val="18"/>
                <w:lang w:eastAsia="bg-BG"/>
              </w:rPr>
              <w:t xml:space="preserve">за </w:t>
            </w:r>
            <w:r w:rsidRPr="00F20D1F">
              <w:rPr>
                <w:sz w:val="18"/>
                <w:szCs w:val="18"/>
                <w:lang w:eastAsia="bg-BG"/>
              </w:rPr>
              <w:t xml:space="preserve"> транспорта на глава за</w:t>
            </w:r>
            <w:r w:rsidR="00795B06">
              <w:rPr>
                <w:sz w:val="18"/>
                <w:szCs w:val="18"/>
                <w:lang w:eastAsia="bg-BG"/>
              </w:rPr>
              <w:t>вътрешните водни пътища и морски транспорт, пристанища, мултимодални връзки и летищна инфраструктура</w:t>
            </w:r>
            <w:r w:rsidRPr="00F20D1F">
              <w:rPr>
                <w:sz w:val="18"/>
                <w:szCs w:val="18"/>
                <w:lang w:eastAsia="bg-BG"/>
              </w:rPr>
              <w:t>, която изпълнява правните изисквания за стратегическа оценка на околната среда и определя портфейл от реалистични и концептуално изчистени проекти (включително график</w:t>
            </w:r>
            <w:r w:rsidR="004D3DA3">
              <w:rPr>
                <w:sz w:val="18"/>
                <w:szCs w:val="18"/>
                <w:lang w:eastAsia="bg-BG"/>
              </w:rPr>
              <w:t xml:space="preserve"> за изпълнението и</w:t>
            </w:r>
            <w:r w:rsidRPr="00F20D1F">
              <w:rPr>
                <w:sz w:val="18"/>
                <w:szCs w:val="18"/>
                <w:lang w:eastAsia="bg-BG"/>
              </w:rPr>
              <w:t xml:space="preserve"> бюджетна рамка).</w:t>
            </w:r>
          </w:p>
          <w:p w:rsidR="00D55FCA" w:rsidRPr="00F20D1F" w:rsidRDefault="00D55FCA" w:rsidP="005E253B">
            <w:pPr>
              <w:rPr>
                <w:sz w:val="18"/>
                <w:szCs w:val="18"/>
              </w:rPr>
            </w:pPr>
          </w:p>
        </w:tc>
        <w:tc>
          <w:tcPr>
            <w:tcW w:w="863" w:type="pct"/>
            <w:shd w:val="clear" w:color="auto" w:fill="auto"/>
          </w:tcPr>
          <w:p w:rsidR="00E1120B" w:rsidRPr="004F10D7" w:rsidRDefault="00E1120B" w:rsidP="005E253B">
            <w:pPr>
              <w:rPr>
                <w:sz w:val="18"/>
                <w:szCs w:val="18"/>
              </w:rPr>
            </w:pPr>
            <w:r w:rsidRPr="004F10D7">
              <w:rPr>
                <w:sz w:val="18"/>
                <w:szCs w:val="18"/>
              </w:rPr>
              <w:t>Действие 1</w:t>
            </w:r>
          </w:p>
          <w:p w:rsidR="00E1120B" w:rsidRPr="004F10D7" w:rsidRDefault="00E1120B" w:rsidP="005E253B">
            <w:pPr>
              <w:rPr>
                <w:sz w:val="18"/>
                <w:szCs w:val="18"/>
              </w:rPr>
            </w:pPr>
            <w:r w:rsidRPr="004F10D7">
              <w:rPr>
                <w:sz w:val="18"/>
                <w:szCs w:val="18"/>
              </w:rPr>
              <w:t>Подготовка на Национална мултимодална транспортна стратегия.</w:t>
            </w:r>
          </w:p>
          <w:p w:rsidR="00E1120B" w:rsidRPr="004F10D7" w:rsidRDefault="00E1120B" w:rsidP="005E253B">
            <w:pPr>
              <w:rPr>
                <w:sz w:val="18"/>
                <w:szCs w:val="18"/>
              </w:rPr>
            </w:pPr>
          </w:p>
          <w:p w:rsidR="00E1120B" w:rsidRPr="004F10D7" w:rsidRDefault="00E1120B" w:rsidP="005E253B">
            <w:pPr>
              <w:rPr>
                <w:sz w:val="18"/>
                <w:szCs w:val="18"/>
              </w:rPr>
            </w:pPr>
            <w:r w:rsidRPr="004F10D7">
              <w:rPr>
                <w:sz w:val="18"/>
                <w:szCs w:val="18"/>
              </w:rPr>
              <w:t>Виж ТПУ 7.1.</w:t>
            </w:r>
          </w:p>
          <w:p w:rsidR="00E1120B" w:rsidRPr="004F10D7" w:rsidRDefault="00E1120B" w:rsidP="0031189B">
            <w:pPr>
              <w:rPr>
                <w:sz w:val="18"/>
                <w:szCs w:val="18"/>
              </w:rPr>
            </w:pPr>
          </w:p>
        </w:tc>
        <w:tc>
          <w:tcPr>
            <w:tcW w:w="1224" w:type="pct"/>
            <w:shd w:val="clear" w:color="auto" w:fill="auto"/>
          </w:tcPr>
          <w:p w:rsidR="008545F6" w:rsidRDefault="008545F6" w:rsidP="008545F6">
            <w:pPr>
              <w:jc w:val="left"/>
              <w:rPr>
                <w:sz w:val="18"/>
                <w:szCs w:val="18"/>
              </w:rPr>
            </w:pPr>
            <w:r w:rsidRPr="001175C3">
              <w:rPr>
                <w:sz w:val="18"/>
                <w:szCs w:val="18"/>
              </w:rPr>
              <w:t>30 Септември 2016</w:t>
            </w:r>
            <w:r>
              <w:rPr>
                <w:sz w:val="18"/>
                <w:szCs w:val="18"/>
              </w:rPr>
              <w:t xml:space="preserve"> </w:t>
            </w:r>
          </w:p>
          <w:p w:rsidR="008545F6" w:rsidRDefault="008545F6" w:rsidP="005E253B">
            <w:pPr>
              <w:rPr>
                <w:sz w:val="18"/>
                <w:szCs w:val="18"/>
              </w:rPr>
            </w:pPr>
          </w:p>
          <w:p w:rsidR="0031189B" w:rsidRPr="004F10D7" w:rsidRDefault="0031189B" w:rsidP="00225C72">
            <w:pPr>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rPr>
                <w:sz w:val="18"/>
                <w:szCs w:val="18"/>
              </w:rPr>
            </w:pPr>
          </w:p>
        </w:tc>
        <w:tc>
          <w:tcPr>
            <w:tcW w:w="1065" w:type="pct"/>
          </w:tcPr>
          <w:p w:rsidR="00E1120B" w:rsidRPr="00FE126F" w:rsidRDefault="00E1120B" w:rsidP="005E253B">
            <w:pPr>
              <w:rPr>
                <w:sz w:val="18"/>
                <w:szCs w:val="18"/>
              </w:rPr>
            </w:pPr>
            <w:r w:rsidRPr="00FE126F">
              <w:rPr>
                <w:sz w:val="18"/>
                <w:szCs w:val="18"/>
              </w:rPr>
              <w:t>МТИТС</w:t>
            </w:r>
          </w:p>
          <w:p w:rsidR="0031189B" w:rsidRPr="00FE126F" w:rsidRDefault="0031189B" w:rsidP="0031189B">
            <w:pPr>
              <w:snapToGrid w:val="0"/>
              <w:rPr>
                <w:sz w:val="18"/>
                <w:szCs w:val="18"/>
              </w:rPr>
            </w:pPr>
          </w:p>
          <w:p w:rsidR="0031189B" w:rsidRPr="00FE126F" w:rsidRDefault="0031189B" w:rsidP="0031189B">
            <w:pPr>
              <w:snapToGrid w:val="0"/>
              <w:rPr>
                <w:sz w:val="18"/>
                <w:szCs w:val="18"/>
              </w:rPr>
            </w:pPr>
          </w:p>
          <w:p w:rsidR="0031189B" w:rsidRPr="00FE126F" w:rsidRDefault="0031189B" w:rsidP="0031189B">
            <w:pPr>
              <w:snapToGrid w:val="0"/>
              <w:rPr>
                <w:sz w:val="18"/>
                <w:szCs w:val="18"/>
              </w:rPr>
            </w:pPr>
          </w:p>
          <w:p w:rsidR="0031189B" w:rsidRPr="00FE126F" w:rsidRDefault="0031189B" w:rsidP="0031189B">
            <w:pPr>
              <w:snapToGrid w:val="0"/>
              <w:rPr>
                <w:sz w:val="18"/>
                <w:szCs w:val="18"/>
              </w:rPr>
            </w:pPr>
          </w:p>
          <w:p w:rsidR="0031189B" w:rsidRPr="00FE126F" w:rsidRDefault="0031189B" w:rsidP="0031189B">
            <w:pPr>
              <w:snapToGrid w:val="0"/>
              <w:rPr>
                <w:sz w:val="18"/>
                <w:szCs w:val="18"/>
              </w:rPr>
            </w:pPr>
          </w:p>
          <w:p w:rsidR="0031189B" w:rsidRPr="00FE126F" w:rsidRDefault="0031189B" w:rsidP="0031189B">
            <w:pPr>
              <w:snapToGrid w:val="0"/>
              <w:rPr>
                <w:sz w:val="18"/>
                <w:szCs w:val="18"/>
              </w:rPr>
            </w:pPr>
          </w:p>
          <w:p w:rsidR="0031189B" w:rsidRPr="00FE126F" w:rsidRDefault="0031189B" w:rsidP="0031189B">
            <w:pPr>
              <w:snapToGrid w:val="0"/>
              <w:rPr>
                <w:sz w:val="18"/>
                <w:szCs w:val="18"/>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8"/>
                <w:szCs w:val="18"/>
              </w:rPr>
            </w:pPr>
          </w:p>
          <w:p w:rsidR="0031189B" w:rsidRPr="00FE126F" w:rsidRDefault="0031189B" w:rsidP="0031189B">
            <w:pPr>
              <w:rPr>
                <w:sz w:val="18"/>
                <w:szCs w:val="18"/>
              </w:rPr>
            </w:pPr>
          </w:p>
          <w:p w:rsidR="0031189B" w:rsidRPr="00FE126F" w:rsidRDefault="0031189B" w:rsidP="0031189B">
            <w:pPr>
              <w:rPr>
                <w:sz w:val="18"/>
                <w:szCs w:val="18"/>
              </w:rPr>
            </w:pPr>
          </w:p>
        </w:tc>
      </w:tr>
    </w:tbl>
    <w:p w:rsidR="002158CB" w:rsidRDefault="002158CB" w:rsidP="002158CB">
      <w:pPr>
        <w:rPr>
          <w:sz w:val="22"/>
          <w:szCs w:val="22"/>
        </w:rPr>
      </w:pPr>
    </w:p>
    <w:p w:rsidR="00DE4C96" w:rsidRPr="00F20D1F" w:rsidRDefault="001643D9" w:rsidP="00F914D7">
      <w:pPr>
        <w:ind w:left="1701" w:hanging="1701"/>
        <w:rPr>
          <w:b/>
        </w:rPr>
      </w:pPr>
      <w:r w:rsidRPr="00F20D1F">
        <w:rPr>
          <w:b/>
        </w:rPr>
        <w:br w:type="page"/>
      </w:r>
      <w:r w:rsidR="00AD4AED" w:rsidRPr="00F20D1F">
        <w:rPr>
          <w:b/>
        </w:rPr>
        <w:lastRenderedPageBreak/>
        <w:t>РАЗДЕЛ 10</w:t>
      </w:r>
      <w:r w:rsidR="00AD4AED" w:rsidRPr="00F20D1F">
        <w:tab/>
      </w:r>
      <w:r w:rsidR="00AD4AED" w:rsidRPr="00F20D1F">
        <w:rPr>
          <w:b/>
        </w:rPr>
        <w:t>Намаляване на административната тежест за бенефициерите</w:t>
      </w:r>
    </w:p>
    <w:p w:rsidR="00AD4AED" w:rsidRPr="00F20D1F" w:rsidRDefault="0016361F" w:rsidP="00F914D7">
      <w:pPr>
        <w:ind w:left="1701" w:hanging="1701"/>
      </w:pPr>
      <w:r w:rsidRPr="00F20D1F">
        <w:t>(Позоваване: член 96, параграф 6, буква в) от Регламент (EС) № 1303/2013)</w:t>
      </w:r>
    </w:p>
    <w:p w:rsidR="00E652C6" w:rsidRPr="00F20D1F" w:rsidRDefault="00E652C6" w:rsidP="00F914D7">
      <w:pPr>
        <w:ind w:left="1701" w:hanging="1701"/>
      </w:pPr>
    </w:p>
    <w:p w:rsidR="00F9369E" w:rsidRPr="00F20D1F" w:rsidRDefault="00F9369E" w:rsidP="00F9369E">
      <w:pPr>
        <w:pStyle w:val="Text1"/>
        <w:ind w:left="0"/>
      </w:pPr>
      <w:r w:rsidRPr="00F20D1F">
        <w:t>Резюме на оценката на административната тежест за бенефициерите и когато е необходимо — на планираните действия за намаляване на тази тежест, придружено от ориентировъчен график за тяхното изпълнение</w:t>
      </w:r>
    </w:p>
    <w:p w:rsidR="00F914D7" w:rsidRPr="00F20D1F" w:rsidRDefault="00F914D7" w:rsidP="00F03C1E">
      <w:pPr>
        <w:pStyle w:val="Text1"/>
        <w:ind w:left="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2"/>
      </w:tblGrid>
      <w:tr w:rsidR="00AD4AED" w:rsidRPr="00F20D1F" w:rsidTr="00BF3391">
        <w:trPr>
          <w:trHeight w:val="888"/>
          <w:jc w:val="center"/>
        </w:trPr>
        <w:tc>
          <w:tcPr>
            <w:tcW w:w="8432" w:type="dxa"/>
            <w:shd w:val="clear" w:color="auto" w:fill="auto"/>
          </w:tcPr>
          <w:p w:rsidR="00440E26" w:rsidRPr="00D50D41" w:rsidRDefault="008C6FAC" w:rsidP="005D1943">
            <w:pPr>
              <w:pStyle w:val="ListParagraph"/>
              <w:overflowPunct w:val="0"/>
              <w:autoSpaceDE w:val="0"/>
              <w:autoSpaceDN w:val="0"/>
              <w:adjustRightInd w:val="0"/>
              <w:spacing w:after="0"/>
              <w:ind w:left="0"/>
              <w:contextualSpacing/>
              <w:textAlignment w:val="baseline"/>
              <w:rPr>
                <w:i/>
                <w:color w:val="8DB3E2"/>
                <w:sz w:val="18"/>
                <w:lang w:val="bg-BG"/>
              </w:rPr>
            </w:pPr>
            <w:r w:rsidRPr="00D50D41">
              <w:rPr>
                <w:i/>
                <w:color w:val="8DB3E2"/>
                <w:sz w:val="18"/>
                <w:lang w:val="bg-BG"/>
              </w:rPr>
              <w:t xml:space="preserve"> </w:t>
            </w:r>
          </w:p>
          <w:p w:rsidR="007F04D8" w:rsidRPr="00D50D41" w:rsidRDefault="007F04D8" w:rsidP="007F04D8">
            <w:pPr>
              <w:pStyle w:val="ListParagraph"/>
              <w:overflowPunct w:val="0"/>
              <w:autoSpaceDE w:val="0"/>
              <w:autoSpaceDN w:val="0"/>
              <w:adjustRightInd w:val="0"/>
              <w:spacing w:after="0"/>
              <w:ind w:left="0"/>
              <w:contextualSpacing/>
              <w:textAlignment w:val="baseline"/>
              <w:rPr>
                <w:b/>
                <w:i/>
                <w:szCs w:val="24"/>
                <w:lang w:val="bg-BG"/>
              </w:rPr>
            </w:pPr>
            <w:r w:rsidRPr="00D50D41">
              <w:rPr>
                <w:b/>
                <w:i/>
                <w:szCs w:val="24"/>
                <w:lang w:val="bg-BG"/>
              </w:rPr>
              <w:t>Общ преглед и оценка на административната тежест през 2007-2013</w:t>
            </w:r>
          </w:p>
          <w:p w:rsidR="007F04D8" w:rsidRPr="00D50D41" w:rsidRDefault="007F04D8" w:rsidP="0096045E">
            <w:pPr>
              <w:pStyle w:val="ListParagraph"/>
              <w:overflowPunct w:val="0"/>
              <w:autoSpaceDE w:val="0"/>
              <w:autoSpaceDN w:val="0"/>
              <w:adjustRightInd w:val="0"/>
              <w:spacing w:before="120" w:after="0"/>
              <w:ind w:left="-2"/>
              <w:textAlignment w:val="baseline"/>
              <w:rPr>
                <w:szCs w:val="24"/>
                <w:lang w:val="bg-BG"/>
              </w:rPr>
            </w:pPr>
            <w:r w:rsidRPr="00D50D41">
              <w:rPr>
                <w:szCs w:val="24"/>
                <w:lang w:val="bg-BG"/>
              </w:rPr>
              <w:t xml:space="preserve">В рамките на всяка програма административната тежест, създавана на отделните етапи от проектния цикъл, е еднаква, независимо от характера и бюджета на проектите. Всички етапи от проектния цикъл се характеризират и с голям обем документи и затруднен документооборот. Сложните процедури и големият обем на изискуемите документи често водят до забавяния в процеса по оценка на проектните предложения, а забавянията в процеса на верификация и възстановяване на извършените разходи лишават бенефициентите от свободен финансов ресурс. </w:t>
            </w:r>
          </w:p>
          <w:p w:rsidR="007F04D8" w:rsidRPr="00D50D41" w:rsidRDefault="007F04D8" w:rsidP="00E87345">
            <w:pPr>
              <w:pStyle w:val="ListParagraph"/>
              <w:overflowPunct w:val="0"/>
              <w:autoSpaceDE w:val="0"/>
              <w:autoSpaceDN w:val="0"/>
              <w:adjustRightInd w:val="0"/>
              <w:spacing w:before="120" w:after="0"/>
              <w:ind w:left="-2"/>
              <w:textAlignment w:val="baseline"/>
              <w:rPr>
                <w:szCs w:val="24"/>
                <w:lang w:val="bg-BG"/>
              </w:rPr>
            </w:pPr>
            <w:r w:rsidRPr="00D50D41">
              <w:rPr>
                <w:szCs w:val="24"/>
                <w:lang w:val="bg-BG"/>
              </w:rPr>
              <w:t>Правилата за възлагане на обществени поръчки от бенефициентите утежняват/</w:t>
            </w:r>
            <w:r w:rsidR="00A31A6C">
              <w:rPr>
                <w:szCs w:val="24"/>
                <w:lang w:val="bg-BG"/>
              </w:rPr>
              <w:t xml:space="preserve"> </w:t>
            </w:r>
            <w:r w:rsidRPr="00D50D41">
              <w:rPr>
                <w:szCs w:val="24"/>
                <w:lang w:val="bg-BG"/>
              </w:rPr>
              <w:t>забавят изпълнението на проектите, а процедурите по предварителен/</w:t>
            </w:r>
            <w:r w:rsidR="00A31A6C">
              <w:rPr>
                <w:szCs w:val="24"/>
                <w:lang w:val="bg-BG"/>
              </w:rPr>
              <w:t xml:space="preserve"> </w:t>
            </w:r>
            <w:r w:rsidRPr="00D50D41">
              <w:rPr>
                <w:szCs w:val="24"/>
                <w:lang w:val="bg-BG"/>
              </w:rPr>
              <w:t xml:space="preserve">последващ контрол на тръжните документации не гарантират на бенефициента, че впоследствие няма да му бъдат наложени финансови корекции за нарушения в процедурите по ЗОП. Допълнителната тежест се поражда и от общите правила и процедури, действащи в съответните сектори. </w:t>
            </w:r>
          </w:p>
          <w:p w:rsidR="007F04D8" w:rsidRPr="00D50D41" w:rsidRDefault="007F04D8" w:rsidP="007F04D8">
            <w:pPr>
              <w:pStyle w:val="ListParagraph"/>
              <w:overflowPunct w:val="0"/>
              <w:autoSpaceDE w:val="0"/>
              <w:autoSpaceDN w:val="0"/>
              <w:adjustRightInd w:val="0"/>
              <w:spacing w:before="120" w:after="0"/>
              <w:ind w:left="0"/>
              <w:textAlignment w:val="baseline"/>
              <w:rPr>
                <w:b/>
                <w:i/>
                <w:szCs w:val="24"/>
                <w:lang w:val="bg-BG"/>
              </w:rPr>
            </w:pPr>
            <w:r w:rsidRPr="00D50D41">
              <w:rPr>
                <w:b/>
                <w:i/>
                <w:szCs w:val="24"/>
                <w:lang w:val="bg-BG"/>
              </w:rPr>
              <w:t>Планирани мерки от МС за намаляване на административната тежест на национално ниво:</w:t>
            </w:r>
          </w:p>
          <w:p w:rsidR="006A71AC" w:rsidRPr="00D50D41" w:rsidRDefault="007F04D8" w:rsidP="0059575C">
            <w:pPr>
              <w:pStyle w:val="ListParagraph"/>
              <w:numPr>
                <w:ilvl w:val="0"/>
                <w:numId w:val="54"/>
              </w:numPr>
              <w:tabs>
                <w:tab w:val="left" w:pos="566"/>
              </w:tabs>
              <w:overflowPunct w:val="0"/>
              <w:autoSpaceDE w:val="0"/>
              <w:autoSpaceDN w:val="0"/>
              <w:adjustRightInd w:val="0"/>
              <w:spacing w:after="0"/>
              <w:ind w:left="566" w:hanging="284"/>
              <w:contextualSpacing/>
              <w:textAlignment w:val="baseline"/>
              <w:rPr>
                <w:szCs w:val="24"/>
                <w:lang w:val="bg-BG"/>
              </w:rPr>
            </w:pPr>
            <w:r w:rsidRPr="00D50D41">
              <w:rPr>
                <w:szCs w:val="24"/>
                <w:lang w:val="bg-BG"/>
              </w:rPr>
              <w:t>Приемане на нормативна уредба за изпълнение на програмите, съфинансирани от ЕСИФ (май 2014</w:t>
            </w:r>
            <w:r w:rsidR="002623D7">
              <w:rPr>
                <w:szCs w:val="24"/>
                <w:lang w:val="bg-BG"/>
              </w:rPr>
              <w:t xml:space="preserve"> г.</w:t>
            </w:r>
            <w:r w:rsidRPr="00D50D41">
              <w:rPr>
                <w:szCs w:val="24"/>
                <w:lang w:val="bg-BG"/>
              </w:rPr>
              <w:t>)</w:t>
            </w:r>
          </w:p>
          <w:p w:rsidR="006A71AC" w:rsidRPr="00D50D41" w:rsidRDefault="007F04D8" w:rsidP="0059575C">
            <w:pPr>
              <w:pStyle w:val="ListParagraph"/>
              <w:numPr>
                <w:ilvl w:val="0"/>
                <w:numId w:val="54"/>
              </w:numPr>
              <w:tabs>
                <w:tab w:val="left" w:pos="566"/>
              </w:tabs>
              <w:overflowPunct w:val="0"/>
              <w:autoSpaceDE w:val="0"/>
              <w:autoSpaceDN w:val="0"/>
              <w:adjustRightInd w:val="0"/>
              <w:spacing w:after="0"/>
              <w:ind w:left="566" w:hanging="284"/>
              <w:contextualSpacing/>
              <w:textAlignment w:val="baseline"/>
              <w:rPr>
                <w:szCs w:val="24"/>
                <w:lang w:val="bg-BG"/>
              </w:rPr>
            </w:pPr>
            <w:r w:rsidRPr="00D50D41">
              <w:rPr>
                <w:szCs w:val="24"/>
                <w:lang w:val="bg-BG"/>
              </w:rPr>
              <w:t>Електронизация на процесите, свързани с предоставянето, изпълнението, отчитането и мониторинга на финансовата помощ (декември 2016</w:t>
            </w:r>
            <w:r w:rsidR="002623D7">
              <w:rPr>
                <w:szCs w:val="24"/>
                <w:lang w:val="bg-BG"/>
              </w:rPr>
              <w:t xml:space="preserve"> г.</w:t>
            </w:r>
            <w:r w:rsidRPr="00D50D41">
              <w:rPr>
                <w:szCs w:val="24"/>
                <w:lang w:val="bg-BG"/>
              </w:rPr>
              <w:t>)</w:t>
            </w:r>
          </w:p>
          <w:p w:rsidR="006A71AC" w:rsidRPr="00D50D41" w:rsidRDefault="007F04D8" w:rsidP="0059575C">
            <w:pPr>
              <w:pStyle w:val="ListParagraph"/>
              <w:numPr>
                <w:ilvl w:val="0"/>
                <w:numId w:val="54"/>
              </w:numPr>
              <w:tabs>
                <w:tab w:val="left" w:pos="566"/>
              </w:tabs>
              <w:overflowPunct w:val="0"/>
              <w:autoSpaceDE w:val="0"/>
              <w:autoSpaceDN w:val="0"/>
              <w:adjustRightInd w:val="0"/>
              <w:spacing w:after="0"/>
              <w:ind w:left="566" w:hanging="284"/>
              <w:contextualSpacing/>
              <w:textAlignment w:val="baseline"/>
              <w:rPr>
                <w:szCs w:val="24"/>
                <w:lang w:val="bg-BG"/>
              </w:rPr>
            </w:pPr>
            <w:r w:rsidRPr="00D50D41">
              <w:rPr>
                <w:szCs w:val="24"/>
                <w:lang w:val="bg-BG"/>
              </w:rPr>
              <w:t>Въвеждане на интегрирани проектни предложения с възможност за финансиране по повече от една програма и оценка от една комисия (май 2014</w:t>
            </w:r>
            <w:r w:rsidR="002623D7">
              <w:rPr>
                <w:szCs w:val="24"/>
                <w:lang w:val="bg-BG"/>
              </w:rPr>
              <w:t xml:space="preserve"> г.</w:t>
            </w:r>
            <w:r w:rsidRPr="00D50D41">
              <w:rPr>
                <w:szCs w:val="24"/>
                <w:lang w:val="bg-BG"/>
              </w:rPr>
              <w:t>)</w:t>
            </w:r>
          </w:p>
          <w:p w:rsidR="006A71AC" w:rsidRPr="00D50D41" w:rsidRDefault="007F04D8" w:rsidP="0059575C">
            <w:pPr>
              <w:pStyle w:val="ListParagraph"/>
              <w:numPr>
                <w:ilvl w:val="0"/>
                <w:numId w:val="54"/>
              </w:numPr>
              <w:tabs>
                <w:tab w:val="left" w:pos="566"/>
              </w:tabs>
              <w:overflowPunct w:val="0"/>
              <w:autoSpaceDE w:val="0"/>
              <w:autoSpaceDN w:val="0"/>
              <w:adjustRightInd w:val="0"/>
              <w:spacing w:after="0"/>
              <w:ind w:left="566" w:hanging="284"/>
              <w:contextualSpacing/>
              <w:textAlignment w:val="baseline"/>
              <w:rPr>
                <w:szCs w:val="24"/>
                <w:lang w:val="bg-BG"/>
              </w:rPr>
            </w:pPr>
            <w:r w:rsidRPr="00D50D41">
              <w:rPr>
                <w:szCs w:val="24"/>
                <w:lang w:val="bg-BG"/>
              </w:rPr>
              <w:t>Въвеждане на нови инструменти за предоставяне на финансова помощ по фондовете на ЕС (октомври 2014</w:t>
            </w:r>
            <w:r w:rsidR="002623D7">
              <w:rPr>
                <w:szCs w:val="24"/>
                <w:lang w:val="bg-BG"/>
              </w:rPr>
              <w:t xml:space="preserve"> г.</w:t>
            </w:r>
            <w:r w:rsidRPr="00D50D41">
              <w:rPr>
                <w:szCs w:val="24"/>
                <w:lang w:val="bg-BG"/>
              </w:rPr>
              <w:t>)</w:t>
            </w:r>
          </w:p>
          <w:p w:rsidR="006A71AC" w:rsidRPr="00D50D41" w:rsidRDefault="007F04D8" w:rsidP="0059575C">
            <w:pPr>
              <w:pStyle w:val="ListParagraph"/>
              <w:numPr>
                <w:ilvl w:val="0"/>
                <w:numId w:val="54"/>
              </w:numPr>
              <w:tabs>
                <w:tab w:val="left" w:pos="566"/>
              </w:tabs>
              <w:overflowPunct w:val="0"/>
              <w:autoSpaceDE w:val="0"/>
              <w:autoSpaceDN w:val="0"/>
              <w:adjustRightInd w:val="0"/>
              <w:spacing w:after="0"/>
              <w:ind w:left="566" w:hanging="284"/>
              <w:contextualSpacing/>
              <w:textAlignment w:val="baseline"/>
              <w:rPr>
                <w:szCs w:val="24"/>
                <w:lang w:val="bg-BG"/>
              </w:rPr>
            </w:pPr>
            <w:r w:rsidRPr="00D50D41">
              <w:rPr>
                <w:szCs w:val="24"/>
                <w:lang w:val="bg-BG"/>
              </w:rPr>
              <w:t>Приемане на национална методология за прилагане на опростени разходи по проектите, съфинансирани от ЕСИФ (декември 2014</w:t>
            </w:r>
            <w:r w:rsidR="002623D7">
              <w:rPr>
                <w:szCs w:val="24"/>
                <w:lang w:val="bg-BG"/>
              </w:rPr>
              <w:t xml:space="preserve"> г.</w:t>
            </w:r>
            <w:r w:rsidRPr="00D50D41">
              <w:rPr>
                <w:szCs w:val="24"/>
                <w:lang w:val="bg-BG"/>
              </w:rPr>
              <w:t>)</w:t>
            </w:r>
          </w:p>
          <w:p w:rsidR="006A71AC" w:rsidRPr="00D50D41" w:rsidRDefault="007F04D8" w:rsidP="0059575C">
            <w:pPr>
              <w:pStyle w:val="ListParagraph"/>
              <w:numPr>
                <w:ilvl w:val="0"/>
                <w:numId w:val="54"/>
              </w:numPr>
              <w:tabs>
                <w:tab w:val="left" w:pos="566"/>
              </w:tabs>
              <w:overflowPunct w:val="0"/>
              <w:autoSpaceDE w:val="0"/>
              <w:autoSpaceDN w:val="0"/>
              <w:adjustRightInd w:val="0"/>
              <w:spacing w:after="0"/>
              <w:ind w:left="566" w:hanging="284"/>
              <w:contextualSpacing/>
              <w:textAlignment w:val="baseline"/>
              <w:rPr>
                <w:szCs w:val="24"/>
                <w:lang w:val="bg-BG"/>
              </w:rPr>
            </w:pPr>
            <w:r w:rsidRPr="00D50D41">
              <w:rPr>
                <w:szCs w:val="24"/>
                <w:lang w:val="bg-BG"/>
              </w:rPr>
              <w:t>Поетапно създаване на функционалност на ИСУН 2020 за електронна комуникация бенефициент-администрация (септември 2015</w:t>
            </w:r>
            <w:r w:rsidR="002623D7">
              <w:rPr>
                <w:szCs w:val="24"/>
                <w:lang w:val="bg-BG"/>
              </w:rPr>
              <w:t xml:space="preserve"> г.</w:t>
            </w:r>
            <w:r w:rsidRPr="00D50D41">
              <w:rPr>
                <w:szCs w:val="24"/>
                <w:lang w:val="bg-BG"/>
              </w:rPr>
              <w:t xml:space="preserve">) </w:t>
            </w:r>
          </w:p>
          <w:p w:rsidR="007F04D8" w:rsidRPr="00D50D41" w:rsidRDefault="00A31A6C" w:rsidP="007F04D8">
            <w:pPr>
              <w:pStyle w:val="ListParagraph"/>
              <w:overflowPunct w:val="0"/>
              <w:autoSpaceDE w:val="0"/>
              <w:autoSpaceDN w:val="0"/>
              <w:adjustRightInd w:val="0"/>
              <w:spacing w:before="120" w:after="0"/>
              <w:ind w:left="0"/>
              <w:textAlignment w:val="baseline"/>
              <w:rPr>
                <w:b/>
                <w:i/>
                <w:szCs w:val="24"/>
                <w:lang w:val="bg-BG"/>
              </w:rPr>
            </w:pPr>
            <w:r>
              <w:rPr>
                <w:b/>
                <w:i/>
                <w:szCs w:val="24"/>
                <w:lang w:val="bg-BG"/>
              </w:rPr>
              <w:t xml:space="preserve">Намаляване на </w:t>
            </w:r>
            <w:r w:rsidR="007F04D8" w:rsidRPr="00D50D41">
              <w:rPr>
                <w:b/>
                <w:i/>
                <w:szCs w:val="24"/>
                <w:lang w:val="bg-BG"/>
              </w:rPr>
              <w:t>административната тежест на бенефициентите на ОПТ 2007-2013 и на ОПТТИ 2014-2020 :</w:t>
            </w:r>
          </w:p>
          <w:p w:rsidR="00A31A6C" w:rsidRDefault="008B098E" w:rsidP="0096045E">
            <w:pPr>
              <w:pStyle w:val="ListParagraph"/>
              <w:overflowPunct w:val="0"/>
              <w:autoSpaceDE w:val="0"/>
              <w:autoSpaceDN w:val="0"/>
              <w:adjustRightInd w:val="0"/>
              <w:spacing w:before="120" w:after="0"/>
              <w:ind w:left="0"/>
              <w:textAlignment w:val="baseline"/>
              <w:rPr>
                <w:szCs w:val="24"/>
                <w:lang w:val="bg-BG"/>
              </w:rPr>
            </w:pPr>
            <w:r w:rsidRPr="00D50D41">
              <w:rPr>
                <w:szCs w:val="24"/>
                <w:lang w:val="bg-BG"/>
              </w:rPr>
              <w:t>Г</w:t>
            </w:r>
            <w:r w:rsidR="00A63E75" w:rsidRPr="00D50D41">
              <w:rPr>
                <w:szCs w:val="24"/>
                <w:lang w:val="bg-BG"/>
              </w:rPr>
              <w:t>олемия</w:t>
            </w:r>
            <w:r w:rsidRPr="00D50D41">
              <w:rPr>
                <w:szCs w:val="24"/>
                <w:lang w:val="bg-BG"/>
              </w:rPr>
              <w:t>т</w:t>
            </w:r>
            <w:r w:rsidR="00A63E75" w:rsidRPr="00D50D41">
              <w:rPr>
                <w:szCs w:val="24"/>
                <w:lang w:val="bg-BG"/>
              </w:rPr>
              <w:t xml:space="preserve"> брой и често променящи</w:t>
            </w:r>
            <w:r w:rsidRPr="00D50D41">
              <w:rPr>
                <w:szCs w:val="24"/>
                <w:lang w:val="bg-BG"/>
              </w:rPr>
              <w:t>те</w:t>
            </w:r>
            <w:r w:rsidR="00A63E75" w:rsidRPr="00D50D41">
              <w:rPr>
                <w:szCs w:val="24"/>
                <w:lang w:val="bg-BG"/>
              </w:rPr>
              <w:t xml:space="preserve"> се националн</w:t>
            </w:r>
            <w:r w:rsidRPr="00D50D41">
              <w:rPr>
                <w:szCs w:val="24"/>
                <w:lang w:val="bg-BG"/>
              </w:rPr>
              <w:t>и</w:t>
            </w:r>
            <w:r w:rsidR="00A63E75" w:rsidRPr="00D50D41">
              <w:rPr>
                <w:szCs w:val="24"/>
                <w:lang w:val="bg-BG"/>
              </w:rPr>
              <w:t xml:space="preserve"> нормативни актове и разпоредби</w:t>
            </w:r>
            <w:r w:rsidRPr="00D50D41">
              <w:rPr>
                <w:szCs w:val="24"/>
                <w:lang w:val="bg-BG"/>
              </w:rPr>
              <w:t xml:space="preserve"> доведоха бенефициентите на ОПТ до затруднения и сериозни закъснения</w:t>
            </w:r>
            <w:r w:rsidR="00A63E75" w:rsidRPr="00D50D41">
              <w:rPr>
                <w:szCs w:val="24"/>
                <w:lang w:val="bg-BG"/>
              </w:rPr>
              <w:t xml:space="preserve"> </w:t>
            </w:r>
            <w:r w:rsidRPr="00D50D41">
              <w:rPr>
                <w:szCs w:val="24"/>
                <w:lang w:val="bg-BG"/>
              </w:rPr>
              <w:t>п</w:t>
            </w:r>
            <w:r w:rsidR="00A63E75" w:rsidRPr="00D50D41">
              <w:rPr>
                <w:szCs w:val="24"/>
                <w:lang w:val="bg-BG"/>
              </w:rPr>
              <w:t xml:space="preserve">ри подготовката и изпълнението на инфраструктурни проекти </w:t>
            </w:r>
            <w:r w:rsidRPr="00D50D41">
              <w:rPr>
                <w:szCs w:val="24"/>
                <w:lang w:val="bg-BG"/>
              </w:rPr>
              <w:t xml:space="preserve">- </w:t>
            </w:r>
            <w:r w:rsidR="00A63E75" w:rsidRPr="00D50D41">
              <w:rPr>
                <w:szCs w:val="24"/>
                <w:lang w:val="bg-BG"/>
              </w:rPr>
              <w:t xml:space="preserve">при изпълнение на административните процедури </w:t>
            </w:r>
            <w:r w:rsidRPr="00D50D41">
              <w:rPr>
                <w:szCs w:val="24"/>
                <w:lang w:val="bg-BG"/>
              </w:rPr>
              <w:t>по</w:t>
            </w:r>
            <w:r w:rsidR="00A63E75" w:rsidRPr="00D50D41">
              <w:rPr>
                <w:szCs w:val="24"/>
                <w:lang w:val="bg-BG"/>
              </w:rPr>
              <w:t xml:space="preserve"> отчуждаване или промяна на предназначението на земите, съгласувания и издаване на необходимите </w:t>
            </w:r>
            <w:r w:rsidR="00A63E75" w:rsidRPr="00D50D41">
              <w:rPr>
                <w:szCs w:val="24"/>
                <w:lang w:val="bg-BG"/>
              </w:rPr>
              <w:lastRenderedPageBreak/>
              <w:t>разрешителни по ЗУТ, както и при археологическ</w:t>
            </w:r>
            <w:r w:rsidR="00F700BA">
              <w:rPr>
                <w:szCs w:val="24"/>
                <w:lang w:val="bg-BG"/>
              </w:rPr>
              <w:t xml:space="preserve">и проучвания, прилагане на ЗОП </w:t>
            </w:r>
            <w:r w:rsidR="00A63E75" w:rsidRPr="00D50D41">
              <w:rPr>
                <w:szCs w:val="24"/>
                <w:lang w:val="bg-BG"/>
              </w:rPr>
              <w:t>и н</w:t>
            </w:r>
            <w:r w:rsidR="00A31A6C">
              <w:rPr>
                <w:szCs w:val="24"/>
                <w:lang w:val="bg-BG"/>
              </w:rPr>
              <w:t>а екологичното законодателство.</w:t>
            </w:r>
          </w:p>
          <w:p w:rsidR="00A63E75" w:rsidRPr="00D50D41" w:rsidRDefault="00A31A6C" w:rsidP="0096045E">
            <w:pPr>
              <w:pStyle w:val="ListParagraph"/>
              <w:overflowPunct w:val="0"/>
              <w:autoSpaceDE w:val="0"/>
              <w:autoSpaceDN w:val="0"/>
              <w:adjustRightInd w:val="0"/>
              <w:spacing w:before="120" w:after="0"/>
              <w:ind w:left="0"/>
              <w:textAlignment w:val="baseline"/>
              <w:rPr>
                <w:color w:val="000000"/>
                <w:lang w:val="bg-BG"/>
              </w:rPr>
            </w:pPr>
            <w:r>
              <w:rPr>
                <w:szCs w:val="24"/>
                <w:lang w:val="bg-BG"/>
              </w:rPr>
              <w:t>Въпреки</w:t>
            </w:r>
            <w:r w:rsidR="00A63E75" w:rsidRPr="00D50D41">
              <w:rPr>
                <w:color w:val="000000"/>
                <w:lang w:val="bg-BG"/>
              </w:rPr>
              <w:t>, че посочените области не са в ресора на МТИТС, УО на ОПТ в рамките на своите компетенции и правомощия, подкреп</w:t>
            </w:r>
            <w:r w:rsidR="008B098E" w:rsidRPr="00D50D41">
              <w:rPr>
                <w:color w:val="000000"/>
                <w:lang w:val="bg-BG"/>
              </w:rPr>
              <w:t>и</w:t>
            </w:r>
            <w:r w:rsidR="00A63E75" w:rsidRPr="00D50D41">
              <w:rPr>
                <w:color w:val="000000"/>
                <w:lang w:val="bg-BG"/>
              </w:rPr>
              <w:t xml:space="preserve"> бенефициентите </w:t>
            </w:r>
            <w:r w:rsidR="008B098E" w:rsidRPr="00D50D41">
              <w:rPr>
                <w:color w:val="000000"/>
                <w:lang w:val="bg-BG"/>
              </w:rPr>
              <w:t xml:space="preserve">при </w:t>
            </w:r>
            <w:r w:rsidR="00A63E75" w:rsidRPr="00D50D41">
              <w:rPr>
                <w:color w:val="000000"/>
                <w:lang w:val="bg-BG"/>
              </w:rPr>
              <w:t>формулирането и процедирането на предложенията им за промени в действащата нормативната база, както  и е им съдейств</w:t>
            </w:r>
            <w:r w:rsidR="008B098E" w:rsidRPr="00D50D41">
              <w:rPr>
                <w:color w:val="000000"/>
                <w:lang w:val="bg-BG"/>
              </w:rPr>
              <w:t>а</w:t>
            </w:r>
            <w:r w:rsidR="00A63E75" w:rsidRPr="00D50D41">
              <w:rPr>
                <w:color w:val="000000"/>
                <w:lang w:val="bg-BG"/>
              </w:rPr>
              <w:t xml:space="preserve"> при взаимодействието им с други институции (регионални, национални и от съседни държави) за решаване на възникнали проблеми при подготовката и изпълнението на проектите. Оказването на тази подкрепа и съдействие ще продължи и през период</w:t>
            </w:r>
            <w:r w:rsidR="008B098E" w:rsidRPr="00D50D41">
              <w:rPr>
                <w:color w:val="000000"/>
                <w:lang w:val="bg-BG"/>
              </w:rPr>
              <w:t>а 2014-2020</w:t>
            </w:r>
            <w:r w:rsidR="002623D7">
              <w:rPr>
                <w:color w:val="000000"/>
                <w:lang w:val="bg-BG"/>
              </w:rPr>
              <w:t xml:space="preserve"> г.</w:t>
            </w:r>
            <w:r w:rsidR="008B098E" w:rsidRPr="00D50D41">
              <w:rPr>
                <w:color w:val="000000"/>
                <w:lang w:val="bg-BG"/>
              </w:rPr>
              <w:t>.</w:t>
            </w:r>
          </w:p>
          <w:p w:rsidR="00A63E75" w:rsidRPr="00D50D41" w:rsidRDefault="00A63E75" w:rsidP="0096045E">
            <w:pPr>
              <w:pStyle w:val="ListParagraph"/>
              <w:overflowPunct w:val="0"/>
              <w:autoSpaceDE w:val="0"/>
              <w:autoSpaceDN w:val="0"/>
              <w:adjustRightInd w:val="0"/>
              <w:spacing w:before="120" w:after="0"/>
              <w:ind w:left="0"/>
              <w:textAlignment w:val="baseline"/>
              <w:rPr>
                <w:lang w:val="bg-BG"/>
              </w:rPr>
            </w:pPr>
            <w:r w:rsidRPr="00D50D41">
              <w:rPr>
                <w:szCs w:val="24"/>
                <w:lang w:val="bg-BG"/>
              </w:rPr>
              <w:t xml:space="preserve">Бенефициентите срещат допълнителни трудности и поради честите промени в указанията и процедурите за изпълнение на ОПТ. </w:t>
            </w:r>
            <w:r w:rsidR="00826C8D" w:rsidRPr="00D50D41">
              <w:rPr>
                <w:szCs w:val="24"/>
                <w:lang w:val="bg-BG"/>
              </w:rPr>
              <w:t xml:space="preserve">Осмата </w:t>
            </w:r>
            <w:r w:rsidRPr="00D50D41">
              <w:rPr>
                <w:szCs w:val="24"/>
                <w:lang w:val="bg-BG"/>
              </w:rPr>
              <w:t xml:space="preserve">версия на Процедурния наръчник на ОПТ е </w:t>
            </w:r>
            <w:r w:rsidR="00826C8D" w:rsidRPr="00D50D41">
              <w:rPr>
                <w:szCs w:val="24"/>
                <w:lang w:val="bg-BG"/>
              </w:rPr>
              <w:t xml:space="preserve">от </w:t>
            </w:r>
            <w:r w:rsidRPr="00D50D41">
              <w:rPr>
                <w:szCs w:val="24"/>
                <w:lang w:val="bg-BG"/>
              </w:rPr>
              <w:t>27.02.2013</w:t>
            </w:r>
            <w:r w:rsidR="002623D7">
              <w:rPr>
                <w:szCs w:val="24"/>
                <w:lang w:val="bg-BG"/>
              </w:rPr>
              <w:t xml:space="preserve"> г</w:t>
            </w:r>
            <w:r w:rsidRPr="00D50D41">
              <w:rPr>
                <w:szCs w:val="24"/>
                <w:lang w:val="bg-BG"/>
              </w:rPr>
              <w:t xml:space="preserve">. Повечето от бенефициентите се затрудняват при </w:t>
            </w:r>
            <w:r w:rsidR="00826C8D" w:rsidRPr="00D50D41">
              <w:rPr>
                <w:szCs w:val="24"/>
                <w:lang w:val="bg-BG"/>
              </w:rPr>
              <w:t xml:space="preserve">навременното </w:t>
            </w:r>
            <w:r w:rsidRPr="00D50D41">
              <w:rPr>
                <w:szCs w:val="24"/>
                <w:lang w:val="bg-BG"/>
              </w:rPr>
              <w:t>изготвяне</w:t>
            </w:r>
            <w:r w:rsidR="00826C8D" w:rsidRPr="00D50D41">
              <w:rPr>
                <w:szCs w:val="24"/>
                <w:lang w:val="bg-BG"/>
              </w:rPr>
              <w:t>/</w:t>
            </w:r>
            <w:r w:rsidR="00A31A6C">
              <w:rPr>
                <w:szCs w:val="24"/>
                <w:lang w:val="bg-BG"/>
              </w:rPr>
              <w:t xml:space="preserve"> </w:t>
            </w:r>
            <w:r w:rsidRPr="00D50D41">
              <w:rPr>
                <w:szCs w:val="24"/>
                <w:lang w:val="bg-BG"/>
              </w:rPr>
              <w:t xml:space="preserve">актуализация на съответните </w:t>
            </w:r>
            <w:r w:rsidR="00826C8D" w:rsidRPr="00D50D41">
              <w:rPr>
                <w:szCs w:val="24"/>
                <w:lang w:val="bg-BG"/>
              </w:rPr>
              <w:t xml:space="preserve">си </w:t>
            </w:r>
            <w:r w:rsidRPr="00D50D41">
              <w:rPr>
                <w:szCs w:val="24"/>
                <w:lang w:val="bg-BG"/>
              </w:rPr>
              <w:t>наръчници.</w:t>
            </w:r>
            <w:r w:rsidR="00826C8D" w:rsidRPr="00D50D41">
              <w:rPr>
                <w:lang w:val="bg-BG"/>
              </w:rPr>
              <w:t xml:space="preserve"> В тази връзка в </w:t>
            </w:r>
            <w:r w:rsidRPr="00D50D41">
              <w:rPr>
                <w:lang w:val="bg-BG"/>
              </w:rPr>
              <w:t>процес</w:t>
            </w:r>
            <w:r w:rsidR="00826C8D" w:rsidRPr="00D50D41">
              <w:rPr>
                <w:lang w:val="bg-BG"/>
              </w:rPr>
              <w:t>а</w:t>
            </w:r>
            <w:r w:rsidRPr="00D50D41">
              <w:rPr>
                <w:lang w:val="bg-BG"/>
              </w:rPr>
              <w:t xml:space="preserve"> на изготвяне</w:t>
            </w:r>
            <w:r w:rsidR="00826C8D" w:rsidRPr="00D50D41">
              <w:rPr>
                <w:lang w:val="bg-BG"/>
              </w:rPr>
              <w:t>/</w:t>
            </w:r>
            <w:r w:rsidRPr="00D50D41">
              <w:rPr>
                <w:lang w:val="bg-BG"/>
              </w:rPr>
              <w:t xml:space="preserve"> актуализация на процедурния наръчник на ОПТТИ</w:t>
            </w:r>
            <w:r w:rsidR="00826C8D" w:rsidRPr="00D50D41">
              <w:rPr>
                <w:lang w:val="bg-BG"/>
              </w:rPr>
              <w:t xml:space="preserve"> ще</w:t>
            </w:r>
            <w:r w:rsidRPr="00D50D41">
              <w:rPr>
                <w:lang w:val="bg-BG"/>
              </w:rPr>
              <w:t xml:space="preserve"> се привличат и отговорни специалисти на бенефициентите с цел ускоряване привеждане</w:t>
            </w:r>
            <w:r w:rsidR="00826C8D" w:rsidRPr="00D50D41">
              <w:rPr>
                <w:lang w:val="bg-BG"/>
              </w:rPr>
              <w:t>то</w:t>
            </w:r>
            <w:r w:rsidRPr="00D50D41">
              <w:rPr>
                <w:lang w:val="bg-BG"/>
              </w:rPr>
              <w:t xml:space="preserve"> на процедурните наръчници на бенефициентите в необходимото съответствие. </w:t>
            </w:r>
          </w:p>
          <w:p w:rsidR="00A63E75" w:rsidRPr="00D50D41" w:rsidRDefault="00826C8D" w:rsidP="0096045E">
            <w:pPr>
              <w:pStyle w:val="ListParagraph"/>
              <w:overflowPunct w:val="0"/>
              <w:autoSpaceDE w:val="0"/>
              <w:autoSpaceDN w:val="0"/>
              <w:adjustRightInd w:val="0"/>
              <w:spacing w:before="120" w:after="0"/>
              <w:ind w:left="0"/>
              <w:textAlignment w:val="baseline"/>
              <w:rPr>
                <w:szCs w:val="24"/>
                <w:lang w:val="bg-BG"/>
              </w:rPr>
            </w:pPr>
            <w:r w:rsidRPr="00D50D41">
              <w:rPr>
                <w:szCs w:val="24"/>
                <w:lang w:val="bg-BG"/>
              </w:rPr>
              <w:t xml:space="preserve">Относно </w:t>
            </w:r>
            <w:r w:rsidR="00A63E75" w:rsidRPr="00D50D41">
              <w:rPr>
                <w:szCs w:val="24"/>
                <w:lang w:val="bg-BG"/>
              </w:rPr>
              <w:t xml:space="preserve">процедурите за подготовка и оценка на проектни предложения, предоставяне на БФП, изпълнение, мониторинг, контрол и докладване по ОПТ извършените през 2011 г. текущи оценки показват, че бенефициентите считат </w:t>
            </w:r>
            <w:r w:rsidRPr="00D50D41">
              <w:rPr>
                <w:szCs w:val="24"/>
                <w:lang w:val="bg-BG"/>
              </w:rPr>
              <w:t xml:space="preserve">тези </w:t>
            </w:r>
            <w:r w:rsidR="0096045E">
              <w:rPr>
                <w:szCs w:val="24"/>
                <w:lang w:val="bg-BG"/>
              </w:rPr>
              <w:t xml:space="preserve">процедури за сложни, </w:t>
            </w:r>
            <w:r w:rsidR="00A63E75" w:rsidRPr="00D50D41">
              <w:rPr>
                <w:szCs w:val="24"/>
                <w:lang w:val="bg-BG"/>
              </w:rPr>
              <w:t>изискващи изготвянето на голям обем документи при затруднен документооборот (</w:t>
            </w:r>
            <w:r w:rsidRPr="00D50D41">
              <w:rPr>
                <w:szCs w:val="24"/>
                <w:lang w:val="bg-BG"/>
              </w:rPr>
              <w:t xml:space="preserve"> при </w:t>
            </w:r>
            <w:r w:rsidR="00A63E75" w:rsidRPr="00D50D41">
              <w:rPr>
                <w:szCs w:val="24"/>
                <w:lang w:val="bg-BG"/>
              </w:rPr>
              <w:t xml:space="preserve">първоначалната липса информационна система, а в последствие и </w:t>
            </w:r>
            <w:r w:rsidRPr="00D50D41">
              <w:rPr>
                <w:szCs w:val="24"/>
                <w:lang w:val="bg-BG"/>
              </w:rPr>
              <w:t xml:space="preserve">при функционално ограничената </w:t>
            </w:r>
            <w:r w:rsidR="00A63E75" w:rsidRPr="00D50D41">
              <w:rPr>
                <w:szCs w:val="24"/>
                <w:lang w:val="bg-BG"/>
              </w:rPr>
              <w:t>ИСУН), но в крайна сметка за доказано работещи и успешно приложими.</w:t>
            </w:r>
          </w:p>
          <w:p w:rsidR="00A31A6C" w:rsidRDefault="00A63E75" w:rsidP="0096045E">
            <w:pPr>
              <w:spacing w:after="0"/>
            </w:pPr>
            <w:r w:rsidRPr="00F20D1F">
              <w:t>УО на ОПТ съдейства на бенефициентите при изготвяне на всички изискуеми документи. Така от формалното докладване поради липсата на напредък по проектите в началото на програмата, към 2012 г. качеството на докладване от бенефициентите значително е подобр</w:t>
            </w:r>
            <w:r w:rsidR="00997456">
              <w:t>ено</w:t>
            </w:r>
            <w:r w:rsidRPr="00F20D1F">
              <w:t xml:space="preserve">. </w:t>
            </w:r>
            <w:r w:rsidR="00997456">
              <w:t>П</w:t>
            </w:r>
            <w:r w:rsidRPr="00F20D1F">
              <w:t>редприетите мерки за намаляване на административната тежест на б</w:t>
            </w:r>
            <w:r w:rsidR="00A31A6C">
              <w:t>енефициентите в тази връзка са:</w:t>
            </w:r>
          </w:p>
          <w:p w:rsidR="00A31A6C" w:rsidRDefault="00A63E75" w:rsidP="0059575C">
            <w:pPr>
              <w:numPr>
                <w:ilvl w:val="0"/>
                <w:numId w:val="55"/>
              </w:numPr>
              <w:tabs>
                <w:tab w:val="left" w:pos="566"/>
              </w:tabs>
              <w:spacing w:after="0"/>
              <w:ind w:left="566" w:hanging="284"/>
              <w:rPr>
                <w:szCs w:val="24"/>
              </w:rPr>
            </w:pPr>
            <w:r w:rsidRPr="00F20D1F">
              <w:rPr>
                <w:szCs w:val="24"/>
              </w:rPr>
              <w:t>Отпадане на изискването за изготвяне на шестмесечните доклади и оптимизация формата на месечните и годишния доклади за напредък;</w:t>
            </w:r>
          </w:p>
          <w:p w:rsidR="00A31A6C" w:rsidRDefault="00A63E75" w:rsidP="0059575C">
            <w:pPr>
              <w:numPr>
                <w:ilvl w:val="0"/>
                <w:numId w:val="55"/>
              </w:numPr>
              <w:tabs>
                <w:tab w:val="left" w:pos="566"/>
              </w:tabs>
              <w:spacing w:after="0"/>
              <w:ind w:left="566" w:hanging="284"/>
              <w:rPr>
                <w:szCs w:val="24"/>
              </w:rPr>
            </w:pPr>
            <w:r w:rsidRPr="00F20D1F">
              <w:rPr>
                <w:szCs w:val="24"/>
              </w:rPr>
              <w:t>Съкращаване на изискваната информация</w:t>
            </w:r>
            <w:r w:rsidR="0096045E">
              <w:rPr>
                <w:szCs w:val="24"/>
              </w:rPr>
              <w:t xml:space="preserve"> за напредъка по проектите при </w:t>
            </w:r>
            <w:r w:rsidRPr="00F20D1F">
              <w:rPr>
                <w:szCs w:val="24"/>
              </w:rPr>
              <w:t>подаване на искания за плащане (премахнато е дублиране</w:t>
            </w:r>
            <w:r w:rsidR="00997456">
              <w:rPr>
                <w:szCs w:val="24"/>
              </w:rPr>
              <w:t>то</w:t>
            </w:r>
            <w:r w:rsidRPr="00F20D1F">
              <w:rPr>
                <w:szCs w:val="24"/>
              </w:rPr>
              <w:t xml:space="preserve"> на вече наличната и офици</w:t>
            </w:r>
            <w:r w:rsidR="00A31A6C">
              <w:rPr>
                <w:szCs w:val="24"/>
              </w:rPr>
              <w:t>ално предоставена информация);</w:t>
            </w:r>
          </w:p>
          <w:p w:rsidR="00A31A6C" w:rsidRDefault="00A63E75" w:rsidP="0059575C">
            <w:pPr>
              <w:numPr>
                <w:ilvl w:val="0"/>
                <w:numId w:val="55"/>
              </w:numPr>
              <w:tabs>
                <w:tab w:val="left" w:pos="566"/>
              </w:tabs>
              <w:spacing w:after="0"/>
              <w:ind w:left="566" w:hanging="284"/>
              <w:rPr>
                <w:szCs w:val="24"/>
              </w:rPr>
            </w:pPr>
            <w:r w:rsidRPr="00F20D1F">
              <w:rPr>
                <w:szCs w:val="24"/>
              </w:rPr>
              <w:t>Поддържане на постоянна обратна връзка с бенефициентите. Освен на периодичните срещи за отчитане на напредъка, на които се разискват всички възникнали проблеми е създадена практиката, незабавно след запознаване с подадена от бенефициентите към УО информация, експерти</w:t>
            </w:r>
            <w:r w:rsidR="00997456">
              <w:rPr>
                <w:szCs w:val="24"/>
              </w:rPr>
              <w:t>те</w:t>
            </w:r>
            <w:r w:rsidRPr="00F20D1F">
              <w:rPr>
                <w:szCs w:val="24"/>
              </w:rPr>
              <w:t xml:space="preserve"> от УО да изпращат по </w:t>
            </w:r>
            <w:r w:rsidR="002623D7">
              <w:rPr>
                <w:szCs w:val="24"/>
              </w:rPr>
              <w:t>електронна поща</w:t>
            </w:r>
            <w:r w:rsidR="00997456" w:rsidRPr="00F20D1F">
              <w:rPr>
                <w:szCs w:val="24"/>
              </w:rPr>
              <w:t xml:space="preserve"> </w:t>
            </w:r>
            <w:r w:rsidRPr="00F20D1F">
              <w:rPr>
                <w:szCs w:val="24"/>
              </w:rPr>
              <w:t>своите забележки за отстраняване/</w:t>
            </w:r>
            <w:r w:rsidR="0096045E">
              <w:rPr>
                <w:szCs w:val="24"/>
              </w:rPr>
              <w:t xml:space="preserve"> </w:t>
            </w:r>
            <w:r w:rsidRPr="00F20D1F">
              <w:rPr>
                <w:szCs w:val="24"/>
              </w:rPr>
              <w:t>допълване/</w:t>
            </w:r>
            <w:r w:rsidR="0096045E">
              <w:rPr>
                <w:szCs w:val="24"/>
              </w:rPr>
              <w:t xml:space="preserve"> </w:t>
            </w:r>
            <w:r w:rsidRPr="00F20D1F">
              <w:rPr>
                <w:szCs w:val="24"/>
              </w:rPr>
              <w:t>корекции от бенефициентите. След всяка проверка на място се провежда заключителна среща с всички заинтересовани страни (бенефициенти, изпълнители и др.), на която се обсъждат детайлно констатациите и препоръките. Така проверяващите окончателно се убеждават, че не са достигнали до някои погрешни или неточно формулирани изводи и се избягва възможността от неразбиране на</w:t>
            </w:r>
            <w:r w:rsidR="00A31A6C">
              <w:rPr>
                <w:szCs w:val="24"/>
              </w:rPr>
              <w:t xml:space="preserve"> отправените препоръки;</w:t>
            </w:r>
          </w:p>
          <w:p w:rsidR="00A63E75" w:rsidRPr="00F20D1F" w:rsidRDefault="00A63E75" w:rsidP="0059575C">
            <w:pPr>
              <w:numPr>
                <w:ilvl w:val="0"/>
                <w:numId w:val="55"/>
              </w:numPr>
              <w:tabs>
                <w:tab w:val="left" w:pos="566"/>
              </w:tabs>
              <w:spacing w:after="0"/>
              <w:ind w:left="566" w:hanging="284"/>
              <w:rPr>
                <w:szCs w:val="24"/>
              </w:rPr>
            </w:pPr>
            <w:r w:rsidRPr="00F20D1F">
              <w:rPr>
                <w:szCs w:val="24"/>
              </w:rPr>
              <w:lastRenderedPageBreak/>
              <w:t>Оптимално използване на функционалните възможности на развиващата се през периода 2007-2013 ИСУН.</w:t>
            </w:r>
          </w:p>
          <w:p w:rsidR="00A31A6C" w:rsidRDefault="00A63E75" w:rsidP="0096045E">
            <w:pPr>
              <w:spacing w:after="0"/>
            </w:pPr>
            <w:r w:rsidRPr="00F20D1F">
              <w:t xml:space="preserve">През периода 2014-2020 УО </w:t>
            </w:r>
            <w:r w:rsidR="00997456">
              <w:t xml:space="preserve">на ОПТТИ </w:t>
            </w:r>
            <w:r w:rsidR="00A31A6C">
              <w:t>ще продължи да:</w:t>
            </w:r>
          </w:p>
          <w:p w:rsidR="00A31A6C" w:rsidRDefault="00A63E75" w:rsidP="0059575C">
            <w:pPr>
              <w:numPr>
                <w:ilvl w:val="0"/>
                <w:numId w:val="56"/>
              </w:numPr>
              <w:tabs>
                <w:tab w:val="left" w:pos="566"/>
              </w:tabs>
              <w:spacing w:after="0"/>
              <w:ind w:left="566" w:hanging="284"/>
              <w:rPr>
                <w:szCs w:val="24"/>
              </w:rPr>
            </w:pPr>
            <w:r w:rsidRPr="00F20D1F">
              <w:rPr>
                <w:szCs w:val="24"/>
              </w:rPr>
              <w:t xml:space="preserve">поддържа постоянна обратна връзка с </w:t>
            </w:r>
            <w:r w:rsidR="00C00939" w:rsidRPr="00F20D1F">
              <w:rPr>
                <w:szCs w:val="24"/>
              </w:rPr>
              <w:t>бенефициентите</w:t>
            </w:r>
            <w:r w:rsidR="00A31A6C">
              <w:rPr>
                <w:szCs w:val="24"/>
              </w:rPr>
              <w:t>;</w:t>
            </w:r>
          </w:p>
          <w:p w:rsidR="00A31A6C" w:rsidRDefault="00A63E75" w:rsidP="0059575C">
            <w:pPr>
              <w:numPr>
                <w:ilvl w:val="0"/>
                <w:numId w:val="56"/>
              </w:numPr>
              <w:tabs>
                <w:tab w:val="left" w:pos="566"/>
              </w:tabs>
              <w:spacing w:after="0"/>
              <w:ind w:left="566" w:hanging="284"/>
              <w:rPr>
                <w:szCs w:val="24"/>
              </w:rPr>
            </w:pPr>
            <w:r w:rsidRPr="00F20D1F">
              <w:rPr>
                <w:szCs w:val="24"/>
              </w:rPr>
              <w:t xml:space="preserve">прилага новите функционалните възможности на ИСУН 2020 </w:t>
            </w:r>
            <w:r w:rsidR="00997456">
              <w:rPr>
                <w:szCs w:val="24"/>
              </w:rPr>
              <w:t>незабавно</w:t>
            </w:r>
            <w:r w:rsidR="00A31A6C">
              <w:rPr>
                <w:szCs w:val="24"/>
              </w:rPr>
              <w:t xml:space="preserve"> след тяхното създаване;</w:t>
            </w:r>
          </w:p>
          <w:p w:rsidR="00A31A6C" w:rsidRDefault="00A63E75" w:rsidP="0059575C">
            <w:pPr>
              <w:numPr>
                <w:ilvl w:val="0"/>
                <w:numId w:val="56"/>
              </w:numPr>
              <w:tabs>
                <w:tab w:val="left" w:pos="566"/>
              </w:tabs>
              <w:spacing w:after="0"/>
              <w:ind w:left="566" w:hanging="284"/>
              <w:rPr>
                <w:szCs w:val="24"/>
              </w:rPr>
            </w:pPr>
            <w:r w:rsidRPr="00F20D1F">
              <w:rPr>
                <w:szCs w:val="24"/>
              </w:rPr>
              <w:t>редуцира (при възможност) изискваната бенефициентите информация (като периодика и като съдържание), като се придържа към минималните и</w:t>
            </w:r>
            <w:r w:rsidR="00A31A6C">
              <w:rPr>
                <w:szCs w:val="24"/>
              </w:rPr>
              <w:t>зисквания от законодателството;</w:t>
            </w:r>
          </w:p>
          <w:p w:rsidR="00A63E75" w:rsidRPr="00F20D1F" w:rsidRDefault="00A63E75" w:rsidP="0059575C">
            <w:pPr>
              <w:numPr>
                <w:ilvl w:val="0"/>
                <w:numId w:val="56"/>
              </w:numPr>
              <w:tabs>
                <w:tab w:val="left" w:pos="566"/>
              </w:tabs>
              <w:spacing w:after="0"/>
              <w:ind w:left="566" w:hanging="284"/>
              <w:rPr>
                <w:szCs w:val="24"/>
              </w:rPr>
            </w:pPr>
            <w:r w:rsidRPr="00F20D1F">
              <w:rPr>
                <w:szCs w:val="24"/>
              </w:rPr>
              <w:t xml:space="preserve">редуцира времето за предварителен/пост контрол и верификация чрез оптимизиране структурата на УО и използването на външна експертиза. </w:t>
            </w:r>
          </w:p>
          <w:p w:rsidR="00A06B45" w:rsidRDefault="00A63E75" w:rsidP="0096045E">
            <w:pPr>
              <w:pStyle w:val="ListParagraph"/>
              <w:overflowPunct w:val="0"/>
              <w:autoSpaceDE w:val="0"/>
              <w:autoSpaceDN w:val="0"/>
              <w:adjustRightInd w:val="0"/>
              <w:spacing w:before="120" w:after="0"/>
              <w:ind w:left="0"/>
              <w:textAlignment w:val="baseline"/>
              <w:rPr>
                <w:szCs w:val="24"/>
                <w:lang w:val="bg-BG"/>
              </w:rPr>
            </w:pPr>
            <w:r w:rsidRPr="00D50D41">
              <w:rPr>
                <w:szCs w:val="24"/>
                <w:lang w:val="bg-BG"/>
              </w:rPr>
              <w:t xml:space="preserve">Чрез създадения механизъм, по който при изчерпване на лимитите УО на ОПТ своевременно да подава искания за средства към НФ се минимизира риска липсата на разполагаем ресурс от страна на УО да доведе до забавяне възстановяването </w:t>
            </w:r>
            <w:r w:rsidR="00A06B45">
              <w:rPr>
                <w:szCs w:val="24"/>
                <w:lang w:val="bg-BG"/>
              </w:rPr>
              <w:t>на средства към бенефициентите.</w:t>
            </w:r>
          </w:p>
          <w:p w:rsidR="00A06B45" w:rsidRDefault="00A63E75" w:rsidP="0096045E">
            <w:pPr>
              <w:pStyle w:val="ListParagraph"/>
              <w:overflowPunct w:val="0"/>
              <w:autoSpaceDE w:val="0"/>
              <w:autoSpaceDN w:val="0"/>
              <w:adjustRightInd w:val="0"/>
              <w:spacing w:before="120" w:after="0"/>
              <w:ind w:left="0"/>
              <w:textAlignment w:val="baseline"/>
              <w:rPr>
                <w:lang w:val="bg-BG"/>
              </w:rPr>
            </w:pPr>
            <w:r w:rsidRPr="00D50D41">
              <w:rPr>
                <w:szCs w:val="24"/>
                <w:lang w:val="bg-BG"/>
              </w:rPr>
              <w:t>С</w:t>
            </w:r>
            <w:r w:rsidRPr="00D50D41">
              <w:rPr>
                <w:lang w:val="bg-BG"/>
              </w:rPr>
              <w:t>лед средата на 2011 средствата за покриване на финансов недостиг се предоставят на бенефициентите чрез Българската банка за развитие (ББР) в съответствие с утвърдения от МС Механизъм за ползване на средства от Кредитното споразу</w:t>
            </w:r>
            <w:r w:rsidR="00A06B45">
              <w:rPr>
                <w:lang w:val="bg-BG"/>
              </w:rPr>
              <w:t>мение и договор между ББР и МФ.</w:t>
            </w:r>
          </w:p>
          <w:p w:rsidR="00A63E75" w:rsidRPr="00D50D41" w:rsidRDefault="00A63E75" w:rsidP="0096045E">
            <w:pPr>
              <w:pStyle w:val="ListParagraph"/>
              <w:overflowPunct w:val="0"/>
              <w:autoSpaceDE w:val="0"/>
              <w:autoSpaceDN w:val="0"/>
              <w:adjustRightInd w:val="0"/>
              <w:spacing w:before="120" w:after="0"/>
              <w:ind w:left="0"/>
              <w:textAlignment w:val="baseline"/>
              <w:rPr>
                <w:lang w:val="bg-BG"/>
              </w:rPr>
            </w:pPr>
            <w:r w:rsidRPr="00D50D41">
              <w:rPr>
                <w:lang w:val="bg-BG"/>
              </w:rPr>
              <w:t>УО на ОПТ ще използва свои</w:t>
            </w:r>
            <w:r w:rsidR="00417131" w:rsidRPr="00D50D41">
              <w:rPr>
                <w:lang w:val="bg-BG"/>
              </w:rPr>
              <w:t>те</w:t>
            </w:r>
            <w:r w:rsidRPr="00D50D41">
              <w:rPr>
                <w:lang w:val="bg-BG"/>
              </w:rPr>
              <w:t xml:space="preserve"> правомощия за подкрепа на осигуряването на необходимата финансовата помощ (</w:t>
            </w:r>
            <w:r w:rsidR="00417131" w:rsidRPr="00D50D41">
              <w:rPr>
                <w:lang w:val="bg-BG"/>
              </w:rPr>
              <w:t xml:space="preserve">чрез </w:t>
            </w:r>
            <w:r w:rsidRPr="00D50D41">
              <w:rPr>
                <w:lang w:val="bg-BG"/>
              </w:rPr>
              <w:t>възможни</w:t>
            </w:r>
            <w:r w:rsidR="00417131" w:rsidRPr="00D50D41">
              <w:rPr>
                <w:lang w:val="bg-BG"/>
              </w:rPr>
              <w:t>те</w:t>
            </w:r>
            <w:r w:rsidRPr="00D50D41">
              <w:rPr>
                <w:lang w:val="bg-BG"/>
              </w:rPr>
              <w:t xml:space="preserve"> финансови инструменти) на бенефициентите на ОПТТИ на възможно най-ранен етап. </w:t>
            </w:r>
          </w:p>
          <w:p w:rsidR="00417131" w:rsidRPr="00F20D1F" w:rsidRDefault="00A06B45" w:rsidP="0096045E">
            <w:pPr>
              <w:spacing w:after="0"/>
            </w:pPr>
            <w:r>
              <w:t>Освен гореописаните действия</w:t>
            </w:r>
            <w:r w:rsidR="00417131">
              <w:t>,</w:t>
            </w:r>
            <w:r w:rsidR="00417131" w:rsidRPr="00F20D1F">
              <w:t xml:space="preserve"> </w:t>
            </w:r>
            <w:r w:rsidR="00417131">
              <w:t xml:space="preserve">УО на ОПТТИ предвижда </w:t>
            </w:r>
            <w:r w:rsidR="00417131" w:rsidRPr="00F20D1F">
              <w:t>следн</w:t>
            </w:r>
            <w:r w:rsidR="00417131">
              <w:t>ото:</w:t>
            </w:r>
          </w:p>
          <w:p w:rsidR="00417131" w:rsidRDefault="00417131" w:rsidP="0059575C">
            <w:pPr>
              <w:numPr>
                <w:ilvl w:val="0"/>
                <w:numId w:val="57"/>
              </w:numPr>
              <w:tabs>
                <w:tab w:val="left" w:pos="566"/>
              </w:tabs>
              <w:autoSpaceDE w:val="0"/>
              <w:autoSpaceDN w:val="0"/>
              <w:adjustRightInd w:val="0"/>
              <w:spacing w:after="0"/>
              <w:ind w:left="566" w:hanging="284"/>
              <w:rPr>
                <w:szCs w:val="24"/>
              </w:rPr>
            </w:pPr>
            <w:r w:rsidRPr="00F20D1F">
              <w:rPr>
                <w:szCs w:val="24"/>
              </w:rPr>
              <w:t>до</w:t>
            </w:r>
            <w:r>
              <w:rPr>
                <w:szCs w:val="24"/>
              </w:rPr>
              <w:t xml:space="preserve"> </w:t>
            </w:r>
            <w:r w:rsidRPr="00F20D1F">
              <w:rPr>
                <w:szCs w:val="24"/>
              </w:rPr>
              <w:t>31.01.2015</w:t>
            </w:r>
            <w:r>
              <w:rPr>
                <w:szCs w:val="24"/>
              </w:rPr>
              <w:t xml:space="preserve"> </w:t>
            </w:r>
            <w:r w:rsidR="00CB3D84">
              <w:rPr>
                <w:szCs w:val="24"/>
              </w:rPr>
              <w:t xml:space="preserve">г. </w:t>
            </w:r>
            <w:r>
              <w:rPr>
                <w:szCs w:val="24"/>
              </w:rPr>
              <w:t xml:space="preserve">- </w:t>
            </w:r>
            <w:r w:rsidRPr="00F20D1F">
              <w:rPr>
                <w:szCs w:val="24"/>
              </w:rPr>
              <w:t>включ</w:t>
            </w:r>
            <w:r>
              <w:rPr>
                <w:szCs w:val="24"/>
              </w:rPr>
              <w:t xml:space="preserve">ване в </w:t>
            </w:r>
            <w:r w:rsidRPr="00F20D1F">
              <w:rPr>
                <w:szCs w:val="24"/>
              </w:rPr>
              <w:t>Процедурния наръчник на ОПТТИ</w:t>
            </w:r>
            <w:r>
              <w:rPr>
                <w:szCs w:val="24"/>
              </w:rPr>
              <w:t xml:space="preserve"> на Н</w:t>
            </w:r>
            <w:r w:rsidRPr="00F20D1F">
              <w:rPr>
                <w:szCs w:val="24"/>
              </w:rPr>
              <w:t>ационална</w:t>
            </w:r>
            <w:r>
              <w:rPr>
                <w:szCs w:val="24"/>
              </w:rPr>
              <w:t>та</w:t>
            </w:r>
            <w:r w:rsidRPr="00F20D1F">
              <w:rPr>
                <w:szCs w:val="24"/>
              </w:rPr>
              <w:t xml:space="preserve"> методология за прилагане на</w:t>
            </w:r>
            <w:r>
              <w:rPr>
                <w:szCs w:val="24"/>
              </w:rPr>
              <w:t xml:space="preserve"> опростени разходи</w:t>
            </w:r>
            <w:r w:rsidRPr="00F20D1F">
              <w:rPr>
                <w:szCs w:val="24"/>
              </w:rPr>
              <w:t>;</w:t>
            </w:r>
          </w:p>
          <w:p w:rsidR="00AD4AED" w:rsidRPr="00417131" w:rsidRDefault="00A06B45" w:rsidP="0059575C">
            <w:pPr>
              <w:numPr>
                <w:ilvl w:val="0"/>
                <w:numId w:val="57"/>
              </w:numPr>
              <w:tabs>
                <w:tab w:val="left" w:pos="566"/>
              </w:tabs>
              <w:autoSpaceDE w:val="0"/>
              <w:autoSpaceDN w:val="0"/>
              <w:adjustRightInd w:val="0"/>
              <w:spacing w:after="0"/>
              <w:ind w:left="566" w:hanging="284"/>
              <w:rPr>
                <w:szCs w:val="24"/>
              </w:rPr>
            </w:pPr>
            <w:r>
              <w:rPr>
                <w:szCs w:val="24"/>
              </w:rPr>
              <w:t>до</w:t>
            </w:r>
            <w:r w:rsidR="00417131">
              <w:rPr>
                <w:szCs w:val="24"/>
              </w:rPr>
              <w:t xml:space="preserve"> </w:t>
            </w:r>
            <w:r w:rsidR="00417131" w:rsidRPr="00F20D1F">
              <w:rPr>
                <w:szCs w:val="24"/>
              </w:rPr>
              <w:t>31.12.2016</w:t>
            </w:r>
            <w:r w:rsidR="00417131">
              <w:rPr>
                <w:szCs w:val="24"/>
              </w:rPr>
              <w:t xml:space="preserve"> </w:t>
            </w:r>
            <w:r w:rsidR="00CB3D84">
              <w:rPr>
                <w:szCs w:val="24"/>
              </w:rPr>
              <w:t xml:space="preserve">г. </w:t>
            </w:r>
            <w:r w:rsidR="00417131" w:rsidRPr="00F20D1F">
              <w:rPr>
                <w:szCs w:val="24"/>
              </w:rPr>
              <w:t>-</w:t>
            </w:r>
            <w:r w:rsidR="00417131" w:rsidRPr="00F20D1F">
              <w:t xml:space="preserve"> </w:t>
            </w:r>
            <w:r w:rsidR="00417131">
              <w:t xml:space="preserve"> </w:t>
            </w:r>
            <w:r w:rsidR="00417131" w:rsidRPr="00F20D1F">
              <w:t>електронизация на процесите</w:t>
            </w:r>
            <w:r w:rsidR="00417131">
              <w:t xml:space="preserve"> от всички фази на проектния цикъл, включително обучения за работа с новите функционалности на ИСУН 2020.</w:t>
            </w:r>
          </w:p>
        </w:tc>
      </w:tr>
    </w:tbl>
    <w:p w:rsidR="0054394F" w:rsidRPr="00F20D1F" w:rsidRDefault="0054394F" w:rsidP="00F914D7">
      <w:pPr>
        <w:ind w:left="1701" w:hanging="1701"/>
        <w:rPr>
          <w:b/>
        </w:rPr>
      </w:pPr>
    </w:p>
    <w:p w:rsidR="00DB377F" w:rsidRPr="00F20D1F" w:rsidRDefault="00642985" w:rsidP="00F914D7">
      <w:pPr>
        <w:ind w:left="1701" w:hanging="1701"/>
        <w:rPr>
          <w:b/>
        </w:rPr>
      </w:pPr>
      <w:r w:rsidRPr="00F20D1F">
        <w:rPr>
          <w:b/>
        </w:rPr>
        <w:br w:type="page"/>
      </w:r>
      <w:r w:rsidR="00F914D7" w:rsidRPr="00F20D1F">
        <w:rPr>
          <w:b/>
        </w:rPr>
        <w:lastRenderedPageBreak/>
        <w:t>РАЗДЕЛ 11</w:t>
      </w:r>
      <w:r w:rsidR="00F914D7" w:rsidRPr="00F20D1F">
        <w:tab/>
      </w:r>
      <w:r w:rsidR="00F914D7" w:rsidRPr="00F20D1F">
        <w:rPr>
          <w:b/>
        </w:rPr>
        <w:t xml:space="preserve">Хоризонтални принципи </w:t>
      </w:r>
    </w:p>
    <w:p w:rsidR="00AD4AED" w:rsidRPr="00F20D1F" w:rsidRDefault="0016361F" w:rsidP="001B1F93">
      <w:r w:rsidRPr="00F20D1F">
        <w:t>(Позоваване : член 96, параграф 7 от Регламент (ЕС) № 1303/2013)</w:t>
      </w:r>
    </w:p>
    <w:p w:rsidR="00AD4AED" w:rsidRPr="00F20D1F" w:rsidRDefault="00AD4AED" w:rsidP="00F03C1E">
      <w:pPr>
        <w:rPr>
          <w:b/>
        </w:rPr>
      </w:pPr>
      <w:r w:rsidRPr="00F20D1F">
        <w:rPr>
          <w:b/>
        </w:rPr>
        <w:t xml:space="preserve">11.1 </w:t>
      </w:r>
      <w:r w:rsidRPr="00F20D1F">
        <w:tab/>
      </w:r>
      <w:r w:rsidRPr="00F20D1F">
        <w:rPr>
          <w:b/>
        </w:rPr>
        <w:t>Устойчиво развитие</w:t>
      </w:r>
    </w:p>
    <w:p w:rsidR="00AD4AED" w:rsidRPr="00F20D1F" w:rsidRDefault="002D495B" w:rsidP="00F03C1E">
      <w:pPr>
        <w:pStyle w:val="Text1"/>
        <w:ind w:left="0"/>
      </w:pPr>
      <w:r w:rsidRPr="00F20D1F">
        <w:t>Описание на конкретните действия, с които при избора на операциите се отчитат изискванията за опазване на околната среда, ефективно използване на ресурсите, смекчаване на изменението на климата и адаптация към него, устойчивост при бедствия, както и превенция и управление на риска.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AD4AED" w:rsidRPr="00F20D1F" w:rsidTr="00801C54">
        <w:trPr>
          <w:trHeight w:val="610"/>
        </w:trPr>
        <w:tc>
          <w:tcPr>
            <w:tcW w:w="8789" w:type="dxa"/>
            <w:shd w:val="clear" w:color="auto" w:fill="auto"/>
          </w:tcPr>
          <w:p w:rsidR="009817F7" w:rsidRPr="00F20D1F" w:rsidRDefault="009817F7" w:rsidP="00F700BA">
            <w:pPr>
              <w:spacing w:after="0"/>
              <w:rPr>
                <w:rFonts w:eastAsia="TimesNewRoman" w:cs="Arial"/>
              </w:rPr>
            </w:pPr>
            <w:r w:rsidRPr="00F20D1F">
              <w:rPr>
                <w:rFonts w:eastAsia="TimesNewRoman" w:cs="Arial"/>
                <w:lang w:eastAsia="bg-BG"/>
              </w:rPr>
              <w:t xml:space="preserve">В </w:t>
            </w:r>
            <w:r w:rsidR="00156A96">
              <w:rPr>
                <w:rFonts w:eastAsia="TimesNewRoman" w:cs="Arial"/>
                <w:lang w:eastAsia="bg-BG"/>
              </w:rPr>
              <w:t>настоящия</w:t>
            </w:r>
            <w:r w:rsidR="00156A96" w:rsidRPr="00F20D1F">
              <w:rPr>
                <w:rFonts w:eastAsia="TimesNewRoman" w:cs="Arial"/>
                <w:lang w:eastAsia="bg-BG"/>
              </w:rPr>
              <w:t xml:space="preserve"> </w:t>
            </w:r>
            <w:r w:rsidRPr="00F20D1F">
              <w:rPr>
                <w:rFonts w:eastAsia="TimesNewRoman" w:cs="Arial"/>
                <w:lang w:eastAsia="bg-BG"/>
              </w:rPr>
              <w:t xml:space="preserve">програмен период </w:t>
            </w:r>
            <w:r w:rsidR="00156A96" w:rsidRPr="00F20D1F">
              <w:rPr>
                <w:rFonts w:eastAsia="TimesNewRoman" w:cs="Arial"/>
                <w:lang w:eastAsia="bg-BG"/>
              </w:rPr>
              <w:t xml:space="preserve">ще се обръща особено внимание </w:t>
            </w:r>
            <w:r w:rsidRPr="00F20D1F">
              <w:rPr>
                <w:rFonts w:eastAsia="TimesNewRoman" w:cs="Arial"/>
                <w:lang w:eastAsia="bg-BG"/>
              </w:rPr>
              <w:t xml:space="preserve">на спазването и правилното прилагане на устойчивото развитие като един от основните хоризонтални принципи и по-специално в контекста на: опазване на околната среда, ефективно използване на ресурсите, </w:t>
            </w:r>
            <w:r w:rsidRPr="00F20D1F">
              <w:rPr>
                <w:rFonts w:eastAsia="TimesNewRoman" w:cs="Arial"/>
              </w:rPr>
              <w:t xml:space="preserve">смекчаване измененията на климата и адаптация към него, </w:t>
            </w:r>
            <w:r w:rsidRPr="00F20D1F">
              <w:rPr>
                <w:rFonts w:cs="Arial"/>
                <w:lang w:eastAsia="bg-BG"/>
              </w:rPr>
              <w:t xml:space="preserve">устойчивост при бедствия и </w:t>
            </w:r>
            <w:r w:rsidRPr="00F20D1F">
              <w:rPr>
                <w:rFonts w:eastAsia="TimesNewRoman" w:cs="Arial"/>
              </w:rPr>
              <w:t xml:space="preserve">превенция и управление на риска от бедствия. </w:t>
            </w:r>
          </w:p>
          <w:p w:rsidR="009817F7" w:rsidRPr="00F20D1F" w:rsidRDefault="009817F7" w:rsidP="00F700BA">
            <w:pPr>
              <w:spacing w:after="0"/>
              <w:rPr>
                <w:rFonts w:eastAsia="TimesNewRoman" w:cs="Arial"/>
                <w:lang w:eastAsia="bg-BG"/>
              </w:rPr>
            </w:pPr>
            <w:r w:rsidRPr="00F20D1F">
              <w:rPr>
                <w:rFonts w:eastAsia="TimesNewRoman" w:cs="Arial"/>
              </w:rPr>
              <w:t>П</w:t>
            </w:r>
            <w:r w:rsidRPr="00F20D1F">
              <w:rPr>
                <w:rFonts w:eastAsia="TimesNewRoman" w:cs="Arial"/>
                <w:lang w:eastAsia="bg-BG"/>
              </w:rPr>
              <w:t xml:space="preserve">ри изпълнението на ОПТТИ 2014-2020 и включените в нея проекти този принцип ще се прилага чрез спазване на изискванията на действащото Общностно и национално законодателство във връзка с оценка на въздействието върху околната среда на инвестиционни намерения и екологична оценка на планове и програми, както и оценка на съвместимостта с НАТУРА 2000. </w:t>
            </w:r>
          </w:p>
          <w:p w:rsidR="009817F7" w:rsidRPr="00F20D1F" w:rsidRDefault="009817F7" w:rsidP="00F700BA">
            <w:pPr>
              <w:spacing w:after="0"/>
              <w:rPr>
                <w:rFonts w:cs="Arial"/>
                <w:b/>
                <w:i/>
              </w:rPr>
            </w:pPr>
            <w:r w:rsidRPr="00F20D1F">
              <w:rPr>
                <w:rFonts w:cs="Arial"/>
                <w:b/>
                <w:i/>
              </w:rPr>
              <w:t xml:space="preserve">Опазване на околната среда </w:t>
            </w:r>
          </w:p>
          <w:p w:rsidR="00156A96" w:rsidRDefault="009817F7" w:rsidP="00F700BA">
            <w:pPr>
              <w:autoSpaceDE w:val="0"/>
              <w:autoSpaceDN w:val="0"/>
              <w:adjustRightInd w:val="0"/>
              <w:spacing w:after="0"/>
              <w:rPr>
                <w:rFonts w:cs="Arial"/>
              </w:rPr>
            </w:pPr>
            <w:r w:rsidRPr="00F20D1F">
              <w:rPr>
                <w:rFonts w:cs="Arial"/>
              </w:rPr>
              <w:t xml:space="preserve">ОПТТИ ще следва общата цел на България за намаляване на емисиите, генериращи ефекта на затоплянето в сравнение с </w:t>
            </w:r>
            <w:r w:rsidR="00E67C3F">
              <w:rPr>
                <w:rFonts w:cs="Arial"/>
              </w:rPr>
              <w:t>програмен</w:t>
            </w:r>
            <w:r w:rsidRPr="00F20D1F">
              <w:rPr>
                <w:rFonts w:cs="Arial"/>
              </w:rPr>
              <w:t xml:space="preserve"> период</w:t>
            </w:r>
            <w:r w:rsidR="00E67C3F">
              <w:rPr>
                <w:rFonts w:cs="Arial"/>
              </w:rPr>
              <w:t xml:space="preserve"> 2007-2013 г.</w:t>
            </w:r>
            <w:r w:rsidRPr="00F20D1F">
              <w:rPr>
                <w:rFonts w:cs="Arial"/>
              </w:rPr>
              <w:t xml:space="preserve">, като част от общата цел за намаляване на глобалните емисии. Специално значение се отдава на принципите за устойчивото развитие в контекста му за опазване на околната среда, които се интегрират в изпълнението на всички приоритетни оси. На проектно ниво, всички строителни проекти за транспортната инфраструктура ще бъдат предмет на прилагане на процедури за оценка на въздействието върху околната среда и в съответствие с приложимото законодателство. В АРП и ОВОС ще бъдат въведени релевантни качествени критерии, влияещи при подбора на същите, като ще се отчитат и положителните и отрицателните въздействия върху околната среда. </w:t>
            </w:r>
            <w:r w:rsidR="008E5C00">
              <w:rPr>
                <w:rFonts w:cs="Arial"/>
              </w:rPr>
              <w:t>Разработените принципи</w:t>
            </w:r>
            <w:r w:rsidR="00156A96">
              <w:rPr>
                <w:rFonts w:cs="Arial"/>
              </w:rPr>
              <w:t xml:space="preserve"> за подбор на операции за транспортни инфраструктурни проекти </w:t>
            </w:r>
            <w:r w:rsidR="00F704B0">
              <w:rPr>
                <w:rFonts w:cs="Arial"/>
              </w:rPr>
              <w:t>включват</w:t>
            </w:r>
            <w:r w:rsidR="00156A96">
              <w:rPr>
                <w:rFonts w:cs="Arial"/>
              </w:rPr>
              <w:t xml:space="preserve">, наред с останалото и </w:t>
            </w:r>
            <w:r w:rsidR="00F704B0">
              <w:rPr>
                <w:rFonts w:cs="Arial"/>
              </w:rPr>
              <w:t xml:space="preserve">приложение на </w:t>
            </w:r>
            <w:r w:rsidR="00156A96">
              <w:rPr>
                <w:rFonts w:cs="Arial"/>
              </w:rPr>
              <w:t>стандартната практика за скрининг на потенциални</w:t>
            </w:r>
            <w:r w:rsidR="003B0BA1">
              <w:rPr>
                <w:rFonts w:cs="Arial"/>
              </w:rPr>
              <w:t>те</w:t>
            </w:r>
            <w:r w:rsidR="00156A96">
              <w:rPr>
                <w:rFonts w:cs="Arial"/>
              </w:rPr>
              <w:t xml:space="preserve"> уязвимости към климатичните промени</w:t>
            </w:r>
            <w:r w:rsidR="008E5C00">
              <w:rPr>
                <w:rFonts w:cs="Arial"/>
              </w:rPr>
              <w:t>,</w:t>
            </w:r>
            <w:r w:rsidR="00156A96">
              <w:rPr>
                <w:rFonts w:cs="Arial"/>
              </w:rPr>
              <w:t xml:space="preserve"> </w:t>
            </w:r>
            <w:r w:rsidR="008E5C00">
              <w:rPr>
                <w:rFonts w:cs="Arial"/>
              </w:rPr>
              <w:t xml:space="preserve">като </w:t>
            </w:r>
            <w:r w:rsidR="00156A96">
              <w:rPr>
                <w:rFonts w:cs="Arial"/>
              </w:rPr>
              <w:t>разглеждат възможностите за адаптация и повишена устойчивост към изменението на климата</w:t>
            </w:r>
            <w:r w:rsidR="00110BA2">
              <w:rPr>
                <w:rFonts w:cs="Arial"/>
              </w:rPr>
              <w:t>. Това ще се осъществява в</w:t>
            </w:r>
            <w:r w:rsidR="00156A96">
              <w:rPr>
                <w:rFonts w:cs="Arial"/>
              </w:rPr>
              <w:t xml:space="preserve"> съответствие с </w:t>
            </w:r>
            <w:r w:rsidR="00110BA2">
              <w:rPr>
                <w:rFonts w:cs="Arial"/>
              </w:rPr>
              <w:t>насоките</w:t>
            </w:r>
            <w:r w:rsidR="00156A96">
              <w:rPr>
                <w:rFonts w:cs="Arial"/>
              </w:rPr>
              <w:t xml:space="preserve"> </w:t>
            </w:r>
            <w:r w:rsidR="00486C49">
              <w:rPr>
                <w:rFonts w:cs="Arial"/>
              </w:rPr>
              <w:t xml:space="preserve">за интегриране на устойчивостта към изменението на климата в конвенционалния жизнен цикъл на активите, както </w:t>
            </w:r>
            <w:r w:rsidR="00156A96">
              <w:rPr>
                <w:rFonts w:cs="Arial"/>
              </w:rPr>
              <w:t xml:space="preserve">и </w:t>
            </w:r>
            <w:r w:rsidR="00486C49">
              <w:rPr>
                <w:rFonts w:cs="Arial"/>
              </w:rPr>
              <w:t xml:space="preserve">с </w:t>
            </w:r>
            <w:r w:rsidR="003B0BA1">
              <w:rPr>
                <w:rFonts w:cs="Arial"/>
              </w:rPr>
              <w:t>дефинираните модули</w:t>
            </w:r>
            <w:r w:rsidR="00110BA2">
              <w:rPr>
                <w:rFonts w:cs="Arial"/>
              </w:rPr>
              <w:t xml:space="preserve"> в процеса </w:t>
            </w:r>
            <w:r w:rsidR="00486C49">
              <w:rPr>
                <w:rFonts w:cs="Arial"/>
              </w:rPr>
              <w:t>н</w:t>
            </w:r>
            <w:r w:rsidR="00110BA2">
              <w:rPr>
                <w:rFonts w:cs="Arial"/>
              </w:rPr>
              <w:t xml:space="preserve">а устойчивост </w:t>
            </w:r>
            <w:r w:rsidR="00486C49">
              <w:rPr>
                <w:rFonts w:cs="Arial"/>
              </w:rPr>
              <w:t xml:space="preserve">към изменението </w:t>
            </w:r>
            <w:r w:rsidR="00110BA2">
              <w:rPr>
                <w:rFonts w:cs="Arial"/>
              </w:rPr>
              <w:t>на климата</w:t>
            </w:r>
            <w:r w:rsidR="00156A96">
              <w:rPr>
                <w:rFonts w:cs="Arial"/>
              </w:rPr>
              <w:t xml:space="preserve">, </w:t>
            </w:r>
            <w:r w:rsidR="003B0BA1">
              <w:rPr>
                <w:rFonts w:cs="Arial"/>
              </w:rPr>
              <w:t>разработени</w:t>
            </w:r>
            <w:r w:rsidR="00156A96">
              <w:rPr>
                <w:rFonts w:cs="Arial"/>
              </w:rPr>
              <w:t xml:space="preserve"> </w:t>
            </w:r>
            <w:r w:rsidR="00156A96" w:rsidRPr="00040DB6">
              <w:rPr>
                <w:rFonts w:cs="Arial"/>
              </w:rPr>
              <w:t xml:space="preserve">в </w:t>
            </w:r>
            <w:r w:rsidR="00156A96" w:rsidRPr="00040DB6">
              <w:rPr>
                <w:sz w:val="23"/>
                <w:szCs w:val="23"/>
                <w:lang w:eastAsia="bg-BG"/>
              </w:rPr>
              <w:t>„Non-paper Guidelines for Project Managers: Makin</w:t>
            </w:r>
            <w:r w:rsidR="00110BA2" w:rsidRPr="00040DB6">
              <w:rPr>
                <w:sz w:val="23"/>
                <w:szCs w:val="23"/>
                <w:lang w:val="en-US" w:eastAsia="bg-BG"/>
              </w:rPr>
              <w:t>g</w:t>
            </w:r>
            <w:r w:rsidR="00110BA2" w:rsidRPr="00040DB6">
              <w:rPr>
                <w:sz w:val="23"/>
                <w:szCs w:val="23"/>
                <w:lang w:eastAsia="bg-BG"/>
              </w:rPr>
              <w:t xml:space="preserve"> </w:t>
            </w:r>
            <w:r w:rsidR="00110BA2" w:rsidRPr="00040DB6">
              <w:rPr>
                <w:sz w:val="23"/>
                <w:szCs w:val="23"/>
                <w:lang w:val="en-US" w:eastAsia="bg-BG"/>
              </w:rPr>
              <w:t>vulnerable</w:t>
            </w:r>
            <w:r w:rsidR="00110BA2" w:rsidRPr="00040DB6">
              <w:rPr>
                <w:sz w:val="23"/>
                <w:szCs w:val="23"/>
                <w:lang w:eastAsia="bg-BG"/>
              </w:rPr>
              <w:t xml:space="preserve"> </w:t>
            </w:r>
            <w:r w:rsidR="00156A96" w:rsidRPr="00040DB6">
              <w:rPr>
                <w:sz w:val="23"/>
                <w:szCs w:val="23"/>
                <w:lang w:eastAsia="bg-BG"/>
              </w:rPr>
              <w:t>investments climate resilient”</w:t>
            </w:r>
            <w:r w:rsidR="00486C49" w:rsidRPr="00040DB6">
              <w:rPr>
                <w:rStyle w:val="FootnoteReference"/>
                <w:sz w:val="23"/>
                <w:szCs w:val="23"/>
                <w:lang w:eastAsia="bg-BG"/>
              </w:rPr>
              <w:footnoteReference w:id="92"/>
            </w:r>
          </w:p>
          <w:p w:rsidR="009817F7" w:rsidRPr="00F20D1F" w:rsidRDefault="00F704B0" w:rsidP="00F700BA">
            <w:pPr>
              <w:spacing w:after="0"/>
              <w:rPr>
                <w:rFonts w:cs="Arial"/>
              </w:rPr>
            </w:pPr>
            <w:r>
              <w:rPr>
                <w:rFonts w:cs="Arial"/>
              </w:rPr>
              <w:t xml:space="preserve">В синхрон със </w:t>
            </w:r>
            <w:r w:rsidRPr="003B0BA1">
              <w:rPr>
                <w:rStyle w:val="Strong"/>
                <w:b w:val="0"/>
                <w:szCs w:val="24"/>
                <w:shd w:val="clear" w:color="auto" w:fill="FFFFFF"/>
              </w:rPr>
              <w:t xml:space="preserve">Стратегията на ЕС за </w:t>
            </w:r>
            <w:r w:rsidR="003B0BA1" w:rsidRPr="003B0BA1">
              <w:rPr>
                <w:rStyle w:val="Strong"/>
                <w:b w:val="0"/>
                <w:szCs w:val="24"/>
                <w:shd w:val="clear" w:color="auto" w:fill="FFFFFF"/>
              </w:rPr>
              <w:t xml:space="preserve">развитие на </w:t>
            </w:r>
            <w:r w:rsidRPr="003B0BA1">
              <w:rPr>
                <w:rStyle w:val="Strong"/>
                <w:b w:val="0"/>
                <w:szCs w:val="24"/>
                <w:shd w:val="clear" w:color="auto" w:fill="FFFFFF"/>
              </w:rPr>
              <w:t>зелена инфраструктура</w:t>
            </w:r>
            <w:r w:rsidRPr="003B0BA1">
              <w:rPr>
                <w:rStyle w:val="apple-converted-space"/>
                <w:b/>
                <w:bCs/>
                <w:szCs w:val="24"/>
                <w:shd w:val="clear" w:color="auto" w:fill="FFFFFF"/>
              </w:rPr>
              <w:t> </w:t>
            </w:r>
            <w:r w:rsidRPr="00F704B0">
              <w:rPr>
                <w:szCs w:val="24"/>
                <w:shd w:val="clear" w:color="auto" w:fill="FFFFFF"/>
              </w:rPr>
              <w:t>н</w:t>
            </w:r>
            <w:r>
              <w:rPr>
                <w:szCs w:val="24"/>
                <w:shd w:val="clear" w:color="auto" w:fill="FFFFFF"/>
              </w:rPr>
              <w:t>а територията на Общността,</w:t>
            </w:r>
            <w:r w:rsidR="00F700BA">
              <w:rPr>
                <w:szCs w:val="24"/>
                <w:shd w:val="clear" w:color="auto" w:fill="FFFFFF"/>
              </w:rPr>
              <w:t xml:space="preserve"> </w:t>
            </w:r>
            <w:r>
              <w:rPr>
                <w:szCs w:val="24"/>
                <w:shd w:val="clear" w:color="auto" w:fill="FFFFFF"/>
              </w:rPr>
              <w:t xml:space="preserve">ОПТТИ ще допринесе за постигане на устойчиво развитие </w:t>
            </w:r>
            <w:r w:rsidR="003B0BA1">
              <w:rPr>
                <w:szCs w:val="24"/>
                <w:shd w:val="clear" w:color="auto" w:fill="FFFFFF"/>
              </w:rPr>
              <w:t xml:space="preserve">и </w:t>
            </w:r>
            <w:r>
              <w:rPr>
                <w:szCs w:val="24"/>
                <w:shd w:val="clear" w:color="auto" w:fill="FFFFFF"/>
              </w:rPr>
              <w:t>чрез реализация</w:t>
            </w:r>
            <w:r w:rsidR="003B0BA1">
              <w:rPr>
                <w:szCs w:val="24"/>
                <w:shd w:val="clear" w:color="auto" w:fill="FFFFFF"/>
              </w:rPr>
              <w:t>та</w:t>
            </w:r>
            <w:r>
              <w:rPr>
                <w:szCs w:val="24"/>
                <w:shd w:val="clear" w:color="auto" w:fill="FFFFFF"/>
              </w:rPr>
              <w:t xml:space="preserve"> на мерки за </w:t>
            </w:r>
            <w:r w:rsidRPr="00F704B0">
              <w:rPr>
                <w:szCs w:val="24"/>
                <w:shd w:val="clear" w:color="auto" w:fill="FFFFFF"/>
              </w:rPr>
              <w:t>опазване на естествения ландшафт и териториите с висока природна стойност и въ</w:t>
            </w:r>
            <w:r>
              <w:rPr>
                <w:szCs w:val="24"/>
                <w:shd w:val="clear" w:color="auto" w:fill="FFFFFF"/>
              </w:rPr>
              <w:t xml:space="preserve">зстановяване на местообитанията, като това </w:t>
            </w:r>
            <w:r w:rsidR="003B0BA1">
              <w:rPr>
                <w:szCs w:val="24"/>
                <w:shd w:val="clear" w:color="auto" w:fill="FFFFFF"/>
              </w:rPr>
              <w:t xml:space="preserve">ще </w:t>
            </w:r>
            <w:r>
              <w:rPr>
                <w:szCs w:val="24"/>
                <w:shd w:val="clear" w:color="auto" w:fill="FFFFFF"/>
              </w:rPr>
              <w:t xml:space="preserve">включва </w:t>
            </w:r>
            <w:r w:rsidR="003B0BA1">
              <w:rPr>
                <w:szCs w:val="24"/>
                <w:shd w:val="clear" w:color="auto" w:fill="FFFFFF"/>
              </w:rPr>
              <w:t xml:space="preserve">според параметрите на всеки подготвян за изпълнение инфраструктурен проект, </w:t>
            </w:r>
            <w:r>
              <w:rPr>
                <w:szCs w:val="24"/>
                <w:shd w:val="clear" w:color="auto" w:fill="FFFFFF"/>
              </w:rPr>
              <w:t>проектиране и</w:t>
            </w:r>
            <w:r w:rsidRPr="00F704B0">
              <w:rPr>
                <w:szCs w:val="24"/>
                <w:shd w:val="clear" w:color="auto" w:fill="FFFFFF"/>
              </w:rPr>
              <w:t xml:space="preserve"> </w:t>
            </w:r>
            <w:r>
              <w:rPr>
                <w:szCs w:val="24"/>
                <w:shd w:val="clear" w:color="auto" w:fill="FFFFFF"/>
              </w:rPr>
              <w:t>изграждане</w:t>
            </w:r>
            <w:r w:rsidRPr="00F704B0">
              <w:rPr>
                <w:szCs w:val="24"/>
                <w:shd w:val="clear" w:color="auto" w:fill="FFFFFF"/>
              </w:rPr>
              <w:t xml:space="preserve"> на изкуствени </w:t>
            </w:r>
            <w:r w:rsidRPr="003B0BA1">
              <w:rPr>
                <w:i/>
                <w:szCs w:val="24"/>
                <w:shd w:val="clear" w:color="auto" w:fill="FFFFFF"/>
              </w:rPr>
              <w:t>екопасажи</w:t>
            </w:r>
            <w:r w:rsidRPr="003B0BA1">
              <w:rPr>
                <w:szCs w:val="24"/>
                <w:shd w:val="clear" w:color="auto" w:fill="FFFFFF"/>
              </w:rPr>
              <w:t xml:space="preserve"> </w:t>
            </w:r>
            <w:r>
              <w:rPr>
                <w:szCs w:val="24"/>
                <w:shd w:val="clear" w:color="auto" w:fill="FFFFFF"/>
              </w:rPr>
              <w:lastRenderedPageBreak/>
              <w:t>и</w:t>
            </w:r>
            <w:r w:rsidR="003B0BA1">
              <w:rPr>
                <w:szCs w:val="24"/>
                <w:shd w:val="clear" w:color="auto" w:fill="FFFFFF"/>
              </w:rPr>
              <w:t>/или</w:t>
            </w:r>
            <w:r w:rsidRPr="00F704B0">
              <w:rPr>
                <w:szCs w:val="24"/>
                <w:shd w:val="clear" w:color="auto" w:fill="FFFFFF"/>
              </w:rPr>
              <w:t xml:space="preserve"> </w:t>
            </w:r>
            <w:r w:rsidRPr="003B0BA1">
              <w:rPr>
                <w:i/>
                <w:szCs w:val="24"/>
                <w:shd w:val="clear" w:color="auto" w:fill="FFFFFF"/>
              </w:rPr>
              <w:t>екомостове</w:t>
            </w:r>
            <w:r w:rsidRPr="00F704B0">
              <w:rPr>
                <w:szCs w:val="24"/>
                <w:shd w:val="clear" w:color="auto" w:fill="FFFFFF"/>
              </w:rPr>
              <w:t xml:space="preserve">, </w:t>
            </w:r>
            <w:r>
              <w:rPr>
                <w:szCs w:val="24"/>
                <w:shd w:val="clear" w:color="auto" w:fill="FFFFFF"/>
              </w:rPr>
              <w:t>с цел улесняване</w:t>
            </w:r>
            <w:r w:rsidRPr="00F704B0">
              <w:rPr>
                <w:szCs w:val="24"/>
                <w:shd w:val="clear" w:color="auto" w:fill="FFFFFF"/>
              </w:rPr>
              <w:t xml:space="preserve"> придвижването на видовете през труднопроходими за тях области и изградени </w:t>
            </w:r>
            <w:r>
              <w:rPr>
                <w:szCs w:val="24"/>
                <w:shd w:val="clear" w:color="auto" w:fill="FFFFFF"/>
              </w:rPr>
              <w:t xml:space="preserve">линейни съоръжения, явяващи се </w:t>
            </w:r>
            <w:r w:rsidRPr="00F704B0">
              <w:rPr>
                <w:szCs w:val="24"/>
                <w:shd w:val="clear" w:color="auto" w:fill="FFFFFF"/>
              </w:rPr>
              <w:t xml:space="preserve">изкуствени бариери </w:t>
            </w:r>
            <w:r>
              <w:rPr>
                <w:szCs w:val="24"/>
                <w:shd w:val="clear" w:color="auto" w:fill="FFFFFF"/>
              </w:rPr>
              <w:t>з</w:t>
            </w:r>
            <w:r w:rsidRPr="00F704B0">
              <w:rPr>
                <w:szCs w:val="24"/>
                <w:shd w:val="clear" w:color="auto" w:fill="FFFFFF"/>
              </w:rPr>
              <w:t xml:space="preserve">а </w:t>
            </w:r>
            <w:r>
              <w:rPr>
                <w:szCs w:val="24"/>
                <w:shd w:val="clear" w:color="auto" w:fill="FFFFFF"/>
              </w:rPr>
              <w:t xml:space="preserve">опазване и развитие на </w:t>
            </w:r>
            <w:r w:rsidR="00D73608">
              <w:rPr>
                <w:szCs w:val="24"/>
                <w:shd w:val="clear" w:color="auto" w:fill="FFFFFF"/>
              </w:rPr>
              <w:t>естествения ландшафт</w:t>
            </w:r>
            <w:r w:rsidRPr="00F704B0">
              <w:rPr>
                <w:szCs w:val="24"/>
                <w:shd w:val="clear" w:color="auto" w:fill="FFFFFF"/>
              </w:rPr>
              <w:t>.</w:t>
            </w:r>
            <w:r>
              <w:rPr>
                <w:szCs w:val="24"/>
                <w:shd w:val="clear" w:color="auto" w:fill="FFFFFF"/>
              </w:rPr>
              <w:t xml:space="preserve"> </w:t>
            </w:r>
            <w:r w:rsidR="009817F7" w:rsidRPr="00F20D1F">
              <w:rPr>
                <w:rFonts w:cs="Arial"/>
              </w:rPr>
              <w:t xml:space="preserve">В ОПТТИ аспектите за опазване на околната среда ще бъдат отчитани при програмирането – чрез включване в критериите за избор на проекти на подходящи групи екологични критерии. В изпълнението и наблюдението на проектите – посредством индикатори за проследяване на напредъка – на ниво продукти и ниво резултати. При оценката – в текущите и тематичните оценки на ОПТТИ ще бъдат включвани аспекти за оценка, свързани с опазване на околната среда. </w:t>
            </w:r>
          </w:p>
          <w:p w:rsidR="009817F7" w:rsidRPr="00F20D1F" w:rsidRDefault="009817F7" w:rsidP="00F700BA">
            <w:pPr>
              <w:spacing w:after="0"/>
              <w:rPr>
                <w:rFonts w:cs="Arial"/>
              </w:rPr>
            </w:pPr>
            <w:r w:rsidRPr="00F20D1F">
              <w:rPr>
                <w:rFonts w:eastAsia="TimesNewRoman" w:cs="Arial"/>
                <w:b/>
                <w:i/>
              </w:rPr>
              <w:t>Ефективно използване на ресурсите</w:t>
            </w:r>
          </w:p>
          <w:p w:rsidR="009817F7" w:rsidRPr="00F20D1F" w:rsidRDefault="009817F7" w:rsidP="00F700BA">
            <w:pPr>
              <w:pStyle w:val="Default"/>
              <w:spacing w:before="120"/>
              <w:jc w:val="both"/>
              <w:rPr>
                <w:rFonts w:eastAsia="TimesNewRoman"/>
              </w:rPr>
            </w:pPr>
            <w:r w:rsidRPr="00F20D1F">
              <w:rPr>
                <w:bCs/>
                <w:color w:val="auto"/>
              </w:rPr>
              <w:t xml:space="preserve">В областта на транспорта и при изпълнението на ОПТТИ, чрез ефективното използване на ресурсите ще се цели и постигане на системи без въглерод, въвеждане на технологии за управление на движението, използване на екологично чисти превозни средства, въвеждане на стандартизация и пазарни стимули и инструменти. Важен елемент от тази стратегия е подходът за използване на зелени обществени поръчки, което ще бъде предмет на ежегодно отчитане. При </w:t>
            </w:r>
            <w:r w:rsidRPr="00F20D1F">
              <w:rPr>
                <w:rFonts w:eastAsia="TimesNewRoman"/>
              </w:rPr>
              <w:t xml:space="preserve">възлагане на обществените поръчки ще се поставя условие за прилагане на екологични стандарти спрямо всички закупувани стоки и услуги с цел постигане на ефективно използване на ресурсите. </w:t>
            </w:r>
          </w:p>
          <w:p w:rsidR="009817F7" w:rsidRPr="00F20D1F" w:rsidRDefault="009817F7" w:rsidP="00F700BA">
            <w:pPr>
              <w:pStyle w:val="Default"/>
              <w:spacing w:before="120"/>
              <w:jc w:val="both"/>
              <w:rPr>
                <w:rFonts w:eastAsia="TimesNewRoman"/>
              </w:rPr>
            </w:pPr>
            <w:r w:rsidRPr="00F20D1F">
              <w:rPr>
                <w:rFonts w:eastAsia="TimesNewRoman"/>
              </w:rPr>
              <w:t>За постигане на ефективно използване на ресурсите в контекста на изпълнението на ОПТТИ ще се следват и отчитат общите изисквания за икономии, рециклиране, замяна с алтернативи, намаляване обема на влаганите материали и правилна оценка на природните ресурси.</w:t>
            </w:r>
          </w:p>
          <w:p w:rsidR="009817F7" w:rsidRPr="00F20D1F" w:rsidRDefault="009817F7" w:rsidP="00F700BA">
            <w:pPr>
              <w:spacing w:after="0"/>
              <w:rPr>
                <w:rFonts w:eastAsia="TimesNewRoman" w:cs="Arial"/>
                <w:b/>
                <w:i/>
              </w:rPr>
            </w:pPr>
            <w:r w:rsidRPr="00F20D1F">
              <w:rPr>
                <w:rFonts w:eastAsia="TimesNewRoman" w:cs="Arial"/>
                <w:b/>
                <w:i/>
              </w:rPr>
              <w:t>Смекчаване измененията на климата и адаптация към него</w:t>
            </w:r>
          </w:p>
          <w:p w:rsidR="009817F7" w:rsidRPr="00F20D1F" w:rsidRDefault="009817F7" w:rsidP="00F700BA">
            <w:pPr>
              <w:spacing w:after="0"/>
              <w:rPr>
                <w:rFonts w:cs="Arial"/>
                <w:lang w:eastAsia="bg-BG"/>
              </w:rPr>
            </w:pPr>
            <w:r w:rsidRPr="00F20D1F">
              <w:rPr>
                <w:rFonts w:eastAsia="TimesNewRomanPSMT" w:cs="Arial"/>
                <w:lang w:eastAsia="bg-BG"/>
              </w:rPr>
              <w:t xml:space="preserve">Чрез своите мерки ОПТТИ ще допринесе за изпълнение на група от интервенции включени в националния документ </w:t>
            </w:r>
            <w:r w:rsidRPr="00F20D1F">
              <w:rPr>
                <w:rFonts w:eastAsia="TimesNewRomanPSMT" w:cs="Arial"/>
                <w:i/>
                <w:lang w:eastAsia="bg-BG"/>
              </w:rPr>
              <w:t xml:space="preserve">„Насоки за интеграция на ПОС и ПИК във фондовете за КП, ОСП и ОПР за периода 2014-2020 г.”, </w:t>
            </w:r>
            <w:r w:rsidRPr="00F20D1F">
              <w:rPr>
                <w:rFonts w:eastAsia="TimesNewRomanPSMT" w:cs="Arial"/>
                <w:lang w:eastAsia="bg-BG"/>
              </w:rPr>
              <w:t>а именно: Интервенция 5 „</w:t>
            </w:r>
            <w:r w:rsidRPr="00F20D1F">
              <w:rPr>
                <w:rFonts w:cs="Arial"/>
                <w:bCs/>
                <w:lang w:eastAsia="bg-BG"/>
              </w:rPr>
              <w:t>Необходими интервенции за действия по климата: подобряване качеството на въздуха и намаляване емисиите на парникови газове”,</w:t>
            </w:r>
            <w:r w:rsidRPr="00F20D1F">
              <w:rPr>
                <w:rFonts w:cs="Arial"/>
                <w:b/>
                <w:bCs/>
                <w:lang w:eastAsia="bg-BG"/>
              </w:rPr>
              <w:t xml:space="preserve"> </w:t>
            </w:r>
            <w:r w:rsidRPr="00F20D1F">
              <w:rPr>
                <w:rFonts w:cs="Arial"/>
                <w:bCs/>
                <w:lang w:eastAsia="bg-BG"/>
              </w:rPr>
              <w:t>направление 5.1 „Изпълнение на мерки за подобряване на качеството на атмосферния въздух”, Мярка 5.1.3 „</w:t>
            </w:r>
            <w:r w:rsidRPr="00F20D1F">
              <w:rPr>
                <w:rFonts w:cs="Arial"/>
                <w:lang w:eastAsia="bg-BG"/>
              </w:rPr>
              <w:t>Развитие на железопътната система (железопътната TEN-T мрежа)” - това ще се постигне посредством изпълнението на операциите, заложени в Приоритетна ос 1 на ОПТТИ за развитие на железопътния транспорт и Приоритетна ос 3 за доизграждане на метрото в гр. София.</w:t>
            </w:r>
          </w:p>
          <w:p w:rsidR="009817F7" w:rsidRPr="00F20D1F" w:rsidRDefault="009817F7" w:rsidP="00F700BA">
            <w:pPr>
              <w:spacing w:after="0"/>
              <w:rPr>
                <w:rFonts w:cs="Arial"/>
                <w:b/>
                <w:i/>
                <w:lang w:eastAsia="bg-BG"/>
              </w:rPr>
            </w:pPr>
            <w:r w:rsidRPr="00F20D1F">
              <w:rPr>
                <w:rFonts w:cs="Arial"/>
                <w:b/>
                <w:i/>
                <w:lang w:eastAsia="bg-BG"/>
              </w:rPr>
              <w:t>Устойчивост при бедствия</w:t>
            </w:r>
          </w:p>
          <w:p w:rsidR="0078721D" w:rsidRPr="00F20D1F" w:rsidRDefault="009817F7" w:rsidP="00F700BA">
            <w:pPr>
              <w:spacing w:after="0"/>
              <w:rPr>
                <w:rFonts w:cs="Arial"/>
                <w:lang w:eastAsia="bg-BG"/>
              </w:rPr>
            </w:pPr>
            <w:r w:rsidRPr="00F20D1F">
              <w:rPr>
                <w:rFonts w:cs="Arial"/>
                <w:lang w:eastAsia="bg-BG"/>
              </w:rPr>
              <w:t>За постигане на устойчивост при природни бедствия и аварии е необходимо както на национално ниво, така и на ниво изпълнение на ОПТТИ 2014-2020 да се създадат и използват информационни системи за ранно предупреждение, оповестяване и мониторинг; изготвяне на прогнози и информационна обезпеченост, адекватна координация и обмен на данни между различните отговорни институции.</w:t>
            </w:r>
          </w:p>
        </w:tc>
      </w:tr>
    </w:tbl>
    <w:p w:rsidR="00AD4AED" w:rsidRPr="00F20D1F" w:rsidRDefault="00AD4AED" w:rsidP="00F03C1E"/>
    <w:p w:rsidR="00AD4AED" w:rsidRPr="00F20D1F" w:rsidRDefault="00AD4AED" w:rsidP="00F03C1E">
      <w:pPr>
        <w:rPr>
          <w:b/>
        </w:rPr>
      </w:pPr>
      <w:r w:rsidRPr="00F20D1F">
        <w:rPr>
          <w:b/>
        </w:rPr>
        <w:t xml:space="preserve">11.2 </w:t>
      </w:r>
      <w:r w:rsidRPr="00F20D1F">
        <w:tab/>
      </w:r>
      <w:r w:rsidRPr="00F20D1F">
        <w:rPr>
          <w:b/>
        </w:rPr>
        <w:t>Равни възможности и недопускане на дискриминация</w:t>
      </w:r>
    </w:p>
    <w:p w:rsidR="00AD4AED" w:rsidRPr="00F20D1F" w:rsidRDefault="002D495B" w:rsidP="00F03C1E">
      <w:pPr>
        <w:pStyle w:val="Text1"/>
        <w:ind w:left="0"/>
      </w:pPr>
      <w:r w:rsidRPr="00F20D1F">
        <w:t xml:space="preserve">Описание на конкретните действия за насърчаване на равните възможности и предотвратяване на дискриминация на основата на пол, расов или етнически произход, религия или вероизповедание, увреждане, възраст или сексуална ориентация по време на подготовката, разработването и изпълнението на програмата, по-специално във връзка с </w:t>
      </w:r>
      <w:r w:rsidRPr="00F20D1F">
        <w:lastRenderedPageBreak/>
        <w:t xml:space="preserve">достъпа до финансиране и необходимостта от осигуряване на достъпност за хората с увреждания. </w:t>
      </w:r>
    </w:p>
    <w:p w:rsidR="00F914D7" w:rsidRPr="00F20D1F" w:rsidRDefault="00F914D7" w:rsidP="00F03C1E">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AD4AED" w:rsidRPr="00F20D1F" w:rsidTr="005B6608">
        <w:trPr>
          <w:trHeight w:val="690"/>
        </w:trPr>
        <w:tc>
          <w:tcPr>
            <w:tcW w:w="8725" w:type="dxa"/>
            <w:shd w:val="clear" w:color="auto" w:fill="auto"/>
          </w:tcPr>
          <w:p w:rsidR="005B6608" w:rsidRPr="005B6608" w:rsidRDefault="005B6608" w:rsidP="005D1B1C">
            <w:pPr>
              <w:rPr>
                <w:rFonts w:cs="Arial"/>
                <w:b/>
              </w:rPr>
            </w:pPr>
            <w:r w:rsidRPr="005B6608">
              <w:rPr>
                <w:rFonts w:cs="Arial"/>
                <w:b/>
              </w:rPr>
              <w:t>Равенство между половете и недискриминация</w:t>
            </w:r>
          </w:p>
          <w:p w:rsidR="005D1B1C" w:rsidRPr="005B6608" w:rsidRDefault="005D1B1C" w:rsidP="005D1B1C">
            <w:pPr>
              <w:rPr>
                <w:rFonts w:cs="Arial"/>
              </w:rPr>
            </w:pPr>
            <w:r w:rsidRPr="005B6608">
              <w:rPr>
                <w:rFonts w:cs="Arial"/>
              </w:rPr>
              <w:t>В процеса на програмиране на ОПТТИ спазването на този хоризонтален принцип ще бъде осъществявано посредством прилагането на следните мерки:</w:t>
            </w:r>
          </w:p>
          <w:p w:rsidR="005D1B1C" w:rsidRPr="005B6608" w:rsidRDefault="005D1B1C" w:rsidP="0059575C">
            <w:pPr>
              <w:numPr>
                <w:ilvl w:val="0"/>
                <w:numId w:val="38"/>
              </w:numPr>
              <w:spacing w:after="0"/>
              <w:ind w:left="425" w:hanging="425"/>
              <w:rPr>
                <w:rFonts w:cs="Arial"/>
              </w:rPr>
            </w:pPr>
            <w:r w:rsidRPr="005B6608">
              <w:rPr>
                <w:rFonts w:cs="Arial"/>
              </w:rPr>
              <w:t>Включване в състава на работната група за създаване на програмата на представители на неправителствени организации от сферата на равните възможности и недискриминацията, учредени в обществена полза; на представители на Комисията за защита от дискриминация; на представители на  организации от сферата на равенството и недискриминацията; както и на други заинтересовани институции.</w:t>
            </w:r>
          </w:p>
          <w:p w:rsidR="005D1B1C" w:rsidRPr="005B6608" w:rsidRDefault="005D1B1C" w:rsidP="0059575C">
            <w:pPr>
              <w:numPr>
                <w:ilvl w:val="0"/>
                <w:numId w:val="38"/>
              </w:numPr>
              <w:spacing w:after="0"/>
              <w:ind w:left="425" w:hanging="425"/>
              <w:rPr>
                <w:rFonts w:cs="Arial"/>
              </w:rPr>
            </w:pPr>
            <w:r w:rsidRPr="005B6608">
              <w:rPr>
                <w:rFonts w:cs="Arial"/>
              </w:rPr>
              <w:t>Дефиниране като една от основните функции на работната група за изготвяне на ОПТТИ, да следи за спазване на интегрирането на хоризонталния принцип за насърчаване на равните възможности и предотвратяване на дискриминация на основата на пол, расов или етнически произход, религия или вероизповедание, увреждане, възраст или сексуална ориентация. Това означава за всички планирани интервенции да бъде възможно интегрирането на горния принцип, т.е. постоянно да се отразява необходимостта от спазването му чрез осигуряване на еднаква достъпност до инфраструктурите и съоръженията, които се предвижда да бъдат финансирани и изграждани, със специален акцент върху прилагането на мерки за достъпност в полза на уязвимите групи и на хората с увреждания.</w:t>
            </w:r>
          </w:p>
          <w:p w:rsidR="005D1B1C" w:rsidRPr="005B6608" w:rsidRDefault="005D1B1C" w:rsidP="005D1B1C">
            <w:pPr>
              <w:rPr>
                <w:rFonts w:cs="Arial"/>
              </w:rPr>
            </w:pPr>
            <w:r w:rsidRPr="005B6608">
              <w:rPr>
                <w:rFonts w:cs="Arial"/>
              </w:rPr>
              <w:t>В процеса на изпълнение на ОПТТИ правилното прилагане на този хоризонтален принцип може да бъде осъществявано посредством реализацията на описаните по-долу мерки:</w:t>
            </w:r>
          </w:p>
          <w:p w:rsidR="00A06B45" w:rsidRPr="005B6608" w:rsidRDefault="005D1B1C" w:rsidP="0059575C">
            <w:pPr>
              <w:numPr>
                <w:ilvl w:val="0"/>
                <w:numId w:val="38"/>
              </w:numPr>
              <w:spacing w:after="0"/>
              <w:ind w:left="425" w:hanging="425"/>
              <w:rPr>
                <w:rFonts w:cs="Arial"/>
              </w:rPr>
            </w:pPr>
            <w:r w:rsidRPr="005B6608">
              <w:rPr>
                <w:rFonts w:cs="Arial"/>
              </w:rPr>
              <w:t xml:space="preserve">Прилагане на изготвените от ЦКЗ универсални указания за спазване на хоризонталните принципи на Общността и </w:t>
            </w:r>
            <w:r w:rsidR="00A06B45" w:rsidRPr="005B6608">
              <w:rPr>
                <w:rFonts w:cs="Arial"/>
              </w:rPr>
              <w:t>в частност на тук разглеждания</w:t>
            </w:r>
          </w:p>
          <w:p w:rsidR="005D1B1C" w:rsidRPr="005B6608" w:rsidRDefault="005D1B1C" w:rsidP="0059575C">
            <w:pPr>
              <w:numPr>
                <w:ilvl w:val="0"/>
                <w:numId w:val="38"/>
              </w:numPr>
              <w:spacing w:after="0"/>
              <w:ind w:left="425" w:hanging="425"/>
              <w:rPr>
                <w:rFonts w:cs="Arial"/>
              </w:rPr>
            </w:pPr>
            <w:r w:rsidRPr="005B6608">
              <w:rPr>
                <w:rFonts w:cs="Arial"/>
              </w:rPr>
              <w:t xml:space="preserve">Залагане във всички приоритетни оси на програмата (1÷4), свързани с финансиране за изграждане на инфраструктурни съоръжения, спазването на </w:t>
            </w:r>
            <w:r w:rsidRPr="005B6608">
              <w:rPr>
                <w:rFonts w:eastAsia="TimesNewRomanPSMT" w:cs="Arial"/>
                <w:lang w:eastAsia="bg-BG"/>
              </w:rPr>
              <w:t>задължителната хоризонтална дейност за подобряване и улесняване на</w:t>
            </w:r>
            <w:r w:rsidR="00A06B45" w:rsidRPr="005B6608">
              <w:rPr>
                <w:rFonts w:eastAsia="TimesNewRomanPSMT" w:cs="Arial"/>
                <w:lang w:eastAsia="bg-BG"/>
              </w:rPr>
              <w:t xml:space="preserve"> достъпа за хората с увреждания</w:t>
            </w:r>
          </w:p>
          <w:p w:rsidR="005D1B1C" w:rsidRPr="00F20D1F" w:rsidRDefault="005D1B1C" w:rsidP="0059575C">
            <w:pPr>
              <w:numPr>
                <w:ilvl w:val="0"/>
                <w:numId w:val="38"/>
              </w:numPr>
              <w:spacing w:after="0"/>
              <w:ind w:left="425" w:hanging="425"/>
              <w:rPr>
                <w:i/>
              </w:rPr>
            </w:pPr>
            <w:r w:rsidRPr="005B6608">
              <w:rPr>
                <w:rFonts w:cs="Arial"/>
              </w:rPr>
              <w:t>Включване в механизма за прилагане на критериите за подбор и оценка на проекти, кандидатстващи за финансиране по програмата, на специфични под-критерии, свързани с преценка на съвместимостта на проекта с принципа за равнопоставеност, недискриминация и достъпност и на приноса към спазването му.</w:t>
            </w:r>
          </w:p>
        </w:tc>
      </w:tr>
    </w:tbl>
    <w:p w:rsidR="00AD4AED" w:rsidRPr="00F20D1F" w:rsidRDefault="00AD4AED" w:rsidP="00F03C1E"/>
    <w:p w:rsidR="00AD4AED" w:rsidRPr="00F20D1F" w:rsidRDefault="00AD4AED" w:rsidP="00F03C1E">
      <w:pPr>
        <w:rPr>
          <w:b/>
        </w:rPr>
      </w:pPr>
      <w:r w:rsidRPr="00F20D1F">
        <w:rPr>
          <w:b/>
        </w:rPr>
        <w:t xml:space="preserve">11.3 </w:t>
      </w:r>
      <w:r w:rsidRPr="00F20D1F">
        <w:tab/>
      </w:r>
      <w:r w:rsidRPr="00F20D1F">
        <w:rPr>
          <w:b/>
        </w:rPr>
        <w:t>Равенство между половете</w:t>
      </w:r>
    </w:p>
    <w:p w:rsidR="00AD4AED" w:rsidRPr="00F20D1F" w:rsidRDefault="002D495B" w:rsidP="00F03C1E">
      <w:pPr>
        <w:pStyle w:val="Text1"/>
        <w:ind w:left="0"/>
      </w:pPr>
      <w:r w:rsidRPr="00F20D1F">
        <w:t xml:space="preserve">Описание на приноса за насърчаване на равенството между мъжете и жените и </w:t>
      </w:r>
      <w:r w:rsidR="004F10D7">
        <w:rPr>
          <w:lang w:val="bg-BG"/>
        </w:rPr>
        <w:t>-</w:t>
      </w:r>
      <w:r w:rsidRPr="00F20D1F">
        <w:t xml:space="preserve"> където е целесъобразно </w:t>
      </w:r>
      <w:r w:rsidR="004F10D7">
        <w:rPr>
          <w:lang w:val="bg-BG"/>
        </w:rPr>
        <w:t>-</w:t>
      </w:r>
      <w:r w:rsidRPr="00F20D1F">
        <w:t xml:space="preserve"> описание на уредбата, с която се гарантира отчитането на социалния аспект на пола на ниво програма и ниво операции.</w:t>
      </w:r>
    </w:p>
    <w:p w:rsidR="00F914D7" w:rsidRPr="00F20D1F" w:rsidRDefault="00F914D7" w:rsidP="00F03C1E">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AD4AED" w:rsidRPr="00F20D1F" w:rsidTr="00BF3391">
        <w:trPr>
          <w:trHeight w:val="1177"/>
        </w:trPr>
        <w:tc>
          <w:tcPr>
            <w:tcW w:w="8725" w:type="dxa"/>
            <w:shd w:val="clear" w:color="auto" w:fill="auto"/>
          </w:tcPr>
          <w:p w:rsidR="00F0474B" w:rsidRDefault="00CA5D8F" w:rsidP="00CA5D8F">
            <w:pPr>
              <w:rPr>
                <w:rFonts w:cs="Arial"/>
                <w:bCs/>
              </w:rPr>
            </w:pPr>
            <w:r w:rsidRPr="00F20D1F">
              <w:rPr>
                <w:rFonts w:cs="Arial"/>
              </w:rPr>
              <w:lastRenderedPageBreak/>
              <w:t xml:space="preserve">Поддържането на условия за равенство между жените и мъжете в тяхното социално и професионално развитие е важен елемент от хоризонталните политики на Общността и има значително социално измерение. </w:t>
            </w:r>
            <w:r w:rsidRPr="00F20D1F">
              <w:rPr>
                <w:rFonts w:cs="Arial"/>
                <w:bCs/>
              </w:rPr>
              <w:t xml:space="preserve">Разглеждайки конкретно транспортния сектор, може да се направи изводът, че мъжете определено имат предимство при намирането на работа, поради специфичните особености на самия сектор. </w:t>
            </w:r>
            <w:r w:rsidR="00F0474B">
              <w:rPr>
                <w:rFonts w:cs="Arial"/>
                <w:bCs/>
              </w:rPr>
              <w:t>Поради гореизложената причина може да се направи изводът, че раз</w:t>
            </w:r>
            <w:r w:rsidR="005E76EB">
              <w:rPr>
                <w:rFonts w:cs="Arial"/>
                <w:bCs/>
              </w:rPr>
              <w:t>г</w:t>
            </w:r>
            <w:r w:rsidR="00F0474B">
              <w:rPr>
                <w:rFonts w:cs="Arial"/>
                <w:bCs/>
              </w:rPr>
              <w:t xml:space="preserve">лежданият хоризонтален принцип ще има сравнително ограничено действие върху ОПТТИ. </w:t>
            </w:r>
          </w:p>
          <w:p w:rsidR="00CA5D8F" w:rsidRPr="00F20D1F" w:rsidRDefault="002668AF" w:rsidP="00CA5D8F">
            <w:pPr>
              <w:rPr>
                <w:rFonts w:eastAsia="TimesNewRomanPSMT" w:cs="Arial"/>
                <w:lang w:eastAsia="bg-BG"/>
              </w:rPr>
            </w:pPr>
            <w:r>
              <w:rPr>
                <w:rFonts w:eastAsia="TimesNewRomanPSMT" w:cs="Arial"/>
                <w:lang w:eastAsia="bg-BG"/>
              </w:rPr>
              <w:t xml:space="preserve">В тази връзка, </w:t>
            </w:r>
            <w:r w:rsidR="00F0474B">
              <w:rPr>
                <w:rFonts w:eastAsia="TimesNewRomanPSMT" w:cs="Arial"/>
                <w:lang w:eastAsia="bg-BG"/>
              </w:rPr>
              <w:t>спазването</w:t>
            </w:r>
            <w:r w:rsidR="00CA5D8F" w:rsidRPr="00F20D1F">
              <w:rPr>
                <w:rFonts w:eastAsia="TimesNewRomanPSMT" w:cs="Arial"/>
                <w:lang w:eastAsia="bg-BG"/>
              </w:rPr>
              <w:t xml:space="preserve"> на </w:t>
            </w:r>
            <w:r w:rsidR="00CA5D8F" w:rsidRPr="00F20D1F">
              <w:rPr>
                <w:rFonts w:eastAsia="TimesNewRomanPSMT" w:cs="Arial"/>
                <w:b/>
                <w:lang w:eastAsia="bg-BG"/>
              </w:rPr>
              <w:t>принципа за равнопоставеност между половете</w:t>
            </w:r>
            <w:r w:rsidR="00CA5D8F" w:rsidRPr="00F20D1F">
              <w:rPr>
                <w:rFonts w:eastAsia="TimesNewRomanPSMT" w:cs="Arial"/>
                <w:lang w:eastAsia="bg-BG"/>
              </w:rPr>
              <w:t xml:space="preserve"> ще бъде постигнато </w:t>
            </w:r>
            <w:r>
              <w:rPr>
                <w:rFonts w:eastAsia="TimesNewRomanPSMT" w:cs="Arial"/>
                <w:lang w:eastAsia="bg-BG"/>
              </w:rPr>
              <w:t xml:space="preserve">в ОПТТИ </w:t>
            </w:r>
            <w:r w:rsidR="00CA5D8F" w:rsidRPr="00F20D1F">
              <w:rPr>
                <w:rFonts w:eastAsia="TimesNewRomanPSMT" w:cs="Arial"/>
                <w:lang w:eastAsia="bg-BG"/>
              </w:rPr>
              <w:t xml:space="preserve">посредством </w:t>
            </w:r>
            <w:r w:rsidR="00F0474B">
              <w:rPr>
                <w:rFonts w:eastAsia="TimesNewRomanPSMT" w:cs="Arial"/>
                <w:lang w:eastAsia="bg-BG"/>
              </w:rPr>
              <w:t>прилагането на  подходящи</w:t>
            </w:r>
            <w:r w:rsidR="00CA5D8F" w:rsidRPr="00F20D1F">
              <w:rPr>
                <w:rFonts w:eastAsia="TimesNewRomanPSMT" w:cs="Arial"/>
                <w:lang w:eastAsia="bg-BG"/>
              </w:rPr>
              <w:t xml:space="preserve"> дейности </w:t>
            </w:r>
            <w:r>
              <w:rPr>
                <w:rFonts w:eastAsia="TimesNewRomanPSMT" w:cs="Arial"/>
                <w:lang w:eastAsia="bg-BG"/>
              </w:rPr>
              <w:t>при</w:t>
            </w:r>
            <w:r w:rsidRPr="00F20D1F">
              <w:rPr>
                <w:rFonts w:eastAsia="TimesNewRomanPSMT" w:cs="Arial"/>
                <w:lang w:eastAsia="bg-BG"/>
              </w:rPr>
              <w:t xml:space="preserve"> </w:t>
            </w:r>
            <w:r w:rsidR="00CA5D8F" w:rsidRPr="00F20D1F">
              <w:rPr>
                <w:rFonts w:eastAsia="TimesNewRomanPSMT" w:cs="Arial"/>
                <w:lang w:eastAsia="bg-BG"/>
              </w:rPr>
              <w:t>етапите на изпълнение, мониторинг и оценка на програмата</w:t>
            </w:r>
            <w:r w:rsidR="00F0474B">
              <w:rPr>
                <w:rFonts w:eastAsia="TimesNewRomanPSMT" w:cs="Arial"/>
                <w:lang w:eastAsia="bg-BG"/>
              </w:rPr>
              <w:t>, по-важните от които са следните:</w:t>
            </w:r>
            <w:r w:rsidR="00CA5D8F" w:rsidRPr="00F20D1F">
              <w:rPr>
                <w:rFonts w:eastAsia="TimesNewRomanPSMT" w:cs="Arial"/>
                <w:lang w:eastAsia="bg-BG"/>
              </w:rPr>
              <w:t xml:space="preserve"> </w:t>
            </w:r>
          </w:p>
          <w:p w:rsidR="00CA5D8F" w:rsidRPr="00F20D1F" w:rsidRDefault="00F0474B" w:rsidP="0059575C">
            <w:pPr>
              <w:numPr>
                <w:ilvl w:val="0"/>
                <w:numId w:val="38"/>
              </w:numPr>
              <w:spacing w:after="0"/>
              <w:ind w:left="425" w:hanging="425"/>
              <w:rPr>
                <w:rFonts w:eastAsia="TimesNewRomanPSMT" w:cs="Arial"/>
                <w:lang w:eastAsia="bg-BG"/>
              </w:rPr>
            </w:pPr>
            <w:r>
              <w:rPr>
                <w:rFonts w:eastAsia="TimesNewRomanPSMT" w:cs="Arial"/>
                <w:lang w:eastAsia="bg-BG"/>
              </w:rPr>
              <w:t>Залагане на изисквания в</w:t>
            </w:r>
            <w:r w:rsidR="006124F7">
              <w:rPr>
                <w:rFonts w:eastAsia="TimesNewRomanPSMT" w:cs="Arial"/>
                <w:lang w:eastAsia="bg-BG"/>
              </w:rPr>
              <w:t xml:space="preserve"> техническите спецификации на т</w:t>
            </w:r>
            <w:r>
              <w:rPr>
                <w:rFonts w:eastAsia="TimesNewRomanPSMT" w:cs="Arial"/>
                <w:lang w:eastAsia="bg-BG"/>
              </w:rPr>
              <w:t>ръжните документации и в договорите за безвъзмездна помощ за</w:t>
            </w:r>
            <w:r w:rsidR="00CA5D8F" w:rsidRPr="00F20D1F">
              <w:rPr>
                <w:rFonts w:eastAsia="TimesNewRomanPSMT" w:cs="Arial"/>
                <w:lang w:eastAsia="bg-BG"/>
              </w:rPr>
              <w:t xml:space="preserve"> </w:t>
            </w:r>
            <w:r w:rsidR="00BA4334" w:rsidRPr="00F20D1F">
              <w:rPr>
                <w:rFonts w:eastAsia="TimesNewRomanPSMT" w:cs="Arial"/>
                <w:lang w:eastAsia="bg-BG"/>
              </w:rPr>
              <w:t xml:space="preserve">ангажимент </w:t>
            </w:r>
            <w:r>
              <w:rPr>
                <w:rFonts w:eastAsia="TimesNewRomanPSMT" w:cs="Arial"/>
                <w:lang w:eastAsia="bg-BG"/>
              </w:rPr>
              <w:t xml:space="preserve">от бенефициентите </w:t>
            </w:r>
            <w:r w:rsidR="00CA5D8F" w:rsidRPr="00F20D1F">
              <w:rPr>
                <w:rFonts w:eastAsia="TimesNewRomanPSMT" w:cs="Arial"/>
                <w:lang w:eastAsia="bg-BG"/>
              </w:rPr>
              <w:t xml:space="preserve">за </w:t>
            </w:r>
            <w:r w:rsidR="00BA4334" w:rsidRPr="00F20D1F">
              <w:rPr>
                <w:rFonts w:eastAsia="TimesNewRomanPSMT" w:cs="Arial"/>
                <w:lang w:eastAsia="bg-BG"/>
              </w:rPr>
              <w:t xml:space="preserve">спазване на принципа на </w:t>
            </w:r>
            <w:r w:rsidR="00CA5D8F" w:rsidRPr="00F20D1F">
              <w:rPr>
                <w:rFonts w:eastAsia="TimesNewRomanPSMT" w:cs="Arial"/>
                <w:lang w:eastAsia="bg-BG"/>
              </w:rPr>
              <w:t>равнопоставен достъп и участие на мъже и жени в проект</w:t>
            </w:r>
            <w:r>
              <w:rPr>
                <w:rFonts w:eastAsia="TimesNewRomanPSMT" w:cs="Arial"/>
                <w:lang w:eastAsia="bg-BG"/>
              </w:rPr>
              <w:t>ите</w:t>
            </w:r>
            <w:r w:rsidR="00CA5D8F" w:rsidRPr="00F20D1F">
              <w:rPr>
                <w:rFonts w:eastAsia="TimesNewRomanPSMT" w:cs="Arial"/>
                <w:lang w:eastAsia="bg-BG"/>
              </w:rPr>
              <w:t xml:space="preserve"> </w:t>
            </w:r>
          </w:p>
          <w:p w:rsidR="00CA5D8F" w:rsidRPr="00F20D1F" w:rsidRDefault="006124F7" w:rsidP="0059575C">
            <w:pPr>
              <w:numPr>
                <w:ilvl w:val="0"/>
                <w:numId w:val="38"/>
              </w:numPr>
              <w:spacing w:after="0"/>
              <w:ind w:left="425" w:hanging="425"/>
              <w:rPr>
                <w:rFonts w:eastAsia="TimesNewRomanPSMT" w:cs="Arial"/>
                <w:lang w:eastAsia="bg-BG"/>
              </w:rPr>
            </w:pPr>
            <w:r>
              <w:rPr>
                <w:rFonts w:eastAsia="TimesNewRomanPSMT" w:cs="Arial"/>
                <w:lang w:eastAsia="bg-BG"/>
              </w:rPr>
              <w:t>Отчитане</w:t>
            </w:r>
            <w:r w:rsidR="00CA5D8F" w:rsidRPr="00F20D1F">
              <w:rPr>
                <w:rFonts w:eastAsia="TimesNewRomanPSMT" w:cs="Arial"/>
                <w:lang w:eastAsia="bg-BG"/>
              </w:rPr>
              <w:t xml:space="preserve"> броя на създадените нови работни места</w:t>
            </w:r>
            <w:r w:rsidR="00BF0D01">
              <w:rPr>
                <w:rFonts w:eastAsia="TimesNewRomanPSMT" w:cs="Arial"/>
                <w:lang w:eastAsia="bg-BG"/>
              </w:rPr>
              <w:t xml:space="preserve"> </w:t>
            </w:r>
            <w:r w:rsidR="00AB0C00" w:rsidRPr="00F20D1F">
              <w:rPr>
                <w:rFonts w:eastAsia="TimesNewRomanPSMT" w:cs="Arial"/>
                <w:lang w:eastAsia="bg-BG"/>
              </w:rPr>
              <w:t>и за</w:t>
            </w:r>
            <w:r w:rsidR="00CA5D8F" w:rsidRPr="00F20D1F">
              <w:rPr>
                <w:rFonts w:eastAsia="TimesNewRomanPSMT" w:cs="Arial"/>
                <w:lang w:eastAsia="bg-BG"/>
              </w:rPr>
              <w:t xml:space="preserve"> разпределени</w:t>
            </w:r>
            <w:r w:rsidR="00AB0C00" w:rsidRPr="00F20D1F">
              <w:rPr>
                <w:rFonts w:eastAsia="TimesNewRomanPSMT" w:cs="Arial"/>
                <w:lang w:eastAsia="bg-BG"/>
              </w:rPr>
              <w:t>ето на същите  по полов признак</w:t>
            </w:r>
            <w:r w:rsidR="00CA5D8F" w:rsidRPr="00F20D1F">
              <w:rPr>
                <w:rFonts w:eastAsia="TimesNewRomanPSMT" w:cs="Arial"/>
                <w:lang w:eastAsia="bg-BG"/>
              </w:rPr>
              <w:t xml:space="preserve"> </w:t>
            </w:r>
          </w:p>
          <w:p w:rsidR="00CA5D8F" w:rsidRPr="00F20D1F" w:rsidRDefault="006124F7" w:rsidP="0059575C">
            <w:pPr>
              <w:numPr>
                <w:ilvl w:val="0"/>
                <w:numId w:val="38"/>
              </w:numPr>
              <w:spacing w:after="0"/>
              <w:ind w:left="425" w:hanging="425"/>
              <w:rPr>
                <w:rFonts w:eastAsia="TimesNewRomanPSMT" w:cs="Arial"/>
                <w:lang w:eastAsia="bg-BG"/>
              </w:rPr>
            </w:pPr>
            <w:r>
              <w:rPr>
                <w:rFonts w:eastAsia="TimesNewRomanPSMT" w:cs="Arial"/>
                <w:lang w:eastAsia="bg-BG"/>
              </w:rPr>
              <w:t xml:space="preserve">Недопускане </w:t>
            </w:r>
            <w:r w:rsidR="00CA5D8F" w:rsidRPr="00F20D1F">
              <w:rPr>
                <w:rFonts w:eastAsia="TimesNewRomanPSMT" w:cs="Arial"/>
                <w:lang w:eastAsia="bg-BG"/>
              </w:rPr>
              <w:t xml:space="preserve">на условия за изкуствено създаване на предимства за единия пол, съответно - за дискриминация на другия. </w:t>
            </w:r>
          </w:p>
          <w:p w:rsidR="00CA5D8F" w:rsidRPr="00F20D1F" w:rsidRDefault="006124F7" w:rsidP="0059575C">
            <w:pPr>
              <w:numPr>
                <w:ilvl w:val="0"/>
                <w:numId w:val="38"/>
              </w:numPr>
              <w:spacing w:after="0"/>
              <w:ind w:left="425" w:hanging="425"/>
              <w:rPr>
                <w:rFonts w:eastAsia="TimesNewRomanPSMT" w:cs="Arial"/>
                <w:lang w:eastAsia="bg-BG"/>
              </w:rPr>
            </w:pPr>
            <w:r>
              <w:rPr>
                <w:rFonts w:eastAsia="TimesNewRomanPSMT" w:cs="Arial"/>
                <w:lang w:eastAsia="bg-BG"/>
              </w:rPr>
              <w:t>Изготвяне и предоставяне на</w:t>
            </w:r>
            <w:r w:rsidRPr="00F20D1F">
              <w:rPr>
                <w:rFonts w:eastAsia="TimesNewRomanPSMT" w:cs="Arial"/>
                <w:lang w:eastAsia="bg-BG"/>
              </w:rPr>
              <w:t xml:space="preserve"> </w:t>
            </w:r>
            <w:r w:rsidR="00CA5D8F" w:rsidRPr="00F20D1F">
              <w:rPr>
                <w:rFonts w:eastAsia="TimesNewRomanPSMT" w:cs="Arial"/>
                <w:lang w:eastAsia="bg-BG"/>
              </w:rPr>
              <w:t xml:space="preserve">информация </w:t>
            </w:r>
            <w:r>
              <w:rPr>
                <w:rFonts w:eastAsia="TimesNewRomanPSMT" w:cs="Arial"/>
                <w:lang w:eastAsia="bg-BG"/>
              </w:rPr>
              <w:t xml:space="preserve">от бенефициентите </w:t>
            </w:r>
            <w:r w:rsidR="00CA5D8F" w:rsidRPr="00F20D1F">
              <w:rPr>
                <w:rFonts w:eastAsia="TimesNewRomanPSMT" w:cs="Arial"/>
                <w:lang w:eastAsia="bg-BG"/>
              </w:rPr>
              <w:t>относно приноса на проект</w:t>
            </w:r>
            <w:r>
              <w:rPr>
                <w:rFonts w:eastAsia="TimesNewRomanPSMT" w:cs="Arial"/>
                <w:lang w:eastAsia="bg-BG"/>
              </w:rPr>
              <w:t>ите</w:t>
            </w:r>
            <w:r w:rsidR="00CA5D8F" w:rsidRPr="00F20D1F">
              <w:rPr>
                <w:rFonts w:eastAsia="TimesNewRomanPSMT" w:cs="Arial"/>
                <w:lang w:eastAsia="bg-BG"/>
              </w:rPr>
              <w:t xml:space="preserve"> за правилното прилагане на този хоризонтален принцип на Общността. </w:t>
            </w:r>
          </w:p>
          <w:p w:rsidR="00CA5D8F" w:rsidRPr="00F20D1F" w:rsidRDefault="006124F7" w:rsidP="0059575C">
            <w:pPr>
              <w:numPr>
                <w:ilvl w:val="0"/>
                <w:numId w:val="38"/>
              </w:numPr>
              <w:spacing w:after="0"/>
              <w:ind w:left="425" w:hanging="425"/>
              <w:rPr>
                <w:rFonts w:cs="Arial"/>
                <w:b/>
              </w:rPr>
            </w:pPr>
            <w:r>
              <w:rPr>
                <w:rFonts w:eastAsia="TimesNewRomanPSMT" w:cs="Arial"/>
                <w:lang w:eastAsia="bg-BG"/>
              </w:rPr>
              <w:t>И</w:t>
            </w:r>
            <w:r w:rsidRPr="00F20D1F">
              <w:rPr>
                <w:rFonts w:eastAsia="TimesNewRomanPSMT" w:cs="Arial"/>
                <w:lang w:eastAsia="bg-BG"/>
              </w:rPr>
              <w:t>зготвя</w:t>
            </w:r>
            <w:r>
              <w:rPr>
                <w:rFonts w:eastAsia="TimesNewRomanPSMT" w:cs="Arial"/>
                <w:lang w:eastAsia="bg-BG"/>
              </w:rPr>
              <w:t>не</w:t>
            </w:r>
            <w:r w:rsidRPr="00F20D1F">
              <w:rPr>
                <w:rFonts w:eastAsia="TimesNewRomanPSMT" w:cs="Arial"/>
                <w:lang w:eastAsia="bg-BG"/>
              </w:rPr>
              <w:t xml:space="preserve"> </w:t>
            </w:r>
            <w:r>
              <w:rPr>
                <w:rFonts w:eastAsia="TimesNewRomanPSMT" w:cs="Arial"/>
                <w:lang w:eastAsia="bg-BG"/>
              </w:rPr>
              <w:t xml:space="preserve">от УО </w:t>
            </w:r>
            <w:r w:rsidR="00CA5D8F" w:rsidRPr="00F20D1F">
              <w:rPr>
                <w:rFonts w:eastAsia="TimesNewRomanPSMT" w:cs="Arial"/>
                <w:lang w:eastAsia="bg-BG"/>
              </w:rPr>
              <w:t>на програмно ниво и предоставя</w:t>
            </w:r>
            <w:r>
              <w:rPr>
                <w:rFonts w:eastAsia="TimesNewRomanPSMT" w:cs="Arial"/>
                <w:lang w:eastAsia="bg-BG"/>
              </w:rPr>
              <w:t>не на</w:t>
            </w:r>
            <w:r w:rsidR="00CA5D8F" w:rsidRPr="00F20D1F">
              <w:rPr>
                <w:rFonts w:eastAsia="TimesNewRomanPSMT" w:cs="Arial"/>
                <w:lang w:eastAsia="bg-BG"/>
              </w:rPr>
              <w:t xml:space="preserve"> информация относно прилагане</w:t>
            </w:r>
            <w:r w:rsidR="00AB0C00" w:rsidRPr="00F20D1F">
              <w:rPr>
                <w:rFonts w:eastAsia="TimesNewRomanPSMT" w:cs="Arial"/>
                <w:lang w:eastAsia="bg-BG"/>
              </w:rPr>
              <w:t>то</w:t>
            </w:r>
            <w:r w:rsidR="00CA5D8F" w:rsidRPr="00F20D1F">
              <w:rPr>
                <w:rFonts w:eastAsia="TimesNewRomanPSMT" w:cs="Arial"/>
                <w:lang w:eastAsia="bg-BG"/>
              </w:rPr>
              <w:t xml:space="preserve"> на този хоризонтален принцип на Общността. </w:t>
            </w:r>
          </w:p>
          <w:p w:rsidR="00CA5D8F" w:rsidRPr="00F20D1F" w:rsidRDefault="002668AF" w:rsidP="0059575C">
            <w:pPr>
              <w:numPr>
                <w:ilvl w:val="0"/>
                <w:numId w:val="38"/>
              </w:numPr>
              <w:spacing w:after="0"/>
              <w:ind w:left="425" w:hanging="425"/>
              <w:rPr>
                <w:rFonts w:cs="Arial"/>
                <w:b/>
              </w:rPr>
            </w:pPr>
            <w:r>
              <w:rPr>
                <w:rFonts w:eastAsia="TimesNewRomanPSMT" w:cs="Arial"/>
                <w:lang w:eastAsia="bg-BG"/>
              </w:rPr>
              <w:t>О</w:t>
            </w:r>
            <w:r w:rsidR="00CA5D8F" w:rsidRPr="00F20D1F">
              <w:rPr>
                <w:rFonts w:eastAsia="TimesNewRomanPSMT" w:cs="Arial"/>
                <w:lang w:eastAsia="bg-BG"/>
              </w:rPr>
              <w:t>писание на мерките за насърчаване на равенството между половете и недопускане на дискриминация в тази област</w:t>
            </w:r>
            <w:r>
              <w:rPr>
                <w:rFonts w:eastAsia="TimesNewRomanPSMT" w:cs="Arial"/>
                <w:lang w:eastAsia="bg-BG"/>
              </w:rPr>
              <w:t xml:space="preserve"> за всички финансирани проекти</w:t>
            </w:r>
          </w:p>
          <w:p w:rsidR="00CA5D8F" w:rsidRPr="00F20D1F" w:rsidRDefault="002668AF" w:rsidP="0059575C">
            <w:pPr>
              <w:numPr>
                <w:ilvl w:val="0"/>
                <w:numId w:val="38"/>
              </w:numPr>
              <w:spacing w:after="0"/>
              <w:ind w:left="425" w:hanging="425"/>
              <w:rPr>
                <w:rFonts w:eastAsia="TimesNewRomanPSMT" w:cs="Arial"/>
                <w:lang w:eastAsia="bg-BG"/>
              </w:rPr>
            </w:pPr>
            <w:r>
              <w:rPr>
                <w:rFonts w:eastAsia="TimesNewRomanPSMT" w:cs="Arial"/>
                <w:lang w:eastAsia="bg-BG"/>
              </w:rPr>
              <w:t>Пр</w:t>
            </w:r>
            <w:r w:rsidR="00CA5D8F" w:rsidRPr="00F20D1F">
              <w:rPr>
                <w:rFonts w:eastAsia="TimesNewRomanPSMT" w:cs="Arial"/>
                <w:lang w:eastAsia="bg-BG"/>
              </w:rPr>
              <w:t xml:space="preserve">овеждане на независима тематична оценка на ОПТТИ, </w:t>
            </w:r>
            <w:r>
              <w:rPr>
                <w:rFonts w:eastAsia="TimesNewRomanPSMT" w:cs="Arial"/>
                <w:lang w:eastAsia="bg-BG"/>
              </w:rPr>
              <w:t>относно</w:t>
            </w:r>
            <w:r w:rsidR="00CA5D8F" w:rsidRPr="00F20D1F">
              <w:rPr>
                <w:rFonts w:eastAsia="TimesNewRomanPSMT" w:cs="Arial"/>
                <w:lang w:eastAsia="bg-BG"/>
              </w:rPr>
              <w:t xml:space="preserve"> изпълнение на принципа за равенство между половете..</w:t>
            </w:r>
          </w:p>
          <w:p w:rsidR="002668AF" w:rsidRPr="002668AF" w:rsidRDefault="00CA5D8F" w:rsidP="0059575C">
            <w:pPr>
              <w:numPr>
                <w:ilvl w:val="0"/>
                <w:numId w:val="38"/>
              </w:numPr>
              <w:spacing w:after="0"/>
              <w:ind w:left="425" w:hanging="425"/>
              <w:rPr>
                <w:i/>
              </w:rPr>
            </w:pPr>
            <w:r w:rsidRPr="00F20D1F">
              <w:rPr>
                <w:rFonts w:eastAsia="TimesNewRomanPSMT" w:cs="Arial"/>
                <w:lang w:eastAsia="bg-BG"/>
              </w:rPr>
              <w:t>В</w:t>
            </w:r>
            <w:r w:rsidR="002668AF">
              <w:rPr>
                <w:rFonts w:eastAsia="TimesNewRomanPSMT" w:cs="Arial"/>
                <w:lang w:eastAsia="bg-BG"/>
              </w:rPr>
              <w:t>ключване в</w:t>
            </w:r>
            <w:r w:rsidRPr="00F20D1F">
              <w:rPr>
                <w:rFonts w:eastAsia="TimesNewRomanPSMT" w:cs="Arial"/>
                <w:lang w:eastAsia="bg-BG"/>
              </w:rPr>
              <w:t xml:space="preserve"> състава на Комитета за наблюдение на ОПТТИ </w:t>
            </w:r>
            <w:r w:rsidR="002668AF">
              <w:rPr>
                <w:rFonts w:eastAsia="TimesNewRomanPSMT" w:cs="Arial"/>
                <w:lang w:eastAsia="bg-BG"/>
              </w:rPr>
              <w:t xml:space="preserve">на </w:t>
            </w:r>
            <w:r w:rsidRPr="00F20D1F">
              <w:rPr>
                <w:rFonts w:eastAsia="TimesNewRomanPSMT" w:cs="Arial"/>
                <w:lang w:eastAsia="bg-BG"/>
              </w:rPr>
              <w:t>представители на неправителствени организации, работещи в сферата за равенство между половете и на представители на компетентни</w:t>
            </w:r>
            <w:r w:rsidR="002668AF">
              <w:rPr>
                <w:rFonts w:eastAsia="TimesNewRomanPSMT" w:cs="Arial"/>
                <w:lang w:eastAsia="bg-BG"/>
              </w:rPr>
              <w:t>те</w:t>
            </w:r>
            <w:r w:rsidRPr="00F20D1F">
              <w:rPr>
                <w:rFonts w:eastAsia="TimesNewRomanPSMT" w:cs="Arial"/>
                <w:lang w:eastAsia="bg-BG"/>
              </w:rPr>
              <w:t xml:space="preserve"> </w:t>
            </w:r>
            <w:r w:rsidR="002668AF">
              <w:rPr>
                <w:rFonts w:eastAsia="TimesNewRomanPSMT" w:cs="Arial"/>
                <w:lang w:eastAsia="bg-BG"/>
              </w:rPr>
              <w:t xml:space="preserve"> ведомства </w:t>
            </w:r>
            <w:r w:rsidRPr="00F20D1F">
              <w:rPr>
                <w:rFonts w:eastAsia="TimesNewRomanPSMT" w:cs="Arial"/>
                <w:lang w:eastAsia="bg-BG"/>
              </w:rPr>
              <w:t>по този хоризонтален въпрос.</w:t>
            </w:r>
          </w:p>
          <w:p w:rsidR="00CA5D8F" w:rsidRPr="005D423D" w:rsidRDefault="00CA5D8F" w:rsidP="0059575C">
            <w:pPr>
              <w:numPr>
                <w:ilvl w:val="0"/>
                <w:numId w:val="38"/>
              </w:numPr>
              <w:spacing w:after="0"/>
              <w:ind w:left="425" w:hanging="425"/>
              <w:rPr>
                <w:i/>
              </w:rPr>
            </w:pPr>
            <w:r w:rsidRPr="005D423D">
              <w:rPr>
                <w:rFonts w:cs="Arial"/>
              </w:rPr>
              <w:t xml:space="preserve">В състава на Комитета за наблюдение на ОПТТИ </w:t>
            </w:r>
            <w:r w:rsidR="002668AF">
              <w:rPr>
                <w:rFonts w:cs="Arial"/>
              </w:rPr>
              <w:t xml:space="preserve">осигуряване на </w:t>
            </w:r>
            <w:r w:rsidRPr="005D423D">
              <w:rPr>
                <w:rFonts w:cs="Arial"/>
              </w:rPr>
              <w:t xml:space="preserve">равно представителство </w:t>
            </w:r>
            <w:r w:rsidR="002668AF">
              <w:rPr>
                <w:rFonts w:cs="Arial"/>
              </w:rPr>
              <w:t>по полов признак.</w:t>
            </w:r>
            <w:r w:rsidRPr="005D423D">
              <w:rPr>
                <w:rFonts w:cs="Arial"/>
              </w:rPr>
              <w:t xml:space="preserve"> </w:t>
            </w:r>
          </w:p>
        </w:tc>
      </w:tr>
    </w:tbl>
    <w:p w:rsidR="00AD4AED" w:rsidRPr="00F20D1F" w:rsidRDefault="00627401" w:rsidP="00F914D7">
      <w:pPr>
        <w:ind w:left="1701" w:hanging="1701"/>
        <w:rPr>
          <w:b/>
        </w:rPr>
      </w:pPr>
      <w:r>
        <w:rPr>
          <w:b/>
        </w:rPr>
        <w:br w:type="page"/>
      </w:r>
      <w:r w:rsidR="00AD4AED" w:rsidRPr="00F20D1F">
        <w:rPr>
          <w:b/>
        </w:rPr>
        <w:lastRenderedPageBreak/>
        <w:t>РАЗДЕЛ 12</w:t>
      </w:r>
      <w:r w:rsidR="00AD4AED" w:rsidRPr="00F20D1F">
        <w:tab/>
      </w:r>
      <w:r w:rsidR="00AD4AED" w:rsidRPr="00F20D1F">
        <w:rPr>
          <w:b/>
        </w:rPr>
        <w:t>Отделни елементи</w:t>
      </w:r>
    </w:p>
    <w:p w:rsidR="00072666" w:rsidRPr="00F20D1F" w:rsidRDefault="00AD4AED" w:rsidP="00302F65">
      <w:pPr>
        <w:ind w:left="709" w:hanging="709"/>
        <w:rPr>
          <w:b/>
        </w:rPr>
      </w:pPr>
      <w:r w:rsidRPr="00F20D1F">
        <w:rPr>
          <w:b/>
        </w:rPr>
        <w:t>12.1</w:t>
      </w:r>
      <w:r w:rsidRPr="00F20D1F">
        <w:tab/>
      </w:r>
      <w:r w:rsidRPr="00F20D1F">
        <w:rPr>
          <w:b/>
        </w:rPr>
        <w:t xml:space="preserve">Големи проекти, които ще бъдат изпълнявани в рамките на програмния период </w:t>
      </w:r>
    </w:p>
    <w:p w:rsidR="00AD4AED" w:rsidRPr="00F20D1F" w:rsidRDefault="00AD4AED" w:rsidP="00BF3391">
      <w:r w:rsidRPr="00F20D1F">
        <w:t xml:space="preserve">(Позоваване: член 96, параграф 2, буква д) от Регламент (EС) № 1303/2013) </w:t>
      </w:r>
    </w:p>
    <w:p w:rsidR="00AD4AED" w:rsidRPr="00F20D1F" w:rsidRDefault="00AD4AED" w:rsidP="00F03C1E">
      <w:pPr>
        <w:pStyle w:val="Text1"/>
        <w:ind w:left="0"/>
        <w:rPr>
          <w:b/>
        </w:rPr>
      </w:pPr>
      <w:r w:rsidRPr="00D938F3">
        <w:rPr>
          <w:b/>
        </w:rPr>
        <w:t xml:space="preserve">Таблица 27: </w:t>
      </w:r>
      <w:r w:rsidRPr="00D938F3">
        <w:tab/>
      </w:r>
      <w:r w:rsidRPr="00D938F3">
        <w:rPr>
          <w:b/>
        </w:rPr>
        <w:t>Списък на големи проекти</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4"/>
        <w:gridCol w:w="1706"/>
        <w:gridCol w:w="1603"/>
        <w:gridCol w:w="1603"/>
        <w:gridCol w:w="2033"/>
      </w:tblGrid>
      <w:tr w:rsidR="005F73BC" w:rsidRPr="00F20D1F" w:rsidTr="00700752">
        <w:tc>
          <w:tcPr>
            <w:tcW w:w="1348" w:type="pct"/>
            <w:shd w:val="clear" w:color="auto" w:fill="auto"/>
          </w:tcPr>
          <w:p w:rsidR="00AD4AED" w:rsidRPr="00D50D41" w:rsidRDefault="005B3C02" w:rsidP="00BF3391">
            <w:pPr>
              <w:pStyle w:val="Text1"/>
              <w:spacing w:before="60" w:after="60"/>
              <w:ind w:left="0"/>
              <w:rPr>
                <w:b/>
                <w:sz w:val="20"/>
                <w:szCs w:val="20"/>
                <w:lang w:val="bg-BG" w:eastAsia="en-GB"/>
              </w:rPr>
            </w:pPr>
            <w:r w:rsidRPr="00D50D41">
              <w:rPr>
                <w:b/>
                <w:sz w:val="20"/>
                <w:szCs w:val="20"/>
                <w:lang w:val="bg-BG" w:eastAsia="en-GB"/>
              </w:rPr>
              <w:t>Проект</w:t>
            </w:r>
          </w:p>
        </w:tc>
        <w:tc>
          <w:tcPr>
            <w:tcW w:w="897" w:type="pct"/>
            <w:shd w:val="clear" w:color="auto" w:fill="auto"/>
          </w:tcPr>
          <w:p w:rsidR="00AD4AED" w:rsidRPr="00D50D41" w:rsidRDefault="00AD4AED" w:rsidP="00BF3391">
            <w:pPr>
              <w:pStyle w:val="Text1"/>
              <w:spacing w:before="60" w:after="60"/>
              <w:ind w:left="0"/>
              <w:rPr>
                <w:b/>
                <w:sz w:val="20"/>
                <w:szCs w:val="20"/>
                <w:lang w:val="bg-BG" w:eastAsia="en-GB"/>
              </w:rPr>
            </w:pPr>
            <w:r w:rsidRPr="00D50D41">
              <w:rPr>
                <w:b/>
                <w:sz w:val="20"/>
                <w:szCs w:val="20"/>
                <w:lang w:val="bg-BG" w:eastAsia="en-GB"/>
              </w:rPr>
              <w:t>Планирана дата на уведомление/подаване</w:t>
            </w:r>
          </w:p>
          <w:p w:rsidR="00AD4AED" w:rsidRPr="00D50D41" w:rsidRDefault="00AD4AED" w:rsidP="00BF3391">
            <w:pPr>
              <w:pStyle w:val="Text1"/>
              <w:spacing w:before="60" w:after="60"/>
              <w:ind w:left="0"/>
              <w:rPr>
                <w:b/>
                <w:sz w:val="20"/>
                <w:szCs w:val="20"/>
                <w:lang w:val="bg-BG" w:eastAsia="en-GB"/>
              </w:rPr>
            </w:pPr>
            <w:r w:rsidRPr="00D50D41">
              <w:rPr>
                <w:b/>
                <w:sz w:val="20"/>
                <w:szCs w:val="20"/>
                <w:lang w:val="bg-BG" w:eastAsia="en-GB"/>
              </w:rPr>
              <w:t>година, тримесечие</w:t>
            </w:r>
          </w:p>
        </w:tc>
        <w:tc>
          <w:tcPr>
            <w:tcW w:w="843" w:type="pct"/>
            <w:shd w:val="clear" w:color="auto" w:fill="auto"/>
          </w:tcPr>
          <w:p w:rsidR="00AD4AED" w:rsidRPr="00D50D41" w:rsidRDefault="00AD4AED" w:rsidP="00BF3391">
            <w:pPr>
              <w:pStyle w:val="Text1"/>
              <w:spacing w:before="60" w:after="60"/>
              <w:ind w:left="0"/>
              <w:rPr>
                <w:b/>
                <w:sz w:val="20"/>
                <w:szCs w:val="20"/>
                <w:lang w:val="bg-BG" w:eastAsia="en-GB"/>
              </w:rPr>
            </w:pPr>
            <w:r w:rsidRPr="00D50D41">
              <w:rPr>
                <w:b/>
                <w:sz w:val="20"/>
                <w:szCs w:val="20"/>
                <w:lang w:val="bg-BG" w:eastAsia="en-GB"/>
              </w:rPr>
              <w:t xml:space="preserve">Планирано започване на изпълнението </w:t>
            </w:r>
          </w:p>
          <w:p w:rsidR="00AD4AED" w:rsidRPr="00D50D41" w:rsidRDefault="00AD4AED" w:rsidP="00BF3391">
            <w:pPr>
              <w:pStyle w:val="Text1"/>
              <w:spacing w:before="60" w:after="60"/>
              <w:ind w:left="0"/>
              <w:rPr>
                <w:b/>
                <w:sz w:val="20"/>
                <w:szCs w:val="20"/>
                <w:lang w:val="bg-BG" w:eastAsia="en-GB"/>
              </w:rPr>
            </w:pPr>
            <w:r w:rsidRPr="00D50D41">
              <w:rPr>
                <w:b/>
                <w:sz w:val="20"/>
                <w:szCs w:val="20"/>
                <w:lang w:val="bg-BG" w:eastAsia="en-GB"/>
              </w:rPr>
              <w:t>година, тримесечие</w:t>
            </w:r>
          </w:p>
        </w:tc>
        <w:tc>
          <w:tcPr>
            <w:tcW w:w="843" w:type="pct"/>
            <w:shd w:val="clear" w:color="auto" w:fill="auto"/>
          </w:tcPr>
          <w:p w:rsidR="00AD4AED" w:rsidRPr="00D50D41" w:rsidRDefault="00AD4AED" w:rsidP="00BF3391">
            <w:pPr>
              <w:pStyle w:val="Text1"/>
              <w:spacing w:before="60" w:after="60"/>
              <w:ind w:left="0"/>
              <w:rPr>
                <w:b/>
                <w:sz w:val="20"/>
                <w:szCs w:val="20"/>
                <w:lang w:val="bg-BG" w:eastAsia="en-GB"/>
              </w:rPr>
            </w:pPr>
            <w:r w:rsidRPr="00D50D41">
              <w:rPr>
                <w:b/>
                <w:sz w:val="20"/>
                <w:szCs w:val="20"/>
                <w:lang w:val="bg-BG" w:eastAsia="en-GB"/>
              </w:rPr>
              <w:t xml:space="preserve">Планирана дата на завършване </w:t>
            </w:r>
          </w:p>
          <w:p w:rsidR="00AD4AED" w:rsidRPr="00D50D41" w:rsidRDefault="00AD4AED" w:rsidP="00BF3391">
            <w:pPr>
              <w:pStyle w:val="Text1"/>
              <w:spacing w:before="60" w:after="60"/>
              <w:ind w:left="0"/>
              <w:rPr>
                <w:b/>
                <w:sz w:val="20"/>
                <w:szCs w:val="20"/>
                <w:lang w:val="bg-BG" w:eastAsia="en-GB"/>
              </w:rPr>
            </w:pPr>
            <w:r w:rsidRPr="00D50D41">
              <w:rPr>
                <w:b/>
                <w:sz w:val="20"/>
                <w:szCs w:val="20"/>
                <w:lang w:val="bg-BG" w:eastAsia="en-GB"/>
              </w:rPr>
              <w:t>година, тримесечие</w:t>
            </w:r>
          </w:p>
        </w:tc>
        <w:tc>
          <w:tcPr>
            <w:tcW w:w="1069" w:type="pct"/>
            <w:shd w:val="clear" w:color="auto" w:fill="auto"/>
          </w:tcPr>
          <w:p w:rsidR="00AD4AED" w:rsidRPr="00D50D41" w:rsidRDefault="00AD4AED" w:rsidP="00BF3391">
            <w:pPr>
              <w:pStyle w:val="Text1"/>
              <w:spacing w:before="60" w:after="60"/>
              <w:ind w:left="0"/>
              <w:rPr>
                <w:b/>
                <w:sz w:val="20"/>
                <w:szCs w:val="20"/>
                <w:lang w:val="bg-BG" w:eastAsia="en-GB"/>
              </w:rPr>
            </w:pPr>
            <w:r w:rsidRPr="00D50D41">
              <w:rPr>
                <w:b/>
                <w:sz w:val="20"/>
                <w:szCs w:val="20"/>
                <w:lang w:val="bg-BG" w:eastAsia="en-GB"/>
              </w:rPr>
              <w:t xml:space="preserve">Приоритетни оси/инвестиционни приоритети </w:t>
            </w:r>
          </w:p>
        </w:tc>
      </w:tr>
      <w:tr w:rsidR="005F73BC" w:rsidRPr="00F20D1F" w:rsidTr="008E6CE6">
        <w:trPr>
          <w:trHeight w:val="268"/>
        </w:trPr>
        <w:tc>
          <w:tcPr>
            <w:tcW w:w="1348" w:type="pct"/>
            <w:shd w:val="clear" w:color="auto" w:fill="auto"/>
          </w:tcPr>
          <w:p w:rsidR="00B43D70" w:rsidRPr="00F20D1F" w:rsidRDefault="00C504F1" w:rsidP="00337222">
            <w:pPr>
              <w:jc w:val="left"/>
              <w:rPr>
                <w:sz w:val="20"/>
              </w:rPr>
            </w:pPr>
            <w:r>
              <w:rPr>
                <w:sz w:val="20"/>
              </w:rPr>
              <w:t xml:space="preserve">Етап 1 от проект </w:t>
            </w:r>
            <w:r w:rsidR="00B43D70" w:rsidRPr="00F20D1F">
              <w:rPr>
                <w:sz w:val="20"/>
              </w:rPr>
              <w:t>Рехабилитация на железопътната линия „Пловдив -Бургас, Фаза 2</w:t>
            </w:r>
            <w:r w:rsidR="00337222">
              <w:rPr>
                <w:sz w:val="20"/>
              </w:rPr>
              <w:t xml:space="preserve">“ </w:t>
            </w:r>
          </w:p>
        </w:tc>
        <w:tc>
          <w:tcPr>
            <w:tcW w:w="897" w:type="pct"/>
            <w:shd w:val="clear" w:color="auto" w:fill="auto"/>
          </w:tcPr>
          <w:p w:rsidR="00B43D70" w:rsidRPr="00F20D1F" w:rsidRDefault="00B43D70" w:rsidP="00B16212">
            <w:pPr>
              <w:jc w:val="left"/>
              <w:rPr>
                <w:sz w:val="20"/>
              </w:rPr>
            </w:pPr>
            <w:r w:rsidRPr="00F20D1F">
              <w:rPr>
                <w:sz w:val="20"/>
              </w:rPr>
              <w:t xml:space="preserve"> </w:t>
            </w:r>
            <w:r w:rsidR="00FA1E65">
              <w:rPr>
                <w:sz w:val="20"/>
              </w:rPr>
              <w:t xml:space="preserve">3 </w:t>
            </w:r>
            <w:r w:rsidR="00591D29" w:rsidRPr="00F20D1F">
              <w:rPr>
                <w:sz w:val="20"/>
              </w:rPr>
              <w:t xml:space="preserve">тримесечие </w:t>
            </w:r>
            <w:r w:rsidRPr="00F20D1F">
              <w:rPr>
                <w:sz w:val="20"/>
              </w:rPr>
              <w:t>на 201</w:t>
            </w:r>
            <w:r w:rsidR="004D6188">
              <w:rPr>
                <w:sz w:val="20"/>
              </w:rPr>
              <w:t>8</w:t>
            </w:r>
          </w:p>
          <w:p w:rsidR="00B43D70" w:rsidRPr="00F20D1F" w:rsidRDefault="00B43D70" w:rsidP="005E253B">
            <w:pPr>
              <w:rPr>
                <w:sz w:val="20"/>
              </w:rPr>
            </w:pPr>
          </w:p>
        </w:tc>
        <w:tc>
          <w:tcPr>
            <w:tcW w:w="843" w:type="pct"/>
            <w:shd w:val="clear" w:color="auto" w:fill="auto"/>
          </w:tcPr>
          <w:p w:rsidR="00B43D70" w:rsidRPr="00F20D1F" w:rsidRDefault="00EA6E15" w:rsidP="00B16212">
            <w:pPr>
              <w:jc w:val="left"/>
              <w:rPr>
                <w:sz w:val="20"/>
              </w:rPr>
            </w:pPr>
            <w:r>
              <w:rPr>
                <w:sz w:val="20"/>
              </w:rPr>
              <w:t>4</w:t>
            </w:r>
            <w:r w:rsidR="008E6CE6" w:rsidRPr="00F20D1F">
              <w:rPr>
                <w:sz w:val="20"/>
              </w:rPr>
              <w:t xml:space="preserve"> </w:t>
            </w:r>
            <w:r w:rsidR="001D0BE8" w:rsidRPr="00F20D1F">
              <w:rPr>
                <w:sz w:val="20"/>
              </w:rPr>
              <w:t xml:space="preserve">тримесечие </w:t>
            </w:r>
            <w:r w:rsidR="00B43D70" w:rsidRPr="00F20D1F">
              <w:rPr>
                <w:sz w:val="20"/>
              </w:rPr>
              <w:t xml:space="preserve">на </w:t>
            </w:r>
            <w:r w:rsidR="008E6CE6">
              <w:rPr>
                <w:sz w:val="20"/>
              </w:rPr>
              <w:t>2016</w:t>
            </w:r>
            <w:r w:rsidR="008E6CE6" w:rsidRPr="00F20D1F">
              <w:rPr>
                <w:sz w:val="20"/>
              </w:rPr>
              <w:t xml:space="preserve"> </w:t>
            </w:r>
          </w:p>
          <w:p w:rsidR="00B43D70" w:rsidRPr="00F20D1F" w:rsidRDefault="00B43D70" w:rsidP="005E253B">
            <w:pPr>
              <w:rPr>
                <w:sz w:val="20"/>
              </w:rPr>
            </w:pPr>
          </w:p>
        </w:tc>
        <w:tc>
          <w:tcPr>
            <w:tcW w:w="843" w:type="pct"/>
            <w:shd w:val="clear" w:color="auto" w:fill="auto"/>
          </w:tcPr>
          <w:p w:rsidR="00B43D70" w:rsidRPr="004924F2" w:rsidRDefault="00077E02" w:rsidP="005E253B">
            <w:pPr>
              <w:rPr>
                <w:sz w:val="20"/>
              </w:rPr>
            </w:pPr>
            <w:r>
              <w:rPr>
                <w:sz w:val="20"/>
              </w:rPr>
              <w:t>4</w:t>
            </w:r>
            <w:r w:rsidR="008E6CE6" w:rsidRPr="00F20D1F">
              <w:rPr>
                <w:sz w:val="20"/>
              </w:rPr>
              <w:t xml:space="preserve"> </w:t>
            </w:r>
            <w:r w:rsidR="001D0BE8" w:rsidRPr="00F20D1F">
              <w:rPr>
                <w:sz w:val="20"/>
              </w:rPr>
              <w:t xml:space="preserve">тримесечие </w:t>
            </w:r>
            <w:r w:rsidR="00B43D70" w:rsidRPr="00F20D1F">
              <w:rPr>
                <w:sz w:val="20"/>
              </w:rPr>
              <w:t>на  20</w:t>
            </w:r>
            <w:r w:rsidR="00EA6E15">
              <w:rPr>
                <w:sz w:val="20"/>
              </w:rPr>
              <w:t>23</w:t>
            </w:r>
          </w:p>
        </w:tc>
        <w:tc>
          <w:tcPr>
            <w:tcW w:w="1069" w:type="pct"/>
          </w:tcPr>
          <w:p w:rsidR="00B43D70" w:rsidRPr="000F1DD7" w:rsidRDefault="00B16212" w:rsidP="00983289">
            <w:pPr>
              <w:pStyle w:val="Text1"/>
              <w:ind w:left="0"/>
              <w:jc w:val="left"/>
              <w:rPr>
                <w:sz w:val="22"/>
                <w:szCs w:val="20"/>
                <w:lang w:val="bg-BG" w:eastAsia="en-GB"/>
              </w:rPr>
            </w:pPr>
            <w:r w:rsidRPr="00D50D41">
              <w:rPr>
                <w:sz w:val="20"/>
                <w:szCs w:val="20"/>
                <w:lang w:val="bg-BG" w:eastAsia="en-GB"/>
              </w:rPr>
              <w:t xml:space="preserve">„Развитие на железопътната инфраструктура по „основната” </w:t>
            </w:r>
            <w:r w:rsidR="00D938F3">
              <w:rPr>
                <w:sz w:val="20"/>
                <w:szCs w:val="20"/>
                <w:lang w:val="bg-BG" w:eastAsia="en-GB"/>
              </w:rPr>
              <w:t xml:space="preserve">и „разширената“ </w:t>
            </w:r>
            <w:r w:rsidRPr="00D50D41">
              <w:rPr>
                <w:sz w:val="20"/>
                <w:szCs w:val="20"/>
                <w:lang w:val="bg-BG" w:eastAsia="en-GB"/>
              </w:rPr>
              <w:t>Тра</w:t>
            </w:r>
            <w:r w:rsidR="009414E9" w:rsidRPr="00D50D41">
              <w:rPr>
                <w:sz w:val="20"/>
                <w:szCs w:val="20"/>
                <w:lang w:val="bg-BG" w:eastAsia="en-GB"/>
              </w:rPr>
              <w:t>нсевропейска транспортна мрежа”</w:t>
            </w:r>
          </w:p>
        </w:tc>
      </w:tr>
      <w:tr w:rsidR="008E6CE6" w:rsidRPr="00F20D1F" w:rsidTr="008E6CE6">
        <w:trPr>
          <w:trHeight w:val="268"/>
        </w:trPr>
        <w:tc>
          <w:tcPr>
            <w:tcW w:w="1348" w:type="pct"/>
            <w:shd w:val="clear" w:color="auto" w:fill="auto"/>
          </w:tcPr>
          <w:p w:rsidR="008E6CE6" w:rsidRPr="00F20D1F" w:rsidRDefault="008E6CE6" w:rsidP="00140DB6">
            <w:pPr>
              <w:jc w:val="left"/>
              <w:rPr>
                <w:sz w:val="20"/>
              </w:rPr>
            </w:pPr>
            <w:r w:rsidRPr="00F20D1F">
              <w:rPr>
                <w:sz w:val="20"/>
              </w:rPr>
              <w:t xml:space="preserve">Модернизация на </w:t>
            </w:r>
            <w:r w:rsidR="0092762F">
              <w:rPr>
                <w:sz w:val="20"/>
              </w:rPr>
              <w:t>ж</w:t>
            </w:r>
            <w:r w:rsidR="00C53AC4">
              <w:rPr>
                <w:sz w:val="20"/>
              </w:rPr>
              <w:t>елезо</w:t>
            </w:r>
            <w:r w:rsidR="0092762F">
              <w:rPr>
                <w:sz w:val="20"/>
              </w:rPr>
              <w:t>п</w:t>
            </w:r>
            <w:r w:rsidR="00C53AC4">
              <w:rPr>
                <w:sz w:val="20"/>
              </w:rPr>
              <w:t>ътната</w:t>
            </w:r>
            <w:r w:rsidR="0092762F">
              <w:rPr>
                <w:sz w:val="20"/>
              </w:rPr>
              <w:t xml:space="preserve"> линия </w:t>
            </w:r>
            <w:r w:rsidRPr="00F20D1F">
              <w:rPr>
                <w:sz w:val="20"/>
              </w:rPr>
              <w:t>София-</w:t>
            </w:r>
            <w:r w:rsidR="0092762F">
              <w:rPr>
                <w:sz w:val="20"/>
              </w:rPr>
              <w:t>Пловдив</w:t>
            </w:r>
            <w:r w:rsidR="004B5CF4">
              <w:rPr>
                <w:sz w:val="20"/>
              </w:rPr>
              <w:t>:</w:t>
            </w:r>
            <w:r w:rsidR="0092762F">
              <w:rPr>
                <w:sz w:val="20"/>
              </w:rPr>
              <w:t xml:space="preserve"> </w:t>
            </w:r>
            <w:r w:rsidR="00E274DA">
              <w:rPr>
                <w:sz w:val="20"/>
              </w:rPr>
              <w:t xml:space="preserve">жп </w:t>
            </w:r>
            <w:r w:rsidR="0092762F">
              <w:rPr>
                <w:sz w:val="20"/>
              </w:rPr>
              <w:t>участък Елин Пелин-Костенец</w:t>
            </w:r>
            <w:r w:rsidR="007441A2">
              <w:rPr>
                <w:sz w:val="20"/>
              </w:rPr>
              <w:t>, Фаза 1</w:t>
            </w:r>
            <w:r w:rsidR="0092762F">
              <w:rPr>
                <w:sz w:val="20"/>
              </w:rPr>
              <w:t xml:space="preserve">  </w:t>
            </w:r>
          </w:p>
          <w:p w:rsidR="008E6CE6" w:rsidRPr="00F20D1F" w:rsidRDefault="008E6CE6" w:rsidP="00B16212">
            <w:pPr>
              <w:jc w:val="left"/>
              <w:rPr>
                <w:sz w:val="20"/>
              </w:rPr>
            </w:pPr>
          </w:p>
        </w:tc>
        <w:tc>
          <w:tcPr>
            <w:tcW w:w="897" w:type="pct"/>
            <w:shd w:val="clear" w:color="auto" w:fill="auto"/>
          </w:tcPr>
          <w:p w:rsidR="008E6CE6" w:rsidRPr="00F20D1F" w:rsidRDefault="00951B4B" w:rsidP="00140DB6">
            <w:pPr>
              <w:rPr>
                <w:sz w:val="20"/>
              </w:rPr>
            </w:pPr>
            <w:r>
              <w:rPr>
                <w:sz w:val="20"/>
              </w:rPr>
              <w:t>4</w:t>
            </w:r>
            <w:r w:rsidR="008E6CE6" w:rsidRPr="00F20D1F">
              <w:rPr>
                <w:sz w:val="20"/>
              </w:rPr>
              <w:t xml:space="preserve"> тримесечие на </w:t>
            </w:r>
            <w:r w:rsidR="008E6CE6">
              <w:rPr>
                <w:sz w:val="20"/>
              </w:rPr>
              <w:t>201</w:t>
            </w:r>
            <w:r w:rsidR="00F76A04">
              <w:rPr>
                <w:sz w:val="20"/>
              </w:rPr>
              <w:t>7</w:t>
            </w:r>
            <w:r w:rsidR="008E6CE6" w:rsidRPr="00F20D1F">
              <w:rPr>
                <w:sz w:val="20"/>
              </w:rPr>
              <w:t xml:space="preserve"> </w:t>
            </w:r>
          </w:p>
          <w:p w:rsidR="008E6CE6" w:rsidRPr="00F20D1F" w:rsidRDefault="008E6CE6" w:rsidP="009414E9">
            <w:pPr>
              <w:rPr>
                <w:sz w:val="20"/>
              </w:rPr>
            </w:pPr>
          </w:p>
        </w:tc>
        <w:tc>
          <w:tcPr>
            <w:tcW w:w="843" w:type="pct"/>
            <w:shd w:val="clear" w:color="auto" w:fill="auto"/>
          </w:tcPr>
          <w:p w:rsidR="008E6CE6" w:rsidRPr="00F20D1F" w:rsidRDefault="00951B4B" w:rsidP="00140DB6">
            <w:pPr>
              <w:rPr>
                <w:sz w:val="20"/>
              </w:rPr>
            </w:pPr>
            <w:r>
              <w:rPr>
                <w:sz w:val="20"/>
              </w:rPr>
              <w:t>4</w:t>
            </w:r>
            <w:r w:rsidR="008E6CE6" w:rsidRPr="00F20D1F">
              <w:rPr>
                <w:sz w:val="20"/>
              </w:rPr>
              <w:t xml:space="preserve"> тримесечие на </w:t>
            </w:r>
            <w:r w:rsidR="008E6CE6">
              <w:rPr>
                <w:sz w:val="20"/>
              </w:rPr>
              <w:t>201</w:t>
            </w:r>
            <w:r>
              <w:rPr>
                <w:sz w:val="20"/>
              </w:rPr>
              <w:t>9</w:t>
            </w:r>
            <w:r w:rsidR="008E6CE6" w:rsidRPr="00F20D1F">
              <w:rPr>
                <w:sz w:val="20"/>
              </w:rPr>
              <w:t xml:space="preserve"> </w:t>
            </w:r>
          </w:p>
          <w:p w:rsidR="008E6CE6" w:rsidRPr="00F20D1F" w:rsidRDefault="008E6CE6" w:rsidP="009414E9">
            <w:pPr>
              <w:rPr>
                <w:sz w:val="20"/>
              </w:rPr>
            </w:pPr>
          </w:p>
        </w:tc>
        <w:tc>
          <w:tcPr>
            <w:tcW w:w="843" w:type="pct"/>
            <w:shd w:val="clear" w:color="auto" w:fill="auto"/>
          </w:tcPr>
          <w:p w:rsidR="008E6CE6" w:rsidRPr="00707620" w:rsidRDefault="008E6CE6" w:rsidP="005E253B">
            <w:pPr>
              <w:rPr>
                <w:sz w:val="20"/>
                <w:lang w:val="en-US"/>
              </w:rPr>
            </w:pPr>
            <w:r>
              <w:rPr>
                <w:sz w:val="20"/>
              </w:rPr>
              <w:t>4</w:t>
            </w:r>
            <w:r w:rsidRPr="00F20D1F">
              <w:rPr>
                <w:sz w:val="20"/>
              </w:rPr>
              <w:t xml:space="preserve"> тримесечие на 202</w:t>
            </w:r>
            <w:r w:rsidR="00A765C1">
              <w:rPr>
                <w:sz w:val="20"/>
              </w:rPr>
              <w:t>3</w:t>
            </w:r>
          </w:p>
        </w:tc>
        <w:tc>
          <w:tcPr>
            <w:tcW w:w="1069" w:type="pct"/>
          </w:tcPr>
          <w:p w:rsidR="008E6CE6" w:rsidRPr="00D50D41" w:rsidRDefault="008E6CE6" w:rsidP="003D130B">
            <w:pPr>
              <w:pStyle w:val="Text1"/>
              <w:ind w:left="0"/>
              <w:jc w:val="left"/>
              <w:rPr>
                <w:sz w:val="20"/>
                <w:szCs w:val="20"/>
                <w:lang w:val="bg-BG" w:eastAsia="en-GB"/>
              </w:rPr>
            </w:pPr>
            <w:r w:rsidRPr="00D50D41">
              <w:rPr>
                <w:sz w:val="20"/>
                <w:szCs w:val="20"/>
                <w:lang w:val="bg-BG" w:eastAsia="en-GB"/>
              </w:rPr>
              <w:t xml:space="preserve">„Развитие на железопътната инфраструктура по „основната” </w:t>
            </w:r>
            <w:r w:rsidR="00D938F3">
              <w:rPr>
                <w:sz w:val="20"/>
                <w:szCs w:val="20"/>
                <w:lang w:val="bg-BG" w:eastAsia="en-GB"/>
              </w:rPr>
              <w:t xml:space="preserve">и „разширената“ </w:t>
            </w:r>
            <w:r w:rsidRPr="00D50D41">
              <w:rPr>
                <w:sz w:val="20"/>
                <w:szCs w:val="20"/>
                <w:lang w:val="bg-BG" w:eastAsia="en-GB"/>
              </w:rPr>
              <w:t>Трансевропейска транспортна мрежа”</w:t>
            </w:r>
          </w:p>
        </w:tc>
      </w:tr>
      <w:tr w:rsidR="006B41E8" w:rsidRPr="00F20D1F" w:rsidTr="008E6CE6">
        <w:trPr>
          <w:trHeight w:val="268"/>
        </w:trPr>
        <w:tc>
          <w:tcPr>
            <w:tcW w:w="1348" w:type="pct"/>
            <w:shd w:val="clear" w:color="auto" w:fill="auto"/>
          </w:tcPr>
          <w:p w:rsidR="006B41E8" w:rsidRPr="00F20D1F" w:rsidRDefault="006B41E8" w:rsidP="006B41E8">
            <w:pPr>
              <w:jc w:val="left"/>
              <w:rPr>
                <w:sz w:val="20"/>
              </w:rPr>
            </w:pPr>
            <w:r>
              <w:rPr>
                <w:sz w:val="20"/>
              </w:rPr>
              <w:t>Модернизация на железопътна линия</w:t>
            </w:r>
            <w:r w:rsidRPr="00036B4C">
              <w:rPr>
                <w:sz w:val="20"/>
              </w:rPr>
              <w:t xml:space="preserve"> </w:t>
            </w:r>
            <w:r>
              <w:rPr>
                <w:sz w:val="20"/>
              </w:rPr>
              <w:t>София – Драгоман</w:t>
            </w:r>
            <w:r w:rsidRPr="00036B4C">
              <w:rPr>
                <w:sz w:val="20"/>
              </w:rPr>
              <w:t xml:space="preserve"> – </w:t>
            </w:r>
            <w:r>
              <w:rPr>
                <w:sz w:val="20"/>
              </w:rPr>
              <w:t>сръбска граница</w:t>
            </w:r>
            <w:r w:rsidRPr="00036B4C">
              <w:rPr>
                <w:sz w:val="20"/>
              </w:rPr>
              <w:t xml:space="preserve">, </w:t>
            </w:r>
            <w:r>
              <w:rPr>
                <w:sz w:val="20"/>
              </w:rPr>
              <w:t>жп участък</w:t>
            </w:r>
            <w:r w:rsidRPr="00036B4C">
              <w:rPr>
                <w:sz w:val="20"/>
              </w:rPr>
              <w:t xml:space="preserve"> </w:t>
            </w:r>
            <w:r>
              <w:rPr>
                <w:sz w:val="20"/>
              </w:rPr>
              <w:t>Волуяк – Драгоман</w:t>
            </w:r>
            <w:r w:rsidR="004A406E">
              <w:rPr>
                <w:sz w:val="20"/>
              </w:rPr>
              <w:t>, фаза 1</w:t>
            </w:r>
          </w:p>
        </w:tc>
        <w:tc>
          <w:tcPr>
            <w:tcW w:w="897" w:type="pct"/>
            <w:shd w:val="clear" w:color="auto" w:fill="auto"/>
          </w:tcPr>
          <w:p w:rsidR="006B41E8" w:rsidRDefault="00890F02" w:rsidP="006B41E8">
            <w:pPr>
              <w:rPr>
                <w:sz w:val="20"/>
              </w:rPr>
            </w:pPr>
            <w:r>
              <w:rPr>
                <w:sz w:val="20"/>
              </w:rPr>
              <w:t>2</w:t>
            </w:r>
            <w:r w:rsidR="006B41E8" w:rsidRPr="00F220BE">
              <w:rPr>
                <w:sz w:val="20"/>
              </w:rPr>
              <w:t xml:space="preserve"> </w:t>
            </w:r>
            <w:r w:rsidR="006B41E8">
              <w:rPr>
                <w:sz w:val="20"/>
              </w:rPr>
              <w:t>тримесечие</w:t>
            </w:r>
            <w:r w:rsidR="006B41E8" w:rsidRPr="00F220BE">
              <w:rPr>
                <w:sz w:val="20"/>
              </w:rPr>
              <w:t xml:space="preserve"> </w:t>
            </w:r>
            <w:r w:rsidR="006B41E8">
              <w:rPr>
                <w:sz w:val="20"/>
              </w:rPr>
              <w:t>на</w:t>
            </w:r>
            <w:r w:rsidR="006B41E8" w:rsidRPr="00F220BE">
              <w:rPr>
                <w:sz w:val="20"/>
              </w:rPr>
              <w:t xml:space="preserve"> 202</w:t>
            </w:r>
            <w:r w:rsidR="00A10F93">
              <w:rPr>
                <w:sz w:val="20"/>
              </w:rPr>
              <w:t>2</w:t>
            </w:r>
          </w:p>
        </w:tc>
        <w:tc>
          <w:tcPr>
            <w:tcW w:w="843" w:type="pct"/>
            <w:shd w:val="clear" w:color="auto" w:fill="auto"/>
          </w:tcPr>
          <w:p w:rsidR="006B41E8" w:rsidRDefault="00191549" w:rsidP="006B41E8">
            <w:pPr>
              <w:rPr>
                <w:sz w:val="20"/>
              </w:rPr>
            </w:pPr>
            <w:r>
              <w:rPr>
                <w:sz w:val="20"/>
              </w:rPr>
              <w:t>4</w:t>
            </w:r>
            <w:r w:rsidR="006B41E8" w:rsidRPr="00F220BE">
              <w:rPr>
                <w:sz w:val="20"/>
              </w:rPr>
              <w:t xml:space="preserve"> </w:t>
            </w:r>
            <w:r w:rsidR="006B41E8">
              <w:rPr>
                <w:sz w:val="20"/>
              </w:rPr>
              <w:t>тримесечие</w:t>
            </w:r>
            <w:r w:rsidR="006B41E8" w:rsidRPr="00F220BE">
              <w:rPr>
                <w:sz w:val="20"/>
              </w:rPr>
              <w:t xml:space="preserve"> </w:t>
            </w:r>
            <w:r w:rsidR="006B41E8">
              <w:rPr>
                <w:sz w:val="20"/>
              </w:rPr>
              <w:t>на</w:t>
            </w:r>
            <w:r w:rsidR="006B41E8" w:rsidRPr="00F220BE">
              <w:rPr>
                <w:sz w:val="20"/>
              </w:rPr>
              <w:t xml:space="preserve"> 2020</w:t>
            </w:r>
          </w:p>
        </w:tc>
        <w:tc>
          <w:tcPr>
            <w:tcW w:w="843" w:type="pct"/>
            <w:shd w:val="clear" w:color="auto" w:fill="auto"/>
          </w:tcPr>
          <w:p w:rsidR="006B41E8" w:rsidRDefault="006B41E8" w:rsidP="006B41E8">
            <w:pPr>
              <w:rPr>
                <w:sz w:val="20"/>
              </w:rPr>
            </w:pPr>
            <w:r w:rsidRPr="00F220BE">
              <w:rPr>
                <w:sz w:val="20"/>
              </w:rPr>
              <w:t xml:space="preserve">4 </w:t>
            </w:r>
            <w:r>
              <w:rPr>
                <w:sz w:val="20"/>
              </w:rPr>
              <w:t>тримесечие</w:t>
            </w:r>
            <w:r w:rsidRPr="00F220BE">
              <w:rPr>
                <w:sz w:val="20"/>
              </w:rPr>
              <w:t xml:space="preserve"> </w:t>
            </w:r>
            <w:r>
              <w:rPr>
                <w:sz w:val="20"/>
              </w:rPr>
              <w:t>на</w:t>
            </w:r>
            <w:r w:rsidRPr="00F220BE">
              <w:rPr>
                <w:sz w:val="20"/>
              </w:rPr>
              <w:t xml:space="preserve"> 2023</w:t>
            </w:r>
          </w:p>
        </w:tc>
        <w:tc>
          <w:tcPr>
            <w:tcW w:w="1069" w:type="pct"/>
          </w:tcPr>
          <w:p w:rsidR="006B41E8" w:rsidRPr="00D50D41" w:rsidRDefault="006B41E8" w:rsidP="006B41E8">
            <w:pPr>
              <w:pStyle w:val="Text1"/>
              <w:ind w:left="0"/>
              <w:jc w:val="left"/>
              <w:rPr>
                <w:sz w:val="20"/>
                <w:szCs w:val="20"/>
                <w:lang w:val="bg-BG" w:eastAsia="en-GB"/>
              </w:rPr>
            </w:pPr>
            <w:r w:rsidRPr="006B41E8">
              <w:rPr>
                <w:sz w:val="20"/>
                <w:szCs w:val="20"/>
                <w:lang w:val="bg-BG" w:eastAsia="en-GB"/>
              </w:rPr>
              <w:t>„Развитие на железопътната инфраструктура по „основната” и „разширената“ Трансевропейска транспортна мрежа”</w:t>
            </w:r>
          </w:p>
        </w:tc>
      </w:tr>
      <w:tr w:rsidR="006B41E8" w:rsidRPr="00F20D1F" w:rsidTr="008E6CE6">
        <w:trPr>
          <w:trHeight w:val="268"/>
        </w:trPr>
        <w:tc>
          <w:tcPr>
            <w:tcW w:w="1348" w:type="pct"/>
            <w:shd w:val="clear" w:color="auto" w:fill="auto"/>
          </w:tcPr>
          <w:p w:rsidR="006B41E8" w:rsidRDefault="006B41E8" w:rsidP="006B41E8">
            <w:pPr>
              <w:jc w:val="left"/>
              <w:rPr>
                <w:bCs/>
                <w:sz w:val="20"/>
              </w:rPr>
            </w:pPr>
            <w:r w:rsidRPr="00F20D1F">
              <w:rPr>
                <w:bCs/>
                <w:sz w:val="20"/>
              </w:rPr>
              <w:t xml:space="preserve">АМ „Струма”, лот </w:t>
            </w:r>
            <w:r w:rsidRPr="00F415A6">
              <w:rPr>
                <w:bCs/>
                <w:sz w:val="20"/>
              </w:rPr>
              <w:t>3.1, 3.3 и тунел Железница</w:t>
            </w:r>
          </w:p>
          <w:p w:rsidR="006B41E8" w:rsidRPr="00F20D1F" w:rsidRDefault="006B41E8" w:rsidP="006B41E8">
            <w:pPr>
              <w:jc w:val="left"/>
              <w:rPr>
                <w:bCs/>
                <w:sz w:val="20"/>
              </w:rPr>
            </w:pPr>
          </w:p>
        </w:tc>
        <w:tc>
          <w:tcPr>
            <w:tcW w:w="897" w:type="pct"/>
            <w:shd w:val="clear" w:color="auto" w:fill="auto"/>
          </w:tcPr>
          <w:p w:rsidR="006B41E8" w:rsidRDefault="006B41E8" w:rsidP="006B41E8">
            <w:pPr>
              <w:rPr>
                <w:sz w:val="20"/>
              </w:rPr>
            </w:pPr>
            <w:r>
              <w:rPr>
                <w:sz w:val="20"/>
              </w:rPr>
              <w:t>3</w:t>
            </w:r>
            <w:r w:rsidRPr="00D71681">
              <w:rPr>
                <w:sz w:val="20"/>
                <w:lang w:val="en-GB"/>
              </w:rPr>
              <w:t xml:space="preserve"> </w:t>
            </w:r>
            <w:r w:rsidRPr="00D71681">
              <w:rPr>
                <w:sz w:val="20"/>
              </w:rPr>
              <w:t>тримесечие</w:t>
            </w:r>
            <w:r w:rsidRPr="00D71681">
              <w:rPr>
                <w:sz w:val="20"/>
                <w:lang w:val="en-US"/>
              </w:rPr>
              <w:t xml:space="preserve"> </w:t>
            </w:r>
            <w:r w:rsidRPr="00D71681">
              <w:rPr>
                <w:sz w:val="20"/>
              </w:rPr>
              <w:t>на 201</w:t>
            </w:r>
            <w:r>
              <w:rPr>
                <w:sz w:val="20"/>
              </w:rPr>
              <w:t>7</w:t>
            </w:r>
          </w:p>
          <w:p w:rsidR="006B41E8" w:rsidRPr="00F20D1F" w:rsidRDefault="006B41E8" w:rsidP="006B41E8">
            <w:pPr>
              <w:rPr>
                <w:sz w:val="20"/>
              </w:rPr>
            </w:pPr>
          </w:p>
        </w:tc>
        <w:tc>
          <w:tcPr>
            <w:tcW w:w="843" w:type="pct"/>
            <w:shd w:val="clear" w:color="auto" w:fill="auto"/>
          </w:tcPr>
          <w:p w:rsidR="006B41E8" w:rsidRDefault="006B41E8" w:rsidP="006B41E8">
            <w:pPr>
              <w:rPr>
                <w:sz w:val="20"/>
              </w:rPr>
            </w:pPr>
            <w:r>
              <w:rPr>
                <w:sz w:val="20"/>
              </w:rPr>
              <w:t>3</w:t>
            </w:r>
            <w:r w:rsidRPr="00D71681">
              <w:rPr>
                <w:sz w:val="20"/>
                <w:lang w:val="en-GB"/>
              </w:rPr>
              <w:t xml:space="preserve"> </w:t>
            </w:r>
            <w:r w:rsidRPr="00D71681">
              <w:rPr>
                <w:sz w:val="20"/>
              </w:rPr>
              <w:t>тримесечие</w:t>
            </w:r>
            <w:r w:rsidRPr="00D71681">
              <w:rPr>
                <w:sz w:val="20"/>
                <w:lang w:val="en-US"/>
              </w:rPr>
              <w:t xml:space="preserve"> </w:t>
            </w:r>
            <w:r w:rsidRPr="00D71681">
              <w:rPr>
                <w:sz w:val="20"/>
              </w:rPr>
              <w:t>на  201</w:t>
            </w:r>
            <w:r w:rsidRPr="00D71681">
              <w:rPr>
                <w:sz w:val="20"/>
                <w:lang w:val="en-US"/>
              </w:rPr>
              <w:t>5</w:t>
            </w:r>
          </w:p>
          <w:p w:rsidR="006B41E8" w:rsidRPr="00F20D1F" w:rsidRDefault="006B41E8" w:rsidP="006B41E8">
            <w:pPr>
              <w:rPr>
                <w:sz w:val="20"/>
              </w:rPr>
            </w:pPr>
          </w:p>
        </w:tc>
        <w:tc>
          <w:tcPr>
            <w:tcW w:w="843" w:type="pct"/>
            <w:shd w:val="clear" w:color="auto" w:fill="auto"/>
          </w:tcPr>
          <w:p w:rsidR="006B41E8" w:rsidRDefault="00E62DA0" w:rsidP="006B41E8">
            <w:pPr>
              <w:rPr>
                <w:sz w:val="20"/>
              </w:rPr>
            </w:pPr>
            <w:r>
              <w:rPr>
                <w:sz w:val="20"/>
              </w:rPr>
              <w:t>3</w:t>
            </w:r>
            <w:r w:rsidR="006B41E8" w:rsidRPr="00D71681">
              <w:rPr>
                <w:sz w:val="20"/>
                <w:lang w:val="en-US"/>
              </w:rPr>
              <w:t xml:space="preserve"> </w:t>
            </w:r>
            <w:r w:rsidR="006B41E8" w:rsidRPr="00D71681">
              <w:rPr>
                <w:sz w:val="20"/>
              </w:rPr>
              <w:t>тримесечие</w:t>
            </w:r>
            <w:r w:rsidR="006B41E8" w:rsidRPr="00D71681">
              <w:rPr>
                <w:sz w:val="20"/>
                <w:lang w:val="en-US"/>
              </w:rPr>
              <w:t xml:space="preserve"> </w:t>
            </w:r>
            <w:r w:rsidR="006B41E8" w:rsidRPr="00D71681">
              <w:rPr>
                <w:sz w:val="20"/>
              </w:rPr>
              <w:t>на</w:t>
            </w:r>
            <w:r w:rsidR="006B41E8" w:rsidRPr="00D71681">
              <w:rPr>
                <w:sz w:val="20"/>
                <w:lang w:val="en-US"/>
              </w:rPr>
              <w:t xml:space="preserve"> 202</w:t>
            </w:r>
            <w:r>
              <w:rPr>
                <w:sz w:val="20"/>
              </w:rPr>
              <w:t>3</w:t>
            </w:r>
          </w:p>
          <w:p w:rsidR="006B41E8" w:rsidRPr="00F20D1F" w:rsidRDefault="006B41E8" w:rsidP="006B41E8">
            <w:pPr>
              <w:rPr>
                <w:sz w:val="20"/>
              </w:rPr>
            </w:pPr>
          </w:p>
        </w:tc>
        <w:tc>
          <w:tcPr>
            <w:tcW w:w="1069" w:type="pct"/>
          </w:tcPr>
          <w:p w:rsidR="006B41E8" w:rsidRPr="00D50D41" w:rsidRDefault="006B41E8" w:rsidP="006B41E8">
            <w:pPr>
              <w:pStyle w:val="Text1"/>
              <w:ind w:left="0"/>
              <w:jc w:val="left"/>
              <w:rPr>
                <w:sz w:val="22"/>
                <w:szCs w:val="20"/>
                <w:lang w:val="bg-BG" w:eastAsia="en-GB"/>
              </w:rPr>
            </w:pPr>
            <w:r w:rsidRPr="00D50D41">
              <w:rPr>
                <w:sz w:val="20"/>
                <w:szCs w:val="20"/>
                <w:lang w:val="bg-BG" w:eastAsia="en-GB"/>
              </w:rPr>
              <w:t>„Развитие на пътната инфраструктура по „основната” и „разширената” Трансевропейска транспортна мрежа”</w:t>
            </w:r>
          </w:p>
        </w:tc>
      </w:tr>
      <w:tr w:rsidR="006B41E8" w:rsidRPr="00F20D1F" w:rsidTr="008E6CE6">
        <w:trPr>
          <w:trHeight w:val="268"/>
        </w:trPr>
        <w:tc>
          <w:tcPr>
            <w:tcW w:w="1348" w:type="pct"/>
            <w:shd w:val="clear" w:color="auto" w:fill="auto"/>
          </w:tcPr>
          <w:p w:rsidR="006B41E8" w:rsidRPr="00F20D1F" w:rsidRDefault="006B41E8" w:rsidP="006B41E8">
            <w:pPr>
              <w:jc w:val="left"/>
              <w:rPr>
                <w:bCs/>
                <w:sz w:val="20"/>
              </w:rPr>
            </w:pPr>
            <w:r w:rsidRPr="00372918">
              <w:rPr>
                <w:bCs/>
                <w:sz w:val="20"/>
              </w:rPr>
              <w:t>АМ „Струма”, лот</w:t>
            </w:r>
            <w:r>
              <w:rPr>
                <w:bCs/>
                <w:sz w:val="20"/>
              </w:rPr>
              <w:t xml:space="preserve"> 3.2</w:t>
            </w:r>
            <w:r w:rsidR="00041896">
              <w:rPr>
                <w:bCs/>
                <w:sz w:val="20"/>
              </w:rPr>
              <w:t xml:space="preserve"> /подготвителни дейности и мерки за смекчаване на отрицателното въздействие върху околната среда/</w:t>
            </w:r>
          </w:p>
        </w:tc>
        <w:tc>
          <w:tcPr>
            <w:tcW w:w="897" w:type="pct"/>
            <w:shd w:val="clear" w:color="auto" w:fill="auto"/>
          </w:tcPr>
          <w:p w:rsidR="006B41E8" w:rsidRDefault="00730AE3" w:rsidP="00730AE3">
            <w:pPr>
              <w:rPr>
                <w:sz w:val="20"/>
              </w:rPr>
            </w:pPr>
            <w:r>
              <w:rPr>
                <w:sz w:val="20"/>
              </w:rPr>
              <w:t>1</w:t>
            </w:r>
            <w:r w:rsidR="006B41E8">
              <w:rPr>
                <w:sz w:val="20"/>
              </w:rPr>
              <w:t xml:space="preserve"> тримесечие на 20</w:t>
            </w:r>
            <w:r w:rsidR="00F86BC8">
              <w:rPr>
                <w:sz w:val="20"/>
              </w:rPr>
              <w:t>2</w:t>
            </w:r>
            <w:r>
              <w:rPr>
                <w:sz w:val="20"/>
              </w:rPr>
              <w:t>2</w:t>
            </w:r>
          </w:p>
        </w:tc>
        <w:tc>
          <w:tcPr>
            <w:tcW w:w="843" w:type="pct"/>
            <w:shd w:val="clear" w:color="auto" w:fill="auto"/>
          </w:tcPr>
          <w:p w:rsidR="006B41E8" w:rsidRDefault="00317069" w:rsidP="00317069">
            <w:pPr>
              <w:rPr>
                <w:sz w:val="20"/>
              </w:rPr>
            </w:pPr>
            <w:r>
              <w:rPr>
                <w:sz w:val="20"/>
              </w:rPr>
              <w:t>1</w:t>
            </w:r>
            <w:r w:rsidR="006B41E8">
              <w:rPr>
                <w:sz w:val="20"/>
              </w:rPr>
              <w:t xml:space="preserve"> тримесечие на 202</w:t>
            </w:r>
            <w:r>
              <w:rPr>
                <w:sz w:val="20"/>
              </w:rPr>
              <w:t>1</w:t>
            </w:r>
          </w:p>
        </w:tc>
        <w:tc>
          <w:tcPr>
            <w:tcW w:w="843" w:type="pct"/>
            <w:shd w:val="clear" w:color="auto" w:fill="auto"/>
          </w:tcPr>
          <w:p w:rsidR="006B41E8" w:rsidRDefault="006B41E8" w:rsidP="006B41E8">
            <w:pPr>
              <w:rPr>
                <w:sz w:val="20"/>
              </w:rPr>
            </w:pPr>
            <w:r>
              <w:rPr>
                <w:sz w:val="20"/>
              </w:rPr>
              <w:t>4</w:t>
            </w:r>
            <w:r w:rsidRPr="00712B98">
              <w:rPr>
                <w:sz w:val="20"/>
              </w:rPr>
              <w:t xml:space="preserve"> тримесечие на 202</w:t>
            </w:r>
            <w:r w:rsidR="00023170">
              <w:rPr>
                <w:sz w:val="20"/>
              </w:rPr>
              <w:t>3</w:t>
            </w:r>
          </w:p>
        </w:tc>
        <w:tc>
          <w:tcPr>
            <w:tcW w:w="1069" w:type="pct"/>
          </w:tcPr>
          <w:p w:rsidR="006B41E8" w:rsidRPr="00D50D41" w:rsidRDefault="006B41E8" w:rsidP="006B41E8">
            <w:pPr>
              <w:pStyle w:val="Text1"/>
              <w:ind w:left="0"/>
              <w:jc w:val="left"/>
              <w:rPr>
                <w:sz w:val="20"/>
                <w:szCs w:val="20"/>
                <w:lang w:val="bg-BG" w:eastAsia="en-GB"/>
              </w:rPr>
            </w:pPr>
            <w:r w:rsidRPr="00A41122">
              <w:rPr>
                <w:sz w:val="20"/>
                <w:szCs w:val="20"/>
                <w:lang w:val="bg-BG" w:eastAsia="en-GB"/>
              </w:rPr>
              <w:t>„Развитие на пътната инфраструктура по „основната” и „разширената” Трансевропейска транспортна мрежа”</w:t>
            </w:r>
          </w:p>
        </w:tc>
      </w:tr>
      <w:tr w:rsidR="00DB625F" w:rsidRPr="00F20D1F" w:rsidTr="00410AF1">
        <w:trPr>
          <w:trHeight w:val="268"/>
        </w:trPr>
        <w:tc>
          <w:tcPr>
            <w:tcW w:w="1348" w:type="pct"/>
          </w:tcPr>
          <w:p w:rsidR="00285E4F" w:rsidRPr="00285E4F" w:rsidRDefault="00DB625F" w:rsidP="00DB625F">
            <w:pPr>
              <w:jc w:val="left"/>
              <w:rPr>
                <w:sz w:val="20"/>
              </w:rPr>
            </w:pPr>
            <w:r>
              <w:rPr>
                <w:sz w:val="20"/>
                <w:lang w:val="en-GB"/>
              </w:rPr>
              <w:t xml:space="preserve"> </w:t>
            </w:r>
            <w:r w:rsidR="00285E4F">
              <w:rPr>
                <w:sz w:val="20"/>
              </w:rPr>
              <w:t xml:space="preserve">АМ „Европа“ </w:t>
            </w:r>
            <w:r w:rsidR="00285E4F" w:rsidRPr="00285E4F">
              <w:rPr>
                <w:sz w:val="20"/>
              </w:rPr>
              <w:t>от км 15+500 до км 48+903</w:t>
            </w:r>
          </w:p>
          <w:p w:rsidR="00DB625F" w:rsidRPr="00372918" w:rsidRDefault="00DB625F" w:rsidP="00DB625F">
            <w:pPr>
              <w:jc w:val="left"/>
              <w:rPr>
                <w:bCs/>
                <w:sz w:val="20"/>
              </w:rPr>
            </w:pPr>
          </w:p>
        </w:tc>
        <w:tc>
          <w:tcPr>
            <w:tcW w:w="897" w:type="pct"/>
          </w:tcPr>
          <w:p w:rsidR="00DB625F" w:rsidRDefault="00CE1F5E" w:rsidP="00DB625F">
            <w:pPr>
              <w:rPr>
                <w:sz w:val="20"/>
              </w:rPr>
            </w:pPr>
            <w:r>
              <w:rPr>
                <w:sz w:val="20"/>
              </w:rPr>
              <w:t>4</w:t>
            </w:r>
            <w:r w:rsidR="00DB625F">
              <w:rPr>
                <w:sz w:val="20"/>
                <w:lang w:val="en-US"/>
              </w:rPr>
              <w:t xml:space="preserve"> </w:t>
            </w:r>
            <w:r w:rsidR="00DB625F">
              <w:rPr>
                <w:sz w:val="20"/>
              </w:rPr>
              <w:t>тримесечие</w:t>
            </w:r>
            <w:r w:rsidR="00DB625F" w:rsidRPr="004D13CB">
              <w:rPr>
                <w:sz w:val="20"/>
              </w:rPr>
              <w:t xml:space="preserve"> </w:t>
            </w:r>
            <w:r w:rsidR="00DB625F">
              <w:rPr>
                <w:sz w:val="20"/>
              </w:rPr>
              <w:t>на</w:t>
            </w:r>
            <w:r w:rsidR="00DB625F" w:rsidRPr="004D13CB">
              <w:rPr>
                <w:sz w:val="20"/>
              </w:rPr>
              <w:t xml:space="preserve"> 202</w:t>
            </w:r>
            <w:r w:rsidR="00867029">
              <w:rPr>
                <w:sz w:val="20"/>
              </w:rPr>
              <w:t>2</w:t>
            </w:r>
            <w:r w:rsidR="00DB625F" w:rsidRPr="004D13CB">
              <w:rPr>
                <w:sz w:val="20"/>
              </w:rPr>
              <w:t xml:space="preserve"> </w:t>
            </w:r>
          </w:p>
        </w:tc>
        <w:tc>
          <w:tcPr>
            <w:tcW w:w="843" w:type="pct"/>
          </w:tcPr>
          <w:p w:rsidR="00DB625F" w:rsidRDefault="00CB47E0" w:rsidP="00CB47E0">
            <w:pPr>
              <w:rPr>
                <w:sz w:val="20"/>
              </w:rPr>
            </w:pPr>
            <w:r w:rsidRPr="001F7129">
              <w:rPr>
                <w:sz w:val="20"/>
              </w:rPr>
              <w:t>1</w:t>
            </w:r>
            <w:r w:rsidR="00DB625F" w:rsidRPr="001F7129">
              <w:rPr>
                <w:sz w:val="20"/>
              </w:rPr>
              <w:t xml:space="preserve"> тримесечие</w:t>
            </w:r>
            <w:r w:rsidR="00DB625F" w:rsidRPr="001F7129">
              <w:rPr>
                <w:sz w:val="20"/>
                <w:lang w:val="en-US"/>
              </w:rPr>
              <w:t xml:space="preserve"> </w:t>
            </w:r>
            <w:r w:rsidR="00DB625F" w:rsidRPr="001F7129">
              <w:rPr>
                <w:sz w:val="20"/>
              </w:rPr>
              <w:t>на 20</w:t>
            </w:r>
            <w:r w:rsidRPr="001F7129">
              <w:rPr>
                <w:sz w:val="20"/>
              </w:rPr>
              <w:t>19</w:t>
            </w:r>
            <w:r w:rsidR="00DB625F">
              <w:rPr>
                <w:sz w:val="20"/>
              </w:rPr>
              <w:t xml:space="preserve"> </w:t>
            </w:r>
          </w:p>
        </w:tc>
        <w:tc>
          <w:tcPr>
            <w:tcW w:w="843" w:type="pct"/>
          </w:tcPr>
          <w:p w:rsidR="00DB625F" w:rsidRDefault="00406FA5" w:rsidP="00DB625F">
            <w:pPr>
              <w:rPr>
                <w:sz w:val="20"/>
              </w:rPr>
            </w:pPr>
            <w:r>
              <w:rPr>
                <w:sz w:val="20"/>
              </w:rPr>
              <w:t>4</w:t>
            </w:r>
            <w:r w:rsidR="00DB625F" w:rsidRPr="004D13CB">
              <w:rPr>
                <w:sz w:val="20"/>
              </w:rPr>
              <w:t xml:space="preserve"> </w:t>
            </w:r>
            <w:r w:rsidR="00DB625F">
              <w:rPr>
                <w:sz w:val="20"/>
                <w:lang w:val="en-US"/>
              </w:rPr>
              <w:t xml:space="preserve">тримесечие </w:t>
            </w:r>
            <w:r w:rsidR="00DB625F">
              <w:rPr>
                <w:sz w:val="20"/>
              </w:rPr>
              <w:t>на 2023</w:t>
            </w:r>
          </w:p>
        </w:tc>
        <w:tc>
          <w:tcPr>
            <w:tcW w:w="1069" w:type="pct"/>
          </w:tcPr>
          <w:p w:rsidR="00DB625F" w:rsidRPr="00A41122" w:rsidRDefault="00DB625F" w:rsidP="00DB625F">
            <w:pPr>
              <w:pStyle w:val="Text1"/>
              <w:ind w:left="0"/>
              <w:jc w:val="left"/>
              <w:rPr>
                <w:sz w:val="20"/>
                <w:szCs w:val="20"/>
                <w:lang w:val="bg-BG" w:eastAsia="en-GB"/>
              </w:rPr>
            </w:pPr>
            <w:r w:rsidRPr="00DB625F">
              <w:rPr>
                <w:sz w:val="20"/>
                <w:szCs w:val="20"/>
                <w:lang w:val="bg-BG" w:eastAsia="en-GB"/>
              </w:rPr>
              <w:t xml:space="preserve">„Развитие на пътната инфраструктура по „основната” и „разширената” </w:t>
            </w:r>
            <w:r w:rsidRPr="00DB625F">
              <w:rPr>
                <w:sz w:val="20"/>
                <w:szCs w:val="20"/>
                <w:lang w:val="bg-BG" w:eastAsia="en-GB"/>
              </w:rPr>
              <w:lastRenderedPageBreak/>
              <w:t>Трансевропейска транспортна мрежа”</w:t>
            </w:r>
          </w:p>
        </w:tc>
      </w:tr>
      <w:tr w:rsidR="00DB625F" w:rsidRPr="00F20D1F" w:rsidTr="008E6CE6">
        <w:trPr>
          <w:trHeight w:val="268"/>
        </w:trPr>
        <w:tc>
          <w:tcPr>
            <w:tcW w:w="1348" w:type="pct"/>
            <w:shd w:val="clear" w:color="auto" w:fill="auto"/>
          </w:tcPr>
          <w:p w:rsidR="00DB625F" w:rsidRPr="00C71291" w:rsidRDefault="00DB625F" w:rsidP="00DB625F">
            <w:pPr>
              <w:jc w:val="left"/>
              <w:rPr>
                <w:bCs/>
                <w:sz w:val="20"/>
                <w:lang w:val="en-US"/>
              </w:rPr>
            </w:pPr>
            <w:r w:rsidRPr="00203331">
              <w:rPr>
                <w:bCs/>
                <w:sz w:val="20"/>
              </w:rPr>
              <w:lastRenderedPageBreak/>
              <w:t>Изграждане на А</w:t>
            </w:r>
            <w:r>
              <w:rPr>
                <w:bCs/>
                <w:sz w:val="20"/>
              </w:rPr>
              <w:t>М</w:t>
            </w:r>
            <w:r w:rsidRPr="00203331">
              <w:rPr>
                <w:bCs/>
                <w:sz w:val="20"/>
              </w:rPr>
              <w:t xml:space="preserve"> „Калотина-София“ – Лот 1 „Западна дъга на</w:t>
            </w:r>
            <w:r>
              <w:rPr>
                <w:bCs/>
                <w:sz w:val="20"/>
              </w:rPr>
              <w:t xml:space="preserve"> Софийски околовръстен път“, фаза 2 </w:t>
            </w:r>
            <w:r>
              <w:rPr>
                <w:bCs/>
                <w:sz w:val="20"/>
                <w:lang w:val="en-US"/>
              </w:rPr>
              <w:t>(</w:t>
            </w:r>
            <w:r>
              <w:rPr>
                <w:bCs/>
                <w:sz w:val="20"/>
              </w:rPr>
              <w:t xml:space="preserve">„голям“ проект </w:t>
            </w:r>
            <w:r w:rsidRPr="00620BB7">
              <w:rPr>
                <w:bCs/>
                <w:sz w:val="20"/>
              </w:rPr>
              <w:t>CCI  2012BG161PR005</w:t>
            </w:r>
            <w:r>
              <w:rPr>
                <w:bCs/>
                <w:sz w:val="20"/>
                <w:lang w:val="en-US"/>
              </w:rPr>
              <w:t>)</w:t>
            </w:r>
          </w:p>
        </w:tc>
        <w:tc>
          <w:tcPr>
            <w:tcW w:w="897" w:type="pct"/>
            <w:shd w:val="clear" w:color="auto" w:fill="auto"/>
          </w:tcPr>
          <w:p w:rsidR="00DB625F" w:rsidRDefault="00DB625F" w:rsidP="00DB625F">
            <w:pPr>
              <w:rPr>
                <w:sz w:val="20"/>
              </w:rPr>
            </w:pPr>
            <w:r>
              <w:rPr>
                <w:sz w:val="20"/>
              </w:rPr>
              <w:t>3 тримесечие на 2016</w:t>
            </w:r>
          </w:p>
        </w:tc>
        <w:tc>
          <w:tcPr>
            <w:tcW w:w="843" w:type="pct"/>
            <w:shd w:val="clear" w:color="auto" w:fill="auto"/>
          </w:tcPr>
          <w:p w:rsidR="00DB625F" w:rsidRDefault="00DB625F" w:rsidP="00DB625F">
            <w:pPr>
              <w:rPr>
                <w:sz w:val="20"/>
              </w:rPr>
            </w:pPr>
            <w:r>
              <w:rPr>
                <w:sz w:val="20"/>
              </w:rPr>
              <w:t xml:space="preserve">4 </w:t>
            </w:r>
            <w:r w:rsidRPr="00D71681">
              <w:rPr>
                <w:sz w:val="20"/>
              </w:rPr>
              <w:t>тримесечие</w:t>
            </w:r>
            <w:r w:rsidRPr="00D71681">
              <w:rPr>
                <w:sz w:val="20"/>
                <w:lang w:val="en-US"/>
              </w:rPr>
              <w:t xml:space="preserve"> </w:t>
            </w:r>
            <w:r w:rsidRPr="00D71681">
              <w:rPr>
                <w:sz w:val="20"/>
              </w:rPr>
              <w:t>на  201</w:t>
            </w:r>
            <w:r w:rsidRPr="00D71681">
              <w:rPr>
                <w:sz w:val="20"/>
                <w:lang w:val="en-US"/>
              </w:rPr>
              <w:t>5</w:t>
            </w:r>
          </w:p>
          <w:p w:rsidR="00DB625F" w:rsidRDefault="00DB625F" w:rsidP="00DB625F">
            <w:pPr>
              <w:rPr>
                <w:sz w:val="20"/>
              </w:rPr>
            </w:pPr>
          </w:p>
        </w:tc>
        <w:tc>
          <w:tcPr>
            <w:tcW w:w="843" w:type="pct"/>
            <w:shd w:val="clear" w:color="auto" w:fill="auto"/>
          </w:tcPr>
          <w:p w:rsidR="00DB625F" w:rsidRPr="00712B98" w:rsidRDefault="00DB625F" w:rsidP="00DB625F">
            <w:pPr>
              <w:rPr>
                <w:sz w:val="20"/>
              </w:rPr>
            </w:pPr>
            <w:r>
              <w:rPr>
                <w:sz w:val="20"/>
              </w:rPr>
              <w:t>4 тримесечие на 2016</w:t>
            </w:r>
          </w:p>
        </w:tc>
        <w:tc>
          <w:tcPr>
            <w:tcW w:w="1069" w:type="pct"/>
          </w:tcPr>
          <w:p w:rsidR="00DB625F" w:rsidRPr="00A41122" w:rsidRDefault="00DB625F" w:rsidP="00DB625F">
            <w:pPr>
              <w:pStyle w:val="Text1"/>
              <w:ind w:left="0"/>
              <w:jc w:val="left"/>
              <w:rPr>
                <w:sz w:val="20"/>
                <w:szCs w:val="20"/>
                <w:lang w:val="bg-BG" w:eastAsia="en-GB"/>
              </w:rPr>
            </w:pPr>
            <w:r w:rsidRPr="00A41122">
              <w:rPr>
                <w:sz w:val="20"/>
                <w:szCs w:val="20"/>
                <w:lang w:val="bg-BG" w:eastAsia="en-GB"/>
              </w:rPr>
              <w:t>„Развитие на пътната инфраструктура по „основната” и „разширената” Трансевропейска транспортна мрежа”</w:t>
            </w:r>
          </w:p>
        </w:tc>
      </w:tr>
      <w:tr w:rsidR="00DB625F" w:rsidRPr="00F20D1F" w:rsidTr="008E6CE6">
        <w:trPr>
          <w:trHeight w:val="268"/>
        </w:trPr>
        <w:tc>
          <w:tcPr>
            <w:tcW w:w="1348" w:type="pct"/>
            <w:shd w:val="clear" w:color="auto" w:fill="auto"/>
          </w:tcPr>
          <w:p w:rsidR="00DB625F" w:rsidRPr="00F20D1F" w:rsidRDefault="00DB625F" w:rsidP="00DB625F">
            <w:pPr>
              <w:rPr>
                <w:sz w:val="20"/>
              </w:rPr>
            </w:pPr>
            <w:r>
              <w:t xml:space="preserve"> </w:t>
            </w:r>
            <w:r w:rsidRPr="00A066F4">
              <w:rPr>
                <w:bCs/>
                <w:sz w:val="20"/>
              </w:rPr>
              <w:t>Проект за разширение на метрото в София: Линия 3, Етап 1 - участък "бул. Владимир Вазов - ЦГЧ - ул. Житница</w:t>
            </w:r>
            <w:r>
              <w:rPr>
                <w:bCs/>
                <w:sz w:val="20"/>
              </w:rPr>
              <w:t>“</w:t>
            </w:r>
          </w:p>
        </w:tc>
        <w:tc>
          <w:tcPr>
            <w:tcW w:w="897" w:type="pct"/>
            <w:shd w:val="clear" w:color="auto" w:fill="auto"/>
          </w:tcPr>
          <w:p w:rsidR="00DB625F" w:rsidRPr="00F20D1F" w:rsidRDefault="00DB625F" w:rsidP="00DB625F">
            <w:pPr>
              <w:rPr>
                <w:sz w:val="20"/>
              </w:rPr>
            </w:pPr>
            <w:r>
              <w:rPr>
                <w:sz w:val="20"/>
              </w:rPr>
              <w:t>1</w:t>
            </w:r>
            <w:r w:rsidRPr="00F20D1F">
              <w:rPr>
                <w:sz w:val="20"/>
              </w:rPr>
              <w:t xml:space="preserve"> тримесечие на </w:t>
            </w:r>
            <w:r>
              <w:rPr>
                <w:sz w:val="20"/>
              </w:rPr>
              <w:t>2016</w:t>
            </w:r>
            <w:r w:rsidRPr="00F20D1F">
              <w:rPr>
                <w:sz w:val="20"/>
              </w:rPr>
              <w:t xml:space="preserve"> </w:t>
            </w:r>
          </w:p>
        </w:tc>
        <w:tc>
          <w:tcPr>
            <w:tcW w:w="843" w:type="pct"/>
            <w:shd w:val="clear" w:color="auto" w:fill="auto"/>
          </w:tcPr>
          <w:p w:rsidR="00DB625F" w:rsidRPr="00F20D1F" w:rsidRDefault="00DB625F" w:rsidP="00DB625F">
            <w:pPr>
              <w:rPr>
                <w:sz w:val="20"/>
              </w:rPr>
            </w:pPr>
            <w:r>
              <w:rPr>
                <w:sz w:val="20"/>
              </w:rPr>
              <w:t>4</w:t>
            </w:r>
            <w:r w:rsidRPr="00F20D1F">
              <w:rPr>
                <w:sz w:val="20"/>
              </w:rPr>
              <w:t xml:space="preserve"> тримесечие на  201</w:t>
            </w:r>
            <w:r>
              <w:rPr>
                <w:sz w:val="20"/>
              </w:rPr>
              <w:t>5</w:t>
            </w:r>
            <w:r w:rsidRPr="00F20D1F">
              <w:rPr>
                <w:sz w:val="20"/>
              </w:rPr>
              <w:t xml:space="preserve"> </w:t>
            </w:r>
          </w:p>
        </w:tc>
        <w:tc>
          <w:tcPr>
            <w:tcW w:w="843" w:type="pct"/>
            <w:shd w:val="clear" w:color="auto" w:fill="auto"/>
          </w:tcPr>
          <w:p w:rsidR="00DB625F" w:rsidRPr="00F20D1F" w:rsidRDefault="00B717C6" w:rsidP="00DB625F">
            <w:pPr>
              <w:rPr>
                <w:sz w:val="20"/>
              </w:rPr>
            </w:pPr>
            <w:r>
              <w:rPr>
                <w:sz w:val="20"/>
              </w:rPr>
              <w:t>4</w:t>
            </w:r>
            <w:r w:rsidR="00DB625F" w:rsidRPr="00F20D1F">
              <w:rPr>
                <w:sz w:val="20"/>
              </w:rPr>
              <w:t xml:space="preserve"> тримесечие на 20</w:t>
            </w:r>
            <w:r w:rsidR="00DB625F">
              <w:rPr>
                <w:sz w:val="20"/>
              </w:rPr>
              <w:t>2</w:t>
            </w:r>
            <w:r>
              <w:rPr>
                <w:sz w:val="20"/>
              </w:rPr>
              <w:t>1</w:t>
            </w:r>
          </w:p>
        </w:tc>
        <w:tc>
          <w:tcPr>
            <w:tcW w:w="1069" w:type="pct"/>
          </w:tcPr>
          <w:p w:rsidR="00DB625F" w:rsidRPr="00D50D41" w:rsidRDefault="00DB625F" w:rsidP="00DB625F">
            <w:pPr>
              <w:pStyle w:val="Text1"/>
              <w:ind w:left="0"/>
              <w:jc w:val="left"/>
              <w:rPr>
                <w:sz w:val="22"/>
                <w:szCs w:val="20"/>
                <w:lang w:val="bg-BG" w:eastAsia="en-GB"/>
              </w:rPr>
            </w:pPr>
            <w:r w:rsidRPr="00D50D41">
              <w:rPr>
                <w:bCs/>
                <w:sz w:val="20"/>
                <w:szCs w:val="20"/>
                <w:lang w:val="bg-BG"/>
              </w:rPr>
              <w:t>„Подобряване на интермодалността при превоза на пътници и товари и развитие на устойчив градски транспорт”</w:t>
            </w:r>
          </w:p>
        </w:tc>
      </w:tr>
      <w:tr w:rsidR="00DB625F" w:rsidRPr="00F20D1F" w:rsidTr="008E6CE6">
        <w:trPr>
          <w:trHeight w:val="268"/>
        </w:trPr>
        <w:tc>
          <w:tcPr>
            <w:tcW w:w="1348" w:type="pct"/>
            <w:shd w:val="clear" w:color="auto" w:fill="auto"/>
          </w:tcPr>
          <w:p w:rsidR="00DB625F" w:rsidRPr="00F20D1F" w:rsidRDefault="00DB625F" w:rsidP="00DB625F">
            <w:pPr>
              <w:rPr>
                <w:bCs/>
                <w:sz w:val="20"/>
              </w:rPr>
            </w:pPr>
            <w:r>
              <w:rPr>
                <w:bCs/>
                <w:sz w:val="20"/>
              </w:rPr>
              <w:t>Проект за разширение на метрото в София: Линия 3, Етап 2 – участък „ул. Житница – ж.к. Овча купел – Околовръстен път“</w:t>
            </w:r>
          </w:p>
        </w:tc>
        <w:tc>
          <w:tcPr>
            <w:tcW w:w="897" w:type="pct"/>
            <w:shd w:val="clear" w:color="auto" w:fill="auto"/>
          </w:tcPr>
          <w:p w:rsidR="00DB625F" w:rsidRDefault="00DB625F" w:rsidP="00DB625F">
            <w:pPr>
              <w:rPr>
                <w:sz w:val="20"/>
              </w:rPr>
            </w:pPr>
            <w:r>
              <w:rPr>
                <w:sz w:val="20"/>
              </w:rPr>
              <w:t>1 тримесечие на 2017</w:t>
            </w:r>
          </w:p>
        </w:tc>
        <w:tc>
          <w:tcPr>
            <w:tcW w:w="843" w:type="pct"/>
            <w:shd w:val="clear" w:color="auto" w:fill="auto"/>
          </w:tcPr>
          <w:p w:rsidR="00DB625F" w:rsidRDefault="00DB625F" w:rsidP="00DB625F">
            <w:pPr>
              <w:rPr>
                <w:sz w:val="20"/>
              </w:rPr>
            </w:pPr>
            <w:r w:rsidRPr="00155771">
              <w:rPr>
                <w:sz w:val="20"/>
              </w:rPr>
              <w:t>1 тримесечие на 2017</w:t>
            </w:r>
          </w:p>
        </w:tc>
        <w:tc>
          <w:tcPr>
            <w:tcW w:w="843" w:type="pct"/>
            <w:shd w:val="clear" w:color="auto" w:fill="auto"/>
          </w:tcPr>
          <w:p w:rsidR="00DB625F" w:rsidRPr="0059575C" w:rsidRDefault="0089613A" w:rsidP="00DB625F">
            <w:pPr>
              <w:rPr>
                <w:sz w:val="20"/>
                <w:lang w:val="en-US"/>
              </w:rPr>
            </w:pPr>
            <w:r>
              <w:rPr>
                <w:sz w:val="20"/>
              </w:rPr>
              <w:t>4</w:t>
            </w:r>
            <w:r w:rsidR="00DB625F">
              <w:rPr>
                <w:sz w:val="20"/>
              </w:rPr>
              <w:t xml:space="preserve"> тримесечие на 20</w:t>
            </w:r>
            <w:r w:rsidR="005D4D23">
              <w:rPr>
                <w:sz w:val="20"/>
              </w:rPr>
              <w:t>2</w:t>
            </w:r>
            <w:r w:rsidR="0017715B">
              <w:rPr>
                <w:sz w:val="20"/>
              </w:rPr>
              <w:t>1</w:t>
            </w:r>
          </w:p>
        </w:tc>
        <w:tc>
          <w:tcPr>
            <w:tcW w:w="1069" w:type="pct"/>
          </w:tcPr>
          <w:p w:rsidR="00DB625F" w:rsidRPr="006C5285" w:rsidRDefault="00DB625F" w:rsidP="00DB625F">
            <w:pPr>
              <w:pStyle w:val="Text1"/>
              <w:ind w:left="0"/>
              <w:jc w:val="left"/>
              <w:rPr>
                <w:bCs/>
                <w:sz w:val="20"/>
                <w:szCs w:val="20"/>
                <w:lang w:val="bg-BG"/>
              </w:rPr>
            </w:pPr>
            <w:r w:rsidRPr="00155771">
              <w:rPr>
                <w:bCs/>
                <w:sz w:val="20"/>
                <w:szCs w:val="20"/>
                <w:lang w:val="bg-BG"/>
              </w:rPr>
              <w:t>„Подобряване на интермодалността при превоза на пътници и товари и развитие на устойчив градски транспорт”</w:t>
            </w:r>
          </w:p>
        </w:tc>
      </w:tr>
    </w:tbl>
    <w:p w:rsidR="00124850" w:rsidRDefault="00124850" w:rsidP="00302F65">
      <w:pPr>
        <w:rPr>
          <w:b/>
        </w:rPr>
      </w:pPr>
    </w:p>
    <w:p w:rsidR="00AD4AED" w:rsidRPr="00F20D1F" w:rsidRDefault="00AF09AF" w:rsidP="00302F65">
      <w:pPr>
        <w:rPr>
          <w:b/>
        </w:rPr>
      </w:pPr>
      <w:r>
        <w:rPr>
          <w:b/>
        </w:rPr>
        <w:br w:type="page"/>
      </w:r>
      <w:r w:rsidR="00AD4AED" w:rsidRPr="00F20D1F">
        <w:rPr>
          <w:b/>
        </w:rPr>
        <w:lastRenderedPageBreak/>
        <w:t xml:space="preserve">12.2 </w:t>
      </w:r>
      <w:r w:rsidR="00AD4AED" w:rsidRPr="00F20D1F">
        <w:tab/>
      </w:r>
      <w:r w:rsidR="00AD4AED" w:rsidRPr="00F20D1F">
        <w:rPr>
          <w:b/>
        </w:rPr>
        <w:t xml:space="preserve">Рамка на изпълнението на оперативната програма </w:t>
      </w:r>
    </w:p>
    <w:p w:rsidR="00AD4AED" w:rsidRPr="00F20D1F" w:rsidRDefault="00AD4AED" w:rsidP="00BF3391">
      <w:pPr>
        <w:pStyle w:val="Text1"/>
        <w:ind w:left="1418" w:hanging="1418"/>
        <w:rPr>
          <w:b/>
        </w:rPr>
      </w:pPr>
      <w:r w:rsidRPr="00F20D1F">
        <w:rPr>
          <w:b/>
        </w:rPr>
        <w:t xml:space="preserve">Таблица 28: </w:t>
      </w:r>
      <w:r w:rsidRPr="00F20D1F">
        <w:tab/>
      </w:r>
      <w:r w:rsidRPr="00F20D1F">
        <w:rPr>
          <w:b/>
        </w:rPr>
        <w:t>Рамка на изпълнението по фондове и категории региони (обобщаваща таблица)</w:t>
      </w:r>
    </w:p>
    <w:tbl>
      <w:tblPr>
        <w:tblW w:w="53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4"/>
        <w:gridCol w:w="1107"/>
        <w:gridCol w:w="1109"/>
        <w:gridCol w:w="1523"/>
        <w:gridCol w:w="1519"/>
        <w:gridCol w:w="1378"/>
        <w:gridCol w:w="1656"/>
      </w:tblGrid>
      <w:tr w:rsidR="005F73BC" w:rsidRPr="00F20D1F" w:rsidTr="0051780F">
        <w:trPr>
          <w:trHeight w:val="1320"/>
        </w:trPr>
        <w:tc>
          <w:tcPr>
            <w:tcW w:w="693" w:type="pct"/>
            <w:shd w:val="clear" w:color="auto" w:fill="DBE5F1"/>
          </w:tcPr>
          <w:p w:rsidR="00E7795A" w:rsidRPr="0051780F" w:rsidRDefault="00E7795A" w:rsidP="0051780F">
            <w:pPr>
              <w:ind w:right="-109"/>
              <w:jc w:val="left"/>
              <w:rPr>
                <w:b/>
                <w:sz w:val="20"/>
              </w:rPr>
            </w:pPr>
            <w:r w:rsidRPr="0051780F">
              <w:rPr>
                <w:b/>
                <w:sz w:val="20"/>
              </w:rPr>
              <w:t>Приоритетна ос</w:t>
            </w:r>
          </w:p>
        </w:tc>
        <w:tc>
          <w:tcPr>
            <w:tcW w:w="575" w:type="pct"/>
            <w:shd w:val="clear" w:color="auto" w:fill="DBE5F1"/>
          </w:tcPr>
          <w:p w:rsidR="00E7795A" w:rsidRPr="00F20D1F" w:rsidRDefault="00E7795A" w:rsidP="00BF3391">
            <w:pPr>
              <w:rPr>
                <w:b/>
                <w:sz w:val="20"/>
              </w:rPr>
            </w:pPr>
            <w:r w:rsidRPr="00F20D1F">
              <w:rPr>
                <w:b/>
                <w:sz w:val="20"/>
              </w:rPr>
              <w:t>Фонд</w:t>
            </w:r>
          </w:p>
        </w:tc>
        <w:tc>
          <w:tcPr>
            <w:tcW w:w="576" w:type="pct"/>
            <w:shd w:val="clear" w:color="auto" w:fill="DBE5F1"/>
          </w:tcPr>
          <w:p w:rsidR="00E7795A" w:rsidRPr="00F20D1F" w:rsidRDefault="00E7795A" w:rsidP="00BF3391">
            <w:pPr>
              <w:rPr>
                <w:b/>
                <w:sz w:val="20"/>
              </w:rPr>
            </w:pPr>
            <w:r w:rsidRPr="00F20D1F">
              <w:rPr>
                <w:b/>
                <w:sz w:val="20"/>
              </w:rPr>
              <w:t>Категория региони</w:t>
            </w:r>
          </w:p>
        </w:tc>
        <w:tc>
          <w:tcPr>
            <w:tcW w:w="791" w:type="pct"/>
            <w:shd w:val="clear" w:color="auto" w:fill="DBE5F1"/>
          </w:tcPr>
          <w:p w:rsidR="00E7795A" w:rsidRPr="00F20D1F" w:rsidRDefault="00E7795A" w:rsidP="00BF3391">
            <w:pPr>
              <w:rPr>
                <w:b/>
                <w:sz w:val="20"/>
              </w:rPr>
            </w:pPr>
            <w:r w:rsidRPr="00F20D1F">
              <w:rPr>
                <w:b/>
                <w:sz w:val="20"/>
              </w:rPr>
              <w:t>Показател или основна стъпка за изпълнението</w:t>
            </w:r>
          </w:p>
        </w:tc>
        <w:tc>
          <w:tcPr>
            <w:tcW w:w="789" w:type="pct"/>
            <w:shd w:val="clear" w:color="auto" w:fill="DBE5F1"/>
          </w:tcPr>
          <w:p w:rsidR="00E7795A" w:rsidRPr="00F20D1F" w:rsidRDefault="00E7795A" w:rsidP="00BF3391">
            <w:pPr>
              <w:rPr>
                <w:b/>
                <w:sz w:val="20"/>
              </w:rPr>
            </w:pPr>
            <w:r w:rsidRPr="00F20D1F">
              <w:rPr>
                <w:b/>
                <w:sz w:val="20"/>
              </w:rPr>
              <w:t>Мерна единица, когато е целесъобразно</w:t>
            </w:r>
          </w:p>
        </w:tc>
        <w:tc>
          <w:tcPr>
            <w:tcW w:w="716" w:type="pct"/>
            <w:shd w:val="clear" w:color="auto" w:fill="DBE5F1"/>
          </w:tcPr>
          <w:p w:rsidR="00E7795A" w:rsidRPr="00F20D1F" w:rsidRDefault="00E7795A" w:rsidP="00BF3391">
            <w:pPr>
              <w:rPr>
                <w:b/>
                <w:sz w:val="20"/>
              </w:rPr>
            </w:pPr>
            <w:r w:rsidRPr="00F20D1F">
              <w:rPr>
                <w:b/>
                <w:sz w:val="20"/>
              </w:rPr>
              <w:t>Етапна цел за 2018 г.</w:t>
            </w:r>
          </w:p>
        </w:tc>
        <w:tc>
          <w:tcPr>
            <w:tcW w:w="860" w:type="pct"/>
            <w:shd w:val="clear" w:color="auto" w:fill="DBE5F1"/>
          </w:tcPr>
          <w:p w:rsidR="00E7795A" w:rsidRPr="00F20D1F" w:rsidRDefault="00E7795A" w:rsidP="00BF3391">
            <w:pPr>
              <w:rPr>
                <w:b/>
                <w:sz w:val="20"/>
              </w:rPr>
            </w:pPr>
            <w:r w:rsidRPr="00F20D1F">
              <w:rPr>
                <w:b/>
                <w:sz w:val="20"/>
              </w:rPr>
              <w:t>Крайна цел (2023 г.)</w:t>
            </w:r>
            <w:r w:rsidRPr="00F20D1F">
              <w:rPr>
                <w:rStyle w:val="FootnoteReference"/>
                <w:b/>
                <w:sz w:val="20"/>
              </w:rPr>
              <w:footnoteReference w:id="93"/>
            </w:r>
          </w:p>
        </w:tc>
      </w:tr>
      <w:tr w:rsidR="00A3090E" w:rsidRPr="00F20D1F" w:rsidTr="0051780F">
        <w:trPr>
          <w:trHeight w:val="1070"/>
        </w:trPr>
        <w:tc>
          <w:tcPr>
            <w:tcW w:w="693" w:type="pct"/>
            <w:vMerge w:val="restart"/>
          </w:tcPr>
          <w:p w:rsidR="00A3090E" w:rsidRPr="0051780F" w:rsidRDefault="00A3090E" w:rsidP="00BE5AAE">
            <w:pPr>
              <w:ind w:right="-109"/>
              <w:jc w:val="left"/>
              <w:rPr>
                <w:sz w:val="20"/>
              </w:rPr>
            </w:pPr>
            <w:r w:rsidRPr="0051780F">
              <w:rPr>
                <w:bCs/>
                <w:sz w:val="20"/>
                <w:lang w:eastAsia="bg-BG"/>
              </w:rPr>
              <w:t>Приоритетна ос 1.  "Развитие на железопътната инфраструктура по „основната”</w:t>
            </w:r>
            <w:r w:rsidR="006A2F17">
              <w:rPr>
                <w:bCs/>
                <w:sz w:val="20"/>
                <w:lang w:eastAsia="bg-BG"/>
              </w:rPr>
              <w:t xml:space="preserve"> и „разширената“</w:t>
            </w:r>
            <w:r w:rsidRPr="0051780F">
              <w:rPr>
                <w:bCs/>
                <w:sz w:val="20"/>
                <w:lang w:eastAsia="bg-BG"/>
              </w:rPr>
              <w:t xml:space="preserve">  Трансевропейска транспортна мрежа"</w:t>
            </w:r>
          </w:p>
        </w:tc>
        <w:tc>
          <w:tcPr>
            <w:tcW w:w="575" w:type="pct"/>
          </w:tcPr>
          <w:p w:rsidR="00A3090E" w:rsidRPr="00F20D1F" w:rsidRDefault="00A3090E" w:rsidP="00F03C1E">
            <w:pPr>
              <w:rPr>
                <w:sz w:val="20"/>
              </w:rPr>
            </w:pPr>
            <w:r w:rsidRPr="00F20D1F">
              <w:rPr>
                <w:sz w:val="20"/>
              </w:rPr>
              <w:t>КФ</w:t>
            </w:r>
          </w:p>
        </w:tc>
        <w:tc>
          <w:tcPr>
            <w:tcW w:w="576" w:type="pct"/>
          </w:tcPr>
          <w:p w:rsidR="00A3090E" w:rsidRPr="00F20D1F" w:rsidRDefault="00A3090E" w:rsidP="00F03C1E">
            <w:pPr>
              <w:rPr>
                <w:sz w:val="20"/>
              </w:rPr>
            </w:pPr>
            <w:r w:rsidRPr="00F20D1F">
              <w:rPr>
                <w:sz w:val="20"/>
              </w:rPr>
              <w:t>Слабо развити</w:t>
            </w:r>
          </w:p>
        </w:tc>
        <w:tc>
          <w:tcPr>
            <w:tcW w:w="791" w:type="pct"/>
            <w:shd w:val="clear" w:color="auto" w:fill="auto"/>
          </w:tcPr>
          <w:p w:rsidR="00A3090E" w:rsidRPr="00F20D1F" w:rsidRDefault="00A3090E" w:rsidP="007131F7">
            <w:pPr>
              <w:rPr>
                <w:sz w:val="20"/>
                <w:lang w:val="ru-RU"/>
              </w:rPr>
            </w:pPr>
            <w:r w:rsidRPr="00F20D1F">
              <w:rPr>
                <w:sz w:val="20"/>
              </w:rPr>
              <w:t>Сертифицирани разходи от сертифициращия орган</w:t>
            </w:r>
          </w:p>
        </w:tc>
        <w:tc>
          <w:tcPr>
            <w:tcW w:w="789" w:type="pct"/>
            <w:shd w:val="clear" w:color="auto" w:fill="auto"/>
          </w:tcPr>
          <w:p w:rsidR="00A3090E" w:rsidRPr="00F20D1F" w:rsidRDefault="00A3090E" w:rsidP="00F03C1E">
            <w:pPr>
              <w:rPr>
                <w:sz w:val="20"/>
              </w:rPr>
            </w:pPr>
            <w:r w:rsidRPr="00F20D1F">
              <w:rPr>
                <w:sz w:val="20"/>
              </w:rPr>
              <w:t>Евро</w:t>
            </w:r>
          </w:p>
        </w:tc>
        <w:tc>
          <w:tcPr>
            <w:tcW w:w="716" w:type="pct"/>
            <w:shd w:val="clear" w:color="auto" w:fill="auto"/>
          </w:tcPr>
          <w:p w:rsidR="00A3090E" w:rsidRPr="00F20D1F" w:rsidRDefault="00CD7E4E" w:rsidP="00F03C1E">
            <w:pPr>
              <w:rPr>
                <w:sz w:val="20"/>
              </w:rPr>
            </w:pPr>
            <w:r>
              <w:rPr>
                <w:sz w:val="18"/>
                <w:szCs w:val="18"/>
              </w:rPr>
              <w:t>76 0</w:t>
            </w:r>
            <w:r w:rsidR="00A3090E">
              <w:rPr>
                <w:sz w:val="18"/>
                <w:szCs w:val="18"/>
              </w:rPr>
              <w:t>00</w:t>
            </w:r>
            <w:r w:rsidR="00A3090E" w:rsidRPr="006B15E8">
              <w:rPr>
                <w:sz w:val="18"/>
                <w:szCs w:val="18"/>
              </w:rPr>
              <w:t xml:space="preserve"> 000</w:t>
            </w:r>
          </w:p>
        </w:tc>
        <w:tc>
          <w:tcPr>
            <w:tcW w:w="860" w:type="pct"/>
            <w:shd w:val="clear" w:color="auto" w:fill="auto"/>
          </w:tcPr>
          <w:p w:rsidR="00587432" w:rsidRDefault="00FF0250" w:rsidP="00E07D23">
            <w:pPr>
              <w:tabs>
                <w:tab w:val="left" w:pos="1488"/>
              </w:tabs>
              <w:rPr>
                <w:rFonts w:eastAsia="Times New Roman"/>
                <w:sz w:val="18"/>
                <w:szCs w:val="18"/>
              </w:rPr>
            </w:pPr>
            <w:r w:rsidRPr="005E6C4D">
              <w:rPr>
                <w:rFonts w:eastAsia="Times New Roman"/>
                <w:sz w:val="18"/>
                <w:szCs w:val="18"/>
              </w:rPr>
              <w:t>6</w:t>
            </w:r>
            <w:r w:rsidR="00587432" w:rsidRPr="005E6C4D">
              <w:rPr>
                <w:rFonts w:eastAsia="Times New Roman"/>
                <w:sz w:val="18"/>
                <w:szCs w:val="18"/>
              </w:rPr>
              <w:t>00 000 000,00</w:t>
            </w:r>
          </w:p>
          <w:p w:rsidR="00A3090E" w:rsidRPr="00F20D1F" w:rsidRDefault="00A3090E" w:rsidP="007304FF">
            <w:pPr>
              <w:tabs>
                <w:tab w:val="left" w:pos="1488"/>
              </w:tabs>
              <w:rPr>
                <w:sz w:val="20"/>
              </w:rPr>
            </w:pPr>
          </w:p>
        </w:tc>
      </w:tr>
      <w:tr w:rsidR="005F73BC" w:rsidRPr="00F20D1F" w:rsidTr="0051780F">
        <w:trPr>
          <w:trHeight w:val="1074"/>
        </w:trPr>
        <w:tc>
          <w:tcPr>
            <w:tcW w:w="693" w:type="pct"/>
            <w:vMerge/>
          </w:tcPr>
          <w:p w:rsidR="00E929CF" w:rsidRPr="0051780F" w:rsidRDefault="00E929CF" w:rsidP="0051780F">
            <w:pPr>
              <w:ind w:right="-109"/>
              <w:jc w:val="left"/>
              <w:rPr>
                <w:szCs w:val="24"/>
              </w:rPr>
            </w:pPr>
          </w:p>
        </w:tc>
        <w:tc>
          <w:tcPr>
            <w:tcW w:w="575" w:type="pct"/>
          </w:tcPr>
          <w:p w:rsidR="00E929CF" w:rsidRPr="00F20D1F" w:rsidRDefault="00E929CF" w:rsidP="00F03C1E">
            <w:pPr>
              <w:rPr>
                <w:sz w:val="20"/>
              </w:rPr>
            </w:pPr>
            <w:r w:rsidRPr="00F20D1F">
              <w:rPr>
                <w:sz w:val="20"/>
              </w:rPr>
              <w:t>КФ</w:t>
            </w:r>
          </w:p>
        </w:tc>
        <w:tc>
          <w:tcPr>
            <w:tcW w:w="576" w:type="pct"/>
          </w:tcPr>
          <w:p w:rsidR="00E929CF" w:rsidRPr="00F20D1F" w:rsidRDefault="00E929CF" w:rsidP="00F03C1E">
            <w:pPr>
              <w:rPr>
                <w:sz w:val="20"/>
              </w:rPr>
            </w:pPr>
            <w:r w:rsidRPr="00F20D1F">
              <w:rPr>
                <w:sz w:val="20"/>
              </w:rPr>
              <w:t>Слабо развити</w:t>
            </w:r>
          </w:p>
        </w:tc>
        <w:tc>
          <w:tcPr>
            <w:tcW w:w="791" w:type="pct"/>
            <w:shd w:val="clear" w:color="auto" w:fill="auto"/>
          </w:tcPr>
          <w:p w:rsidR="00E929CF" w:rsidRPr="00F20D1F" w:rsidRDefault="00E929CF" w:rsidP="005E253B">
            <w:pPr>
              <w:autoSpaceDE w:val="0"/>
              <w:autoSpaceDN w:val="0"/>
              <w:adjustRightInd w:val="0"/>
              <w:rPr>
                <w:sz w:val="20"/>
              </w:rPr>
            </w:pPr>
            <w:r w:rsidRPr="00F20D1F">
              <w:rPr>
                <w:sz w:val="20"/>
              </w:rPr>
              <w:t>Брой големи проекти в процес на изпълнение</w:t>
            </w:r>
          </w:p>
        </w:tc>
        <w:tc>
          <w:tcPr>
            <w:tcW w:w="789" w:type="pct"/>
            <w:shd w:val="clear" w:color="auto" w:fill="auto"/>
          </w:tcPr>
          <w:p w:rsidR="00E929CF" w:rsidRPr="00F20D1F" w:rsidRDefault="00E929CF" w:rsidP="005E253B">
            <w:pPr>
              <w:autoSpaceDE w:val="0"/>
              <w:autoSpaceDN w:val="0"/>
              <w:adjustRightInd w:val="0"/>
              <w:rPr>
                <w:sz w:val="20"/>
              </w:rPr>
            </w:pPr>
            <w:r w:rsidRPr="00F20D1F">
              <w:rPr>
                <w:sz w:val="20"/>
              </w:rPr>
              <w:t>Брой</w:t>
            </w:r>
          </w:p>
        </w:tc>
        <w:tc>
          <w:tcPr>
            <w:tcW w:w="716" w:type="pct"/>
            <w:shd w:val="clear" w:color="auto" w:fill="auto"/>
          </w:tcPr>
          <w:p w:rsidR="00E929CF" w:rsidRPr="00F20D1F" w:rsidRDefault="00A3090E" w:rsidP="005E253B">
            <w:pPr>
              <w:rPr>
                <w:sz w:val="20"/>
              </w:rPr>
            </w:pPr>
            <w:r>
              <w:rPr>
                <w:sz w:val="20"/>
              </w:rPr>
              <w:t>2</w:t>
            </w:r>
          </w:p>
        </w:tc>
        <w:tc>
          <w:tcPr>
            <w:tcW w:w="860" w:type="pct"/>
            <w:shd w:val="clear" w:color="auto" w:fill="auto"/>
          </w:tcPr>
          <w:p w:rsidR="00E929CF" w:rsidRPr="00F20D1F" w:rsidRDefault="00F12F8E" w:rsidP="005E253B">
            <w:pPr>
              <w:rPr>
                <w:sz w:val="20"/>
              </w:rPr>
            </w:pPr>
            <w:r w:rsidRPr="005E6C4D">
              <w:rPr>
                <w:sz w:val="20"/>
              </w:rPr>
              <w:t>3</w:t>
            </w:r>
          </w:p>
        </w:tc>
      </w:tr>
      <w:tr w:rsidR="005F73BC" w:rsidRPr="00F20D1F" w:rsidTr="0051780F">
        <w:trPr>
          <w:trHeight w:val="291"/>
        </w:trPr>
        <w:tc>
          <w:tcPr>
            <w:tcW w:w="693" w:type="pct"/>
            <w:vMerge/>
          </w:tcPr>
          <w:p w:rsidR="00E929CF" w:rsidRPr="0051780F" w:rsidRDefault="00E929CF" w:rsidP="0051780F">
            <w:pPr>
              <w:ind w:right="-109"/>
              <w:jc w:val="left"/>
              <w:rPr>
                <w:szCs w:val="24"/>
              </w:rPr>
            </w:pPr>
          </w:p>
        </w:tc>
        <w:tc>
          <w:tcPr>
            <w:tcW w:w="575" w:type="pct"/>
          </w:tcPr>
          <w:p w:rsidR="00E929CF" w:rsidRPr="00F20D1F" w:rsidRDefault="00E929CF" w:rsidP="00F03C1E">
            <w:pPr>
              <w:rPr>
                <w:sz w:val="20"/>
              </w:rPr>
            </w:pPr>
            <w:r w:rsidRPr="00F20D1F">
              <w:rPr>
                <w:sz w:val="20"/>
              </w:rPr>
              <w:t>КФ</w:t>
            </w:r>
          </w:p>
        </w:tc>
        <w:tc>
          <w:tcPr>
            <w:tcW w:w="576" w:type="pct"/>
          </w:tcPr>
          <w:p w:rsidR="00E929CF" w:rsidRPr="00F20D1F" w:rsidRDefault="00E929CF" w:rsidP="00F03C1E">
            <w:pPr>
              <w:rPr>
                <w:sz w:val="20"/>
              </w:rPr>
            </w:pPr>
            <w:r w:rsidRPr="00F20D1F">
              <w:rPr>
                <w:sz w:val="20"/>
              </w:rPr>
              <w:t>Слабо развити</w:t>
            </w:r>
          </w:p>
        </w:tc>
        <w:tc>
          <w:tcPr>
            <w:tcW w:w="791" w:type="pct"/>
            <w:shd w:val="clear" w:color="auto" w:fill="auto"/>
          </w:tcPr>
          <w:p w:rsidR="00E929CF" w:rsidRPr="00F20D1F" w:rsidRDefault="00E929CF" w:rsidP="005E253B">
            <w:pPr>
              <w:autoSpaceDE w:val="0"/>
              <w:autoSpaceDN w:val="0"/>
              <w:adjustRightInd w:val="0"/>
              <w:rPr>
                <w:sz w:val="20"/>
              </w:rPr>
            </w:pPr>
            <w:r w:rsidRPr="00F20D1F">
              <w:rPr>
                <w:sz w:val="20"/>
              </w:rPr>
              <w:t xml:space="preserve">Обща дължина реконструирани или модернизирани ж.п. линии </w:t>
            </w:r>
          </w:p>
        </w:tc>
        <w:tc>
          <w:tcPr>
            <w:tcW w:w="789" w:type="pct"/>
            <w:shd w:val="clear" w:color="auto" w:fill="auto"/>
          </w:tcPr>
          <w:p w:rsidR="00E929CF" w:rsidRPr="00F20D1F" w:rsidRDefault="00E929CF" w:rsidP="005E253B">
            <w:pPr>
              <w:autoSpaceDE w:val="0"/>
              <w:autoSpaceDN w:val="0"/>
              <w:adjustRightInd w:val="0"/>
              <w:rPr>
                <w:sz w:val="20"/>
              </w:rPr>
            </w:pPr>
            <w:r w:rsidRPr="00F20D1F">
              <w:rPr>
                <w:sz w:val="20"/>
              </w:rPr>
              <w:t>Км</w:t>
            </w:r>
          </w:p>
        </w:tc>
        <w:tc>
          <w:tcPr>
            <w:tcW w:w="716" w:type="pct"/>
            <w:shd w:val="clear" w:color="auto" w:fill="auto"/>
          </w:tcPr>
          <w:p w:rsidR="00E929CF" w:rsidRPr="00F20D1F" w:rsidRDefault="00E929CF" w:rsidP="005E253B">
            <w:pPr>
              <w:rPr>
                <w:sz w:val="20"/>
              </w:rPr>
            </w:pPr>
            <w:r w:rsidRPr="00F20D1F">
              <w:rPr>
                <w:sz w:val="20"/>
              </w:rPr>
              <w:t>0</w:t>
            </w:r>
          </w:p>
        </w:tc>
        <w:tc>
          <w:tcPr>
            <w:tcW w:w="860" w:type="pct"/>
            <w:shd w:val="clear" w:color="auto" w:fill="auto"/>
          </w:tcPr>
          <w:p w:rsidR="00E929CF" w:rsidRPr="00F20D1F" w:rsidRDefault="00F6320E" w:rsidP="005E253B">
            <w:pPr>
              <w:rPr>
                <w:sz w:val="20"/>
              </w:rPr>
            </w:pPr>
            <w:r>
              <w:rPr>
                <w:sz w:val="20"/>
              </w:rPr>
              <w:t>33</w:t>
            </w:r>
          </w:p>
        </w:tc>
      </w:tr>
      <w:tr w:rsidR="00A3090E" w:rsidRPr="00F20D1F" w:rsidTr="0051780F">
        <w:trPr>
          <w:trHeight w:val="291"/>
        </w:trPr>
        <w:tc>
          <w:tcPr>
            <w:tcW w:w="693" w:type="pct"/>
            <w:vMerge w:val="restart"/>
          </w:tcPr>
          <w:p w:rsidR="00A3090E" w:rsidRPr="0051780F" w:rsidRDefault="00A3090E" w:rsidP="0051780F">
            <w:pPr>
              <w:ind w:right="-109"/>
              <w:jc w:val="left"/>
              <w:rPr>
                <w:sz w:val="20"/>
              </w:rPr>
            </w:pPr>
            <w:r w:rsidRPr="0051780F">
              <w:rPr>
                <w:bCs/>
                <w:sz w:val="20"/>
                <w:lang w:eastAsia="bg-BG"/>
              </w:rPr>
              <w:t>Приоритетна ос 2 "Развитие на пътната инфраструктура по „основната” Трансевропейска транспортна мрежа"</w:t>
            </w:r>
          </w:p>
        </w:tc>
        <w:tc>
          <w:tcPr>
            <w:tcW w:w="575" w:type="pct"/>
          </w:tcPr>
          <w:p w:rsidR="00A3090E" w:rsidRPr="00F20D1F" w:rsidRDefault="00A3090E" w:rsidP="005E253B">
            <w:pPr>
              <w:rPr>
                <w:sz w:val="20"/>
              </w:rPr>
            </w:pPr>
            <w:r w:rsidRPr="00F20D1F">
              <w:rPr>
                <w:sz w:val="20"/>
              </w:rPr>
              <w:t>КФ</w:t>
            </w:r>
          </w:p>
        </w:tc>
        <w:tc>
          <w:tcPr>
            <w:tcW w:w="576" w:type="pct"/>
          </w:tcPr>
          <w:p w:rsidR="00A3090E" w:rsidRPr="00F20D1F" w:rsidRDefault="00A3090E" w:rsidP="005E253B">
            <w:pPr>
              <w:rPr>
                <w:sz w:val="20"/>
              </w:rPr>
            </w:pPr>
            <w:r w:rsidRPr="00F20D1F">
              <w:rPr>
                <w:sz w:val="20"/>
              </w:rPr>
              <w:t>Слабо развити</w:t>
            </w:r>
          </w:p>
        </w:tc>
        <w:tc>
          <w:tcPr>
            <w:tcW w:w="791" w:type="pct"/>
            <w:shd w:val="clear" w:color="auto" w:fill="auto"/>
          </w:tcPr>
          <w:p w:rsidR="00A3090E" w:rsidRPr="00F20D1F" w:rsidRDefault="00A3090E" w:rsidP="005E253B">
            <w:pPr>
              <w:autoSpaceDE w:val="0"/>
              <w:autoSpaceDN w:val="0"/>
              <w:adjustRightInd w:val="0"/>
              <w:rPr>
                <w:sz w:val="20"/>
              </w:rPr>
            </w:pPr>
            <w:r w:rsidRPr="00F20D1F">
              <w:rPr>
                <w:sz w:val="20"/>
              </w:rPr>
              <w:t>Сертифицирани разходи от сертифициращия орган</w:t>
            </w:r>
          </w:p>
        </w:tc>
        <w:tc>
          <w:tcPr>
            <w:tcW w:w="789" w:type="pct"/>
            <w:shd w:val="clear" w:color="auto" w:fill="auto"/>
          </w:tcPr>
          <w:p w:rsidR="00A3090E" w:rsidRPr="00F20D1F" w:rsidRDefault="00A3090E" w:rsidP="005E253B">
            <w:pPr>
              <w:autoSpaceDE w:val="0"/>
              <w:autoSpaceDN w:val="0"/>
              <w:adjustRightInd w:val="0"/>
              <w:rPr>
                <w:sz w:val="20"/>
              </w:rPr>
            </w:pPr>
            <w:r w:rsidRPr="00F20D1F">
              <w:rPr>
                <w:sz w:val="20"/>
              </w:rPr>
              <w:t>Евро</w:t>
            </w:r>
          </w:p>
        </w:tc>
        <w:tc>
          <w:tcPr>
            <w:tcW w:w="716" w:type="pct"/>
            <w:shd w:val="clear" w:color="auto" w:fill="auto"/>
          </w:tcPr>
          <w:p w:rsidR="00A3090E" w:rsidRPr="00F20D1F" w:rsidRDefault="00CD7E4E" w:rsidP="00570A83">
            <w:pPr>
              <w:autoSpaceDE w:val="0"/>
              <w:autoSpaceDN w:val="0"/>
              <w:adjustRightInd w:val="0"/>
              <w:rPr>
                <w:sz w:val="20"/>
              </w:rPr>
            </w:pPr>
            <w:r>
              <w:rPr>
                <w:rFonts w:eastAsia="Times New Roman"/>
                <w:sz w:val="18"/>
                <w:szCs w:val="18"/>
                <w:lang w:eastAsia="bg-BG"/>
              </w:rPr>
              <w:t>63 000</w:t>
            </w:r>
            <w:r w:rsidR="00525B7D">
              <w:rPr>
                <w:rFonts w:eastAsia="Times New Roman"/>
                <w:sz w:val="18"/>
                <w:szCs w:val="18"/>
                <w:lang w:eastAsia="bg-BG"/>
              </w:rPr>
              <w:t> </w:t>
            </w:r>
            <w:r>
              <w:rPr>
                <w:rFonts w:eastAsia="Times New Roman"/>
                <w:sz w:val="18"/>
                <w:szCs w:val="18"/>
                <w:lang w:eastAsia="bg-BG"/>
              </w:rPr>
              <w:t>000</w:t>
            </w:r>
          </w:p>
        </w:tc>
        <w:tc>
          <w:tcPr>
            <w:tcW w:w="860" w:type="pct"/>
            <w:shd w:val="clear" w:color="auto" w:fill="auto"/>
          </w:tcPr>
          <w:p w:rsidR="00525B7D" w:rsidRPr="00AC5017" w:rsidRDefault="004C3AE3" w:rsidP="001D2823">
            <w:pPr>
              <w:autoSpaceDE w:val="0"/>
              <w:autoSpaceDN w:val="0"/>
              <w:adjustRightInd w:val="0"/>
              <w:rPr>
                <w:rFonts w:eastAsia="Times New Roman"/>
                <w:sz w:val="18"/>
                <w:szCs w:val="18"/>
                <w:lang w:val="en-US" w:eastAsia="bg-BG"/>
              </w:rPr>
            </w:pPr>
            <w:r w:rsidRPr="00B92CBF">
              <w:rPr>
                <w:rFonts w:eastAsia="Times New Roman"/>
                <w:sz w:val="18"/>
                <w:szCs w:val="18"/>
                <w:lang w:val="en-US" w:eastAsia="bg-BG"/>
              </w:rPr>
              <w:t>54</w:t>
            </w:r>
            <w:r w:rsidR="001A06DD" w:rsidRPr="00B92CBF">
              <w:rPr>
                <w:rFonts w:eastAsia="Times New Roman"/>
                <w:sz w:val="18"/>
                <w:szCs w:val="18"/>
                <w:lang w:val="en-US" w:eastAsia="bg-BG"/>
              </w:rPr>
              <w:t>0</w:t>
            </w:r>
            <w:r w:rsidRPr="00B92CBF">
              <w:rPr>
                <w:rFonts w:eastAsia="Times New Roman"/>
                <w:sz w:val="18"/>
                <w:szCs w:val="18"/>
                <w:lang w:val="en-US" w:eastAsia="bg-BG"/>
              </w:rPr>
              <w:t xml:space="preserve"> 000 000.00 </w:t>
            </w:r>
          </w:p>
          <w:p w:rsidR="000A170F" w:rsidRPr="00AC5017" w:rsidRDefault="000A170F" w:rsidP="001D2823">
            <w:pPr>
              <w:autoSpaceDE w:val="0"/>
              <w:autoSpaceDN w:val="0"/>
              <w:adjustRightInd w:val="0"/>
              <w:rPr>
                <w:rFonts w:eastAsia="Times New Roman"/>
                <w:sz w:val="18"/>
                <w:szCs w:val="18"/>
                <w:lang w:val="en-US" w:eastAsia="bg-BG"/>
              </w:rPr>
            </w:pPr>
          </w:p>
          <w:p w:rsidR="00A3090E" w:rsidRPr="00F20D1F" w:rsidRDefault="00A3090E" w:rsidP="001D2823">
            <w:pPr>
              <w:autoSpaceDE w:val="0"/>
              <w:autoSpaceDN w:val="0"/>
              <w:adjustRightInd w:val="0"/>
              <w:rPr>
                <w:sz w:val="20"/>
              </w:rPr>
            </w:pPr>
          </w:p>
        </w:tc>
      </w:tr>
      <w:tr w:rsidR="005F73BC" w:rsidRPr="00F20D1F" w:rsidTr="0051780F">
        <w:trPr>
          <w:trHeight w:val="291"/>
        </w:trPr>
        <w:tc>
          <w:tcPr>
            <w:tcW w:w="693" w:type="pct"/>
            <w:vMerge/>
          </w:tcPr>
          <w:p w:rsidR="00E929CF" w:rsidRPr="0051780F" w:rsidRDefault="00E929CF" w:rsidP="0051780F">
            <w:pPr>
              <w:ind w:right="-109"/>
              <w:jc w:val="left"/>
              <w:rPr>
                <w:szCs w:val="24"/>
              </w:rPr>
            </w:pPr>
          </w:p>
        </w:tc>
        <w:tc>
          <w:tcPr>
            <w:tcW w:w="575" w:type="pct"/>
          </w:tcPr>
          <w:p w:rsidR="00E929CF" w:rsidRPr="00F20D1F" w:rsidRDefault="00E929CF" w:rsidP="005E253B">
            <w:pPr>
              <w:rPr>
                <w:sz w:val="20"/>
              </w:rPr>
            </w:pPr>
            <w:r w:rsidRPr="00F20D1F">
              <w:rPr>
                <w:sz w:val="20"/>
              </w:rPr>
              <w:t>КФ</w:t>
            </w:r>
          </w:p>
        </w:tc>
        <w:tc>
          <w:tcPr>
            <w:tcW w:w="576" w:type="pct"/>
          </w:tcPr>
          <w:p w:rsidR="00E929CF" w:rsidRPr="00F20D1F" w:rsidRDefault="00E929CF" w:rsidP="005E253B">
            <w:pPr>
              <w:rPr>
                <w:sz w:val="20"/>
              </w:rPr>
            </w:pPr>
            <w:r w:rsidRPr="00F20D1F">
              <w:rPr>
                <w:sz w:val="20"/>
              </w:rPr>
              <w:t>Слабо развити</w:t>
            </w:r>
          </w:p>
        </w:tc>
        <w:tc>
          <w:tcPr>
            <w:tcW w:w="791" w:type="pct"/>
            <w:shd w:val="clear" w:color="auto" w:fill="auto"/>
          </w:tcPr>
          <w:p w:rsidR="00E929CF" w:rsidRPr="00F20D1F" w:rsidRDefault="00E929CF" w:rsidP="005E253B">
            <w:pPr>
              <w:autoSpaceDE w:val="0"/>
              <w:autoSpaceDN w:val="0"/>
              <w:adjustRightInd w:val="0"/>
              <w:rPr>
                <w:sz w:val="20"/>
              </w:rPr>
            </w:pPr>
            <w:r w:rsidRPr="00F20D1F">
              <w:rPr>
                <w:sz w:val="20"/>
              </w:rPr>
              <w:t>Брой големи проекти в процесна изпълнение</w:t>
            </w:r>
          </w:p>
        </w:tc>
        <w:tc>
          <w:tcPr>
            <w:tcW w:w="789" w:type="pct"/>
            <w:shd w:val="clear" w:color="auto" w:fill="auto"/>
          </w:tcPr>
          <w:p w:rsidR="00E929CF" w:rsidRPr="00F20D1F" w:rsidRDefault="00E929CF" w:rsidP="005E253B">
            <w:pPr>
              <w:autoSpaceDE w:val="0"/>
              <w:autoSpaceDN w:val="0"/>
              <w:adjustRightInd w:val="0"/>
              <w:rPr>
                <w:sz w:val="20"/>
              </w:rPr>
            </w:pPr>
            <w:r w:rsidRPr="00F20D1F">
              <w:rPr>
                <w:sz w:val="20"/>
              </w:rPr>
              <w:t>Брой</w:t>
            </w:r>
          </w:p>
        </w:tc>
        <w:tc>
          <w:tcPr>
            <w:tcW w:w="716" w:type="pct"/>
            <w:shd w:val="clear" w:color="auto" w:fill="auto"/>
          </w:tcPr>
          <w:p w:rsidR="00E929CF" w:rsidRPr="00F20D1F" w:rsidRDefault="00AF09AF" w:rsidP="005E253B">
            <w:pPr>
              <w:autoSpaceDE w:val="0"/>
              <w:autoSpaceDN w:val="0"/>
              <w:adjustRightInd w:val="0"/>
              <w:rPr>
                <w:sz w:val="20"/>
              </w:rPr>
            </w:pPr>
            <w:r>
              <w:rPr>
                <w:sz w:val="20"/>
              </w:rPr>
              <w:t>1</w:t>
            </w:r>
          </w:p>
        </w:tc>
        <w:tc>
          <w:tcPr>
            <w:tcW w:w="860" w:type="pct"/>
            <w:shd w:val="clear" w:color="auto" w:fill="auto"/>
          </w:tcPr>
          <w:p w:rsidR="00E929CF" w:rsidRPr="00F20D1F" w:rsidRDefault="0088700D" w:rsidP="005E253B">
            <w:pPr>
              <w:autoSpaceDE w:val="0"/>
              <w:autoSpaceDN w:val="0"/>
              <w:adjustRightInd w:val="0"/>
              <w:rPr>
                <w:sz w:val="20"/>
              </w:rPr>
            </w:pPr>
            <w:r>
              <w:rPr>
                <w:sz w:val="20"/>
                <w:lang w:val="en-US"/>
              </w:rPr>
              <w:t>3</w:t>
            </w:r>
          </w:p>
        </w:tc>
      </w:tr>
      <w:tr w:rsidR="005F73BC" w:rsidRPr="00F20D1F" w:rsidTr="0051780F">
        <w:trPr>
          <w:trHeight w:val="291"/>
        </w:trPr>
        <w:tc>
          <w:tcPr>
            <w:tcW w:w="693" w:type="pct"/>
            <w:vMerge/>
          </w:tcPr>
          <w:p w:rsidR="00E929CF" w:rsidRPr="0051780F" w:rsidRDefault="00E929CF" w:rsidP="0051780F">
            <w:pPr>
              <w:ind w:right="-109"/>
              <w:jc w:val="left"/>
              <w:rPr>
                <w:szCs w:val="24"/>
              </w:rPr>
            </w:pPr>
          </w:p>
        </w:tc>
        <w:tc>
          <w:tcPr>
            <w:tcW w:w="575" w:type="pct"/>
          </w:tcPr>
          <w:p w:rsidR="00E929CF" w:rsidRPr="00F20D1F" w:rsidRDefault="00E929CF" w:rsidP="005E253B">
            <w:pPr>
              <w:rPr>
                <w:sz w:val="20"/>
              </w:rPr>
            </w:pPr>
            <w:r w:rsidRPr="00F20D1F">
              <w:rPr>
                <w:sz w:val="20"/>
              </w:rPr>
              <w:t>КФ</w:t>
            </w:r>
          </w:p>
        </w:tc>
        <w:tc>
          <w:tcPr>
            <w:tcW w:w="576" w:type="pct"/>
          </w:tcPr>
          <w:p w:rsidR="00E929CF" w:rsidRPr="00F20D1F" w:rsidRDefault="00E929CF" w:rsidP="005E253B">
            <w:pPr>
              <w:rPr>
                <w:sz w:val="20"/>
              </w:rPr>
            </w:pPr>
            <w:r w:rsidRPr="00F20D1F">
              <w:rPr>
                <w:sz w:val="20"/>
              </w:rPr>
              <w:t>Слабо развити</w:t>
            </w:r>
          </w:p>
        </w:tc>
        <w:tc>
          <w:tcPr>
            <w:tcW w:w="791" w:type="pct"/>
            <w:shd w:val="clear" w:color="auto" w:fill="auto"/>
          </w:tcPr>
          <w:p w:rsidR="00E929CF" w:rsidRPr="00F20D1F" w:rsidRDefault="00E929CF" w:rsidP="005E253B">
            <w:pPr>
              <w:autoSpaceDE w:val="0"/>
              <w:autoSpaceDN w:val="0"/>
              <w:adjustRightInd w:val="0"/>
              <w:rPr>
                <w:sz w:val="20"/>
              </w:rPr>
            </w:pPr>
            <w:r w:rsidRPr="00F20D1F">
              <w:rPr>
                <w:sz w:val="20"/>
              </w:rPr>
              <w:t>Обща дължина новоизградени пътища</w:t>
            </w:r>
          </w:p>
        </w:tc>
        <w:tc>
          <w:tcPr>
            <w:tcW w:w="789" w:type="pct"/>
            <w:shd w:val="clear" w:color="auto" w:fill="auto"/>
          </w:tcPr>
          <w:p w:rsidR="00E929CF" w:rsidRPr="00F20D1F" w:rsidRDefault="00E929CF" w:rsidP="005E253B">
            <w:pPr>
              <w:autoSpaceDE w:val="0"/>
              <w:autoSpaceDN w:val="0"/>
              <w:adjustRightInd w:val="0"/>
              <w:rPr>
                <w:sz w:val="20"/>
              </w:rPr>
            </w:pPr>
            <w:r w:rsidRPr="00F20D1F">
              <w:rPr>
                <w:sz w:val="20"/>
              </w:rPr>
              <w:t>Км</w:t>
            </w:r>
          </w:p>
        </w:tc>
        <w:tc>
          <w:tcPr>
            <w:tcW w:w="716" w:type="pct"/>
            <w:shd w:val="clear" w:color="auto" w:fill="auto"/>
          </w:tcPr>
          <w:p w:rsidR="00E929CF" w:rsidRPr="00F20D1F" w:rsidRDefault="00E929CF" w:rsidP="005E253B">
            <w:pPr>
              <w:autoSpaceDE w:val="0"/>
              <w:autoSpaceDN w:val="0"/>
              <w:adjustRightInd w:val="0"/>
              <w:rPr>
                <w:sz w:val="20"/>
              </w:rPr>
            </w:pPr>
            <w:r w:rsidRPr="00F20D1F">
              <w:rPr>
                <w:sz w:val="20"/>
              </w:rPr>
              <w:t>0</w:t>
            </w:r>
          </w:p>
        </w:tc>
        <w:tc>
          <w:tcPr>
            <w:tcW w:w="860" w:type="pct"/>
            <w:shd w:val="clear" w:color="auto" w:fill="auto"/>
          </w:tcPr>
          <w:p w:rsidR="00EB2F18" w:rsidRPr="00EB2F18" w:rsidRDefault="009841D3" w:rsidP="00EB2F18">
            <w:pPr>
              <w:autoSpaceDE w:val="0"/>
              <w:autoSpaceDN w:val="0"/>
              <w:adjustRightInd w:val="0"/>
              <w:rPr>
                <w:sz w:val="20"/>
              </w:rPr>
            </w:pPr>
            <w:r w:rsidRPr="00B92CBF">
              <w:rPr>
                <w:sz w:val="20"/>
              </w:rPr>
              <w:t xml:space="preserve">65,90 </w:t>
            </w:r>
          </w:p>
          <w:p w:rsidR="00E929CF" w:rsidRPr="00F20D1F" w:rsidRDefault="002725B6" w:rsidP="00FF62EF">
            <w:pPr>
              <w:autoSpaceDE w:val="0"/>
              <w:autoSpaceDN w:val="0"/>
              <w:adjustRightInd w:val="0"/>
              <w:rPr>
                <w:sz w:val="20"/>
              </w:rPr>
            </w:pPr>
            <w:r w:rsidRPr="002725B6">
              <w:rPr>
                <w:b/>
                <w:sz w:val="20"/>
              </w:rPr>
              <w:t xml:space="preserve"> </w:t>
            </w:r>
          </w:p>
        </w:tc>
      </w:tr>
      <w:tr w:rsidR="00A3090E" w:rsidRPr="00F20D1F" w:rsidTr="0051780F">
        <w:trPr>
          <w:trHeight w:val="291"/>
        </w:trPr>
        <w:tc>
          <w:tcPr>
            <w:tcW w:w="693" w:type="pct"/>
            <w:vMerge w:val="restart"/>
          </w:tcPr>
          <w:p w:rsidR="00A3090E" w:rsidRPr="0051780F" w:rsidRDefault="00A3090E" w:rsidP="0051780F">
            <w:pPr>
              <w:ind w:right="-109"/>
              <w:jc w:val="left"/>
              <w:rPr>
                <w:sz w:val="20"/>
              </w:rPr>
            </w:pPr>
            <w:r w:rsidRPr="0051780F">
              <w:rPr>
                <w:bCs/>
                <w:sz w:val="20"/>
                <w:lang w:eastAsia="bg-BG"/>
              </w:rPr>
              <w:t>Приоритетна ос 3 "Подобряване на интермодалността при превоза на пътници и товари и развитие на устойчив градски транспорт"</w:t>
            </w:r>
          </w:p>
        </w:tc>
        <w:tc>
          <w:tcPr>
            <w:tcW w:w="575" w:type="pct"/>
          </w:tcPr>
          <w:p w:rsidR="00A3090E" w:rsidRPr="00F20D1F" w:rsidRDefault="00A3090E" w:rsidP="005E253B">
            <w:pPr>
              <w:rPr>
                <w:sz w:val="20"/>
              </w:rPr>
            </w:pPr>
            <w:r w:rsidRPr="00F20D1F">
              <w:rPr>
                <w:sz w:val="20"/>
              </w:rPr>
              <w:t>ЕФРР</w:t>
            </w:r>
          </w:p>
        </w:tc>
        <w:tc>
          <w:tcPr>
            <w:tcW w:w="576" w:type="pct"/>
          </w:tcPr>
          <w:p w:rsidR="00A3090E" w:rsidRPr="00F20D1F" w:rsidRDefault="00A3090E" w:rsidP="005E253B">
            <w:pPr>
              <w:rPr>
                <w:sz w:val="20"/>
              </w:rPr>
            </w:pPr>
            <w:r w:rsidRPr="00F20D1F">
              <w:rPr>
                <w:sz w:val="20"/>
              </w:rPr>
              <w:t>Слабо развити</w:t>
            </w:r>
          </w:p>
          <w:p w:rsidR="00A3090E" w:rsidRPr="00F20D1F" w:rsidRDefault="00A3090E" w:rsidP="005E253B">
            <w:pPr>
              <w:rPr>
                <w:sz w:val="20"/>
              </w:rPr>
            </w:pPr>
          </w:p>
          <w:p w:rsidR="00A3090E" w:rsidRPr="00F20D1F" w:rsidRDefault="00A3090E" w:rsidP="005E253B">
            <w:pPr>
              <w:rPr>
                <w:sz w:val="20"/>
              </w:rPr>
            </w:pPr>
          </w:p>
        </w:tc>
        <w:tc>
          <w:tcPr>
            <w:tcW w:w="791" w:type="pct"/>
            <w:shd w:val="clear" w:color="auto" w:fill="auto"/>
          </w:tcPr>
          <w:p w:rsidR="00A3090E" w:rsidRPr="00F20D1F" w:rsidRDefault="00A3090E" w:rsidP="005E253B">
            <w:pPr>
              <w:autoSpaceDE w:val="0"/>
              <w:autoSpaceDN w:val="0"/>
              <w:adjustRightInd w:val="0"/>
              <w:rPr>
                <w:sz w:val="20"/>
              </w:rPr>
            </w:pPr>
            <w:r w:rsidRPr="00F20D1F">
              <w:rPr>
                <w:sz w:val="20"/>
              </w:rPr>
              <w:t>Сертифицирани разходи от сертифициращия орган</w:t>
            </w:r>
          </w:p>
        </w:tc>
        <w:tc>
          <w:tcPr>
            <w:tcW w:w="789" w:type="pct"/>
            <w:shd w:val="clear" w:color="auto" w:fill="auto"/>
          </w:tcPr>
          <w:p w:rsidR="00A3090E" w:rsidRPr="00F20D1F" w:rsidRDefault="00A3090E" w:rsidP="005E253B">
            <w:pPr>
              <w:autoSpaceDE w:val="0"/>
              <w:autoSpaceDN w:val="0"/>
              <w:adjustRightInd w:val="0"/>
              <w:rPr>
                <w:sz w:val="20"/>
              </w:rPr>
            </w:pPr>
            <w:r w:rsidRPr="00F20D1F">
              <w:rPr>
                <w:sz w:val="20"/>
              </w:rPr>
              <w:t>Евро</w:t>
            </w:r>
          </w:p>
        </w:tc>
        <w:tc>
          <w:tcPr>
            <w:tcW w:w="716" w:type="pct"/>
            <w:shd w:val="clear" w:color="auto" w:fill="auto"/>
          </w:tcPr>
          <w:p w:rsidR="00A3090E" w:rsidRPr="00F20D1F" w:rsidRDefault="00F9745E" w:rsidP="005E253B">
            <w:pPr>
              <w:autoSpaceDE w:val="0"/>
              <w:autoSpaceDN w:val="0"/>
              <w:adjustRightInd w:val="0"/>
              <w:rPr>
                <w:sz w:val="20"/>
              </w:rPr>
            </w:pPr>
            <w:r>
              <w:rPr>
                <w:sz w:val="18"/>
                <w:szCs w:val="18"/>
              </w:rPr>
              <w:t>105 152</w:t>
            </w:r>
            <w:r w:rsidR="004D67FB">
              <w:rPr>
                <w:sz w:val="18"/>
                <w:szCs w:val="18"/>
              </w:rPr>
              <w:t> </w:t>
            </w:r>
            <w:r>
              <w:rPr>
                <w:sz w:val="18"/>
                <w:szCs w:val="18"/>
              </w:rPr>
              <w:t>249</w:t>
            </w:r>
          </w:p>
        </w:tc>
        <w:tc>
          <w:tcPr>
            <w:tcW w:w="860" w:type="pct"/>
            <w:shd w:val="clear" w:color="auto" w:fill="auto"/>
          </w:tcPr>
          <w:p w:rsidR="00A742A2" w:rsidRDefault="00A742A2" w:rsidP="001D2823">
            <w:pPr>
              <w:autoSpaceDE w:val="0"/>
              <w:autoSpaceDN w:val="0"/>
              <w:adjustRightInd w:val="0"/>
              <w:rPr>
                <w:sz w:val="18"/>
                <w:szCs w:val="18"/>
                <w:lang w:val="en-GB"/>
              </w:rPr>
            </w:pPr>
            <w:r w:rsidRPr="00A742A2">
              <w:rPr>
                <w:sz w:val="18"/>
                <w:szCs w:val="18"/>
                <w:lang w:val="en-GB"/>
              </w:rPr>
              <w:t>400 000 000.00</w:t>
            </w:r>
          </w:p>
          <w:p w:rsidR="006103A4" w:rsidRDefault="006103A4" w:rsidP="001D2823">
            <w:pPr>
              <w:autoSpaceDE w:val="0"/>
              <w:autoSpaceDN w:val="0"/>
              <w:adjustRightInd w:val="0"/>
              <w:rPr>
                <w:sz w:val="18"/>
                <w:szCs w:val="18"/>
              </w:rPr>
            </w:pPr>
          </w:p>
          <w:p w:rsidR="004D67FB" w:rsidRPr="004D67FB" w:rsidRDefault="004D67FB" w:rsidP="001D2823">
            <w:pPr>
              <w:autoSpaceDE w:val="0"/>
              <w:autoSpaceDN w:val="0"/>
              <w:adjustRightInd w:val="0"/>
              <w:rPr>
                <w:sz w:val="18"/>
                <w:szCs w:val="18"/>
              </w:rPr>
            </w:pPr>
          </w:p>
          <w:p w:rsidR="00A3090E" w:rsidRPr="00F20D1F" w:rsidRDefault="00A3090E" w:rsidP="001D2823">
            <w:pPr>
              <w:autoSpaceDE w:val="0"/>
              <w:autoSpaceDN w:val="0"/>
              <w:adjustRightInd w:val="0"/>
              <w:rPr>
                <w:sz w:val="20"/>
              </w:rPr>
            </w:pPr>
          </w:p>
        </w:tc>
      </w:tr>
      <w:tr w:rsidR="00A3090E" w:rsidRPr="00F20D1F" w:rsidTr="0051780F">
        <w:trPr>
          <w:trHeight w:val="1022"/>
        </w:trPr>
        <w:tc>
          <w:tcPr>
            <w:tcW w:w="693" w:type="pct"/>
            <w:vMerge/>
          </w:tcPr>
          <w:p w:rsidR="00A3090E" w:rsidRPr="0051780F" w:rsidRDefault="00A3090E" w:rsidP="0051780F">
            <w:pPr>
              <w:ind w:right="-109"/>
              <w:jc w:val="left"/>
              <w:rPr>
                <w:szCs w:val="24"/>
              </w:rPr>
            </w:pPr>
          </w:p>
        </w:tc>
        <w:tc>
          <w:tcPr>
            <w:tcW w:w="575" w:type="pct"/>
          </w:tcPr>
          <w:p w:rsidR="00A3090E" w:rsidRPr="00F20D1F" w:rsidRDefault="00A3090E" w:rsidP="005E253B">
            <w:pPr>
              <w:rPr>
                <w:sz w:val="20"/>
              </w:rPr>
            </w:pPr>
            <w:r w:rsidRPr="00F20D1F">
              <w:rPr>
                <w:sz w:val="20"/>
              </w:rPr>
              <w:t>ЕФРР</w:t>
            </w:r>
          </w:p>
        </w:tc>
        <w:tc>
          <w:tcPr>
            <w:tcW w:w="576" w:type="pct"/>
          </w:tcPr>
          <w:p w:rsidR="00A3090E" w:rsidRPr="00F20D1F" w:rsidRDefault="00A3090E" w:rsidP="005E253B">
            <w:pPr>
              <w:rPr>
                <w:sz w:val="20"/>
              </w:rPr>
            </w:pPr>
            <w:r w:rsidRPr="00F20D1F">
              <w:rPr>
                <w:sz w:val="20"/>
              </w:rPr>
              <w:t>Слабо развити</w:t>
            </w:r>
          </w:p>
          <w:p w:rsidR="00A3090E" w:rsidRPr="00F20D1F" w:rsidRDefault="00A3090E" w:rsidP="005E253B">
            <w:pPr>
              <w:rPr>
                <w:sz w:val="20"/>
              </w:rPr>
            </w:pPr>
          </w:p>
          <w:p w:rsidR="00A3090E" w:rsidRPr="00F20D1F" w:rsidRDefault="00A3090E" w:rsidP="005E253B">
            <w:pPr>
              <w:rPr>
                <w:sz w:val="20"/>
              </w:rPr>
            </w:pPr>
          </w:p>
        </w:tc>
        <w:tc>
          <w:tcPr>
            <w:tcW w:w="791" w:type="pct"/>
            <w:shd w:val="clear" w:color="auto" w:fill="auto"/>
          </w:tcPr>
          <w:p w:rsidR="00A3090E" w:rsidRPr="00F20D1F" w:rsidRDefault="00A3090E" w:rsidP="005E253B">
            <w:pPr>
              <w:autoSpaceDE w:val="0"/>
              <w:autoSpaceDN w:val="0"/>
              <w:adjustRightInd w:val="0"/>
              <w:rPr>
                <w:sz w:val="20"/>
              </w:rPr>
            </w:pPr>
            <w:r w:rsidRPr="00F20D1F">
              <w:rPr>
                <w:sz w:val="20"/>
              </w:rPr>
              <w:t>Брой големи проекти в процес на изпълнение</w:t>
            </w:r>
          </w:p>
        </w:tc>
        <w:tc>
          <w:tcPr>
            <w:tcW w:w="789" w:type="pct"/>
            <w:shd w:val="clear" w:color="auto" w:fill="auto"/>
          </w:tcPr>
          <w:p w:rsidR="00A3090E" w:rsidRPr="00F20D1F" w:rsidRDefault="00A3090E" w:rsidP="005E253B">
            <w:pPr>
              <w:autoSpaceDE w:val="0"/>
              <w:autoSpaceDN w:val="0"/>
              <w:adjustRightInd w:val="0"/>
              <w:rPr>
                <w:sz w:val="20"/>
              </w:rPr>
            </w:pPr>
            <w:r w:rsidRPr="00F20D1F">
              <w:rPr>
                <w:sz w:val="20"/>
              </w:rPr>
              <w:t>Брой</w:t>
            </w:r>
          </w:p>
        </w:tc>
        <w:tc>
          <w:tcPr>
            <w:tcW w:w="716" w:type="pct"/>
            <w:shd w:val="clear" w:color="auto" w:fill="auto"/>
          </w:tcPr>
          <w:p w:rsidR="00A3090E" w:rsidRPr="00F20D1F" w:rsidRDefault="00A3090E" w:rsidP="005E253B">
            <w:pPr>
              <w:autoSpaceDE w:val="0"/>
              <w:autoSpaceDN w:val="0"/>
              <w:adjustRightInd w:val="0"/>
              <w:rPr>
                <w:sz w:val="20"/>
              </w:rPr>
            </w:pPr>
            <w:r w:rsidRPr="00F20D1F">
              <w:rPr>
                <w:sz w:val="20"/>
              </w:rPr>
              <w:t>1</w:t>
            </w:r>
          </w:p>
        </w:tc>
        <w:tc>
          <w:tcPr>
            <w:tcW w:w="860" w:type="pct"/>
            <w:shd w:val="clear" w:color="auto" w:fill="auto"/>
          </w:tcPr>
          <w:p w:rsidR="00A3090E" w:rsidRPr="00F20D1F" w:rsidRDefault="00EA6900" w:rsidP="005E253B">
            <w:pPr>
              <w:autoSpaceDE w:val="0"/>
              <w:autoSpaceDN w:val="0"/>
              <w:adjustRightInd w:val="0"/>
              <w:rPr>
                <w:sz w:val="20"/>
              </w:rPr>
            </w:pPr>
            <w:r>
              <w:rPr>
                <w:sz w:val="20"/>
              </w:rPr>
              <w:t>2</w:t>
            </w:r>
          </w:p>
        </w:tc>
      </w:tr>
      <w:tr w:rsidR="00A3090E" w:rsidRPr="00F20D1F" w:rsidTr="0051780F">
        <w:trPr>
          <w:trHeight w:val="291"/>
        </w:trPr>
        <w:tc>
          <w:tcPr>
            <w:tcW w:w="693" w:type="pct"/>
            <w:vMerge/>
          </w:tcPr>
          <w:p w:rsidR="00A3090E" w:rsidRPr="0051780F" w:rsidRDefault="00A3090E" w:rsidP="0051780F">
            <w:pPr>
              <w:ind w:right="-109"/>
              <w:jc w:val="left"/>
              <w:rPr>
                <w:szCs w:val="24"/>
              </w:rPr>
            </w:pPr>
          </w:p>
        </w:tc>
        <w:tc>
          <w:tcPr>
            <w:tcW w:w="575" w:type="pct"/>
          </w:tcPr>
          <w:p w:rsidR="00A3090E" w:rsidRPr="00F20D1F" w:rsidRDefault="00A3090E" w:rsidP="005E253B">
            <w:pPr>
              <w:rPr>
                <w:sz w:val="20"/>
              </w:rPr>
            </w:pPr>
            <w:r w:rsidRPr="00F20D1F">
              <w:rPr>
                <w:sz w:val="20"/>
              </w:rPr>
              <w:t>ЕФРР</w:t>
            </w:r>
          </w:p>
        </w:tc>
        <w:tc>
          <w:tcPr>
            <w:tcW w:w="576" w:type="pct"/>
          </w:tcPr>
          <w:p w:rsidR="00A3090E" w:rsidRPr="00F20D1F" w:rsidRDefault="00A3090E" w:rsidP="005E253B">
            <w:pPr>
              <w:rPr>
                <w:sz w:val="20"/>
              </w:rPr>
            </w:pPr>
            <w:r w:rsidRPr="00F20D1F">
              <w:rPr>
                <w:sz w:val="20"/>
              </w:rPr>
              <w:t>Слабо развити</w:t>
            </w:r>
          </w:p>
        </w:tc>
        <w:tc>
          <w:tcPr>
            <w:tcW w:w="791" w:type="pct"/>
            <w:shd w:val="clear" w:color="auto" w:fill="auto"/>
          </w:tcPr>
          <w:p w:rsidR="00A3090E" w:rsidRPr="00F20D1F" w:rsidRDefault="00A3090E" w:rsidP="005E253B">
            <w:pPr>
              <w:autoSpaceDE w:val="0"/>
              <w:autoSpaceDN w:val="0"/>
              <w:adjustRightInd w:val="0"/>
              <w:rPr>
                <w:sz w:val="20"/>
              </w:rPr>
            </w:pPr>
            <w:r w:rsidRPr="00F20D1F">
              <w:rPr>
                <w:sz w:val="20"/>
              </w:rPr>
              <w:t>Дължина нови метро линии</w:t>
            </w:r>
          </w:p>
          <w:p w:rsidR="00A3090E" w:rsidRPr="00F20D1F" w:rsidRDefault="00A3090E" w:rsidP="005E253B">
            <w:pPr>
              <w:autoSpaceDE w:val="0"/>
              <w:autoSpaceDN w:val="0"/>
              <w:adjustRightInd w:val="0"/>
              <w:rPr>
                <w:sz w:val="20"/>
              </w:rPr>
            </w:pPr>
          </w:p>
        </w:tc>
        <w:tc>
          <w:tcPr>
            <w:tcW w:w="789" w:type="pct"/>
            <w:shd w:val="clear" w:color="auto" w:fill="auto"/>
          </w:tcPr>
          <w:p w:rsidR="00A3090E" w:rsidRPr="00F20D1F" w:rsidRDefault="00A3090E" w:rsidP="005E253B">
            <w:pPr>
              <w:autoSpaceDE w:val="0"/>
              <w:autoSpaceDN w:val="0"/>
              <w:adjustRightInd w:val="0"/>
              <w:rPr>
                <w:sz w:val="20"/>
              </w:rPr>
            </w:pPr>
            <w:r w:rsidRPr="00F20D1F">
              <w:rPr>
                <w:sz w:val="20"/>
              </w:rPr>
              <w:lastRenderedPageBreak/>
              <w:t>Км</w:t>
            </w:r>
          </w:p>
        </w:tc>
        <w:tc>
          <w:tcPr>
            <w:tcW w:w="716" w:type="pct"/>
            <w:shd w:val="clear" w:color="auto" w:fill="auto"/>
          </w:tcPr>
          <w:p w:rsidR="00A3090E" w:rsidRPr="00F20D1F" w:rsidRDefault="00A3090E" w:rsidP="005E253B">
            <w:pPr>
              <w:autoSpaceDE w:val="0"/>
              <w:autoSpaceDN w:val="0"/>
              <w:adjustRightInd w:val="0"/>
              <w:rPr>
                <w:sz w:val="20"/>
              </w:rPr>
            </w:pPr>
            <w:r w:rsidRPr="00F20D1F">
              <w:rPr>
                <w:sz w:val="20"/>
              </w:rPr>
              <w:t>0</w:t>
            </w:r>
          </w:p>
        </w:tc>
        <w:tc>
          <w:tcPr>
            <w:tcW w:w="860" w:type="pct"/>
            <w:shd w:val="clear" w:color="auto" w:fill="auto"/>
          </w:tcPr>
          <w:p w:rsidR="008D41AE" w:rsidRDefault="008D41AE" w:rsidP="005E253B">
            <w:pPr>
              <w:autoSpaceDE w:val="0"/>
              <w:autoSpaceDN w:val="0"/>
              <w:adjustRightInd w:val="0"/>
              <w:rPr>
                <w:sz w:val="20"/>
              </w:rPr>
            </w:pPr>
            <w:r>
              <w:rPr>
                <w:sz w:val="20"/>
              </w:rPr>
              <w:t>13,10</w:t>
            </w:r>
          </w:p>
          <w:p w:rsidR="00A3090E" w:rsidRPr="00F20D1F" w:rsidRDefault="00A3090E" w:rsidP="005E253B">
            <w:pPr>
              <w:autoSpaceDE w:val="0"/>
              <w:autoSpaceDN w:val="0"/>
              <w:adjustRightInd w:val="0"/>
              <w:rPr>
                <w:sz w:val="20"/>
              </w:rPr>
            </w:pPr>
          </w:p>
        </w:tc>
      </w:tr>
      <w:tr w:rsidR="00E7525C" w:rsidRPr="00F20D1F" w:rsidTr="006E7D65">
        <w:trPr>
          <w:trHeight w:val="4380"/>
        </w:trPr>
        <w:tc>
          <w:tcPr>
            <w:tcW w:w="693" w:type="pct"/>
          </w:tcPr>
          <w:p w:rsidR="00E7525C" w:rsidRPr="0051780F" w:rsidRDefault="00E7525C" w:rsidP="00E7525C">
            <w:pPr>
              <w:ind w:right="-109"/>
              <w:jc w:val="left"/>
              <w:rPr>
                <w:sz w:val="20"/>
              </w:rPr>
            </w:pPr>
            <w:r w:rsidRPr="0051780F">
              <w:rPr>
                <w:bCs/>
                <w:sz w:val="20"/>
                <w:lang w:eastAsia="bg-BG"/>
              </w:rPr>
              <w:t>Приоритетна ос 4 "Иновации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tc>
        <w:tc>
          <w:tcPr>
            <w:tcW w:w="575" w:type="pct"/>
          </w:tcPr>
          <w:p w:rsidR="00E7525C" w:rsidRPr="00F20D1F" w:rsidRDefault="00E7525C" w:rsidP="00E7525C">
            <w:pPr>
              <w:rPr>
                <w:sz w:val="20"/>
              </w:rPr>
            </w:pPr>
            <w:r w:rsidRPr="00F20D1F">
              <w:rPr>
                <w:sz w:val="20"/>
              </w:rPr>
              <w:t>ЕФРР</w:t>
            </w:r>
          </w:p>
        </w:tc>
        <w:tc>
          <w:tcPr>
            <w:tcW w:w="576" w:type="pct"/>
          </w:tcPr>
          <w:p w:rsidR="00E7525C" w:rsidRPr="00F20D1F" w:rsidRDefault="00E7525C" w:rsidP="00E7525C">
            <w:pPr>
              <w:rPr>
                <w:sz w:val="20"/>
              </w:rPr>
            </w:pPr>
            <w:r w:rsidRPr="00F20D1F">
              <w:rPr>
                <w:sz w:val="20"/>
              </w:rPr>
              <w:t>Слабо развити</w:t>
            </w:r>
          </w:p>
        </w:tc>
        <w:tc>
          <w:tcPr>
            <w:tcW w:w="791" w:type="pct"/>
            <w:shd w:val="clear" w:color="auto" w:fill="auto"/>
          </w:tcPr>
          <w:p w:rsidR="00E7525C" w:rsidRDefault="00E7525C" w:rsidP="00E7525C">
            <w:pPr>
              <w:autoSpaceDE w:val="0"/>
              <w:autoSpaceDN w:val="0"/>
              <w:adjustRightInd w:val="0"/>
              <w:rPr>
                <w:sz w:val="20"/>
              </w:rPr>
            </w:pPr>
            <w:r w:rsidRPr="00F20D1F">
              <w:rPr>
                <w:sz w:val="20"/>
              </w:rPr>
              <w:t>Сертифицирани разходи от сертифициращия орган</w:t>
            </w:r>
          </w:p>
          <w:p w:rsidR="00E7525C" w:rsidRDefault="00E7525C" w:rsidP="00E7525C">
            <w:pPr>
              <w:autoSpaceDE w:val="0"/>
              <w:autoSpaceDN w:val="0"/>
              <w:adjustRightInd w:val="0"/>
              <w:rPr>
                <w:sz w:val="20"/>
              </w:rPr>
            </w:pPr>
          </w:p>
          <w:p w:rsidR="00E7525C" w:rsidRDefault="00E7525C" w:rsidP="00E7525C">
            <w:pPr>
              <w:autoSpaceDE w:val="0"/>
              <w:autoSpaceDN w:val="0"/>
              <w:adjustRightInd w:val="0"/>
              <w:rPr>
                <w:sz w:val="20"/>
              </w:rPr>
            </w:pPr>
            <w:r w:rsidRPr="00D741EC">
              <w:rPr>
                <w:sz w:val="20"/>
              </w:rPr>
              <w:t>Разработени/модернизирани системи в транспорта</w:t>
            </w:r>
          </w:p>
          <w:p w:rsidR="00E7525C" w:rsidRDefault="00E7525C" w:rsidP="00E7525C">
            <w:pPr>
              <w:autoSpaceDE w:val="0"/>
              <w:autoSpaceDN w:val="0"/>
              <w:adjustRightInd w:val="0"/>
              <w:rPr>
                <w:sz w:val="20"/>
              </w:rPr>
            </w:pPr>
          </w:p>
          <w:p w:rsidR="00E7525C" w:rsidRPr="00F20D1F" w:rsidRDefault="00E7525C" w:rsidP="00E7525C">
            <w:pPr>
              <w:autoSpaceDE w:val="0"/>
              <w:autoSpaceDN w:val="0"/>
              <w:adjustRightInd w:val="0"/>
              <w:rPr>
                <w:sz w:val="20"/>
              </w:rPr>
            </w:pPr>
            <w:r w:rsidRPr="00C37267">
              <w:rPr>
                <w:sz w:val="20"/>
              </w:rPr>
              <w:t>Брой договори със стартирало строителство</w:t>
            </w:r>
          </w:p>
        </w:tc>
        <w:tc>
          <w:tcPr>
            <w:tcW w:w="789" w:type="pct"/>
            <w:shd w:val="clear" w:color="auto" w:fill="auto"/>
          </w:tcPr>
          <w:p w:rsidR="00E7525C" w:rsidRDefault="00E7525C" w:rsidP="00E7525C">
            <w:pPr>
              <w:autoSpaceDE w:val="0"/>
              <w:autoSpaceDN w:val="0"/>
              <w:adjustRightInd w:val="0"/>
              <w:rPr>
                <w:sz w:val="20"/>
              </w:rPr>
            </w:pPr>
            <w:r w:rsidRPr="00F20D1F">
              <w:rPr>
                <w:sz w:val="20"/>
              </w:rPr>
              <w:t>Евро</w:t>
            </w:r>
          </w:p>
          <w:p w:rsidR="00E7525C" w:rsidRDefault="00E7525C" w:rsidP="00E7525C">
            <w:pPr>
              <w:autoSpaceDE w:val="0"/>
              <w:autoSpaceDN w:val="0"/>
              <w:adjustRightInd w:val="0"/>
              <w:rPr>
                <w:sz w:val="20"/>
              </w:rPr>
            </w:pPr>
          </w:p>
          <w:p w:rsidR="00E7525C" w:rsidRDefault="00E7525C" w:rsidP="00E7525C">
            <w:pPr>
              <w:autoSpaceDE w:val="0"/>
              <w:autoSpaceDN w:val="0"/>
              <w:adjustRightInd w:val="0"/>
              <w:rPr>
                <w:sz w:val="20"/>
              </w:rPr>
            </w:pPr>
          </w:p>
          <w:p w:rsidR="00E7525C" w:rsidRDefault="00E7525C" w:rsidP="00E7525C">
            <w:pPr>
              <w:autoSpaceDE w:val="0"/>
              <w:autoSpaceDN w:val="0"/>
              <w:adjustRightInd w:val="0"/>
              <w:rPr>
                <w:sz w:val="20"/>
              </w:rPr>
            </w:pPr>
          </w:p>
          <w:p w:rsidR="00E7525C" w:rsidRDefault="00E7525C" w:rsidP="00E7525C">
            <w:pPr>
              <w:autoSpaceDE w:val="0"/>
              <w:autoSpaceDN w:val="0"/>
              <w:adjustRightInd w:val="0"/>
              <w:rPr>
                <w:sz w:val="20"/>
              </w:rPr>
            </w:pPr>
            <w:r>
              <w:rPr>
                <w:sz w:val="20"/>
              </w:rPr>
              <w:t>Брой</w:t>
            </w:r>
          </w:p>
          <w:p w:rsidR="00E7525C" w:rsidRDefault="00E7525C" w:rsidP="00E7525C">
            <w:pPr>
              <w:autoSpaceDE w:val="0"/>
              <w:autoSpaceDN w:val="0"/>
              <w:adjustRightInd w:val="0"/>
              <w:rPr>
                <w:sz w:val="20"/>
              </w:rPr>
            </w:pPr>
          </w:p>
          <w:p w:rsidR="00E7525C" w:rsidRDefault="00E7525C" w:rsidP="00E7525C">
            <w:pPr>
              <w:autoSpaceDE w:val="0"/>
              <w:autoSpaceDN w:val="0"/>
              <w:adjustRightInd w:val="0"/>
              <w:rPr>
                <w:sz w:val="20"/>
              </w:rPr>
            </w:pPr>
          </w:p>
          <w:p w:rsidR="00E7525C" w:rsidRDefault="00E7525C" w:rsidP="00E7525C">
            <w:pPr>
              <w:autoSpaceDE w:val="0"/>
              <w:autoSpaceDN w:val="0"/>
              <w:adjustRightInd w:val="0"/>
              <w:rPr>
                <w:sz w:val="20"/>
              </w:rPr>
            </w:pPr>
          </w:p>
          <w:p w:rsidR="00E7525C" w:rsidRPr="00F20D1F" w:rsidRDefault="00E7525C" w:rsidP="00E7525C">
            <w:pPr>
              <w:autoSpaceDE w:val="0"/>
              <w:autoSpaceDN w:val="0"/>
              <w:adjustRightInd w:val="0"/>
              <w:rPr>
                <w:sz w:val="20"/>
              </w:rPr>
            </w:pPr>
            <w:r w:rsidRPr="00C37267">
              <w:rPr>
                <w:sz w:val="20"/>
              </w:rPr>
              <w:t>Брой</w:t>
            </w:r>
          </w:p>
        </w:tc>
        <w:tc>
          <w:tcPr>
            <w:tcW w:w="716" w:type="pct"/>
            <w:shd w:val="clear" w:color="auto" w:fill="auto"/>
          </w:tcPr>
          <w:p w:rsidR="00E7525C" w:rsidRDefault="00E7525C" w:rsidP="00E7525C">
            <w:pPr>
              <w:autoSpaceDE w:val="0"/>
              <w:autoSpaceDN w:val="0"/>
              <w:adjustRightInd w:val="0"/>
              <w:rPr>
                <w:sz w:val="18"/>
                <w:szCs w:val="18"/>
              </w:rPr>
            </w:pPr>
            <w:r>
              <w:rPr>
                <w:sz w:val="18"/>
                <w:szCs w:val="18"/>
              </w:rPr>
              <w:t>7 700 000</w:t>
            </w: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r>
              <w:rPr>
                <w:sz w:val="18"/>
                <w:szCs w:val="18"/>
              </w:rPr>
              <w:t>0</w:t>
            </w: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p>
          <w:p w:rsidR="00E7525C" w:rsidRPr="00F20D1F" w:rsidRDefault="00E7525C" w:rsidP="00E7525C">
            <w:pPr>
              <w:autoSpaceDE w:val="0"/>
              <w:autoSpaceDN w:val="0"/>
              <w:adjustRightInd w:val="0"/>
              <w:rPr>
                <w:sz w:val="20"/>
              </w:rPr>
            </w:pPr>
            <w:r>
              <w:rPr>
                <w:sz w:val="18"/>
                <w:szCs w:val="18"/>
              </w:rPr>
              <w:t>1</w:t>
            </w:r>
          </w:p>
        </w:tc>
        <w:tc>
          <w:tcPr>
            <w:tcW w:w="860" w:type="pct"/>
            <w:shd w:val="clear" w:color="auto" w:fill="auto"/>
          </w:tcPr>
          <w:p w:rsidR="00E7525C" w:rsidRDefault="00E7525C" w:rsidP="00E7525C">
            <w:pPr>
              <w:autoSpaceDE w:val="0"/>
              <w:autoSpaceDN w:val="0"/>
              <w:adjustRightInd w:val="0"/>
              <w:rPr>
                <w:sz w:val="18"/>
                <w:szCs w:val="18"/>
              </w:rPr>
            </w:pPr>
            <w:r w:rsidRPr="00F37DB9">
              <w:rPr>
                <w:sz w:val="18"/>
                <w:szCs w:val="18"/>
              </w:rPr>
              <w:t xml:space="preserve">44 726 781.00 </w:t>
            </w: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p>
          <w:p w:rsidR="00E7525C" w:rsidRDefault="007011B3" w:rsidP="00E7525C">
            <w:pPr>
              <w:autoSpaceDE w:val="0"/>
              <w:autoSpaceDN w:val="0"/>
              <w:adjustRightInd w:val="0"/>
              <w:rPr>
                <w:sz w:val="18"/>
                <w:szCs w:val="18"/>
              </w:rPr>
            </w:pPr>
            <w:r w:rsidRPr="00557885">
              <w:rPr>
                <w:sz w:val="18"/>
                <w:szCs w:val="18"/>
              </w:rPr>
              <w:t>3</w:t>
            </w: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r>
              <w:rPr>
                <w:sz w:val="18"/>
                <w:szCs w:val="18"/>
              </w:rPr>
              <w:t>1</w:t>
            </w:r>
          </w:p>
          <w:p w:rsidR="00E7525C" w:rsidRDefault="00E7525C" w:rsidP="00E7525C">
            <w:pPr>
              <w:autoSpaceDE w:val="0"/>
              <w:autoSpaceDN w:val="0"/>
              <w:adjustRightInd w:val="0"/>
              <w:rPr>
                <w:sz w:val="18"/>
                <w:szCs w:val="18"/>
              </w:rPr>
            </w:pPr>
          </w:p>
          <w:p w:rsidR="00E7525C" w:rsidRPr="00E74F68" w:rsidRDefault="00E7525C" w:rsidP="00E7525C">
            <w:pPr>
              <w:autoSpaceDE w:val="0"/>
              <w:autoSpaceDN w:val="0"/>
              <w:adjustRightInd w:val="0"/>
              <w:rPr>
                <w:sz w:val="20"/>
              </w:rPr>
            </w:pPr>
          </w:p>
        </w:tc>
      </w:tr>
      <w:tr w:rsidR="00E7525C" w:rsidRPr="00F20D1F" w:rsidTr="0051780F">
        <w:trPr>
          <w:trHeight w:val="291"/>
        </w:trPr>
        <w:tc>
          <w:tcPr>
            <w:tcW w:w="693" w:type="pct"/>
          </w:tcPr>
          <w:p w:rsidR="00E7525C" w:rsidRPr="0051780F" w:rsidRDefault="00E7525C" w:rsidP="00E7525C">
            <w:pPr>
              <w:ind w:right="-109"/>
              <w:jc w:val="left"/>
              <w:rPr>
                <w:bCs/>
                <w:sz w:val="20"/>
                <w:lang w:eastAsia="bg-BG"/>
              </w:rPr>
            </w:pPr>
            <w:r w:rsidRPr="0051780F">
              <w:rPr>
                <w:bCs/>
                <w:sz w:val="20"/>
                <w:lang w:eastAsia="bg-BG"/>
              </w:rPr>
              <w:t>Приоритетна ос 5 „Техническа помощ”</w:t>
            </w:r>
          </w:p>
        </w:tc>
        <w:tc>
          <w:tcPr>
            <w:tcW w:w="575" w:type="pct"/>
          </w:tcPr>
          <w:p w:rsidR="00E7525C" w:rsidRPr="00F20D1F" w:rsidRDefault="00E7525C" w:rsidP="00E7525C">
            <w:pPr>
              <w:rPr>
                <w:sz w:val="20"/>
              </w:rPr>
            </w:pPr>
            <w:r w:rsidRPr="00F20D1F">
              <w:rPr>
                <w:sz w:val="20"/>
              </w:rPr>
              <w:t>ЕФРР</w:t>
            </w:r>
          </w:p>
          <w:p w:rsidR="00E7525C" w:rsidRPr="00F20D1F" w:rsidRDefault="00E7525C" w:rsidP="00E7525C">
            <w:pPr>
              <w:rPr>
                <w:sz w:val="20"/>
              </w:rPr>
            </w:pPr>
          </w:p>
        </w:tc>
        <w:tc>
          <w:tcPr>
            <w:tcW w:w="576" w:type="pct"/>
          </w:tcPr>
          <w:p w:rsidR="00E7525C" w:rsidRPr="00F20D1F" w:rsidRDefault="00E7525C" w:rsidP="00E7525C">
            <w:pPr>
              <w:rPr>
                <w:sz w:val="20"/>
              </w:rPr>
            </w:pPr>
            <w:r w:rsidRPr="00F20D1F">
              <w:rPr>
                <w:rFonts w:cs="Arial"/>
                <w:bCs/>
                <w:sz w:val="18"/>
                <w:szCs w:val="18"/>
                <w:lang w:eastAsia="en-US"/>
              </w:rPr>
              <w:t>НП</w:t>
            </w:r>
          </w:p>
        </w:tc>
        <w:tc>
          <w:tcPr>
            <w:tcW w:w="791" w:type="pct"/>
            <w:shd w:val="clear" w:color="auto" w:fill="auto"/>
          </w:tcPr>
          <w:p w:rsidR="00E7525C" w:rsidRPr="00F20D1F" w:rsidRDefault="00E7525C" w:rsidP="00E7525C">
            <w:pPr>
              <w:rPr>
                <w:sz w:val="20"/>
              </w:rPr>
            </w:pPr>
            <w:r w:rsidRPr="00F20D1F">
              <w:rPr>
                <w:rFonts w:cs="Arial"/>
                <w:bCs/>
                <w:sz w:val="18"/>
                <w:szCs w:val="18"/>
                <w:lang w:eastAsia="en-US"/>
              </w:rPr>
              <w:t>НП</w:t>
            </w:r>
          </w:p>
        </w:tc>
        <w:tc>
          <w:tcPr>
            <w:tcW w:w="789" w:type="pct"/>
            <w:shd w:val="clear" w:color="auto" w:fill="auto"/>
          </w:tcPr>
          <w:p w:rsidR="00E7525C" w:rsidRPr="00F20D1F" w:rsidRDefault="00E7525C" w:rsidP="00E7525C">
            <w:pPr>
              <w:rPr>
                <w:sz w:val="20"/>
              </w:rPr>
            </w:pPr>
            <w:r w:rsidRPr="00F20D1F">
              <w:rPr>
                <w:rFonts w:cs="Arial"/>
                <w:bCs/>
                <w:sz w:val="18"/>
                <w:szCs w:val="18"/>
                <w:lang w:eastAsia="en-US"/>
              </w:rPr>
              <w:t>НП</w:t>
            </w:r>
          </w:p>
        </w:tc>
        <w:tc>
          <w:tcPr>
            <w:tcW w:w="716" w:type="pct"/>
            <w:shd w:val="clear" w:color="auto" w:fill="auto"/>
          </w:tcPr>
          <w:p w:rsidR="00E7525C" w:rsidRPr="00F20D1F" w:rsidRDefault="00E7525C" w:rsidP="00E7525C">
            <w:pPr>
              <w:rPr>
                <w:sz w:val="20"/>
              </w:rPr>
            </w:pPr>
            <w:r w:rsidRPr="00F20D1F">
              <w:rPr>
                <w:rFonts w:cs="Arial"/>
                <w:bCs/>
                <w:sz w:val="18"/>
                <w:szCs w:val="18"/>
                <w:lang w:eastAsia="en-US"/>
              </w:rPr>
              <w:t>НП</w:t>
            </w:r>
          </w:p>
        </w:tc>
        <w:tc>
          <w:tcPr>
            <w:tcW w:w="860" w:type="pct"/>
            <w:shd w:val="clear" w:color="auto" w:fill="auto"/>
          </w:tcPr>
          <w:p w:rsidR="00E7525C" w:rsidRPr="00F20D1F" w:rsidRDefault="00E7525C" w:rsidP="00E7525C">
            <w:pPr>
              <w:rPr>
                <w:sz w:val="20"/>
              </w:rPr>
            </w:pPr>
            <w:r w:rsidRPr="00F20D1F">
              <w:rPr>
                <w:rFonts w:cs="Arial"/>
                <w:bCs/>
                <w:sz w:val="18"/>
                <w:szCs w:val="18"/>
                <w:lang w:eastAsia="en-US"/>
              </w:rPr>
              <w:t>НП</w:t>
            </w:r>
          </w:p>
        </w:tc>
      </w:tr>
    </w:tbl>
    <w:p w:rsidR="0051780F" w:rsidRDefault="0051780F" w:rsidP="00F03C1E">
      <w:pPr>
        <w:rPr>
          <w:b/>
        </w:rPr>
      </w:pPr>
    </w:p>
    <w:p w:rsidR="00AD4AED" w:rsidRPr="00F20D1F" w:rsidRDefault="00AD4AED" w:rsidP="00F03C1E">
      <w:pPr>
        <w:rPr>
          <w:b/>
        </w:rPr>
      </w:pPr>
      <w:r w:rsidRPr="00F20D1F">
        <w:rPr>
          <w:b/>
        </w:rPr>
        <w:t xml:space="preserve">12.3 </w:t>
      </w:r>
      <w:r w:rsidRPr="00F20D1F">
        <w:tab/>
      </w:r>
      <w:r w:rsidRPr="00F20D1F">
        <w:rPr>
          <w:b/>
        </w:rPr>
        <w:t xml:space="preserve">Съответни партньори, участващи в подготовката на програмата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AD4AED" w:rsidRPr="00F20D1F" w:rsidTr="00BF3391">
        <w:tc>
          <w:tcPr>
            <w:tcW w:w="9747" w:type="dxa"/>
            <w:shd w:val="clear" w:color="auto" w:fill="auto"/>
          </w:tcPr>
          <w:p w:rsidR="006D00EB" w:rsidRPr="00FC7124" w:rsidRDefault="006D00EB" w:rsidP="00F700BA">
            <w:pPr>
              <w:spacing w:after="0"/>
              <w:rPr>
                <w:rFonts w:eastAsia="TimesNewRomanPSMT" w:cs="Arial"/>
                <w:lang w:eastAsia="bg-BG"/>
              </w:rPr>
            </w:pPr>
            <w:r w:rsidRPr="00F20D1F">
              <w:rPr>
                <w:rFonts w:eastAsia="TimesNewRomanPSMT" w:cs="Arial"/>
                <w:lang w:eastAsia="bg-BG"/>
              </w:rPr>
              <w:t>В съответствие с проектите на регламенти на Европейския съюз за Кохезионния и Структурните фондове ОПТТИ 2014 – 2020 г. се подготвя в сътрудничество и чрез консултации с административните, социалните и икономически партньори. За разработването й е създадена работна група, в която са включени представители на заинтересовани министерства, общини, областни администрации, екологични неправителствени организации, организации на и за хората с увреждания, научни организации, представители на работодателите, синдикатите и бизнеса.</w:t>
            </w:r>
          </w:p>
          <w:p w:rsidR="006D00EB" w:rsidRPr="00F20D1F" w:rsidRDefault="006D00EB" w:rsidP="00F700BA">
            <w:pPr>
              <w:spacing w:after="0"/>
              <w:rPr>
                <w:rFonts w:eastAsia="TimesNewRomanPSMT" w:cs="Arial"/>
                <w:lang w:eastAsia="bg-BG"/>
              </w:rPr>
            </w:pPr>
            <w:r w:rsidRPr="00F20D1F">
              <w:rPr>
                <w:rFonts w:eastAsia="TimesNewRomanPSMT" w:cs="Arial"/>
                <w:lang w:eastAsia="bg-BG"/>
              </w:rPr>
              <w:t>Принципът на партньорство ще се прилага и при изпълнението, мониторинга и оценката на ОПТТИ. Участието на идентифицираните при разработването на програмата административни, социални и икономически партньори ще бъде осигурено чрез прерастването на работната група в Комитет за наблюдение на ОПТТИ 2014-2020 г. Той ще осъществява мониторинг по отношение на напредъка в постигането на целите и стратегията на ОПТТИ и по този начин ще гарантира нейното ефективно и качествено изпълнение.</w:t>
            </w:r>
          </w:p>
          <w:p w:rsidR="006D00EB" w:rsidRPr="00F20D1F" w:rsidRDefault="006D00EB" w:rsidP="00F700BA">
            <w:pPr>
              <w:spacing w:after="0"/>
              <w:rPr>
                <w:rFonts w:eastAsia="TimesNewRomanPSMT" w:cs="Arial"/>
                <w:lang w:eastAsia="bg-BG"/>
              </w:rPr>
            </w:pPr>
            <w:r w:rsidRPr="00F20D1F">
              <w:rPr>
                <w:rFonts w:eastAsia="TimesNewRomanPSMT" w:cs="Arial"/>
                <w:lang w:eastAsia="bg-BG"/>
              </w:rPr>
              <w:t>Подробно описание на ролята на партньорите в изпълнението, мониторинга и оценката на ОПТТИ е разписано в процедурен наръчник, като част от системите за управление и контрол на Програмата. Предвидени бенефициенти по програмата с представители в Работната група:</w:t>
            </w:r>
          </w:p>
          <w:p w:rsidR="006D00EB" w:rsidRPr="00F20D1F" w:rsidRDefault="006D00EB" w:rsidP="00194A7D">
            <w:pPr>
              <w:numPr>
                <w:ilvl w:val="0"/>
                <w:numId w:val="39"/>
              </w:numPr>
              <w:tabs>
                <w:tab w:val="clear" w:pos="2136"/>
                <w:tab w:val="left" w:pos="567"/>
              </w:tabs>
              <w:autoSpaceDE w:val="0"/>
              <w:autoSpaceDN w:val="0"/>
              <w:adjustRightInd w:val="0"/>
              <w:spacing w:after="0"/>
              <w:ind w:left="567" w:hanging="283"/>
              <w:rPr>
                <w:rFonts w:eastAsia="TimesNewRomanPSMT" w:cs="Arial"/>
                <w:lang w:eastAsia="bg-BG"/>
              </w:rPr>
            </w:pPr>
            <w:r w:rsidRPr="00F20D1F">
              <w:rPr>
                <w:rFonts w:eastAsia="TimesNewRomanPSMT" w:cs="Arial"/>
                <w:lang w:eastAsia="bg-BG"/>
              </w:rPr>
              <w:t>Държавно предприятие „Национална компания Железопътна инфраструктура”;</w:t>
            </w:r>
          </w:p>
          <w:p w:rsidR="006D00EB" w:rsidRPr="00F20D1F" w:rsidRDefault="006D00EB" w:rsidP="00194A7D">
            <w:pPr>
              <w:numPr>
                <w:ilvl w:val="0"/>
                <w:numId w:val="39"/>
              </w:numPr>
              <w:tabs>
                <w:tab w:val="clear" w:pos="2136"/>
                <w:tab w:val="left" w:pos="567"/>
              </w:tabs>
              <w:autoSpaceDE w:val="0"/>
              <w:autoSpaceDN w:val="0"/>
              <w:adjustRightInd w:val="0"/>
              <w:spacing w:after="0"/>
              <w:ind w:left="567" w:hanging="283"/>
              <w:rPr>
                <w:rFonts w:eastAsia="TimesNewRomanPSMT" w:cs="Arial"/>
                <w:lang w:eastAsia="bg-BG"/>
              </w:rPr>
            </w:pPr>
            <w:r w:rsidRPr="00F20D1F">
              <w:rPr>
                <w:rFonts w:eastAsia="TimesNewRomanPSMT" w:cs="Arial"/>
                <w:lang w:eastAsia="bg-BG"/>
              </w:rPr>
              <w:t>Национална компания „Стратегически инфраструктурни проекти”</w:t>
            </w:r>
            <w:r w:rsidR="009A42EE">
              <w:rPr>
                <w:rFonts w:eastAsia="TimesNewRomanPSMT" w:cs="Arial"/>
                <w:lang w:eastAsia="bg-BG"/>
              </w:rPr>
              <w:t xml:space="preserve"> </w:t>
            </w:r>
            <w:r w:rsidR="009A42EE">
              <w:rPr>
                <w:rFonts w:eastAsia="TimesNewRomanPSMT" w:cs="Arial"/>
                <w:lang w:val="en-US" w:eastAsia="bg-BG"/>
              </w:rPr>
              <w:t>(</w:t>
            </w:r>
            <w:r w:rsidR="009A42EE">
              <w:rPr>
                <w:rFonts w:eastAsia="TimesNewRomanPSMT" w:cs="Arial"/>
                <w:lang w:eastAsia="bg-BG"/>
              </w:rPr>
              <w:t>със Закона за изменение на Закона за пътищата, приет на 07.04.16 г.</w:t>
            </w:r>
            <w:r w:rsidR="00B74276">
              <w:rPr>
                <w:rFonts w:eastAsia="TimesNewRomanPSMT" w:cs="Arial"/>
                <w:lang w:eastAsia="bg-BG"/>
              </w:rPr>
              <w:t>,</w:t>
            </w:r>
            <w:r w:rsidR="009A42EE">
              <w:rPr>
                <w:rFonts w:eastAsia="TimesNewRomanPSMT" w:cs="Arial"/>
                <w:lang w:eastAsia="bg-BG"/>
              </w:rPr>
              <w:t xml:space="preserve"> дейността на компанията се прекратява, като Агенция „Пътна инфраструктура“</w:t>
            </w:r>
            <w:r w:rsidR="00F30651">
              <w:rPr>
                <w:rFonts w:eastAsia="TimesNewRomanPSMT" w:cs="Arial"/>
                <w:lang w:eastAsia="bg-BG"/>
              </w:rPr>
              <w:t xml:space="preserve"> поема всички</w:t>
            </w:r>
            <w:r w:rsidR="00F30651">
              <w:rPr>
                <w:color w:val="000000"/>
                <w:sz w:val="17"/>
                <w:szCs w:val="17"/>
              </w:rPr>
              <w:t xml:space="preserve"> </w:t>
            </w:r>
            <w:r w:rsidR="00F30651" w:rsidRPr="00695909">
              <w:rPr>
                <w:color w:val="000000"/>
                <w:szCs w:val="24"/>
              </w:rPr>
              <w:t>активи, пасиви, архивът и другите права и задължения на прекратеното държавно предприятие</w:t>
            </w:r>
            <w:r w:rsidR="009A42EE">
              <w:rPr>
                <w:rFonts w:eastAsia="TimesNewRomanPSMT" w:cs="Arial"/>
                <w:lang w:val="en-US" w:eastAsia="bg-BG"/>
              </w:rPr>
              <w:t>)</w:t>
            </w:r>
            <w:r w:rsidRPr="00F20D1F">
              <w:rPr>
                <w:rFonts w:eastAsia="TimesNewRomanPSMT" w:cs="Arial"/>
                <w:lang w:eastAsia="bg-BG"/>
              </w:rPr>
              <w:t>;</w:t>
            </w:r>
          </w:p>
          <w:p w:rsidR="006D00EB" w:rsidRPr="00F20D1F" w:rsidRDefault="006D00EB" w:rsidP="00194A7D">
            <w:pPr>
              <w:numPr>
                <w:ilvl w:val="0"/>
                <w:numId w:val="39"/>
              </w:numPr>
              <w:tabs>
                <w:tab w:val="clear" w:pos="2136"/>
                <w:tab w:val="left" w:pos="567"/>
              </w:tabs>
              <w:autoSpaceDE w:val="0"/>
              <w:autoSpaceDN w:val="0"/>
              <w:adjustRightInd w:val="0"/>
              <w:spacing w:after="0"/>
              <w:ind w:left="567" w:hanging="283"/>
              <w:rPr>
                <w:rFonts w:eastAsia="TimesNewRomanPSMT" w:cs="Arial"/>
                <w:lang w:eastAsia="bg-BG"/>
              </w:rPr>
            </w:pPr>
            <w:r w:rsidRPr="00F20D1F">
              <w:rPr>
                <w:rFonts w:eastAsia="TimesNewRomanPSMT" w:cs="Arial"/>
                <w:lang w:eastAsia="bg-BG"/>
              </w:rPr>
              <w:t xml:space="preserve">Агенция „Пътна </w:t>
            </w:r>
            <w:r w:rsidR="00C00939" w:rsidRPr="00F20D1F">
              <w:rPr>
                <w:rFonts w:eastAsia="TimesNewRomanPSMT" w:cs="Arial"/>
                <w:lang w:eastAsia="bg-BG"/>
              </w:rPr>
              <w:t>инфраструктура</w:t>
            </w:r>
            <w:r w:rsidRPr="00F20D1F">
              <w:rPr>
                <w:rFonts w:eastAsia="TimesNewRomanPSMT" w:cs="Arial"/>
                <w:lang w:eastAsia="bg-BG"/>
              </w:rPr>
              <w:t>”;</w:t>
            </w:r>
          </w:p>
          <w:p w:rsidR="006D00EB" w:rsidRPr="00F20D1F" w:rsidRDefault="006D00EB" w:rsidP="00194A7D">
            <w:pPr>
              <w:numPr>
                <w:ilvl w:val="0"/>
                <w:numId w:val="39"/>
              </w:numPr>
              <w:tabs>
                <w:tab w:val="clear" w:pos="2136"/>
                <w:tab w:val="left" w:pos="567"/>
              </w:tabs>
              <w:autoSpaceDE w:val="0"/>
              <w:autoSpaceDN w:val="0"/>
              <w:adjustRightInd w:val="0"/>
              <w:spacing w:after="0"/>
              <w:ind w:left="567" w:hanging="283"/>
              <w:rPr>
                <w:rFonts w:eastAsia="TimesNewRomanPSMT" w:cs="Arial"/>
                <w:lang w:eastAsia="bg-BG"/>
              </w:rPr>
            </w:pPr>
            <w:r w:rsidRPr="00F20D1F">
              <w:rPr>
                <w:rFonts w:eastAsia="TimesNewRomanPSMT" w:cs="Arial"/>
                <w:lang w:eastAsia="bg-BG"/>
              </w:rPr>
              <w:t>„Метрополитен” ЕАД;</w:t>
            </w:r>
          </w:p>
          <w:p w:rsidR="006D00EB" w:rsidRPr="00F20D1F" w:rsidRDefault="006D00EB" w:rsidP="00194A7D">
            <w:pPr>
              <w:numPr>
                <w:ilvl w:val="0"/>
                <w:numId w:val="39"/>
              </w:numPr>
              <w:tabs>
                <w:tab w:val="clear" w:pos="2136"/>
                <w:tab w:val="left" w:pos="567"/>
              </w:tabs>
              <w:autoSpaceDE w:val="0"/>
              <w:autoSpaceDN w:val="0"/>
              <w:adjustRightInd w:val="0"/>
              <w:spacing w:after="0"/>
              <w:ind w:left="567" w:hanging="283"/>
              <w:rPr>
                <w:rFonts w:eastAsia="TimesNewRomanPSMT" w:cs="Arial"/>
                <w:lang w:eastAsia="bg-BG"/>
              </w:rPr>
            </w:pPr>
            <w:r w:rsidRPr="00F20D1F">
              <w:rPr>
                <w:rFonts w:eastAsia="TimesNewRomanPSMT" w:cs="Arial"/>
                <w:lang w:eastAsia="bg-BG"/>
              </w:rPr>
              <w:lastRenderedPageBreak/>
              <w:t>Изпълнителна агенция „Проучване и поддържане на река Дунав”;</w:t>
            </w:r>
          </w:p>
          <w:p w:rsidR="007131F7" w:rsidRPr="00F20D1F" w:rsidRDefault="006D00EB" w:rsidP="00194A7D">
            <w:pPr>
              <w:numPr>
                <w:ilvl w:val="0"/>
                <w:numId w:val="39"/>
              </w:numPr>
              <w:tabs>
                <w:tab w:val="clear" w:pos="2136"/>
                <w:tab w:val="left" w:pos="567"/>
              </w:tabs>
              <w:autoSpaceDE w:val="0"/>
              <w:autoSpaceDN w:val="0"/>
              <w:adjustRightInd w:val="0"/>
              <w:spacing w:after="0"/>
              <w:ind w:left="567" w:hanging="283"/>
              <w:rPr>
                <w:rFonts w:eastAsia="TimesNewRomanPSMT" w:cs="Arial"/>
                <w:lang w:eastAsia="bg-BG"/>
              </w:rPr>
            </w:pPr>
            <w:r w:rsidRPr="00F20D1F">
              <w:rPr>
                <w:rFonts w:eastAsia="TimesNewRomanPSMT" w:cs="Arial"/>
                <w:lang w:eastAsia="bg-BG"/>
              </w:rPr>
              <w:t>Държавно предприятие „Пристанищна инфраструктура”</w:t>
            </w:r>
          </w:p>
          <w:p w:rsidR="006D00EB" w:rsidRPr="00F20D1F" w:rsidRDefault="007131F7" w:rsidP="00194A7D">
            <w:pPr>
              <w:numPr>
                <w:ilvl w:val="0"/>
                <w:numId w:val="39"/>
              </w:numPr>
              <w:tabs>
                <w:tab w:val="clear" w:pos="2136"/>
                <w:tab w:val="left" w:pos="567"/>
              </w:tabs>
              <w:autoSpaceDE w:val="0"/>
              <w:autoSpaceDN w:val="0"/>
              <w:adjustRightInd w:val="0"/>
              <w:spacing w:after="0"/>
              <w:ind w:left="567" w:hanging="283"/>
              <w:rPr>
                <w:rFonts w:eastAsia="TimesNewRomanPSMT" w:cs="Arial"/>
                <w:lang w:eastAsia="bg-BG"/>
              </w:rPr>
            </w:pPr>
            <w:r w:rsidRPr="00F20D1F">
              <w:rPr>
                <w:rFonts w:eastAsia="TimesNewRomanPSMT" w:cs="Arial"/>
                <w:lang w:eastAsia="bg-BG"/>
              </w:rPr>
              <w:t>ИА „Морска администрация“</w:t>
            </w:r>
            <w:r w:rsidR="006D00EB" w:rsidRPr="00F20D1F">
              <w:rPr>
                <w:rFonts w:eastAsia="TimesNewRomanPSMT" w:cs="Arial"/>
                <w:lang w:eastAsia="bg-BG"/>
              </w:rPr>
              <w:t>.</w:t>
            </w:r>
          </w:p>
          <w:p w:rsidR="006D00EB" w:rsidRPr="00F20D1F" w:rsidRDefault="006D00EB" w:rsidP="006D00EB">
            <w:pPr>
              <w:rPr>
                <w:rFonts w:eastAsia="TimesNewRomanPSMT" w:cs="Arial"/>
                <w:lang w:eastAsia="bg-BG"/>
              </w:rPr>
            </w:pPr>
            <w:r w:rsidRPr="00695909">
              <w:rPr>
                <w:rFonts w:eastAsia="TimesNewRomanPSMT" w:cs="Arial"/>
                <w:b/>
                <w:lang w:eastAsia="bg-BG"/>
              </w:rPr>
              <w:t>Работната група за разработване на ОПТТИ 2014-2020 г. включва представители на следните ведомства и организации</w:t>
            </w:r>
            <w:r w:rsidRPr="00F20D1F">
              <w:rPr>
                <w:rFonts w:eastAsia="TimesNewRomanPSMT" w:cs="Arial"/>
                <w:lang w:eastAsia="bg-BG"/>
              </w:rPr>
              <w:t>:</w:t>
            </w:r>
          </w:p>
          <w:p w:rsidR="006D00EB" w:rsidRPr="00F20D1F" w:rsidRDefault="006D00EB" w:rsidP="006D00EB">
            <w:pPr>
              <w:rPr>
                <w:rFonts w:eastAsia="TimesNewRomanPSMT" w:cs="Arial"/>
                <w:b/>
                <w:bCs/>
                <w:lang w:eastAsia="bg-BG"/>
              </w:rPr>
            </w:pPr>
            <w:r w:rsidRPr="00F20D1F">
              <w:rPr>
                <w:rFonts w:eastAsia="TimesNewRomanPSMT" w:cs="Arial"/>
                <w:b/>
                <w:bCs/>
                <w:lang w:eastAsia="bg-BG"/>
              </w:rPr>
              <w:t>Одитиращ орган</w:t>
            </w:r>
          </w:p>
          <w:p w:rsidR="006D00EB" w:rsidRPr="00F20D1F" w:rsidRDefault="006D00EB" w:rsidP="005338D0">
            <w:pPr>
              <w:numPr>
                <w:ilvl w:val="0"/>
                <w:numId w:val="68"/>
              </w:numPr>
              <w:tabs>
                <w:tab w:val="left" w:pos="567"/>
              </w:tabs>
              <w:ind w:left="567" w:hanging="283"/>
              <w:rPr>
                <w:rFonts w:eastAsia="TimesNewRomanPSMT" w:cs="Arial"/>
                <w:lang w:eastAsia="bg-BG"/>
              </w:rPr>
            </w:pPr>
            <w:r w:rsidRPr="00F20D1F">
              <w:rPr>
                <w:rFonts w:eastAsia="TimesNewRomanPSMT" w:cs="Arial"/>
                <w:lang w:eastAsia="bg-BG"/>
              </w:rPr>
              <w:t>Изпълнителна агенция „Одит на средствата от Европейския съюз” - Министерство на финансите</w:t>
            </w:r>
          </w:p>
          <w:p w:rsidR="006D00EB" w:rsidRPr="00F20D1F" w:rsidRDefault="006D00EB" w:rsidP="006D00EB">
            <w:pPr>
              <w:rPr>
                <w:rFonts w:eastAsia="TimesNewRomanPSMT" w:cs="Arial"/>
                <w:b/>
                <w:bCs/>
                <w:lang w:eastAsia="bg-BG"/>
              </w:rPr>
            </w:pPr>
            <w:r w:rsidRPr="00F20D1F">
              <w:rPr>
                <w:rFonts w:eastAsia="TimesNewRomanPSMT" w:cs="Arial"/>
                <w:b/>
                <w:bCs/>
                <w:lang w:eastAsia="bg-BG"/>
              </w:rPr>
              <w:t>Министерски съвет</w:t>
            </w:r>
          </w:p>
          <w:p w:rsidR="006D00EB" w:rsidRPr="00F20D1F" w:rsidRDefault="006D00EB" w:rsidP="005338D0">
            <w:pPr>
              <w:numPr>
                <w:ilvl w:val="0"/>
                <w:numId w:val="69"/>
              </w:numPr>
              <w:tabs>
                <w:tab w:val="left" w:pos="567"/>
              </w:tabs>
              <w:ind w:left="567" w:hanging="283"/>
              <w:rPr>
                <w:rFonts w:eastAsia="TimesNewRomanPSMT" w:cs="Arial"/>
                <w:lang w:eastAsia="bg-BG"/>
              </w:rPr>
            </w:pPr>
            <w:r w:rsidRPr="00F20D1F">
              <w:rPr>
                <w:rFonts w:eastAsia="TimesNewRomanPSMT" w:cs="Arial"/>
                <w:lang w:eastAsia="bg-BG"/>
              </w:rPr>
              <w:t>Дирекция „Стратегическо развитие и координация”</w:t>
            </w:r>
          </w:p>
          <w:p w:rsidR="006D00EB" w:rsidRPr="00F20D1F" w:rsidRDefault="006D00EB" w:rsidP="005338D0">
            <w:pPr>
              <w:numPr>
                <w:ilvl w:val="0"/>
                <w:numId w:val="69"/>
              </w:numPr>
              <w:tabs>
                <w:tab w:val="left" w:pos="567"/>
              </w:tabs>
              <w:ind w:left="567" w:hanging="283"/>
              <w:rPr>
                <w:rFonts w:eastAsia="TimesNewRomanPSMT" w:cs="Arial"/>
                <w:lang w:eastAsia="bg-BG"/>
              </w:rPr>
            </w:pPr>
            <w:r w:rsidRPr="00F20D1F">
              <w:rPr>
                <w:rFonts w:eastAsia="TimesNewRomanPSMT" w:cs="Arial"/>
                <w:lang w:eastAsia="bg-BG"/>
              </w:rPr>
              <w:t>Дирекция „Програмиране на средствата от ЕС”</w:t>
            </w:r>
          </w:p>
          <w:p w:rsidR="006D00EB" w:rsidRPr="00F20D1F" w:rsidRDefault="006D00EB" w:rsidP="006D00EB">
            <w:pPr>
              <w:rPr>
                <w:rFonts w:eastAsia="TimesNewRomanPSMT" w:cs="Arial"/>
                <w:b/>
                <w:bCs/>
                <w:lang w:eastAsia="bg-BG"/>
              </w:rPr>
            </w:pPr>
            <w:r w:rsidRPr="00F20D1F">
              <w:rPr>
                <w:rFonts w:eastAsia="TimesNewRomanPSMT" w:cs="Arial"/>
                <w:b/>
                <w:bCs/>
                <w:lang w:eastAsia="bg-BG"/>
              </w:rPr>
              <w:t>Министерство на транспорта, информационните технологии и</w:t>
            </w:r>
            <w:r w:rsidR="007131F7" w:rsidRPr="00F20D1F">
              <w:rPr>
                <w:rFonts w:eastAsia="TimesNewRomanPSMT" w:cs="Arial"/>
                <w:b/>
                <w:bCs/>
                <w:lang w:eastAsia="bg-BG"/>
              </w:rPr>
              <w:t xml:space="preserve"> </w:t>
            </w:r>
            <w:r w:rsidRPr="00F20D1F">
              <w:rPr>
                <w:rFonts w:eastAsia="TimesNewRomanPSMT" w:cs="Arial"/>
                <w:b/>
                <w:bCs/>
                <w:lang w:eastAsia="bg-BG"/>
              </w:rPr>
              <w:t>съобщенията</w:t>
            </w:r>
          </w:p>
          <w:p w:rsidR="006D00EB" w:rsidRPr="00F20D1F" w:rsidRDefault="006D00EB" w:rsidP="005338D0">
            <w:pPr>
              <w:numPr>
                <w:ilvl w:val="0"/>
                <w:numId w:val="70"/>
              </w:numPr>
              <w:tabs>
                <w:tab w:val="left" w:pos="567"/>
              </w:tabs>
              <w:ind w:left="567" w:hanging="283"/>
              <w:rPr>
                <w:rFonts w:eastAsia="TimesNewRomanPSMT" w:cs="Arial"/>
                <w:lang w:eastAsia="bg-BG"/>
              </w:rPr>
            </w:pPr>
            <w:r w:rsidRPr="00F20D1F">
              <w:rPr>
                <w:rFonts w:eastAsia="TimesNewRomanPSMT" w:cs="Arial"/>
                <w:lang w:eastAsia="bg-BG"/>
              </w:rPr>
              <w:t>Дирекция „Координация на програми и проекти”;</w:t>
            </w:r>
          </w:p>
          <w:p w:rsidR="006D00EB" w:rsidRPr="00F20D1F" w:rsidRDefault="006D00EB" w:rsidP="005338D0">
            <w:pPr>
              <w:numPr>
                <w:ilvl w:val="0"/>
                <w:numId w:val="70"/>
              </w:numPr>
              <w:tabs>
                <w:tab w:val="left" w:pos="567"/>
              </w:tabs>
              <w:ind w:left="567" w:hanging="283"/>
              <w:rPr>
                <w:rFonts w:eastAsia="TimesNewRomanPSMT" w:cs="Arial"/>
                <w:lang w:eastAsia="bg-BG"/>
              </w:rPr>
            </w:pPr>
            <w:r w:rsidRPr="00F20D1F">
              <w:rPr>
                <w:rFonts w:eastAsia="TimesNewRomanPSMT" w:cs="Arial"/>
                <w:lang w:eastAsia="bg-BG"/>
              </w:rPr>
              <w:t>Дирекция „Национална транспортна политика”.</w:t>
            </w:r>
          </w:p>
          <w:p w:rsidR="006D00EB" w:rsidRPr="00F20D1F" w:rsidRDefault="006D00EB" w:rsidP="006D00EB">
            <w:pPr>
              <w:rPr>
                <w:rFonts w:eastAsia="TimesNewRomanPSMT" w:cs="Arial"/>
                <w:b/>
                <w:bCs/>
                <w:lang w:eastAsia="bg-BG"/>
              </w:rPr>
            </w:pPr>
            <w:r w:rsidRPr="00F20D1F">
              <w:rPr>
                <w:rFonts w:eastAsia="TimesNewRomanPSMT" w:cs="Arial"/>
                <w:b/>
                <w:bCs/>
                <w:lang w:eastAsia="bg-BG"/>
              </w:rPr>
              <w:t>Министерство на околната среда и водите</w:t>
            </w:r>
          </w:p>
          <w:p w:rsidR="006D00EB" w:rsidRPr="00F20D1F" w:rsidRDefault="006D00EB" w:rsidP="005338D0">
            <w:pPr>
              <w:numPr>
                <w:ilvl w:val="0"/>
                <w:numId w:val="71"/>
              </w:numPr>
              <w:tabs>
                <w:tab w:val="left" w:pos="567"/>
              </w:tabs>
              <w:ind w:left="567" w:hanging="283"/>
              <w:rPr>
                <w:rFonts w:eastAsia="TimesNewRomanPSMT" w:cs="Arial"/>
                <w:lang w:eastAsia="bg-BG"/>
              </w:rPr>
            </w:pPr>
            <w:r w:rsidRPr="00F20D1F">
              <w:rPr>
                <w:rFonts w:eastAsia="TimesNewRomanPSMT" w:cs="Arial"/>
                <w:lang w:eastAsia="bg-BG"/>
              </w:rPr>
              <w:t>Дирекция „Кохезионна политика за околна среда”</w:t>
            </w:r>
          </w:p>
          <w:p w:rsidR="006D00EB" w:rsidRPr="00F20D1F" w:rsidRDefault="006D00EB" w:rsidP="006D00EB">
            <w:pPr>
              <w:rPr>
                <w:rFonts w:eastAsia="TimesNewRomanPSMT" w:cs="Arial"/>
                <w:b/>
                <w:bCs/>
                <w:lang w:eastAsia="bg-BG"/>
              </w:rPr>
            </w:pPr>
            <w:r w:rsidRPr="00F20D1F">
              <w:rPr>
                <w:rFonts w:eastAsia="TimesNewRomanPSMT" w:cs="Arial"/>
                <w:b/>
                <w:bCs/>
                <w:lang w:eastAsia="bg-BG"/>
              </w:rPr>
              <w:t>Министерство на финансите</w:t>
            </w:r>
          </w:p>
          <w:p w:rsidR="006D00EB" w:rsidRPr="00F20D1F" w:rsidRDefault="006D00EB" w:rsidP="005338D0">
            <w:pPr>
              <w:numPr>
                <w:ilvl w:val="0"/>
                <w:numId w:val="72"/>
              </w:numPr>
              <w:rPr>
                <w:rFonts w:eastAsia="TimesNewRomanPSMT" w:cs="Arial"/>
                <w:lang w:eastAsia="bg-BG"/>
              </w:rPr>
            </w:pPr>
            <w:r w:rsidRPr="00F20D1F">
              <w:rPr>
                <w:rFonts w:eastAsia="TimesNewRomanPSMT" w:cs="Arial"/>
                <w:lang w:eastAsia="bg-BG"/>
              </w:rPr>
              <w:t>Дирекция „Национален фонд”</w:t>
            </w:r>
          </w:p>
          <w:p w:rsidR="006D00EB" w:rsidRPr="00F20D1F" w:rsidRDefault="006D00EB" w:rsidP="005338D0">
            <w:pPr>
              <w:numPr>
                <w:ilvl w:val="0"/>
                <w:numId w:val="72"/>
              </w:numPr>
              <w:rPr>
                <w:rFonts w:eastAsia="TimesNewRomanPSMT" w:cs="Arial"/>
                <w:lang w:eastAsia="bg-BG"/>
              </w:rPr>
            </w:pPr>
            <w:r w:rsidRPr="00F20D1F">
              <w:rPr>
                <w:rFonts w:eastAsia="TimesNewRomanPSMT" w:cs="Arial"/>
                <w:lang w:eastAsia="bg-BG"/>
              </w:rPr>
              <w:t>Дирекция „Икономическа и финансова политика”</w:t>
            </w:r>
          </w:p>
          <w:p w:rsidR="006D00EB" w:rsidRPr="00F20D1F" w:rsidRDefault="006D00EB" w:rsidP="006D00EB">
            <w:pPr>
              <w:rPr>
                <w:rFonts w:eastAsia="TimesNewRomanPSMT" w:cs="Arial"/>
                <w:b/>
                <w:bCs/>
                <w:lang w:eastAsia="bg-BG"/>
              </w:rPr>
            </w:pPr>
            <w:r w:rsidRPr="00F20D1F">
              <w:rPr>
                <w:rFonts w:eastAsia="TimesNewRomanPSMT" w:cs="Arial"/>
                <w:b/>
                <w:bCs/>
                <w:lang w:eastAsia="bg-BG"/>
              </w:rPr>
              <w:t>Министерство на вътрешните работи</w:t>
            </w:r>
          </w:p>
          <w:p w:rsidR="006D00EB" w:rsidRPr="00F20D1F" w:rsidRDefault="006D00EB" w:rsidP="005338D0">
            <w:pPr>
              <w:numPr>
                <w:ilvl w:val="0"/>
                <w:numId w:val="73"/>
              </w:numPr>
              <w:rPr>
                <w:rFonts w:eastAsia="TimesNewRomanPSMT" w:cs="Arial"/>
                <w:lang w:eastAsia="bg-BG"/>
              </w:rPr>
            </w:pPr>
            <w:r w:rsidRPr="00F20D1F">
              <w:rPr>
                <w:rFonts w:eastAsia="TimesNewRomanPSMT" w:cs="Arial"/>
                <w:lang w:eastAsia="bg-BG"/>
              </w:rPr>
              <w:t>Дирекция „Комуникационни и информационни системи”;</w:t>
            </w:r>
          </w:p>
          <w:p w:rsidR="006D00EB" w:rsidRPr="00F20D1F" w:rsidRDefault="006D00EB" w:rsidP="005338D0">
            <w:pPr>
              <w:numPr>
                <w:ilvl w:val="0"/>
                <w:numId w:val="73"/>
              </w:numPr>
              <w:rPr>
                <w:rFonts w:eastAsia="TimesNewRomanPSMT" w:cs="Arial"/>
                <w:lang w:eastAsia="bg-BG"/>
              </w:rPr>
            </w:pPr>
            <w:r w:rsidRPr="00F20D1F">
              <w:rPr>
                <w:rFonts w:eastAsia="TimesNewRomanPSMT" w:cs="Arial"/>
                <w:lang w:eastAsia="bg-BG"/>
              </w:rPr>
              <w:t>Дирекция „Национална полиция”</w:t>
            </w:r>
          </w:p>
          <w:p w:rsidR="006D00EB" w:rsidRPr="00F20D1F" w:rsidRDefault="006D00EB" w:rsidP="006D00EB">
            <w:pPr>
              <w:rPr>
                <w:rFonts w:eastAsia="TimesNewRomanPSMT" w:cs="Arial"/>
                <w:b/>
                <w:bCs/>
                <w:lang w:eastAsia="bg-BG"/>
              </w:rPr>
            </w:pPr>
            <w:r w:rsidRPr="00F20D1F">
              <w:rPr>
                <w:rFonts w:eastAsia="TimesNewRomanPSMT" w:cs="Arial"/>
                <w:b/>
                <w:bCs/>
                <w:lang w:eastAsia="bg-BG"/>
              </w:rPr>
              <w:t>Министерство на регионалното развитие и благоустройството</w:t>
            </w:r>
          </w:p>
          <w:p w:rsidR="006D00EB" w:rsidRPr="00F20D1F" w:rsidRDefault="006D00EB" w:rsidP="005338D0">
            <w:pPr>
              <w:numPr>
                <w:ilvl w:val="0"/>
                <w:numId w:val="74"/>
              </w:numPr>
              <w:rPr>
                <w:rFonts w:eastAsia="TimesNewRomanPSMT" w:cs="Arial"/>
                <w:lang w:eastAsia="bg-BG"/>
              </w:rPr>
            </w:pPr>
            <w:r w:rsidRPr="00F20D1F">
              <w:rPr>
                <w:rFonts w:eastAsia="TimesNewRomanPSMT" w:cs="Arial"/>
                <w:lang w:eastAsia="bg-BG"/>
              </w:rPr>
              <w:t>Главна дирекция „Програмиране на регионалното развитие“</w:t>
            </w:r>
          </w:p>
          <w:p w:rsidR="006D00EB" w:rsidRPr="00F20D1F" w:rsidRDefault="006D00EB" w:rsidP="005338D0">
            <w:pPr>
              <w:numPr>
                <w:ilvl w:val="0"/>
                <w:numId w:val="74"/>
              </w:numPr>
              <w:rPr>
                <w:rFonts w:eastAsia="TimesNewRomanPSMT" w:cs="Arial"/>
                <w:lang w:eastAsia="bg-BG"/>
              </w:rPr>
            </w:pPr>
            <w:r w:rsidRPr="00F20D1F">
              <w:rPr>
                <w:rFonts w:eastAsia="TimesNewRomanPSMT" w:cs="Arial"/>
                <w:lang w:eastAsia="bg-BG"/>
              </w:rPr>
              <w:t>Дирекция „Пътни проекти”</w:t>
            </w:r>
          </w:p>
          <w:p w:rsidR="006D00EB" w:rsidRPr="00F20D1F" w:rsidRDefault="006D00EB" w:rsidP="006D00EB">
            <w:pPr>
              <w:rPr>
                <w:rFonts w:eastAsia="TimesNewRomanPSMT" w:cs="Arial"/>
                <w:b/>
                <w:bCs/>
                <w:lang w:eastAsia="bg-BG"/>
              </w:rPr>
            </w:pPr>
            <w:r w:rsidRPr="00F20D1F">
              <w:rPr>
                <w:rFonts w:eastAsia="TimesNewRomanPSMT" w:cs="Arial"/>
                <w:b/>
                <w:bCs/>
                <w:lang w:eastAsia="bg-BG"/>
              </w:rPr>
              <w:t>Национален статистически институт</w:t>
            </w:r>
          </w:p>
          <w:p w:rsidR="006D00EB" w:rsidRPr="00F20D1F" w:rsidRDefault="006D00EB" w:rsidP="005338D0">
            <w:pPr>
              <w:numPr>
                <w:ilvl w:val="0"/>
                <w:numId w:val="75"/>
              </w:numPr>
              <w:rPr>
                <w:rFonts w:eastAsia="TimesNewRomanPSMT" w:cs="Arial"/>
                <w:lang w:eastAsia="bg-BG"/>
              </w:rPr>
            </w:pPr>
            <w:r w:rsidRPr="00F20D1F">
              <w:rPr>
                <w:rFonts w:eastAsia="TimesNewRomanPSMT" w:cs="Arial"/>
                <w:lang w:eastAsia="bg-BG"/>
              </w:rPr>
              <w:t>Дирекция „Статистика на околната среда, инфраструктурата и регионите”</w:t>
            </w:r>
          </w:p>
          <w:p w:rsidR="006D00EB" w:rsidRPr="00F20D1F" w:rsidRDefault="006D00EB" w:rsidP="006D00EB">
            <w:pPr>
              <w:rPr>
                <w:rFonts w:eastAsia="TimesNewRomanPSMT" w:cs="Arial"/>
                <w:b/>
                <w:bCs/>
                <w:lang w:eastAsia="bg-BG"/>
              </w:rPr>
            </w:pPr>
            <w:r w:rsidRPr="00F20D1F">
              <w:rPr>
                <w:rFonts w:eastAsia="TimesNewRomanPSMT" w:cs="Arial"/>
                <w:b/>
                <w:bCs/>
                <w:lang w:eastAsia="bg-BG"/>
              </w:rPr>
              <w:t>Бенефициенти на ОПТТИ</w:t>
            </w:r>
          </w:p>
          <w:p w:rsidR="006D00EB" w:rsidRPr="00F20D1F" w:rsidRDefault="006D00EB" w:rsidP="005338D0">
            <w:pPr>
              <w:numPr>
                <w:ilvl w:val="0"/>
                <w:numId w:val="76"/>
              </w:numPr>
              <w:ind w:left="426" w:hanging="142"/>
              <w:rPr>
                <w:rFonts w:eastAsia="TimesNewRomanPSMT" w:cs="Arial"/>
                <w:lang w:eastAsia="bg-BG"/>
              </w:rPr>
            </w:pPr>
            <w:r w:rsidRPr="00F20D1F">
              <w:rPr>
                <w:rFonts w:eastAsia="TimesNewRomanPSMT" w:cs="Arial"/>
                <w:lang w:eastAsia="bg-BG"/>
              </w:rPr>
              <w:t>Държавно предприятие „Национална компания Железопътна инфраструктура”;</w:t>
            </w:r>
          </w:p>
          <w:p w:rsidR="006D00EB" w:rsidRPr="00F20D1F" w:rsidRDefault="006D00EB" w:rsidP="005338D0">
            <w:pPr>
              <w:numPr>
                <w:ilvl w:val="0"/>
                <w:numId w:val="76"/>
              </w:numPr>
              <w:ind w:left="426" w:hanging="142"/>
              <w:rPr>
                <w:rFonts w:eastAsia="TimesNewRomanPSMT" w:cs="Arial"/>
                <w:lang w:eastAsia="bg-BG"/>
              </w:rPr>
            </w:pPr>
            <w:r w:rsidRPr="00F20D1F">
              <w:rPr>
                <w:rFonts w:eastAsia="TimesNewRomanPSMT" w:cs="Arial"/>
                <w:lang w:eastAsia="bg-BG"/>
              </w:rPr>
              <w:t>Национална компания „Стратегически инфраструктурни проекти”</w:t>
            </w:r>
            <w:r w:rsidR="00152EA9">
              <w:rPr>
                <w:rFonts w:eastAsia="TimesNewRomanPSMT" w:cs="Arial"/>
                <w:lang w:eastAsia="bg-BG"/>
              </w:rPr>
              <w:t xml:space="preserve"> </w:t>
            </w:r>
            <w:r w:rsidR="00152EA9" w:rsidRPr="00695909">
              <w:rPr>
                <w:rFonts w:eastAsia="TimesNewRomanPSMT" w:cs="Arial"/>
                <w:lang w:eastAsia="bg-BG"/>
              </w:rPr>
              <w:t>(</w:t>
            </w:r>
            <w:r w:rsidR="00152EA9">
              <w:rPr>
                <w:rFonts w:eastAsia="TimesNewRomanPSMT" w:cs="Arial"/>
                <w:lang w:eastAsia="bg-BG"/>
              </w:rPr>
              <w:t>със Закона за изменение на Закона за пътищата, приет на 07.04.16 г., дейността на компанията се прекратява, като Агенция „Пътна инфраструктура“ поема всички</w:t>
            </w:r>
            <w:r w:rsidR="00152EA9" w:rsidRPr="00695909">
              <w:rPr>
                <w:rFonts w:eastAsia="TimesNewRomanPSMT" w:cs="Arial"/>
                <w:lang w:eastAsia="bg-BG"/>
              </w:rPr>
              <w:t xml:space="preserve"> активи, пасиви, архивът и другите права и задължения на прекратеното държавно предприятие)</w:t>
            </w:r>
            <w:r w:rsidRPr="00F20D1F">
              <w:rPr>
                <w:rFonts w:eastAsia="TimesNewRomanPSMT" w:cs="Arial"/>
                <w:lang w:eastAsia="bg-BG"/>
              </w:rPr>
              <w:t>;</w:t>
            </w:r>
          </w:p>
          <w:p w:rsidR="006D00EB" w:rsidRPr="00F20D1F" w:rsidRDefault="006D00EB" w:rsidP="005338D0">
            <w:pPr>
              <w:numPr>
                <w:ilvl w:val="0"/>
                <w:numId w:val="76"/>
              </w:numPr>
              <w:ind w:left="426" w:hanging="142"/>
              <w:rPr>
                <w:rFonts w:eastAsia="TimesNewRomanPSMT" w:cs="Arial"/>
                <w:lang w:eastAsia="bg-BG"/>
              </w:rPr>
            </w:pPr>
            <w:r w:rsidRPr="00F20D1F">
              <w:rPr>
                <w:rFonts w:eastAsia="TimesNewRomanPSMT" w:cs="Arial"/>
                <w:lang w:eastAsia="bg-BG"/>
              </w:rPr>
              <w:t xml:space="preserve">Агенция „Пътна </w:t>
            </w:r>
            <w:r w:rsidR="00C00939" w:rsidRPr="00F20D1F">
              <w:rPr>
                <w:rFonts w:eastAsia="TimesNewRomanPSMT" w:cs="Arial"/>
                <w:lang w:eastAsia="bg-BG"/>
              </w:rPr>
              <w:t>инфраструктура</w:t>
            </w:r>
            <w:r w:rsidRPr="00F20D1F">
              <w:rPr>
                <w:rFonts w:eastAsia="TimesNewRomanPSMT" w:cs="Arial"/>
                <w:lang w:eastAsia="bg-BG"/>
              </w:rPr>
              <w:t>”;</w:t>
            </w:r>
          </w:p>
          <w:p w:rsidR="006D00EB" w:rsidRPr="00F20D1F" w:rsidRDefault="006D00EB" w:rsidP="00194A7D">
            <w:pPr>
              <w:numPr>
                <w:ilvl w:val="0"/>
                <w:numId w:val="76"/>
              </w:numPr>
              <w:rPr>
                <w:rFonts w:eastAsia="TimesNewRomanPSMT" w:cs="Arial"/>
                <w:lang w:eastAsia="bg-BG"/>
              </w:rPr>
            </w:pPr>
            <w:r w:rsidRPr="00F20D1F">
              <w:rPr>
                <w:rFonts w:eastAsia="TimesNewRomanPSMT" w:cs="Arial"/>
                <w:lang w:eastAsia="bg-BG"/>
              </w:rPr>
              <w:t>„Метрополитен” ЕАД;</w:t>
            </w:r>
          </w:p>
          <w:p w:rsidR="006D00EB" w:rsidRPr="00F20D1F" w:rsidRDefault="006D00EB" w:rsidP="00194A7D">
            <w:pPr>
              <w:numPr>
                <w:ilvl w:val="0"/>
                <w:numId w:val="76"/>
              </w:numPr>
              <w:rPr>
                <w:rFonts w:eastAsia="TimesNewRomanPSMT" w:cs="Arial"/>
                <w:lang w:eastAsia="bg-BG"/>
              </w:rPr>
            </w:pPr>
            <w:r w:rsidRPr="00F20D1F">
              <w:rPr>
                <w:rFonts w:eastAsia="TimesNewRomanPSMT" w:cs="Arial"/>
                <w:lang w:eastAsia="bg-BG"/>
              </w:rPr>
              <w:t>Изпълнителна агенция „Проучване и поддържане на река Дунав”;</w:t>
            </w:r>
          </w:p>
          <w:p w:rsidR="007131F7" w:rsidRPr="00F20D1F" w:rsidRDefault="006D00EB" w:rsidP="00194A7D">
            <w:pPr>
              <w:numPr>
                <w:ilvl w:val="0"/>
                <w:numId w:val="76"/>
              </w:numPr>
              <w:rPr>
                <w:rFonts w:eastAsia="TimesNewRomanPSMT" w:cs="Arial"/>
                <w:lang w:eastAsia="bg-BG"/>
              </w:rPr>
            </w:pPr>
            <w:r w:rsidRPr="00F20D1F">
              <w:rPr>
                <w:rFonts w:eastAsia="TimesNewRomanPSMT" w:cs="Arial"/>
                <w:lang w:eastAsia="bg-BG"/>
              </w:rPr>
              <w:lastRenderedPageBreak/>
              <w:t>Държавно предприятие „Пристанищна инфраструктура”</w:t>
            </w:r>
          </w:p>
          <w:p w:rsidR="006D00EB" w:rsidRPr="00F20D1F" w:rsidRDefault="007131F7" w:rsidP="00194A7D">
            <w:pPr>
              <w:numPr>
                <w:ilvl w:val="0"/>
                <w:numId w:val="76"/>
              </w:numPr>
              <w:rPr>
                <w:rFonts w:eastAsia="TimesNewRomanPSMT" w:cs="Arial"/>
                <w:lang w:eastAsia="bg-BG"/>
              </w:rPr>
            </w:pPr>
            <w:r w:rsidRPr="00F20D1F">
              <w:rPr>
                <w:rFonts w:eastAsia="TimesNewRomanPSMT" w:cs="Arial"/>
                <w:lang w:eastAsia="bg-BG"/>
              </w:rPr>
              <w:t>Изпълнителна агенция „Морска администрация“</w:t>
            </w:r>
            <w:r w:rsidR="006D00EB" w:rsidRPr="00F20D1F">
              <w:rPr>
                <w:rFonts w:eastAsia="TimesNewRomanPSMT" w:cs="Arial"/>
                <w:lang w:eastAsia="bg-BG"/>
              </w:rPr>
              <w:t>.</w:t>
            </w:r>
          </w:p>
          <w:p w:rsidR="006D00EB" w:rsidRPr="00F20D1F" w:rsidRDefault="006D00EB" w:rsidP="006D00EB">
            <w:pPr>
              <w:rPr>
                <w:rFonts w:eastAsia="TimesNewRomanPSMT" w:cs="Arial"/>
                <w:b/>
                <w:bCs/>
                <w:lang w:eastAsia="bg-BG"/>
              </w:rPr>
            </w:pPr>
            <w:r w:rsidRPr="00F20D1F">
              <w:rPr>
                <w:rFonts w:eastAsia="TimesNewRomanPSMT" w:cs="Arial"/>
                <w:b/>
                <w:bCs/>
                <w:lang w:eastAsia="bg-BG"/>
              </w:rPr>
              <w:t>Общини</w:t>
            </w:r>
          </w:p>
          <w:p w:rsidR="006D00EB" w:rsidRPr="00F20D1F" w:rsidRDefault="006D00EB" w:rsidP="005338D0">
            <w:pPr>
              <w:numPr>
                <w:ilvl w:val="0"/>
                <w:numId w:val="77"/>
              </w:numPr>
              <w:rPr>
                <w:rFonts w:eastAsia="TimesNewRomanPSMT" w:cs="Arial"/>
                <w:lang w:eastAsia="bg-BG"/>
              </w:rPr>
            </w:pPr>
            <w:r w:rsidRPr="00F20D1F">
              <w:rPr>
                <w:rFonts w:eastAsia="TimesNewRomanPSMT" w:cs="Arial"/>
                <w:lang w:eastAsia="bg-BG"/>
              </w:rPr>
              <w:t>Столична община;</w:t>
            </w:r>
          </w:p>
          <w:p w:rsidR="006D00EB" w:rsidRPr="00F20D1F" w:rsidRDefault="006D00EB" w:rsidP="005338D0">
            <w:pPr>
              <w:numPr>
                <w:ilvl w:val="0"/>
                <w:numId w:val="77"/>
              </w:numPr>
              <w:rPr>
                <w:rFonts w:eastAsia="TimesNewRomanPSMT" w:cs="Arial"/>
                <w:lang w:eastAsia="bg-BG"/>
              </w:rPr>
            </w:pPr>
            <w:r w:rsidRPr="00F20D1F">
              <w:rPr>
                <w:rFonts w:eastAsia="TimesNewRomanPSMT" w:cs="Arial"/>
                <w:lang w:eastAsia="bg-BG"/>
              </w:rPr>
              <w:t>Община Пловдив.</w:t>
            </w:r>
          </w:p>
          <w:p w:rsidR="006D00EB" w:rsidRPr="00F20D1F" w:rsidRDefault="006D00EB" w:rsidP="006D00EB">
            <w:pPr>
              <w:rPr>
                <w:rFonts w:eastAsia="TimesNewRomanPSMT" w:cs="Arial"/>
                <w:b/>
                <w:bCs/>
                <w:lang w:eastAsia="bg-BG"/>
              </w:rPr>
            </w:pPr>
            <w:r w:rsidRPr="00F20D1F">
              <w:rPr>
                <w:rFonts w:eastAsia="TimesNewRomanPSMT" w:cs="Arial"/>
                <w:b/>
                <w:bCs/>
                <w:lang w:eastAsia="bg-BG"/>
              </w:rPr>
              <w:t>Областни администрации</w:t>
            </w:r>
          </w:p>
          <w:p w:rsidR="006D00EB" w:rsidRPr="00F20D1F" w:rsidRDefault="006D00EB" w:rsidP="005338D0">
            <w:pPr>
              <w:numPr>
                <w:ilvl w:val="0"/>
                <w:numId w:val="78"/>
              </w:numPr>
              <w:rPr>
                <w:rFonts w:eastAsia="TimesNewRomanPSMT" w:cs="Arial"/>
                <w:lang w:eastAsia="bg-BG"/>
              </w:rPr>
            </w:pPr>
            <w:r w:rsidRPr="00F20D1F">
              <w:rPr>
                <w:rFonts w:eastAsia="TimesNewRomanPSMT" w:cs="Arial"/>
                <w:lang w:eastAsia="bg-BG"/>
              </w:rPr>
              <w:t>Областен управител на област Ямбол;</w:t>
            </w:r>
          </w:p>
          <w:p w:rsidR="006D00EB" w:rsidRPr="00F20D1F" w:rsidRDefault="006D00EB" w:rsidP="005338D0">
            <w:pPr>
              <w:numPr>
                <w:ilvl w:val="0"/>
                <w:numId w:val="78"/>
              </w:numPr>
              <w:rPr>
                <w:rFonts w:eastAsia="TimesNewRomanPSMT" w:cs="Arial"/>
                <w:lang w:eastAsia="bg-BG"/>
              </w:rPr>
            </w:pPr>
            <w:r w:rsidRPr="00F20D1F">
              <w:rPr>
                <w:rFonts w:eastAsia="TimesNewRomanPSMT" w:cs="Arial"/>
                <w:lang w:eastAsia="bg-BG"/>
              </w:rPr>
              <w:t>Областен управител на област Габрово;</w:t>
            </w:r>
          </w:p>
          <w:p w:rsidR="006D00EB" w:rsidRPr="00F20D1F" w:rsidRDefault="006D00EB" w:rsidP="005338D0">
            <w:pPr>
              <w:numPr>
                <w:ilvl w:val="0"/>
                <w:numId w:val="78"/>
              </w:numPr>
              <w:rPr>
                <w:rFonts w:eastAsia="TimesNewRomanPSMT" w:cs="Arial"/>
                <w:lang w:eastAsia="bg-BG"/>
              </w:rPr>
            </w:pPr>
            <w:r w:rsidRPr="00F20D1F">
              <w:rPr>
                <w:rFonts w:eastAsia="TimesNewRomanPSMT" w:cs="Arial"/>
                <w:lang w:eastAsia="bg-BG"/>
              </w:rPr>
              <w:t>Областен управител на област Добрич;</w:t>
            </w:r>
          </w:p>
          <w:p w:rsidR="006D00EB" w:rsidRPr="00F20D1F" w:rsidRDefault="006D00EB" w:rsidP="005338D0">
            <w:pPr>
              <w:numPr>
                <w:ilvl w:val="0"/>
                <w:numId w:val="78"/>
              </w:numPr>
              <w:rPr>
                <w:rFonts w:eastAsia="TimesNewRomanPSMT" w:cs="Arial"/>
                <w:lang w:eastAsia="bg-BG"/>
              </w:rPr>
            </w:pPr>
            <w:r w:rsidRPr="00F20D1F">
              <w:rPr>
                <w:rFonts w:eastAsia="TimesNewRomanPSMT" w:cs="Arial"/>
                <w:lang w:eastAsia="bg-BG"/>
              </w:rPr>
              <w:t>Областен управител на област Хасково;</w:t>
            </w:r>
          </w:p>
          <w:p w:rsidR="006D00EB" w:rsidRPr="00F20D1F" w:rsidRDefault="006D00EB" w:rsidP="005338D0">
            <w:pPr>
              <w:numPr>
                <w:ilvl w:val="0"/>
                <w:numId w:val="78"/>
              </w:numPr>
              <w:rPr>
                <w:rFonts w:eastAsia="TimesNewRomanPSMT" w:cs="Arial"/>
                <w:lang w:eastAsia="bg-BG"/>
              </w:rPr>
            </w:pPr>
            <w:r w:rsidRPr="00F20D1F">
              <w:rPr>
                <w:rFonts w:eastAsia="TimesNewRomanPSMT" w:cs="Arial"/>
                <w:lang w:eastAsia="bg-BG"/>
              </w:rPr>
              <w:t>Областен управител на област Враца.</w:t>
            </w:r>
          </w:p>
          <w:p w:rsidR="006D00EB" w:rsidRPr="00F20D1F" w:rsidRDefault="006D00EB" w:rsidP="006D00EB">
            <w:pPr>
              <w:rPr>
                <w:rFonts w:eastAsia="TimesNewRomanPSMT" w:cs="Arial"/>
                <w:b/>
                <w:bCs/>
                <w:lang w:eastAsia="bg-BG"/>
              </w:rPr>
            </w:pPr>
            <w:r w:rsidRPr="00F20D1F">
              <w:rPr>
                <w:rFonts w:eastAsia="TimesNewRomanPSMT" w:cs="Arial"/>
                <w:b/>
                <w:bCs/>
                <w:lang w:eastAsia="bg-BG"/>
              </w:rPr>
              <w:t>Други</w:t>
            </w:r>
          </w:p>
          <w:p w:rsidR="006D00EB" w:rsidRPr="00F20D1F" w:rsidRDefault="006D00EB" w:rsidP="005338D0">
            <w:pPr>
              <w:numPr>
                <w:ilvl w:val="0"/>
                <w:numId w:val="79"/>
              </w:numPr>
              <w:rPr>
                <w:rFonts w:eastAsia="TimesNewRomanPSMT" w:cs="Arial"/>
                <w:lang w:eastAsia="bg-BG"/>
              </w:rPr>
            </w:pPr>
            <w:r w:rsidRPr="00F20D1F">
              <w:rPr>
                <w:rFonts w:eastAsia="TimesNewRomanPSMT" w:cs="Arial"/>
                <w:lang w:eastAsia="bg-BG"/>
              </w:rPr>
              <w:t>Българска асоциация на сдруженията в автомобилния транспорт</w:t>
            </w:r>
          </w:p>
          <w:p w:rsidR="006D00EB" w:rsidRPr="00F20D1F" w:rsidRDefault="006D00EB" w:rsidP="005338D0">
            <w:pPr>
              <w:numPr>
                <w:ilvl w:val="0"/>
                <w:numId w:val="79"/>
              </w:numPr>
              <w:rPr>
                <w:rFonts w:eastAsia="TimesNewRomanPSMT" w:cs="Arial"/>
                <w:lang w:eastAsia="bg-BG"/>
              </w:rPr>
            </w:pPr>
            <w:r w:rsidRPr="00F20D1F">
              <w:rPr>
                <w:rFonts w:eastAsia="TimesNewRomanPSMT" w:cs="Arial"/>
                <w:lang w:eastAsia="bg-BG"/>
              </w:rPr>
              <w:t>Българска асоциация на консултантските фирми в железопътното строителство</w:t>
            </w:r>
          </w:p>
          <w:p w:rsidR="006D00EB" w:rsidRPr="00F20D1F" w:rsidRDefault="006D00EB" w:rsidP="005338D0">
            <w:pPr>
              <w:numPr>
                <w:ilvl w:val="0"/>
                <w:numId w:val="79"/>
              </w:numPr>
              <w:rPr>
                <w:rFonts w:eastAsia="TimesNewRomanPSMT" w:cs="Arial"/>
                <w:lang w:eastAsia="bg-BG"/>
              </w:rPr>
            </w:pPr>
            <w:r w:rsidRPr="00F20D1F">
              <w:rPr>
                <w:rFonts w:eastAsia="TimesNewRomanPSMT" w:cs="Arial"/>
                <w:lang w:eastAsia="bg-BG"/>
              </w:rPr>
              <w:t>Съюз на транспортните синдикати в България</w:t>
            </w:r>
          </w:p>
          <w:p w:rsidR="006D00EB" w:rsidRPr="00F20D1F" w:rsidRDefault="006D00EB" w:rsidP="005338D0">
            <w:pPr>
              <w:numPr>
                <w:ilvl w:val="0"/>
                <w:numId w:val="79"/>
              </w:numPr>
              <w:rPr>
                <w:rFonts w:eastAsia="TimesNewRomanPSMT" w:cs="Arial"/>
                <w:lang w:eastAsia="bg-BG"/>
              </w:rPr>
            </w:pPr>
            <w:r w:rsidRPr="00F20D1F">
              <w:rPr>
                <w:rFonts w:eastAsia="TimesNewRomanPSMT" w:cs="Arial"/>
                <w:lang w:eastAsia="bg-BG"/>
              </w:rPr>
              <w:t>Асоциация на индустриалния капитал в България</w:t>
            </w:r>
          </w:p>
          <w:p w:rsidR="006D00EB" w:rsidRPr="00F20D1F" w:rsidRDefault="006D00EB" w:rsidP="005338D0">
            <w:pPr>
              <w:numPr>
                <w:ilvl w:val="0"/>
                <w:numId w:val="79"/>
              </w:numPr>
              <w:rPr>
                <w:rFonts w:eastAsia="TimesNewRomanPSMT" w:cs="Arial"/>
                <w:lang w:eastAsia="bg-BG"/>
              </w:rPr>
            </w:pPr>
            <w:r w:rsidRPr="00F20D1F">
              <w:rPr>
                <w:rFonts w:eastAsia="TimesNewRomanPSMT" w:cs="Arial"/>
                <w:lang w:eastAsia="bg-BG"/>
              </w:rPr>
              <w:t>Българска търговско-промишлена палата</w:t>
            </w:r>
          </w:p>
          <w:p w:rsidR="006D00EB" w:rsidRPr="00F20D1F" w:rsidRDefault="006D00EB" w:rsidP="005338D0">
            <w:pPr>
              <w:numPr>
                <w:ilvl w:val="0"/>
                <w:numId w:val="79"/>
              </w:numPr>
              <w:rPr>
                <w:rFonts w:eastAsia="TimesNewRomanPSMT" w:cs="Arial"/>
                <w:lang w:eastAsia="bg-BG"/>
              </w:rPr>
            </w:pPr>
            <w:r w:rsidRPr="00F20D1F">
              <w:rPr>
                <w:rFonts w:eastAsia="TimesNewRomanPSMT" w:cs="Arial"/>
                <w:lang w:eastAsia="bg-BG"/>
              </w:rPr>
              <w:t>Българска стопанска камара</w:t>
            </w:r>
          </w:p>
          <w:p w:rsidR="006D00EB" w:rsidRPr="00F20D1F" w:rsidRDefault="006D00EB" w:rsidP="005338D0">
            <w:pPr>
              <w:numPr>
                <w:ilvl w:val="0"/>
                <w:numId w:val="79"/>
              </w:numPr>
              <w:rPr>
                <w:rFonts w:eastAsia="TimesNewRomanPSMT" w:cs="Arial"/>
                <w:lang w:eastAsia="bg-BG"/>
              </w:rPr>
            </w:pPr>
            <w:r w:rsidRPr="00F20D1F">
              <w:rPr>
                <w:rFonts w:eastAsia="TimesNewRomanPSMT" w:cs="Arial"/>
                <w:lang w:eastAsia="bg-BG"/>
              </w:rPr>
              <w:t>Конфедерация на труда „Подкрепа”</w:t>
            </w:r>
          </w:p>
          <w:p w:rsidR="006D00EB" w:rsidRPr="00F20D1F" w:rsidRDefault="006D00EB" w:rsidP="005338D0">
            <w:pPr>
              <w:numPr>
                <w:ilvl w:val="0"/>
                <w:numId w:val="80"/>
              </w:numPr>
              <w:rPr>
                <w:rFonts w:eastAsia="TimesNewRomanPSMT" w:cs="Arial"/>
                <w:lang w:eastAsia="bg-BG"/>
              </w:rPr>
            </w:pPr>
            <w:r w:rsidRPr="00F20D1F">
              <w:rPr>
                <w:rFonts w:eastAsia="TimesNewRomanPSMT" w:cs="Arial"/>
                <w:lang w:eastAsia="bg-BG"/>
              </w:rPr>
              <w:t>Съюз на инвалидите в България</w:t>
            </w:r>
          </w:p>
          <w:p w:rsidR="006D00EB" w:rsidRPr="00F20D1F" w:rsidRDefault="006D00EB" w:rsidP="005338D0">
            <w:pPr>
              <w:numPr>
                <w:ilvl w:val="0"/>
                <w:numId w:val="80"/>
              </w:numPr>
              <w:rPr>
                <w:rFonts w:eastAsia="TimesNewRomanPSMT" w:cs="Arial"/>
                <w:lang w:eastAsia="bg-BG"/>
              </w:rPr>
            </w:pPr>
            <w:r w:rsidRPr="00F20D1F">
              <w:rPr>
                <w:rFonts w:eastAsia="TimesNewRomanPSMT" w:cs="Arial"/>
                <w:lang w:eastAsia="bg-BG"/>
              </w:rPr>
              <w:t>Сдружение на пътните инженери и консултанти</w:t>
            </w:r>
          </w:p>
          <w:p w:rsidR="006D00EB" w:rsidRPr="00F20D1F" w:rsidRDefault="006D00EB" w:rsidP="005338D0">
            <w:pPr>
              <w:numPr>
                <w:ilvl w:val="0"/>
                <w:numId w:val="80"/>
              </w:numPr>
              <w:rPr>
                <w:rFonts w:eastAsia="TimesNewRomanPSMT" w:cs="Arial"/>
                <w:lang w:eastAsia="bg-BG"/>
              </w:rPr>
            </w:pPr>
            <w:r w:rsidRPr="00F20D1F">
              <w:rPr>
                <w:rFonts w:eastAsia="TimesNewRomanPSMT" w:cs="Arial"/>
                <w:lang w:eastAsia="bg-BG"/>
              </w:rPr>
              <w:t>Българска федерация за пътнически транспорт</w:t>
            </w:r>
          </w:p>
          <w:p w:rsidR="006D00EB" w:rsidRPr="00F20D1F" w:rsidRDefault="006D00EB" w:rsidP="005338D0">
            <w:pPr>
              <w:numPr>
                <w:ilvl w:val="0"/>
                <w:numId w:val="80"/>
              </w:numPr>
              <w:rPr>
                <w:rFonts w:eastAsia="TimesNewRomanPSMT" w:cs="Arial"/>
                <w:lang w:eastAsia="bg-BG"/>
              </w:rPr>
            </w:pPr>
            <w:r w:rsidRPr="00F20D1F">
              <w:rPr>
                <w:rFonts w:eastAsia="TimesNewRomanPSMT" w:cs="Arial"/>
                <w:lang w:eastAsia="bg-BG"/>
              </w:rPr>
              <w:t>Комисия за защита от дискриминация</w:t>
            </w:r>
          </w:p>
          <w:p w:rsidR="006D00EB" w:rsidRPr="00F20D1F" w:rsidRDefault="006D00EB" w:rsidP="005338D0">
            <w:pPr>
              <w:numPr>
                <w:ilvl w:val="0"/>
                <w:numId w:val="80"/>
              </w:numPr>
              <w:rPr>
                <w:rFonts w:eastAsia="TimesNewRomanPSMT" w:cs="Arial"/>
                <w:lang w:eastAsia="bg-BG"/>
              </w:rPr>
            </w:pPr>
            <w:r w:rsidRPr="00F20D1F">
              <w:rPr>
                <w:rFonts w:eastAsia="TimesNewRomanPSMT" w:cs="Arial"/>
                <w:lang w:eastAsia="bg-BG"/>
              </w:rPr>
              <w:t>Информационен и учебен център по екология</w:t>
            </w:r>
          </w:p>
          <w:p w:rsidR="00AD4AED" w:rsidRPr="00F20D1F" w:rsidRDefault="006D00EB" w:rsidP="005338D0">
            <w:pPr>
              <w:numPr>
                <w:ilvl w:val="0"/>
                <w:numId w:val="80"/>
              </w:numPr>
            </w:pPr>
            <w:r w:rsidRPr="00F20D1F">
              <w:rPr>
                <w:rFonts w:eastAsia="TimesNewRomanPSMT" w:cs="Arial"/>
                <w:lang w:eastAsia="bg-BG"/>
              </w:rPr>
              <w:t>Българска православна църква</w:t>
            </w:r>
          </w:p>
        </w:tc>
      </w:tr>
    </w:tbl>
    <w:p w:rsidR="00AD4AED" w:rsidRPr="00F20D1F" w:rsidRDefault="00AD4AED" w:rsidP="00F03C1E"/>
    <w:p w:rsidR="00AD4AED" w:rsidRPr="00F20D1F" w:rsidRDefault="005F57A0" w:rsidP="00F03C1E">
      <w:pPr>
        <w:pStyle w:val="Subject"/>
        <w:ind w:left="0" w:firstLine="0"/>
      </w:pPr>
      <w:r w:rsidRPr="00F20D1F">
        <w:br w:type="page"/>
      </w:r>
      <w:r w:rsidR="00AD4AED" w:rsidRPr="00F20D1F">
        <w:lastRenderedPageBreak/>
        <w:t>ПРИЛОЖЕНИЯ (качени в системата за електронен обмен на данни като отделни файлове):</w:t>
      </w:r>
    </w:p>
    <w:p w:rsidR="00685063" w:rsidRPr="00F20D1F" w:rsidRDefault="00AD4AED" w:rsidP="00F700BA">
      <w:pPr>
        <w:pStyle w:val="Bullet0"/>
        <w:numPr>
          <w:ilvl w:val="0"/>
          <w:numId w:val="18"/>
        </w:numPr>
        <w:tabs>
          <w:tab w:val="clear" w:pos="850"/>
          <w:tab w:val="num" w:pos="567"/>
        </w:tabs>
        <w:ind w:left="567" w:hanging="567"/>
      </w:pPr>
      <w:r w:rsidRPr="00F20D1F">
        <w:t xml:space="preserve">Проект на доклад за предварителната оценка с резюме (задължително) </w:t>
      </w:r>
    </w:p>
    <w:p w:rsidR="00AD4AED" w:rsidRPr="00F20D1F" w:rsidRDefault="00AD4AED" w:rsidP="00F700BA">
      <w:pPr>
        <w:pStyle w:val="Text1"/>
        <w:tabs>
          <w:tab w:val="num" w:pos="567"/>
        </w:tabs>
        <w:ind w:left="567"/>
      </w:pPr>
      <w:r w:rsidRPr="00F20D1F">
        <w:t>(Позоваване: член 55, параграф 2 от Регламент (ЕС) № 1303/2013)</w:t>
      </w:r>
    </w:p>
    <w:p w:rsidR="00AD4AED" w:rsidRDefault="00AD4AED" w:rsidP="00F700BA">
      <w:pPr>
        <w:pStyle w:val="Bullet0"/>
        <w:numPr>
          <w:ilvl w:val="0"/>
          <w:numId w:val="18"/>
        </w:numPr>
        <w:tabs>
          <w:tab w:val="clear" w:pos="850"/>
          <w:tab w:val="num" w:pos="567"/>
        </w:tabs>
        <w:ind w:left="567" w:hanging="567"/>
      </w:pPr>
      <w:r w:rsidRPr="00F20D1F">
        <w:t>Документация за оценка на приложимостта и изпълнението на предварителни условия (когато е целесъобразно)</w:t>
      </w:r>
    </w:p>
    <w:p w:rsidR="00303798" w:rsidRPr="00F20D1F" w:rsidRDefault="00303798" w:rsidP="00F700BA">
      <w:pPr>
        <w:pStyle w:val="Bullet0"/>
        <w:numPr>
          <w:ilvl w:val="0"/>
          <w:numId w:val="18"/>
        </w:numPr>
        <w:tabs>
          <w:tab w:val="clear" w:pos="850"/>
          <w:tab w:val="num" w:pos="567"/>
        </w:tabs>
        <w:ind w:left="567" w:hanging="567"/>
      </w:pPr>
      <w:r>
        <w:t>План за действие за изпълнение на предварителните условия</w:t>
      </w:r>
    </w:p>
    <w:p w:rsidR="00AD4AED" w:rsidRPr="00F20D1F" w:rsidRDefault="008B58B7" w:rsidP="00F700BA">
      <w:pPr>
        <w:pStyle w:val="Bullet0"/>
        <w:numPr>
          <w:ilvl w:val="0"/>
          <w:numId w:val="18"/>
        </w:numPr>
        <w:tabs>
          <w:tab w:val="clear" w:pos="850"/>
          <w:tab w:val="num" w:pos="567"/>
        </w:tabs>
        <w:ind w:left="567" w:hanging="567"/>
      </w:pPr>
      <w:r w:rsidRPr="00F20D1F">
        <w:t>Становище от националните организации по въпросите на равенството по точки 12.2 и 12.3 (когато е целесъобразно) (Позоваване: член 96, параграф 7 от Регламент (ЕС) № 1303/2013)</w:t>
      </w:r>
    </w:p>
    <w:p w:rsidR="00F700BA" w:rsidRPr="00F20D1F" w:rsidRDefault="008B58B7" w:rsidP="004418B1">
      <w:pPr>
        <w:pStyle w:val="Bullet0"/>
        <w:numPr>
          <w:ilvl w:val="0"/>
          <w:numId w:val="18"/>
        </w:numPr>
        <w:tabs>
          <w:tab w:val="clear" w:pos="850"/>
          <w:tab w:val="num" w:pos="567"/>
        </w:tabs>
        <w:ind w:left="567" w:hanging="567"/>
      </w:pPr>
      <w:r w:rsidRPr="00F20D1F">
        <w:t>Резюме на оперативната програма, предназначено за гражданите (когато е целесъобразно)</w:t>
      </w:r>
    </w:p>
    <w:sectPr w:rsidR="00F700BA" w:rsidRPr="00F20D1F" w:rsidSect="004536CB">
      <w:headerReference w:type="default" r:id="rId105"/>
      <w:footerReference w:type="default" r:id="rId106"/>
      <w:headerReference w:type="first" r:id="rId107"/>
      <w:footerReference w:type="first" r:id="rId108"/>
      <w:pgSz w:w="11907" w:h="1683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3C0" w:rsidRPr="001C2523" w:rsidRDefault="004A63C0" w:rsidP="00292003">
      <w:pPr>
        <w:spacing w:before="0" w:after="0"/>
      </w:pPr>
      <w:r w:rsidRPr="001C2523">
        <w:separator/>
      </w:r>
    </w:p>
  </w:endnote>
  <w:endnote w:type="continuationSeparator" w:id="0">
    <w:p w:rsidR="004A63C0" w:rsidRPr="001C2523" w:rsidRDefault="004A63C0" w:rsidP="00292003">
      <w:pPr>
        <w:spacing w:before="0" w:after="0"/>
      </w:pPr>
      <w:r w:rsidRPr="001C252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roman"/>
    <w:pitch w:val="fixed"/>
    <w:sig w:usb0="00000001" w:usb1="08070000" w:usb2="00000010" w:usb3="00000000" w:csb0="00020000" w:csb1="00000000"/>
  </w:font>
  <w:font w:name="HiddenHorzOCR">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TimesNewRoman,Bold">
    <w:altName w:val="Times New Roman"/>
    <w:panose1 w:val="00000000000000000000"/>
    <w:charset w:val="CC"/>
    <w:family w:val="auto"/>
    <w:notTrueType/>
    <w:pitch w:val="default"/>
    <w:sig w:usb0="00000001" w:usb1="00000000" w:usb2="00000000" w:usb3="00000000" w:csb0="00000005" w:csb1="00000000"/>
  </w:font>
  <w:font w:name="TimesNewRoman">
    <w:altName w:val="Times New Roman"/>
    <w:panose1 w:val="00000000000000000000"/>
    <w:charset w:val="CC"/>
    <w:family w:val="auto"/>
    <w:notTrueType/>
    <w:pitch w:val="default"/>
    <w:sig w:usb0="00000001" w:usb1="00000000" w:usb2="00000000" w:usb3="00000000" w:csb0="00000005"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32</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56</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62</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65</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71</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74</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35</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75</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83</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88</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91</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95</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97</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102</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106</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113</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114</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38</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116</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B49" w:rsidRPr="00C50033" w:rsidRDefault="00DD1B49" w:rsidP="00F50250">
    <w:pPr>
      <w:pStyle w:val="FooterLandscape"/>
      <w:tabs>
        <w:tab w:val="clear" w:pos="7285"/>
        <w:tab w:val="clear" w:pos="15137"/>
        <w:tab w:val="center" w:pos="4395"/>
        <w:tab w:val="left" w:pos="8789"/>
        <w:tab w:val="right" w:pos="14601"/>
      </w:tabs>
      <w:jc w:val="center"/>
      <w:rPr>
        <w:rFonts w:ascii="Arial" w:hAnsi="Arial" w:cs="Arial"/>
        <w:b/>
        <w:sz w:val="48"/>
      </w:rPr>
    </w:pPr>
    <w:r w:rsidRPr="00C50033">
      <w:rPr>
        <w:rFonts w:ascii="Arial" w:hAnsi="Arial" w:cs="Arial"/>
        <w:b/>
        <w:sz w:val="48"/>
      </w:rPr>
      <w:t>BG</w:t>
    </w:r>
    <w:r w:rsidRPr="00C50033">
      <w:rPr>
        <w:rFonts w:ascii="Arial" w:hAnsi="Arial" w:cs="Arial"/>
        <w:b/>
        <w:sz w:val="48"/>
      </w:rPr>
      <w:tab/>
    </w:r>
    <w:r>
      <w:rPr>
        <w:rFonts w:ascii="Arial" w:hAnsi="Arial" w:cs="Arial"/>
        <w:b/>
        <w:sz w:val="48"/>
      </w:rPr>
      <w:t xml:space="preserve">              </w:t>
    </w:r>
    <w:r>
      <w:fldChar w:fldCharType="begin"/>
    </w:r>
    <w:r>
      <w:instrText xml:space="preserve"> PAGE  \* MERGEFORMAT </w:instrText>
    </w:r>
    <w:r>
      <w:fldChar w:fldCharType="separate"/>
    </w:r>
    <w:r w:rsidR="00F313CE">
      <w:rPr>
        <w:noProof/>
      </w:rPr>
      <w:t>121</w:t>
    </w:r>
    <w:r>
      <w:fldChar w:fldCharType="end"/>
    </w:r>
    <w:r>
      <w:tab/>
      <w:t xml:space="preserve">                           </w:t>
    </w:r>
    <w:r w:rsidRPr="00C50033">
      <w:rPr>
        <w:rFonts w:ascii="Arial" w:hAnsi="Arial" w:cs="Arial"/>
        <w:b/>
        <w:sz w:val="48"/>
      </w:rPr>
      <w:t>BG</w:t>
    </w: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B49" w:rsidRPr="00C50033" w:rsidRDefault="00DD1B49" w:rsidP="00F50250">
    <w:pPr>
      <w:pStyle w:val="FooterLandscap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B49" w:rsidRPr="00C50033" w:rsidRDefault="00DD1B49" w:rsidP="00F50250">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F313CE">
      <w:rPr>
        <w:noProof/>
      </w:rPr>
      <w:t>130</w:t>
    </w:r>
    <w:r>
      <w:fldChar w:fldCharType="end"/>
    </w:r>
    <w:r>
      <w:tab/>
    </w:r>
    <w:r w:rsidR="004A63C0">
      <w:fldChar w:fldCharType="begin"/>
    </w:r>
    <w:r w:rsidR="004A63C0">
      <w:instrText xml:space="preserve"> DOCVARIABLE "LW_Confidence" \* MERGEFORMAT </w:instrText>
    </w:r>
    <w:r w:rsidR="004A63C0">
      <w:fldChar w:fldCharType="separate"/>
    </w:r>
    <w:r>
      <w:t xml:space="preserve"> </w:t>
    </w:r>
    <w:r w:rsidR="004A63C0">
      <w:fldChar w:fldCharType="end"/>
    </w:r>
    <w:r w:rsidRPr="00C50033">
      <w:tab/>
    </w:r>
    <w:r w:rsidRPr="00C50033">
      <w:rPr>
        <w:rFonts w:ascii="Arial" w:hAnsi="Arial" w:cs="Arial"/>
        <w:b/>
        <w:sz w:val="48"/>
      </w:rPr>
      <w:t>BG</w:t>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B49" w:rsidRPr="00C50033" w:rsidRDefault="00DD1B49" w:rsidP="00F50250">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143</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147</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157</w:t>
    </w:r>
    <w:r>
      <w:fldChar w:fldCharType="end"/>
    </w:r>
    <w:r>
      <w:tab/>
    </w:r>
    <w:r w:rsidR="004A63C0">
      <w:fldChar w:fldCharType="begin"/>
    </w:r>
    <w:r w:rsidR="004A63C0">
      <w:instrText xml:space="preserve"> </w:instrText>
    </w:r>
    <w:r w:rsidR="004A63C0">
      <w:instrText xml:space="preserve">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43</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F313CE">
      <w:rPr>
        <w:noProof/>
      </w:rPr>
      <w:t>54</w:t>
    </w:r>
    <w:r>
      <w:fldChar w:fldCharType="end"/>
    </w:r>
    <w:r>
      <w:tab/>
    </w:r>
    <w:r w:rsidR="004A63C0">
      <w:fldChar w:fldCharType="begin"/>
    </w:r>
    <w:r w:rsidR="004A63C0">
      <w:instrText xml:space="preserve"> DOCVARIABLE "LW_Confidence" \* MERGEFORMAT </w:instrText>
    </w:r>
    <w:r w:rsidR="004A63C0">
      <w:fldChar w:fldCharType="separate"/>
    </w:r>
    <w:r w:rsidR="00244A39">
      <w:t xml:space="preserve"> </w:t>
    </w:r>
    <w:r w:rsidR="004A63C0">
      <w:fldChar w:fldCharType="end"/>
    </w:r>
    <w:r w:rsidRPr="00925BCC">
      <w:tab/>
    </w:r>
    <w:r w:rsidRPr="00925BCC">
      <w:rPr>
        <w:rFonts w:ascii="Arial" w:hAnsi="Arial" w:cs="Arial"/>
        <w:b/>
        <w:sz w:val="48"/>
      </w:rPr>
      <w:t>BG</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3C0" w:rsidRPr="001C2523" w:rsidRDefault="004A63C0" w:rsidP="00292003">
      <w:pPr>
        <w:spacing w:before="0" w:after="0"/>
      </w:pPr>
      <w:r w:rsidRPr="001C2523">
        <w:separator/>
      </w:r>
    </w:p>
  </w:footnote>
  <w:footnote w:type="continuationSeparator" w:id="0">
    <w:p w:rsidR="004A63C0" w:rsidRPr="001C2523" w:rsidRDefault="004A63C0" w:rsidP="00292003">
      <w:pPr>
        <w:spacing w:before="0" w:after="0"/>
      </w:pPr>
      <w:r w:rsidRPr="001C2523">
        <w:continuationSeparator/>
      </w:r>
    </w:p>
  </w:footnote>
  <w:footnote w:id="1">
    <w:p w:rsidR="001E3387" w:rsidRPr="00C043ED" w:rsidRDefault="001E3387" w:rsidP="00BF3768">
      <w:pPr>
        <w:autoSpaceDE w:val="0"/>
        <w:autoSpaceDN w:val="0"/>
        <w:adjustRightInd w:val="0"/>
        <w:jc w:val="left"/>
      </w:pPr>
      <w:r>
        <w:rPr>
          <w:rStyle w:val="FootnoteReference"/>
        </w:rPr>
        <w:footnoteRef/>
      </w:r>
      <w:r w:rsidRPr="00F0230B">
        <w:rPr>
          <w:sz w:val="20"/>
        </w:rPr>
        <w:t xml:space="preserve">Регламент (ЕС) № 1303/2013 на Европейския парламент и на Съвета </w:t>
      </w:r>
      <w:r>
        <w:rPr>
          <w:sz w:val="20"/>
        </w:rPr>
        <w:t xml:space="preserve">от 17 декември 2013 г. </w:t>
      </w:r>
      <w:r w:rsidRPr="00F0230B">
        <w:rPr>
          <w:sz w:val="20"/>
        </w:rPr>
        <w:t>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(OВ L 347, 20.12.2013 г., стр. 320)</w:t>
      </w:r>
      <w:r w:rsidRPr="0047139E">
        <w:rPr>
          <w:sz w:val="20"/>
          <w:lang w:val="ru-RU"/>
        </w:rPr>
        <w:t xml:space="preserve"> - </w:t>
      </w:r>
      <w:r w:rsidRPr="00F0230B">
        <w:rPr>
          <w:sz w:val="20"/>
          <w:lang w:val="en-US"/>
        </w:rPr>
        <w:t>http</w:t>
      </w:r>
      <w:r w:rsidRPr="0047139E">
        <w:rPr>
          <w:sz w:val="20"/>
          <w:lang w:val="ru-RU"/>
        </w:rPr>
        <w:t>://</w:t>
      </w:r>
      <w:r w:rsidRPr="00F0230B">
        <w:rPr>
          <w:sz w:val="20"/>
          <w:lang w:val="en-US"/>
        </w:rPr>
        <w:t>eur</w:t>
      </w:r>
      <w:r w:rsidRPr="0047139E">
        <w:rPr>
          <w:sz w:val="20"/>
          <w:lang w:val="ru-RU"/>
        </w:rPr>
        <w:t>-</w:t>
      </w:r>
      <w:r w:rsidRPr="00F0230B">
        <w:rPr>
          <w:sz w:val="20"/>
          <w:lang w:val="en-US"/>
        </w:rPr>
        <w:t>lex</w:t>
      </w:r>
      <w:r w:rsidRPr="0047139E">
        <w:rPr>
          <w:sz w:val="20"/>
          <w:lang w:val="ru-RU"/>
        </w:rPr>
        <w:t>.</w:t>
      </w:r>
      <w:r w:rsidRPr="00F0230B">
        <w:rPr>
          <w:sz w:val="20"/>
          <w:lang w:val="en-US"/>
        </w:rPr>
        <w:t>europa</w:t>
      </w:r>
      <w:r w:rsidRPr="0047139E">
        <w:rPr>
          <w:sz w:val="20"/>
          <w:lang w:val="ru-RU"/>
        </w:rPr>
        <w:t>.</w:t>
      </w:r>
      <w:r w:rsidRPr="00F0230B">
        <w:rPr>
          <w:sz w:val="20"/>
          <w:lang w:val="en-US"/>
        </w:rPr>
        <w:t>eu</w:t>
      </w:r>
      <w:r w:rsidRPr="0047139E">
        <w:rPr>
          <w:sz w:val="20"/>
          <w:lang w:val="ru-RU"/>
        </w:rPr>
        <w:t>/</w:t>
      </w:r>
      <w:r w:rsidRPr="00F0230B">
        <w:rPr>
          <w:sz w:val="20"/>
          <w:lang w:val="en-US"/>
        </w:rPr>
        <w:t>LexUriServ</w:t>
      </w:r>
      <w:r w:rsidRPr="0047139E">
        <w:rPr>
          <w:sz w:val="20"/>
          <w:lang w:val="ru-RU"/>
        </w:rPr>
        <w:t>/</w:t>
      </w:r>
      <w:r w:rsidRPr="00F0230B">
        <w:rPr>
          <w:sz w:val="20"/>
          <w:lang w:val="en-US"/>
        </w:rPr>
        <w:t>LexUriServ</w:t>
      </w:r>
      <w:r w:rsidRPr="0047139E">
        <w:rPr>
          <w:sz w:val="20"/>
          <w:lang w:val="ru-RU"/>
        </w:rPr>
        <w:t>.</w:t>
      </w:r>
      <w:r w:rsidRPr="00F0230B">
        <w:rPr>
          <w:sz w:val="20"/>
          <w:lang w:val="en-US"/>
        </w:rPr>
        <w:t>do</w:t>
      </w:r>
      <w:r w:rsidRPr="0047139E">
        <w:rPr>
          <w:sz w:val="20"/>
          <w:lang w:val="ru-RU"/>
        </w:rPr>
        <w:t>?</w:t>
      </w:r>
      <w:r w:rsidRPr="00F0230B">
        <w:rPr>
          <w:sz w:val="20"/>
          <w:lang w:val="en-US"/>
        </w:rPr>
        <w:t>uri</w:t>
      </w:r>
      <w:r w:rsidRPr="0047139E">
        <w:rPr>
          <w:sz w:val="20"/>
          <w:lang w:val="ru-RU"/>
        </w:rPr>
        <w:t>=</w:t>
      </w:r>
      <w:r w:rsidRPr="00F0230B">
        <w:rPr>
          <w:sz w:val="20"/>
          <w:lang w:val="en-US"/>
        </w:rPr>
        <w:t>OJ</w:t>
      </w:r>
      <w:r w:rsidRPr="0047139E">
        <w:rPr>
          <w:sz w:val="20"/>
          <w:lang w:val="ru-RU"/>
        </w:rPr>
        <w:t>:</w:t>
      </w:r>
      <w:r w:rsidRPr="00F0230B">
        <w:rPr>
          <w:sz w:val="20"/>
          <w:lang w:val="en-US"/>
        </w:rPr>
        <w:t>L</w:t>
      </w:r>
      <w:r w:rsidRPr="0047139E">
        <w:rPr>
          <w:sz w:val="20"/>
          <w:lang w:val="ru-RU"/>
        </w:rPr>
        <w:t>:2013:347:0320:0469:</w:t>
      </w:r>
      <w:r w:rsidRPr="00F0230B">
        <w:rPr>
          <w:sz w:val="20"/>
          <w:lang w:val="en-US"/>
        </w:rPr>
        <w:t>BG</w:t>
      </w:r>
      <w:r w:rsidRPr="0047139E">
        <w:rPr>
          <w:sz w:val="20"/>
          <w:lang w:val="ru-RU"/>
        </w:rPr>
        <w:t>:</w:t>
      </w:r>
      <w:r w:rsidRPr="00F0230B">
        <w:rPr>
          <w:sz w:val="20"/>
          <w:lang w:val="en-US"/>
        </w:rPr>
        <w:t>PDF</w:t>
      </w:r>
    </w:p>
  </w:footnote>
  <w:footnote w:id="2">
    <w:p w:rsidR="001E3387" w:rsidRPr="00C043ED" w:rsidRDefault="001E3387" w:rsidP="00B429E5">
      <w:pPr>
        <w:pStyle w:val="FootnoteText"/>
        <w:ind w:left="0" w:firstLine="0"/>
        <w:rPr>
          <w:lang w:val="bg-BG"/>
        </w:rPr>
      </w:pPr>
      <w:r>
        <w:rPr>
          <w:rStyle w:val="FootnoteReference"/>
        </w:rPr>
        <w:footnoteRef/>
      </w:r>
      <w:r w:rsidRPr="00F0230B">
        <w:rPr>
          <w:lang w:val="bg-BG"/>
        </w:rPr>
        <w:t xml:space="preserve"> </w:t>
      </w:r>
      <w:r w:rsidRPr="00C043ED">
        <w:rPr>
          <w:lang w:val="bg-BG"/>
        </w:rPr>
        <w:t xml:space="preserve"> </w:t>
      </w:r>
      <w:hyperlink r:id="rId1" w:history="1">
        <w:r w:rsidRPr="00973A88">
          <w:rPr>
            <w:rStyle w:val="Hyperlink"/>
          </w:rPr>
          <w:t>http</w:t>
        </w:r>
        <w:r w:rsidRPr="00F0230B">
          <w:rPr>
            <w:rStyle w:val="Hyperlink"/>
            <w:lang w:val="bg-BG"/>
          </w:rPr>
          <w:t>://</w:t>
        </w:r>
        <w:r w:rsidRPr="00973A88">
          <w:rPr>
            <w:rStyle w:val="Hyperlink"/>
          </w:rPr>
          <w:t>eur</w:t>
        </w:r>
        <w:r w:rsidRPr="00F0230B">
          <w:rPr>
            <w:rStyle w:val="Hyperlink"/>
            <w:lang w:val="bg-BG"/>
          </w:rPr>
          <w:t>-</w:t>
        </w:r>
        <w:r w:rsidRPr="00973A88">
          <w:rPr>
            <w:rStyle w:val="Hyperlink"/>
          </w:rPr>
          <w:t>lex</w:t>
        </w:r>
        <w:r w:rsidRPr="00F0230B">
          <w:rPr>
            <w:rStyle w:val="Hyperlink"/>
            <w:lang w:val="bg-BG"/>
          </w:rPr>
          <w:t>.</w:t>
        </w:r>
        <w:r w:rsidRPr="00973A88">
          <w:rPr>
            <w:rStyle w:val="Hyperlink"/>
          </w:rPr>
          <w:t>europa</w:t>
        </w:r>
        <w:r w:rsidRPr="00F0230B">
          <w:rPr>
            <w:rStyle w:val="Hyperlink"/>
            <w:lang w:val="bg-BG"/>
          </w:rPr>
          <w:t>.</w:t>
        </w:r>
        <w:r w:rsidRPr="00973A88">
          <w:rPr>
            <w:rStyle w:val="Hyperlink"/>
          </w:rPr>
          <w:t>eu</w:t>
        </w:r>
        <w:r w:rsidRPr="00F0230B">
          <w:rPr>
            <w:rStyle w:val="Hyperlink"/>
            <w:lang w:val="bg-BG"/>
          </w:rPr>
          <w:t>/</w:t>
        </w:r>
        <w:r w:rsidRPr="00973A88">
          <w:rPr>
            <w:rStyle w:val="Hyperlink"/>
          </w:rPr>
          <w:t>LexUriServ</w:t>
        </w:r>
        <w:r w:rsidRPr="00F0230B">
          <w:rPr>
            <w:rStyle w:val="Hyperlink"/>
            <w:lang w:val="bg-BG"/>
          </w:rPr>
          <w:t>/</w:t>
        </w:r>
        <w:r w:rsidRPr="00973A88">
          <w:rPr>
            <w:rStyle w:val="Hyperlink"/>
          </w:rPr>
          <w:t>LexUriServ</w:t>
        </w:r>
        <w:r w:rsidRPr="00F0230B">
          <w:rPr>
            <w:rStyle w:val="Hyperlink"/>
            <w:lang w:val="bg-BG"/>
          </w:rPr>
          <w:t>.</w:t>
        </w:r>
        <w:r w:rsidRPr="00973A88">
          <w:rPr>
            <w:rStyle w:val="Hyperlink"/>
          </w:rPr>
          <w:t>do</w:t>
        </w:r>
        <w:r w:rsidRPr="00F0230B">
          <w:rPr>
            <w:rStyle w:val="Hyperlink"/>
            <w:lang w:val="bg-BG"/>
          </w:rPr>
          <w:t>?</w:t>
        </w:r>
        <w:r w:rsidRPr="00973A88">
          <w:rPr>
            <w:rStyle w:val="Hyperlink"/>
          </w:rPr>
          <w:t>uri</w:t>
        </w:r>
        <w:r w:rsidRPr="00F0230B">
          <w:rPr>
            <w:rStyle w:val="Hyperlink"/>
            <w:lang w:val="bg-BG"/>
          </w:rPr>
          <w:t>=</w:t>
        </w:r>
        <w:r w:rsidRPr="00973A88">
          <w:rPr>
            <w:rStyle w:val="Hyperlink"/>
          </w:rPr>
          <w:t>COM</w:t>
        </w:r>
        <w:r w:rsidRPr="00F0230B">
          <w:rPr>
            <w:rStyle w:val="Hyperlink"/>
            <w:lang w:val="bg-BG"/>
          </w:rPr>
          <w:t>:2010:2020:</w:t>
        </w:r>
        <w:r w:rsidRPr="00973A88">
          <w:rPr>
            <w:rStyle w:val="Hyperlink"/>
          </w:rPr>
          <w:t>FIN</w:t>
        </w:r>
        <w:r w:rsidRPr="00F0230B">
          <w:rPr>
            <w:rStyle w:val="Hyperlink"/>
            <w:lang w:val="bg-BG"/>
          </w:rPr>
          <w:t>:</w:t>
        </w:r>
        <w:r w:rsidRPr="00973A88">
          <w:rPr>
            <w:rStyle w:val="Hyperlink"/>
          </w:rPr>
          <w:t>BG</w:t>
        </w:r>
        <w:r w:rsidRPr="00F0230B">
          <w:rPr>
            <w:rStyle w:val="Hyperlink"/>
            <w:lang w:val="bg-BG"/>
          </w:rPr>
          <w:t>:</w:t>
        </w:r>
        <w:r w:rsidRPr="00973A88">
          <w:rPr>
            <w:rStyle w:val="Hyperlink"/>
          </w:rPr>
          <w:t>PDF</w:t>
        </w:r>
      </w:hyperlink>
      <w:r w:rsidRPr="00F0230B">
        <w:rPr>
          <w:lang w:val="bg-BG"/>
        </w:rPr>
        <w:t xml:space="preserve"> </w:t>
      </w:r>
    </w:p>
  </w:footnote>
  <w:footnote w:id="3">
    <w:p w:rsidR="001E3387" w:rsidRPr="00605EA1" w:rsidRDefault="001E3387" w:rsidP="00B429E5">
      <w:pPr>
        <w:pStyle w:val="FootnoteText"/>
        <w:rPr>
          <w:lang w:val="bg-BG"/>
        </w:rPr>
      </w:pPr>
      <w:r>
        <w:rPr>
          <w:rStyle w:val="FootnoteReference"/>
        </w:rPr>
        <w:footnoteRef/>
      </w:r>
      <w:r w:rsidRPr="00F20D1F">
        <w:rPr>
          <w:lang w:val="bg-BG"/>
        </w:rPr>
        <w:t xml:space="preserve"> </w:t>
      </w:r>
      <w:hyperlink r:id="rId2" w:history="1">
        <w:r w:rsidRPr="0037158A">
          <w:rPr>
            <w:rStyle w:val="Hyperlink"/>
          </w:rPr>
          <w:t>http</w:t>
        </w:r>
        <w:r w:rsidRPr="00F20D1F">
          <w:rPr>
            <w:rStyle w:val="Hyperlink"/>
            <w:lang w:val="bg-BG"/>
          </w:rPr>
          <w:t>://</w:t>
        </w:r>
        <w:r w:rsidRPr="0037158A">
          <w:rPr>
            <w:rStyle w:val="Hyperlink"/>
          </w:rPr>
          <w:t>www</w:t>
        </w:r>
        <w:r w:rsidRPr="00F20D1F">
          <w:rPr>
            <w:rStyle w:val="Hyperlink"/>
            <w:lang w:val="bg-BG"/>
          </w:rPr>
          <w:t>.</w:t>
        </w:r>
        <w:r w:rsidRPr="0037158A">
          <w:rPr>
            <w:rStyle w:val="Hyperlink"/>
          </w:rPr>
          <w:t>eufunds</w:t>
        </w:r>
        <w:r w:rsidRPr="00F20D1F">
          <w:rPr>
            <w:rStyle w:val="Hyperlink"/>
            <w:lang w:val="bg-BG"/>
          </w:rPr>
          <w:t>.</w:t>
        </w:r>
        <w:r w:rsidRPr="0037158A">
          <w:rPr>
            <w:rStyle w:val="Hyperlink"/>
          </w:rPr>
          <w:t>bg</w:t>
        </w:r>
        <w:r w:rsidRPr="00F20D1F">
          <w:rPr>
            <w:rStyle w:val="Hyperlink"/>
            <w:lang w:val="bg-BG"/>
          </w:rPr>
          <w:t>/</w:t>
        </w:r>
        <w:r w:rsidRPr="0037158A">
          <w:rPr>
            <w:rStyle w:val="Hyperlink"/>
          </w:rPr>
          <w:t>document</w:t>
        </w:r>
        <w:r w:rsidRPr="00F20D1F">
          <w:rPr>
            <w:rStyle w:val="Hyperlink"/>
            <w:lang w:val="bg-BG"/>
          </w:rPr>
          <w:t>/1064</w:t>
        </w:r>
      </w:hyperlink>
      <w:r w:rsidRPr="00F20D1F">
        <w:rPr>
          <w:lang w:val="bg-BG"/>
        </w:rPr>
        <w:t xml:space="preserve"> </w:t>
      </w:r>
    </w:p>
  </w:footnote>
  <w:footnote w:id="4">
    <w:p w:rsidR="001E3387" w:rsidRPr="00605EA1" w:rsidRDefault="001E3387" w:rsidP="00B429E5">
      <w:pPr>
        <w:pStyle w:val="FootnoteText"/>
        <w:rPr>
          <w:lang w:val="bg-BG"/>
        </w:rPr>
      </w:pPr>
      <w:r>
        <w:rPr>
          <w:rStyle w:val="FootnoteReference"/>
        </w:rPr>
        <w:footnoteRef/>
      </w:r>
      <w:r w:rsidRPr="00F20D1F">
        <w:rPr>
          <w:lang w:val="bg-BG"/>
        </w:rPr>
        <w:t xml:space="preserve"> </w:t>
      </w:r>
      <w:hyperlink r:id="rId3" w:history="1">
        <w:r w:rsidRPr="00973A88">
          <w:rPr>
            <w:rStyle w:val="Hyperlink"/>
          </w:rPr>
          <w:t>http</w:t>
        </w:r>
        <w:r w:rsidRPr="00F20D1F">
          <w:rPr>
            <w:rStyle w:val="Hyperlink"/>
            <w:lang w:val="bg-BG"/>
          </w:rPr>
          <w:t>://</w:t>
        </w:r>
        <w:r w:rsidRPr="00973A88">
          <w:rPr>
            <w:rStyle w:val="Hyperlink"/>
          </w:rPr>
          <w:t>www</w:t>
        </w:r>
        <w:r w:rsidRPr="00F20D1F">
          <w:rPr>
            <w:rStyle w:val="Hyperlink"/>
            <w:lang w:val="bg-BG"/>
          </w:rPr>
          <w:t>.</w:t>
        </w:r>
        <w:r w:rsidRPr="00973A88">
          <w:rPr>
            <w:rStyle w:val="Hyperlink"/>
          </w:rPr>
          <w:t>eufunds</w:t>
        </w:r>
        <w:r w:rsidRPr="00F20D1F">
          <w:rPr>
            <w:rStyle w:val="Hyperlink"/>
            <w:lang w:val="bg-BG"/>
          </w:rPr>
          <w:t>.</w:t>
        </w:r>
        <w:r w:rsidRPr="00973A88">
          <w:rPr>
            <w:rStyle w:val="Hyperlink"/>
          </w:rPr>
          <w:t>bg</w:t>
        </w:r>
        <w:r w:rsidRPr="00F20D1F">
          <w:rPr>
            <w:rStyle w:val="Hyperlink"/>
            <w:lang w:val="bg-BG"/>
          </w:rPr>
          <w:t>/</w:t>
        </w:r>
        <w:r w:rsidRPr="00973A88">
          <w:rPr>
            <w:rStyle w:val="Hyperlink"/>
          </w:rPr>
          <w:t>document</w:t>
        </w:r>
        <w:r w:rsidRPr="00F20D1F">
          <w:rPr>
            <w:rStyle w:val="Hyperlink"/>
            <w:lang w:val="bg-BG"/>
          </w:rPr>
          <w:t>/4354</w:t>
        </w:r>
      </w:hyperlink>
      <w:r w:rsidRPr="00F20D1F">
        <w:rPr>
          <w:lang w:val="bg-BG"/>
        </w:rPr>
        <w:t xml:space="preserve"> </w:t>
      </w:r>
    </w:p>
  </w:footnote>
  <w:footnote w:id="5">
    <w:p w:rsidR="001E3387" w:rsidRPr="003A2044" w:rsidRDefault="001E3387" w:rsidP="00B429E5">
      <w:pPr>
        <w:pStyle w:val="FootnoteText"/>
        <w:rPr>
          <w:lang w:val="bg-BG"/>
        </w:rPr>
      </w:pPr>
      <w:r>
        <w:rPr>
          <w:rStyle w:val="FootnoteReference"/>
        </w:rPr>
        <w:footnoteRef/>
      </w:r>
      <w:r w:rsidRPr="00F20D1F">
        <w:rPr>
          <w:lang w:val="bg-BG"/>
        </w:rPr>
        <w:t xml:space="preserve">  </w:t>
      </w:r>
      <w:hyperlink r:id="rId4" w:history="1">
        <w:r w:rsidRPr="00791805">
          <w:rPr>
            <w:rStyle w:val="Hyperlink"/>
          </w:rPr>
          <w:t>http</w:t>
        </w:r>
        <w:r w:rsidRPr="00F20D1F">
          <w:rPr>
            <w:rStyle w:val="Hyperlink"/>
            <w:lang w:val="bg-BG"/>
          </w:rPr>
          <w:t>://</w:t>
        </w:r>
        <w:r w:rsidRPr="00791805">
          <w:rPr>
            <w:rStyle w:val="Hyperlink"/>
          </w:rPr>
          <w:t>eur</w:t>
        </w:r>
        <w:r w:rsidRPr="00F20D1F">
          <w:rPr>
            <w:rStyle w:val="Hyperlink"/>
            <w:lang w:val="bg-BG"/>
          </w:rPr>
          <w:t>-</w:t>
        </w:r>
        <w:r w:rsidRPr="00791805">
          <w:rPr>
            <w:rStyle w:val="Hyperlink"/>
          </w:rPr>
          <w:t>lex</w:t>
        </w:r>
        <w:r w:rsidRPr="00F20D1F">
          <w:rPr>
            <w:rStyle w:val="Hyperlink"/>
            <w:lang w:val="bg-BG"/>
          </w:rPr>
          <w:t>.</w:t>
        </w:r>
        <w:r w:rsidRPr="00791805">
          <w:rPr>
            <w:rStyle w:val="Hyperlink"/>
          </w:rPr>
          <w:t>europa</w:t>
        </w:r>
        <w:r w:rsidRPr="00F20D1F">
          <w:rPr>
            <w:rStyle w:val="Hyperlink"/>
            <w:lang w:val="bg-BG"/>
          </w:rPr>
          <w:t>.</w:t>
        </w:r>
        <w:r w:rsidRPr="00791805">
          <w:rPr>
            <w:rStyle w:val="Hyperlink"/>
          </w:rPr>
          <w:t>eu</w:t>
        </w:r>
        <w:r w:rsidRPr="00F20D1F">
          <w:rPr>
            <w:rStyle w:val="Hyperlink"/>
            <w:lang w:val="bg-BG"/>
          </w:rPr>
          <w:t>/</w:t>
        </w:r>
        <w:r w:rsidRPr="00791805">
          <w:rPr>
            <w:rStyle w:val="Hyperlink"/>
          </w:rPr>
          <w:t>LexUriServ</w:t>
        </w:r>
        <w:r w:rsidRPr="00F20D1F">
          <w:rPr>
            <w:rStyle w:val="Hyperlink"/>
            <w:lang w:val="bg-BG"/>
          </w:rPr>
          <w:t>/</w:t>
        </w:r>
        <w:r w:rsidRPr="00791805">
          <w:rPr>
            <w:rStyle w:val="Hyperlink"/>
          </w:rPr>
          <w:t>LexUriServ</w:t>
        </w:r>
        <w:r w:rsidRPr="00F20D1F">
          <w:rPr>
            <w:rStyle w:val="Hyperlink"/>
            <w:lang w:val="bg-BG"/>
          </w:rPr>
          <w:t>.</w:t>
        </w:r>
        <w:r w:rsidRPr="00791805">
          <w:rPr>
            <w:rStyle w:val="Hyperlink"/>
          </w:rPr>
          <w:t>do</w:t>
        </w:r>
        <w:r w:rsidRPr="00F20D1F">
          <w:rPr>
            <w:rStyle w:val="Hyperlink"/>
            <w:lang w:val="bg-BG"/>
          </w:rPr>
          <w:t>?</w:t>
        </w:r>
        <w:r w:rsidRPr="00791805">
          <w:rPr>
            <w:rStyle w:val="Hyperlink"/>
          </w:rPr>
          <w:t>uri</w:t>
        </w:r>
        <w:r w:rsidRPr="00F20D1F">
          <w:rPr>
            <w:rStyle w:val="Hyperlink"/>
            <w:lang w:val="bg-BG"/>
          </w:rPr>
          <w:t>=</w:t>
        </w:r>
        <w:r w:rsidRPr="00791805">
          <w:rPr>
            <w:rStyle w:val="Hyperlink"/>
          </w:rPr>
          <w:t>COM</w:t>
        </w:r>
        <w:r w:rsidRPr="00F20D1F">
          <w:rPr>
            <w:rStyle w:val="Hyperlink"/>
            <w:lang w:val="bg-BG"/>
          </w:rPr>
          <w:t>:2011:0144:</w:t>
        </w:r>
        <w:r w:rsidRPr="00791805">
          <w:rPr>
            <w:rStyle w:val="Hyperlink"/>
          </w:rPr>
          <w:t>FIN</w:t>
        </w:r>
        <w:r w:rsidRPr="00F20D1F">
          <w:rPr>
            <w:rStyle w:val="Hyperlink"/>
            <w:lang w:val="bg-BG"/>
          </w:rPr>
          <w:t>:</w:t>
        </w:r>
        <w:r w:rsidRPr="00791805">
          <w:rPr>
            <w:rStyle w:val="Hyperlink"/>
          </w:rPr>
          <w:t>BG</w:t>
        </w:r>
        <w:r w:rsidRPr="00F20D1F">
          <w:rPr>
            <w:rStyle w:val="Hyperlink"/>
            <w:lang w:val="bg-BG"/>
          </w:rPr>
          <w:t>:</w:t>
        </w:r>
        <w:r w:rsidRPr="00791805">
          <w:rPr>
            <w:rStyle w:val="Hyperlink"/>
          </w:rPr>
          <w:t>PDF</w:t>
        </w:r>
      </w:hyperlink>
      <w:r>
        <w:rPr>
          <w:lang w:val="bg-BG"/>
        </w:rPr>
        <w:t xml:space="preserve"> </w:t>
      </w:r>
    </w:p>
  </w:footnote>
  <w:footnote w:id="6">
    <w:p w:rsidR="001E3387" w:rsidRPr="00AD1AF0" w:rsidRDefault="001E3387" w:rsidP="00B429E5">
      <w:pPr>
        <w:pStyle w:val="FootnoteText"/>
        <w:ind w:left="142" w:hanging="142"/>
        <w:jc w:val="left"/>
        <w:rPr>
          <w:lang w:val="bg-BG"/>
        </w:rPr>
      </w:pPr>
      <w:r>
        <w:rPr>
          <w:rStyle w:val="FootnoteReference"/>
        </w:rPr>
        <w:footnoteRef/>
      </w:r>
      <w:r w:rsidRPr="003A2044">
        <w:rPr>
          <w:lang w:val="bg-BG"/>
        </w:rPr>
        <w:t xml:space="preserve"> </w:t>
      </w:r>
      <w:r>
        <w:rPr>
          <w:lang w:val="bg-BG"/>
        </w:rPr>
        <w:tab/>
      </w:r>
      <w:hyperlink r:id="rId5" w:history="1">
        <w:r w:rsidRPr="0037158A">
          <w:rPr>
            <w:rStyle w:val="Hyperlink"/>
            <w:lang w:val="bg-BG"/>
          </w:rPr>
          <w:t>http://eur-lex.europa.eu/LexUriServ/LexUriServ.do?uri=OJ:L:2013:348:0129:0171:EN:PDF</w:t>
        </w:r>
      </w:hyperlink>
      <w:r>
        <w:rPr>
          <w:lang w:val="bg-BG"/>
        </w:rPr>
        <w:t xml:space="preserve">   </w:t>
      </w:r>
    </w:p>
  </w:footnote>
  <w:footnote w:id="7">
    <w:p w:rsidR="001E3387" w:rsidRPr="00373957" w:rsidRDefault="001E3387" w:rsidP="00B429E5">
      <w:pPr>
        <w:pStyle w:val="FootnoteText"/>
        <w:ind w:left="180" w:hanging="180"/>
        <w:jc w:val="left"/>
        <w:rPr>
          <w:lang w:val="bg-BG"/>
        </w:rPr>
      </w:pPr>
      <w:r>
        <w:rPr>
          <w:rStyle w:val="FootnoteReference"/>
        </w:rPr>
        <w:footnoteRef/>
      </w:r>
      <w:r>
        <w:rPr>
          <w:lang w:val="bg-BG"/>
        </w:rPr>
        <w:t xml:space="preserve">  </w:t>
      </w:r>
      <w:hyperlink r:id="rId6" w:history="1">
        <w:r w:rsidRPr="0037158A">
          <w:rPr>
            <w:rStyle w:val="Hyperlink"/>
            <w:lang w:val="bg-BG"/>
          </w:rPr>
          <w:t>http://www.bgregio.eu/media/files/Programirane%20&amp;%20ocenka/Programirane%202014-2020/NKPR%20proekt.pdf</w:t>
        </w:r>
      </w:hyperlink>
      <w:r>
        <w:rPr>
          <w:lang w:val="bg-BG"/>
        </w:rPr>
        <w:t xml:space="preserve"> </w:t>
      </w:r>
    </w:p>
  </w:footnote>
  <w:footnote w:id="8">
    <w:p w:rsidR="001E3387" w:rsidRPr="00833297" w:rsidRDefault="001E3387" w:rsidP="00B429E5">
      <w:pPr>
        <w:pStyle w:val="FootnoteText"/>
        <w:tabs>
          <w:tab w:val="left" w:pos="284"/>
          <w:tab w:val="left" w:pos="1134"/>
        </w:tabs>
        <w:ind w:left="709" w:hanging="709"/>
        <w:jc w:val="left"/>
        <w:rPr>
          <w:rStyle w:val="FootnoteReference"/>
          <w:lang w:val="bg-BG"/>
        </w:rPr>
      </w:pPr>
      <w:r>
        <w:rPr>
          <w:rStyle w:val="FootnoteReference"/>
        </w:rPr>
        <w:footnoteRef/>
      </w:r>
      <w:r w:rsidRPr="00833297">
        <w:rPr>
          <w:rStyle w:val="FootnoteReference"/>
          <w:lang w:val="bg-BG"/>
        </w:rPr>
        <w:t xml:space="preserve"> </w:t>
      </w:r>
      <w:hyperlink r:id="rId7" w:history="1">
        <w:r w:rsidRPr="0037158A">
          <w:rPr>
            <w:rStyle w:val="Hyperlink"/>
          </w:rPr>
          <w:t>http</w:t>
        </w:r>
        <w:r w:rsidRPr="0037158A">
          <w:rPr>
            <w:rStyle w:val="Hyperlink"/>
            <w:lang w:val="bg-BG"/>
          </w:rPr>
          <w:t>://</w:t>
        </w:r>
        <w:r w:rsidRPr="0037158A">
          <w:rPr>
            <w:rStyle w:val="Hyperlink"/>
          </w:rPr>
          <w:t>www</w:t>
        </w:r>
        <w:r w:rsidRPr="0037158A">
          <w:rPr>
            <w:rStyle w:val="Hyperlink"/>
            <w:lang w:val="bg-BG"/>
          </w:rPr>
          <w:t>.</w:t>
        </w:r>
        <w:r w:rsidRPr="0037158A">
          <w:rPr>
            <w:rStyle w:val="Hyperlink"/>
          </w:rPr>
          <w:t>mtitc</w:t>
        </w:r>
        <w:r w:rsidRPr="0037158A">
          <w:rPr>
            <w:rStyle w:val="Hyperlink"/>
            <w:lang w:val="bg-BG"/>
          </w:rPr>
          <w:t>.</w:t>
        </w:r>
        <w:r w:rsidRPr="0037158A">
          <w:rPr>
            <w:rStyle w:val="Hyperlink"/>
          </w:rPr>
          <w:t>government</w:t>
        </w:r>
        <w:r w:rsidRPr="0037158A">
          <w:rPr>
            <w:rStyle w:val="Hyperlink"/>
            <w:lang w:val="bg-BG"/>
          </w:rPr>
          <w:t>.</w:t>
        </w:r>
        <w:r w:rsidRPr="0037158A">
          <w:rPr>
            <w:rStyle w:val="Hyperlink"/>
          </w:rPr>
          <w:t>bg</w:t>
        </w:r>
        <w:r w:rsidRPr="0037158A">
          <w:rPr>
            <w:rStyle w:val="Hyperlink"/>
            <w:lang w:val="bg-BG"/>
          </w:rPr>
          <w:t>/</w:t>
        </w:r>
        <w:r w:rsidRPr="0037158A">
          <w:rPr>
            <w:rStyle w:val="Hyperlink"/>
          </w:rPr>
          <w:t>upload</w:t>
        </w:r>
        <w:r w:rsidRPr="0037158A">
          <w:rPr>
            <w:rStyle w:val="Hyperlink"/>
            <w:lang w:val="bg-BG"/>
          </w:rPr>
          <w:t>/</w:t>
        </w:r>
        <w:r w:rsidRPr="0037158A">
          <w:rPr>
            <w:rStyle w:val="Hyperlink"/>
          </w:rPr>
          <w:t>docs</w:t>
        </w:r>
        <w:r w:rsidRPr="0037158A">
          <w:rPr>
            <w:rStyle w:val="Hyperlink"/>
            <w:lang w:val="bg-BG"/>
          </w:rPr>
          <w:t>/</w:t>
        </w:r>
        <w:r w:rsidRPr="0037158A">
          <w:rPr>
            <w:rStyle w:val="Hyperlink"/>
          </w:rPr>
          <w:t>Transport</w:t>
        </w:r>
        <w:r w:rsidRPr="0037158A">
          <w:rPr>
            <w:rStyle w:val="Hyperlink"/>
            <w:lang w:val="bg-BG"/>
          </w:rPr>
          <w:t>_</w:t>
        </w:r>
        <w:r w:rsidRPr="0037158A">
          <w:rPr>
            <w:rStyle w:val="Hyperlink"/>
          </w:rPr>
          <w:t>Strategy</w:t>
        </w:r>
        <w:r w:rsidRPr="0037158A">
          <w:rPr>
            <w:rStyle w:val="Hyperlink"/>
            <w:lang w:val="bg-BG"/>
          </w:rPr>
          <w:t>_2020_</w:t>
        </w:r>
        <w:r w:rsidRPr="0037158A">
          <w:rPr>
            <w:rStyle w:val="Hyperlink"/>
          </w:rPr>
          <w:t>last</w:t>
        </w:r>
        <w:r w:rsidRPr="0037158A">
          <w:rPr>
            <w:rStyle w:val="Hyperlink"/>
            <w:lang w:val="bg-BG"/>
          </w:rPr>
          <w:t>_</w:t>
        </w:r>
        <w:r w:rsidRPr="0037158A">
          <w:rPr>
            <w:rStyle w:val="Hyperlink"/>
          </w:rPr>
          <w:t>r</w:t>
        </w:r>
        <w:r w:rsidRPr="0037158A">
          <w:rPr>
            <w:rStyle w:val="Hyperlink"/>
            <w:lang w:val="bg-BG"/>
          </w:rPr>
          <w:t>.</w:t>
        </w:r>
        <w:r w:rsidRPr="0037158A">
          <w:rPr>
            <w:rStyle w:val="Hyperlink"/>
          </w:rPr>
          <w:t>pdf</w:t>
        </w:r>
      </w:hyperlink>
      <w:r>
        <w:rPr>
          <w:lang w:val="bg-BG"/>
        </w:rPr>
        <w:t xml:space="preserve">   </w:t>
      </w:r>
    </w:p>
  </w:footnote>
  <w:footnote w:id="9">
    <w:p w:rsidR="001E3387" w:rsidRPr="00605EA1" w:rsidRDefault="001E3387" w:rsidP="00A92B9E">
      <w:pPr>
        <w:pStyle w:val="FootnoteText"/>
        <w:rPr>
          <w:lang w:val="bg-BG"/>
        </w:rPr>
      </w:pPr>
      <w:r w:rsidRPr="00605EA1">
        <w:rPr>
          <w:rStyle w:val="FootnoteReference"/>
          <w:lang w:val="bg-BG"/>
        </w:rPr>
        <w:footnoteRef/>
      </w:r>
      <w:r w:rsidRPr="00605EA1">
        <w:rPr>
          <w:lang w:val="bg-BG"/>
        </w:rPr>
        <w:tab/>
        <w:t>Европейски фонд за регионално развитие</w:t>
      </w:r>
    </w:p>
  </w:footnote>
  <w:footnote w:id="10">
    <w:p w:rsidR="001E3387" w:rsidRPr="00605EA1" w:rsidRDefault="001E3387" w:rsidP="00A92B9E">
      <w:pPr>
        <w:pStyle w:val="FootnoteText"/>
        <w:rPr>
          <w:lang w:val="bg-BG"/>
        </w:rPr>
      </w:pPr>
      <w:r w:rsidRPr="00605EA1">
        <w:rPr>
          <w:rStyle w:val="FootnoteReference"/>
          <w:lang w:val="bg-BG"/>
        </w:rPr>
        <w:footnoteRef/>
      </w:r>
      <w:r w:rsidRPr="00605EA1">
        <w:rPr>
          <w:lang w:val="bg-BG"/>
        </w:rPr>
        <w:tab/>
        <w:t>Европейски социален фонд</w:t>
      </w:r>
    </w:p>
  </w:footnote>
  <w:footnote w:id="11">
    <w:p w:rsidR="001E3387" w:rsidRPr="00605EA1" w:rsidRDefault="001E3387" w:rsidP="00A92B9E">
      <w:pPr>
        <w:pStyle w:val="FootnoteText"/>
        <w:rPr>
          <w:lang w:val="bg-BG"/>
        </w:rPr>
      </w:pPr>
      <w:r w:rsidRPr="00605EA1">
        <w:rPr>
          <w:rStyle w:val="FootnoteReference"/>
          <w:lang w:val="bg-BG"/>
        </w:rPr>
        <w:footnoteRef/>
      </w:r>
      <w:r w:rsidRPr="00605EA1">
        <w:rPr>
          <w:lang w:val="bg-BG"/>
        </w:rPr>
        <w:tab/>
        <w:t>Инициатива за младежка заетост</w:t>
      </w:r>
    </w:p>
  </w:footnote>
  <w:footnote w:id="12">
    <w:p w:rsidR="001E3387" w:rsidRPr="00605EA1" w:rsidRDefault="001E3387" w:rsidP="00A92B9E">
      <w:pPr>
        <w:pStyle w:val="FootnoteText"/>
        <w:rPr>
          <w:lang w:val="bg-BG"/>
        </w:rPr>
      </w:pPr>
      <w:r w:rsidRPr="00605EA1">
        <w:rPr>
          <w:rStyle w:val="FootnoteReference"/>
          <w:lang w:val="bg-BG"/>
        </w:rPr>
        <w:footnoteRef/>
      </w:r>
      <w:r w:rsidRPr="00605EA1">
        <w:rPr>
          <w:lang w:val="bg-BG"/>
        </w:rPr>
        <w:tab/>
        <w:t>Общ размер на подкрепата от Съюза (включително основно разпределение и резерв за изпълнение)</w:t>
      </w:r>
    </w:p>
  </w:footnote>
  <w:footnote w:id="13">
    <w:p w:rsidR="001E3387" w:rsidRPr="00605EA1" w:rsidRDefault="001E3387" w:rsidP="00A92B9E">
      <w:pPr>
        <w:pStyle w:val="FootnoteText"/>
        <w:rPr>
          <w:lang w:val="bg-BG"/>
        </w:rPr>
      </w:pPr>
      <w:r w:rsidRPr="00605EA1">
        <w:rPr>
          <w:rStyle w:val="FootnoteReference"/>
          <w:lang w:val="bg-BG"/>
        </w:rPr>
        <w:footnoteRef/>
      </w:r>
      <w:r w:rsidRPr="00605EA1">
        <w:rPr>
          <w:lang w:val="bg-BG"/>
        </w:rPr>
        <w:tab/>
        <w:t xml:space="preserve">Информация по фондове и по приоритетни оси </w:t>
      </w:r>
    </w:p>
  </w:footnote>
  <w:footnote w:id="14">
    <w:p w:rsidR="001E3387" w:rsidRPr="00605EA1" w:rsidRDefault="001E3387" w:rsidP="00A92B9E">
      <w:pPr>
        <w:pStyle w:val="FootnoteText"/>
        <w:rPr>
          <w:lang w:val="bg-BG"/>
        </w:rPr>
      </w:pPr>
      <w:r w:rsidRPr="00605EA1">
        <w:rPr>
          <w:rStyle w:val="FootnoteReference"/>
          <w:lang w:val="bg-BG"/>
        </w:rPr>
        <w:footnoteRef/>
      </w:r>
      <w:r w:rsidRPr="00605EA1">
        <w:rPr>
          <w:lang w:val="bg-BG"/>
        </w:rPr>
        <w:tab/>
        <w:t>Наименование на тематичната цел (не се прилага за техническа помощ)</w:t>
      </w:r>
    </w:p>
  </w:footnote>
  <w:footnote w:id="15">
    <w:p w:rsidR="001E3387" w:rsidRPr="00605EA1" w:rsidRDefault="001E3387" w:rsidP="00A92B9E">
      <w:pPr>
        <w:pStyle w:val="FootnoteText"/>
        <w:rPr>
          <w:lang w:val="bg-BG"/>
        </w:rPr>
      </w:pPr>
      <w:r w:rsidRPr="00605EA1">
        <w:rPr>
          <w:rStyle w:val="FootnoteReference"/>
          <w:lang w:val="bg-BG"/>
        </w:rPr>
        <w:footnoteRef/>
      </w:r>
      <w:r w:rsidRPr="00605EA1">
        <w:rPr>
          <w:lang w:val="bg-BG"/>
        </w:rPr>
        <w:tab/>
        <w:t>Наименование на инвестиционния приоритет (не се прилага за техническа помощ)</w:t>
      </w:r>
    </w:p>
  </w:footnote>
  <w:footnote w:id="16">
    <w:p w:rsidR="001E3387" w:rsidRPr="0086059D" w:rsidRDefault="001E3387" w:rsidP="004C52FA">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17">
    <w:p w:rsidR="001E3387" w:rsidRPr="003A5688" w:rsidRDefault="001E3387" w:rsidP="00B97B59">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18">
    <w:p w:rsidR="001E3387" w:rsidRPr="008E0340" w:rsidRDefault="001E3387">
      <w:pPr>
        <w:pStyle w:val="FootnoteText"/>
        <w:rPr>
          <w:lang w:val="et-EE"/>
        </w:rPr>
      </w:pPr>
      <w:r>
        <w:rPr>
          <w:rStyle w:val="FootnoteReference"/>
        </w:rPr>
        <w:footnoteRef/>
      </w:r>
      <w:r w:rsidRPr="0047139E">
        <w:rPr>
          <w:lang w:val="ru-RU"/>
        </w:rPr>
        <w:tab/>
      </w:r>
      <w:r w:rsidRPr="0047139E">
        <w:rPr>
          <w:sz w:val="22"/>
          <w:lang w:val="ru-RU"/>
        </w:rPr>
        <w:t>Регламент (ЕС) № 1304/2013 на Европейския парламент и на Съвета от 17 декември 2013 г. относно Европейския социален фонд и за отмяна на Регламент (ЕО) №</w:t>
      </w:r>
      <w:r>
        <w:rPr>
          <w:sz w:val="22"/>
        </w:rPr>
        <w:t> </w:t>
      </w:r>
      <w:r w:rsidRPr="0047139E">
        <w:rPr>
          <w:sz w:val="22"/>
          <w:lang w:val="ru-RU"/>
        </w:rPr>
        <w:t xml:space="preserve">1081/2006 (ОВ </w:t>
      </w:r>
      <w:r>
        <w:rPr>
          <w:sz w:val="22"/>
        </w:rPr>
        <w:t>L</w:t>
      </w:r>
      <w:r w:rsidRPr="0047139E">
        <w:rPr>
          <w:sz w:val="22"/>
          <w:lang w:val="ru-RU"/>
        </w:rPr>
        <w:t xml:space="preserve"> 347, 20.12.2013</w:t>
      </w:r>
      <w:r>
        <w:rPr>
          <w:sz w:val="22"/>
        </w:rPr>
        <w:t> </w:t>
      </w:r>
      <w:r w:rsidRPr="0047139E">
        <w:rPr>
          <w:sz w:val="22"/>
          <w:lang w:val="ru-RU"/>
        </w:rPr>
        <w:t>г., стр. 470).</w:t>
      </w:r>
    </w:p>
  </w:footnote>
  <w:footnote w:id="19">
    <w:p w:rsidR="001E3387" w:rsidRPr="003A5688" w:rsidRDefault="001E3387" w:rsidP="00961976">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1E3387" w:rsidRPr="003A5688" w:rsidRDefault="001E3387" w:rsidP="00B97B59">
      <w:pPr>
        <w:spacing w:before="0" w:after="0"/>
        <w:ind w:left="720" w:hanging="720"/>
      </w:pPr>
    </w:p>
  </w:footnote>
  <w:footnote w:id="20">
    <w:p w:rsidR="001E3387" w:rsidRDefault="001E3387" w:rsidP="00C476D5">
      <w:r>
        <w:rPr>
          <w:rStyle w:val="FootnoteReference"/>
        </w:rPr>
        <w:footnoteRef/>
      </w:r>
      <w:r w:rsidRPr="00C476D5">
        <w:t xml:space="preserve"> </w:t>
      </w:r>
      <w:r w:rsidRPr="00C476D5">
        <w:rPr>
          <w:sz w:val="20"/>
        </w:rPr>
        <w:t xml:space="preserve">Тази методика и подход са приложими за всички проекти, предмет на разглеждане за финансиране </w:t>
      </w:r>
      <w:r>
        <w:rPr>
          <w:sz w:val="20"/>
        </w:rPr>
        <w:t>по</w:t>
      </w:r>
      <w:r w:rsidRPr="00C476D5">
        <w:rPr>
          <w:sz w:val="20"/>
        </w:rPr>
        <w:t xml:space="preserve"> приоритетни оси 1÷4.</w:t>
      </w:r>
    </w:p>
    <w:p w:rsidR="001E3387" w:rsidRPr="00C476D5" w:rsidRDefault="001E3387">
      <w:pPr>
        <w:pStyle w:val="FootnoteText"/>
        <w:rPr>
          <w:lang w:val="bg-BG"/>
        </w:rPr>
      </w:pPr>
      <w:r>
        <w:rPr>
          <w:lang w:val="bg-BG"/>
        </w:rPr>
        <w:t xml:space="preserve">  </w:t>
      </w:r>
    </w:p>
  </w:footnote>
  <w:footnote w:id="21">
    <w:p w:rsidR="001E3387" w:rsidRPr="0086059D" w:rsidRDefault="001E3387" w:rsidP="00B3200A">
      <w:pPr>
        <w:spacing w:before="0" w:after="0"/>
        <w:ind w:left="720" w:hanging="720"/>
        <w:rPr>
          <w:sz w:val="20"/>
        </w:rPr>
      </w:pPr>
      <w:r>
        <w:rPr>
          <w:rStyle w:val="FootnoteReference"/>
        </w:rPr>
        <w:footnoteRef/>
      </w:r>
      <w:r>
        <w:tab/>
      </w:r>
      <w:r>
        <w:rPr>
          <w:sz w:val="20"/>
        </w:rPr>
        <w:t xml:space="preserve">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 </w:t>
      </w:r>
    </w:p>
    <w:p w:rsidR="001E3387" w:rsidRPr="0047139E" w:rsidRDefault="001E3387" w:rsidP="00B97B59">
      <w:pPr>
        <w:pStyle w:val="FootnoteText"/>
        <w:rPr>
          <w:lang w:val="ru-RU"/>
        </w:rPr>
      </w:pPr>
    </w:p>
  </w:footnote>
  <w:footnote w:id="22">
    <w:p w:rsidR="001E3387" w:rsidRPr="0086059D" w:rsidRDefault="001E3387">
      <w:pPr>
        <w:pStyle w:val="FootnoteText"/>
        <w:rPr>
          <w:lang w:val="et-EE"/>
        </w:rPr>
      </w:pPr>
      <w:r>
        <w:rPr>
          <w:rStyle w:val="FootnoteReference"/>
        </w:rPr>
        <w:footnoteRef/>
      </w:r>
      <w:r w:rsidRPr="0047139E">
        <w:rPr>
          <w:lang w:val="ru-RU"/>
        </w:rPr>
        <w:tab/>
        <w:t xml:space="preserve">Само за програми, подкрепяни от ЕСФ </w:t>
      </w:r>
    </w:p>
  </w:footnote>
  <w:footnote w:id="23">
    <w:p w:rsidR="001E3387" w:rsidRPr="00605EA1" w:rsidRDefault="001E3387" w:rsidP="00B97B59">
      <w:pPr>
        <w:pStyle w:val="FootnoteText"/>
        <w:rPr>
          <w:lang w:val="bg-BG"/>
        </w:rPr>
      </w:pPr>
      <w:r>
        <w:rPr>
          <w:rStyle w:val="FootnoteReference"/>
        </w:rPr>
        <w:footnoteRef/>
      </w:r>
      <w:r w:rsidRPr="0047139E">
        <w:rPr>
          <w:lang w:val="ru-RU"/>
        </w:rP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24">
    <w:p w:rsidR="001E3387" w:rsidRPr="00605EA1" w:rsidRDefault="001E3387" w:rsidP="00B97B59">
      <w:pPr>
        <w:pStyle w:val="FootnoteText"/>
        <w:rPr>
          <w:lang w:val="bg-BG"/>
        </w:rPr>
      </w:pPr>
      <w:r>
        <w:rPr>
          <w:rStyle w:val="FootnoteReference"/>
        </w:rPr>
        <w:footnoteRef/>
      </w:r>
      <w:r w:rsidRPr="0047139E">
        <w:rPr>
          <w:lang w:val="ru-RU"/>
        </w:rPr>
        <w:tab/>
      </w:r>
      <w:r w:rsidRPr="00605EA1">
        <w:rPr>
          <w:lang w:val="bg-BG"/>
        </w:rPr>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25">
    <w:p w:rsidR="001E3387" w:rsidRPr="00C00939" w:rsidRDefault="001E3387" w:rsidP="00F57E9F">
      <w:pPr>
        <w:spacing w:before="0" w:after="0"/>
        <w:ind w:left="720" w:hanging="720"/>
      </w:pPr>
      <w:r w:rsidRPr="00C00939">
        <w:rPr>
          <w:rStyle w:val="FootnoteReference"/>
        </w:rPr>
        <w:footnoteRef/>
      </w:r>
      <w:r w:rsidRPr="00C00939">
        <w:tab/>
      </w:r>
      <w:r w:rsidRPr="00C00939">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1E3387" w:rsidRPr="003A5688" w:rsidRDefault="001E3387" w:rsidP="00F57E9F">
      <w:pPr>
        <w:spacing w:before="0" w:after="0"/>
        <w:ind w:left="720" w:hanging="720"/>
      </w:pPr>
    </w:p>
  </w:footnote>
  <w:footnote w:id="26">
    <w:p w:rsidR="001E3387" w:rsidRPr="00552FB9" w:rsidRDefault="001E3387" w:rsidP="00D01289">
      <w:pPr>
        <w:pStyle w:val="FootnoteText"/>
        <w:rPr>
          <w:lang w:val="et-EE"/>
        </w:rPr>
      </w:pPr>
      <w:r>
        <w:rPr>
          <w:rStyle w:val="FootnoteReference"/>
        </w:rPr>
        <w:footnoteRef/>
      </w:r>
      <w:r w:rsidRPr="0047139E">
        <w:rPr>
          <w:lang w:val="ru-RU"/>
        </w:rPr>
        <w:tab/>
      </w:r>
      <w:r w:rsidRPr="00605EA1">
        <w:rPr>
          <w:lang w:val="bg-BG"/>
        </w:rPr>
        <w:t xml:space="preserve">Сумите включват общата подкрепа от Съюза (основното разпределение и предоставянето на средства от резерва за изпълнение). </w:t>
      </w:r>
    </w:p>
    <w:p w:rsidR="001E3387" w:rsidRPr="0086059D" w:rsidRDefault="001E3387">
      <w:pPr>
        <w:pStyle w:val="FootnoteText"/>
        <w:rPr>
          <w:lang w:val="et-EE"/>
        </w:rPr>
      </w:pPr>
    </w:p>
  </w:footnote>
  <w:footnote w:id="27">
    <w:p w:rsidR="001E3387" w:rsidRPr="0047139E" w:rsidRDefault="001E3387" w:rsidP="00964C1E">
      <w:pPr>
        <w:pStyle w:val="FootnoteText"/>
        <w:rPr>
          <w:lang w:val="ru-RU"/>
        </w:rPr>
      </w:pPr>
      <w:r>
        <w:rPr>
          <w:rStyle w:val="FootnoteReference"/>
        </w:rPr>
        <w:footnoteRef/>
      </w:r>
      <w:r w:rsidRPr="0047139E">
        <w:rPr>
          <w:lang w:val="ru-RU"/>
        </w:rPr>
        <w:tab/>
      </w:r>
      <w:r w:rsidRPr="00605EA1">
        <w:rPr>
          <w:lang w:val="bg-BG"/>
        </w:rPr>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28">
    <w:p w:rsidR="001E3387" w:rsidRPr="0086059D" w:rsidRDefault="001E3387" w:rsidP="00626FFA">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29">
    <w:p w:rsidR="001E3387" w:rsidRPr="003A5688" w:rsidRDefault="001E3387" w:rsidP="00626FFA">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30">
    <w:p w:rsidR="001E3387" w:rsidRPr="008E0340" w:rsidRDefault="001E3387" w:rsidP="00626FFA">
      <w:pPr>
        <w:pStyle w:val="FootnoteText"/>
        <w:rPr>
          <w:lang w:val="et-EE"/>
        </w:rPr>
      </w:pPr>
      <w:r>
        <w:rPr>
          <w:rStyle w:val="FootnoteReference"/>
        </w:rPr>
        <w:footnoteRef/>
      </w:r>
      <w:r w:rsidRPr="0047139E">
        <w:rPr>
          <w:lang w:val="ru-RU"/>
        </w:rPr>
        <w:tab/>
      </w:r>
      <w:r w:rsidRPr="0047139E">
        <w:rPr>
          <w:sz w:val="22"/>
          <w:lang w:val="ru-RU"/>
        </w:rPr>
        <w:t>Регламент (ЕС) № 1304/2013 на Европейския парламент и на Съвета от 17 декември 2013 г. относно Европейския социален фонд и за отмяна на Регламент (ЕО) №</w:t>
      </w:r>
      <w:r>
        <w:rPr>
          <w:sz w:val="22"/>
        </w:rPr>
        <w:t> </w:t>
      </w:r>
      <w:r w:rsidRPr="0047139E">
        <w:rPr>
          <w:sz w:val="22"/>
          <w:lang w:val="ru-RU"/>
        </w:rPr>
        <w:t xml:space="preserve">1081/2006 (ОВ </w:t>
      </w:r>
      <w:r>
        <w:rPr>
          <w:sz w:val="22"/>
        </w:rPr>
        <w:t>L</w:t>
      </w:r>
      <w:r w:rsidRPr="0047139E">
        <w:rPr>
          <w:sz w:val="22"/>
          <w:lang w:val="ru-RU"/>
        </w:rPr>
        <w:t xml:space="preserve"> 347, 20.12.2013</w:t>
      </w:r>
      <w:r>
        <w:rPr>
          <w:sz w:val="22"/>
        </w:rPr>
        <w:t> </w:t>
      </w:r>
      <w:r w:rsidRPr="0047139E">
        <w:rPr>
          <w:sz w:val="22"/>
          <w:lang w:val="ru-RU"/>
        </w:rPr>
        <w:t>г., стр. 470).</w:t>
      </w:r>
    </w:p>
  </w:footnote>
  <w:footnote w:id="31">
    <w:p w:rsidR="001E3387" w:rsidRPr="003A5688" w:rsidRDefault="001E3387" w:rsidP="00626FFA">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1E3387" w:rsidRPr="003A5688" w:rsidRDefault="001E3387" w:rsidP="00626FFA">
      <w:pPr>
        <w:spacing w:before="0" w:after="0"/>
        <w:ind w:left="720" w:hanging="720"/>
      </w:pPr>
    </w:p>
  </w:footnote>
  <w:footnote w:id="32">
    <w:p w:rsidR="001E3387" w:rsidRPr="0086059D" w:rsidRDefault="001E3387" w:rsidP="00A55425">
      <w:pPr>
        <w:spacing w:before="0" w:after="0"/>
        <w:ind w:left="720" w:hanging="720"/>
        <w:rPr>
          <w:sz w:val="20"/>
        </w:rPr>
      </w:pPr>
      <w:r>
        <w:rPr>
          <w:rStyle w:val="FootnoteReference"/>
        </w:rPr>
        <w:footnoteRef/>
      </w:r>
      <w:r>
        <w:tab/>
      </w:r>
      <w:r>
        <w:rPr>
          <w:sz w:val="20"/>
        </w:rPr>
        <w:t xml:space="preserve">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 </w:t>
      </w:r>
    </w:p>
    <w:p w:rsidR="001E3387" w:rsidRPr="0047139E" w:rsidRDefault="001E3387" w:rsidP="00A55425">
      <w:pPr>
        <w:pStyle w:val="FootnoteText"/>
        <w:rPr>
          <w:lang w:val="ru-RU"/>
        </w:rPr>
      </w:pPr>
    </w:p>
  </w:footnote>
  <w:footnote w:id="33">
    <w:p w:rsidR="001E3387" w:rsidRPr="00605EA1" w:rsidRDefault="001E3387" w:rsidP="00626FFA">
      <w:pPr>
        <w:pStyle w:val="FootnoteText"/>
        <w:rPr>
          <w:lang w:val="bg-BG"/>
        </w:rPr>
      </w:pPr>
      <w:r>
        <w:rPr>
          <w:rStyle w:val="FootnoteReference"/>
        </w:rPr>
        <w:footnoteRef/>
      </w:r>
      <w:r w:rsidRPr="0047139E">
        <w:rPr>
          <w:lang w:val="ru-RU"/>
        </w:rPr>
        <w:tab/>
      </w:r>
      <w:r w:rsidRPr="00605EA1">
        <w:rPr>
          <w:lang w:val="bg-BG"/>
        </w:rPr>
        <w:t>Само за програми, подкрепяни от ЕСФ</w:t>
      </w:r>
    </w:p>
  </w:footnote>
  <w:footnote w:id="34">
    <w:p w:rsidR="001E3387" w:rsidRPr="00632C7A" w:rsidRDefault="001E3387" w:rsidP="00626FFA">
      <w:pPr>
        <w:pStyle w:val="FootnoteText"/>
        <w:rPr>
          <w:lang w:val="bg-BG"/>
        </w:rPr>
      </w:pPr>
      <w:r w:rsidRPr="00632C7A">
        <w:rPr>
          <w:rStyle w:val="FootnoteReference"/>
          <w:lang w:val="bg-BG"/>
        </w:rPr>
        <w:footnoteRef/>
      </w:r>
      <w:r w:rsidRPr="00632C7A">
        <w:rPr>
          <w:lang w:val="bg-BG"/>
        </w:rP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35">
    <w:p w:rsidR="001E3387" w:rsidRPr="00F20D1F" w:rsidRDefault="001E3387" w:rsidP="00626FFA">
      <w:pPr>
        <w:pStyle w:val="FootnoteText"/>
        <w:rPr>
          <w:lang w:val="bg-BG"/>
        </w:rPr>
      </w:pPr>
      <w:r>
        <w:rPr>
          <w:rStyle w:val="FootnoteReference"/>
        </w:rPr>
        <w:footnoteRef/>
      </w:r>
      <w:r w:rsidRPr="0047139E">
        <w:rPr>
          <w:lang w:val="ru-RU"/>
        </w:rPr>
        <w:tab/>
      </w:r>
      <w:r w:rsidRPr="00F20D1F">
        <w:rPr>
          <w:lang w:val="bg-BG"/>
        </w:rPr>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36">
    <w:p w:rsidR="001E3387" w:rsidRPr="00C00939" w:rsidRDefault="001E3387" w:rsidP="0036613E">
      <w:pPr>
        <w:spacing w:before="0" w:after="0"/>
        <w:ind w:left="720" w:hanging="720"/>
      </w:pPr>
      <w:r w:rsidRPr="00C00939">
        <w:rPr>
          <w:rStyle w:val="FootnoteReference"/>
        </w:rPr>
        <w:footnoteRef/>
      </w:r>
      <w:r w:rsidRPr="00C00939">
        <w:tab/>
      </w:r>
      <w:r w:rsidRPr="00C00939">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1E3387" w:rsidRPr="003A5688" w:rsidRDefault="001E3387" w:rsidP="0036613E">
      <w:pPr>
        <w:spacing w:before="0" w:after="0"/>
        <w:ind w:left="720" w:hanging="720"/>
      </w:pPr>
    </w:p>
  </w:footnote>
  <w:footnote w:id="37">
    <w:p w:rsidR="001E3387" w:rsidRPr="00552FB9" w:rsidRDefault="001E3387" w:rsidP="00626FFA">
      <w:pPr>
        <w:pStyle w:val="FootnoteText"/>
        <w:rPr>
          <w:lang w:val="et-EE"/>
        </w:rPr>
      </w:pPr>
      <w:r>
        <w:rPr>
          <w:rStyle w:val="FootnoteReference"/>
        </w:rPr>
        <w:footnoteRef/>
      </w:r>
      <w:r w:rsidRPr="0047139E">
        <w:rPr>
          <w:lang w:val="ru-RU"/>
        </w:rPr>
        <w:tab/>
      </w:r>
      <w:r w:rsidRPr="00632C7A">
        <w:rPr>
          <w:lang w:val="bg-BG"/>
        </w:rPr>
        <w:t xml:space="preserve">Сумите включват общата подкрепа от Съюза (основното разпределение и предоставянето на средства от резерва за изпълнение). </w:t>
      </w:r>
    </w:p>
    <w:p w:rsidR="001E3387" w:rsidRPr="0086059D" w:rsidRDefault="001E3387" w:rsidP="00626FFA">
      <w:pPr>
        <w:pStyle w:val="FootnoteText"/>
        <w:rPr>
          <w:lang w:val="et-EE"/>
        </w:rPr>
      </w:pPr>
    </w:p>
  </w:footnote>
  <w:footnote w:id="38">
    <w:p w:rsidR="001E3387" w:rsidRPr="0047139E" w:rsidRDefault="001E3387" w:rsidP="00E6222C">
      <w:pPr>
        <w:pStyle w:val="FootnoteText"/>
        <w:rPr>
          <w:lang w:val="ru-RU"/>
        </w:rPr>
      </w:pPr>
      <w:r>
        <w:rPr>
          <w:rStyle w:val="FootnoteReference"/>
        </w:rPr>
        <w:footnoteRef/>
      </w:r>
      <w:r w:rsidRPr="0047139E">
        <w:rPr>
          <w:lang w:val="ru-RU"/>
        </w:rPr>
        <w:tab/>
        <w:t>Когато е целесъобразно, включва количествена информация за приноса на ЕСФ по тематичните цели, посочени в член</w:t>
      </w:r>
      <w:r w:rsidRPr="00203F0D">
        <w:rPr>
          <w:lang w:val="et-EE"/>
        </w:rPr>
        <w:t> </w:t>
      </w:r>
      <w:r w:rsidRPr="0047139E">
        <w:rPr>
          <w:lang w:val="ru-RU"/>
        </w:rPr>
        <w:t>9, първа алинея, точки 1) — 7) от Регламент (ЕС) №</w:t>
      </w:r>
      <w:r w:rsidRPr="00203F0D">
        <w:rPr>
          <w:lang w:val="et-EE"/>
        </w:rPr>
        <w:t> </w:t>
      </w:r>
      <w:r w:rsidRPr="0047139E">
        <w:rPr>
          <w:lang w:val="ru-RU"/>
        </w:rPr>
        <w:t>1303/2013.</w:t>
      </w:r>
    </w:p>
  </w:footnote>
  <w:footnote w:id="39">
    <w:p w:rsidR="001E3387" w:rsidRPr="0086059D" w:rsidRDefault="001E3387" w:rsidP="0041462C">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40">
    <w:p w:rsidR="001E3387" w:rsidRPr="003A5688" w:rsidRDefault="001E3387" w:rsidP="0041462C">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1">
    <w:p w:rsidR="001E3387" w:rsidRPr="008E0340" w:rsidRDefault="001E3387" w:rsidP="0041462C">
      <w:pPr>
        <w:pStyle w:val="FootnoteText"/>
        <w:rPr>
          <w:lang w:val="et-EE"/>
        </w:rPr>
      </w:pPr>
      <w:r>
        <w:rPr>
          <w:rStyle w:val="FootnoteReference"/>
        </w:rPr>
        <w:footnoteRef/>
      </w:r>
      <w:r w:rsidRPr="0047139E">
        <w:rPr>
          <w:lang w:val="ru-RU"/>
        </w:rPr>
        <w:tab/>
      </w:r>
      <w:r w:rsidRPr="0047139E">
        <w:rPr>
          <w:sz w:val="22"/>
          <w:lang w:val="ru-RU"/>
        </w:rPr>
        <w:t>Регламент (ЕС) № 1304/2013 на Европейския парламент и на Съвета от 17 декември 2013 г. относно Европейския социален фонд и за отмяна на Регламент (ЕО) №</w:t>
      </w:r>
      <w:r>
        <w:rPr>
          <w:sz w:val="22"/>
        </w:rPr>
        <w:t> </w:t>
      </w:r>
      <w:r w:rsidRPr="0047139E">
        <w:rPr>
          <w:sz w:val="22"/>
          <w:lang w:val="ru-RU"/>
        </w:rPr>
        <w:t xml:space="preserve">1081/2006 (ОВ </w:t>
      </w:r>
      <w:r>
        <w:rPr>
          <w:sz w:val="22"/>
        </w:rPr>
        <w:t>L</w:t>
      </w:r>
      <w:r w:rsidRPr="0047139E">
        <w:rPr>
          <w:sz w:val="22"/>
          <w:lang w:val="ru-RU"/>
        </w:rPr>
        <w:t xml:space="preserve"> 347, 20.12.2013</w:t>
      </w:r>
      <w:r>
        <w:rPr>
          <w:sz w:val="22"/>
        </w:rPr>
        <w:t> </w:t>
      </w:r>
      <w:r w:rsidRPr="0047139E">
        <w:rPr>
          <w:sz w:val="22"/>
          <w:lang w:val="ru-RU"/>
        </w:rPr>
        <w:t>г., стр. 470).</w:t>
      </w:r>
    </w:p>
  </w:footnote>
  <w:footnote w:id="42">
    <w:p w:rsidR="001E3387" w:rsidRPr="003A5688" w:rsidRDefault="001E3387" w:rsidP="0041462C">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1E3387" w:rsidRPr="003A5688" w:rsidRDefault="001E3387" w:rsidP="0041462C">
      <w:pPr>
        <w:spacing w:before="0" w:after="0"/>
        <w:ind w:left="720" w:hanging="720"/>
      </w:pPr>
    </w:p>
  </w:footnote>
  <w:footnote w:id="43">
    <w:p w:rsidR="001E3387" w:rsidRPr="00C00939" w:rsidRDefault="001E3387" w:rsidP="0041462C">
      <w:pPr>
        <w:spacing w:before="0" w:after="0"/>
        <w:ind w:left="720" w:hanging="720"/>
      </w:pPr>
      <w:r>
        <w:rPr>
          <w:rStyle w:val="FootnoteReference"/>
        </w:rPr>
        <w:footnoteRef/>
      </w:r>
      <w:r>
        <w:tab/>
      </w:r>
      <w:r w:rsidRPr="00632C7A">
        <w:rPr>
          <w:sz w:val="20"/>
        </w:rPr>
        <w:t xml:space="preserve">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 </w:t>
      </w:r>
    </w:p>
  </w:footnote>
  <w:footnote w:id="44">
    <w:p w:rsidR="001E3387" w:rsidRPr="0086059D" w:rsidRDefault="001E3387" w:rsidP="0041462C">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45">
    <w:p w:rsidR="001E3387" w:rsidRPr="003A5688" w:rsidRDefault="001E3387" w:rsidP="0041462C">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6">
    <w:p w:rsidR="001E3387" w:rsidRPr="008E0340" w:rsidRDefault="001E3387" w:rsidP="0041462C">
      <w:pPr>
        <w:pStyle w:val="FootnoteText"/>
        <w:rPr>
          <w:lang w:val="et-EE"/>
        </w:rPr>
      </w:pPr>
      <w:r>
        <w:rPr>
          <w:rStyle w:val="FootnoteReference"/>
        </w:rPr>
        <w:footnoteRef/>
      </w:r>
      <w:r w:rsidRPr="0047139E">
        <w:rPr>
          <w:lang w:val="ru-RU"/>
        </w:rPr>
        <w:tab/>
      </w:r>
      <w:r w:rsidRPr="0047139E">
        <w:rPr>
          <w:sz w:val="22"/>
          <w:lang w:val="ru-RU"/>
        </w:rPr>
        <w:t>Регламент (ЕС) № 1304/2013 на Европейския парламент и на Съвета от 17 декември 2013 г. относно Европейския социален фонд и за отмяна на Регламент (ЕО) №</w:t>
      </w:r>
      <w:r>
        <w:rPr>
          <w:sz w:val="22"/>
        </w:rPr>
        <w:t> </w:t>
      </w:r>
      <w:r w:rsidRPr="0047139E">
        <w:rPr>
          <w:sz w:val="22"/>
          <w:lang w:val="ru-RU"/>
        </w:rPr>
        <w:t xml:space="preserve">1081/2006 (ОВ </w:t>
      </w:r>
      <w:r>
        <w:rPr>
          <w:sz w:val="22"/>
        </w:rPr>
        <w:t>L</w:t>
      </w:r>
      <w:r w:rsidRPr="0047139E">
        <w:rPr>
          <w:sz w:val="22"/>
          <w:lang w:val="ru-RU"/>
        </w:rPr>
        <w:t xml:space="preserve"> 347, 20.12.2013</w:t>
      </w:r>
      <w:r>
        <w:rPr>
          <w:sz w:val="22"/>
        </w:rPr>
        <w:t> </w:t>
      </w:r>
      <w:r w:rsidRPr="0047139E">
        <w:rPr>
          <w:sz w:val="22"/>
          <w:lang w:val="ru-RU"/>
        </w:rPr>
        <w:t>г., стр. 470).</w:t>
      </w:r>
    </w:p>
  </w:footnote>
  <w:footnote w:id="47">
    <w:p w:rsidR="001E3387" w:rsidRPr="003A5688" w:rsidRDefault="001E3387" w:rsidP="0041462C">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1E3387" w:rsidRPr="003A5688" w:rsidRDefault="001E3387" w:rsidP="0041462C">
      <w:pPr>
        <w:spacing w:before="0" w:after="0"/>
        <w:ind w:left="720" w:hanging="720"/>
      </w:pPr>
    </w:p>
  </w:footnote>
  <w:footnote w:id="48">
    <w:p w:rsidR="001E3387" w:rsidRPr="00C00939" w:rsidRDefault="001E3387" w:rsidP="00986CDA">
      <w:pPr>
        <w:spacing w:before="0" w:after="0"/>
        <w:ind w:left="720" w:hanging="720"/>
      </w:pPr>
      <w:r>
        <w:rPr>
          <w:rStyle w:val="FootnoteReference"/>
        </w:rPr>
        <w:footnoteRef/>
      </w:r>
      <w:r>
        <w:tab/>
      </w:r>
      <w:r w:rsidRPr="00632C7A">
        <w:rPr>
          <w:sz w:val="20"/>
        </w:rPr>
        <w:t xml:space="preserve">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 </w:t>
      </w:r>
    </w:p>
  </w:footnote>
  <w:footnote w:id="49">
    <w:p w:rsidR="001E3387" w:rsidRPr="00632C7A" w:rsidRDefault="001E3387" w:rsidP="00FB6F9E">
      <w:pPr>
        <w:pStyle w:val="FootnoteText"/>
        <w:rPr>
          <w:lang w:val="bg-BG"/>
        </w:rPr>
      </w:pPr>
      <w:r w:rsidRPr="00632C7A">
        <w:rPr>
          <w:rStyle w:val="FootnoteReference"/>
          <w:lang w:val="bg-BG"/>
        </w:rPr>
        <w:footnoteRef/>
      </w:r>
      <w:r w:rsidRPr="00632C7A">
        <w:rPr>
          <w:lang w:val="bg-BG"/>
        </w:rPr>
        <w:tab/>
        <w:t xml:space="preserve">Само за програми, подкрепяни от ЕСФ. </w:t>
      </w:r>
    </w:p>
  </w:footnote>
  <w:footnote w:id="50">
    <w:p w:rsidR="001E3387" w:rsidRPr="00632C7A" w:rsidRDefault="001E3387" w:rsidP="00FB6F9E">
      <w:pPr>
        <w:pStyle w:val="FootnoteText"/>
        <w:rPr>
          <w:lang w:val="bg-BG"/>
        </w:rPr>
      </w:pPr>
      <w:r w:rsidRPr="00632C7A">
        <w:rPr>
          <w:rStyle w:val="FootnoteReference"/>
          <w:lang w:val="bg-BG"/>
        </w:rPr>
        <w:footnoteRef/>
      </w:r>
      <w:r w:rsidRPr="00632C7A">
        <w:rPr>
          <w:lang w:val="bg-BG"/>
        </w:rP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51">
    <w:p w:rsidR="001E3387" w:rsidRPr="0047139E" w:rsidRDefault="001E3387" w:rsidP="00FB6F9E">
      <w:pPr>
        <w:pStyle w:val="FootnoteText"/>
        <w:rPr>
          <w:lang w:val="ru-RU"/>
        </w:rPr>
      </w:pPr>
      <w:r>
        <w:rPr>
          <w:rStyle w:val="FootnoteReference"/>
        </w:rPr>
        <w:footnoteRef/>
      </w:r>
      <w:r w:rsidRPr="0047139E">
        <w:rPr>
          <w:lang w:val="ru-RU"/>
        </w:rP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w:t>
      </w:r>
      <w:r>
        <w:t> </w:t>
      </w:r>
      <w:r w:rsidRPr="0047139E">
        <w:rPr>
          <w:lang w:val="ru-RU"/>
        </w:rPr>
        <w:t>22, параграф</w:t>
      </w:r>
      <w:r>
        <w:t> </w:t>
      </w:r>
      <w:r w:rsidRPr="0047139E">
        <w:rPr>
          <w:lang w:val="ru-RU"/>
        </w:rPr>
        <w:t>7, пета алинея от Регламент (ЕС) №</w:t>
      </w:r>
      <w:r>
        <w:t> </w:t>
      </w:r>
      <w:r w:rsidRPr="0047139E">
        <w:rPr>
          <w:lang w:val="ru-RU"/>
        </w:rPr>
        <w:t>1303/2013, тъй като средствата за ИМЗ (специално разпределени средства и съответната подкрепа от ЕСФ) са изключени от резерва за изпълнение.</w:t>
      </w:r>
    </w:p>
  </w:footnote>
  <w:footnote w:id="52">
    <w:p w:rsidR="001E3387" w:rsidRPr="003A5688" w:rsidRDefault="001E3387" w:rsidP="00FB6F9E">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1E3387" w:rsidRPr="003A5688" w:rsidRDefault="001E3387" w:rsidP="00FB6F9E">
      <w:pPr>
        <w:spacing w:before="0" w:after="0"/>
        <w:ind w:left="720" w:hanging="720"/>
      </w:pPr>
    </w:p>
  </w:footnote>
  <w:footnote w:id="53">
    <w:p w:rsidR="001E3387" w:rsidRPr="00632C7A" w:rsidRDefault="001E3387" w:rsidP="00FB6F9E">
      <w:pPr>
        <w:pStyle w:val="FootnoteText"/>
        <w:rPr>
          <w:lang w:val="bg-BG"/>
        </w:rPr>
      </w:pPr>
      <w:r>
        <w:rPr>
          <w:rStyle w:val="FootnoteReference"/>
        </w:rPr>
        <w:footnoteRef/>
      </w:r>
      <w:r w:rsidRPr="0047139E">
        <w:rPr>
          <w:lang w:val="ru-RU"/>
        </w:rPr>
        <w:tab/>
      </w:r>
      <w:r w:rsidRPr="00632C7A">
        <w:rPr>
          <w:lang w:val="bg-BG"/>
        </w:rPr>
        <w:t xml:space="preserve">Сумите включват общата подкрепа от Съюза (основното разпределение и предоставянето на средства от резерва за изпълнение). </w:t>
      </w:r>
    </w:p>
    <w:p w:rsidR="001E3387" w:rsidRPr="0086059D" w:rsidRDefault="001E3387" w:rsidP="00FB6F9E">
      <w:pPr>
        <w:pStyle w:val="FootnoteText"/>
        <w:rPr>
          <w:lang w:val="et-EE"/>
        </w:rPr>
      </w:pPr>
    </w:p>
  </w:footnote>
  <w:footnote w:id="54">
    <w:p w:rsidR="001E3387" w:rsidRPr="0047139E" w:rsidRDefault="001E3387" w:rsidP="00FB6F9E">
      <w:pPr>
        <w:pStyle w:val="FootnoteText"/>
        <w:rPr>
          <w:lang w:val="ru-RU"/>
        </w:rPr>
      </w:pPr>
      <w:r>
        <w:rPr>
          <w:rStyle w:val="FootnoteReference"/>
        </w:rPr>
        <w:footnoteRef/>
      </w:r>
      <w:r w:rsidRPr="0047139E">
        <w:rPr>
          <w:lang w:val="ru-RU"/>
        </w:rPr>
        <w:tab/>
      </w:r>
      <w:r w:rsidRPr="00632C7A">
        <w:rPr>
          <w:lang w:val="bg-BG"/>
        </w:rPr>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55">
    <w:p w:rsidR="001E3387" w:rsidRPr="0086059D" w:rsidRDefault="001E3387" w:rsidP="00300D81">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56">
    <w:p w:rsidR="001E3387" w:rsidRPr="003A5688" w:rsidRDefault="001E3387" w:rsidP="00300D81">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57">
    <w:p w:rsidR="001E3387" w:rsidRPr="008E0340" w:rsidRDefault="001E3387" w:rsidP="00300D81">
      <w:pPr>
        <w:pStyle w:val="FootnoteText"/>
        <w:rPr>
          <w:lang w:val="et-EE"/>
        </w:rPr>
      </w:pPr>
      <w:r>
        <w:rPr>
          <w:rStyle w:val="FootnoteReference"/>
        </w:rPr>
        <w:footnoteRef/>
      </w:r>
      <w:r w:rsidRPr="0047139E">
        <w:rPr>
          <w:lang w:val="ru-RU"/>
        </w:rPr>
        <w:tab/>
      </w:r>
      <w:r w:rsidRPr="0047139E">
        <w:rPr>
          <w:sz w:val="22"/>
          <w:lang w:val="ru-RU"/>
        </w:rPr>
        <w:t>Регламент (ЕС) № 1304/2013 на Европейския парламент и на Съвета от 17 декември 2013 г. относно Европейския социален фонд и за отмяна на Регламент (ЕО) №</w:t>
      </w:r>
      <w:r>
        <w:rPr>
          <w:sz w:val="22"/>
        </w:rPr>
        <w:t> </w:t>
      </w:r>
      <w:r w:rsidRPr="0047139E">
        <w:rPr>
          <w:sz w:val="22"/>
          <w:lang w:val="ru-RU"/>
        </w:rPr>
        <w:t xml:space="preserve">1081/2006 (ОВ </w:t>
      </w:r>
      <w:r>
        <w:rPr>
          <w:sz w:val="22"/>
        </w:rPr>
        <w:t>L</w:t>
      </w:r>
      <w:r w:rsidRPr="0047139E">
        <w:rPr>
          <w:sz w:val="22"/>
          <w:lang w:val="ru-RU"/>
        </w:rPr>
        <w:t xml:space="preserve"> 347, 20.12.2013</w:t>
      </w:r>
      <w:r>
        <w:rPr>
          <w:sz w:val="22"/>
        </w:rPr>
        <w:t> </w:t>
      </w:r>
      <w:r w:rsidRPr="0047139E">
        <w:rPr>
          <w:sz w:val="22"/>
          <w:lang w:val="ru-RU"/>
        </w:rPr>
        <w:t>г., стр. 470).</w:t>
      </w:r>
    </w:p>
  </w:footnote>
  <w:footnote w:id="58">
    <w:p w:rsidR="001E3387" w:rsidRPr="003A5688" w:rsidRDefault="001E3387" w:rsidP="00300D81">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1E3387" w:rsidRPr="003A5688" w:rsidRDefault="001E3387" w:rsidP="00300D81">
      <w:pPr>
        <w:spacing w:before="0" w:after="0"/>
        <w:ind w:left="720" w:hanging="720"/>
      </w:pPr>
    </w:p>
  </w:footnote>
  <w:footnote w:id="59">
    <w:p w:rsidR="001E3387" w:rsidRPr="0086059D" w:rsidRDefault="001E3387" w:rsidP="00300D81">
      <w:pPr>
        <w:spacing w:before="0" w:after="0"/>
        <w:ind w:left="720" w:hanging="720"/>
        <w:rPr>
          <w:sz w:val="20"/>
        </w:rPr>
      </w:pPr>
      <w:r>
        <w:rPr>
          <w:rStyle w:val="FootnoteReference"/>
        </w:rPr>
        <w:footnoteRef/>
      </w:r>
      <w:r>
        <w:tab/>
      </w:r>
      <w:r>
        <w:rPr>
          <w:sz w:val="20"/>
        </w:rPr>
        <w:t xml:space="preserve">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 </w:t>
      </w:r>
    </w:p>
    <w:p w:rsidR="001E3387" w:rsidRPr="0047139E" w:rsidRDefault="001E3387" w:rsidP="00300D81">
      <w:pPr>
        <w:pStyle w:val="FootnoteText"/>
        <w:rPr>
          <w:lang w:val="ru-RU"/>
        </w:rPr>
      </w:pPr>
    </w:p>
  </w:footnote>
  <w:footnote w:id="60">
    <w:p w:rsidR="001E3387" w:rsidRPr="00591D29" w:rsidRDefault="001E3387" w:rsidP="00300D81">
      <w:pPr>
        <w:pStyle w:val="FootnoteText"/>
        <w:rPr>
          <w:lang w:val="bg-BG"/>
        </w:rPr>
      </w:pPr>
      <w:r w:rsidRPr="00591D29">
        <w:rPr>
          <w:rStyle w:val="FootnoteReference"/>
          <w:lang w:val="bg-BG"/>
        </w:rPr>
        <w:footnoteRef/>
      </w:r>
      <w:r w:rsidRPr="00591D29">
        <w:rPr>
          <w:lang w:val="bg-BG"/>
        </w:rPr>
        <w:tab/>
        <w:t xml:space="preserve">Само за програми, подкрепяни от ЕСФ. </w:t>
      </w:r>
    </w:p>
  </w:footnote>
  <w:footnote w:id="61">
    <w:p w:rsidR="001E3387" w:rsidRPr="00591D29" w:rsidRDefault="001E3387" w:rsidP="00300D81">
      <w:pPr>
        <w:pStyle w:val="FootnoteText"/>
        <w:rPr>
          <w:lang w:val="bg-BG"/>
        </w:rPr>
      </w:pPr>
      <w:r w:rsidRPr="00591D29">
        <w:rPr>
          <w:rStyle w:val="FootnoteReference"/>
          <w:lang w:val="bg-BG"/>
        </w:rPr>
        <w:footnoteRef/>
      </w:r>
      <w:r w:rsidRPr="00591D29">
        <w:rPr>
          <w:lang w:val="bg-BG"/>
        </w:rP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62">
    <w:p w:rsidR="001E3387" w:rsidRPr="00847C5D" w:rsidRDefault="001E3387" w:rsidP="00300D81">
      <w:pPr>
        <w:pStyle w:val="FootnoteText"/>
        <w:rPr>
          <w:lang w:val="bg-BG"/>
        </w:rPr>
      </w:pPr>
      <w:r>
        <w:rPr>
          <w:rStyle w:val="FootnoteReference"/>
        </w:rPr>
        <w:footnoteRef/>
      </w:r>
      <w:r w:rsidRPr="00847C5D">
        <w:rPr>
          <w:lang w:val="bg-BG"/>
        </w:rP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w:t>
      </w:r>
      <w:r>
        <w:t> </w:t>
      </w:r>
      <w:r w:rsidRPr="00847C5D">
        <w:rPr>
          <w:lang w:val="bg-BG"/>
        </w:rPr>
        <w:t>22, параграф</w:t>
      </w:r>
      <w:r>
        <w:t> </w:t>
      </w:r>
      <w:r w:rsidRPr="00847C5D">
        <w:rPr>
          <w:lang w:val="bg-BG"/>
        </w:rPr>
        <w:t>7, пета алинея от Регламент (ЕС) №</w:t>
      </w:r>
      <w:r>
        <w:t> </w:t>
      </w:r>
      <w:r w:rsidRPr="00847C5D">
        <w:rPr>
          <w:lang w:val="bg-BG"/>
        </w:rPr>
        <w:t>1303/2013, тъй като средствата за ИМЗ (специално разпределени средства и съответната подкрепа от ЕСФ) са изключени от резерва за изпълнение.</w:t>
      </w:r>
    </w:p>
  </w:footnote>
  <w:footnote w:id="63">
    <w:p w:rsidR="001E3387" w:rsidRPr="003A5688" w:rsidRDefault="001E3387" w:rsidP="00282754">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1E3387" w:rsidRPr="003A5688" w:rsidRDefault="001E3387" w:rsidP="00282754">
      <w:pPr>
        <w:spacing w:before="0" w:after="0"/>
        <w:ind w:left="720" w:hanging="720"/>
      </w:pPr>
    </w:p>
  </w:footnote>
  <w:footnote w:id="64">
    <w:p w:rsidR="001E3387" w:rsidRPr="00552FB9" w:rsidRDefault="001E3387" w:rsidP="00300D81">
      <w:pPr>
        <w:pStyle w:val="FootnoteText"/>
        <w:rPr>
          <w:lang w:val="et-EE"/>
        </w:rPr>
      </w:pPr>
      <w:r>
        <w:rPr>
          <w:rStyle w:val="FootnoteReference"/>
        </w:rPr>
        <w:footnoteRef/>
      </w:r>
      <w:r w:rsidRPr="0047139E">
        <w:rPr>
          <w:lang w:val="ru-RU"/>
        </w:rPr>
        <w:tab/>
      </w:r>
      <w:r w:rsidRPr="00591D29">
        <w:rPr>
          <w:lang w:val="bg-BG"/>
        </w:rPr>
        <w:t xml:space="preserve">Сумите включват общата подкрепа от Съюза (основното разпределение и предоставянето на средства от резерва за изпълнение). </w:t>
      </w:r>
    </w:p>
    <w:p w:rsidR="001E3387" w:rsidRPr="0086059D" w:rsidRDefault="001E3387" w:rsidP="00300D81">
      <w:pPr>
        <w:pStyle w:val="FootnoteText"/>
        <w:rPr>
          <w:lang w:val="et-EE"/>
        </w:rPr>
      </w:pPr>
    </w:p>
  </w:footnote>
  <w:footnote w:id="65">
    <w:p w:rsidR="001E3387" w:rsidRPr="0047139E" w:rsidRDefault="001E3387" w:rsidP="00F96208">
      <w:pPr>
        <w:pStyle w:val="FootnoteText"/>
        <w:rPr>
          <w:lang w:val="ru-RU"/>
        </w:rPr>
      </w:pPr>
      <w:r>
        <w:rPr>
          <w:rStyle w:val="FootnoteReference"/>
        </w:rPr>
        <w:footnoteRef/>
      </w:r>
      <w:r w:rsidRPr="0047139E">
        <w:rPr>
          <w:lang w:val="ru-RU"/>
        </w:rPr>
        <w:tab/>
      </w:r>
      <w:r w:rsidRPr="00591D29">
        <w:rPr>
          <w:lang w:val="bg-BG"/>
        </w:rPr>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66">
    <w:p w:rsidR="00DD1B49" w:rsidRPr="0086059D" w:rsidRDefault="00DD1B49" w:rsidP="00DD1B49">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67">
    <w:p w:rsidR="00DD1B49" w:rsidRPr="003A5688" w:rsidRDefault="00DD1B49" w:rsidP="00DD1B49">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68">
    <w:p w:rsidR="00DD1B49" w:rsidRPr="008E0340" w:rsidRDefault="00DD1B49" w:rsidP="00DD1B49">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69">
    <w:p w:rsidR="00DD1B49" w:rsidRPr="003A5688" w:rsidRDefault="00DD1B49" w:rsidP="00DD1B49">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DD1B49" w:rsidRPr="003A5688" w:rsidRDefault="00DD1B49" w:rsidP="00DD1B49">
      <w:pPr>
        <w:spacing w:before="0" w:after="0"/>
        <w:ind w:left="720" w:hanging="720"/>
      </w:pPr>
    </w:p>
  </w:footnote>
  <w:footnote w:id="70">
    <w:p w:rsidR="00DD1B49" w:rsidRPr="0086059D" w:rsidRDefault="00DD1B49" w:rsidP="00DD1B49">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71">
    <w:p w:rsidR="00DD1B49" w:rsidRPr="0086059D" w:rsidRDefault="00DD1B49" w:rsidP="00DD1B49">
      <w:pPr>
        <w:pStyle w:val="FootnoteText"/>
        <w:rPr>
          <w:lang w:val="et-EE"/>
        </w:rPr>
      </w:pPr>
      <w:r>
        <w:rPr>
          <w:rStyle w:val="FootnoteReference"/>
        </w:rPr>
        <w:footnoteRef/>
      </w:r>
      <w:r>
        <w:tab/>
        <w:t xml:space="preserve">Само за програми, подкрепяни от ЕСФ. </w:t>
      </w:r>
    </w:p>
  </w:footnote>
  <w:footnote w:id="72">
    <w:p w:rsidR="00DD1B49" w:rsidRPr="0086059D" w:rsidRDefault="00DD1B49" w:rsidP="00DD1B49">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73">
    <w:p w:rsidR="00DD1B49" w:rsidRPr="003A5688" w:rsidRDefault="00DD1B49" w:rsidP="00DD1B49">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74">
    <w:p w:rsidR="00DD1B49" w:rsidRPr="00436050" w:rsidRDefault="00DD1B49" w:rsidP="00DD1B49">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75">
    <w:p w:rsidR="00DD1B49" w:rsidRPr="003A5688" w:rsidRDefault="00DD1B49" w:rsidP="00DD1B49">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DD1B49" w:rsidRPr="003A5688" w:rsidRDefault="00DD1B49" w:rsidP="00DD1B49">
      <w:pPr>
        <w:spacing w:before="0" w:after="0"/>
        <w:ind w:left="720" w:hanging="720"/>
      </w:pPr>
    </w:p>
  </w:footnote>
  <w:footnote w:id="76">
    <w:p w:rsidR="00DD1B49" w:rsidRPr="0086059D" w:rsidRDefault="00DD1B49" w:rsidP="00DD1B49">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77">
    <w:p w:rsidR="00DD1B49" w:rsidRPr="00CE3EED" w:rsidRDefault="00DD1B49" w:rsidP="00DD1B49">
      <w:pPr>
        <w:pStyle w:val="FootnoteText"/>
      </w:pPr>
      <w:r>
        <w:rPr>
          <w:rStyle w:val="FootnoteReference"/>
        </w:rPr>
        <w:footnoteRef/>
      </w:r>
      <w:r>
        <w:tab/>
        <w:t>Когато е целесъобразно, включва количествена информация за приноса на ЕСпФ по тематичните цели, посочени в член 9, първа алинея, точки 1) — 7) от Регламент (ЕС) № 1303/2013.</w:t>
      </w:r>
    </w:p>
  </w:footnote>
  <w:footnote w:id="78">
    <w:p w:rsidR="001E3387" w:rsidRPr="0047139E" w:rsidRDefault="001E3387" w:rsidP="00B97B59">
      <w:pPr>
        <w:pStyle w:val="FootnoteText"/>
        <w:rPr>
          <w:lang w:val="ru-RU"/>
        </w:rPr>
      </w:pPr>
      <w:r>
        <w:rPr>
          <w:rStyle w:val="FootnoteReference"/>
        </w:rPr>
        <w:footnoteRef/>
      </w:r>
      <w:r w:rsidRPr="0047139E">
        <w:rPr>
          <w:lang w:val="ru-RU"/>
        </w:rPr>
        <w:tab/>
      </w:r>
      <w:r w:rsidRPr="00591D29">
        <w:rPr>
          <w:lang w:val="bg-BG"/>
        </w:rPr>
        <w:t xml:space="preserve">Изисква се в случаите, когато подкрепата от Съюза за техническа помощ в програмата надхвърля 15 милиона евро. </w:t>
      </w:r>
    </w:p>
  </w:footnote>
  <w:footnote w:id="79">
    <w:p w:rsidR="001E3387" w:rsidRPr="00847C5D" w:rsidRDefault="001E3387" w:rsidP="00B97B59">
      <w:pPr>
        <w:pStyle w:val="FootnoteText"/>
        <w:rPr>
          <w:lang w:val="ru-RU"/>
        </w:rPr>
      </w:pPr>
      <w:r>
        <w:rPr>
          <w:rStyle w:val="FootnoteReference"/>
        </w:rPr>
        <w:footnoteRef/>
      </w:r>
      <w:r w:rsidRPr="00847C5D">
        <w:rPr>
          <w:lang w:val="ru-RU"/>
        </w:rP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w:t>
      </w:r>
      <w:r>
        <w:t> </w:t>
      </w:r>
      <w:r w:rsidRPr="00847C5D">
        <w:rPr>
          <w:lang w:val="ru-RU"/>
        </w:rPr>
        <w:t>милиона</w:t>
      </w:r>
      <w:r>
        <w:t> </w:t>
      </w:r>
      <w:r w:rsidRPr="00847C5D">
        <w:rPr>
          <w:lang w:val="ru-RU"/>
        </w:rPr>
        <w:t>евро и когато това е обективно оправдано предвид съдържанието на действията.</w:t>
      </w:r>
    </w:p>
  </w:footnote>
  <w:footnote w:id="80">
    <w:p w:rsidR="001E3387" w:rsidRPr="00681DC7" w:rsidRDefault="001E3387" w:rsidP="00934BB6">
      <w:pPr>
        <w:spacing w:before="0" w:after="0"/>
        <w:ind w:left="720" w:hanging="720"/>
      </w:pPr>
      <w:r>
        <w:rPr>
          <w:rStyle w:val="FootnoteReference"/>
        </w:rPr>
        <w:footnoteRef/>
      </w:r>
      <w:r>
        <w:tab/>
      </w:r>
      <w:r>
        <w:rPr>
          <w:sz w:val="20"/>
        </w:rPr>
        <w:t xml:space="preserve">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1E3387" w:rsidRPr="00681DC7" w:rsidRDefault="001E3387" w:rsidP="00934BB6">
      <w:pPr>
        <w:pStyle w:val="FootnoteText"/>
      </w:pPr>
    </w:p>
  </w:footnote>
  <w:footnote w:id="81">
    <w:p w:rsidR="001E3387" w:rsidRPr="00591D29" w:rsidRDefault="001E3387" w:rsidP="00934BB6">
      <w:pPr>
        <w:pStyle w:val="FootnoteText"/>
        <w:rPr>
          <w:lang w:val="bg-BG"/>
        </w:rPr>
      </w:pPr>
      <w:r w:rsidRPr="00591D29">
        <w:rPr>
          <w:rStyle w:val="FootnoteReference"/>
          <w:lang w:val="bg-BG"/>
        </w:rPr>
        <w:footnoteRef/>
      </w:r>
      <w:r w:rsidRPr="00591D29">
        <w:rPr>
          <w:lang w:val="bg-BG"/>
        </w:rPr>
        <w:tab/>
        <w:t>За ЕСФ списъкът включва общи показатели за изпълнението, за които са определени целеви стойности, и всички специфични за програмата показатели за изпълнението.</w:t>
      </w:r>
    </w:p>
  </w:footnote>
  <w:footnote w:id="82">
    <w:p w:rsidR="001E3387" w:rsidRPr="00C00939" w:rsidRDefault="001E3387" w:rsidP="00934BB6">
      <w:pPr>
        <w:spacing w:before="0" w:after="0"/>
        <w:ind w:left="720" w:hanging="720"/>
      </w:pPr>
      <w:r w:rsidRPr="00C00939">
        <w:rPr>
          <w:rStyle w:val="FootnoteReference"/>
        </w:rPr>
        <w:footnoteRef/>
      </w:r>
      <w:r w:rsidRPr="00C00939">
        <w:tab/>
      </w:r>
      <w:r w:rsidRPr="00C00939">
        <w:rPr>
          <w:sz w:val="20"/>
        </w:rPr>
        <w:t xml:space="preserve">Целеви стойности за показателите за изпълнението в рамките на техническата помощ са незадължителни.Целевите стойности могат да бъдат представени като общо количество (мъже + жени) или разпределени по полове. „М“= мъже, „Ж“ = жени, „О“ = общо.  </w:t>
      </w:r>
    </w:p>
  </w:footnote>
  <w:footnote w:id="83">
    <w:p w:rsidR="001E3387" w:rsidRPr="00591D29" w:rsidRDefault="001E3387">
      <w:pPr>
        <w:pStyle w:val="FootnoteText"/>
        <w:rPr>
          <w:lang w:val="bg-BG"/>
        </w:rPr>
      </w:pPr>
      <w:r w:rsidRPr="00591D29">
        <w:rPr>
          <w:rStyle w:val="FootnoteReference"/>
          <w:lang w:val="bg-BG"/>
        </w:rPr>
        <w:footnoteRef/>
      </w:r>
      <w:r w:rsidRPr="00591D29">
        <w:rPr>
          <w:lang w:val="bg-BG"/>
        </w:rPr>
        <w:tab/>
        <w:t xml:space="preserve">Сумите включват общата подкрепа от Съюза (основното разпределение и предоставянето на средства от резерва за изпълнение). </w:t>
      </w:r>
    </w:p>
  </w:footnote>
  <w:footnote w:id="84">
    <w:p w:rsidR="001E3387" w:rsidRPr="0047139E" w:rsidRDefault="001E3387" w:rsidP="004536CB">
      <w:pPr>
        <w:pStyle w:val="FootnoteText"/>
        <w:rPr>
          <w:lang w:val="ru-RU"/>
        </w:rPr>
      </w:pPr>
      <w:r>
        <w:rPr>
          <w:rStyle w:val="FootnoteReference"/>
        </w:rPr>
        <w:footnoteRef/>
      </w:r>
      <w:r w:rsidRPr="0047139E">
        <w:rPr>
          <w:lang w:val="ru-RU"/>
        </w:rPr>
        <w:tab/>
      </w:r>
      <w:r w:rsidRPr="00591D29">
        <w:rPr>
          <w:lang w:val="bg-BG"/>
        </w:rPr>
        <w:t>Общо разпределени средства (подкрепа от Съюза) минус средствата за резерв за изпълнение.</w:t>
      </w:r>
    </w:p>
  </w:footnote>
  <w:footnote w:id="85">
    <w:p w:rsidR="001B2AE0" w:rsidRPr="0047139E" w:rsidRDefault="001B2AE0" w:rsidP="004536CB">
      <w:pPr>
        <w:pStyle w:val="FootnoteText"/>
        <w:rPr>
          <w:lang w:val="ru-RU"/>
        </w:rPr>
      </w:pPr>
      <w:r>
        <w:rPr>
          <w:rStyle w:val="FootnoteReference"/>
        </w:rPr>
        <w:footnoteRef/>
      </w:r>
      <w:r w:rsidRPr="0047139E">
        <w:rPr>
          <w:lang w:val="ru-RU"/>
        </w:rPr>
        <w:tab/>
      </w:r>
      <w:r w:rsidRPr="00591D29">
        <w:rPr>
          <w:lang w:val="bg-BG"/>
        </w:rPr>
        <w:t>Националното участие се разпределя пропорционално между основното разпределение и резерва за изпълнение.</w:t>
      </w:r>
    </w:p>
  </w:footnote>
  <w:footnote w:id="86">
    <w:p w:rsidR="001E3387" w:rsidRPr="00591D29" w:rsidRDefault="001E3387" w:rsidP="00B97B59">
      <w:pPr>
        <w:pStyle w:val="FootnoteText"/>
        <w:rPr>
          <w:lang w:val="bg-BG"/>
        </w:rPr>
      </w:pPr>
      <w:r w:rsidRPr="00591D29">
        <w:rPr>
          <w:rStyle w:val="FootnoteReference"/>
          <w:lang w:val="bg-BG"/>
        </w:rPr>
        <w:footnoteRef/>
      </w:r>
      <w:r w:rsidRPr="00591D29">
        <w:rPr>
          <w:lang w:val="bg-BG"/>
        </w:rPr>
        <w:tab/>
        <w:t>Попълва се за всяка (част от) приоритетна ос, с която се прилага ИМЗ.</w:t>
      </w:r>
    </w:p>
  </w:footnote>
  <w:footnote w:id="87">
    <w:p w:rsidR="001E3387" w:rsidRPr="00591D29" w:rsidRDefault="001E3387" w:rsidP="00B97B59">
      <w:pPr>
        <w:pStyle w:val="FootnoteText"/>
        <w:rPr>
          <w:lang w:val="bg-BG"/>
        </w:rPr>
      </w:pPr>
      <w:r w:rsidRPr="00591D29">
        <w:rPr>
          <w:rStyle w:val="FootnoteReference"/>
          <w:lang w:val="bg-BG"/>
        </w:rPr>
        <w:footnoteRef/>
      </w:r>
      <w:r w:rsidRPr="00591D29">
        <w:rPr>
          <w:lang w:val="bg-BG"/>
        </w:rPr>
        <w:tab/>
        <w:t>За целите на настоящата таблица ИМЗ (специално разпределени средства и съответна подкрепа от ЕСФ) се счита за фонд.</w:t>
      </w:r>
    </w:p>
  </w:footnote>
  <w:footnote w:id="88">
    <w:p w:rsidR="001E3387" w:rsidRPr="0047139E" w:rsidRDefault="001E3387" w:rsidP="00B97B59">
      <w:pPr>
        <w:pStyle w:val="FootnoteText"/>
        <w:rPr>
          <w:lang w:val="ru-RU"/>
        </w:rPr>
      </w:pPr>
      <w:r>
        <w:rPr>
          <w:rStyle w:val="FootnoteReference"/>
        </w:rPr>
        <w:footnoteRef/>
      </w:r>
      <w:r w:rsidRPr="0047139E">
        <w:rPr>
          <w:lang w:val="ru-RU"/>
        </w:rPr>
        <w:tab/>
      </w:r>
      <w:r w:rsidRPr="00591D29">
        <w:rPr>
          <w:lang w:val="bg-BG"/>
        </w:rPr>
        <w:t>Тази таблица се създава автоматично въз основа на таблиците за категориите интервенции по всяка приоритетна ос.</w:t>
      </w:r>
    </w:p>
  </w:footnote>
  <w:footnote w:id="89">
    <w:p w:rsidR="001E3387" w:rsidRPr="003A5688" w:rsidRDefault="001E3387">
      <w:pPr>
        <w:pStyle w:val="FootnoteText"/>
        <w:rPr>
          <w:lang w:val="et-EE"/>
        </w:rPr>
      </w:pPr>
      <w:r>
        <w:rPr>
          <w:rStyle w:val="FootnoteReference"/>
        </w:rPr>
        <w:footnoteRef/>
      </w:r>
      <w:r w:rsidRPr="00847C5D">
        <w:rPr>
          <w:lang w:val="ru-RU"/>
        </w:rPr>
        <w:tab/>
        <w:t xml:space="preserve">Регламент (ЕС) № 1301/2013 на Европейския парламент и на Съвета от 17 декември 2013 година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(ОВ </w:t>
      </w:r>
      <w:r>
        <w:t>L</w:t>
      </w:r>
      <w:r w:rsidRPr="00847C5D">
        <w:rPr>
          <w:lang w:val="ru-RU"/>
        </w:rPr>
        <w:t xml:space="preserve"> 347, 20.12.2013</w:t>
      </w:r>
      <w:r>
        <w:t> </w:t>
      </w:r>
      <w:r w:rsidRPr="00847C5D">
        <w:rPr>
          <w:lang w:val="ru-RU"/>
        </w:rPr>
        <w:t>г., стр. 289).</w:t>
      </w:r>
    </w:p>
  </w:footnote>
  <w:footnote w:id="90">
    <w:p w:rsidR="001E3387" w:rsidRPr="0047139E" w:rsidRDefault="001E3387" w:rsidP="00B97B59">
      <w:pPr>
        <w:pStyle w:val="FootnoteText"/>
        <w:rPr>
          <w:lang w:val="ru-RU"/>
        </w:rPr>
      </w:pPr>
      <w:r>
        <w:rPr>
          <w:rStyle w:val="FootnoteReference"/>
        </w:rPr>
        <w:footnoteRef/>
      </w:r>
      <w:r w:rsidRPr="0047139E">
        <w:rPr>
          <w:lang w:val="ru-RU"/>
        </w:rPr>
        <w:tab/>
      </w:r>
      <w:r w:rsidRPr="00591D29">
        <w:rPr>
          <w:lang w:val="bg-BG"/>
        </w:rPr>
        <w:t>Ако програмата обхваща повече от една категория региони, може да е необходимо разпределение по категории.</w:t>
      </w:r>
    </w:p>
  </w:footnote>
  <w:footnote w:id="91">
    <w:p w:rsidR="001E3387" w:rsidRPr="00CE3EED" w:rsidRDefault="001E3387">
      <w:pPr>
        <w:pStyle w:val="FootnoteText"/>
        <w:rPr>
          <w:lang w:val="et-EE"/>
        </w:rPr>
      </w:pPr>
      <w:r>
        <w:rPr>
          <w:rStyle w:val="FootnoteReference"/>
        </w:rPr>
        <w:footnoteRef/>
      </w:r>
      <w:r w:rsidRPr="0047139E">
        <w:rPr>
          <w:lang w:val="ru-RU"/>
        </w:rPr>
        <w:tab/>
      </w:r>
      <w:r w:rsidRPr="00591D29">
        <w:rPr>
          <w:lang w:val="bg-BG"/>
        </w:rPr>
        <w:t>Таблици 25 и 26 включват само приложимите общи и тематични предварителни условия, които изобщо не са изпълнени или са изпълнени частично (вж. таблица 24) към момента на представяне на програмата.</w:t>
      </w:r>
    </w:p>
  </w:footnote>
  <w:footnote w:id="92">
    <w:p w:rsidR="001E3387" w:rsidRDefault="001E3387">
      <w:pPr>
        <w:pStyle w:val="FootnoteText"/>
        <w:rPr>
          <w:lang w:val="bg-BG"/>
        </w:rPr>
      </w:pPr>
      <w:r>
        <w:rPr>
          <w:rStyle w:val="FootnoteReference"/>
        </w:rPr>
        <w:footnoteRef/>
      </w:r>
      <w:r w:rsidRPr="00486C49">
        <w:rPr>
          <w:lang w:val="et-EE"/>
        </w:rPr>
        <w:t xml:space="preserve"> </w:t>
      </w:r>
      <w:hyperlink r:id="rId8" w:history="1">
        <w:r w:rsidRPr="00D20298">
          <w:rPr>
            <w:rStyle w:val="Hyperlink"/>
            <w:lang w:val="et-EE"/>
          </w:rPr>
          <w:t>http://ec.europa.eu/clima/policies/adaptation/what/docs/non_paper_guidelines_project_managers_en.pdf</w:t>
        </w:r>
      </w:hyperlink>
    </w:p>
    <w:p w:rsidR="001E3387" w:rsidRPr="00486C49" w:rsidRDefault="001E3387">
      <w:pPr>
        <w:pStyle w:val="FootnoteText"/>
        <w:rPr>
          <w:lang w:val="bg-BG"/>
        </w:rPr>
      </w:pPr>
    </w:p>
  </w:footnote>
  <w:footnote w:id="93">
    <w:p w:rsidR="001E3387" w:rsidRPr="0047139E" w:rsidRDefault="001E3387" w:rsidP="00B97B59">
      <w:pPr>
        <w:pStyle w:val="FootnoteText"/>
        <w:rPr>
          <w:lang w:val="ru-RU"/>
        </w:rPr>
      </w:pPr>
      <w:r>
        <w:rPr>
          <w:rStyle w:val="FootnoteReference"/>
        </w:rPr>
        <w:footnoteRef/>
      </w:r>
      <w:r w:rsidRPr="0047139E">
        <w:rPr>
          <w:lang w:val="ru-RU"/>
        </w:rPr>
        <w:tab/>
      </w:r>
      <w:r w:rsidRPr="001D0BE8">
        <w:rPr>
          <w:lang w:val="bg-BG"/>
        </w:rPr>
        <w:t xml:space="preserve">Целевата стойност може да бъде представена като общо количество (мъже + жени) или разпределена по полове.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B49" w:rsidRPr="0030163F" w:rsidRDefault="00DD1B49" w:rsidP="00F50250">
    <w:pPr>
      <w:pStyle w:val="HeaderLandscape"/>
      <w:tabs>
        <w:tab w:val="left" w:pos="9356"/>
      </w:tabs>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B49" w:rsidRPr="00C50033" w:rsidRDefault="00DD1B49" w:rsidP="00F50250">
    <w:pPr>
      <w:pStyle w:val="HeaderLandscap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B49" w:rsidRPr="0030163F" w:rsidRDefault="00DD1B49" w:rsidP="00F50250">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B49" w:rsidRPr="00C50033" w:rsidRDefault="00DD1B49" w:rsidP="00F50250">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51007" w:rsidRDefault="001E3387" w:rsidP="00925BCC">
    <w:pPr>
      <w:pStyle w:val="HeaderLandscape"/>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51007" w:rsidRDefault="001E3387" w:rsidP="00925BC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1F068B98"/>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8"/>
    <w:multiLevelType w:val="multilevel"/>
    <w:tmpl w:val="00000008"/>
    <w:name w:val="WWNum4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630CCC"/>
    <w:multiLevelType w:val="hybridMultilevel"/>
    <w:tmpl w:val="5D96D554"/>
    <w:lvl w:ilvl="0" w:tplc="29B6A714">
      <w:start w:val="1"/>
      <w:numFmt w:val="decimal"/>
      <w:lvlText w:val="%1."/>
      <w:lvlJc w:val="left"/>
      <w:pPr>
        <w:ind w:left="720" w:hanging="360"/>
      </w:pPr>
      <w:rPr>
        <w:rFonts w:ascii="Times New Roman" w:hAnsi="Times New Roman" w:hint="default"/>
        <w:caps w:val="0"/>
        <w:strike w:val="0"/>
        <w:dstrike w:val="0"/>
        <w:vanish w:val="0"/>
        <w:sz w:val="24"/>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00B415BB"/>
    <w:multiLevelType w:val="hybridMultilevel"/>
    <w:tmpl w:val="C70212F8"/>
    <w:lvl w:ilvl="0" w:tplc="0409000B">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9" w15:restartNumberingAfterBreak="0">
    <w:nsid w:val="01316151"/>
    <w:multiLevelType w:val="hybridMultilevel"/>
    <w:tmpl w:val="622A7D3E"/>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05456307"/>
    <w:multiLevelType w:val="hybridMultilevel"/>
    <w:tmpl w:val="A63845FC"/>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6BF791A"/>
    <w:multiLevelType w:val="hybridMultilevel"/>
    <w:tmpl w:val="45C0314E"/>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09E66402"/>
    <w:multiLevelType w:val="hybridMultilevel"/>
    <w:tmpl w:val="D3506174"/>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2557BD4"/>
    <w:multiLevelType w:val="hybridMultilevel"/>
    <w:tmpl w:val="854A08D8"/>
    <w:lvl w:ilvl="0" w:tplc="8EF0182C">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155A46F3"/>
    <w:multiLevelType w:val="hybridMultilevel"/>
    <w:tmpl w:val="9DDA60A0"/>
    <w:lvl w:ilvl="0" w:tplc="79E6CB18">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7" w15:restartNumberingAfterBreak="0">
    <w:nsid w:val="158C63B8"/>
    <w:multiLevelType w:val="hybridMultilevel"/>
    <w:tmpl w:val="A97EE1F4"/>
    <w:lvl w:ilvl="0" w:tplc="0F1E4EEA">
      <w:start w:val="10"/>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186645B0"/>
    <w:multiLevelType w:val="hybridMultilevel"/>
    <w:tmpl w:val="7F50BB46"/>
    <w:lvl w:ilvl="0" w:tplc="79E6CB18">
      <w:numFmt w:val="bullet"/>
      <w:lvlText w:val="-"/>
      <w:lvlJc w:val="left"/>
      <w:pPr>
        <w:ind w:left="720" w:hanging="360"/>
      </w:pPr>
      <w:rPr>
        <w:rFonts w:ascii="Calibri" w:eastAsia="Times New Roman" w:hAnsi="Calibri"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1B362FEC"/>
    <w:multiLevelType w:val="hybridMultilevel"/>
    <w:tmpl w:val="39CA5D2C"/>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1DF16B26"/>
    <w:multiLevelType w:val="hybridMultilevel"/>
    <w:tmpl w:val="D09220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1E9F69A2"/>
    <w:multiLevelType w:val="hybridMultilevel"/>
    <w:tmpl w:val="0592061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1FC570AB"/>
    <w:multiLevelType w:val="hybridMultilevel"/>
    <w:tmpl w:val="642C6E90"/>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20297432"/>
    <w:multiLevelType w:val="hybridMultilevel"/>
    <w:tmpl w:val="E58CE008"/>
    <w:lvl w:ilvl="0" w:tplc="0402000B">
      <w:start w:val="1"/>
      <w:numFmt w:val="bullet"/>
      <w:lvlText w:val=""/>
      <w:lvlJc w:val="left"/>
      <w:pPr>
        <w:tabs>
          <w:tab w:val="num" w:pos="2136"/>
        </w:tabs>
        <w:ind w:left="2136"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7754EF"/>
    <w:multiLevelType w:val="hybridMultilevel"/>
    <w:tmpl w:val="4822B464"/>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8" w15:restartNumberingAfterBreak="0">
    <w:nsid w:val="29207BDC"/>
    <w:multiLevelType w:val="hybridMultilevel"/>
    <w:tmpl w:val="FB3CCE74"/>
    <w:lvl w:ilvl="0" w:tplc="A87E5918">
      <w:start w:val="1"/>
      <w:numFmt w:val="bullet"/>
      <w:lvlText w:val="-"/>
      <w:lvlJc w:val="left"/>
      <w:pPr>
        <w:ind w:left="720" w:hanging="360"/>
      </w:pPr>
      <w:rPr>
        <w:rFonts w:ascii="Times New Roman" w:hAnsi="Times New Roman" w:cs="Times New Roman"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9" w15:restartNumberingAfterBreak="0">
    <w:nsid w:val="294C06FB"/>
    <w:multiLevelType w:val="hybridMultilevel"/>
    <w:tmpl w:val="E9D67348"/>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2AA824C4"/>
    <w:multiLevelType w:val="hybridMultilevel"/>
    <w:tmpl w:val="6FBE42AC"/>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2AE54844"/>
    <w:multiLevelType w:val="hybridMultilevel"/>
    <w:tmpl w:val="5C7C690E"/>
    <w:lvl w:ilvl="0" w:tplc="A87E5918">
      <w:start w:val="1"/>
      <w:numFmt w:val="bullet"/>
      <w:lvlText w:val="-"/>
      <w:lvlJc w:val="left"/>
      <w:pPr>
        <w:ind w:left="1080" w:hanging="360"/>
      </w:pPr>
      <w:rPr>
        <w:rFonts w:ascii="Times New Roman" w:hAnsi="Times New Roman" w:cs="Times New Roman" w:hint="default"/>
        <w:color w:val="auto"/>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4" w15:restartNumberingAfterBreak="0">
    <w:nsid w:val="2D294ABB"/>
    <w:multiLevelType w:val="hybridMultilevel"/>
    <w:tmpl w:val="68B683FC"/>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2D402995"/>
    <w:multiLevelType w:val="hybridMultilevel"/>
    <w:tmpl w:val="67A80A78"/>
    <w:lvl w:ilvl="0" w:tplc="6E42794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F481C52"/>
    <w:multiLevelType w:val="hybridMultilevel"/>
    <w:tmpl w:val="A45CE7A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34997E02"/>
    <w:multiLevelType w:val="hybridMultilevel"/>
    <w:tmpl w:val="DC7AD2CA"/>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37DA69A2"/>
    <w:multiLevelType w:val="hybridMultilevel"/>
    <w:tmpl w:val="6C8A49C0"/>
    <w:lvl w:ilvl="0" w:tplc="40963F1E">
      <w:start w:val="15"/>
      <w:numFmt w:val="bullet"/>
      <w:lvlText w:val="-"/>
      <w:lvlJc w:val="left"/>
      <w:pPr>
        <w:ind w:left="1004" w:hanging="360"/>
      </w:pPr>
      <w:rPr>
        <w:rFonts w:ascii="Times New Roman" w:eastAsia="Calibri" w:hAnsi="Times New Roman" w:cs="Times New Roman" w:hint="default"/>
        <w:b/>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9" w15:restartNumberingAfterBreak="0">
    <w:nsid w:val="38280523"/>
    <w:multiLevelType w:val="hybridMultilevel"/>
    <w:tmpl w:val="82F69AD0"/>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3FE32C03"/>
    <w:multiLevelType w:val="hybridMultilevel"/>
    <w:tmpl w:val="AA8ADE3C"/>
    <w:lvl w:ilvl="0" w:tplc="A476AD6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162007D"/>
    <w:multiLevelType w:val="hybridMultilevel"/>
    <w:tmpl w:val="CAE2E454"/>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4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4804785F"/>
    <w:multiLevelType w:val="hybridMultilevel"/>
    <w:tmpl w:val="552CDBB4"/>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48B87ECE"/>
    <w:multiLevelType w:val="hybridMultilevel"/>
    <w:tmpl w:val="EEE207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5092244D"/>
    <w:multiLevelType w:val="hybridMultilevel"/>
    <w:tmpl w:val="9D707E24"/>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54477A31"/>
    <w:multiLevelType w:val="hybridMultilevel"/>
    <w:tmpl w:val="FF8E8706"/>
    <w:lvl w:ilvl="0" w:tplc="D3667100">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4ED5448"/>
    <w:multiLevelType w:val="hybridMultilevel"/>
    <w:tmpl w:val="0A909EB6"/>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5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5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5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8" w15:restartNumberingAfterBreak="0">
    <w:nsid w:val="5F562A35"/>
    <w:multiLevelType w:val="hybridMultilevel"/>
    <w:tmpl w:val="DC2AE8BA"/>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15:restartNumberingAfterBreak="0">
    <w:nsid w:val="608800C2"/>
    <w:multiLevelType w:val="hybridMultilevel"/>
    <w:tmpl w:val="671AB026"/>
    <w:lvl w:ilvl="0" w:tplc="0F1E4EEA">
      <w:start w:val="10"/>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15:restartNumberingAfterBreak="0">
    <w:nsid w:val="622568EB"/>
    <w:multiLevelType w:val="hybridMultilevel"/>
    <w:tmpl w:val="9342E3EA"/>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15:restartNumberingAfterBreak="0">
    <w:nsid w:val="62842095"/>
    <w:multiLevelType w:val="hybridMultilevel"/>
    <w:tmpl w:val="7B18BA24"/>
    <w:lvl w:ilvl="0" w:tplc="D3667100">
      <w:start w:val="1"/>
      <w:numFmt w:val="bullet"/>
      <w:lvlText w:val=""/>
      <w:lvlJc w:val="left"/>
      <w:pPr>
        <w:ind w:left="720" w:hanging="360"/>
      </w:pPr>
      <w:rPr>
        <w:rFonts w:ascii="Symbol" w:hAnsi="Symbol" w:hint="default"/>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15:restartNumberingAfterBreak="0">
    <w:nsid w:val="63C41766"/>
    <w:multiLevelType w:val="hybridMultilevel"/>
    <w:tmpl w:val="B25AC406"/>
    <w:lvl w:ilvl="0" w:tplc="9170F88A">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65163692"/>
    <w:multiLevelType w:val="hybridMultilevel"/>
    <w:tmpl w:val="59126DF0"/>
    <w:lvl w:ilvl="0" w:tplc="0F1E4EEA">
      <w:start w:val="10"/>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15:restartNumberingAfterBreak="0">
    <w:nsid w:val="658E499E"/>
    <w:multiLevelType w:val="hybridMultilevel"/>
    <w:tmpl w:val="FD6A8746"/>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68" w15:restartNumberingAfterBreak="0">
    <w:nsid w:val="671D7F87"/>
    <w:multiLevelType w:val="hybridMultilevel"/>
    <w:tmpl w:val="5526FE12"/>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9" w15:restartNumberingAfterBreak="0">
    <w:nsid w:val="674C0974"/>
    <w:multiLevelType w:val="hybridMultilevel"/>
    <w:tmpl w:val="9D16E5B4"/>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7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72" w15:restartNumberingAfterBreak="0">
    <w:nsid w:val="685C52E9"/>
    <w:multiLevelType w:val="hybridMultilevel"/>
    <w:tmpl w:val="AD066C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3" w15:restartNumberingAfterBreak="0">
    <w:nsid w:val="6893267F"/>
    <w:multiLevelType w:val="hybridMultilevel"/>
    <w:tmpl w:val="16D8D842"/>
    <w:lvl w:ilvl="0" w:tplc="0402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74" w15:restartNumberingAfterBreak="0">
    <w:nsid w:val="6A2D7D74"/>
    <w:multiLevelType w:val="hybridMultilevel"/>
    <w:tmpl w:val="399096C8"/>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5" w15:restartNumberingAfterBreak="0">
    <w:nsid w:val="6A4246E0"/>
    <w:multiLevelType w:val="hybridMultilevel"/>
    <w:tmpl w:val="927C33D6"/>
    <w:lvl w:ilvl="0" w:tplc="8EF0182C">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6" w15:restartNumberingAfterBreak="0">
    <w:nsid w:val="6A562AF0"/>
    <w:multiLevelType w:val="multilevel"/>
    <w:tmpl w:val="A8984450"/>
    <w:lvl w:ilvl="0">
      <w:start w:val="1"/>
      <w:numFmt w:val="decimal"/>
      <w:lvlText w:val="%1"/>
      <w:lvlJc w:val="left"/>
      <w:pPr>
        <w:ind w:left="360" w:hanging="360"/>
      </w:pPr>
    </w:lvl>
    <w:lvl w:ilvl="1">
      <w:start w:val="1"/>
      <w:numFmt w:val="decimal"/>
      <w:lvlText w:val="%1.%2"/>
      <w:lvlJc w:val="left"/>
      <w:pPr>
        <w:ind w:left="1140" w:hanging="360"/>
      </w:pPr>
    </w:lvl>
    <w:lvl w:ilvl="2">
      <w:start w:val="1"/>
      <w:numFmt w:val="decimal"/>
      <w:lvlText w:val="%1.%2.%3"/>
      <w:lvlJc w:val="left"/>
      <w:pPr>
        <w:ind w:left="2280" w:hanging="720"/>
      </w:pPr>
    </w:lvl>
    <w:lvl w:ilvl="3">
      <w:start w:val="1"/>
      <w:numFmt w:val="decimal"/>
      <w:lvlText w:val="%1.%2.%3.%4"/>
      <w:lvlJc w:val="left"/>
      <w:pPr>
        <w:ind w:left="3060" w:hanging="720"/>
      </w:pPr>
    </w:lvl>
    <w:lvl w:ilvl="4">
      <w:start w:val="1"/>
      <w:numFmt w:val="decimal"/>
      <w:lvlText w:val="%1.%2.%3.%4.%5"/>
      <w:lvlJc w:val="left"/>
      <w:pPr>
        <w:ind w:left="4200" w:hanging="1080"/>
      </w:pPr>
    </w:lvl>
    <w:lvl w:ilvl="5">
      <w:start w:val="1"/>
      <w:numFmt w:val="decimal"/>
      <w:lvlText w:val="%1.%2.%3.%4.%5.%6"/>
      <w:lvlJc w:val="left"/>
      <w:pPr>
        <w:ind w:left="4980" w:hanging="1080"/>
      </w:pPr>
    </w:lvl>
    <w:lvl w:ilvl="6">
      <w:start w:val="1"/>
      <w:numFmt w:val="decimal"/>
      <w:lvlText w:val="%1.%2.%3.%4.%5.%6.%7"/>
      <w:lvlJc w:val="left"/>
      <w:pPr>
        <w:ind w:left="6120" w:hanging="1440"/>
      </w:pPr>
    </w:lvl>
    <w:lvl w:ilvl="7">
      <w:start w:val="1"/>
      <w:numFmt w:val="decimal"/>
      <w:lvlText w:val="%1.%2.%3.%4.%5.%6.%7.%8"/>
      <w:lvlJc w:val="left"/>
      <w:pPr>
        <w:ind w:left="6900" w:hanging="1440"/>
      </w:pPr>
    </w:lvl>
    <w:lvl w:ilvl="8">
      <w:start w:val="1"/>
      <w:numFmt w:val="decimal"/>
      <w:lvlText w:val="%1.%2.%3.%4.%5.%6.%7.%8.%9"/>
      <w:lvlJc w:val="left"/>
      <w:pPr>
        <w:ind w:left="7680" w:hanging="1440"/>
      </w:pPr>
    </w:lvl>
  </w:abstractNum>
  <w:abstractNum w:abstractNumId="77" w15:restartNumberingAfterBreak="0">
    <w:nsid w:val="6CEC79A9"/>
    <w:multiLevelType w:val="hybridMultilevel"/>
    <w:tmpl w:val="1CD0CB74"/>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8"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79" w15:restartNumberingAfterBreak="0">
    <w:nsid w:val="6FDB6716"/>
    <w:multiLevelType w:val="hybridMultilevel"/>
    <w:tmpl w:val="44B43BE2"/>
    <w:lvl w:ilvl="0" w:tplc="7C4CFB5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2BE3165"/>
    <w:multiLevelType w:val="hybridMultilevel"/>
    <w:tmpl w:val="DC3ECA9A"/>
    <w:lvl w:ilvl="0" w:tplc="FBCEB2E8">
      <w:start w:val="87"/>
      <w:numFmt w:val="bullet"/>
      <w:lvlText w:val="-"/>
      <w:lvlJc w:val="left"/>
      <w:pPr>
        <w:ind w:left="720" w:hanging="360"/>
      </w:pPr>
      <w:rPr>
        <w:rFonts w:ascii="Arial" w:eastAsia="Times New Roman" w:hAnsi="Aria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3F125A5"/>
    <w:multiLevelType w:val="hybridMultilevel"/>
    <w:tmpl w:val="DDEA10B6"/>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83" w15:restartNumberingAfterBreak="0">
    <w:nsid w:val="7EB35BE6"/>
    <w:multiLevelType w:val="hybridMultilevel"/>
    <w:tmpl w:val="5F165870"/>
    <w:lvl w:ilvl="0" w:tplc="0402000B">
      <w:start w:val="1"/>
      <w:numFmt w:val="bullet"/>
      <w:lvlText w:val=""/>
      <w:lvlJc w:val="left"/>
      <w:pPr>
        <w:ind w:left="502"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15:restartNumberingAfterBreak="0">
    <w:nsid w:val="7F8565F9"/>
    <w:multiLevelType w:val="hybridMultilevel"/>
    <w:tmpl w:val="7F8565F9"/>
    <w:lvl w:ilvl="0" w:tplc="B73C1B7A">
      <w:start w:val="1"/>
      <w:numFmt w:val="bullet"/>
      <w:lvlText w:val=""/>
      <w:lvlJc w:val="left"/>
      <w:pPr>
        <w:ind w:left="720" w:hanging="360"/>
      </w:pPr>
      <w:rPr>
        <w:rFonts w:ascii="Symbol" w:hAnsi="Symbol"/>
      </w:rPr>
    </w:lvl>
    <w:lvl w:ilvl="1" w:tplc="76561F92">
      <w:start w:val="1"/>
      <w:numFmt w:val="bullet"/>
      <w:lvlText w:val="o"/>
      <w:lvlJc w:val="left"/>
      <w:pPr>
        <w:tabs>
          <w:tab w:val="num" w:pos="1440"/>
        </w:tabs>
        <w:ind w:left="1440" w:hanging="360"/>
      </w:pPr>
      <w:rPr>
        <w:rFonts w:ascii="Courier New" w:hAnsi="Courier New"/>
      </w:rPr>
    </w:lvl>
    <w:lvl w:ilvl="2" w:tplc="AA563440">
      <w:start w:val="1"/>
      <w:numFmt w:val="bullet"/>
      <w:lvlText w:val=""/>
      <w:lvlJc w:val="left"/>
      <w:pPr>
        <w:tabs>
          <w:tab w:val="num" w:pos="2160"/>
        </w:tabs>
        <w:ind w:left="2160" w:hanging="360"/>
      </w:pPr>
      <w:rPr>
        <w:rFonts w:ascii="Wingdings" w:hAnsi="Wingdings"/>
      </w:rPr>
    </w:lvl>
    <w:lvl w:ilvl="3" w:tplc="CFB863BC">
      <w:start w:val="1"/>
      <w:numFmt w:val="bullet"/>
      <w:lvlText w:val=""/>
      <w:lvlJc w:val="left"/>
      <w:pPr>
        <w:tabs>
          <w:tab w:val="num" w:pos="2880"/>
        </w:tabs>
        <w:ind w:left="2880" w:hanging="360"/>
      </w:pPr>
      <w:rPr>
        <w:rFonts w:ascii="Symbol" w:hAnsi="Symbol"/>
      </w:rPr>
    </w:lvl>
    <w:lvl w:ilvl="4" w:tplc="B628D362">
      <w:start w:val="1"/>
      <w:numFmt w:val="bullet"/>
      <w:lvlText w:val="o"/>
      <w:lvlJc w:val="left"/>
      <w:pPr>
        <w:tabs>
          <w:tab w:val="num" w:pos="3600"/>
        </w:tabs>
        <w:ind w:left="3600" w:hanging="360"/>
      </w:pPr>
      <w:rPr>
        <w:rFonts w:ascii="Courier New" w:hAnsi="Courier New"/>
      </w:rPr>
    </w:lvl>
    <w:lvl w:ilvl="5" w:tplc="07628010">
      <w:start w:val="1"/>
      <w:numFmt w:val="bullet"/>
      <w:lvlText w:val=""/>
      <w:lvlJc w:val="left"/>
      <w:pPr>
        <w:tabs>
          <w:tab w:val="num" w:pos="4320"/>
        </w:tabs>
        <w:ind w:left="4320" w:hanging="360"/>
      </w:pPr>
      <w:rPr>
        <w:rFonts w:ascii="Wingdings" w:hAnsi="Wingdings"/>
      </w:rPr>
    </w:lvl>
    <w:lvl w:ilvl="6" w:tplc="828A911A">
      <w:start w:val="1"/>
      <w:numFmt w:val="bullet"/>
      <w:lvlText w:val=""/>
      <w:lvlJc w:val="left"/>
      <w:pPr>
        <w:tabs>
          <w:tab w:val="num" w:pos="5040"/>
        </w:tabs>
        <w:ind w:left="5040" w:hanging="360"/>
      </w:pPr>
      <w:rPr>
        <w:rFonts w:ascii="Symbol" w:hAnsi="Symbol"/>
      </w:rPr>
    </w:lvl>
    <w:lvl w:ilvl="7" w:tplc="3A08C7C8">
      <w:start w:val="1"/>
      <w:numFmt w:val="bullet"/>
      <w:lvlText w:val="o"/>
      <w:lvlJc w:val="left"/>
      <w:pPr>
        <w:tabs>
          <w:tab w:val="num" w:pos="5760"/>
        </w:tabs>
        <w:ind w:left="5760" w:hanging="360"/>
      </w:pPr>
      <w:rPr>
        <w:rFonts w:ascii="Courier New" w:hAnsi="Courier New"/>
      </w:rPr>
    </w:lvl>
    <w:lvl w:ilvl="8" w:tplc="C2D88A4A">
      <w:start w:val="1"/>
      <w:numFmt w:val="bullet"/>
      <w:lvlText w:val=""/>
      <w:lvlJc w:val="left"/>
      <w:pPr>
        <w:tabs>
          <w:tab w:val="num" w:pos="6480"/>
        </w:tabs>
        <w:ind w:left="6480" w:hanging="360"/>
      </w:pPr>
      <w:rPr>
        <w:rFonts w:ascii="Wingdings" w:hAnsi="Wingdings"/>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66"/>
  </w:num>
  <w:num w:numId="8">
    <w:abstractNumId w:val="70"/>
  </w:num>
  <w:num w:numId="9">
    <w:abstractNumId w:val="67"/>
  </w:num>
  <w:num w:numId="10">
    <w:abstractNumId w:val="78"/>
  </w:num>
  <w:num w:numId="11">
    <w:abstractNumId w:val="27"/>
  </w:num>
  <w:num w:numId="12">
    <w:abstractNumId w:val="43"/>
  </w:num>
  <w:num w:numId="13">
    <w:abstractNumId w:val="47"/>
  </w:num>
  <w:num w:numId="14">
    <w:abstractNumId w:val="45"/>
  </w:num>
  <w:num w:numId="15">
    <w:abstractNumId w:val="11"/>
  </w:num>
  <w:num w:numId="16">
    <w:abstractNumId w:val="49"/>
  </w:num>
  <w:num w:numId="17">
    <w:abstractNumId w:val="14"/>
  </w:num>
  <w:num w:numId="18">
    <w:abstractNumId w:val="46"/>
    <w:lvlOverride w:ilvl="0">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7"/>
  </w:num>
  <w:num w:numId="21">
    <w:abstractNumId w:val="42"/>
  </w:num>
  <w:num w:numId="22">
    <w:abstractNumId w:val="71"/>
  </w:num>
  <w:num w:numId="23">
    <w:abstractNumId w:val="33"/>
  </w:num>
  <w:num w:numId="24">
    <w:abstractNumId w:val="44"/>
  </w:num>
  <w:num w:numId="25">
    <w:abstractNumId w:val="25"/>
  </w:num>
  <w:num w:numId="26">
    <w:abstractNumId w:val="63"/>
  </w:num>
  <w:num w:numId="27">
    <w:abstractNumId w:val="20"/>
  </w:num>
  <w:num w:numId="28">
    <w:abstractNumId w:val="46"/>
  </w:num>
  <w:num w:numId="29">
    <w:abstractNumId w:val="55"/>
  </w:num>
  <w:num w:numId="30">
    <w:abstractNumId w:val="56"/>
  </w:num>
  <w:num w:numId="31">
    <w:abstractNumId w:val="32"/>
  </w:num>
  <w:num w:numId="32">
    <w:abstractNumId w:val="54"/>
  </w:num>
  <w:num w:numId="33">
    <w:abstractNumId w:val="82"/>
  </w:num>
  <w:num w:numId="34">
    <w:abstractNumId w:val="36"/>
  </w:num>
  <w:num w:numId="35">
    <w:abstractNumId w:val="16"/>
  </w:num>
  <w:num w:numId="36">
    <w:abstractNumId w:val="18"/>
  </w:num>
  <w:num w:numId="37">
    <w:abstractNumId w:val="80"/>
  </w:num>
  <w:num w:numId="38">
    <w:abstractNumId w:val="62"/>
  </w:num>
  <w:num w:numId="39">
    <w:abstractNumId w:val="24"/>
  </w:num>
  <w:num w:numId="40">
    <w:abstractNumId w:val="15"/>
  </w:num>
  <w:num w:numId="41">
    <w:abstractNumId w:val="75"/>
  </w:num>
  <w:num w:numId="42">
    <w:abstractNumId w:val="40"/>
  </w:num>
  <w:num w:numId="43">
    <w:abstractNumId w:val="79"/>
  </w:num>
  <w:num w:numId="44">
    <w:abstractNumId w:val="22"/>
  </w:num>
  <w:num w:numId="45">
    <w:abstractNumId w:val="83"/>
  </w:num>
  <w:num w:numId="46">
    <w:abstractNumId w:val="73"/>
  </w:num>
  <w:num w:numId="47">
    <w:abstractNumId w:val="35"/>
  </w:num>
  <w:num w:numId="4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num>
  <w:num w:numId="50">
    <w:abstractNumId w:val="8"/>
  </w:num>
  <w:num w:numId="51">
    <w:abstractNumId w:val="61"/>
  </w:num>
  <w:num w:numId="52">
    <w:abstractNumId w:val="7"/>
  </w:num>
  <w:num w:numId="53">
    <w:abstractNumId w:val="77"/>
  </w:num>
  <w:num w:numId="54">
    <w:abstractNumId w:val="52"/>
  </w:num>
  <w:num w:numId="55">
    <w:abstractNumId w:val="17"/>
  </w:num>
  <w:num w:numId="56">
    <w:abstractNumId w:val="64"/>
  </w:num>
  <w:num w:numId="57">
    <w:abstractNumId w:val="10"/>
  </w:num>
  <w:num w:numId="58">
    <w:abstractNumId w:val="59"/>
  </w:num>
  <w:num w:numId="59">
    <w:abstractNumId w:val="9"/>
  </w:num>
  <w:num w:numId="60">
    <w:abstractNumId w:val="37"/>
  </w:num>
  <w:num w:numId="61">
    <w:abstractNumId w:val="60"/>
  </w:num>
  <w:num w:numId="62">
    <w:abstractNumId w:val="23"/>
  </w:num>
  <w:num w:numId="63">
    <w:abstractNumId w:val="31"/>
  </w:num>
  <w:num w:numId="64">
    <w:abstractNumId w:val="48"/>
  </w:num>
  <w:num w:numId="65">
    <w:abstractNumId w:val="12"/>
  </w:num>
  <w:num w:numId="66">
    <w:abstractNumId w:val="74"/>
  </w:num>
  <w:num w:numId="67">
    <w:abstractNumId w:val="19"/>
  </w:num>
  <w:num w:numId="68">
    <w:abstractNumId w:val="30"/>
  </w:num>
  <w:num w:numId="69">
    <w:abstractNumId w:val="58"/>
  </w:num>
  <w:num w:numId="70">
    <w:abstractNumId w:val="29"/>
  </w:num>
  <w:num w:numId="71">
    <w:abstractNumId w:val="39"/>
  </w:num>
  <w:num w:numId="72">
    <w:abstractNumId w:val="13"/>
  </w:num>
  <w:num w:numId="73">
    <w:abstractNumId w:val="34"/>
  </w:num>
  <w:num w:numId="74">
    <w:abstractNumId w:val="68"/>
  </w:num>
  <w:num w:numId="75">
    <w:abstractNumId w:val="69"/>
  </w:num>
  <w:num w:numId="76">
    <w:abstractNumId w:val="51"/>
  </w:num>
  <w:num w:numId="77">
    <w:abstractNumId w:val="41"/>
  </w:num>
  <w:num w:numId="78">
    <w:abstractNumId w:val="81"/>
  </w:num>
  <w:num w:numId="79">
    <w:abstractNumId w:val="65"/>
  </w:num>
  <w:num w:numId="80">
    <w:abstractNumId w:val="53"/>
  </w:num>
  <w:num w:numId="81">
    <w:abstractNumId w:val="28"/>
  </w:num>
  <w:num w:numId="82">
    <w:abstractNumId w:val="26"/>
  </w:num>
  <w:num w:numId="83">
    <w:abstractNumId w:val="72"/>
  </w:num>
  <w:num w:numId="84">
    <w:abstractNumId w:val="50"/>
  </w:num>
  <w:num w:numId="85">
    <w:abstractNumId w:val="38"/>
  </w:num>
  <w:num w:numId="86">
    <w:abstractNumId w:val="8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removePersonalInformation/>
  <w:removeDateAndTime/>
  <w:hideSpellingErrors/>
  <w:hideGrammaticalErrors/>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trackRevisions/>
  <w:defaultTabStop w:val="51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VERPAGE_EXISTS" w:val="True"/>
    <w:docVar w:name="DQCDateTime" w:val="2014-01-13 15:08:14"/>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106"/>
    <w:docVar w:name="DQCResult_ModifiedMarkers" w:val="0;0"/>
    <w:docVar w:name="DQCResult_ModifiedNumbering" w:val="0;0"/>
    <w:docVar w:name="DQCResult_Objects" w:val="0;0"/>
    <w:docVar w:name="DQCResult_Sections" w:val="0;0"/>
    <w:docVar w:name="DQCResult_StructureCheck" w:val="0;0"/>
    <w:docVar w:name="DQCResult_SuperfluousWhitespace" w:val="0;165"/>
    <w:docVar w:name="DQCResult_UnknownFonts" w:val="0;0"/>
    <w:docVar w:name="DQCResult_UnknownStyles" w:val="0;9"/>
    <w:docVar w:name="DQCStatus" w:val="Green"/>
    <w:docVar w:name="DQCVersion" w:val="3"/>
    <w:docVar w:name="DQCWithWarnings" w:val="0"/>
    <w:docVar w:name="LW_ACCOMPAGNANT.CP" w:val="\u1082?\u1098?\u1084?"/>
    <w:docVar w:name="LW_ANNEX_NBR_FIRST" w:val="1"/>
    <w:docVar w:name="LW_ANNEX_NBR_LAST" w:val="1"/>
    <w:docVar w:name="LW_CONFIDENCE" w:val=" "/>
    <w:docVar w:name="LW_CONST_RESTREINT_UE" w:val="RESTREINT UE"/>
    <w:docVar w:name="LW_CORRIGENDUM" w:val="&lt;UNUSED&gt;"/>
    <w:docVar w:name="LW_COVERPAGE_GUID" w:val="0072AA3655A74CECAF0A4334AADB5A74"/>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7?\u1088?\u1072?\u1074?\u1080?\u1083?\u1072? \u1089?\u1098?\u1075?\u1083?\u1072?\u1089?\u1085?\u1086? \u1056?\u1077?\u1075?\u1083?\u1072?\u1084?\u1077?\u1085?\u1090? (\u1045?\u1057?) \u8470? 1303/2013 \u1085?\u1072? \u1045?\u1074?\u1088?\u1086?\u1087?\u1077?\u1081?\u1089?\u1082?\u1080?\u1103? \u1087?\u1072?\u1088?\u1083?\u1072?\u1084?\u1077?\u1085?\u1090? \u1080? \u1085?\u1072? \u1057?\u1098?\u1074?\u1077?\u1090?\u1072? \u1079?\u1072? \u1086?\u1087?\u1088?\u1077?\u1076?\u1077?\u1083?\u1103?\u1085?\u1077? \u1085?\u1072? \u1086?\u1073?\u1097?\u1086?\u1087?\u1088?\u1080?\u1083?\u1086?\u1078?\u1080?\u1084?\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45?\u1074?\u1088?\u1086?\u1087?\u1077?\u1081?\u1089?\u1082?\u1080?\u1103? \u1079?\u1077?\u1084?\u1077?\u1076?\u1077?\u1083?\u1089?\u1082?\u1080? \u1092?\u1086?\u1085?\u1076? \u1079?\u1072? \u1088?\u1072?\u1079?\u1074?\u1080?\u1090?\u1080?\u1077? \u1085?\u1072? \u1089?\u1077?\u1083?\u1089?\u1082?\u1080?\u1090?\u1077? \u1088?\u1072?\u1081?\u1086?\u1085?\u1080? \u1080? \u1045?\u1074?\u1088?\u1086?\u1087?\u1077?\u1081?\u1089?\u1082?\u1080?\u1103? \u1092?\u1086?\u1085?\u1076? \u1079?\u1072? \u1084?\u1086?\u1088?\u1089?\u1082?\u1086? \u1076?\u1077?\u1083?\u1086? \u1080? \u1088?\u1080?\u1073?\u1072?\u1088?\u1089?\u1090?\u1074?\u1086? \u1080? \u1079?\u1072? \u1086?\u1087?\u1088?\u1077?\u1076?\u1077?\u1083?\u1103?\u1085?\u1077? \u1085?\u1072? \u1086?\u1073?\u1097?\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80? \u1045?\u1074?\u1088?\u1086?\u1087?\u1077?\u1081?\u1089?\u1082?\u1080?\u1103? \u1092?\u1086?\u1085?\u1076? \u1079?\u1072? \u1084?\u1086?\u1088?\u1089?\u1082?\u1086? \u1076?\u1077?\u1083?\u1086? \u1080? \u1088?\u1080?\u1073?\u1072?\u1088?\u1089?\u1090?\u1074?\u1086?, \u1087?\u1086? \u1086?\u1090?\u1085?\u1086?\u1096?\u1077?\u1085?\u1080?\u1077? \u1085?\u1072? \u1086?\u1073?\u1088?\u1072?\u1079?\u1094?\u1080?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u1080? \u1089?\u1098?\u1075?\u1083?\u1072?\u1089?\u1085?\u1086? \u1056?\u1077?\u1075?\u1083?\u1072?\u1084?\u1077?\u1085?\u1090? (\u1045?\u1057?) \u8470? 1299/2013 \u1085?\u1072? \u1045?\u1074?\u1088?\u1086?\u1087?\u1077?\u1081?\u1089?\u1082?\u1080?\u1103? \u1087?\u1072?\u1088?\u1083?\u1072?\u1084?\u1077?\u1085?\u1090? \u1080? \u1085?\u1072? \u1057?\u1098?\u1074?\u1077?\u1090?\u1072? \u1086?\u1090?\u1085?\u1086?\u1089?\u1085?\u1086? \u1089?\u1087?\u1077?\u1094?\u1080?\u1072?\u1083?\u1085?\u1080? \u1088?\u1072?\u1079?\u1087?\u1086?\u1088?\u1077?\u1076?\u1073?\u1080? \u1079?\u1072? \u1087?\u1086?\u1076?\u1082?\u1088?\u1077?\u1087?\u1072? \u1086?\u1090? \u1045?\u1074?\u1088?\u1086?\u1087?\u1077?\u1081?\u1089?\u1082?\u1080?\u1103? \u1092?\u1086?\u1085?\u1076? \u1079?\u1072? \u1088?\u1077?\u1075?\u1080?\u1086?\u1085?\u1072?\u1083?\u1085?\u1086? \u1088?\u1072?\u1079?\u1074?\u1080?\u1090?\u1080?\u1077? \u1087?\u1086? \u1094?\u1077?\u1083? \u8222?\u1045?\u1074?\u1088?\u1086?\u1087?\u1077?\u1081?\u1089?\u1082?\u1086? \u1090?\u1077?\u1088?\u1080?\u1090?\u1086?\u1088?\u1080?\u1072?\u1083?\u1085?\u1086? \u1089?\u1098?\u1090?\u1088?\u1091?\u1076?\u1085?\u1080?\u1095?\u1077?\u1089?\u1090?\u1074?\u1086?\u8220? \u1087?\u1086? \u1086?\u1090?\u1085?\u1086?\u1096?\u1077?\u1085?\u1080?\u1077? \u1085?\u1072? \u1086?\u1073?\u1088?\u1072?\u1079?\u1094?\u1080? \u1085?\u1072? \u1087?\u1088?\u1086?\u1075?\u1088?\u1072?\u1084?\u1080? \u1079?\u1072? \u1089?\u1098?\u1090?\u1088?\u1091?\u1076?\u1085?\u1080?\u1095?\u1077?\u1089?\u1090?\u1074?\u1086? \u1087?\u1086? \u1094?\u1077?\u1083? \u8222?\u1045?\u1074?\u1088?\u1086?\u1087?\u1077?\u1081?\u1089?\u1082?\u1086? \u1090?\u1077?\u1088?\u1080?\u1090?\u1086?\u1088?\u1080?\u1072?\u1083?\u1085?\u1086? \u1089?\u1098?\u1090?\u1088?\u1091?\u1076?\u1085?\u1080?\u1095?\u1077?\u1089?\u1090?\u1074?\u1086?\u8220?"/>
    <w:docVar w:name="LW_PART_NBR" w:val="1"/>
    <w:docVar w:name="LW_PART_NBR_TOTAL" w:val="1"/>
    <w:docVar w:name="LW_REF.INST.NEW" w:val="&lt;EMPTY&gt;"/>
    <w:docVar w:name="LW_REF.INST.NEW_ADOPTED" w:val="draft"/>
    <w:docVar w:name="LW_REF.INST.NEW_TEXT" w:val="(2013) XXX"/>
    <w:docVar w:name="LW_REF.INTERNE" w:val="&lt;UNUSED&gt;"/>
    <w:docVar w:name="LW_SUPERTITRE" w:val="&lt;UNUSED&gt;"/>
    <w:docVar w:name="LW_TITRE.OBJ.CP" w:val="\u1054?\u1073?\u1088?\u1072?\u1079?\u1077?\u1094? \u1079?\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w:docVar w:name="LW_TYPE.DOC.CP" w:val="\u1055?\u1056?\u1048?\u1051?\u1054?\u1046?\u1045?\u1053?\u1048?\u1071?"/>
    <w:docVar w:name="LW_TYPEACTEPRINCIPAL.CP" w:val="\u1056?\u1045?\u1043?\u1051?\u1040?\u1052?\u1045?\u1053?\u1058? \u1047?\u1040? \u1048?\u1047?\u1055?\u1066?\u1051?\u1053?\u1045?\u1053?\u1048?\u1045? (\u1045?\u1057?) \u8470? .../\u8230? \u1053?\u1040? \u1050?\u1054?\u1052?\u1048?\u1057?\u1048?\u1071?\u1058?\u1040?"/>
  </w:docVars>
  <w:rsids>
    <w:rsidRoot w:val="00292003"/>
    <w:rsid w:val="0000005C"/>
    <w:rsid w:val="00000862"/>
    <w:rsid w:val="0000101B"/>
    <w:rsid w:val="00001364"/>
    <w:rsid w:val="00001387"/>
    <w:rsid w:val="00001DFE"/>
    <w:rsid w:val="000025A4"/>
    <w:rsid w:val="00002847"/>
    <w:rsid w:val="00002A18"/>
    <w:rsid w:val="00002D16"/>
    <w:rsid w:val="00002D46"/>
    <w:rsid w:val="00003A5F"/>
    <w:rsid w:val="00003DC8"/>
    <w:rsid w:val="0000413A"/>
    <w:rsid w:val="000043C1"/>
    <w:rsid w:val="00004C27"/>
    <w:rsid w:val="0000502D"/>
    <w:rsid w:val="0000550F"/>
    <w:rsid w:val="0000655F"/>
    <w:rsid w:val="00006890"/>
    <w:rsid w:val="000068C8"/>
    <w:rsid w:val="0000699B"/>
    <w:rsid w:val="00006FDA"/>
    <w:rsid w:val="00007135"/>
    <w:rsid w:val="00007219"/>
    <w:rsid w:val="00007221"/>
    <w:rsid w:val="00007D8E"/>
    <w:rsid w:val="000104FB"/>
    <w:rsid w:val="00010731"/>
    <w:rsid w:val="00010A95"/>
    <w:rsid w:val="00010C2A"/>
    <w:rsid w:val="00011C3F"/>
    <w:rsid w:val="00011EBB"/>
    <w:rsid w:val="000126AE"/>
    <w:rsid w:val="000134FE"/>
    <w:rsid w:val="00013E66"/>
    <w:rsid w:val="00014B47"/>
    <w:rsid w:val="00014D7D"/>
    <w:rsid w:val="00014DA1"/>
    <w:rsid w:val="00014DD8"/>
    <w:rsid w:val="00015B34"/>
    <w:rsid w:val="00015B50"/>
    <w:rsid w:val="00016192"/>
    <w:rsid w:val="0001713E"/>
    <w:rsid w:val="000171A5"/>
    <w:rsid w:val="000175FC"/>
    <w:rsid w:val="00017C18"/>
    <w:rsid w:val="000207D8"/>
    <w:rsid w:val="00020951"/>
    <w:rsid w:val="00020A8C"/>
    <w:rsid w:val="00020D71"/>
    <w:rsid w:val="000215BC"/>
    <w:rsid w:val="00021D0C"/>
    <w:rsid w:val="000227AB"/>
    <w:rsid w:val="000227E1"/>
    <w:rsid w:val="00022C1E"/>
    <w:rsid w:val="00022F04"/>
    <w:rsid w:val="00022F83"/>
    <w:rsid w:val="0002307A"/>
    <w:rsid w:val="00023170"/>
    <w:rsid w:val="000233B7"/>
    <w:rsid w:val="000234BC"/>
    <w:rsid w:val="000234C9"/>
    <w:rsid w:val="000236F2"/>
    <w:rsid w:val="00023BBC"/>
    <w:rsid w:val="00023C74"/>
    <w:rsid w:val="00025350"/>
    <w:rsid w:val="000259DC"/>
    <w:rsid w:val="000266C3"/>
    <w:rsid w:val="000267C6"/>
    <w:rsid w:val="00026D77"/>
    <w:rsid w:val="00026DC0"/>
    <w:rsid w:val="0002785C"/>
    <w:rsid w:val="00027DDA"/>
    <w:rsid w:val="0003043A"/>
    <w:rsid w:val="00030591"/>
    <w:rsid w:val="00030690"/>
    <w:rsid w:val="00031697"/>
    <w:rsid w:val="000316A7"/>
    <w:rsid w:val="000316C2"/>
    <w:rsid w:val="00031E26"/>
    <w:rsid w:val="00032401"/>
    <w:rsid w:val="00032762"/>
    <w:rsid w:val="00032A28"/>
    <w:rsid w:val="00032B0E"/>
    <w:rsid w:val="00032D9D"/>
    <w:rsid w:val="00032E66"/>
    <w:rsid w:val="000332E4"/>
    <w:rsid w:val="00033469"/>
    <w:rsid w:val="00033EEE"/>
    <w:rsid w:val="00034642"/>
    <w:rsid w:val="00035051"/>
    <w:rsid w:val="0003510F"/>
    <w:rsid w:val="00035492"/>
    <w:rsid w:val="000354A2"/>
    <w:rsid w:val="000359D8"/>
    <w:rsid w:val="00035A07"/>
    <w:rsid w:val="0003630C"/>
    <w:rsid w:val="0003636A"/>
    <w:rsid w:val="00036384"/>
    <w:rsid w:val="000367B3"/>
    <w:rsid w:val="00036E07"/>
    <w:rsid w:val="00037BD1"/>
    <w:rsid w:val="00037FAB"/>
    <w:rsid w:val="000402BE"/>
    <w:rsid w:val="00040726"/>
    <w:rsid w:val="000407C3"/>
    <w:rsid w:val="00040DB6"/>
    <w:rsid w:val="00040E34"/>
    <w:rsid w:val="00040E4C"/>
    <w:rsid w:val="00040EC8"/>
    <w:rsid w:val="00041896"/>
    <w:rsid w:val="00041949"/>
    <w:rsid w:val="00041A74"/>
    <w:rsid w:val="000425BA"/>
    <w:rsid w:val="0004289D"/>
    <w:rsid w:val="00042E1F"/>
    <w:rsid w:val="000438C5"/>
    <w:rsid w:val="000439F7"/>
    <w:rsid w:val="00043A9A"/>
    <w:rsid w:val="00044584"/>
    <w:rsid w:val="00044BFD"/>
    <w:rsid w:val="00044C2D"/>
    <w:rsid w:val="00045E9B"/>
    <w:rsid w:val="00045F9F"/>
    <w:rsid w:val="00046275"/>
    <w:rsid w:val="00046C87"/>
    <w:rsid w:val="00046E2C"/>
    <w:rsid w:val="00047668"/>
    <w:rsid w:val="00047D04"/>
    <w:rsid w:val="00050292"/>
    <w:rsid w:val="00050B49"/>
    <w:rsid w:val="0005179C"/>
    <w:rsid w:val="000518B3"/>
    <w:rsid w:val="00051BB3"/>
    <w:rsid w:val="00051DA3"/>
    <w:rsid w:val="000520F9"/>
    <w:rsid w:val="00052271"/>
    <w:rsid w:val="00052337"/>
    <w:rsid w:val="0005242B"/>
    <w:rsid w:val="0005303D"/>
    <w:rsid w:val="00053978"/>
    <w:rsid w:val="00053CAE"/>
    <w:rsid w:val="00053D7D"/>
    <w:rsid w:val="00053E5D"/>
    <w:rsid w:val="0005414E"/>
    <w:rsid w:val="0005417C"/>
    <w:rsid w:val="00054ED1"/>
    <w:rsid w:val="0005510F"/>
    <w:rsid w:val="000556CC"/>
    <w:rsid w:val="00055AC8"/>
    <w:rsid w:val="0005693F"/>
    <w:rsid w:val="00056CB5"/>
    <w:rsid w:val="00056CD7"/>
    <w:rsid w:val="000570C8"/>
    <w:rsid w:val="00057153"/>
    <w:rsid w:val="0005715B"/>
    <w:rsid w:val="000571A7"/>
    <w:rsid w:val="00057B78"/>
    <w:rsid w:val="0006000D"/>
    <w:rsid w:val="000605E2"/>
    <w:rsid w:val="000610C1"/>
    <w:rsid w:val="00061121"/>
    <w:rsid w:val="00061632"/>
    <w:rsid w:val="00061832"/>
    <w:rsid w:val="000618F2"/>
    <w:rsid w:val="00061900"/>
    <w:rsid w:val="00062155"/>
    <w:rsid w:val="00062EDD"/>
    <w:rsid w:val="00062F2D"/>
    <w:rsid w:val="00063118"/>
    <w:rsid w:val="000633C3"/>
    <w:rsid w:val="00063D28"/>
    <w:rsid w:val="000645F0"/>
    <w:rsid w:val="0006466A"/>
    <w:rsid w:val="00064FA7"/>
    <w:rsid w:val="000650F1"/>
    <w:rsid w:val="000653A5"/>
    <w:rsid w:val="000658EE"/>
    <w:rsid w:val="00065E9F"/>
    <w:rsid w:val="00065EAF"/>
    <w:rsid w:val="00066166"/>
    <w:rsid w:val="000666D9"/>
    <w:rsid w:val="000667FD"/>
    <w:rsid w:val="000674F1"/>
    <w:rsid w:val="000675C2"/>
    <w:rsid w:val="00067EC2"/>
    <w:rsid w:val="0007026A"/>
    <w:rsid w:val="00071026"/>
    <w:rsid w:val="000713A7"/>
    <w:rsid w:val="00072164"/>
    <w:rsid w:val="00072666"/>
    <w:rsid w:val="000726F6"/>
    <w:rsid w:val="00072B39"/>
    <w:rsid w:val="00072CD8"/>
    <w:rsid w:val="00072D95"/>
    <w:rsid w:val="000734D3"/>
    <w:rsid w:val="000737FB"/>
    <w:rsid w:val="000744A9"/>
    <w:rsid w:val="000746FC"/>
    <w:rsid w:val="00074B37"/>
    <w:rsid w:val="00074EB9"/>
    <w:rsid w:val="00075D92"/>
    <w:rsid w:val="0007687D"/>
    <w:rsid w:val="00077207"/>
    <w:rsid w:val="000777CA"/>
    <w:rsid w:val="000777FE"/>
    <w:rsid w:val="00077A4D"/>
    <w:rsid w:val="00077C95"/>
    <w:rsid w:val="00077E02"/>
    <w:rsid w:val="00077E67"/>
    <w:rsid w:val="000802CF"/>
    <w:rsid w:val="00080617"/>
    <w:rsid w:val="00080C7C"/>
    <w:rsid w:val="00081071"/>
    <w:rsid w:val="000814E2"/>
    <w:rsid w:val="00081DA9"/>
    <w:rsid w:val="00082116"/>
    <w:rsid w:val="0008379C"/>
    <w:rsid w:val="0008385D"/>
    <w:rsid w:val="00083A69"/>
    <w:rsid w:val="00083E6E"/>
    <w:rsid w:val="000841B1"/>
    <w:rsid w:val="000841D3"/>
    <w:rsid w:val="000843A2"/>
    <w:rsid w:val="000845E4"/>
    <w:rsid w:val="000849FA"/>
    <w:rsid w:val="00084AE4"/>
    <w:rsid w:val="00084D03"/>
    <w:rsid w:val="00084E0C"/>
    <w:rsid w:val="00084FFC"/>
    <w:rsid w:val="00085E68"/>
    <w:rsid w:val="0008607E"/>
    <w:rsid w:val="00086161"/>
    <w:rsid w:val="00086952"/>
    <w:rsid w:val="00086FB6"/>
    <w:rsid w:val="00086FEE"/>
    <w:rsid w:val="000876DA"/>
    <w:rsid w:val="000878A4"/>
    <w:rsid w:val="00087DBD"/>
    <w:rsid w:val="00087EA4"/>
    <w:rsid w:val="0009086A"/>
    <w:rsid w:val="00090C41"/>
    <w:rsid w:val="00091303"/>
    <w:rsid w:val="00091810"/>
    <w:rsid w:val="00091C33"/>
    <w:rsid w:val="00091F90"/>
    <w:rsid w:val="00091FB0"/>
    <w:rsid w:val="0009216E"/>
    <w:rsid w:val="00092D93"/>
    <w:rsid w:val="00092EC8"/>
    <w:rsid w:val="0009377D"/>
    <w:rsid w:val="000938FC"/>
    <w:rsid w:val="00093DBB"/>
    <w:rsid w:val="0009403B"/>
    <w:rsid w:val="000940FA"/>
    <w:rsid w:val="00094765"/>
    <w:rsid w:val="00094A59"/>
    <w:rsid w:val="00094B89"/>
    <w:rsid w:val="00094C00"/>
    <w:rsid w:val="00094F9C"/>
    <w:rsid w:val="000953C4"/>
    <w:rsid w:val="0009558B"/>
    <w:rsid w:val="000959E1"/>
    <w:rsid w:val="00095F45"/>
    <w:rsid w:val="00096547"/>
    <w:rsid w:val="00096DD5"/>
    <w:rsid w:val="000A06CD"/>
    <w:rsid w:val="000A087A"/>
    <w:rsid w:val="000A0EB5"/>
    <w:rsid w:val="000A1409"/>
    <w:rsid w:val="000A170F"/>
    <w:rsid w:val="000A1AF5"/>
    <w:rsid w:val="000A26CC"/>
    <w:rsid w:val="000A2E95"/>
    <w:rsid w:val="000A2F93"/>
    <w:rsid w:val="000A3115"/>
    <w:rsid w:val="000A31F9"/>
    <w:rsid w:val="000A38D6"/>
    <w:rsid w:val="000A3A98"/>
    <w:rsid w:val="000A3AB8"/>
    <w:rsid w:val="000A3D4F"/>
    <w:rsid w:val="000A427A"/>
    <w:rsid w:val="000A4516"/>
    <w:rsid w:val="000A4C51"/>
    <w:rsid w:val="000A5387"/>
    <w:rsid w:val="000A648B"/>
    <w:rsid w:val="000A6AFC"/>
    <w:rsid w:val="000A6F4C"/>
    <w:rsid w:val="000A7AAF"/>
    <w:rsid w:val="000A7AE2"/>
    <w:rsid w:val="000A7C1E"/>
    <w:rsid w:val="000B049B"/>
    <w:rsid w:val="000B04E0"/>
    <w:rsid w:val="000B07D3"/>
    <w:rsid w:val="000B0897"/>
    <w:rsid w:val="000B0A32"/>
    <w:rsid w:val="000B0C12"/>
    <w:rsid w:val="000B0C98"/>
    <w:rsid w:val="000B15F3"/>
    <w:rsid w:val="000B173E"/>
    <w:rsid w:val="000B2440"/>
    <w:rsid w:val="000B2F46"/>
    <w:rsid w:val="000B39AA"/>
    <w:rsid w:val="000B3B72"/>
    <w:rsid w:val="000B4035"/>
    <w:rsid w:val="000B4085"/>
    <w:rsid w:val="000B465E"/>
    <w:rsid w:val="000B47F4"/>
    <w:rsid w:val="000B48CE"/>
    <w:rsid w:val="000B4C5C"/>
    <w:rsid w:val="000B4F59"/>
    <w:rsid w:val="000B4FE3"/>
    <w:rsid w:val="000B5733"/>
    <w:rsid w:val="000B6225"/>
    <w:rsid w:val="000B6311"/>
    <w:rsid w:val="000B651D"/>
    <w:rsid w:val="000B676F"/>
    <w:rsid w:val="000B68CF"/>
    <w:rsid w:val="000B6924"/>
    <w:rsid w:val="000B71BD"/>
    <w:rsid w:val="000B7663"/>
    <w:rsid w:val="000B7672"/>
    <w:rsid w:val="000B7766"/>
    <w:rsid w:val="000C03CA"/>
    <w:rsid w:val="000C0593"/>
    <w:rsid w:val="000C0DA3"/>
    <w:rsid w:val="000C18E5"/>
    <w:rsid w:val="000C1A3F"/>
    <w:rsid w:val="000C21AB"/>
    <w:rsid w:val="000C266C"/>
    <w:rsid w:val="000C26B2"/>
    <w:rsid w:val="000C29AD"/>
    <w:rsid w:val="000C29DD"/>
    <w:rsid w:val="000C2EBB"/>
    <w:rsid w:val="000C326F"/>
    <w:rsid w:val="000C3BCD"/>
    <w:rsid w:val="000C4346"/>
    <w:rsid w:val="000C4553"/>
    <w:rsid w:val="000C45E6"/>
    <w:rsid w:val="000C485A"/>
    <w:rsid w:val="000C4D4D"/>
    <w:rsid w:val="000C4FCE"/>
    <w:rsid w:val="000C526E"/>
    <w:rsid w:val="000C5B98"/>
    <w:rsid w:val="000C5D68"/>
    <w:rsid w:val="000C6232"/>
    <w:rsid w:val="000C62F2"/>
    <w:rsid w:val="000C63ED"/>
    <w:rsid w:val="000C713B"/>
    <w:rsid w:val="000C742C"/>
    <w:rsid w:val="000C7A34"/>
    <w:rsid w:val="000C7DF7"/>
    <w:rsid w:val="000D0201"/>
    <w:rsid w:val="000D1822"/>
    <w:rsid w:val="000D1BEC"/>
    <w:rsid w:val="000D1F3B"/>
    <w:rsid w:val="000D23A4"/>
    <w:rsid w:val="000D25DB"/>
    <w:rsid w:val="000D2FBA"/>
    <w:rsid w:val="000D3348"/>
    <w:rsid w:val="000D34B5"/>
    <w:rsid w:val="000D37AA"/>
    <w:rsid w:val="000D3899"/>
    <w:rsid w:val="000D3B1B"/>
    <w:rsid w:val="000D3E10"/>
    <w:rsid w:val="000D3F32"/>
    <w:rsid w:val="000D41A6"/>
    <w:rsid w:val="000D4C84"/>
    <w:rsid w:val="000D4FB0"/>
    <w:rsid w:val="000D5279"/>
    <w:rsid w:val="000D56FA"/>
    <w:rsid w:val="000D5AA3"/>
    <w:rsid w:val="000D5E24"/>
    <w:rsid w:val="000D5F80"/>
    <w:rsid w:val="000D64DC"/>
    <w:rsid w:val="000D672D"/>
    <w:rsid w:val="000D6C05"/>
    <w:rsid w:val="000D7218"/>
    <w:rsid w:val="000D772F"/>
    <w:rsid w:val="000D78AD"/>
    <w:rsid w:val="000D7BB8"/>
    <w:rsid w:val="000D7F3A"/>
    <w:rsid w:val="000E0CC9"/>
    <w:rsid w:val="000E2227"/>
    <w:rsid w:val="000E2925"/>
    <w:rsid w:val="000E2C6A"/>
    <w:rsid w:val="000E379E"/>
    <w:rsid w:val="000E3F2B"/>
    <w:rsid w:val="000E419E"/>
    <w:rsid w:val="000E49D2"/>
    <w:rsid w:val="000E4AAA"/>
    <w:rsid w:val="000E4BB7"/>
    <w:rsid w:val="000E50E9"/>
    <w:rsid w:val="000E5104"/>
    <w:rsid w:val="000E55F7"/>
    <w:rsid w:val="000E5640"/>
    <w:rsid w:val="000E5946"/>
    <w:rsid w:val="000E6D35"/>
    <w:rsid w:val="000E7704"/>
    <w:rsid w:val="000E7C28"/>
    <w:rsid w:val="000E7E69"/>
    <w:rsid w:val="000F00DA"/>
    <w:rsid w:val="000F01EF"/>
    <w:rsid w:val="000F02B1"/>
    <w:rsid w:val="000F0331"/>
    <w:rsid w:val="000F065E"/>
    <w:rsid w:val="000F1209"/>
    <w:rsid w:val="000F12BA"/>
    <w:rsid w:val="000F1359"/>
    <w:rsid w:val="000F1551"/>
    <w:rsid w:val="000F1DD7"/>
    <w:rsid w:val="000F1E8C"/>
    <w:rsid w:val="000F2882"/>
    <w:rsid w:val="000F28E6"/>
    <w:rsid w:val="000F2C12"/>
    <w:rsid w:val="000F2D10"/>
    <w:rsid w:val="000F2F74"/>
    <w:rsid w:val="000F3781"/>
    <w:rsid w:val="000F391C"/>
    <w:rsid w:val="000F399E"/>
    <w:rsid w:val="000F3EC6"/>
    <w:rsid w:val="000F41C6"/>
    <w:rsid w:val="000F4AC8"/>
    <w:rsid w:val="000F4C31"/>
    <w:rsid w:val="000F4C68"/>
    <w:rsid w:val="000F4FED"/>
    <w:rsid w:val="000F57D6"/>
    <w:rsid w:val="000F581B"/>
    <w:rsid w:val="000F5A8B"/>
    <w:rsid w:val="000F63EA"/>
    <w:rsid w:val="000F6591"/>
    <w:rsid w:val="000F67DA"/>
    <w:rsid w:val="000F687B"/>
    <w:rsid w:val="000F6965"/>
    <w:rsid w:val="000F697A"/>
    <w:rsid w:val="000F6A64"/>
    <w:rsid w:val="000F6A89"/>
    <w:rsid w:val="000F6C34"/>
    <w:rsid w:val="000F7033"/>
    <w:rsid w:val="000F710E"/>
    <w:rsid w:val="000F7A84"/>
    <w:rsid w:val="00100BBC"/>
    <w:rsid w:val="00100DAA"/>
    <w:rsid w:val="00101425"/>
    <w:rsid w:val="001016AD"/>
    <w:rsid w:val="00101813"/>
    <w:rsid w:val="00102044"/>
    <w:rsid w:val="001020E0"/>
    <w:rsid w:val="00102381"/>
    <w:rsid w:val="00102E3F"/>
    <w:rsid w:val="0010310F"/>
    <w:rsid w:val="00104258"/>
    <w:rsid w:val="00104706"/>
    <w:rsid w:val="0010479E"/>
    <w:rsid w:val="00104DB2"/>
    <w:rsid w:val="00105342"/>
    <w:rsid w:val="001059BF"/>
    <w:rsid w:val="001062F0"/>
    <w:rsid w:val="0010675A"/>
    <w:rsid w:val="00106E84"/>
    <w:rsid w:val="00106E9A"/>
    <w:rsid w:val="001075E2"/>
    <w:rsid w:val="001078F5"/>
    <w:rsid w:val="00107C5F"/>
    <w:rsid w:val="00107D58"/>
    <w:rsid w:val="00107E6F"/>
    <w:rsid w:val="00107E74"/>
    <w:rsid w:val="00107E7B"/>
    <w:rsid w:val="0011042F"/>
    <w:rsid w:val="001104FC"/>
    <w:rsid w:val="00110BA2"/>
    <w:rsid w:val="00110D5B"/>
    <w:rsid w:val="001111BD"/>
    <w:rsid w:val="00111209"/>
    <w:rsid w:val="001115BA"/>
    <w:rsid w:val="0011172A"/>
    <w:rsid w:val="001118F8"/>
    <w:rsid w:val="00111963"/>
    <w:rsid w:val="0011212D"/>
    <w:rsid w:val="001123B1"/>
    <w:rsid w:val="001124E6"/>
    <w:rsid w:val="001125AA"/>
    <w:rsid w:val="001128E4"/>
    <w:rsid w:val="00112AD9"/>
    <w:rsid w:val="00112BD0"/>
    <w:rsid w:val="00112C1F"/>
    <w:rsid w:val="00112D22"/>
    <w:rsid w:val="0011398C"/>
    <w:rsid w:val="00113E35"/>
    <w:rsid w:val="00114F64"/>
    <w:rsid w:val="001150BE"/>
    <w:rsid w:val="00115824"/>
    <w:rsid w:val="00116494"/>
    <w:rsid w:val="00116766"/>
    <w:rsid w:val="001167B5"/>
    <w:rsid w:val="00117532"/>
    <w:rsid w:val="001175C3"/>
    <w:rsid w:val="00117B0C"/>
    <w:rsid w:val="00120113"/>
    <w:rsid w:val="00120267"/>
    <w:rsid w:val="00120441"/>
    <w:rsid w:val="0012054C"/>
    <w:rsid w:val="001205C7"/>
    <w:rsid w:val="00120859"/>
    <w:rsid w:val="00121089"/>
    <w:rsid w:val="00121643"/>
    <w:rsid w:val="001218F3"/>
    <w:rsid w:val="001225CF"/>
    <w:rsid w:val="00122C66"/>
    <w:rsid w:val="00122D61"/>
    <w:rsid w:val="00122DD6"/>
    <w:rsid w:val="00122E98"/>
    <w:rsid w:val="001233DB"/>
    <w:rsid w:val="00123487"/>
    <w:rsid w:val="00123683"/>
    <w:rsid w:val="00123EFD"/>
    <w:rsid w:val="00124850"/>
    <w:rsid w:val="00124990"/>
    <w:rsid w:val="001250D7"/>
    <w:rsid w:val="0012533D"/>
    <w:rsid w:val="00125F8B"/>
    <w:rsid w:val="00126F0A"/>
    <w:rsid w:val="001271BA"/>
    <w:rsid w:val="001277D7"/>
    <w:rsid w:val="001279F9"/>
    <w:rsid w:val="00127F0A"/>
    <w:rsid w:val="001308FF"/>
    <w:rsid w:val="00130B9E"/>
    <w:rsid w:val="001317D4"/>
    <w:rsid w:val="00131AC4"/>
    <w:rsid w:val="00131BB3"/>
    <w:rsid w:val="0013203D"/>
    <w:rsid w:val="001320CD"/>
    <w:rsid w:val="00132139"/>
    <w:rsid w:val="001323DD"/>
    <w:rsid w:val="001329C8"/>
    <w:rsid w:val="001329E6"/>
    <w:rsid w:val="00132EBE"/>
    <w:rsid w:val="00133410"/>
    <w:rsid w:val="001337E4"/>
    <w:rsid w:val="00133F8C"/>
    <w:rsid w:val="001340B9"/>
    <w:rsid w:val="001342D9"/>
    <w:rsid w:val="00134CC6"/>
    <w:rsid w:val="001352B9"/>
    <w:rsid w:val="0013545A"/>
    <w:rsid w:val="001355B9"/>
    <w:rsid w:val="00135751"/>
    <w:rsid w:val="001360B1"/>
    <w:rsid w:val="00136A66"/>
    <w:rsid w:val="0014023D"/>
    <w:rsid w:val="00140622"/>
    <w:rsid w:val="00140819"/>
    <w:rsid w:val="001408D1"/>
    <w:rsid w:val="00140DB6"/>
    <w:rsid w:val="00140F88"/>
    <w:rsid w:val="001412F1"/>
    <w:rsid w:val="00141645"/>
    <w:rsid w:val="00141818"/>
    <w:rsid w:val="0014188B"/>
    <w:rsid w:val="00141A5B"/>
    <w:rsid w:val="00141AFF"/>
    <w:rsid w:val="00142336"/>
    <w:rsid w:val="001423D7"/>
    <w:rsid w:val="001425B8"/>
    <w:rsid w:val="0014287E"/>
    <w:rsid w:val="00143347"/>
    <w:rsid w:val="00143798"/>
    <w:rsid w:val="001437DC"/>
    <w:rsid w:val="00143EF8"/>
    <w:rsid w:val="00144E52"/>
    <w:rsid w:val="00144E92"/>
    <w:rsid w:val="00145134"/>
    <w:rsid w:val="00145625"/>
    <w:rsid w:val="001457C5"/>
    <w:rsid w:val="001459EB"/>
    <w:rsid w:val="00145C5E"/>
    <w:rsid w:val="00146253"/>
    <w:rsid w:val="001465EF"/>
    <w:rsid w:val="0014662B"/>
    <w:rsid w:val="00146990"/>
    <w:rsid w:val="00147370"/>
    <w:rsid w:val="00147938"/>
    <w:rsid w:val="00147AF9"/>
    <w:rsid w:val="00150148"/>
    <w:rsid w:val="00150354"/>
    <w:rsid w:val="00150CC8"/>
    <w:rsid w:val="00150FBA"/>
    <w:rsid w:val="001511FB"/>
    <w:rsid w:val="00151A1C"/>
    <w:rsid w:val="00151C10"/>
    <w:rsid w:val="00151D7D"/>
    <w:rsid w:val="00151EFE"/>
    <w:rsid w:val="00152917"/>
    <w:rsid w:val="00152EA9"/>
    <w:rsid w:val="0015325C"/>
    <w:rsid w:val="0015383E"/>
    <w:rsid w:val="00153D2A"/>
    <w:rsid w:val="00153EDA"/>
    <w:rsid w:val="00154186"/>
    <w:rsid w:val="001542B5"/>
    <w:rsid w:val="001547C4"/>
    <w:rsid w:val="001549F9"/>
    <w:rsid w:val="00154EC1"/>
    <w:rsid w:val="00154F31"/>
    <w:rsid w:val="0015506D"/>
    <w:rsid w:val="0015529D"/>
    <w:rsid w:val="0015573F"/>
    <w:rsid w:val="00155771"/>
    <w:rsid w:val="0015586B"/>
    <w:rsid w:val="0015588E"/>
    <w:rsid w:val="00155AE9"/>
    <w:rsid w:val="001560B0"/>
    <w:rsid w:val="001560FC"/>
    <w:rsid w:val="00156374"/>
    <w:rsid w:val="0015673A"/>
    <w:rsid w:val="0015696E"/>
    <w:rsid w:val="00156A96"/>
    <w:rsid w:val="00156AC6"/>
    <w:rsid w:val="00156D4E"/>
    <w:rsid w:val="00156E1C"/>
    <w:rsid w:val="00156FD1"/>
    <w:rsid w:val="0015724B"/>
    <w:rsid w:val="0015754D"/>
    <w:rsid w:val="001575B7"/>
    <w:rsid w:val="001576A9"/>
    <w:rsid w:val="001578C4"/>
    <w:rsid w:val="00157C59"/>
    <w:rsid w:val="00157DA6"/>
    <w:rsid w:val="00157FA3"/>
    <w:rsid w:val="001603AF"/>
    <w:rsid w:val="0016101D"/>
    <w:rsid w:val="001610D4"/>
    <w:rsid w:val="001612C7"/>
    <w:rsid w:val="0016137E"/>
    <w:rsid w:val="00161818"/>
    <w:rsid w:val="0016187E"/>
    <w:rsid w:val="00161AC8"/>
    <w:rsid w:val="00162A5A"/>
    <w:rsid w:val="00162AAF"/>
    <w:rsid w:val="00162C82"/>
    <w:rsid w:val="00163254"/>
    <w:rsid w:val="0016361F"/>
    <w:rsid w:val="00163EB6"/>
    <w:rsid w:val="00164238"/>
    <w:rsid w:val="001643A5"/>
    <w:rsid w:val="001643A6"/>
    <w:rsid w:val="001643D9"/>
    <w:rsid w:val="00164864"/>
    <w:rsid w:val="00164C99"/>
    <w:rsid w:val="001657DB"/>
    <w:rsid w:val="001659A3"/>
    <w:rsid w:val="001659B6"/>
    <w:rsid w:val="00165B15"/>
    <w:rsid w:val="00165D73"/>
    <w:rsid w:val="001663D9"/>
    <w:rsid w:val="0016650E"/>
    <w:rsid w:val="00166605"/>
    <w:rsid w:val="00166F31"/>
    <w:rsid w:val="00166F81"/>
    <w:rsid w:val="00167002"/>
    <w:rsid w:val="00167014"/>
    <w:rsid w:val="001700E3"/>
    <w:rsid w:val="0017041D"/>
    <w:rsid w:val="00170C2E"/>
    <w:rsid w:val="00170DF4"/>
    <w:rsid w:val="00170EB6"/>
    <w:rsid w:val="00170F92"/>
    <w:rsid w:val="00171635"/>
    <w:rsid w:val="00171909"/>
    <w:rsid w:val="00171B87"/>
    <w:rsid w:val="00171EBE"/>
    <w:rsid w:val="00172100"/>
    <w:rsid w:val="00172516"/>
    <w:rsid w:val="001731C9"/>
    <w:rsid w:val="001731D5"/>
    <w:rsid w:val="001742F2"/>
    <w:rsid w:val="00175A5C"/>
    <w:rsid w:val="00175AA1"/>
    <w:rsid w:val="00176144"/>
    <w:rsid w:val="00176AC2"/>
    <w:rsid w:val="00176C4A"/>
    <w:rsid w:val="0017715B"/>
    <w:rsid w:val="0017780D"/>
    <w:rsid w:val="00177E17"/>
    <w:rsid w:val="00177FC3"/>
    <w:rsid w:val="00177FDD"/>
    <w:rsid w:val="00180A35"/>
    <w:rsid w:val="0018114F"/>
    <w:rsid w:val="001818FF"/>
    <w:rsid w:val="00181BBE"/>
    <w:rsid w:val="0018214E"/>
    <w:rsid w:val="0018224D"/>
    <w:rsid w:val="00182547"/>
    <w:rsid w:val="00182EF8"/>
    <w:rsid w:val="00183294"/>
    <w:rsid w:val="001842B6"/>
    <w:rsid w:val="00185180"/>
    <w:rsid w:val="001852F0"/>
    <w:rsid w:val="001853D4"/>
    <w:rsid w:val="00185661"/>
    <w:rsid w:val="001856E3"/>
    <w:rsid w:val="00186193"/>
    <w:rsid w:val="0018671C"/>
    <w:rsid w:val="00186EE6"/>
    <w:rsid w:val="00187548"/>
    <w:rsid w:val="00187B23"/>
    <w:rsid w:val="00190153"/>
    <w:rsid w:val="00190261"/>
    <w:rsid w:val="00190521"/>
    <w:rsid w:val="00191549"/>
    <w:rsid w:val="00191EB5"/>
    <w:rsid w:val="00191EEC"/>
    <w:rsid w:val="00192108"/>
    <w:rsid w:val="0019217A"/>
    <w:rsid w:val="0019233E"/>
    <w:rsid w:val="00192970"/>
    <w:rsid w:val="00193078"/>
    <w:rsid w:val="00193C58"/>
    <w:rsid w:val="00193D54"/>
    <w:rsid w:val="00194691"/>
    <w:rsid w:val="00194771"/>
    <w:rsid w:val="001947B4"/>
    <w:rsid w:val="00194A7D"/>
    <w:rsid w:val="00194C84"/>
    <w:rsid w:val="0019510C"/>
    <w:rsid w:val="001959F8"/>
    <w:rsid w:val="00196576"/>
    <w:rsid w:val="001966AC"/>
    <w:rsid w:val="00196C3A"/>
    <w:rsid w:val="00197289"/>
    <w:rsid w:val="00197925"/>
    <w:rsid w:val="00197956"/>
    <w:rsid w:val="001A0332"/>
    <w:rsid w:val="001A03A4"/>
    <w:rsid w:val="001A06DD"/>
    <w:rsid w:val="001A074C"/>
    <w:rsid w:val="001A086A"/>
    <w:rsid w:val="001A0CFC"/>
    <w:rsid w:val="001A0E32"/>
    <w:rsid w:val="001A1550"/>
    <w:rsid w:val="001A175D"/>
    <w:rsid w:val="001A1BBC"/>
    <w:rsid w:val="001A1F63"/>
    <w:rsid w:val="001A2176"/>
    <w:rsid w:val="001A2DD3"/>
    <w:rsid w:val="001A364C"/>
    <w:rsid w:val="001A42C1"/>
    <w:rsid w:val="001A473B"/>
    <w:rsid w:val="001A4C7B"/>
    <w:rsid w:val="001A4F05"/>
    <w:rsid w:val="001A4FCC"/>
    <w:rsid w:val="001A5A33"/>
    <w:rsid w:val="001A658A"/>
    <w:rsid w:val="001A68D0"/>
    <w:rsid w:val="001A6F01"/>
    <w:rsid w:val="001A7454"/>
    <w:rsid w:val="001A7D59"/>
    <w:rsid w:val="001B01A3"/>
    <w:rsid w:val="001B03E1"/>
    <w:rsid w:val="001B04CB"/>
    <w:rsid w:val="001B0A4D"/>
    <w:rsid w:val="001B0F0F"/>
    <w:rsid w:val="001B1127"/>
    <w:rsid w:val="001B14E6"/>
    <w:rsid w:val="001B16B9"/>
    <w:rsid w:val="001B1E32"/>
    <w:rsid w:val="001B1F93"/>
    <w:rsid w:val="001B2256"/>
    <w:rsid w:val="001B2663"/>
    <w:rsid w:val="001B2AE0"/>
    <w:rsid w:val="001B2E09"/>
    <w:rsid w:val="001B3137"/>
    <w:rsid w:val="001B3E4F"/>
    <w:rsid w:val="001B4685"/>
    <w:rsid w:val="001B497A"/>
    <w:rsid w:val="001B4C3F"/>
    <w:rsid w:val="001B5FB7"/>
    <w:rsid w:val="001B6264"/>
    <w:rsid w:val="001B6F4F"/>
    <w:rsid w:val="001B7112"/>
    <w:rsid w:val="001B7831"/>
    <w:rsid w:val="001B7EC9"/>
    <w:rsid w:val="001C036E"/>
    <w:rsid w:val="001C10F9"/>
    <w:rsid w:val="001C18C3"/>
    <w:rsid w:val="001C1EB3"/>
    <w:rsid w:val="001C2204"/>
    <w:rsid w:val="001C2337"/>
    <w:rsid w:val="001C2523"/>
    <w:rsid w:val="001C3670"/>
    <w:rsid w:val="001C36A1"/>
    <w:rsid w:val="001C3B5F"/>
    <w:rsid w:val="001C3C02"/>
    <w:rsid w:val="001C3DA0"/>
    <w:rsid w:val="001C3FDD"/>
    <w:rsid w:val="001C42F4"/>
    <w:rsid w:val="001C4530"/>
    <w:rsid w:val="001C4972"/>
    <w:rsid w:val="001C4C5E"/>
    <w:rsid w:val="001C5451"/>
    <w:rsid w:val="001C5483"/>
    <w:rsid w:val="001C5987"/>
    <w:rsid w:val="001C6239"/>
    <w:rsid w:val="001C6501"/>
    <w:rsid w:val="001C6931"/>
    <w:rsid w:val="001C6FD0"/>
    <w:rsid w:val="001C7049"/>
    <w:rsid w:val="001D0ACA"/>
    <w:rsid w:val="001D0BE8"/>
    <w:rsid w:val="001D0D57"/>
    <w:rsid w:val="001D1321"/>
    <w:rsid w:val="001D162E"/>
    <w:rsid w:val="001D18B5"/>
    <w:rsid w:val="001D1D7A"/>
    <w:rsid w:val="001D2823"/>
    <w:rsid w:val="001D29D1"/>
    <w:rsid w:val="001D2CB1"/>
    <w:rsid w:val="001D3238"/>
    <w:rsid w:val="001D3CDD"/>
    <w:rsid w:val="001D3EEA"/>
    <w:rsid w:val="001D4490"/>
    <w:rsid w:val="001D4540"/>
    <w:rsid w:val="001D470F"/>
    <w:rsid w:val="001D4AA4"/>
    <w:rsid w:val="001D4C72"/>
    <w:rsid w:val="001D4DB6"/>
    <w:rsid w:val="001D6506"/>
    <w:rsid w:val="001D6EFE"/>
    <w:rsid w:val="001D6FB7"/>
    <w:rsid w:val="001D7505"/>
    <w:rsid w:val="001D75C1"/>
    <w:rsid w:val="001D76D4"/>
    <w:rsid w:val="001E0648"/>
    <w:rsid w:val="001E090E"/>
    <w:rsid w:val="001E1869"/>
    <w:rsid w:val="001E27F8"/>
    <w:rsid w:val="001E2EF6"/>
    <w:rsid w:val="001E3387"/>
    <w:rsid w:val="001E36B8"/>
    <w:rsid w:val="001E3ADA"/>
    <w:rsid w:val="001E3C8C"/>
    <w:rsid w:val="001E4031"/>
    <w:rsid w:val="001E4057"/>
    <w:rsid w:val="001E41D8"/>
    <w:rsid w:val="001E47CB"/>
    <w:rsid w:val="001E49D0"/>
    <w:rsid w:val="001E535E"/>
    <w:rsid w:val="001E53BD"/>
    <w:rsid w:val="001E5532"/>
    <w:rsid w:val="001E61F1"/>
    <w:rsid w:val="001E65E5"/>
    <w:rsid w:val="001E675A"/>
    <w:rsid w:val="001E6D0F"/>
    <w:rsid w:val="001E6DA8"/>
    <w:rsid w:val="001E73DC"/>
    <w:rsid w:val="001E7ABB"/>
    <w:rsid w:val="001E7B24"/>
    <w:rsid w:val="001F0431"/>
    <w:rsid w:val="001F0C5F"/>
    <w:rsid w:val="001F0E2C"/>
    <w:rsid w:val="001F12A7"/>
    <w:rsid w:val="001F1DF7"/>
    <w:rsid w:val="001F3254"/>
    <w:rsid w:val="001F382C"/>
    <w:rsid w:val="001F3EA0"/>
    <w:rsid w:val="001F40E6"/>
    <w:rsid w:val="001F4CAE"/>
    <w:rsid w:val="001F5427"/>
    <w:rsid w:val="001F5518"/>
    <w:rsid w:val="001F5AD0"/>
    <w:rsid w:val="001F6496"/>
    <w:rsid w:val="001F65E6"/>
    <w:rsid w:val="001F6A66"/>
    <w:rsid w:val="001F7129"/>
    <w:rsid w:val="001F72E7"/>
    <w:rsid w:val="001F746A"/>
    <w:rsid w:val="001F7CAF"/>
    <w:rsid w:val="002013C0"/>
    <w:rsid w:val="0020197B"/>
    <w:rsid w:val="0020199F"/>
    <w:rsid w:val="00201F63"/>
    <w:rsid w:val="00202091"/>
    <w:rsid w:val="00202803"/>
    <w:rsid w:val="00203331"/>
    <w:rsid w:val="00203443"/>
    <w:rsid w:val="002035DC"/>
    <w:rsid w:val="002036C3"/>
    <w:rsid w:val="002037A4"/>
    <w:rsid w:val="002039EE"/>
    <w:rsid w:val="00203C3F"/>
    <w:rsid w:val="00203F0D"/>
    <w:rsid w:val="00204150"/>
    <w:rsid w:val="00204394"/>
    <w:rsid w:val="002044F8"/>
    <w:rsid w:val="00204756"/>
    <w:rsid w:val="002049AA"/>
    <w:rsid w:val="00204F18"/>
    <w:rsid w:val="0020629D"/>
    <w:rsid w:val="002069BE"/>
    <w:rsid w:val="00206C0B"/>
    <w:rsid w:val="0020713B"/>
    <w:rsid w:val="00207BA0"/>
    <w:rsid w:val="00207CA8"/>
    <w:rsid w:val="00211106"/>
    <w:rsid w:val="00211417"/>
    <w:rsid w:val="002117B1"/>
    <w:rsid w:val="00211E2E"/>
    <w:rsid w:val="00211F05"/>
    <w:rsid w:val="0021227D"/>
    <w:rsid w:val="00212450"/>
    <w:rsid w:val="002126A0"/>
    <w:rsid w:val="00212A54"/>
    <w:rsid w:val="00213162"/>
    <w:rsid w:val="00214173"/>
    <w:rsid w:val="0021498D"/>
    <w:rsid w:val="00214CE4"/>
    <w:rsid w:val="00214FD9"/>
    <w:rsid w:val="0021564E"/>
    <w:rsid w:val="002158CB"/>
    <w:rsid w:val="00215901"/>
    <w:rsid w:val="002159AD"/>
    <w:rsid w:val="00215C7C"/>
    <w:rsid w:val="00216AB7"/>
    <w:rsid w:val="00217126"/>
    <w:rsid w:val="00217430"/>
    <w:rsid w:val="00217969"/>
    <w:rsid w:val="00217E4D"/>
    <w:rsid w:val="00220033"/>
    <w:rsid w:val="002201C3"/>
    <w:rsid w:val="00220839"/>
    <w:rsid w:val="00220B78"/>
    <w:rsid w:val="0022203D"/>
    <w:rsid w:val="002221EE"/>
    <w:rsid w:val="00222299"/>
    <w:rsid w:val="00222660"/>
    <w:rsid w:val="0022279F"/>
    <w:rsid w:val="00222CD8"/>
    <w:rsid w:val="00223641"/>
    <w:rsid w:val="002237FB"/>
    <w:rsid w:val="00223B6F"/>
    <w:rsid w:val="00223DC0"/>
    <w:rsid w:val="00224070"/>
    <w:rsid w:val="002247A2"/>
    <w:rsid w:val="00224D81"/>
    <w:rsid w:val="00225357"/>
    <w:rsid w:val="002257F2"/>
    <w:rsid w:val="00225C72"/>
    <w:rsid w:val="00225CF0"/>
    <w:rsid w:val="00226608"/>
    <w:rsid w:val="00226B1D"/>
    <w:rsid w:val="00227427"/>
    <w:rsid w:val="00227FEE"/>
    <w:rsid w:val="00230304"/>
    <w:rsid w:val="00230395"/>
    <w:rsid w:val="00230636"/>
    <w:rsid w:val="00230CE3"/>
    <w:rsid w:val="00230D45"/>
    <w:rsid w:val="002310AC"/>
    <w:rsid w:val="00231136"/>
    <w:rsid w:val="0023212F"/>
    <w:rsid w:val="0023273C"/>
    <w:rsid w:val="00232BE0"/>
    <w:rsid w:val="00232F19"/>
    <w:rsid w:val="002331CE"/>
    <w:rsid w:val="00233735"/>
    <w:rsid w:val="002343B6"/>
    <w:rsid w:val="00234ECB"/>
    <w:rsid w:val="002351D5"/>
    <w:rsid w:val="002351DD"/>
    <w:rsid w:val="002352DD"/>
    <w:rsid w:val="0023535A"/>
    <w:rsid w:val="00235C4B"/>
    <w:rsid w:val="002363E4"/>
    <w:rsid w:val="00236A6A"/>
    <w:rsid w:val="00237137"/>
    <w:rsid w:val="002377FF"/>
    <w:rsid w:val="00237A72"/>
    <w:rsid w:val="00237A81"/>
    <w:rsid w:val="00237A9E"/>
    <w:rsid w:val="00237E55"/>
    <w:rsid w:val="00237F0F"/>
    <w:rsid w:val="002406F6"/>
    <w:rsid w:val="00240867"/>
    <w:rsid w:val="002411B7"/>
    <w:rsid w:val="00241373"/>
    <w:rsid w:val="00241F62"/>
    <w:rsid w:val="002420C2"/>
    <w:rsid w:val="00242737"/>
    <w:rsid w:val="0024286C"/>
    <w:rsid w:val="002429E4"/>
    <w:rsid w:val="00242C86"/>
    <w:rsid w:val="00242D59"/>
    <w:rsid w:val="00242EB4"/>
    <w:rsid w:val="00243158"/>
    <w:rsid w:val="00243497"/>
    <w:rsid w:val="00243544"/>
    <w:rsid w:val="00243AA2"/>
    <w:rsid w:val="00243BF5"/>
    <w:rsid w:val="00243F40"/>
    <w:rsid w:val="0024429A"/>
    <w:rsid w:val="002444D8"/>
    <w:rsid w:val="0024453E"/>
    <w:rsid w:val="00244A39"/>
    <w:rsid w:val="00244BC5"/>
    <w:rsid w:val="00244D70"/>
    <w:rsid w:val="0024500F"/>
    <w:rsid w:val="0024509E"/>
    <w:rsid w:val="002456A1"/>
    <w:rsid w:val="00245F37"/>
    <w:rsid w:val="00246BF3"/>
    <w:rsid w:val="00246EF1"/>
    <w:rsid w:val="0024738C"/>
    <w:rsid w:val="00247771"/>
    <w:rsid w:val="0024786B"/>
    <w:rsid w:val="002479C8"/>
    <w:rsid w:val="00247D1F"/>
    <w:rsid w:val="0025035B"/>
    <w:rsid w:val="00250992"/>
    <w:rsid w:val="00250AAA"/>
    <w:rsid w:val="00250ED5"/>
    <w:rsid w:val="002510F5"/>
    <w:rsid w:val="002513E3"/>
    <w:rsid w:val="002514D0"/>
    <w:rsid w:val="0025217F"/>
    <w:rsid w:val="0025222E"/>
    <w:rsid w:val="0025267C"/>
    <w:rsid w:val="00252D4B"/>
    <w:rsid w:val="00252D7D"/>
    <w:rsid w:val="002530A1"/>
    <w:rsid w:val="00253916"/>
    <w:rsid w:val="00253EBD"/>
    <w:rsid w:val="0025463D"/>
    <w:rsid w:val="002547E6"/>
    <w:rsid w:val="00254F99"/>
    <w:rsid w:val="002553BA"/>
    <w:rsid w:val="0025596F"/>
    <w:rsid w:val="00255A73"/>
    <w:rsid w:val="00256542"/>
    <w:rsid w:val="00256BA6"/>
    <w:rsid w:val="00256E1F"/>
    <w:rsid w:val="00260312"/>
    <w:rsid w:val="0026036A"/>
    <w:rsid w:val="00260DD8"/>
    <w:rsid w:val="00260EB5"/>
    <w:rsid w:val="00260F45"/>
    <w:rsid w:val="002615DF"/>
    <w:rsid w:val="00261A02"/>
    <w:rsid w:val="00261C2D"/>
    <w:rsid w:val="00261DAC"/>
    <w:rsid w:val="00261FF1"/>
    <w:rsid w:val="002623D7"/>
    <w:rsid w:val="00262747"/>
    <w:rsid w:val="002636FF"/>
    <w:rsid w:val="002638BE"/>
    <w:rsid w:val="00263B38"/>
    <w:rsid w:val="0026418F"/>
    <w:rsid w:val="00265268"/>
    <w:rsid w:val="0026589C"/>
    <w:rsid w:val="00265B32"/>
    <w:rsid w:val="00266100"/>
    <w:rsid w:val="002668AF"/>
    <w:rsid w:val="002668FC"/>
    <w:rsid w:val="00266A84"/>
    <w:rsid w:val="00266CCA"/>
    <w:rsid w:val="00266D6C"/>
    <w:rsid w:val="002672FC"/>
    <w:rsid w:val="002678E5"/>
    <w:rsid w:val="00267F92"/>
    <w:rsid w:val="002707BB"/>
    <w:rsid w:val="00271895"/>
    <w:rsid w:val="002718C8"/>
    <w:rsid w:val="00271C78"/>
    <w:rsid w:val="0027253B"/>
    <w:rsid w:val="002725B6"/>
    <w:rsid w:val="00273052"/>
    <w:rsid w:val="0027339B"/>
    <w:rsid w:val="00273585"/>
    <w:rsid w:val="00273C04"/>
    <w:rsid w:val="00273D44"/>
    <w:rsid w:val="00273FC3"/>
    <w:rsid w:val="0027408F"/>
    <w:rsid w:val="002744C2"/>
    <w:rsid w:val="0027469B"/>
    <w:rsid w:val="00275AB5"/>
    <w:rsid w:val="00276690"/>
    <w:rsid w:val="00276BA8"/>
    <w:rsid w:val="00277875"/>
    <w:rsid w:val="00277C4D"/>
    <w:rsid w:val="00280684"/>
    <w:rsid w:val="00280AFB"/>
    <w:rsid w:val="002812CA"/>
    <w:rsid w:val="00281A8B"/>
    <w:rsid w:val="00281B92"/>
    <w:rsid w:val="00281BD2"/>
    <w:rsid w:val="002820B6"/>
    <w:rsid w:val="002820E0"/>
    <w:rsid w:val="00282336"/>
    <w:rsid w:val="002824B8"/>
    <w:rsid w:val="00282508"/>
    <w:rsid w:val="00282754"/>
    <w:rsid w:val="00282E62"/>
    <w:rsid w:val="002831F4"/>
    <w:rsid w:val="00283CB9"/>
    <w:rsid w:val="00283E8D"/>
    <w:rsid w:val="00283F45"/>
    <w:rsid w:val="00284683"/>
    <w:rsid w:val="002850F7"/>
    <w:rsid w:val="0028548B"/>
    <w:rsid w:val="00285674"/>
    <w:rsid w:val="0028598E"/>
    <w:rsid w:val="00285BC6"/>
    <w:rsid w:val="00285E4F"/>
    <w:rsid w:val="00285F6A"/>
    <w:rsid w:val="0028608D"/>
    <w:rsid w:val="0028691F"/>
    <w:rsid w:val="00286A83"/>
    <w:rsid w:val="00286D33"/>
    <w:rsid w:val="002874ED"/>
    <w:rsid w:val="002875B0"/>
    <w:rsid w:val="0028777C"/>
    <w:rsid w:val="00287995"/>
    <w:rsid w:val="00287D8F"/>
    <w:rsid w:val="002902B2"/>
    <w:rsid w:val="00290B39"/>
    <w:rsid w:val="00291167"/>
    <w:rsid w:val="002912B0"/>
    <w:rsid w:val="002912EC"/>
    <w:rsid w:val="002917BB"/>
    <w:rsid w:val="00291A10"/>
    <w:rsid w:val="00292003"/>
    <w:rsid w:val="00292676"/>
    <w:rsid w:val="0029315F"/>
    <w:rsid w:val="00293A8C"/>
    <w:rsid w:val="0029451D"/>
    <w:rsid w:val="0029489C"/>
    <w:rsid w:val="002955D4"/>
    <w:rsid w:val="002957B9"/>
    <w:rsid w:val="00295D28"/>
    <w:rsid w:val="00296570"/>
    <w:rsid w:val="002968A3"/>
    <w:rsid w:val="00296B61"/>
    <w:rsid w:val="002970DC"/>
    <w:rsid w:val="002970F9"/>
    <w:rsid w:val="00297221"/>
    <w:rsid w:val="0029725D"/>
    <w:rsid w:val="002975A8"/>
    <w:rsid w:val="002977D2"/>
    <w:rsid w:val="00297C02"/>
    <w:rsid w:val="002A0105"/>
    <w:rsid w:val="002A0535"/>
    <w:rsid w:val="002A08F2"/>
    <w:rsid w:val="002A098D"/>
    <w:rsid w:val="002A0ABC"/>
    <w:rsid w:val="002A0D15"/>
    <w:rsid w:val="002A1350"/>
    <w:rsid w:val="002A146F"/>
    <w:rsid w:val="002A17DF"/>
    <w:rsid w:val="002A186C"/>
    <w:rsid w:val="002A1DF0"/>
    <w:rsid w:val="002A1FD1"/>
    <w:rsid w:val="002A26BD"/>
    <w:rsid w:val="002A2890"/>
    <w:rsid w:val="002A3224"/>
    <w:rsid w:val="002A3440"/>
    <w:rsid w:val="002A34AA"/>
    <w:rsid w:val="002A3502"/>
    <w:rsid w:val="002A3571"/>
    <w:rsid w:val="002A3BE2"/>
    <w:rsid w:val="002A4111"/>
    <w:rsid w:val="002A42B4"/>
    <w:rsid w:val="002A46D5"/>
    <w:rsid w:val="002A50CC"/>
    <w:rsid w:val="002A56F5"/>
    <w:rsid w:val="002A5A4E"/>
    <w:rsid w:val="002A5C12"/>
    <w:rsid w:val="002A5C2B"/>
    <w:rsid w:val="002A5C57"/>
    <w:rsid w:val="002A6754"/>
    <w:rsid w:val="002A6BA6"/>
    <w:rsid w:val="002A6D5D"/>
    <w:rsid w:val="002B0522"/>
    <w:rsid w:val="002B0D58"/>
    <w:rsid w:val="002B0FE8"/>
    <w:rsid w:val="002B14B3"/>
    <w:rsid w:val="002B245E"/>
    <w:rsid w:val="002B255B"/>
    <w:rsid w:val="002B27C4"/>
    <w:rsid w:val="002B2A63"/>
    <w:rsid w:val="002B3277"/>
    <w:rsid w:val="002B32B6"/>
    <w:rsid w:val="002B3425"/>
    <w:rsid w:val="002B36AC"/>
    <w:rsid w:val="002B39E7"/>
    <w:rsid w:val="002B4437"/>
    <w:rsid w:val="002B482A"/>
    <w:rsid w:val="002B4C51"/>
    <w:rsid w:val="002B5300"/>
    <w:rsid w:val="002B6240"/>
    <w:rsid w:val="002B62CF"/>
    <w:rsid w:val="002B7039"/>
    <w:rsid w:val="002B7AE0"/>
    <w:rsid w:val="002B7E2C"/>
    <w:rsid w:val="002C1461"/>
    <w:rsid w:val="002C151C"/>
    <w:rsid w:val="002C1928"/>
    <w:rsid w:val="002C1AB6"/>
    <w:rsid w:val="002C2ABB"/>
    <w:rsid w:val="002C30C0"/>
    <w:rsid w:val="002C3592"/>
    <w:rsid w:val="002C3637"/>
    <w:rsid w:val="002C39A5"/>
    <w:rsid w:val="002C424E"/>
    <w:rsid w:val="002C42BF"/>
    <w:rsid w:val="002C43A1"/>
    <w:rsid w:val="002C44C8"/>
    <w:rsid w:val="002C46A1"/>
    <w:rsid w:val="002C4785"/>
    <w:rsid w:val="002C4931"/>
    <w:rsid w:val="002C4FD0"/>
    <w:rsid w:val="002C5218"/>
    <w:rsid w:val="002C528F"/>
    <w:rsid w:val="002C540D"/>
    <w:rsid w:val="002C6108"/>
    <w:rsid w:val="002C63E9"/>
    <w:rsid w:val="002C67B6"/>
    <w:rsid w:val="002C6C56"/>
    <w:rsid w:val="002C6D96"/>
    <w:rsid w:val="002C6F43"/>
    <w:rsid w:val="002C6FFD"/>
    <w:rsid w:val="002C735A"/>
    <w:rsid w:val="002C789A"/>
    <w:rsid w:val="002D01D5"/>
    <w:rsid w:val="002D1193"/>
    <w:rsid w:val="002D1AC9"/>
    <w:rsid w:val="002D2168"/>
    <w:rsid w:val="002D2C44"/>
    <w:rsid w:val="002D2CF7"/>
    <w:rsid w:val="002D31AF"/>
    <w:rsid w:val="002D36FB"/>
    <w:rsid w:val="002D3C7A"/>
    <w:rsid w:val="002D3D8B"/>
    <w:rsid w:val="002D3D93"/>
    <w:rsid w:val="002D4806"/>
    <w:rsid w:val="002D495B"/>
    <w:rsid w:val="002D4D85"/>
    <w:rsid w:val="002D5A6D"/>
    <w:rsid w:val="002D5F82"/>
    <w:rsid w:val="002D6F48"/>
    <w:rsid w:val="002D75EB"/>
    <w:rsid w:val="002D7FD9"/>
    <w:rsid w:val="002D7FDC"/>
    <w:rsid w:val="002E0DC3"/>
    <w:rsid w:val="002E192E"/>
    <w:rsid w:val="002E1DF2"/>
    <w:rsid w:val="002E1DFB"/>
    <w:rsid w:val="002E21CB"/>
    <w:rsid w:val="002E252B"/>
    <w:rsid w:val="002E26DB"/>
    <w:rsid w:val="002E27BF"/>
    <w:rsid w:val="002E315B"/>
    <w:rsid w:val="002E33FD"/>
    <w:rsid w:val="002E3593"/>
    <w:rsid w:val="002E360A"/>
    <w:rsid w:val="002E461F"/>
    <w:rsid w:val="002E4A85"/>
    <w:rsid w:val="002E4CDC"/>
    <w:rsid w:val="002E5258"/>
    <w:rsid w:val="002E538A"/>
    <w:rsid w:val="002E5603"/>
    <w:rsid w:val="002E5A90"/>
    <w:rsid w:val="002E6A2A"/>
    <w:rsid w:val="002E6EB1"/>
    <w:rsid w:val="002E70ED"/>
    <w:rsid w:val="002E779C"/>
    <w:rsid w:val="002F13DC"/>
    <w:rsid w:val="002F1D77"/>
    <w:rsid w:val="002F307A"/>
    <w:rsid w:val="002F477D"/>
    <w:rsid w:val="002F4C56"/>
    <w:rsid w:val="002F59C6"/>
    <w:rsid w:val="002F5BD0"/>
    <w:rsid w:val="002F6082"/>
    <w:rsid w:val="002F72BF"/>
    <w:rsid w:val="002F7662"/>
    <w:rsid w:val="002F774F"/>
    <w:rsid w:val="002F77DA"/>
    <w:rsid w:val="002F7E60"/>
    <w:rsid w:val="003000AB"/>
    <w:rsid w:val="00300735"/>
    <w:rsid w:val="00300D81"/>
    <w:rsid w:val="00300E56"/>
    <w:rsid w:val="003010B5"/>
    <w:rsid w:val="0030163F"/>
    <w:rsid w:val="0030189B"/>
    <w:rsid w:val="0030197A"/>
    <w:rsid w:val="00301E28"/>
    <w:rsid w:val="00301EFD"/>
    <w:rsid w:val="00302055"/>
    <w:rsid w:val="003024ED"/>
    <w:rsid w:val="003026CE"/>
    <w:rsid w:val="00302F65"/>
    <w:rsid w:val="00303055"/>
    <w:rsid w:val="00303170"/>
    <w:rsid w:val="0030363E"/>
    <w:rsid w:val="00303798"/>
    <w:rsid w:val="003039F5"/>
    <w:rsid w:val="00303C45"/>
    <w:rsid w:val="00303EAE"/>
    <w:rsid w:val="0030469B"/>
    <w:rsid w:val="00304A05"/>
    <w:rsid w:val="00304A42"/>
    <w:rsid w:val="00304F37"/>
    <w:rsid w:val="003055A8"/>
    <w:rsid w:val="003061B6"/>
    <w:rsid w:val="003069EF"/>
    <w:rsid w:val="003071A5"/>
    <w:rsid w:val="00307F24"/>
    <w:rsid w:val="003113DB"/>
    <w:rsid w:val="003114D2"/>
    <w:rsid w:val="0031189B"/>
    <w:rsid w:val="00311A93"/>
    <w:rsid w:val="00312133"/>
    <w:rsid w:val="00312601"/>
    <w:rsid w:val="00312D2A"/>
    <w:rsid w:val="00313072"/>
    <w:rsid w:val="003130A8"/>
    <w:rsid w:val="00313198"/>
    <w:rsid w:val="00313468"/>
    <w:rsid w:val="00313A72"/>
    <w:rsid w:val="0031421A"/>
    <w:rsid w:val="0031442B"/>
    <w:rsid w:val="00314DAA"/>
    <w:rsid w:val="0031524C"/>
    <w:rsid w:val="00315F38"/>
    <w:rsid w:val="003161E0"/>
    <w:rsid w:val="0031663E"/>
    <w:rsid w:val="00317069"/>
    <w:rsid w:val="00317FEA"/>
    <w:rsid w:val="0032003F"/>
    <w:rsid w:val="00320B66"/>
    <w:rsid w:val="00320B8C"/>
    <w:rsid w:val="00320DE7"/>
    <w:rsid w:val="00321646"/>
    <w:rsid w:val="00321A98"/>
    <w:rsid w:val="00321EFD"/>
    <w:rsid w:val="00321FD0"/>
    <w:rsid w:val="00322204"/>
    <w:rsid w:val="00322AD1"/>
    <w:rsid w:val="00323690"/>
    <w:rsid w:val="003245A0"/>
    <w:rsid w:val="00324A33"/>
    <w:rsid w:val="00324B8E"/>
    <w:rsid w:val="00324F63"/>
    <w:rsid w:val="00325575"/>
    <w:rsid w:val="0032557E"/>
    <w:rsid w:val="003259DE"/>
    <w:rsid w:val="00325BE0"/>
    <w:rsid w:val="003264E9"/>
    <w:rsid w:val="00326749"/>
    <w:rsid w:val="00326917"/>
    <w:rsid w:val="00326B73"/>
    <w:rsid w:val="00326CCE"/>
    <w:rsid w:val="00326D8C"/>
    <w:rsid w:val="00327057"/>
    <w:rsid w:val="003278DF"/>
    <w:rsid w:val="00327CC2"/>
    <w:rsid w:val="00327E5F"/>
    <w:rsid w:val="0033004C"/>
    <w:rsid w:val="00331325"/>
    <w:rsid w:val="00331766"/>
    <w:rsid w:val="00331A62"/>
    <w:rsid w:val="00332055"/>
    <w:rsid w:val="003322F8"/>
    <w:rsid w:val="0033339B"/>
    <w:rsid w:val="00333C53"/>
    <w:rsid w:val="0033404A"/>
    <w:rsid w:val="003343B7"/>
    <w:rsid w:val="00334AA7"/>
    <w:rsid w:val="00334AE2"/>
    <w:rsid w:val="00335230"/>
    <w:rsid w:val="00335273"/>
    <w:rsid w:val="0033566F"/>
    <w:rsid w:val="00336172"/>
    <w:rsid w:val="003361BC"/>
    <w:rsid w:val="003362F7"/>
    <w:rsid w:val="00337096"/>
    <w:rsid w:val="00337121"/>
    <w:rsid w:val="00337222"/>
    <w:rsid w:val="00337245"/>
    <w:rsid w:val="00337304"/>
    <w:rsid w:val="0033748F"/>
    <w:rsid w:val="00337599"/>
    <w:rsid w:val="003376A6"/>
    <w:rsid w:val="00337792"/>
    <w:rsid w:val="00337A1F"/>
    <w:rsid w:val="00337BB7"/>
    <w:rsid w:val="00337CA8"/>
    <w:rsid w:val="00337E6C"/>
    <w:rsid w:val="003406E8"/>
    <w:rsid w:val="00340C37"/>
    <w:rsid w:val="003411E8"/>
    <w:rsid w:val="0034131A"/>
    <w:rsid w:val="00341930"/>
    <w:rsid w:val="00341B6B"/>
    <w:rsid w:val="00342010"/>
    <w:rsid w:val="00344264"/>
    <w:rsid w:val="003443D0"/>
    <w:rsid w:val="0034445E"/>
    <w:rsid w:val="00345503"/>
    <w:rsid w:val="003466A6"/>
    <w:rsid w:val="00346872"/>
    <w:rsid w:val="00346980"/>
    <w:rsid w:val="00346BB5"/>
    <w:rsid w:val="00347101"/>
    <w:rsid w:val="003471A5"/>
    <w:rsid w:val="00347469"/>
    <w:rsid w:val="003477C3"/>
    <w:rsid w:val="00347BB2"/>
    <w:rsid w:val="00350004"/>
    <w:rsid w:val="003500B7"/>
    <w:rsid w:val="00350167"/>
    <w:rsid w:val="003505A2"/>
    <w:rsid w:val="00350A42"/>
    <w:rsid w:val="00352338"/>
    <w:rsid w:val="00352422"/>
    <w:rsid w:val="003526AE"/>
    <w:rsid w:val="0035289E"/>
    <w:rsid w:val="00352B5D"/>
    <w:rsid w:val="00352BD1"/>
    <w:rsid w:val="003535F3"/>
    <w:rsid w:val="0035399A"/>
    <w:rsid w:val="00353DFD"/>
    <w:rsid w:val="00353EB1"/>
    <w:rsid w:val="00354A46"/>
    <w:rsid w:val="00354AEE"/>
    <w:rsid w:val="003550A7"/>
    <w:rsid w:val="003556D3"/>
    <w:rsid w:val="00355925"/>
    <w:rsid w:val="0035611E"/>
    <w:rsid w:val="003561F6"/>
    <w:rsid w:val="0035623F"/>
    <w:rsid w:val="00356559"/>
    <w:rsid w:val="0035760D"/>
    <w:rsid w:val="003576A2"/>
    <w:rsid w:val="00357DB9"/>
    <w:rsid w:val="00360BDE"/>
    <w:rsid w:val="0036127D"/>
    <w:rsid w:val="00361999"/>
    <w:rsid w:val="00361A7E"/>
    <w:rsid w:val="00361C52"/>
    <w:rsid w:val="003620CB"/>
    <w:rsid w:val="003629A6"/>
    <w:rsid w:val="00362A25"/>
    <w:rsid w:val="0036343B"/>
    <w:rsid w:val="00363AC0"/>
    <w:rsid w:val="00363DC5"/>
    <w:rsid w:val="00364195"/>
    <w:rsid w:val="00365096"/>
    <w:rsid w:val="003656AE"/>
    <w:rsid w:val="0036590C"/>
    <w:rsid w:val="00365913"/>
    <w:rsid w:val="00365DE5"/>
    <w:rsid w:val="0036613E"/>
    <w:rsid w:val="0036672D"/>
    <w:rsid w:val="00366CDB"/>
    <w:rsid w:val="003670A0"/>
    <w:rsid w:val="00367642"/>
    <w:rsid w:val="0036766B"/>
    <w:rsid w:val="00367EE6"/>
    <w:rsid w:val="00370814"/>
    <w:rsid w:val="00370F6F"/>
    <w:rsid w:val="00371058"/>
    <w:rsid w:val="003725CE"/>
    <w:rsid w:val="00372918"/>
    <w:rsid w:val="0037296F"/>
    <w:rsid w:val="00373853"/>
    <w:rsid w:val="00373957"/>
    <w:rsid w:val="00373ABE"/>
    <w:rsid w:val="00373CB0"/>
    <w:rsid w:val="00373E30"/>
    <w:rsid w:val="003744D9"/>
    <w:rsid w:val="00374598"/>
    <w:rsid w:val="00374DB7"/>
    <w:rsid w:val="00375667"/>
    <w:rsid w:val="00375A7F"/>
    <w:rsid w:val="00376090"/>
    <w:rsid w:val="00376806"/>
    <w:rsid w:val="00376C3D"/>
    <w:rsid w:val="00376D8B"/>
    <w:rsid w:val="0037707E"/>
    <w:rsid w:val="00377294"/>
    <w:rsid w:val="00377A9B"/>
    <w:rsid w:val="00377EE1"/>
    <w:rsid w:val="00377FB8"/>
    <w:rsid w:val="00380269"/>
    <w:rsid w:val="003805C7"/>
    <w:rsid w:val="003814F9"/>
    <w:rsid w:val="003815BD"/>
    <w:rsid w:val="00381B38"/>
    <w:rsid w:val="00382095"/>
    <w:rsid w:val="003820AE"/>
    <w:rsid w:val="0038217E"/>
    <w:rsid w:val="00382334"/>
    <w:rsid w:val="00382580"/>
    <w:rsid w:val="00382B6E"/>
    <w:rsid w:val="00382E4C"/>
    <w:rsid w:val="00383145"/>
    <w:rsid w:val="003831A8"/>
    <w:rsid w:val="003832D5"/>
    <w:rsid w:val="00383400"/>
    <w:rsid w:val="0038364B"/>
    <w:rsid w:val="0038422F"/>
    <w:rsid w:val="00384D55"/>
    <w:rsid w:val="00384D86"/>
    <w:rsid w:val="0038529D"/>
    <w:rsid w:val="003856F1"/>
    <w:rsid w:val="0038579D"/>
    <w:rsid w:val="00385BFD"/>
    <w:rsid w:val="0038611A"/>
    <w:rsid w:val="00386369"/>
    <w:rsid w:val="00386A16"/>
    <w:rsid w:val="00386D32"/>
    <w:rsid w:val="00386D59"/>
    <w:rsid w:val="003871E1"/>
    <w:rsid w:val="0038720E"/>
    <w:rsid w:val="00387A71"/>
    <w:rsid w:val="00387BDF"/>
    <w:rsid w:val="00387CFF"/>
    <w:rsid w:val="00390124"/>
    <w:rsid w:val="00390189"/>
    <w:rsid w:val="00390749"/>
    <w:rsid w:val="003909F5"/>
    <w:rsid w:val="00390B2F"/>
    <w:rsid w:val="00390D1F"/>
    <w:rsid w:val="00390FBC"/>
    <w:rsid w:val="00391271"/>
    <w:rsid w:val="00391C28"/>
    <w:rsid w:val="00391CB2"/>
    <w:rsid w:val="00391FA9"/>
    <w:rsid w:val="003922DF"/>
    <w:rsid w:val="00392C54"/>
    <w:rsid w:val="00392E5D"/>
    <w:rsid w:val="00392EAF"/>
    <w:rsid w:val="00392F64"/>
    <w:rsid w:val="0039325C"/>
    <w:rsid w:val="0039397B"/>
    <w:rsid w:val="00393C31"/>
    <w:rsid w:val="00394B7E"/>
    <w:rsid w:val="00394BCA"/>
    <w:rsid w:val="003950B7"/>
    <w:rsid w:val="00395D57"/>
    <w:rsid w:val="00395FF8"/>
    <w:rsid w:val="00396212"/>
    <w:rsid w:val="00396438"/>
    <w:rsid w:val="0039646A"/>
    <w:rsid w:val="003967DB"/>
    <w:rsid w:val="00396D24"/>
    <w:rsid w:val="00396F97"/>
    <w:rsid w:val="003973BF"/>
    <w:rsid w:val="003977E3"/>
    <w:rsid w:val="00397E50"/>
    <w:rsid w:val="003A05D2"/>
    <w:rsid w:val="003A06FC"/>
    <w:rsid w:val="003A080D"/>
    <w:rsid w:val="003A0840"/>
    <w:rsid w:val="003A0E1D"/>
    <w:rsid w:val="003A196A"/>
    <w:rsid w:val="003A2044"/>
    <w:rsid w:val="003A267F"/>
    <w:rsid w:val="003A2729"/>
    <w:rsid w:val="003A2E3B"/>
    <w:rsid w:val="003A2E5F"/>
    <w:rsid w:val="003A3146"/>
    <w:rsid w:val="003A314E"/>
    <w:rsid w:val="003A3677"/>
    <w:rsid w:val="003A367E"/>
    <w:rsid w:val="003A3E31"/>
    <w:rsid w:val="003A432C"/>
    <w:rsid w:val="003A5612"/>
    <w:rsid w:val="003A5688"/>
    <w:rsid w:val="003A59A3"/>
    <w:rsid w:val="003A6005"/>
    <w:rsid w:val="003A641F"/>
    <w:rsid w:val="003A6D8D"/>
    <w:rsid w:val="003A6F6E"/>
    <w:rsid w:val="003A740F"/>
    <w:rsid w:val="003A743D"/>
    <w:rsid w:val="003A7469"/>
    <w:rsid w:val="003A7538"/>
    <w:rsid w:val="003A775C"/>
    <w:rsid w:val="003B005B"/>
    <w:rsid w:val="003B005F"/>
    <w:rsid w:val="003B0535"/>
    <w:rsid w:val="003B0BA1"/>
    <w:rsid w:val="003B16DA"/>
    <w:rsid w:val="003B1B51"/>
    <w:rsid w:val="003B1EF9"/>
    <w:rsid w:val="003B1F7A"/>
    <w:rsid w:val="003B1F9B"/>
    <w:rsid w:val="003B2CB8"/>
    <w:rsid w:val="003B33EA"/>
    <w:rsid w:val="003B3600"/>
    <w:rsid w:val="003B386D"/>
    <w:rsid w:val="003B39F0"/>
    <w:rsid w:val="003B40E6"/>
    <w:rsid w:val="003B4A3E"/>
    <w:rsid w:val="003B56BE"/>
    <w:rsid w:val="003B5726"/>
    <w:rsid w:val="003B58B6"/>
    <w:rsid w:val="003B5EB4"/>
    <w:rsid w:val="003B600B"/>
    <w:rsid w:val="003B64C8"/>
    <w:rsid w:val="003B69E8"/>
    <w:rsid w:val="003B70A8"/>
    <w:rsid w:val="003B70D4"/>
    <w:rsid w:val="003B75CF"/>
    <w:rsid w:val="003B78C7"/>
    <w:rsid w:val="003C1165"/>
    <w:rsid w:val="003C1FA3"/>
    <w:rsid w:val="003C2348"/>
    <w:rsid w:val="003C234B"/>
    <w:rsid w:val="003C250E"/>
    <w:rsid w:val="003C2C85"/>
    <w:rsid w:val="003C33DE"/>
    <w:rsid w:val="003C35A1"/>
    <w:rsid w:val="003C3BC0"/>
    <w:rsid w:val="003C42F0"/>
    <w:rsid w:val="003C4E17"/>
    <w:rsid w:val="003C4EF8"/>
    <w:rsid w:val="003C506C"/>
    <w:rsid w:val="003C53D1"/>
    <w:rsid w:val="003C5886"/>
    <w:rsid w:val="003C5B79"/>
    <w:rsid w:val="003C5C5D"/>
    <w:rsid w:val="003C5DCC"/>
    <w:rsid w:val="003C6604"/>
    <w:rsid w:val="003C6BFD"/>
    <w:rsid w:val="003C7703"/>
    <w:rsid w:val="003C78F9"/>
    <w:rsid w:val="003C7C0A"/>
    <w:rsid w:val="003C7F34"/>
    <w:rsid w:val="003C7FE2"/>
    <w:rsid w:val="003D024E"/>
    <w:rsid w:val="003D130B"/>
    <w:rsid w:val="003D1609"/>
    <w:rsid w:val="003D1777"/>
    <w:rsid w:val="003D1848"/>
    <w:rsid w:val="003D1974"/>
    <w:rsid w:val="003D1E0B"/>
    <w:rsid w:val="003D2245"/>
    <w:rsid w:val="003D2901"/>
    <w:rsid w:val="003D2A7D"/>
    <w:rsid w:val="003D2C8B"/>
    <w:rsid w:val="003D3392"/>
    <w:rsid w:val="003D3ACD"/>
    <w:rsid w:val="003D3CFD"/>
    <w:rsid w:val="003D3F42"/>
    <w:rsid w:val="003D4303"/>
    <w:rsid w:val="003D4538"/>
    <w:rsid w:val="003D4640"/>
    <w:rsid w:val="003D48DA"/>
    <w:rsid w:val="003D4B49"/>
    <w:rsid w:val="003D4CAA"/>
    <w:rsid w:val="003D4D85"/>
    <w:rsid w:val="003D4DAC"/>
    <w:rsid w:val="003D4DFB"/>
    <w:rsid w:val="003D5040"/>
    <w:rsid w:val="003D50A6"/>
    <w:rsid w:val="003D53BD"/>
    <w:rsid w:val="003D54E0"/>
    <w:rsid w:val="003D5792"/>
    <w:rsid w:val="003D59CC"/>
    <w:rsid w:val="003D5D09"/>
    <w:rsid w:val="003D616F"/>
    <w:rsid w:val="003D6C46"/>
    <w:rsid w:val="003D7AA4"/>
    <w:rsid w:val="003D7C28"/>
    <w:rsid w:val="003E002F"/>
    <w:rsid w:val="003E020D"/>
    <w:rsid w:val="003E0A31"/>
    <w:rsid w:val="003E0E1D"/>
    <w:rsid w:val="003E1800"/>
    <w:rsid w:val="003E25CD"/>
    <w:rsid w:val="003E294C"/>
    <w:rsid w:val="003E2D81"/>
    <w:rsid w:val="003E3027"/>
    <w:rsid w:val="003E30AB"/>
    <w:rsid w:val="003E31C5"/>
    <w:rsid w:val="003E3E3F"/>
    <w:rsid w:val="003E4252"/>
    <w:rsid w:val="003E451B"/>
    <w:rsid w:val="003E50F7"/>
    <w:rsid w:val="003E50FB"/>
    <w:rsid w:val="003E52C4"/>
    <w:rsid w:val="003E5662"/>
    <w:rsid w:val="003E590C"/>
    <w:rsid w:val="003E5C82"/>
    <w:rsid w:val="003E612E"/>
    <w:rsid w:val="003E677A"/>
    <w:rsid w:val="003E6873"/>
    <w:rsid w:val="003E69DE"/>
    <w:rsid w:val="003E6C5B"/>
    <w:rsid w:val="003E6CFC"/>
    <w:rsid w:val="003E7006"/>
    <w:rsid w:val="003E7F9E"/>
    <w:rsid w:val="003E7FA4"/>
    <w:rsid w:val="003F07FA"/>
    <w:rsid w:val="003F110A"/>
    <w:rsid w:val="003F17A8"/>
    <w:rsid w:val="003F1CD0"/>
    <w:rsid w:val="003F1E83"/>
    <w:rsid w:val="003F271B"/>
    <w:rsid w:val="003F3199"/>
    <w:rsid w:val="003F36D7"/>
    <w:rsid w:val="003F389E"/>
    <w:rsid w:val="003F3A36"/>
    <w:rsid w:val="003F3AE4"/>
    <w:rsid w:val="003F3D59"/>
    <w:rsid w:val="003F4392"/>
    <w:rsid w:val="003F4BC6"/>
    <w:rsid w:val="003F4ED7"/>
    <w:rsid w:val="003F61AF"/>
    <w:rsid w:val="003F6416"/>
    <w:rsid w:val="003F6D8C"/>
    <w:rsid w:val="003F72E1"/>
    <w:rsid w:val="00400397"/>
    <w:rsid w:val="0040056E"/>
    <w:rsid w:val="00400831"/>
    <w:rsid w:val="00400F68"/>
    <w:rsid w:val="004020C9"/>
    <w:rsid w:val="004020CF"/>
    <w:rsid w:val="004021C4"/>
    <w:rsid w:val="0040254A"/>
    <w:rsid w:val="004029C5"/>
    <w:rsid w:val="004031B9"/>
    <w:rsid w:val="004033C8"/>
    <w:rsid w:val="004039F8"/>
    <w:rsid w:val="004047D3"/>
    <w:rsid w:val="004049CA"/>
    <w:rsid w:val="00404B4A"/>
    <w:rsid w:val="00404D8D"/>
    <w:rsid w:val="00404ED3"/>
    <w:rsid w:val="0040527F"/>
    <w:rsid w:val="00405572"/>
    <w:rsid w:val="0040674E"/>
    <w:rsid w:val="00406FA5"/>
    <w:rsid w:val="00407121"/>
    <w:rsid w:val="004075CD"/>
    <w:rsid w:val="00407620"/>
    <w:rsid w:val="004102D5"/>
    <w:rsid w:val="004102DA"/>
    <w:rsid w:val="0041087A"/>
    <w:rsid w:val="00410AF1"/>
    <w:rsid w:val="0041160D"/>
    <w:rsid w:val="00411674"/>
    <w:rsid w:val="0041177D"/>
    <w:rsid w:val="004118FE"/>
    <w:rsid w:val="00411C0A"/>
    <w:rsid w:val="00411C58"/>
    <w:rsid w:val="0041212E"/>
    <w:rsid w:val="00413112"/>
    <w:rsid w:val="00413904"/>
    <w:rsid w:val="00413A48"/>
    <w:rsid w:val="004143A5"/>
    <w:rsid w:val="0041462C"/>
    <w:rsid w:val="004149BB"/>
    <w:rsid w:val="00414A0E"/>
    <w:rsid w:val="00414CC3"/>
    <w:rsid w:val="00415027"/>
    <w:rsid w:val="004150C2"/>
    <w:rsid w:val="0041516B"/>
    <w:rsid w:val="00415263"/>
    <w:rsid w:val="0041526E"/>
    <w:rsid w:val="00415599"/>
    <w:rsid w:val="004165BF"/>
    <w:rsid w:val="00416723"/>
    <w:rsid w:val="0041683B"/>
    <w:rsid w:val="004168D7"/>
    <w:rsid w:val="00416BC7"/>
    <w:rsid w:val="00416E78"/>
    <w:rsid w:val="00417131"/>
    <w:rsid w:val="00417E2E"/>
    <w:rsid w:val="00420115"/>
    <w:rsid w:val="00420D47"/>
    <w:rsid w:val="00421ABD"/>
    <w:rsid w:val="00422703"/>
    <w:rsid w:val="004228B7"/>
    <w:rsid w:val="004236CA"/>
    <w:rsid w:val="00423DA9"/>
    <w:rsid w:val="004242A0"/>
    <w:rsid w:val="004247A4"/>
    <w:rsid w:val="0042492B"/>
    <w:rsid w:val="00424A9A"/>
    <w:rsid w:val="00424B9C"/>
    <w:rsid w:val="00424D0E"/>
    <w:rsid w:val="00424D9C"/>
    <w:rsid w:val="00426383"/>
    <w:rsid w:val="004263A4"/>
    <w:rsid w:val="0042674A"/>
    <w:rsid w:val="00426C51"/>
    <w:rsid w:val="004270EA"/>
    <w:rsid w:val="00427118"/>
    <w:rsid w:val="004271CC"/>
    <w:rsid w:val="0042726E"/>
    <w:rsid w:val="00427969"/>
    <w:rsid w:val="004279D3"/>
    <w:rsid w:val="004302FD"/>
    <w:rsid w:val="00430529"/>
    <w:rsid w:val="004305AB"/>
    <w:rsid w:val="00430A31"/>
    <w:rsid w:val="00430AAD"/>
    <w:rsid w:val="00430D99"/>
    <w:rsid w:val="0043117B"/>
    <w:rsid w:val="0043131B"/>
    <w:rsid w:val="004314FE"/>
    <w:rsid w:val="00431620"/>
    <w:rsid w:val="00431758"/>
    <w:rsid w:val="0043221E"/>
    <w:rsid w:val="00432362"/>
    <w:rsid w:val="00432FA8"/>
    <w:rsid w:val="00433667"/>
    <w:rsid w:val="00433D49"/>
    <w:rsid w:val="00433E8A"/>
    <w:rsid w:val="004340A8"/>
    <w:rsid w:val="004340BB"/>
    <w:rsid w:val="004347B3"/>
    <w:rsid w:val="00434C95"/>
    <w:rsid w:val="00435783"/>
    <w:rsid w:val="00435DB4"/>
    <w:rsid w:val="0043656F"/>
    <w:rsid w:val="00436C5B"/>
    <w:rsid w:val="004372EE"/>
    <w:rsid w:val="004375FB"/>
    <w:rsid w:val="00437950"/>
    <w:rsid w:val="004406C2"/>
    <w:rsid w:val="004409AC"/>
    <w:rsid w:val="00440E26"/>
    <w:rsid w:val="00441475"/>
    <w:rsid w:val="004418B1"/>
    <w:rsid w:val="00441DF5"/>
    <w:rsid w:val="00442956"/>
    <w:rsid w:val="00443450"/>
    <w:rsid w:val="004441B2"/>
    <w:rsid w:val="0044442D"/>
    <w:rsid w:val="004444E6"/>
    <w:rsid w:val="00444623"/>
    <w:rsid w:val="004452F2"/>
    <w:rsid w:val="00445446"/>
    <w:rsid w:val="004457DD"/>
    <w:rsid w:val="00445D16"/>
    <w:rsid w:val="00445D2B"/>
    <w:rsid w:val="00445E9B"/>
    <w:rsid w:val="00446D7B"/>
    <w:rsid w:val="00447184"/>
    <w:rsid w:val="004471EA"/>
    <w:rsid w:val="00447A75"/>
    <w:rsid w:val="00447AF3"/>
    <w:rsid w:val="00447EC7"/>
    <w:rsid w:val="00450085"/>
    <w:rsid w:val="00450619"/>
    <w:rsid w:val="00450742"/>
    <w:rsid w:val="00450A98"/>
    <w:rsid w:val="00450EDE"/>
    <w:rsid w:val="0045101A"/>
    <w:rsid w:val="00451450"/>
    <w:rsid w:val="004516CC"/>
    <w:rsid w:val="00451922"/>
    <w:rsid w:val="00452FCF"/>
    <w:rsid w:val="004535FC"/>
    <w:rsid w:val="004536CB"/>
    <w:rsid w:val="004539C0"/>
    <w:rsid w:val="00453A7B"/>
    <w:rsid w:val="00454548"/>
    <w:rsid w:val="004546BF"/>
    <w:rsid w:val="004546DD"/>
    <w:rsid w:val="00454863"/>
    <w:rsid w:val="004549B3"/>
    <w:rsid w:val="00455923"/>
    <w:rsid w:val="00455B25"/>
    <w:rsid w:val="00455F26"/>
    <w:rsid w:val="00456763"/>
    <w:rsid w:val="004567F5"/>
    <w:rsid w:val="00456887"/>
    <w:rsid w:val="0045690C"/>
    <w:rsid w:val="00456B2F"/>
    <w:rsid w:val="00456FB4"/>
    <w:rsid w:val="00457001"/>
    <w:rsid w:val="00457C80"/>
    <w:rsid w:val="00457EC5"/>
    <w:rsid w:val="00460752"/>
    <w:rsid w:val="00460A6D"/>
    <w:rsid w:val="00460BCE"/>
    <w:rsid w:val="0046108F"/>
    <w:rsid w:val="004612CB"/>
    <w:rsid w:val="00461CBF"/>
    <w:rsid w:val="00463368"/>
    <w:rsid w:val="00463779"/>
    <w:rsid w:val="00463838"/>
    <w:rsid w:val="00464683"/>
    <w:rsid w:val="00465BB5"/>
    <w:rsid w:val="004669F2"/>
    <w:rsid w:val="00466D54"/>
    <w:rsid w:val="00466E4F"/>
    <w:rsid w:val="00467082"/>
    <w:rsid w:val="00467603"/>
    <w:rsid w:val="00467608"/>
    <w:rsid w:val="00467C81"/>
    <w:rsid w:val="00470639"/>
    <w:rsid w:val="00470749"/>
    <w:rsid w:val="0047075D"/>
    <w:rsid w:val="00470D1B"/>
    <w:rsid w:val="0047139E"/>
    <w:rsid w:val="0047164F"/>
    <w:rsid w:val="00471ED2"/>
    <w:rsid w:val="0047224B"/>
    <w:rsid w:val="004723CE"/>
    <w:rsid w:val="004725FC"/>
    <w:rsid w:val="00472780"/>
    <w:rsid w:val="004727FF"/>
    <w:rsid w:val="00472A12"/>
    <w:rsid w:val="00472EA0"/>
    <w:rsid w:val="00473179"/>
    <w:rsid w:val="00473831"/>
    <w:rsid w:val="0047439A"/>
    <w:rsid w:val="0047455E"/>
    <w:rsid w:val="004748FC"/>
    <w:rsid w:val="004750B4"/>
    <w:rsid w:val="0047511D"/>
    <w:rsid w:val="00476029"/>
    <w:rsid w:val="00476E33"/>
    <w:rsid w:val="00477428"/>
    <w:rsid w:val="004809D3"/>
    <w:rsid w:val="00480A17"/>
    <w:rsid w:val="00480C3E"/>
    <w:rsid w:val="00480FAA"/>
    <w:rsid w:val="004811E6"/>
    <w:rsid w:val="00481279"/>
    <w:rsid w:val="00481414"/>
    <w:rsid w:val="00481435"/>
    <w:rsid w:val="00482298"/>
    <w:rsid w:val="00483170"/>
    <w:rsid w:val="00483772"/>
    <w:rsid w:val="00483DDD"/>
    <w:rsid w:val="00483DEA"/>
    <w:rsid w:val="00484179"/>
    <w:rsid w:val="004844C2"/>
    <w:rsid w:val="00484C18"/>
    <w:rsid w:val="00484C60"/>
    <w:rsid w:val="00484CB2"/>
    <w:rsid w:val="004852AE"/>
    <w:rsid w:val="004852D3"/>
    <w:rsid w:val="00485915"/>
    <w:rsid w:val="004859CE"/>
    <w:rsid w:val="00485D6C"/>
    <w:rsid w:val="0048661F"/>
    <w:rsid w:val="00486B29"/>
    <w:rsid w:val="00486BA5"/>
    <w:rsid w:val="00486C49"/>
    <w:rsid w:val="00486DFD"/>
    <w:rsid w:val="00486E77"/>
    <w:rsid w:val="00486F0F"/>
    <w:rsid w:val="004877BB"/>
    <w:rsid w:val="00487D52"/>
    <w:rsid w:val="00487F59"/>
    <w:rsid w:val="004900E0"/>
    <w:rsid w:val="004902C0"/>
    <w:rsid w:val="00491057"/>
    <w:rsid w:val="004915A6"/>
    <w:rsid w:val="00491BDE"/>
    <w:rsid w:val="00491FD8"/>
    <w:rsid w:val="00492126"/>
    <w:rsid w:val="0049223A"/>
    <w:rsid w:val="004922C3"/>
    <w:rsid w:val="004924F2"/>
    <w:rsid w:val="0049386D"/>
    <w:rsid w:val="00493EEB"/>
    <w:rsid w:val="00494188"/>
    <w:rsid w:val="004945A8"/>
    <w:rsid w:val="00494723"/>
    <w:rsid w:val="00494C87"/>
    <w:rsid w:val="0049504D"/>
    <w:rsid w:val="00495D9E"/>
    <w:rsid w:val="00496011"/>
    <w:rsid w:val="00496366"/>
    <w:rsid w:val="00496968"/>
    <w:rsid w:val="004969A1"/>
    <w:rsid w:val="00496C49"/>
    <w:rsid w:val="00496ED7"/>
    <w:rsid w:val="00496FD7"/>
    <w:rsid w:val="0049715D"/>
    <w:rsid w:val="004971B4"/>
    <w:rsid w:val="004974A9"/>
    <w:rsid w:val="00497531"/>
    <w:rsid w:val="00497845"/>
    <w:rsid w:val="00497B4C"/>
    <w:rsid w:val="00497ED5"/>
    <w:rsid w:val="004A0A28"/>
    <w:rsid w:val="004A11EB"/>
    <w:rsid w:val="004A1443"/>
    <w:rsid w:val="004A1D64"/>
    <w:rsid w:val="004A2070"/>
    <w:rsid w:val="004A2230"/>
    <w:rsid w:val="004A251A"/>
    <w:rsid w:val="004A2556"/>
    <w:rsid w:val="004A27FE"/>
    <w:rsid w:val="004A2818"/>
    <w:rsid w:val="004A29EF"/>
    <w:rsid w:val="004A2A8C"/>
    <w:rsid w:val="004A2A98"/>
    <w:rsid w:val="004A2B4E"/>
    <w:rsid w:val="004A2C5C"/>
    <w:rsid w:val="004A3020"/>
    <w:rsid w:val="004A3433"/>
    <w:rsid w:val="004A360B"/>
    <w:rsid w:val="004A3A9F"/>
    <w:rsid w:val="004A406E"/>
    <w:rsid w:val="004A411C"/>
    <w:rsid w:val="004A502C"/>
    <w:rsid w:val="004A5A54"/>
    <w:rsid w:val="004A63C0"/>
    <w:rsid w:val="004A6674"/>
    <w:rsid w:val="004A695D"/>
    <w:rsid w:val="004A7531"/>
    <w:rsid w:val="004A7A9F"/>
    <w:rsid w:val="004B1463"/>
    <w:rsid w:val="004B1495"/>
    <w:rsid w:val="004B16AA"/>
    <w:rsid w:val="004B1B90"/>
    <w:rsid w:val="004B1ECC"/>
    <w:rsid w:val="004B2657"/>
    <w:rsid w:val="004B2E3D"/>
    <w:rsid w:val="004B331E"/>
    <w:rsid w:val="004B3B54"/>
    <w:rsid w:val="004B3C6E"/>
    <w:rsid w:val="004B3D39"/>
    <w:rsid w:val="004B3D57"/>
    <w:rsid w:val="004B4A97"/>
    <w:rsid w:val="004B4D05"/>
    <w:rsid w:val="004B4E29"/>
    <w:rsid w:val="004B53EB"/>
    <w:rsid w:val="004B5CF4"/>
    <w:rsid w:val="004B5EBB"/>
    <w:rsid w:val="004B5EEE"/>
    <w:rsid w:val="004B645B"/>
    <w:rsid w:val="004B70E1"/>
    <w:rsid w:val="004B711B"/>
    <w:rsid w:val="004B73DC"/>
    <w:rsid w:val="004B7AF2"/>
    <w:rsid w:val="004B7FA6"/>
    <w:rsid w:val="004C0010"/>
    <w:rsid w:val="004C0035"/>
    <w:rsid w:val="004C032D"/>
    <w:rsid w:val="004C083E"/>
    <w:rsid w:val="004C087D"/>
    <w:rsid w:val="004C0B7E"/>
    <w:rsid w:val="004C0F3F"/>
    <w:rsid w:val="004C1052"/>
    <w:rsid w:val="004C128E"/>
    <w:rsid w:val="004C1FED"/>
    <w:rsid w:val="004C2426"/>
    <w:rsid w:val="004C3108"/>
    <w:rsid w:val="004C311F"/>
    <w:rsid w:val="004C325A"/>
    <w:rsid w:val="004C32CC"/>
    <w:rsid w:val="004C37DD"/>
    <w:rsid w:val="004C3AE3"/>
    <w:rsid w:val="004C3EBC"/>
    <w:rsid w:val="004C3F17"/>
    <w:rsid w:val="004C409A"/>
    <w:rsid w:val="004C47DD"/>
    <w:rsid w:val="004C4BBB"/>
    <w:rsid w:val="004C4C82"/>
    <w:rsid w:val="004C52FA"/>
    <w:rsid w:val="004C5421"/>
    <w:rsid w:val="004C5633"/>
    <w:rsid w:val="004C568F"/>
    <w:rsid w:val="004C6199"/>
    <w:rsid w:val="004C62CA"/>
    <w:rsid w:val="004C646B"/>
    <w:rsid w:val="004C6A57"/>
    <w:rsid w:val="004C72DC"/>
    <w:rsid w:val="004C73C2"/>
    <w:rsid w:val="004C749A"/>
    <w:rsid w:val="004C7E1F"/>
    <w:rsid w:val="004D0866"/>
    <w:rsid w:val="004D1594"/>
    <w:rsid w:val="004D1614"/>
    <w:rsid w:val="004D24D7"/>
    <w:rsid w:val="004D3171"/>
    <w:rsid w:val="004D364F"/>
    <w:rsid w:val="004D3DA3"/>
    <w:rsid w:val="004D3E99"/>
    <w:rsid w:val="004D441A"/>
    <w:rsid w:val="004D46AE"/>
    <w:rsid w:val="004D4745"/>
    <w:rsid w:val="004D4ED8"/>
    <w:rsid w:val="004D5D12"/>
    <w:rsid w:val="004D5DCE"/>
    <w:rsid w:val="004D6188"/>
    <w:rsid w:val="004D64CE"/>
    <w:rsid w:val="004D665B"/>
    <w:rsid w:val="004D67FB"/>
    <w:rsid w:val="004D6935"/>
    <w:rsid w:val="004D6991"/>
    <w:rsid w:val="004D6BC1"/>
    <w:rsid w:val="004D6EFA"/>
    <w:rsid w:val="004D7695"/>
    <w:rsid w:val="004D76C0"/>
    <w:rsid w:val="004D7FAF"/>
    <w:rsid w:val="004E007B"/>
    <w:rsid w:val="004E0422"/>
    <w:rsid w:val="004E07B6"/>
    <w:rsid w:val="004E0C3D"/>
    <w:rsid w:val="004E10BA"/>
    <w:rsid w:val="004E12F1"/>
    <w:rsid w:val="004E1BA7"/>
    <w:rsid w:val="004E1E69"/>
    <w:rsid w:val="004E1F10"/>
    <w:rsid w:val="004E1F5E"/>
    <w:rsid w:val="004E225D"/>
    <w:rsid w:val="004E27D2"/>
    <w:rsid w:val="004E3374"/>
    <w:rsid w:val="004E3639"/>
    <w:rsid w:val="004E3964"/>
    <w:rsid w:val="004E41A3"/>
    <w:rsid w:val="004E4359"/>
    <w:rsid w:val="004E4500"/>
    <w:rsid w:val="004E4A85"/>
    <w:rsid w:val="004E5282"/>
    <w:rsid w:val="004E5AE2"/>
    <w:rsid w:val="004E5C1F"/>
    <w:rsid w:val="004E5C23"/>
    <w:rsid w:val="004E5E33"/>
    <w:rsid w:val="004E5EC4"/>
    <w:rsid w:val="004E687C"/>
    <w:rsid w:val="004E6C9E"/>
    <w:rsid w:val="004E72DA"/>
    <w:rsid w:val="004F00C4"/>
    <w:rsid w:val="004F0457"/>
    <w:rsid w:val="004F0641"/>
    <w:rsid w:val="004F0B0F"/>
    <w:rsid w:val="004F0B8B"/>
    <w:rsid w:val="004F0D24"/>
    <w:rsid w:val="004F10AB"/>
    <w:rsid w:val="004F10D7"/>
    <w:rsid w:val="004F1449"/>
    <w:rsid w:val="004F2323"/>
    <w:rsid w:val="004F25C1"/>
    <w:rsid w:val="004F2AEE"/>
    <w:rsid w:val="004F2DAB"/>
    <w:rsid w:val="004F2EB3"/>
    <w:rsid w:val="004F31B3"/>
    <w:rsid w:val="004F3802"/>
    <w:rsid w:val="004F3968"/>
    <w:rsid w:val="004F3993"/>
    <w:rsid w:val="004F399F"/>
    <w:rsid w:val="004F3A0A"/>
    <w:rsid w:val="004F3F72"/>
    <w:rsid w:val="004F4522"/>
    <w:rsid w:val="004F4AF4"/>
    <w:rsid w:val="004F5304"/>
    <w:rsid w:val="004F6024"/>
    <w:rsid w:val="004F669B"/>
    <w:rsid w:val="004F7246"/>
    <w:rsid w:val="004F74DF"/>
    <w:rsid w:val="004F7777"/>
    <w:rsid w:val="004F7816"/>
    <w:rsid w:val="005007A9"/>
    <w:rsid w:val="00500DFC"/>
    <w:rsid w:val="00500E7F"/>
    <w:rsid w:val="005010C1"/>
    <w:rsid w:val="0050146B"/>
    <w:rsid w:val="005017F3"/>
    <w:rsid w:val="00501B4E"/>
    <w:rsid w:val="00501F2D"/>
    <w:rsid w:val="005022A7"/>
    <w:rsid w:val="0050253D"/>
    <w:rsid w:val="005025CB"/>
    <w:rsid w:val="00502DAA"/>
    <w:rsid w:val="005033ED"/>
    <w:rsid w:val="005039F2"/>
    <w:rsid w:val="00503BD9"/>
    <w:rsid w:val="00503DDA"/>
    <w:rsid w:val="00503F0D"/>
    <w:rsid w:val="0050429D"/>
    <w:rsid w:val="005046B8"/>
    <w:rsid w:val="005048D0"/>
    <w:rsid w:val="00504B57"/>
    <w:rsid w:val="00505299"/>
    <w:rsid w:val="005052F1"/>
    <w:rsid w:val="00505302"/>
    <w:rsid w:val="00505337"/>
    <w:rsid w:val="00505566"/>
    <w:rsid w:val="00505747"/>
    <w:rsid w:val="0050574A"/>
    <w:rsid w:val="00505984"/>
    <w:rsid w:val="005059ED"/>
    <w:rsid w:val="00505C42"/>
    <w:rsid w:val="00505F46"/>
    <w:rsid w:val="00506596"/>
    <w:rsid w:val="00506DE6"/>
    <w:rsid w:val="00507144"/>
    <w:rsid w:val="005071D2"/>
    <w:rsid w:val="00507207"/>
    <w:rsid w:val="00507283"/>
    <w:rsid w:val="005077D1"/>
    <w:rsid w:val="0051017C"/>
    <w:rsid w:val="0051020C"/>
    <w:rsid w:val="0051034C"/>
    <w:rsid w:val="00510486"/>
    <w:rsid w:val="005107E0"/>
    <w:rsid w:val="00510E3A"/>
    <w:rsid w:val="00511452"/>
    <w:rsid w:val="0051178B"/>
    <w:rsid w:val="00511A84"/>
    <w:rsid w:val="00511C31"/>
    <w:rsid w:val="00511DF8"/>
    <w:rsid w:val="00512077"/>
    <w:rsid w:val="005121D1"/>
    <w:rsid w:val="005129CC"/>
    <w:rsid w:val="0051350F"/>
    <w:rsid w:val="00513CE7"/>
    <w:rsid w:val="00515306"/>
    <w:rsid w:val="00515549"/>
    <w:rsid w:val="00515724"/>
    <w:rsid w:val="00515FF7"/>
    <w:rsid w:val="0051669A"/>
    <w:rsid w:val="005166A5"/>
    <w:rsid w:val="00516FC9"/>
    <w:rsid w:val="00517216"/>
    <w:rsid w:val="00517217"/>
    <w:rsid w:val="0051780F"/>
    <w:rsid w:val="00520561"/>
    <w:rsid w:val="005208D7"/>
    <w:rsid w:val="00520CC3"/>
    <w:rsid w:val="00520E1D"/>
    <w:rsid w:val="00520F14"/>
    <w:rsid w:val="00521752"/>
    <w:rsid w:val="005217C0"/>
    <w:rsid w:val="005221DF"/>
    <w:rsid w:val="00522ECC"/>
    <w:rsid w:val="00522FA8"/>
    <w:rsid w:val="0052345F"/>
    <w:rsid w:val="0052356A"/>
    <w:rsid w:val="00523DC9"/>
    <w:rsid w:val="00523E41"/>
    <w:rsid w:val="005241D5"/>
    <w:rsid w:val="005241E4"/>
    <w:rsid w:val="005242C7"/>
    <w:rsid w:val="00525B7D"/>
    <w:rsid w:val="00526382"/>
    <w:rsid w:val="005273CC"/>
    <w:rsid w:val="005277B0"/>
    <w:rsid w:val="0053083A"/>
    <w:rsid w:val="00530EDE"/>
    <w:rsid w:val="00531DD3"/>
    <w:rsid w:val="00531F5F"/>
    <w:rsid w:val="00532BA1"/>
    <w:rsid w:val="005338BE"/>
    <w:rsid w:val="005338D0"/>
    <w:rsid w:val="00533A2B"/>
    <w:rsid w:val="00533B1D"/>
    <w:rsid w:val="00534534"/>
    <w:rsid w:val="00534E17"/>
    <w:rsid w:val="0053542D"/>
    <w:rsid w:val="005355B2"/>
    <w:rsid w:val="00535E55"/>
    <w:rsid w:val="005367B1"/>
    <w:rsid w:val="005370F0"/>
    <w:rsid w:val="0053751B"/>
    <w:rsid w:val="005376A3"/>
    <w:rsid w:val="0053793A"/>
    <w:rsid w:val="0054003A"/>
    <w:rsid w:val="00540803"/>
    <w:rsid w:val="0054083C"/>
    <w:rsid w:val="00540F5C"/>
    <w:rsid w:val="005411EB"/>
    <w:rsid w:val="005415CB"/>
    <w:rsid w:val="00541A7A"/>
    <w:rsid w:val="00541F0C"/>
    <w:rsid w:val="0054248D"/>
    <w:rsid w:val="005428B2"/>
    <w:rsid w:val="00542C1D"/>
    <w:rsid w:val="00542CC8"/>
    <w:rsid w:val="00542D03"/>
    <w:rsid w:val="00542FCC"/>
    <w:rsid w:val="005432C4"/>
    <w:rsid w:val="00543372"/>
    <w:rsid w:val="005434A0"/>
    <w:rsid w:val="005438C4"/>
    <w:rsid w:val="0054394F"/>
    <w:rsid w:val="00543AE3"/>
    <w:rsid w:val="00543E2E"/>
    <w:rsid w:val="005441E0"/>
    <w:rsid w:val="005447DA"/>
    <w:rsid w:val="00545FD8"/>
    <w:rsid w:val="00546011"/>
    <w:rsid w:val="005464BE"/>
    <w:rsid w:val="00546806"/>
    <w:rsid w:val="00546D99"/>
    <w:rsid w:val="005470E8"/>
    <w:rsid w:val="00547227"/>
    <w:rsid w:val="005501E2"/>
    <w:rsid w:val="005502BF"/>
    <w:rsid w:val="0055049A"/>
    <w:rsid w:val="00551172"/>
    <w:rsid w:val="00551551"/>
    <w:rsid w:val="0055160E"/>
    <w:rsid w:val="00552826"/>
    <w:rsid w:val="005530BD"/>
    <w:rsid w:val="0055333D"/>
    <w:rsid w:val="005537C4"/>
    <w:rsid w:val="00553D60"/>
    <w:rsid w:val="0055450B"/>
    <w:rsid w:val="00554832"/>
    <w:rsid w:val="00554E57"/>
    <w:rsid w:val="00555102"/>
    <w:rsid w:val="005557E7"/>
    <w:rsid w:val="00555BF8"/>
    <w:rsid w:val="00555DC8"/>
    <w:rsid w:val="0055645B"/>
    <w:rsid w:val="0055653E"/>
    <w:rsid w:val="00556542"/>
    <w:rsid w:val="00556928"/>
    <w:rsid w:val="00556A7B"/>
    <w:rsid w:val="00556E89"/>
    <w:rsid w:val="00556F43"/>
    <w:rsid w:val="00557103"/>
    <w:rsid w:val="0055729B"/>
    <w:rsid w:val="00557885"/>
    <w:rsid w:val="0055789E"/>
    <w:rsid w:val="00557CB8"/>
    <w:rsid w:val="00560227"/>
    <w:rsid w:val="005602C7"/>
    <w:rsid w:val="0056117C"/>
    <w:rsid w:val="00561327"/>
    <w:rsid w:val="00561527"/>
    <w:rsid w:val="0056171B"/>
    <w:rsid w:val="0056176F"/>
    <w:rsid w:val="00562214"/>
    <w:rsid w:val="00562841"/>
    <w:rsid w:val="00562C3A"/>
    <w:rsid w:val="00563475"/>
    <w:rsid w:val="00563862"/>
    <w:rsid w:val="00563A34"/>
    <w:rsid w:val="00563F74"/>
    <w:rsid w:val="005647C3"/>
    <w:rsid w:val="005649D2"/>
    <w:rsid w:val="00565005"/>
    <w:rsid w:val="00565667"/>
    <w:rsid w:val="00566AAA"/>
    <w:rsid w:val="00566D05"/>
    <w:rsid w:val="00566DD8"/>
    <w:rsid w:val="0056700E"/>
    <w:rsid w:val="005706F3"/>
    <w:rsid w:val="005709B3"/>
    <w:rsid w:val="00570A83"/>
    <w:rsid w:val="00570B7A"/>
    <w:rsid w:val="00571067"/>
    <w:rsid w:val="005711BB"/>
    <w:rsid w:val="005712BC"/>
    <w:rsid w:val="005719CD"/>
    <w:rsid w:val="00572000"/>
    <w:rsid w:val="005735B3"/>
    <w:rsid w:val="005735C6"/>
    <w:rsid w:val="00573742"/>
    <w:rsid w:val="0057462C"/>
    <w:rsid w:val="0057478C"/>
    <w:rsid w:val="00574922"/>
    <w:rsid w:val="0057532E"/>
    <w:rsid w:val="0057578B"/>
    <w:rsid w:val="00576EC9"/>
    <w:rsid w:val="0057727A"/>
    <w:rsid w:val="005778D5"/>
    <w:rsid w:val="00577FCF"/>
    <w:rsid w:val="005804F3"/>
    <w:rsid w:val="00580550"/>
    <w:rsid w:val="005805ED"/>
    <w:rsid w:val="0058069D"/>
    <w:rsid w:val="005813D6"/>
    <w:rsid w:val="005814B4"/>
    <w:rsid w:val="00581791"/>
    <w:rsid w:val="00581F80"/>
    <w:rsid w:val="00582234"/>
    <w:rsid w:val="005825A9"/>
    <w:rsid w:val="005825E4"/>
    <w:rsid w:val="00582832"/>
    <w:rsid w:val="00582834"/>
    <w:rsid w:val="00582AAC"/>
    <w:rsid w:val="00582E45"/>
    <w:rsid w:val="0058304F"/>
    <w:rsid w:val="00583CAA"/>
    <w:rsid w:val="00583E68"/>
    <w:rsid w:val="00584B79"/>
    <w:rsid w:val="00584F43"/>
    <w:rsid w:val="00585238"/>
    <w:rsid w:val="00585BAC"/>
    <w:rsid w:val="00585E09"/>
    <w:rsid w:val="00585E9A"/>
    <w:rsid w:val="00586265"/>
    <w:rsid w:val="00586343"/>
    <w:rsid w:val="00587306"/>
    <w:rsid w:val="005873B0"/>
    <w:rsid w:val="00587432"/>
    <w:rsid w:val="00587718"/>
    <w:rsid w:val="0058785B"/>
    <w:rsid w:val="00587BDB"/>
    <w:rsid w:val="005900A3"/>
    <w:rsid w:val="00590309"/>
    <w:rsid w:val="00590803"/>
    <w:rsid w:val="00590877"/>
    <w:rsid w:val="00590DFD"/>
    <w:rsid w:val="0059101A"/>
    <w:rsid w:val="0059182C"/>
    <w:rsid w:val="00591D29"/>
    <w:rsid w:val="005921A6"/>
    <w:rsid w:val="005922C1"/>
    <w:rsid w:val="00592334"/>
    <w:rsid w:val="005925CD"/>
    <w:rsid w:val="00592909"/>
    <w:rsid w:val="005931D1"/>
    <w:rsid w:val="00593241"/>
    <w:rsid w:val="0059366E"/>
    <w:rsid w:val="00593A7C"/>
    <w:rsid w:val="00593B3C"/>
    <w:rsid w:val="00593CA2"/>
    <w:rsid w:val="005945F3"/>
    <w:rsid w:val="0059491C"/>
    <w:rsid w:val="005949BA"/>
    <w:rsid w:val="00594AAA"/>
    <w:rsid w:val="00594B70"/>
    <w:rsid w:val="00594DF7"/>
    <w:rsid w:val="005954D5"/>
    <w:rsid w:val="005956FD"/>
    <w:rsid w:val="0059575C"/>
    <w:rsid w:val="00595BFB"/>
    <w:rsid w:val="00596426"/>
    <w:rsid w:val="00596E67"/>
    <w:rsid w:val="00597081"/>
    <w:rsid w:val="005970AB"/>
    <w:rsid w:val="005A0289"/>
    <w:rsid w:val="005A0683"/>
    <w:rsid w:val="005A06DC"/>
    <w:rsid w:val="005A0C6B"/>
    <w:rsid w:val="005A1826"/>
    <w:rsid w:val="005A1EEB"/>
    <w:rsid w:val="005A2B21"/>
    <w:rsid w:val="005A3567"/>
    <w:rsid w:val="005A3971"/>
    <w:rsid w:val="005A39FB"/>
    <w:rsid w:val="005A4397"/>
    <w:rsid w:val="005A445A"/>
    <w:rsid w:val="005A44F7"/>
    <w:rsid w:val="005A4990"/>
    <w:rsid w:val="005A4B89"/>
    <w:rsid w:val="005A5124"/>
    <w:rsid w:val="005A5360"/>
    <w:rsid w:val="005A5A48"/>
    <w:rsid w:val="005A621C"/>
    <w:rsid w:val="005A67A4"/>
    <w:rsid w:val="005A6950"/>
    <w:rsid w:val="005A6CD2"/>
    <w:rsid w:val="005A6F13"/>
    <w:rsid w:val="005A7519"/>
    <w:rsid w:val="005A792A"/>
    <w:rsid w:val="005B036B"/>
    <w:rsid w:val="005B0A01"/>
    <w:rsid w:val="005B1439"/>
    <w:rsid w:val="005B1692"/>
    <w:rsid w:val="005B16F1"/>
    <w:rsid w:val="005B1710"/>
    <w:rsid w:val="005B2000"/>
    <w:rsid w:val="005B21C9"/>
    <w:rsid w:val="005B26E9"/>
    <w:rsid w:val="005B2922"/>
    <w:rsid w:val="005B2E8D"/>
    <w:rsid w:val="005B3C02"/>
    <w:rsid w:val="005B4003"/>
    <w:rsid w:val="005B46D4"/>
    <w:rsid w:val="005B4779"/>
    <w:rsid w:val="005B4B73"/>
    <w:rsid w:val="005B4F84"/>
    <w:rsid w:val="005B528C"/>
    <w:rsid w:val="005B56F0"/>
    <w:rsid w:val="005B6608"/>
    <w:rsid w:val="005B6F77"/>
    <w:rsid w:val="005B7405"/>
    <w:rsid w:val="005B74EE"/>
    <w:rsid w:val="005B7799"/>
    <w:rsid w:val="005B78B8"/>
    <w:rsid w:val="005B7BFB"/>
    <w:rsid w:val="005C0259"/>
    <w:rsid w:val="005C0B27"/>
    <w:rsid w:val="005C12CD"/>
    <w:rsid w:val="005C14A8"/>
    <w:rsid w:val="005C19CC"/>
    <w:rsid w:val="005C2042"/>
    <w:rsid w:val="005C2151"/>
    <w:rsid w:val="005C22B9"/>
    <w:rsid w:val="005C2643"/>
    <w:rsid w:val="005C2DDD"/>
    <w:rsid w:val="005C343E"/>
    <w:rsid w:val="005C3759"/>
    <w:rsid w:val="005C3E01"/>
    <w:rsid w:val="005C4290"/>
    <w:rsid w:val="005C456C"/>
    <w:rsid w:val="005C47F8"/>
    <w:rsid w:val="005C4814"/>
    <w:rsid w:val="005C4B75"/>
    <w:rsid w:val="005C4C2B"/>
    <w:rsid w:val="005C4FDA"/>
    <w:rsid w:val="005C5722"/>
    <w:rsid w:val="005C5A80"/>
    <w:rsid w:val="005C5C84"/>
    <w:rsid w:val="005C5FB6"/>
    <w:rsid w:val="005C63B4"/>
    <w:rsid w:val="005C6554"/>
    <w:rsid w:val="005C655F"/>
    <w:rsid w:val="005C6C87"/>
    <w:rsid w:val="005C6E47"/>
    <w:rsid w:val="005C70D3"/>
    <w:rsid w:val="005D00A8"/>
    <w:rsid w:val="005D0480"/>
    <w:rsid w:val="005D08A8"/>
    <w:rsid w:val="005D13E4"/>
    <w:rsid w:val="005D14E4"/>
    <w:rsid w:val="005D1943"/>
    <w:rsid w:val="005D1B1C"/>
    <w:rsid w:val="005D1BA4"/>
    <w:rsid w:val="005D1F21"/>
    <w:rsid w:val="005D2285"/>
    <w:rsid w:val="005D350C"/>
    <w:rsid w:val="005D3875"/>
    <w:rsid w:val="005D423D"/>
    <w:rsid w:val="005D44C8"/>
    <w:rsid w:val="005D46F2"/>
    <w:rsid w:val="005D4D23"/>
    <w:rsid w:val="005D505B"/>
    <w:rsid w:val="005D540E"/>
    <w:rsid w:val="005D564B"/>
    <w:rsid w:val="005D5FA7"/>
    <w:rsid w:val="005D74DB"/>
    <w:rsid w:val="005D760B"/>
    <w:rsid w:val="005D796E"/>
    <w:rsid w:val="005E0286"/>
    <w:rsid w:val="005E0480"/>
    <w:rsid w:val="005E0DE7"/>
    <w:rsid w:val="005E11CB"/>
    <w:rsid w:val="005E1359"/>
    <w:rsid w:val="005E139A"/>
    <w:rsid w:val="005E1B5A"/>
    <w:rsid w:val="005E1B88"/>
    <w:rsid w:val="005E1DF7"/>
    <w:rsid w:val="005E1ECD"/>
    <w:rsid w:val="005E2082"/>
    <w:rsid w:val="005E244E"/>
    <w:rsid w:val="005E2489"/>
    <w:rsid w:val="005E253B"/>
    <w:rsid w:val="005E3661"/>
    <w:rsid w:val="005E3A77"/>
    <w:rsid w:val="005E3BDD"/>
    <w:rsid w:val="005E3F38"/>
    <w:rsid w:val="005E431F"/>
    <w:rsid w:val="005E4858"/>
    <w:rsid w:val="005E48F9"/>
    <w:rsid w:val="005E58F4"/>
    <w:rsid w:val="005E5C24"/>
    <w:rsid w:val="005E613D"/>
    <w:rsid w:val="005E63A1"/>
    <w:rsid w:val="005E6627"/>
    <w:rsid w:val="005E6753"/>
    <w:rsid w:val="005E6C4D"/>
    <w:rsid w:val="005E7371"/>
    <w:rsid w:val="005E75A6"/>
    <w:rsid w:val="005E76EB"/>
    <w:rsid w:val="005E79DF"/>
    <w:rsid w:val="005E7A49"/>
    <w:rsid w:val="005E7DCB"/>
    <w:rsid w:val="005F0447"/>
    <w:rsid w:val="005F0F4B"/>
    <w:rsid w:val="005F1385"/>
    <w:rsid w:val="005F15F3"/>
    <w:rsid w:val="005F1B52"/>
    <w:rsid w:val="005F2009"/>
    <w:rsid w:val="005F2608"/>
    <w:rsid w:val="005F2863"/>
    <w:rsid w:val="005F2D3A"/>
    <w:rsid w:val="005F3066"/>
    <w:rsid w:val="005F32F6"/>
    <w:rsid w:val="005F3D75"/>
    <w:rsid w:val="005F4810"/>
    <w:rsid w:val="005F48F1"/>
    <w:rsid w:val="005F4B7D"/>
    <w:rsid w:val="005F4BD2"/>
    <w:rsid w:val="005F5315"/>
    <w:rsid w:val="005F5347"/>
    <w:rsid w:val="005F57A0"/>
    <w:rsid w:val="005F5C9E"/>
    <w:rsid w:val="005F61B5"/>
    <w:rsid w:val="005F640F"/>
    <w:rsid w:val="005F6A13"/>
    <w:rsid w:val="005F6E19"/>
    <w:rsid w:val="005F6EE0"/>
    <w:rsid w:val="005F7153"/>
    <w:rsid w:val="005F723B"/>
    <w:rsid w:val="005F73BC"/>
    <w:rsid w:val="00600192"/>
    <w:rsid w:val="00600B4D"/>
    <w:rsid w:val="00600C2D"/>
    <w:rsid w:val="006012DE"/>
    <w:rsid w:val="00601518"/>
    <w:rsid w:val="00601C8F"/>
    <w:rsid w:val="006022BD"/>
    <w:rsid w:val="00602456"/>
    <w:rsid w:val="006027EC"/>
    <w:rsid w:val="0060326D"/>
    <w:rsid w:val="006033A7"/>
    <w:rsid w:val="00603BF6"/>
    <w:rsid w:val="00603CF1"/>
    <w:rsid w:val="00604010"/>
    <w:rsid w:val="00604011"/>
    <w:rsid w:val="0060430E"/>
    <w:rsid w:val="00604937"/>
    <w:rsid w:val="00604D29"/>
    <w:rsid w:val="00604D72"/>
    <w:rsid w:val="006050B8"/>
    <w:rsid w:val="00605596"/>
    <w:rsid w:val="00605EA1"/>
    <w:rsid w:val="0060614C"/>
    <w:rsid w:val="00606809"/>
    <w:rsid w:val="00606A7E"/>
    <w:rsid w:val="00606B22"/>
    <w:rsid w:val="00606CDF"/>
    <w:rsid w:val="00606CEC"/>
    <w:rsid w:val="00606F84"/>
    <w:rsid w:val="00607291"/>
    <w:rsid w:val="006078C3"/>
    <w:rsid w:val="0060793E"/>
    <w:rsid w:val="00610350"/>
    <w:rsid w:val="006103A4"/>
    <w:rsid w:val="0061052C"/>
    <w:rsid w:val="0061077F"/>
    <w:rsid w:val="006107E9"/>
    <w:rsid w:val="00610B46"/>
    <w:rsid w:val="00611206"/>
    <w:rsid w:val="00611A22"/>
    <w:rsid w:val="0061231D"/>
    <w:rsid w:val="006124F7"/>
    <w:rsid w:val="00612C1E"/>
    <w:rsid w:val="0061310C"/>
    <w:rsid w:val="00613369"/>
    <w:rsid w:val="0061388F"/>
    <w:rsid w:val="0061438D"/>
    <w:rsid w:val="0061578E"/>
    <w:rsid w:val="00615A31"/>
    <w:rsid w:val="00615F65"/>
    <w:rsid w:val="00616216"/>
    <w:rsid w:val="00616367"/>
    <w:rsid w:val="00616500"/>
    <w:rsid w:val="0061671C"/>
    <w:rsid w:val="0061686F"/>
    <w:rsid w:val="0061701E"/>
    <w:rsid w:val="006179ED"/>
    <w:rsid w:val="00620B76"/>
    <w:rsid w:val="00620BB7"/>
    <w:rsid w:val="00620E3C"/>
    <w:rsid w:val="0062190E"/>
    <w:rsid w:val="00621942"/>
    <w:rsid w:val="00621BEC"/>
    <w:rsid w:val="00621E6F"/>
    <w:rsid w:val="00621F92"/>
    <w:rsid w:val="006222AA"/>
    <w:rsid w:val="006224E1"/>
    <w:rsid w:val="00622CD0"/>
    <w:rsid w:val="0062322F"/>
    <w:rsid w:val="00623381"/>
    <w:rsid w:val="006240A8"/>
    <w:rsid w:val="00624F8C"/>
    <w:rsid w:val="006253DB"/>
    <w:rsid w:val="0062543B"/>
    <w:rsid w:val="00625458"/>
    <w:rsid w:val="006257FC"/>
    <w:rsid w:val="006259BB"/>
    <w:rsid w:val="00625ABD"/>
    <w:rsid w:val="00626D3C"/>
    <w:rsid w:val="00626D52"/>
    <w:rsid w:val="00626FB9"/>
    <w:rsid w:val="00626FFA"/>
    <w:rsid w:val="0062714C"/>
    <w:rsid w:val="00627398"/>
    <w:rsid w:val="00627401"/>
    <w:rsid w:val="0062765D"/>
    <w:rsid w:val="006303E6"/>
    <w:rsid w:val="006304AA"/>
    <w:rsid w:val="006309F6"/>
    <w:rsid w:val="006313C7"/>
    <w:rsid w:val="00631831"/>
    <w:rsid w:val="00631B2A"/>
    <w:rsid w:val="00631FDD"/>
    <w:rsid w:val="0063201A"/>
    <w:rsid w:val="006322B6"/>
    <w:rsid w:val="00632392"/>
    <w:rsid w:val="006323AC"/>
    <w:rsid w:val="00632532"/>
    <w:rsid w:val="00632C7A"/>
    <w:rsid w:val="0063313B"/>
    <w:rsid w:val="006333B8"/>
    <w:rsid w:val="0063381B"/>
    <w:rsid w:val="00634BA1"/>
    <w:rsid w:val="0063553C"/>
    <w:rsid w:val="00635D77"/>
    <w:rsid w:val="00635F1B"/>
    <w:rsid w:val="0063663E"/>
    <w:rsid w:val="0063675A"/>
    <w:rsid w:val="006367EA"/>
    <w:rsid w:val="00636BB3"/>
    <w:rsid w:val="006370D3"/>
    <w:rsid w:val="006376CD"/>
    <w:rsid w:val="00637872"/>
    <w:rsid w:val="00637E6D"/>
    <w:rsid w:val="00637F18"/>
    <w:rsid w:val="00637FE6"/>
    <w:rsid w:val="006406BA"/>
    <w:rsid w:val="0064092F"/>
    <w:rsid w:val="00641379"/>
    <w:rsid w:val="0064154E"/>
    <w:rsid w:val="006421F4"/>
    <w:rsid w:val="006424B3"/>
    <w:rsid w:val="00642985"/>
    <w:rsid w:val="00642B99"/>
    <w:rsid w:val="006431DA"/>
    <w:rsid w:val="006433CC"/>
    <w:rsid w:val="00644123"/>
    <w:rsid w:val="0064430B"/>
    <w:rsid w:val="006444EC"/>
    <w:rsid w:val="006444F0"/>
    <w:rsid w:val="00644C69"/>
    <w:rsid w:val="00645339"/>
    <w:rsid w:val="006459E9"/>
    <w:rsid w:val="006460F4"/>
    <w:rsid w:val="006462FF"/>
    <w:rsid w:val="006466B3"/>
    <w:rsid w:val="00646AA4"/>
    <w:rsid w:val="00646E35"/>
    <w:rsid w:val="00647B56"/>
    <w:rsid w:val="0065018B"/>
    <w:rsid w:val="0065075C"/>
    <w:rsid w:val="00650808"/>
    <w:rsid w:val="006509C8"/>
    <w:rsid w:val="00650BFE"/>
    <w:rsid w:val="00650E30"/>
    <w:rsid w:val="00650F86"/>
    <w:rsid w:val="0065161D"/>
    <w:rsid w:val="006522EE"/>
    <w:rsid w:val="006526A6"/>
    <w:rsid w:val="00652D87"/>
    <w:rsid w:val="00653313"/>
    <w:rsid w:val="0065360C"/>
    <w:rsid w:val="00653D96"/>
    <w:rsid w:val="00653F4B"/>
    <w:rsid w:val="00654197"/>
    <w:rsid w:val="006541B5"/>
    <w:rsid w:val="006547C2"/>
    <w:rsid w:val="00655A12"/>
    <w:rsid w:val="00655ED7"/>
    <w:rsid w:val="006560E7"/>
    <w:rsid w:val="006563D3"/>
    <w:rsid w:val="00656477"/>
    <w:rsid w:val="006572DA"/>
    <w:rsid w:val="006577F9"/>
    <w:rsid w:val="00657AF5"/>
    <w:rsid w:val="006605F3"/>
    <w:rsid w:val="00660FCA"/>
    <w:rsid w:val="00660FCD"/>
    <w:rsid w:val="00661060"/>
    <w:rsid w:val="00661783"/>
    <w:rsid w:val="006618A7"/>
    <w:rsid w:val="00661946"/>
    <w:rsid w:val="00661F83"/>
    <w:rsid w:val="006626C9"/>
    <w:rsid w:val="00662AAB"/>
    <w:rsid w:val="00662AC9"/>
    <w:rsid w:val="006631D3"/>
    <w:rsid w:val="00663C95"/>
    <w:rsid w:val="006647AA"/>
    <w:rsid w:val="00664BAE"/>
    <w:rsid w:val="00664FA7"/>
    <w:rsid w:val="00665209"/>
    <w:rsid w:val="0066531D"/>
    <w:rsid w:val="00665844"/>
    <w:rsid w:val="0066600C"/>
    <w:rsid w:val="0066610F"/>
    <w:rsid w:val="006662BD"/>
    <w:rsid w:val="00666A64"/>
    <w:rsid w:val="00666C17"/>
    <w:rsid w:val="00667FD5"/>
    <w:rsid w:val="00667FD8"/>
    <w:rsid w:val="00670017"/>
    <w:rsid w:val="0067040B"/>
    <w:rsid w:val="006704E9"/>
    <w:rsid w:val="006705FB"/>
    <w:rsid w:val="00670D2D"/>
    <w:rsid w:val="00670DB7"/>
    <w:rsid w:val="00670E03"/>
    <w:rsid w:val="00670EE6"/>
    <w:rsid w:val="00670F9B"/>
    <w:rsid w:val="0067110A"/>
    <w:rsid w:val="0067112B"/>
    <w:rsid w:val="006711A5"/>
    <w:rsid w:val="00672949"/>
    <w:rsid w:val="00672B59"/>
    <w:rsid w:val="006733AD"/>
    <w:rsid w:val="006737E1"/>
    <w:rsid w:val="00674518"/>
    <w:rsid w:val="006745CC"/>
    <w:rsid w:val="00675010"/>
    <w:rsid w:val="00675434"/>
    <w:rsid w:val="006755AE"/>
    <w:rsid w:val="0067578F"/>
    <w:rsid w:val="006759D8"/>
    <w:rsid w:val="00675E32"/>
    <w:rsid w:val="00675F11"/>
    <w:rsid w:val="00675F1E"/>
    <w:rsid w:val="006762E5"/>
    <w:rsid w:val="006768DA"/>
    <w:rsid w:val="00677433"/>
    <w:rsid w:val="006776CA"/>
    <w:rsid w:val="00677730"/>
    <w:rsid w:val="00677AE7"/>
    <w:rsid w:val="00680046"/>
    <w:rsid w:val="00680833"/>
    <w:rsid w:val="00680932"/>
    <w:rsid w:val="00680982"/>
    <w:rsid w:val="00680B89"/>
    <w:rsid w:val="00680D44"/>
    <w:rsid w:val="00681020"/>
    <w:rsid w:val="00681218"/>
    <w:rsid w:val="00681CA3"/>
    <w:rsid w:val="00681D40"/>
    <w:rsid w:val="00681DC7"/>
    <w:rsid w:val="00682240"/>
    <w:rsid w:val="0068289D"/>
    <w:rsid w:val="006828FB"/>
    <w:rsid w:val="00682F09"/>
    <w:rsid w:val="0068319D"/>
    <w:rsid w:val="00683843"/>
    <w:rsid w:val="00683E77"/>
    <w:rsid w:val="00684412"/>
    <w:rsid w:val="006847BE"/>
    <w:rsid w:val="00684957"/>
    <w:rsid w:val="00685063"/>
    <w:rsid w:val="00685203"/>
    <w:rsid w:val="0068551E"/>
    <w:rsid w:val="00685624"/>
    <w:rsid w:val="00685A6D"/>
    <w:rsid w:val="00686A86"/>
    <w:rsid w:val="006872FD"/>
    <w:rsid w:val="00687BA0"/>
    <w:rsid w:val="00687E91"/>
    <w:rsid w:val="006901BD"/>
    <w:rsid w:val="0069069F"/>
    <w:rsid w:val="006906EF"/>
    <w:rsid w:val="00690D61"/>
    <w:rsid w:val="00691574"/>
    <w:rsid w:val="00691AB9"/>
    <w:rsid w:val="00691FCF"/>
    <w:rsid w:val="00692D7A"/>
    <w:rsid w:val="006934C2"/>
    <w:rsid w:val="0069386D"/>
    <w:rsid w:val="00693D56"/>
    <w:rsid w:val="00693DA7"/>
    <w:rsid w:val="00694110"/>
    <w:rsid w:val="00695748"/>
    <w:rsid w:val="00695909"/>
    <w:rsid w:val="00695A11"/>
    <w:rsid w:val="00695F23"/>
    <w:rsid w:val="00696023"/>
    <w:rsid w:val="006962CB"/>
    <w:rsid w:val="006967C2"/>
    <w:rsid w:val="00696888"/>
    <w:rsid w:val="00696AFC"/>
    <w:rsid w:val="006978F7"/>
    <w:rsid w:val="006A1C47"/>
    <w:rsid w:val="006A1F84"/>
    <w:rsid w:val="006A1F90"/>
    <w:rsid w:val="006A2B77"/>
    <w:rsid w:val="006A2C56"/>
    <w:rsid w:val="006A2EA8"/>
    <w:rsid w:val="006A2F17"/>
    <w:rsid w:val="006A3462"/>
    <w:rsid w:val="006A37A1"/>
    <w:rsid w:val="006A3CF2"/>
    <w:rsid w:val="006A4219"/>
    <w:rsid w:val="006A4442"/>
    <w:rsid w:val="006A4541"/>
    <w:rsid w:val="006A455D"/>
    <w:rsid w:val="006A486E"/>
    <w:rsid w:val="006A51E3"/>
    <w:rsid w:val="006A56F8"/>
    <w:rsid w:val="006A5AF4"/>
    <w:rsid w:val="006A6A28"/>
    <w:rsid w:val="006A6DD2"/>
    <w:rsid w:val="006A6EFD"/>
    <w:rsid w:val="006A71AC"/>
    <w:rsid w:val="006B041F"/>
    <w:rsid w:val="006B06F5"/>
    <w:rsid w:val="006B0701"/>
    <w:rsid w:val="006B15E8"/>
    <w:rsid w:val="006B286A"/>
    <w:rsid w:val="006B3CD9"/>
    <w:rsid w:val="006B41E8"/>
    <w:rsid w:val="006B4BB1"/>
    <w:rsid w:val="006B573B"/>
    <w:rsid w:val="006B58E3"/>
    <w:rsid w:val="006B60BB"/>
    <w:rsid w:val="006B63EA"/>
    <w:rsid w:val="006B655B"/>
    <w:rsid w:val="006B6BC5"/>
    <w:rsid w:val="006B6D3D"/>
    <w:rsid w:val="006B771A"/>
    <w:rsid w:val="006C0252"/>
    <w:rsid w:val="006C094A"/>
    <w:rsid w:val="006C1997"/>
    <w:rsid w:val="006C1BC6"/>
    <w:rsid w:val="006C2016"/>
    <w:rsid w:val="006C2DF5"/>
    <w:rsid w:val="006C3596"/>
    <w:rsid w:val="006C398D"/>
    <w:rsid w:val="006C3F7E"/>
    <w:rsid w:val="006C4463"/>
    <w:rsid w:val="006C448F"/>
    <w:rsid w:val="006C4548"/>
    <w:rsid w:val="006C4B31"/>
    <w:rsid w:val="006C5285"/>
    <w:rsid w:val="006C572D"/>
    <w:rsid w:val="006C5948"/>
    <w:rsid w:val="006C59EA"/>
    <w:rsid w:val="006C5AA5"/>
    <w:rsid w:val="006C6015"/>
    <w:rsid w:val="006C61EC"/>
    <w:rsid w:val="006C65D2"/>
    <w:rsid w:val="006C684A"/>
    <w:rsid w:val="006C6A42"/>
    <w:rsid w:val="006C6DB9"/>
    <w:rsid w:val="006C6FE8"/>
    <w:rsid w:val="006C70E8"/>
    <w:rsid w:val="006C714B"/>
    <w:rsid w:val="006C7613"/>
    <w:rsid w:val="006C78B5"/>
    <w:rsid w:val="006C7FF1"/>
    <w:rsid w:val="006D00EB"/>
    <w:rsid w:val="006D0172"/>
    <w:rsid w:val="006D0A9E"/>
    <w:rsid w:val="006D173A"/>
    <w:rsid w:val="006D22C2"/>
    <w:rsid w:val="006D24C4"/>
    <w:rsid w:val="006D2709"/>
    <w:rsid w:val="006D2A61"/>
    <w:rsid w:val="006D308E"/>
    <w:rsid w:val="006D3E12"/>
    <w:rsid w:val="006D4330"/>
    <w:rsid w:val="006D46DE"/>
    <w:rsid w:val="006D4D66"/>
    <w:rsid w:val="006D53A4"/>
    <w:rsid w:val="006D5F8E"/>
    <w:rsid w:val="006D5FDD"/>
    <w:rsid w:val="006D61F9"/>
    <w:rsid w:val="006D6499"/>
    <w:rsid w:val="006D68BA"/>
    <w:rsid w:val="006D6F0A"/>
    <w:rsid w:val="006D6F67"/>
    <w:rsid w:val="006D7614"/>
    <w:rsid w:val="006E0307"/>
    <w:rsid w:val="006E0445"/>
    <w:rsid w:val="006E084E"/>
    <w:rsid w:val="006E0C8E"/>
    <w:rsid w:val="006E17F6"/>
    <w:rsid w:val="006E20A3"/>
    <w:rsid w:val="006E20F1"/>
    <w:rsid w:val="006E2620"/>
    <w:rsid w:val="006E2727"/>
    <w:rsid w:val="006E2E34"/>
    <w:rsid w:val="006E2E85"/>
    <w:rsid w:val="006E3107"/>
    <w:rsid w:val="006E338F"/>
    <w:rsid w:val="006E355A"/>
    <w:rsid w:val="006E3CAC"/>
    <w:rsid w:val="006E3F79"/>
    <w:rsid w:val="006E40FC"/>
    <w:rsid w:val="006E62E9"/>
    <w:rsid w:val="006E661C"/>
    <w:rsid w:val="006E6D5D"/>
    <w:rsid w:val="006E6E9E"/>
    <w:rsid w:val="006E701B"/>
    <w:rsid w:val="006E7178"/>
    <w:rsid w:val="006E7481"/>
    <w:rsid w:val="006E7686"/>
    <w:rsid w:val="006E79DA"/>
    <w:rsid w:val="006E7A18"/>
    <w:rsid w:val="006E7D65"/>
    <w:rsid w:val="006F021A"/>
    <w:rsid w:val="006F0E56"/>
    <w:rsid w:val="006F1298"/>
    <w:rsid w:val="006F13E0"/>
    <w:rsid w:val="006F142A"/>
    <w:rsid w:val="006F197D"/>
    <w:rsid w:val="006F1D1E"/>
    <w:rsid w:val="006F21C2"/>
    <w:rsid w:val="006F2319"/>
    <w:rsid w:val="006F277F"/>
    <w:rsid w:val="006F29A5"/>
    <w:rsid w:val="006F2AE4"/>
    <w:rsid w:val="006F2C47"/>
    <w:rsid w:val="006F3018"/>
    <w:rsid w:val="006F312B"/>
    <w:rsid w:val="006F3956"/>
    <w:rsid w:val="006F416D"/>
    <w:rsid w:val="006F429F"/>
    <w:rsid w:val="006F4347"/>
    <w:rsid w:val="006F4F25"/>
    <w:rsid w:val="006F5490"/>
    <w:rsid w:val="006F576D"/>
    <w:rsid w:val="006F60C0"/>
    <w:rsid w:val="006F64AE"/>
    <w:rsid w:val="006F6A84"/>
    <w:rsid w:val="006F6B25"/>
    <w:rsid w:val="006F7022"/>
    <w:rsid w:val="006F710A"/>
    <w:rsid w:val="006F7574"/>
    <w:rsid w:val="007001A3"/>
    <w:rsid w:val="007004D0"/>
    <w:rsid w:val="00700752"/>
    <w:rsid w:val="00700D13"/>
    <w:rsid w:val="007011B3"/>
    <w:rsid w:val="007011F9"/>
    <w:rsid w:val="00701C38"/>
    <w:rsid w:val="00702200"/>
    <w:rsid w:val="00702231"/>
    <w:rsid w:val="007027D9"/>
    <w:rsid w:val="00702CD0"/>
    <w:rsid w:val="007034CF"/>
    <w:rsid w:val="00703EA3"/>
    <w:rsid w:val="0070450A"/>
    <w:rsid w:val="00704589"/>
    <w:rsid w:val="00705708"/>
    <w:rsid w:val="007061BF"/>
    <w:rsid w:val="0070662F"/>
    <w:rsid w:val="00706C2A"/>
    <w:rsid w:val="00706DA5"/>
    <w:rsid w:val="007073A5"/>
    <w:rsid w:val="00707620"/>
    <w:rsid w:val="00707B23"/>
    <w:rsid w:val="007101C4"/>
    <w:rsid w:val="007106B4"/>
    <w:rsid w:val="007108C2"/>
    <w:rsid w:val="00710B90"/>
    <w:rsid w:val="0071165E"/>
    <w:rsid w:val="00711EDA"/>
    <w:rsid w:val="007125B8"/>
    <w:rsid w:val="007127F7"/>
    <w:rsid w:val="00712B98"/>
    <w:rsid w:val="00712E61"/>
    <w:rsid w:val="007131F7"/>
    <w:rsid w:val="00713E29"/>
    <w:rsid w:val="00714128"/>
    <w:rsid w:val="00714473"/>
    <w:rsid w:val="007145BE"/>
    <w:rsid w:val="007145FC"/>
    <w:rsid w:val="0071473D"/>
    <w:rsid w:val="00714E05"/>
    <w:rsid w:val="0071505C"/>
    <w:rsid w:val="00715D0A"/>
    <w:rsid w:val="007165FE"/>
    <w:rsid w:val="0071670E"/>
    <w:rsid w:val="00717A9E"/>
    <w:rsid w:val="0072074C"/>
    <w:rsid w:val="00720DE1"/>
    <w:rsid w:val="00721721"/>
    <w:rsid w:val="00721752"/>
    <w:rsid w:val="007219EC"/>
    <w:rsid w:val="00721C7C"/>
    <w:rsid w:val="00721D66"/>
    <w:rsid w:val="00722B8B"/>
    <w:rsid w:val="00722DAD"/>
    <w:rsid w:val="00723CB2"/>
    <w:rsid w:val="0072416D"/>
    <w:rsid w:val="00724995"/>
    <w:rsid w:val="007249E9"/>
    <w:rsid w:val="007251BA"/>
    <w:rsid w:val="0072570E"/>
    <w:rsid w:val="00725B6B"/>
    <w:rsid w:val="00725E4A"/>
    <w:rsid w:val="00726897"/>
    <w:rsid w:val="00727C2F"/>
    <w:rsid w:val="00727FDB"/>
    <w:rsid w:val="007300B4"/>
    <w:rsid w:val="00730390"/>
    <w:rsid w:val="007304FF"/>
    <w:rsid w:val="0073092C"/>
    <w:rsid w:val="00730AE3"/>
    <w:rsid w:val="00730FD9"/>
    <w:rsid w:val="00731058"/>
    <w:rsid w:val="00731D29"/>
    <w:rsid w:val="007332DE"/>
    <w:rsid w:val="007333E6"/>
    <w:rsid w:val="00734215"/>
    <w:rsid w:val="0073430D"/>
    <w:rsid w:val="0073466F"/>
    <w:rsid w:val="00734C7E"/>
    <w:rsid w:val="00734D47"/>
    <w:rsid w:val="00734F91"/>
    <w:rsid w:val="00735D7D"/>
    <w:rsid w:val="00735F3E"/>
    <w:rsid w:val="007362FB"/>
    <w:rsid w:val="007363ED"/>
    <w:rsid w:val="00736DD7"/>
    <w:rsid w:val="00736ECD"/>
    <w:rsid w:val="0073720C"/>
    <w:rsid w:val="007372AB"/>
    <w:rsid w:val="0073775D"/>
    <w:rsid w:val="00737D63"/>
    <w:rsid w:val="0074085F"/>
    <w:rsid w:val="007409AD"/>
    <w:rsid w:val="00740D7B"/>
    <w:rsid w:val="00740F94"/>
    <w:rsid w:val="00741E92"/>
    <w:rsid w:val="0074233E"/>
    <w:rsid w:val="00742C82"/>
    <w:rsid w:val="0074336E"/>
    <w:rsid w:val="00743FA2"/>
    <w:rsid w:val="00743FE0"/>
    <w:rsid w:val="007441A2"/>
    <w:rsid w:val="007443DD"/>
    <w:rsid w:val="00744AAC"/>
    <w:rsid w:val="00744D17"/>
    <w:rsid w:val="007458E8"/>
    <w:rsid w:val="007459AC"/>
    <w:rsid w:val="00745C4F"/>
    <w:rsid w:val="00745EFF"/>
    <w:rsid w:val="007461A4"/>
    <w:rsid w:val="00746BD9"/>
    <w:rsid w:val="00746DA6"/>
    <w:rsid w:val="00746DB0"/>
    <w:rsid w:val="007470F7"/>
    <w:rsid w:val="00747656"/>
    <w:rsid w:val="0074789A"/>
    <w:rsid w:val="00747A03"/>
    <w:rsid w:val="00747A73"/>
    <w:rsid w:val="00747ACD"/>
    <w:rsid w:val="00747E35"/>
    <w:rsid w:val="00750258"/>
    <w:rsid w:val="007508C3"/>
    <w:rsid w:val="007509E0"/>
    <w:rsid w:val="00750AF0"/>
    <w:rsid w:val="0075129F"/>
    <w:rsid w:val="00751489"/>
    <w:rsid w:val="0075148D"/>
    <w:rsid w:val="0075151F"/>
    <w:rsid w:val="007516F8"/>
    <w:rsid w:val="00751820"/>
    <w:rsid w:val="00751A52"/>
    <w:rsid w:val="00752041"/>
    <w:rsid w:val="0075217B"/>
    <w:rsid w:val="007523E2"/>
    <w:rsid w:val="00752D9E"/>
    <w:rsid w:val="00752FF3"/>
    <w:rsid w:val="007530C1"/>
    <w:rsid w:val="007534C0"/>
    <w:rsid w:val="00753792"/>
    <w:rsid w:val="00754634"/>
    <w:rsid w:val="00754919"/>
    <w:rsid w:val="007549FC"/>
    <w:rsid w:val="00754C4E"/>
    <w:rsid w:val="00754ED7"/>
    <w:rsid w:val="0075503A"/>
    <w:rsid w:val="00755713"/>
    <w:rsid w:val="0075588E"/>
    <w:rsid w:val="00755A4B"/>
    <w:rsid w:val="00756191"/>
    <w:rsid w:val="00756617"/>
    <w:rsid w:val="00756BB0"/>
    <w:rsid w:val="00756C13"/>
    <w:rsid w:val="0075720D"/>
    <w:rsid w:val="00757681"/>
    <w:rsid w:val="00757F9A"/>
    <w:rsid w:val="00760428"/>
    <w:rsid w:val="0076051E"/>
    <w:rsid w:val="007608E4"/>
    <w:rsid w:val="00760B07"/>
    <w:rsid w:val="00761011"/>
    <w:rsid w:val="007610D6"/>
    <w:rsid w:val="00761224"/>
    <w:rsid w:val="007617D0"/>
    <w:rsid w:val="00762139"/>
    <w:rsid w:val="007624B2"/>
    <w:rsid w:val="00762929"/>
    <w:rsid w:val="00762AAD"/>
    <w:rsid w:val="007631FB"/>
    <w:rsid w:val="00763C40"/>
    <w:rsid w:val="007642DB"/>
    <w:rsid w:val="00764809"/>
    <w:rsid w:val="00764BE2"/>
    <w:rsid w:val="00764C20"/>
    <w:rsid w:val="00765C49"/>
    <w:rsid w:val="00765F67"/>
    <w:rsid w:val="007663FA"/>
    <w:rsid w:val="007664B3"/>
    <w:rsid w:val="00766703"/>
    <w:rsid w:val="00767F5C"/>
    <w:rsid w:val="007703C6"/>
    <w:rsid w:val="007727DE"/>
    <w:rsid w:val="007740DE"/>
    <w:rsid w:val="00774161"/>
    <w:rsid w:val="007741E0"/>
    <w:rsid w:val="007748D7"/>
    <w:rsid w:val="007750D0"/>
    <w:rsid w:val="007758C3"/>
    <w:rsid w:val="00775E4E"/>
    <w:rsid w:val="00775F29"/>
    <w:rsid w:val="007766C8"/>
    <w:rsid w:val="00776DCF"/>
    <w:rsid w:val="00776E00"/>
    <w:rsid w:val="00776F6C"/>
    <w:rsid w:val="007770FC"/>
    <w:rsid w:val="007771AB"/>
    <w:rsid w:val="00777739"/>
    <w:rsid w:val="00777C98"/>
    <w:rsid w:val="00777F8E"/>
    <w:rsid w:val="00780321"/>
    <w:rsid w:val="007805A4"/>
    <w:rsid w:val="00780931"/>
    <w:rsid w:val="00780ADA"/>
    <w:rsid w:val="00780B07"/>
    <w:rsid w:val="00780C8E"/>
    <w:rsid w:val="00780FED"/>
    <w:rsid w:val="00781E2E"/>
    <w:rsid w:val="00782B40"/>
    <w:rsid w:val="007833B6"/>
    <w:rsid w:val="00784110"/>
    <w:rsid w:val="007846E3"/>
    <w:rsid w:val="00784ADC"/>
    <w:rsid w:val="00784E8E"/>
    <w:rsid w:val="00785474"/>
    <w:rsid w:val="007854EC"/>
    <w:rsid w:val="00785866"/>
    <w:rsid w:val="00785E32"/>
    <w:rsid w:val="007863C6"/>
    <w:rsid w:val="0078676D"/>
    <w:rsid w:val="00786CBC"/>
    <w:rsid w:val="0078721D"/>
    <w:rsid w:val="00787257"/>
    <w:rsid w:val="00787DFC"/>
    <w:rsid w:val="00787FA2"/>
    <w:rsid w:val="0079042B"/>
    <w:rsid w:val="00790928"/>
    <w:rsid w:val="00790BDA"/>
    <w:rsid w:val="00790CA3"/>
    <w:rsid w:val="007917E6"/>
    <w:rsid w:val="00792192"/>
    <w:rsid w:val="0079232C"/>
    <w:rsid w:val="00792788"/>
    <w:rsid w:val="00792AFB"/>
    <w:rsid w:val="007934D9"/>
    <w:rsid w:val="007934F5"/>
    <w:rsid w:val="00793EC8"/>
    <w:rsid w:val="00794124"/>
    <w:rsid w:val="007941C8"/>
    <w:rsid w:val="0079440B"/>
    <w:rsid w:val="00794522"/>
    <w:rsid w:val="00794EF9"/>
    <w:rsid w:val="00795954"/>
    <w:rsid w:val="00795B06"/>
    <w:rsid w:val="00796111"/>
    <w:rsid w:val="00796970"/>
    <w:rsid w:val="00797A3C"/>
    <w:rsid w:val="00797F4E"/>
    <w:rsid w:val="007A04DB"/>
    <w:rsid w:val="007A09A6"/>
    <w:rsid w:val="007A1970"/>
    <w:rsid w:val="007A20B5"/>
    <w:rsid w:val="007A2A6B"/>
    <w:rsid w:val="007A300D"/>
    <w:rsid w:val="007A385F"/>
    <w:rsid w:val="007A3FA0"/>
    <w:rsid w:val="007A40F7"/>
    <w:rsid w:val="007A449B"/>
    <w:rsid w:val="007A47FA"/>
    <w:rsid w:val="007A493B"/>
    <w:rsid w:val="007A49DB"/>
    <w:rsid w:val="007A4C2C"/>
    <w:rsid w:val="007A4C30"/>
    <w:rsid w:val="007A4C5E"/>
    <w:rsid w:val="007A575F"/>
    <w:rsid w:val="007A5B82"/>
    <w:rsid w:val="007A6622"/>
    <w:rsid w:val="007A67AB"/>
    <w:rsid w:val="007A6BEA"/>
    <w:rsid w:val="007A6D28"/>
    <w:rsid w:val="007A6EF1"/>
    <w:rsid w:val="007A6FB9"/>
    <w:rsid w:val="007A71B1"/>
    <w:rsid w:val="007A72E9"/>
    <w:rsid w:val="007A7E17"/>
    <w:rsid w:val="007B0CFD"/>
    <w:rsid w:val="007B1711"/>
    <w:rsid w:val="007B17F4"/>
    <w:rsid w:val="007B1F15"/>
    <w:rsid w:val="007B254B"/>
    <w:rsid w:val="007B27F5"/>
    <w:rsid w:val="007B2B53"/>
    <w:rsid w:val="007B308E"/>
    <w:rsid w:val="007B34E1"/>
    <w:rsid w:val="007B3DE3"/>
    <w:rsid w:val="007B418F"/>
    <w:rsid w:val="007B43E6"/>
    <w:rsid w:val="007B462D"/>
    <w:rsid w:val="007B4B5F"/>
    <w:rsid w:val="007B587A"/>
    <w:rsid w:val="007B5E37"/>
    <w:rsid w:val="007B6613"/>
    <w:rsid w:val="007B6682"/>
    <w:rsid w:val="007B6988"/>
    <w:rsid w:val="007B6A1F"/>
    <w:rsid w:val="007B757F"/>
    <w:rsid w:val="007B76DB"/>
    <w:rsid w:val="007B79E4"/>
    <w:rsid w:val="007C044A"/>
    <w:rsid w:val="007C09CA"/>
    <w:rsid w:val="007C0F34"/>
    <w:rsid w:val="007C1169"/>
    <w:rsid w:val="007C1861"/>
    <w:rsid w:val="007C18A8"/>
    <w:rsid w:val="007C1D29"/>
    <w:rsid w:val="007C2400"/>
    <w:rsid w:val="007C2567"/>
    <w:rsid w:val="007C2855"/>
    <w:rsid w:val="007C3321"/>
    <w:rsid w:val="007C4218"/>
    <w:rsid w:val="007C4471"/>
    <w:rsid w:val="007C45F6"/>
    <w:rsid w:val="007C487D"/>
    <w:rsid w:val="007C4C18"/>
    <w:rsid w:val="007C4F82"/>
    <w:rsid w:val="007C5BB8"/>
    <w:rsid w:val="007C633E"/>
    <w:rsid w:val="007C63CE"/>
    <w:rsid w:val="007C6B7E"/>
    <w:rsid w:val="007C6DF8"/>
    <w:rsid w:val="007C6F4E"/>
    <w:rsid w:val="007C75FB"/>
    <w:rsid w:val="007C78A3"/>
    <w:rsid w:val="007C7DD4"/>
    <w:rsid w:val="007D0743"/>
    <w:rsid w:val="007D07A7"/>
    <w:rsid w:val="007D1725"/>
    <w:rsid w:val="007D1F16"/>
    <w:rsid w:val="007D2508"/>
    <w:rsid w:val="007D2630"/>
    <w:rsid w:val="007D28BA"/>
    <w:rsid w:val="007D303D"/>
    <w:rsid w:val="007D36A6"/>
    <w:rsid w:val="007D3762"/>
    <w:rsid w:val="007D4358"/>
    <w:rsid w:val="007D436C"/>
    <w:rsid w:val="007D44F4"/>
    <w:rsid w:val="007D4A18"/>
    <w:rsid w:val="007D5359"/>
    <w:rsid w:val="007D5705"/>
    <w:rsid w:val="007D5C94"/>
    <w:rsid w:val="007D5DDD"/>
    <w:rsid w:val="007D5F0A"/>
    <w:rsid w:val="007D6258"/>
    <w:rsid w:val="007D6363"/>
    <w:rsid w:val="007D6566"/>
    <w:rsid w:val="007D6A9B"/>
    <w:rsid w:val="007D79C4"/>
    <w:rsid w:val="007D7C0C"/>
    <w:rsid w:val="007E0003"/>
    <w:rsid w:val="007E0033"/>
    <w:rsid w:val="007E034B"/>
    <w:rsid w:val="007E070A"/>
    <w:rsid w:val="007E07C7"/>
    <w:rsid w:val="007E0C83"/>
    <w:rsid w:val="007E1A39"/>
    <w:rsid w:val="007E1A6B"/>
    <w:rsid w:val="007E1AE2"/>
    <w:rsid w:val="007E2150"/>
    <w:rsid w:val="007E2529"/>
    <w:rsid w:val="007E2D80"/>
    <w:rsid w:val="007E312C"/>
    <w:rsid w:val="007E377B"/>
    <w:rsid w:val="007E3A15"/>
    <w:rsid w:val="007E3D37"/>
    <w:rsid w:val="007E42A4"/>
    <w:rsid w:val="007E59EF"/>
    <w:rsid w:val="007E60F4"/>
    <w:rsid w:val="007E711B"/>
    <w:rsid w:val="007E726F"/>
    <w:rsid w:val="007E772F"/>
    <w:rsid w:val="007F04D8"/>
    <w:rsid w:val="007F059C"/>
    <w:rsid w:val="007F08FA"/>
    <w:rsid w:val="007F1121"/>
    <w:rsid w:val="007F1607"/>
    <w:rsid w:val="007F1D9E"/>
    <w:rsid w:val="007F21D2"/>
    <w:rsid w:val="007F23F5"/>
    <w:rsid w:val="007F2905"/>
    <w:rsid w:val="007F2A84"/>
    <w:rsid w:val="007F2CF0"/>
    <w:rsid w:val="007F2E13"/>
    <w:rsid w:val="007F3534"/>
    <w:rsid w:val="007F37A9"/>
    <w:rsid w:val="007F3CCC"/>
    <w:rsid w:val="007F3FFB"/>
    <w:rsid w:val="007F4CA3"/>
    <w:rsid w:val="007F4EB9"/>
    <w:rsid w:val="007F4F93"/>
    <w:rsid w:val="007F52DF"/>
    <w:rsid w:val="007F55E6"/>
    <w:rsid w:val="007F594B"/>
    <w:rsid w:val="007F5A1A"/>
    <w:rsid w:val="007F65E3"/>
    <w:rsid w:val="007F66FE"/>
    <w:rsid w:val="007F7227"/>
    <w:rsid w:val="007F7284"/>
    <w:rsid w:val="007F791F"/>
    <w:rsid w:val="007F7C3E"/>
    <w:rsid w:val="008001C8"/>
    <w:rsid w:val="00800588"/>
    <w:rsid w:val="0080074D"/>
    <w:rsid w:val="00800980"/>
    <w:rsid w:val="00800C4C"/>
    <w:rsid w:val="00800C8E"/>
    <w:rsid w:val="00801871"/>
    <w:rsid w:val="008019D4"/>
    <w:rsid w:val="00801A79"/>
    <w:rsid w:val="00801C54"/>
    <w:rsid w:val="00802004"/>
    <w:rsid w:val="008021F8"/>
    <w:rsid w:val="008022B3"/>
    <w:rsid w:val="0080251C"/>
    <w:rsid w:val="00802C49"/>
    <w:rsid w:val="0080301A"/>
    <w:rsid w:val="0080326A"/>
    <w:rsid w:val="00803656"/>
    <w:rsid w:val="00803D5C"/>
    <w:rsid w:val="00803FED"/>
    <w:rsid w:val="00804532"/>
    <w:rsid w:val="00804B79"/>
    <w:rsid w:val="0080541C"/>
    <w:rsid w:val="00805F8A"/>
    <w:rsid w:val="0080645F"/>
    <w:rsid w:val="008066B8"/>
    <w:rsid w:val="00806EAF"/>
    <w:rsid w:val="00806F76"/>
    <w:rsid w:val="0080715B"/>
    <w:rsid w:val="008073D4"/>
    <w:rsid w:val="008074C0"/>
    <w:rsid w:val="00807807"/>
    <w:rsid w:val="00807D72"/>
    <w:rsid w:val="00807FDB"/>
    <w:rsid w:val="0081003C"/>
    <w:rsid w:val="00810CEC"/>
    <w:rsid w:val="00810DEE"/>
    <w:rsid w:val="00811747"/>
    <w:rsid w:val="00811802"/>
    <w:rsid w:val="00811B51"/>
    <w:rsid w:val="00811B61"/>
    <w:rsid w:val="0081254D"/>
    <w:rsid w:val="00812D0C"/>
    <w:rsid w:val="00812E82"/>
    <w:rsid w:val="00813237"/>
    <w:rsid w:val="0081396C"/>
    <w:rsid w:val="008139A7"/>
    <w:rsid w:val="00813BC7"/>
    <w:rsid w:val="00813EE1"/>
    <w:rsid w:val="008144BA"/>
    <w:rsid w:val="008145CD"/>
    <w:rsid w:val="008149AC"/>
    <w:rsid w:val="00814A55"/>
    <w:rsid w:val="00814B08"/>
    <w:rsid w:val="008159C1"/>
    <w:rsid w:val="008159EA"/>
    <w:rsid w:val="00815A0F"/>
    <w:rsid w:val="00815E4E"/>
    <w:rsid w:val="008160D3"/>
    <w:rsid w:val="00816DCD"/>
    <w:rsid w:val="00816E6B"/>
    <w:rsid w:val="008176A7"/>
    <w:rsid w:val="00817C80"/>
    <w:rsid w:val="00817F92"/>
    <w:rsid w:val="00820126"/>
    <w:rsid w:val="008202B8"/>
    <w:rsid w:val="008202EC"/>
    <w:rsid w:val="008206DF"/>
    <w:rsid w:val="00820A30"/>
    <w:rsid w:val="00821237"/>
    <w:rsid w:val="00821264"/>
    <w:rsid w:val="0082185C"/>
    <w:rsid w:val="00822149"/>
    <w:rsid w:val="0082215C"/>
    <w:rsid w:val="008222F4"/>
    <w:rsid w:val="0082269F"/>
    <w:rsid w:val="0082278A"/>
    <w:rsid w:val="00822961"/>
    <w:rsid w:val="008229D0"/>
    <w:rsid w:val="00822A89"/>
    <w:rsid w:val="00822DBA"/>
    <w:rsid w:val="00822F0C"/>
    <w:rsid w:val="00822FC1"/>
    <w:rsid w:val="00823285"/>
    <w:rsid w:val="00823EDA"/>
    <w:rsid w:val="008249AE"/>
    <w:rsid w:val="00824A64"/>
    <w:rsid w:val="00825553"/>
    <w:rsid w:val="008257EA"/>
    <w:rsid w:val="008260E7"/>
    <w:rsid w:val="0082656D"/>
    <w:rsid w:val="008269BD"/>
    <w:rsid w:val="00826C8D"/>
    <w:rsid w:val="008270FE"/>
    <w:rsid w:val="008274D3"/>
    <w:rsid w:val="008275AA"/>
    <w:rsid w:val="00827B7A"/>
    <w:rsid w:val="00827D30"/>
    <w:rsid w:val="00830126"/>
    <w:rsid w:val="00830F27"/>
    <w:rsid w:val="00831C44"/>
    <w:rsid w:val="00832108"/>
    <w:rsid w:val="00833297"/>
    <w:rsid w:val="00833801"/>
    <w:rsid w:val="00833FB3"/>
    <w:rsid w:val="00834238"/>
    <w:rsid w:val="008345D1"/>
    <w:rsid w:val="00834FB2"/>
    <w:rsid w:val="00835B6E"/>
    <w:rsid w:val="00835E8E"/>
    <w:rsid w:val="008361EF"/>
    <w:rsid w:val="0083634E"/>
    <w:rsid w:val="00836674"/>
    <w:rsid w:val="00836D12"/>
    <w:rsid w:val="0083771C"/>
    <w:rsid w:val="00840B72"/>
    <w:rsid w:val="00841451"/>
    <w:rsid w:val="0084196E"/>
    <w:rsid w:val="0084205B"/>
    <w:rsid w:val="00842574"/>
    <w:rsid w:val="0084287E"/>
    <w:rsid w:val="00842FD5"/>
    <w:rsid w:val="00843008"/>
    <w:rsid w:val="00843636"/>
    <w:rsid w:val="00844151"/>
    <w:rsid w:val="008448A9"/>
    <w:rsid w:val="008448F0"/>
    <w:rsid w:val="00844DFC"/>
    <w:rsid w:val="0084573D"/>
    <w:rsid w:val="00846519"/>
    <w:rsid w:val="00846837"/>
    <w:rsid w:val="00847C5D"/>
    <w:rsid w:val="00847F98"/>
    <w:rsid w:val="008508A9"/>
    <w:rsid w:val="00850923"/>
    <w:rsid w:val="00850943"/>
    <w:rsid w:val="008509C7"/>
    <w:rsid w:val="00850B22"/>
    <w:rsid w:val="00851317"/>
    <w:rsid w:val="00851432"/>
    <w:rsid w:val="00851B92"/>
    <w:rsid w:val="00852670"/>
    <w:rsid w:val="0085281D"/>
    <w:rsid w:val="00852AC3"/>
    <w:rsid w:val="00852BBA"/>
    <w:rsid w:val="00852BE2"/>
    <w:rsid w:val="00853559"/>
    <w:rsid w:val="00853716"/>
    <w:rsid w:val="00853EE6"/>
    <w:rsid w:val="00853EEA"/>
    <w:rsid w:val="00853FF4"/>
    <w:rsid w:val="0085417C"/>
    <w:rsid w:val="0085422C"/>
    <w:rsid w:val="008545AC"/>
    <w:rsid w:val="008545F6"/>
    <w:rsid w:val="00854DCC"/>
    <w:rsid w:val="00854DED"/>
    <w:rsid w:val="00855343"/>
    <w:rsid w:val="00855595"/>
    <w:rsid w:val="00855C28"/>
    <w:rsid w:val="00855D4D"/>
    <w:rsid w:val="00855F4D"/>
    <w:rsid w:val="008569AC"/>
    <w:rsid w:val="00857101"/>
    <w:rsid w:val="0085711A"/>
    <w:rsid w:val="0085728D"/>
    <w:rsid w:val="008574F5"/>
    <w:rsid w:val="00860062"/>
    <w:rsid w:val="0086040B"/>
    <w:rsid w:val="0086059D"/>
    <w:rsid w:val="008610DE"/>
    <w:rsid w:val="00861F32"/>
    <w:rsid w:val="0086252D"/>
    <w:rsid w:val="00862BE8"/>
    <w:rsid w:val="00863487"/>
    <w:rsid w:val="0086362F"/>
    <w:rsid w:val="00863846"/>
    <w:rsid w:val="00863A65"/>
    <w:rsid w:val="00863B0F"/>
    <w:rsid w:val="00863BEB"/>
    <w:rsid w:val="008640E9"/>
    <w:rsid w:val="00864312"/>
    <w:rsid w:val="008647F5"/>
    <w:rsid w:val="00864FB5"/>
    <w:rsid w:val="00865A21"/>
    <w:rsid w:val="00865A54"/>
    <w:rsid w:val="00865A8A"/>
    <w:rsid w:val="00866580"/>
    <w:rsid w:val="00866A11"/>
    <w:rsid w:val="00866A47"/>
    <w:rsid w:val="00866DEA"/>
    <w:rsid w:val="00866FE4"/>
    <w:rsid w:val="00867029"/>
    <w:rsid w:val="008676A0"/>
    <w:rsid w:val="008676EA"/>
    <w:rsid w:val="0086786F"/>
    <w:rsid w:val="00867B5F"/>
    <w:rsid w:val="00867CB9"/>
    <w:rsid w:val="008701CC"/>
    <w:rsid w:val="00870721"/>
    <w:rsid w:val="00870B7A"/>
    <w:rsid w:val="00870E33"/>
    <w:rsid w:val="00870E95"/>
    <w:rsid w:val="0087105C"/>
    <w:rsid w:val="008710E1"/>
    <w:rsid w:val="008713D7"/>
    <w:rsid w:val="008716A4"/>
    <w:rsid w:val="00871976"/>
    <w:rsid w:val="00871DA0"/>
    <w:rsid w:val="00871F2C"/>
    <w:rsid w:val="0087223E"/>
    <w:rsid w:val="008727E2"/>
    <w:rsid w:val="00872940"/>
    <w:rsid w:val="00872B1D"/>
    <w:rsid w:val="00872E76"/>
    <w:rsid w:val="008735E9"/>
    <w:rsid w:val="00873646"/>
    <w:rsid w:val="00874AE2"/>
    <w:rsid w:val="00874C14"/>
    <w:rsid w:val="0087507C"/>
    <w:rsid w:val="008755F4"/>
    <w:rsid w:val="00875C0A"/>
    <w:rsid w:val="00876787"/>
    <w:rsid w:val="00876B5B"/>
    <w:rsid w:val="00877317"/>
    <w:rsid w:val="008776EF"/>
    <w:rsid w:val="00877BF9"/>
    <w:rsid w:val="00880133"/>
    <w:rsid w:val="008808A5"/>
    <w:rsid w:val="008811AB"/>
    <w:rsid w:val="00881288"/>
    <w:rsid w:val="00881903"/>
    <w:rsid w:val="008821C9"/>
    <w:rsid w:val="00882705"/>
    <w:rsid w:val="00882CC9"/>
    <w:rsid w:val="008831C0"/>
    <w:rsid w:val="0088341D"/>
    <w:rsid w:val="0088370B"/>
    <w:rsid w:val="00883851"/>
    <w:rsid w:val="00883A1F"/>
    <w:rsid w:val="00883AA2"/>
    <w:rsid w:val="00883B16"/>
    <w:rsid w:val="00884CF3"/>
    <w:rsid w:val="00885403"/>
    <w:rsid w:val="008855E1"/>
    <w:rsid w:val="00885833"/>
    <w:rsid w:val="00885931"/>
    <w:rsid w:val="0088700D"/>
    <w:rsid w:val="00887120"/>
    <w:rsid w:val="008874FA"/>
    <w:rsid w:val="00887683"/>
    <w:rsid w:val="00887B64"/>
    <w:rsid w:val="00887CD8"/>
    <w:rsid w:val="00887E63"/>
    <w:rsid w:val="00890013"/>
    <w:rsid w:val="00890039"/>
    <w:rsid w:val="008901B3"/>
    <w:rsid w:val="0089048B"/>
    <w:rsid w:val="00890560"/>
    <w:rsid w:val="00890779"/>
    <w:rsid w:val="00890F02"/>
    <w:rsid w:val="008914F9"/>
    <w:rsid w:val="008918AD"/>
    <w:rsid w:val="00891B58"/>
    <w:rsid w:val="00891FDF"/>
    <w:rsid w:val="008920F6"/>
    <w:rsid w:val="008923E4"/>
    <w:rsid w:val="008925B0"/>
    <w:rsid w:val="00892A30"/>
    <w:rsid w:val="00892D43"/>
    <w:rsid w:val="00893101"/>
    <w:rsid w:val="00893189"/>
    <w:rsid w:val="0089329A"/>
    <w:rsid w:val="008934EF"/>
    <w:rsid w:val="008935AB"/>
    <w:rsid w:val="00893997"/>
    <w:rsid w:val="00893B1B"/>
    <w:rsid w:val="00894243"/>
    <w:rsid w:val="00894B81"/>
    <w:rsid w:val="00894C22"/>
    <w:rsid w:val="00895C09"/>
    <w:rsid w:val="0089613A"/>
    <w:rsid w:val="008963A2"/>
    <w:rsid w:val="0089656D"/>
    <w:rsid w:val="008977E6"/>
    <w:rsid w:val="00897A5D"/>
    <w:rsid w:val="00897D7C"/>
    <w:rsid w:val="00897DAF"/>
    <w:rsid w:val="008A094C"/>
    <w:rsid w:val="008A0D82"/>
    <w:rsid w:val="008A12CE"/>
    <w:rsid w:val="008A1548"/>
    <w:rsid w:val="008A1B04"/>
    <w:rsid w:val="008A1E10"/>
    <w:rsid w:val="008A226D"/>
    <w:rsid w:val="008A35F6"/>
    <w:rsid w:val="008A3BA2"/>
    <w:rsid w:val="008A4BB4"/>
    <w:rsid w:val="008A4F7F"/>
    <w:rsid w:val="008A555F"/>
    <w:rsid w:val="008A6532"/>
    <w:rsid w:val="008A65D0"/>
    <w:rsid w:val="008A6AFB"/>
    <w:rsid w:val="008A6C21"/>
    <w:rsid w:val="008A6DAC"/>
    <w:rsid w:val="008A7775"/>
    <w:rsid w:val="008A7B59"/>
    <w:rsid w:val="008B0288"/>
    <w:rsid w:val="008B078A"/>
    <w:rsid w:val="008B0892"/>
    <w:rsid w:val="008B098E"/>
    <w:rsid w:val="008B0D75"/>
    <w:rsid w:val="008B1888"/>
    <w:rsid w:val="008B1E6F"/>
    <w:rsid w:val="008B2664"/>
    <w:rsid w:val="008B2DD9"/>
    <w:rsid w:val="008B2F81"/>
    <w:rsid w:val="008B30C5"/>
    <w:rsid w:val="008B3129"/>
    <w:rsid w:val="008B374D"/>
    <w:rsid w:val="008B37C9"/>
    <w:rsid w:val="008B3C52"/>
    <w:rsid w:val="008B3F4B"/>
    <w:rsid w:val="008B3F8E"/>
    <w:rsid w:val="008B425B"/>
    <w:rsid w:val="008B43E0"/>
    <w:rsid w:val="008B4A5D"/>
    <w:rsid w:val="008B4B6E"/>
    <w:rsid w:val="008B4C9B"/>
    <w:rsid w:val="008B4FA8"/>
    <w:rsid w:val="008B528D"/>
    <w:rsid w:val="008B5837"/>
    <w:rsid w:val="008B58B7"/>
    <w:rsid w:val="008B5A82"/>
    <w:rsid w:val="008B66D5"/>
    <w:rsid w:val="008B6B77"/>
    <w:rsid w:val="008B70F6"/>
    <w:rsid w:val="008B710F"/>
    <w:rsid w:val="008B7214"/>
    <w:rsid w:val="008B723E"/>
    <w:rsid w:val="008B7463"/>
    <w:rsid w:val="008C07CE"/>
    <w:rsid w:val="008C1128"/>
    <w:rsid w:val="008C1133"/>
    <w:rsid w:val="008C15E1"/>
    <w:rsid w:val="008C1A1C"/>
    <w:rsid w:val="008C1BF2"/>
    <w:rsid w:val="008C1FFD"/>
    <w:rsid w:val="008C21AB"/>
    <w:rsid w:val="008C2F2C"/>
    <w:rsid w:val="008C30B7"/>
    <w:rsid w:val="008C3161"/>
    <w:rsid w:val="008C32EE"/>
    <w:rsid w:val="008C3532"/>
    <w:rsid w:val="008C3888"/>
    <w:rsid w:val="008C3A69"/>
    <w:rsid w:val="008C3E5E"/>
    <w:rsid w:val="008C4485"/>
    <w:rsid w:val="008C44D7"/>
    <w:rsid w:val="008C454E"/>
    <w:rsid w:val="008C46AD"/>
    <w:rsid w:val="008C4FCC"/>
    <w:rsid w:val="008C5995"/>
    <w:rsid w:val="008C63DD"/>
    <w:rsid w:val="008C649F"/>
    <w:rsid w:val="008C64F3"/>
    <w:rsid w:val="008C6567"/>
    <w:rsid w:val="008C66F2"/>
    <w:rsid w:val="008C676D"/>
    <w:rsid w:val="008C6FAC"/>
    <w:rsid w:val="008C760B"/>
    <w:rsid w:val="008C7A4C"/>
    <w:rsid w:val="008C7DD1"/>
    <w:rsid w:val="008C7FC4"/>
    <w:rsid w:val="008D04A6"/>
    <w:rsid w:val="008D1710"/>
    <w:rsid w:val="008D1AE2"/>
    <w:rsid w:val="008D1F88"/>
    <w:rsid w:val="008D2932"/>
    <w:rsid w:val="008D2B35"/>
    <w:rsid w:val="008D2CB4"/>
    <w:rsid w:val="008D2D94"/>
    <w:rsid w:val="008D2DCD"/>
    <w:rsid w:val="008D2F19"/>
    <w:rsid w:val="008D3B1E"/>
    <w:rsid w:val="008D3C50"/>
    <w:rsid w:val="008D3EEB"/>
    <w:rsid w:val="008D4070"/>
    <w:rsid w:val="008D41AE"/>
    <w:rsid w:val="008D442B"/>
    <w:rsid w:val="008D49F3"/>
    <w:rsid w:val="008D4AC8"/>
    <w:rsid w:val="008D4FCF"/>
    <w:rsid w:val="008D544D"/>
    <w:rsid w:val="008D5A46"/>
    <w:rsid w:val="008D5A54"/>
    <w:rsid w:val="008D5AC1"/>
    <w:rsid w:val="008D5ADA"/>
    <w:rsid w:val="008D5C67"/>
    <w:rsid w:val="008D5E14"/>
    <w:rsid w:val="008D6147"/>
    <w:rsid w:val="008D67ED"/>
    <w:rsid w:val="008D69F6"/>
    <w:rsid w:val="008D6E5F"/>
    <w:rsid w:val="008D6F61"/>
    <w:rsid w:val="008D732B"/>
    <w:rsid w:val="008D76DA"/>
    <w:rsid w:val="008D7A36"/>
    <w:rsid w:val="008D7C78"/>
    <w:rsid w:val="008E00FF"/>
    <w:rsid w:val="008E0340"/>
    <w:rsid w:val="008E0650"/>
    <w:rsid w:val="008E066C"/>
    <w:rsid w:val="008E0A30"/>
    <w:rsid w:val="008E0D87"/>
    <w:rsid w:val="008E17B3"/>
    <w:rsid w:val="008E18DA"/>
    <w:rsid w:val="008E1D00"/>
    <w:rsid w:val="008E2256"/>
    <w:rsid w:val="008E2461"/>
    <w:rsid w:val="008E2804"/>
    <w:rsid w:val="008E2A37"/>
    <w:rsid w:val="008E2A69"/>
    <w:rsid w:val="008E2B4A"/>
    <w:rsid w:val="008E2CFC"/>
    <w:rsid w:val="008E2DBD"/>
    <w:rsid w:val="008E2E21"/>
    <w:rsid w:val="008E32CE"/>
    <w:rsid w:val="008E3786"/>
    <w:rsid w:val="008E3931"/>
    <w:rsid w:val="008E3DD3"/>
    <w:rsid w:val="008E4126"/>
    <w:rsid w:val="008E46DE"/>
    <w:rsid w:val="008E4764"/>
    <w:rsid w:val="008E4CB6"/>
    <w:rsid w:val="008E5110"/>
    <w:rsid w:val="008E52C8"/>
    <w:rsid w:val="008E5C00"/>
    <w:rsid w:val="008E60FC"/>
    <w:rsid w:val="008E6CE6"/>
    <w:rsid w:val="008E7332"/>
    <w:rsid w:val="008E7A7E"/>
    <w:rsid w:val="008E7AE5"/>
    <w:rsid w:val="008F0B86"/>
    <w:rsid w:val="008F0F7F"/>
    <w:rsid w:val="008F150A"/>
    <w:rsid w:val="008F15B0"/>
    <w:rsid w:val="008F16E7"/>
    <w:rsid w:val="008F1A92"/>
    <w:rsid w:val="008F1CE5"/>
    <w:rsid w:val="008F257C"/>
    <w:rsid w:val="008F37A4"/>
    <w:rsid w:val="008F38A0"/>
    <w:rsid w:val="008F3EBD"/>
    <w:rsid w:val="008F488D"/>
    <w:rsid w:val="008F4D66"/>
    <w:rsid w:val="008F4F6F"/>
    <w:rsid w:val="008F506B"/>
    <w:rsid w:val="008F5265"/>
    <w:rsid w:val="008F55B3"/>
    <w:rsid w:val="008F5FDF"/>
    <w:rsid w:val="008F5FF8"/>
    <w:rsid w:val="008F6200"/>
    <w:rsid w:val="008F6584"/>
    <w:rsid w:val="008F6A01"/>
    <w:rsid w:val="008F6AC3"/>
    <w:rsid w:val="008F6CD2"/>
    <w:rsid w:val="008F6E64"/>
    <w:rsid w:val="008F71DD"/>
    <w:rsid w:val="008F7221"/>
    <w:rsid w:val="008F7566"/>
    <w:rsid w:val="008F778D"/>
    <w:rsid w:val="009001FE"/>
    <w:rsid w:val="009003F0"/>
    <w:rsid w:val="009004C1"/>
    <w:rsid w:val="0090080B"/>
    <w:rsid w:val="00900AEC"/>
    <w:rsid w:val="0090187A"/>
    <w:rsid w:val="00901B28"/>
    <w:rsid w:val="0090235E"/>
    <w:rsid w:val="00902587"/>
    <w:rsid w:val="009027F8"/>
    <w:rsid w:val="00902BD9"/>
    <w:rsid w:val="00902FEA"/>
    <w:rsid w:val="0090305E"/>
    <w:rsid w:val="00903517"/>
    <w:rsid w:val="00903E5F"/>
    <w:rsid w:val="00904048"/>
    <w:rsid w:val="00904D6D"/>
    <w:rsid w:val="009056BF"/>
    <w:rsid w:val="00905707"/>
    <w:rsid w:val="00905C4B"/>
    <w:rsid w:val="00905D0C"/>
    <w:rsid w:val="00906549"/>
    <w:rsid w:val="0090688D"/>
    <w:rsid w:val="00906903"/>
    <w:rsid w:val="00906D3A"/>
    <w:rsid w:val="00906EE8"/>
    <w:rsid w:val="00907223"/>
    <w:rsid w:val="00907610"/>
    <w:rsid w:val="009078FB"/>
    <w:rsid w:val="00907B5C"/>
    <w:rsid w:val="009104BB"/>
    <w:rsid w:val="0091163E"/>
    <w:rsid w:val="00911EF7"/>
    <w:rsid w:val="009128FA"/>
    <w:rsid w:val="009129B4"/>
    <w:rsid w:val="00912C3F"/>
    <w:rsid w:val="00912DCC"/>
    <w:rsid w:val="00912E8A"/>
    <w:rsid w:val="00913290"/>
    <w:rsid w:val="009133E8"/>
    <w:rsid w:val="00913461"/>
    <w:rsid w:val="009135CE"/>
    <w:rsid w:val="00913675"/>
    <w:rsid w:val="009141E7"/>
    <w:rsid w:val="00914563"/>
    <w:rsid w:val="009146BA"/>
    <w:rsid w:val="00914758"/>
    <w:rsid w:val="00914E42"/>
    <w:rsid w:val="0091502E"/>
    <w:rsid w:val="009150E4"/>
    <w:rsid w:val="00915164"/>
    <w:rsid w:val="0091576F"/>
    <w:rsid w:val="009158D7"/>
    <w:rsid w:val="00915AC3"/>
    <w:rsid w:val="00916448"/>
    <w:rsid w:val="00916660"/>
    <w:rsid w:val="00916F7D"/>
    <w:rsid w:val="00917241"/>
    <w:rsid w:val="009203C2"/>
    <w:rsid w:val="009203C4"/>
    <w:rsid w:val="0092067B"/>
    <w:rsid w:val="0092086B"/>
    <w:rsid w:val="009210BB"/>
    <w:rsid w:val="00922212"/>
    <w:rsid w:val="009222C6"/>
    <w:rsid w:val="0092275A"/>
    <w:rsid w:val="0092282C"/>
    <w:rsid w:val="00922D14"/>
    <w:rsid w:val="00923119"/>
    <w:rsid w:val="00923403"/>
    <w:rsid w:val="00923547"/>
    <w:rsid w:val="009237D1"/>
    <w:rsid w:val="00923B3C"/>
    <w:rsid w:val="00923F91"/>
    <w:rsid w:val="009244FB"/>
    <w:rsid w:val="00924966"/>
    <w:rsid w:val="00924A40"/>
    <w:rsid w:val="00924EDE"/>
    <w:rsid w:val="00925198"/>
    <w:rsid w:val="009252F1"/>
    <w:rsid w:val="00925469"/>
    <w:rsid w:val="00925BCC"/>
    <w:rsid w:val="00926720"/>
    <w:rsid w:val="00926739"/>
    <w:rsid w:val="00926748"/>
    <w:rsid w:val="009268E1"/>
    <w:rsid w:val="0092762F"/>
    <w:rsid w:val="00927EB9"/>
    <w:rsid w:val="00930601"/>
    <w:rsid w:val="00930897"/>
    <w:rsid w:val="00930BB1"/>
    <w:rsid w:val="00930CC2"/>
    <w:rsid w:val="00931510"/>
    <w:rsid w:val="009316C7"/>
    <w:rsid w:val="009318A7"/>
    <w:rsid w:val="00931F74"/>
    <w:rsid w:val="00931FCF"/>
    <w:rsid w:val="0093205D"/>
    <w:rsid w:val="0093248B"/>
    <w:rsid w:val="00932BC6"/>
    <w:rsid w:val="00932EDC"/>
    <w:rsid w:val="009331DA"/>
    <w:rsid w:val="0093381F"/>
    <w:rsid w:val="00933B89"/>
    <w:rsid w:val="00934100"/>
    <w:rsid w:val="00934496"/>
    <w:rsid w:val="0093474B"/>
    <w:rsid w:val="00934BB6"/>
    <w:rsid w:val="00934F2C"/>
    <w:rsid w:val="00934F3A"/>
    <w:rsid w:val="00935065"/>
    <w:rsid w:val="009355D6"/>
    <w:rsid w:val="00935C0F"/>
    <w:rsid w:val="00936A1D"/>
    <w:rsid w:val="00937288"/>
    <w:rsid w:val="009379B0"/>
    <w:rsid w:val="009407B9"/>
    <w:rsid w:val="00940D46"/>
    <w:rsid w:val="0094112C"/>
    <w:rsid w:val="009414E9"/>
    <w:rsid w:val="00941A69"/>
    <w:rsid w:val="00942148"/>
    <w:rsid w:val="0094231B"/>
    <w:rsid w:val="0094246C"/>
    <w:rsid w:val="009424E6"/>
    <w:rsid w:val="0094255E"/>
    <w:rsid w:val="0094262A"/>
    <w:rsid w:val="0094390E"/>
    <w:rsid w:val="00943B60"/>
    <w:rsid w:val="0094407E"/>
    <w:rsid w:val="009445CF"/>
    <w:rsid w:val="00944AA8"/>
    <w:rsid w:val="0094514B"/>
    <w:rsid w:val="0094548F"/>
    <w:rsid w:val="00945E40"/>
    <w:rsid w:val="0094601D"/>
    <w:rsid w:val="00946065"/>
    <w:rsid w:val="0094628F"/>
    <w:rsid w:val="0094664E"/>
    <w:rsid w:val="009466A6"/>
    <w:rsid w:val="009469A3"/>
    <w:rsid w:val="00947145"/>
    <w:rsid w:val="0094720C"/>
    <w:rsid w:val="00947740"/>
    <w:rsid w:val="00947D2A"/>
    <w:rsid w:val="009506DB"/>
    <w:rsid w:val="00950C52"/>
    <w:rsid w:val="00950E84"/>
    <w:rsid w:val="00951007"/>
    <w:rsid w:val="00951551"/>
    <w:rsid w:val="0095177C"/>
    <w:rsid w:val="00951B4B"/>
    <w:rsid w:val="00951C1E"/>
    <w:rsid w:val="00952C7E"/>
    <w:rsid w:val="0095313F"/>
    <w:rsid w:val="009537D2"/>
    <w:rsid w:val="0095410D"/>
    <w:rsid w:val="009541C3"/>
    <w:rsid w:val="00954AFB"/>
    <w:rsid w:val="00955397"/>
    <w:rsid w:val="009557EA"/>
    <w:rsid w:val="0095597D"/>
    <w:rsid w:val="00955BCC"/>
    <w:rsid w:val="00955C0A"/>
    <w:rsid w:val="00955E34"/>
    <w:rsid w:val="009564EE"/>
    <w:rsid w:val="009567F4"/>
    <w:rsid w:val="009568B1"/>
    <w:rsid w:val="009569D9"/>
    <w:rsid w:val="00957365"/>
    <w:rsid w:val="009576A4"/>
    <w:rsid w:val="00960388"/>
    <w:rsid w:val="0096045E"/>
    <w:rsid w:val="00960567"/>
    <w:rsid w:val="00960675"/>
    <w:rsid w:val="00960EE4"/>
    <w:rsid w:val="0096123A"/>
    <w:rsid w:val="00961324"/>
    <w:rsid w:val="00961871"/>
    <w:rsid w:val="00961976"/>
    <w:rsid w:val="00961AEE"/>
    <w:rsid w:val="0096255C"/>
    <w:rsid w:val="00962AB4"/>
    <w:rsid w:val="009632AB"/>
    <w:rsid w:val="00963E69"/>
    <w:rsid w:val="00964771"/>
    <w:rsid w:val="00964C1E"/>
    <w:rsid w:val="00964E22"/>
    <w:rsid w:val="0096523D"/>
    <w:rsid w:val="0096562E"/>
    <w:rsid w:val="00965791"/>
    <w:rsid w:val="00965C08"/>
    <w:rsid w:val="00965C2C"/>
    <w:rsid w:val="00965C2F"/>
    <w:rsid w:val="00965E13"/>
    <w:rsid w:val="00965EE7"/>
    <w:rsid w:val="00967046"/>
    <w:rsid w:val="00967B74"/>
    <w:rsid w:val="0097051E"/>
    <w:rsid w:val="0097056C"/>
    <w:rsid w:val="009707FD"/>
    <w:rsid w:val="00970D14"/>
    <w:rsid w:val="0097128E"/>
    <w:rsid w:val="00971634"/>
    <w:rsid w:val="0097196A"/>
    <w:rsid w:val="00971BC1"/>
    <w:rsid w:val="00971C07"/>
    <w:rsid w:val="00971EAE"/>
    <w:rsid w:val="00972CF3"/>
    <w:rsid w:val="00973570"/>
    <w:rsid w:val="00973709"/>
    <w:rsid w:val="0097386C"/>
    <w:rsid w:val="009741C2"/>
    <w:rsid w:val="009742D8"/>
    <w:rsid w:val="0097490B"/>
    <w:rsid w:val="00974B25"/>
    <w:rsid w:val="009752E4"/>
    <w:rsid w:val="009753C8"/>
    <w:rsid w:val="009757B0"/>
    <w:rsid w:val="0097664D"/>
    <w:rsid w:val="009769F7"/>
    <w:rsid w:val="00976A1D"/>
    <w:rsid w:val="00976CB7"/>
    <w:rsid w:val="00977600"/>
    <w:rsid w:val="00977833"/>
    <w:rsid w:val="00977AA8"/>
    <w:rsid w:val="00977BC8"/>
    <w:rsid w:val="009801E1"/>
    <w:rsid w:val="00980556"/>
    <w:rsid w:val="00980C3C"/>
    <w:rsid w:val="00981587"/>
    <w:rsid w:val="009815B9"/>
    <w:rsid w:val="00981759"/>
    <w:rsid w:val="009817F7"/>
    <w:rsid w:val="0098199F"/>
    <w:rsid w:val="00981C31"/>
    <w:rsid w:val="00981E5D"/>
    <w:rsid w:val="00982067"/>
    <w:rsid w:val="00982B20"/>
    <w:rsid w:val="00983289"/>
    <w:rsid w:val="00983CC4"/>
    <w:rsid w:val="00983E35"/>
    <w:rsid w:val="0098412E"/>
    <w:rsid w:val="00984190"/>
    <w:rsid w:val="009841D3"/>
    <w:rsid w:val="00984323"/>
    <w:rsid w:val="00984C54"/>
    <w:rsid w:val="00984D0C"/>
    <w:rsid w:val="00985026"/>
    <w:rsid w:val="009852D6"/>
    <w:rsid w:val="009854FA"/>
    <w:rsid w:val="00985651"/>
    <w:rsid w:val="00985860"/>
    <w:rsid w:val="00985ECC"/>
    <w:rsid w:val="00985FE7"/>
    <w:rsid w:val="00986CDA"/>
    <w:rsid w:val="0098716E"/>
    <w:rsid w:val="009876D8"/>
    <w:rsid w:val="00987B9C"/>
    <w:rsid w:val="00987D89"/>
    <w:rsid w:val="00990A44"/>
    <w:rsid w:val="00990AC1"/>
    <w:rsid w:val="00990FF2"/>
    <w:rsid w:val="0099115C"/>
    <w:rsid w:val="00991180"/>
    <w:rsid w:val="009911A5"/>
    <w:rsid w:val="00991AA1"/>
    <w:rsid w:val="009930F6"/>
    <w:rsid w:val="0099387A"/>
    <w:rsid w:val="00993C22"/>
    <w:rsid w:val="00993E5A"/>
    <w:rsid w:val="00994871"/>
    <w:rsid w:val="009958EE"/>
    <w:rsid w:val="00995E3D"/>
    <w:rsid w:val="00996159"/>
    <w:rsid w:val="00996C7B"/>
    <w:rsid w:val="00996FE7"/>
    <w:rsid w:val="00997218"/>
    <w:rsid w:val="00997456"/>
    <w:rsid w:val="009974B8"/>
    <w:rsid w:val="009976F4"/>
    <w:rsid w:val="009979A9"/>
    <w:rsid w:val="009A06A4"/>
    <w:rsid w:val="009A0788"/>
    <w:rsid w:val="009A08A3"/>
    <w:rsid w:val="009A0A05"/>
    <w:rsid w:val="009A0DE6"/>
    <w:rsid w:val="009A112E"/>
    <w:rsid w:val="009A17EF"/>
    <w:rsid w:val="009A1CA7"/>
    <w:rsid w:val="009A1DFF"/>
    <w:rsid w:val="009A1E40"/>
    <w:rsid w:val="009A2541"/>
    <w:rsid w:val="009A2A49"/>
    <w:rsid w:val="009A3180"/>
    <w:rsid w:val="009A342B"/>
    <w:rsid w:val="009A3FFF"/>
    <w:rsid w:val="009A429B"/>
    <w:rsid w:val="009A42EE"/>
    <w:rsid w:val="009A47E1"/>
    <w:rsid w:val="009A514E"/>
    <w:rsid w:val="009A542A"/>
    <w:rsid w:val="009A5538"/>
    <w:rsid w:val="009A62AE"/>
    <w:rsid w:val="009A64A6"/>
    <w:rsid w:val="009A6683"/>
    <w:rsid w:val="009A6BB2"/>
    <w:rsid w:val="009A6EE9"/>
    <w:rsid w:val="009A738F"/>
    <w:rsid w:val="009A73A9"/>
    <w:rsid w:val="009A7993"/>
    <w:rsid w:val="009B0705"/>
    <w:rsid w:val="009B09C1"/>
    <w:rsid w:val="009B0AAB"/>
    <w:rsid w:val="009B0B99"/>
    <w:rsid w:val="009B0D23"/>
    <w:rsid w:val="009B0DCA"/>
    <w:rsid w:val="009B11E9"/>
    <w:rsid w:val="009B1228"/>
    <w:rsid w:val="009B13F1"/>
    <w:rsid w:val="009B1609"/>
    <w:rsid w:val="009B1A40"/>
    <w:rsid w:val="009B20F9"/>
    <w:rsid w:val="009B2146"/>
    <w:rsid w:val="009B2ECB"/>
    <w:rsid w:val="009B3457"/>
    <w:rsid w:val="009B40A9"/>
    <w:rsid w:val="009B4A87"/>
    <w:rsid w:val="009B5068"/>
    <w:rsid w:val="009B508E"/>
    <w:rsid w:val="009B5475"/>
    <w:rsid w:val="009B559A"/>
    <w:rsid w:val="009B55DA"/>
    <w:rsid w:val="009B5646"/>
    <w:rsid w:val="009B5EE6"/>
    <w:rsid w:val="009B5F0A"/>
    <w:rsid w:val="009B628A"/>
    <w:rsid w:val="009B66A2"/>
    <w:rsid w:val="009B725A"/>
    <w:rsid w:val="009B7471"/>
    <w:rsid w:val="009B75EB"/>
    <w:rsid w:val="009B792C"/>
    <w:rsid w:val="009C0BE7"/>
    <w:rsid w:val="009C0EB5"/>
    <w:rsid w:val="009C0F01"/>
    <w:rsid w:val="009C0FCE"/>
    <w:rsid w:val="009C1113"/>
    <w:rsid w:val="009C14CC"/>
    <w:rsid w:val="009C2130"/>
    <w:rsid w:val="009C240C"/>
    <w:rsid w:val="009C2671"/>
    <w:rsid w:val="009C2B9F"/>
    <w:rsid w:val="009C44CF"/>
    <w:rsid w:val="009C4638"/>
    <w:rsid w:val="009C477E"/>
    <w:rsid w:val="009C56C3"/>
    <w:rsid w:val="009C5F68"/>
    <w:rsid w:val="009C6950"/>
    <w:rsid w:val="009C6A4D"/>
    <w:rsid w:val="009C7227"/>
    <w:rsid w:val="009C7624"/>
    <w:rsid w:val="009C78AE"/>
    <w:rsid w:val="009D0701"/>
    <w:rsid w:val="009D08C9"/>
    <w:rsid w:val="009D0B81"/>
    <w:rsid w:val="009D1E02"/>
    <w:rsid w:val="009D2964"/>
    <w:rsid w:val="009D2A51"/>
    <w:rsid w:val="009D2AA9"/>
    <w:rsid w:val="009D2C17"/>
    <w:rsid w:val="009D2C88"/>
    <w:rsid w:val="009D2E69"/>
    <w:rsid w:val="009D2F4D"/>
    <w:rsid w:val="009D3917"/>
    <w:rsid w:val="009D3FC9"/>
    <w:rsid w:val="009D4094"/>
    <w:rsid w:val="009D4E00"/>
    <w:rsid w:val="009D521C"/>
    <w:rsid w:val="009D52B4"/>
    <w:rsid w:val="009D5478"/>
    <w:rsid w:val="009D5879"/>
    <w:rsid w:val="009D5C4D"/>
    <w:rsid w:val="009D6112"/>
    <w:rsid w:val="009D6661"/>
    <w:rsid w:val="009D68D2"/>
    <w:rsid w:val="009D696B"/>
    <w:rsid w:val="009D6B80"/>
    <w:rsid w:val="009D762E"/>
    <w:rsid w:val="009D78A4"/>
    <w:rsid w:val="009D7B81"/>
    <w:rsid w:val="009E093F"/>
    <w:rsid w:val="009E0C3B"/>
    <w:rsid w:val="009E0F7D"/>
    <w:rsid w:val="009E1451"/>
    <w:rsid w:val="009E22D4"/>
    <w:rsid w:val="009E2B49"/>
    <w:rsid w:val="009E2E28"/>
    <w:rsid w:val="009E31A5"/>
    <w:rsid w:val="009E32E0"/>
    <w:rsid w:val="009E34EA"/>
    <w:rsid w:val="009E3941"/>
    <w:rsid w:val="009E3C4D"/>
    <w:rsid w:val="009E4094"/>
    <w:rsid w:val="009E434C"/>
    <w:rsid w:val="009E4B1A"/>
    <w:rsid w:val="009E4D33"/>
    <w:rsid w:val="009E4F7A"/>
    <w:rsid w:val="009E509F"/>
    <w:rsid w:val="009E56CA"/>
    <w:rsid w:val="009E5986"/>
    <w:rsid w:val="009E6CCC"/>
    <w:rsid w:val="009E6FEC"/>
    <w:rsid w:val="009E7321"/>
    <w:rsid w:val="009E76FF"/>
    <w:rsid w:val="009E78F4"/>
    <w:rsid w:val="009E7CDF"/>
    <w:rsid w:val="009F014B"/>
    <w:rsid w:val="009F04DC"/>
    <w:rsid w:val="009F0E30"/>
    <w:rsid w:val="009F107C"/>
    <w:rsid w:val="009F1B4E"/>
    <w:rsid w:val="009F1BC3"/>
    <w:rsid w:val="009F1C30"/>
    <w:rsid w:val="009F1C77"/>
    <w:rsid w:val="009F1ED1"/>
    <w:rsid w:val="009F1ED2"/>
    <w:rsid w:val="009F2641"/>
    <w:rsid w:val="009F26A3"/>
    <w:rsid w:val="009F2DA8"/>
    <w:rsid w:val="009F2EBC"/>
    <w:rsid w:val="009F311E"/>
    <w:rsid w:val="009F379E"/>
    <w:rsid w:val="009F38B8"/>
    <w:rsid w:val="009F4288"/>
    <w:rsid w:val="009F4934"/>
    <w:rsid w:val="009F49DA"/>
    <w:rsid w:val="009F4DF2"/>
    <w:rsid w:val="009F5209"/>
    <w:rsid w:val="009F5864"/>
    <w:rsid w:val="009F590D"/>
    <w:rsid w:val="009F6202"/>
    <w:rsid w:val="009F631D"/>
    <w:rsid w:val="009F65B8"/>
    <w:rsid w:val="009F79B5"/>
    <w:rsid w:val="009F7B58"/>
    <w:rsid w:val="00A00028"/>
    <w:rsid w:val="00A0026D"/>
    <w:rsid w:val="00A0029C"/>
    <w:rsid w:val="00A0037F"/>
    <w:rsid w:val="00A008A0"/>
    <w:rsid w:val="00A011DC"/>
    <w:rsid w:val="00A0123C"/>
    <w:rsid w:val="00A012DB"/>
    <w:rsid w:val="00A0156E"/>
    <w:rsid w:val="00A01740"/>
    <w:rsid w:val="00A0182A"/>
    <w:rsid w:val="00A01E56"/>
    <w:rsid w:val="00A01EFC"/>
    <w:rsid w:val="00A02084"/>
    <w:rsid w:val="00A02604"/>
    <w:rsid w:val="00A02B46"/>
    <w:rsid w:val="00A03EF7"/>
    <w:rsid w:val="00A03F6F"/>
    <w:rsid w:val="00A04095"/>
    <w:rsid w:val="00A0419F"/>
    <w:rsid w:val="00A04432"/>
    <w:rsid w:val="00A04843"/>
    <w:rsid w:val="00A052E5"/>
    <w:rsid w:val="00A05D68"/>
    <w:rsid w:val="00A06077"/>
    <w:rsid w:val="00A066F4"/>
    <w:rsid w:val="00A06AB7"/>
    <w:rsid w:val="00A06B45"/>
    <w:rsid w:val="00A07407"/>
    <w:rsid w:val="00A10245"/>
    <w:rsid w:val="00A10287"/>
    <w:rsid w:val="00A1064D"/>
    <w:rsid w:val="00A10EA8"/>
    <w:rsid w:val="00A10F93"/>
    <w:rsid w:val="00A110B6"/>
    <w:rsid w:val="00A11273"/>
    <w:rsid w:val="00A121A9"/>
    <w:rsid w:val="00A12378"/>
    <w:rsid w:val="00A124AA"/>
    <w:rsid w:val="00A125D6"/>
    <w:rsid w:val="00A127BB"/>
    <w:rsid w:val="00A12B39"/>
    <w:rsid w:val="00A12F9B"/>
    <w:rsid w:val="00A13A6F"/>
    <w:rsid w:val="00A13B9D"/>
    <w:rsid w:val="00A13DEB"/>
    <w:rsid w:val="00A14224"/>
    <w:rsid w:val="00A14253"/>
    <w:rsid w:val="00A14668"/>
    <w:rsid w:val="00A14D00"/>
    <w:rsid w:val="00A14E73"/>
    <w:rsid w:val="00A15C02"/>
    <w:rsid w:val="00A15E44"/>
    <w:rsid w:val="00A15EC1"/>
    <w:rsid w:val="00A161AE"/>
    <w:rsid w:val="00A170F0"/>
    <w:rsid w:val="00A1758C"/>
    <w:rsid w:val="00A1763E"/>
    <w:rsid w:val="00A17722"/>
    <w:rsid w:val="00A17837"/>
    <w:rsid w:val="00A17F88"/>
    <w:rsid w:val="00A20586"/>
    <w:rsid w:val="00A20774"/>
    <w:rsid w:val="00A2079D"/>
    <w:rsid w:val="00A208E3"/>
    <w:rsid w:val="00A20DF1"/>
    <w:rsid w:val="00A2143B"/>
    <w:rsid w:val="00A214EC"/>
    <w:rsid w:val="00A2159C"/>
    <w:rsid w:val="00A217B6"/>
    <w:rsid w:val="00A21A33"/>
    <w:rsid w:val="00A21C47"/>
    <w:rsid w:val="00A225A9"/>
    <w:rsid w:val="00A227BA"/>
    <w:rsid w:val="00A228F3"/>
    <w:rsid w:val="00A22B35"/>
    <w:rsid w:val="00A23535"/>
    <w:rsid w:val="00A2393B"/>
    <w:rsid w:val="00A23F02"/>
    <w:rsid w:val="00A24268"/>
    <w:rsid w:val="00A245B6"/>
    <w:rsid w:val="00A24902"/>
    <w:rsid w:val="00A249FC"/>
    <w:rsid w:val="00A24A1B"/>
    <w:rsid w:val="00A24C73"/>
    <w:rsid w:val="00A25073"/>
    <w:rsid w:val="00A256A4"/>
    <w:rsid w:val="00A261C5"/>
    <w:rsid w:val="00A26557"/>
    <w:rsid w:val="00A27ADD"/>
    <w:rsid w:val="00A27BB6"/>
    <w:rsid w:val="00A27DCE"/>
    <w:rsid w:val="00A30643"/>
    <w:rsid w:val="00A3090E"/>
    <w:rsid w:val="00A3100A"/>
    <w:rsid w:val="00A31A6C"/>
    <w:rsid w:val="00A31CFF"/>
    <w:rsid w:val="00A3259B"/>
    <w:rsid w:val="00A329AF"/>
    <w:rsid w:val="00A32B47"/>
    <w:rsid w:val="00A33528"/>
    <w:rsid w:val="00A336D0"/>
    <w:rsid w:val="00A337C0"/>
    <w:rsid w:val="00A33E90"/>
    <w:rsid w:val="00A3429D"/>
    <w:rsid w:val="00A34E9A"/>
    <w:rsid w:val="00A3503A"/>
    <w:rsid w:val="00A35299"/>
    <w:rsid w:val="00A357B6"/>
    <w:rsid w:val="00A3585D"/>
    <w:rsid w:val="00A35B7B"/>
    <w:rsid w:val="00A36027"/>
    <w:rsid w:val="00A361B3"/>
    <w:rsid w:val="00A362ED"/>
    <w:rsid w:val="00A364B1"/>
    <w:rsid w:val="00A367EC"/>
    <w:rsid w:val="00A369C3"/>
    <w:rsid w:val="00A36D81"/>
    <w:rsid w:val="00A36E61"/>
    <w:rsid w:val="00A378F5"/>
    <w:rsid w:val="00A379A5"/>
    <w:rsid w:val="00A37AB6"/>
    <w:rsid w:val="00A37F2D"/>
    <w:rsid w:val="00A40016"/>
    <w:rsid w:val="00A40119"/>
    <w:rsid w:val="00A40381"/>
    <w:rsid w:val="00A41122"/>
    <w:rsid w:val="00A41615"/>
    <w:rsid w:val="00A41767"/>
    <w:rsid w:val="00A41A4D"/>
    <w:rsid w:val="00A42ACE"/>
    <w:rsid w:val="00A4383A"/>
    <w:rsid w:val="00A43BCB"/>
    <w:rsid w:val="00A4432E"/>
    <w:rsid w:val="00A44429"/>
    <w:rsid w:val="00A44FEC"/>
    <w:rsid w:val="00A456ED"/>
    <w:rsid w:val="00A4583A"/>
    <w:rsid w:val="00A458EC"/>
    <w:rsid w:val="00A45D71"/>
    <w:rsid w:val="00A45D97"/>
    <w:rsid w:val="00A45EEB"/>
    <w:rsid w:val="00A46321"/>
    <w:rsid w:val="00A46781"/>
    <w:rsid w:val="00A46A96"/>
    <w:rsid w:val="00A47037"/>
    <w:rsid w:val="00A479FF"/>
    <w:rsid w:val="00A47BC3"/>
    <w:rsid w:val="00A50A7D"/>
    <w:rsid w:val="00A50B6D"/>
    <w:rsid w:val="00A50ECF"/>
    <w:rsid w:val="00A50FAD"/>
    <w:rsid w:val="00A5197A"/>
    <w:rsid w:val="00A52D12"/>
    <w:rsid w:val="00A5306B"/>
    <w:rsid w:val="00A53187"/>
    <w:rsid w:val="00A53233"/>
    <w:rsid w:val="00A538C4"/>
    <w:rsid w:val="00A53AF4"/>
    <w:rsid w:val="00A53B3A"/>
    <w:rsid w:val="00A53F78"/>
    <w:rsid w:val="00A54084"/>
    <w:rsid w:val="00A54BE8"/>
    <w:rsid w:val="00A55425"/>
    <w:rsid w:val="00A55BB7"/>
    <w:rsid w:val="00A56113"/>
    <w:rsid w:val="00A56620"/>
    <w:rsid w:val="00A56B0C"/>
    <w:rsid w:val="00A56B62"/>
    <w:rsid w:val="00A5713D"/>
    <w:rsid w:val="00A571D3"/>
    <w:rsid w:val="00A571DD"/>
    <w:rsid w:val="00A575D2"/>
    <w:rsid w:val="00A57CB5"/>
    <w:rsid w:val="00A57E6D"/>
    <w:rsid w:val="00A602A2"/>
    <w:rsid w:val="00A604AE"/>
    <w:rsid w:val="00A613D8"/>
    <w:rsid w:val="00A61AB4"/>
    <w:rsid w:val="00A627FE"/>
    <w:rsid w:val="00A62FDB"/>
    <w:rsid w:val="00A634F7"/>
    <w:rsid w:val="00A6391E"/>
    <w:rsid w:val="00A63E71"/>
    <w:rsid w:val="00A63E75"/>
    <w:rsid w:val="00A64620"/>
    <w:rsid w:val="00A64EF6"/>
    <w:rsid w:val="00A652D1"/>
    <w:rsid w:val="00A65550"/>
    <w:rsid w:val="00A658D8"/>
    <w:rsid w:val="00A6639F"/>
    <w:rsid w:val="00A66493"/>
    <w:rsid w:val="00A668A2"/>
    <w:rsid w:val="00A67415"/>
    <w:rsid w:val="00A67969"/>
    <w:rsid w:val="00A67E0D"/>
    <w:rsid w:val="00A67F41"/>
    <w:rsid w:val="00A7053D"/>
    <w:rsid w:val="00A705E3"/>
    <w:rsid w:val="00A706AD"/>
    <w:rsid w:val="00A7146D"/>
    <w:rsid w:val="00A71991"/>
    <w:rsid w:val="00A71C32"/>
    <w:rsid w:val="00A71F92"/>
    <w:rsid w:val="00A721D9"/>
    <w:rsid w:val="00A72562"/>
    <w:rsid w:val="00A727D7"/>
    <w:rsid w:val="00A73462"/>
    <w:rsid w:val="00A736A0"/>
    <w:rsid w:val="00A73B4E"/>
    <w:rsid w:val="00A73DB3"/>
    <w:rsid w:val="00A742A2"/>
    <w:rsid w:val="00A7432B"/>
    <w:rsid w:val="00A74564"/>
    <w:rsid w:val="00A753F0"/>
    <w:rsid w:val="00A754BE"/>
    <w:rsid w:val="00A754C5"/>
    <w:rsid w:val="00A7574A"/>
    <w:rsid w:val="00A757CD"/>
    <w:rsid w:val="00A765C1"/>
    <w:rsid w:val="00A76C06"/>
    <w:rsid w:val="00A77316"/>
    <w:rsid w:val="00A77CC0"/>
    <w:rsid w:val="00A8016E"/>
    <w:rsid w:val="00A8034A"/>
    <w:rsid w:val="00A8095A"/>
    <w:rsid w:val="00A80AA6"/>
    <w:rsid w:val="00A80C48"/>
    <w:rsid w:val="00A81642"/>
    <w:rsid w:val="00A817C4"/>
    <w:rsid w:val="00A81909"/>
    <w:rsid w:val="00A81A02"/>
    <w:rsid w:val="00A81A60"/>
    <w:rsid w:val="00A82178"/>
    <w:rsid w:val="00A824FB"/>
    <w:rsid w:val="00A8277A"/>
    <w:rsid w:val="00A83104"/>
    <w:rsid w:val="00A8347C"/>
    <w:rsid w:val="00A835BF"/>
    <w:rsid w:val="00A840AC"/>
    <w:rsid w:val="00A849A1"/>
    <w:rsid w:val="00A84E6B"/>
    <w:rsid w:val="00A851B7"/>
    <w:rsid w:val="00A85414"/>
    <w:rsid w:val="00A8578A"/>
    <w:rsid w:val="00A8593C"/>
    <w:rsid w:val="00A859A5"/>
    <w:rsid w:val="00A85B32"/>
    <w:rsid w:val="00A860AD"/>
    <w:rsid w:val="00A8629E"/>
    <w:rsid w:val="00A86FFA"/>
    <w:rsid w:val="00A870D1"/>
    <w:rsid w:val="00A879F5"/>
    <w:rsid w:val="00A87CA9"/>
    <w:rsid w:val="00A87FEF"/>
    <w:rsid w:val="00A90765"/>
    <w:rsid w:val="00A90A04"/>
    <w:rsid w:val="00A919DB"/>
    <w:rsid w:val="00A920D6"/>
    <w:rsid w:val="00A92106"/>
    <w:rsid w:val="00A928FC"/>
    <w:rsid w:val="00A92B9E"/>
    <w:rsid w:val="00A93308"/>
    <w:rsid w:val="00A934E1"/>
    <w:rsid w:val="00A94D45"/>
    <w:rsid w:val="00A94E41"/>
    <w:rsid w:val="00A95710"/>
    <w:rsid w:val="00A95734"/>
    <w:rsid w:val="00A957BE"/>
    <w:rsid w:val="00A95AD2"/>
    <w:rsid w:val="00A95B34"/>
    <w:rsid w:val="00A962A3"/>
    <w:rsid w:val="00A963BE"/>
    <w:rsid w:val="00A965D3"/>
    <w:rsid w:val="00A966F2"/>
    <w:rsid w:val="00A9753E"/>
    <w:rsid w:val="00AA01A9"/>
    <w:rsid w:val="00AA18CE"/>
    <w:rsid w:val="00AA1DBB"/>
    <w:rsid w:val="00AA1DDE"/>
    <w:rsid w:val="00AA1FF8"/>
    <w:rsid w:val="00AA2301"/>
    <w:rsid w:val="00AA2705"/>
    <w:rsid w:val="00AA2827"/>
    <w:rsid w:val="00AA29F6"/>
    <w:rsid w:val="00AA2B5D"/>
    <w:rsid w:val="00AA2C39"/>
    <w:rsid w:val="00AA2C7E"/>
    <w:rsid w:val="00AA3ABB"/>
    <w:rsid w:val="00AA3AD9"/>
    <w:rsid w:val="00AA3F06"/>
    <w:rsid w:val="00AA4872"/>
    <w:rsid w:val="00AA4930"/>
    <w:rsid w:val="00AA4ABB"/>
    <w:rsid w:val="00AA4D4A"/>
    <w:rsid w:val="00AA4F82"/>
    <w:rsid w:val="00AA52B4"/>
    <w:rsid w:val="00AA593D"/>
    <w:rsid w:val="00AA60E9"/>
    <w:rsid w:val="00AA61F9"/>
    <w:rsid w:val="00AA6314"/>
    <w:rsid w:val="00AA6637"/>
    <w:rsid w:val="00AA68EB"/>
    <w:rsid w:val="00AA6931"/>
    <w:rsid w:val="00AA755B"/>
    <w:rsid w:val="00AA75CA"/>
    <w:rsid w:val="00AB0030"/>
    <w:rsid w:val="00AB0049"/>
    <w:rsid w:val="00AB0842"/>
    <w:rsid w:val="00AB0AC6"/>
    <w:rsid w:val="00AB0C00"/>
    <w:rsid w:val="00AB0F60"/>
    <w:rsid w:val="00AB0F79"/>
    <w:rsid w:val="00AB156B"/>
    <w:rsid w:val="00AB17EB"/>
    <w:rsid w:val="00AB17F9"/>
    <w:rsid w:val="00AB1A23"/>
    <w:rsid w:val="00AB2576"/>
    <w:rsid w:val="00AB2789"/>
    <w:rsid w:val="00AB2C9F"/>
    <w:rsid w:val="00AB3846"/>
    <w:rsid w:val="00AB39CA"/>
    <w:rsid w:val="00AB3CD0"/>
    <w:rsid w:val="00AB43CC"/>
    <w:rsid w:val="00AB4761"/>
    <w:rsid w:val="00AB4F16"/>
    <w:rsid w:val="00AB5686"/>
    <w:rsid w:val="00AB590D"/>
    <w:rsid w:val="00AB5DBC"/>
    <w:rsid w:val="00AB6184"/>
    <w:rsid w:val="00AB61D0"/>
    <w:rsid w:val="00AB62CE"/>
    <w:rsid w:val="00AB66FF"/>
    <w:rsid w:val="00AB6D3F"/>
    <w:rsid w:val="00AB7D23"/>
    <w:rsid w:val="00AC0055"/>
    <w:rsid w:val="00AC012B"/>
    <w:rsid w:val="00AC0180"/>
    <w:rsid w:val="00AC050C"/>
    <w:rsid w:val="00AC0B5B"/>
    <w:rsid w:val="00AC0B70"/>
    <w:rsid w:val="00AC1497"/>
    <w:rsid w:val="00AC2248"/>
    <w:rsid w:val="00AC2295"/>
    <w:rsid w:val="00AC24B1"/>
    <w:rsid w:val="00AC2629"/>
    <w:rsid w:val="00AC2708"/>
    <w:rsid w:val="00AC2754"/>
    <w:rsid w:val="00AC2B23"/>
    <w:rsid w:val="00AC2F82"/>
    <w:rsid w:val="00AC3366"/>
    <w:rsid w:val="00AC3490"/>
    <w:rsid w:val="00AC3A10"/>
    <w:rsid w:val="00AC3B53"/>
    <w:rsid w:val="00AC3E3E"/>
    <w:rsid w:val="00AC3FAF"/>
    <w:rsid w:val="00AC44F1"/>
    <w:rsid w:val="00AC473C"/>
    <w:rsid w:val="00AC4B6B"/>
    <w:rsid w:val="00AC5017"/>
    <w:rsid w:val="00AC5D20"/>
    <w:rsid w:val="00AC5D73"/>
    <w:rsid w:val="00AC61C9"/>
    <w:rsid w:val="00AC6C0F"/>
    <w:rsid w:val="00AC6C7E"/>
    <w:rsid w:val="00AC6FCF"/>
    <w:rsid w:val="00AC7062"/>
    <w:rsid w:val="00AC710F"/>
    <w:rsid w:val="00AC717C"/>
    <w:rsid w:val="00AC7448"/>
    <w:rsid w:val="00AC74EE"/>
    <w:rsid w:val="00AC7CA4"/>
    <w:rsid w:val="00AD0581"/>
    <w:rsid w:val="00AD071E"/>
    <w:rsid w:val="00AD1900"/>
    <w:rsid w:val="00AD1926"/>
    <w:rsid w:val="00AD1AF0"/>
    <w:rsid w:val="00AD265E"/>
    <w:rsid w:val="00AD26B5"/>
    <w:rsid w:val="00AD278D"/>
    <w:rsid w:val="00AD29E2"/>
    <w:rsid w:val="00AD349A"/>
    <w:rsid w:val="00AD360F"/>
    <w:rsid w:val="00AD3871"/>
    <w:rsid w:val="00AD3E4A"/>
    <w:rsid w:val="00AD40EB"/>
    <w:rsid w:val="00AD4341"/>
    <w:rsid w:val="00AD48E2"/>
    <w:rsid w:val="00AD4AED"/>
    <w:rsid w:val="00AD4D38"/>
    <w:rsid w:val="00AD4D8F"/>
    <w:rsid w:val="00AD5026"/>
    <w:rsid w:val="00AD50DA"/>
    <w:rsid w:val="00AD59DD"/>
    <w:rsid w:val="00AD66C8"/>
    <w:rsid w:val="00AD675F"/>
    <w:rsid w:val="00AD694D"/>
    <w:rsid w:val="00AD6B1E"/>
    <w:rsid w:val="00AD76B1"/>
    <w:rsid w:val="00AD7753"/>
    <w:rsid w:val="00AD792A"/>
    <w:rsid w:val="00AD7F77"/>
    <w:rsid w:val="00AE14E3"/>
    <w:rsid w:val="00AE1667"/>
    <w:rsid w:val="00AE18DB"/>
    <w:rsid w:val="00AE19F0"/>
    <w:rsid w:val="00AE2042"/>
    <w:rsid w:val="00AE29D2"/>
    <w:rsid w:val="00AE34BF"/>
    <w:rsid w:val="00AE469B"/>
    <w:rsid w:val="00AE4B96"/>
    <w:rsid w:val="00AE4BBA"/>
    <w:rsid w:val="00AE4CD5"/>
    <w:rsid w:val="00AE4E43"/>
    <w:rsid w:val="00AE5356"/>
    <w:rsid w:val="00AE5556"/>
    <w:rsid w:val="00AE5754"/>
    <w:rsid w:val="00AE5842"/>
    <w:rsid w:val="00AE595F"/>
    <w:rsid w:val="00AE619C"/>
    <w:rsid w:val="00AE6303"/>
    <w:rsid w:val="00AE6567"/>
    <w:rsid w:val="00AE6AEB"/>
    <w:rsid w:val="00AE6B37"/>
    <w:rsid w:val="00AE6CC1"/>
    <w:rsid w:val="00AE793C"/>
    <w:rsid w:val="00AE7BF3"/>
    <w:rsid w:val="00AE7CBF"/>
    <w:rsid w:val="00AE7EA1"/>
    <w:rsid w:val="00AF03E5"/>
    <w:rsid w:val="00AF04B0"/>
    <w:rsid w:val="00AF06F7"/>
    <w:rsid w:val="00AF09AF"/>
    <w:rsid w:val="00AF1825"/>
    <w:rsid w:val="00AF1BFC"/>
    <w:rsid w:val="00AF1D0C"/>
    <w:rsid w:val="00AF1DE4"/>
    <w:rsid w:val="00AF1EDC"/>
    <w:rsid w:val="00AF1F84"/>
    <w:rsid w:val="00AF264E"/>
    <w:rsid w:val="00AF3247"/>
    <w:rsid w:val="00AF3550"/>
    <w:rsid w:val="00AF36D2"/>
    <w:rsid w:val="00AF3DCB"/>
    <w:rsid w:val="00AF4B35"/>
    <w:rsid w:val="00AF4F22"/>
    <w:rsid w:val="00AF53B8"/>
    <w:rsid w:val="00AF5616"/>
    <w:rsid w:val="00AF5A98"/>
    <w:rsid w:val="00AF5B1E"/>
    <w:rsid w:val="00AF6120"/>
    <w:rsid w:val="00AF6409"/>
    <w:rsid w:val="00AF655A"/>
    <w:rsid w:val="00AF6C43"/>
    <w:rsid w:val="00AF7142"/>
    <w:rsid w:val="00AF788C"/>
    <w:rsid w:val="00AF78F1"/>
    <w:rsid w:val="00AF7A48"/>
    <w:rsid w:val="00AF7BEF"/>
    <w:rsid w:val="00B009AD"/>
    <w:rsid w:val="00B00F68"/>
    <w:rsid w:val="00B01526"/>
    <w:rsid w:val="00B0168F"/>
    <w:rsid w:val="00B017A8"/>
    <w:rsid w:val="00B01D66"/>
    <w:rsid w:val="00B0224A"/>
    <w:rsid w:val="00B02644"/>
    <w:rsid w:val="00B03801"/>
    <w:rsid w:val="00B0393A"/>
    <w:rsid w:val="00B03D0E"/>
    <w:rsid w:val="00B04290"/>
    <w:rsid w:val="00B04C79"/>
    <w:rsid w:val="00B04DCA"/>
    <w:rsid w:val="00B05043"/>
    <w:rsid w:val="00B050E0"/>
    <w:rsid w:val="00B05A5B"/>
    <w:rsid w:val="00B05BFE"/>
    <w:rsid w:val="00B06047"/>
    <w:rsid w:val="00B061D6"/>
    <w:rsid w:val="00B06246"/>
    <w:rsid w:val="00B06479"/>
    <w:rsid w:val="00B06794"/>
    <w:rsid w:val="00B06CF7"/>
    <w:rsid w:val="00B07E57"/>
    <w:rsid w:val="00B10324"/>
    <w:rsid w:val="00B104FA"/>
    <w:rsid w:val="00B110BD"/>
    <w:rsid w:val="00B11EB7"/>
    <w:rsid w:val="00B11EBD"/>
    <w:rsid w:val="00B12190"/>
    <w:rsid w:val="00B1231E"/>
    <w:rsid w:val="00B1263C"/>
    <w:rsid w:val="00B12D85"/>
    <w:rsid w:val="00B13C9E"/>
    <w:rsid w:val="00B13FD9"/>
    <w:rsid w:val="00B141B5"/>
    <w:rsid w:val="00B14241"/>
    <w:rsid w:val="00B14B76"/>
    <w:rsid w:val="00B14CFD"/>
    <w:rsid w:val="00B14ED2"/>
    <w:rsid w:val="00B14F23"/>
    <w:rsid w:val="00B15A05"/>
    <w:rsid w:val="00B16212"/>
    <w:rsid w:val="00B16587"/>
    <w:rsid w:val="00B165D1"/>
    <w:rsid w:val="00B1668D"/>
    <w:rsid w:val="00B167AC"/>
    <w:rsid w:val="00B171AD"/>
    <w:rsid w:val="00B17467"/>
    <w:rsid w:val="00B176E7"/>
    <w:rsid w:val="00B20047"/>
    <w:rsid w:val="00B2083D"/>
    <w:rsid w:val="00B20C5B"/>
    <w:rsid w:val="00B21188"/>
    <w:rsid w:val="00B21385"/>
    <w:rsid w:val="00B2141A"/>
    <w:rsid w:val="00B217AB"/>
    <w:rsid w:val="00B21F29"/>
    <w:rsid w:val="00B224B6"/>
    <w:rsid w:val="00B2336C"/>
    <w:rsid w:val="00B23577"/>
    <w:rsid w:val="00B23611"/>
    <w:rsid w:val="00B2386E"/>
    <w:rsid w:val="00B23FAC"/>
    <w:rsid w:val="00B24A32"/>
    <w:rsid w:val="00B251A1"/>
    <w:rsid w:val="00B2534A"/>
    <w:rsid w:val="00B25422"/>
    <w:rsid w:val="00B2575D"/>
    <w:rsid w:val="00B257A6"/>
    <w:rsid w:val="00B25845"/>
    <w:rsid w:val="00B258EA"/>
    <w:rsid w:val="00B258F2"/>
    <w:rsid w:val="00B25F90"/>
    <w:rsid w:val="00B263DA"/>
    <w:rsid w:val="00B26DF2"/>
    <w:rsid w:val="00B26FAC"/>
    <w:rsid w:val="00B26FF2"/>
    <w:rsid w:val="00B27067"/>
    <w:rsid w:val="00B27286"/>
    <w:rsid w:val="00B273DE"/>
    <w:rsid w:val="00B275A0"/>
    <w:rsid w:val="00B27A59"/>
    <w:rsid w:val="00B3020B"/>
    <w:rsid w:val="00B30411"/>
    <w:rsid w:val="00B30895"/>
    <w:rsid w:val="00B308BB"/>
    <w:rsid w:val="00B30931"/>
    <w:rsid w:val="00B30D7E"/>
    <w:rsid w:val="00B30D80"/>
    <w:rsid w:val="00B30DEF"/>
    <w:rsid w:val="00B31474"/>
    <w:rsid w:val="00B31759"/>
    <w:rsid w:val="00B31C24"/>
    <w:rsid w:val="00B3200A"/>
    <w:rsid w:val="00B3237B"/>
    <w:rsid w:val="00B32443"/>
    <w:rsid w:val="00B32632"/>
    <w:rsid w:val="00B33920"/>
    <w:rsid w:val="00B33B36"/>
    <w:rsid w:val="00B33D10"/>
    <w:rsid w:val="00B3417B"/>
    <w:rsid w:val="00B3461A"/>
    <w:rsid w:val="00B35073"/>
    <w:rsid w:val="00B356D7"/>
    <w:rsid w:val="00B357A4"/>
    <w:rsid w:val="00B36470"/>
    <w:rsid w:val="00B3659A"/>
    <w:rsid w:val="00B36777"/>
    <w:rsid w:val="00B36A9F"/>
    <w:rsid w:val="00B36CE6"/>
    <w:rsid w:val="00B37784"/>
    <w:rsid w:val="00B37DD4"/>
    <w:rsid w:val="00B4070F"/>
    <w:rsid w:val="00B40CA6"/>
    <w:rsid w:val="00B411B9"/>
    <w:rsid w:val="00B42064"/>
    <w:rsid w:val="00B4234D"/>
    <w:rsid w:val="00B429E5"/>
    <w:rsid w:val="00B4308B"/>
    <w:rsid w:val="00B433B0"/>
    <w:rsid w:val="00B43C86"/>
    <w:rsid w:val="00B43D70"/>
    <w:rsid w:val="00B44373"/>
    <w:rsid w:val="00B443E2"/>
    <w:rsid w:val="00B44A2E"/>
    <w:rsid w:val="00B44C05"/>
    <w:rsid w:val="00B44CFD"/>
    <w:rsid w:val="00B44FB7"/>
    <w:rsid w:val="00B454EE"/>
    <w:rsid w:val="00B46699"/>
    <w:rsid w:val="00B466C7"/>
    <w:rsid w:val="00B46CA4"/>
    <w:rsid w:val="00B4742E"/>
    <w:rsid w:val="00B475C2"/>
    <w:rsid w:val="00B475E7"/>
    <w:rsid w:val="00B47ECD"/>
    <w:rsid w:val="00B50036"/>
    <w:rsid w:val="00B5026A"/>
    <w:rsid w:val="00B5095B"/>
    <w:rsid w:val="00B51134"/>
    <w:rsid w:val="00B51584"/>
    <w:rsid w:val="00B51C40"/>
    <w:rsid w:val="00B523A0"/>
    <w:rsid w:val="00B52991"/>
    <w:rsid w:val="00B52F50"/>
    <w:rsid w:val="00B5322B"/>
    <w:rsid w:val="00B53536"/>
    <w:rsid w:val="00B5367C"/>
    <w:rsid w:val="00B53B91"/>
    <w:rsid w:val="00B542FC"/>
    <w:rsid w:val="00B54537"/>
    <w:rsid w:val="00B546C8"/>
    <w:rsid w:val="00B54B16"/>
    <w:rsid w:val="00B54B57"/>
    <w:rsid w:val="00B5632C"/>
    <w:rsid w:val="00B5638F"/>
    <w:rsid w:val="00B5699F"/>
    <w:rsid w:val="00B5732C"/>
    <w:rsid w:val="00B578BF"/>
    <w:rsid w:val="00B60446"/>
    <w:rsid w:val="00B60BA1"/>
    <w:rsid w:val="00B60CB6"/>
    <w:rsid w:val="00B617DF"/>
    <w:rsid w:val="00B618EA"/>
    <w:rsid w:val="00B61D78"/>
    <w:rsid w:val="00B62412"/>
    <w:rsid w:val="00B627A1"/>
    <w:rsid w:val="00B62C74"/>
    <w:rsid w:val="00B632EB"/>
    <w:rsid w:val="00B6354C"/>
    <w:rsid w:val="00B63711"/>
    <w:rsid w:val="00B63DCA"/>
    <w:rsid w:val="00B63F28"/>
    <w:rsid w:val="00B642A6"/>
    <w:rsid w:val="00B64591"/>
    <w:rsid w:val="00B64592"/>
    <w:rsid w:val="00B64848"/>
    <w:rsid w:val="00B64CF1"/>
    <w:rsid w:val="00B64DF7"/>
    <w:rsid w:val="00B6558E"/>
    <w:rsid w:val="00B66210"/>
    <w:rsid w:val="00B66332"/>
    <w:rsid w:val="00B66490"/>
    <w:rsid w:val="00B67511"/>
    <w:rsid w:val="00B67627"/>
    <w:rsid w:val="00B67903"/>
    <w:rsid w:val="00B67D7A"/>
    <w:rsid w:val="00B7078E"/>
    <w:rsid w:val="00B708B3"/>
    <w:rsid w:val="00B7132B"/>
    <w:rsid w:val="00B7153A"/>
    <w:rsid w:val="00B717C6"/>
    <w:rsid w:val="00B718B4"/>
    <w:rsid w:val="00B718E4"/>
    <w:rsid w:val="00B7228F"/>
    <w:rsid w:val="00B72465"/>
    <w:rsid w:val="00B72868"/>
    <w:rsid w:val="00B73A53"/>
    <w:rsid w:val="00B73B3A"/>
    <w:rsid w:val="00B73FC9"/>
    <w:rsid w:val="00B74276"/>
    <w:rsid w:val="00B7431F"/>
    <w:rsid w:val="00B74D34"/>
    <w:rsid w:val="00B75173"/>
    <w:rsid w:val="00B7529D"/>
    <w:rsid w:val="00B758F9"/>
    <w:rsid w:val="00B75AA1"/>
    <w:rsid w:val="00B75DD2"/>
    <w:rsid w:val="00B766AA"/>
    <w:rsid w:val="00B7723E"/>
    <w:rsid w:val="00B775F2"/>
    <w:rsid w:val="00B7778D"/>
    <w:rsid w:val="00B77C1B"/>
    <w:rsid w:val="00B77CF9"/>
    <w:rsid w:val="00B80360"/>
    <w:rsid w:val="00B80A2D"/>
    <w:rsid w:val="00B80F21"/>
    <w:rsid w:val="00B81698"/>
    <w:rsid w:val="00B8193A"/>
    <w:rsid w:val="00B829C5"/>
    <w:rsid w:val="00B838E6"/>
    <w:rsid w:val="00B83A4B"/>
    <w:rsid w:val="00B83AC7"/>
    <w:rsid w:val="00B841DB"/>
    <w:rsid w:val="00B841F6"/>
    <w:rsid w:val="00B84461"/>
    <w:rsid w:val="00B84A29"/>
    <w:rsid w:val="00B8537F"/>
    <w:rsid w:val="00B853DE"/>
    <w:rsid w:val="00B85AFC"/>
    <w:rsid w:val="00B85BCE"/>
    <w:rsid w:val="00B85E2C"/>
    <w:rsid w:val="00B8686E"/>
    <w:rsid w:val="00B86DA9"/>
    <w:rsid w:val="00B87801"/>
    <w:rsid w:val="00B879DA"/>
    <w:rsid w:val="00B90A0F"/>
    <w:rsid w:val="00B90DB2"/>
    <w:rsid w:val="00B90E6C"/>
    <w:rsid w:val="00B912BB"/>
    <w:rsid w:val="00B912C0"/>
    <w:rsid w:val="00B9131E"/>
    <w:rsid w:val="00B91D14"/>
    <w:rsid w:val="00B91F5A"/>
    <w:rsid w:val="00B92395"/>
    <w:rsid w:val="00B9251F"/>
    <w:rsid w:val="00B92548"/>
    <w:rsid w:val="00B929EA"/>
    <w:rsid w:val="00B92C31"/>
    <w:rsid w:val="00B92CBF"/>
    <w:rsid w:val="00B92DD1"/>
    <w:rsid w:val="00B93545"/>
    <w:rsid w:val="00B93D4D"/>
    <w:rsid w:val="00B93E1E"/>
    <w:rsid w:val="00B949D8"/>
    <w:rsid w:val="00B94B92"/>
    <w:rsid w:val="00B95528"/>
    <w:rsid w:val="00B95A7E"/>
    <w:rsid w:val="00B95C3D"/>
    <w:rsid w:val="00B95E1B"/>
    <w:rsid w:val="00B95F82"/>
    <w:rsid w:val="00B963E0"/>
    <w:rsid w:val="00B9647C"/>
    <w:rsid w:val="00B965E2"/>
    <w:rsid w:val="00B9680C"/>
    <w:rsid w:val="00B96AF8"/>
    <w:rsid w:val="00B96E56"/>
    <w:rsid w:val="00B96F3A"/>
    <w:rsid w:val="00B976FC"/>
    <w:rsid w:val="00B97B59"/>
    <w:rsid w:val="00BA00BB"/>
    <w:rsid w:val="00BA0B88"/>
    <w:rsid w:val="00BA10E1"/>
    <w:rsid w:val="00BA1C77"/>
    <w:rsid w:val="00BA1CC1"/>
    <w:rsid w:val="00BA1FE5"/>
    <w:rsid w:val="00BA20D0"/>
    <w:rsid w:val="00BA22C5"/>
    <w:rsid w:val="00BA250E"/>
    <w:rsid w:val="00BA2CA4"/>
    <w:rsid w:val="00BA3ABA"/>
    <w:rsid w:val="00BA3D30"/>
    <w:rsid w:val="00BA3E32"/>
    <w:rsid w:val="00BA4334"/>
    <w:rsid w:val="00BA45EE"/>
    <w:rsid w:val="00BA4654"/>
    <w:rsid w:val="00BA4F41"/>
    <w:rsid w:val="00BA511C"/>
    <w:rsid w:val="00BA6721"/>
    <w:rsid w:val="00BA69BD"/>
    <w:rsid w:val="00BA6AFF"/>
    <w:rsid w:val="00BA6D13"/>
    <w:rsid w:val="00BA6ECA"/>
    <w:rsid w:val="00BA7007"/>
    <w:rsid w:val="00BA70F7"/>
    <w:rsid w:val="00BA71A1"/>
    <w:rsid w:val="00BB027A"/>
    <w:rsid w:val="00BB0336"/>
    <w:rsid w:val="00BB03FC"/>
    <w:rsid w:val="00BB0461"/>
    <w:rsid w:val="00BB04B7"/>
    <w:rsid w:val="00BB0C19"/>
    <w:rsid w:val="00BB12BF"/>
    <w:rsid w:val="00BB156D"/>
    <w:rsid w:val="00BB1BDD"/>
    <w:rsid w:val="00BB1C07"/>
    <w:rsid w:val="00BB252C"/>
    <w:rsid w:val="00BB258F"/>
    <w:rsid w:val="00BB25A1"/>
    <w:rsid w:val="00BB25B7"/>
    <w:rsid w:val="00BB2A3B"/>
    <w:rsid w:val="00BB2CBB"/>
    <w:rsid w:val="00BB32D5"/>
    <w:rsid w:val="00BB36CF"/>
    <w:rsid w:val="00BB3BD8"/>
    <w:rsid w:val="00BB4187"/>
    <w:rsid w:val="00BB4511"/>
    <w:rsid w:val="00BB4658"/>
    <w:rsid w:val="00BB55FE"/>
    <w:rsid w:val="00BB563F"/>
    <w:rsid w:val="00BB6029"/>
    <w:rsid w:val="00BB61F7"/>
    <w:rsid w:val="00BB645A"/>
    <w:rsid w:val="00BB64D7"/>
    <w:rsid w:val="00BB67D6"/>
    <w:rsid w:val="00BB68F2"/>
    <w:rsid w:val="00BB6D57"/>
    <w:rsid w:val="00BB7169"/>
    <w:rsid w:val="00BB7B1F"/>
    <w:rsid w:val="00BB7C81"/>
    <w:rsid w:val="00BB7E37"/>
    <w:rsid w:val="00BC00FD"/>
    <w:rsid w:val="00BC0194"/>
    <w:rsid w:val="00BC01AB"/>
    <w:rsid w:val="00BC0381"/>
    <w:rsid w:val="00BC0A0F"/>
    <w:rsid w:val="00BC1297"/>
    <w:rsid w:val="00BC129B"/>
    <w:rsid w:val="00BC1365"/>
    <w:rsid w:val="00BC14B7"/>
    <w:rsid w:val="00BC1740"/>
    <w:rsid w:val="00BC1938"/>
    <w:rsid w:val="00BC1A9D"/>
    <w:rsid w:val="00BC1B47"/>
    <w:rsid w:val="00BC1D48"/>
    <w:rsid w:val="00BC1DAF"/>
    <w:rsid w:val="00BC23A9"/>
    <w:rsid w:val="00BC2B88"/>
    <w:rsid w:val="00BC2CE3"/>
    <w:rsid w:val="00BC2CEC"/>
    <w:rsid w:val="00BC33A9"/>
    <w:rsid w:val="00BC35DF"/>
    <w:rsid w:val="00BC36B1"/>
    <w:rsid w:val="00BC3D47"/>
    <w:rsid w:val="00BC4305"/>
    <w:rsid w:val="00BC47C2"/>
    <w:rsid w:val="00BC4EB1"/>
    <w:rsid w:val="00BC4F2E"/>
    <w:rsid w:val="00BC5270"/>
    <w:rsid w:val="00BC55CA"/>
    <w:rsid w:val="00BC57AB"/>
    <w:rsid w:val="00BC6081"/>
    <w:rsid w:val="00BC64B8"/>
    <w:rsid w:val="00BC659A"/>
    <w:rsid w:val="00BC65BC"/>
    <w:rsid w:val="00BC6913"/>
    <w:rsid w:val="00BC69FB"/>
    <w:rsid w:val="00BC7312"/>
    <w:rsid w:val="00BC7686"/>
    <w:rsid w:val="00BC78E8"/>
    <w:rsid w:val="00BD047A"/>
    <w:rsid w:val="00BD0487"/>
    <w:rsid w:val="00BD04BC"/>
    <w:rsid w:val="00BD053E"/>
    <w:rsid w:val="00BD1210"/>
    <w:rsid w:val="00BD125C"/>
    <w:rsid w:val="00BD1927"/>
    <w:rsid w:val="00BD1B20"/>
    <w:rsid w:val="00BD1D7E"/>
    <w:rsid w:val="00BD1EAB"/>
    <w:rsid w:val="00BD1EEE"/>
    <w:rsid w:val="00BD2019"/>
    <w:rsid w:val="00BD201C"/>
    <w:rsid w:val="00BD2214"/>
    <w:rsid w:val="00BD26F8"/>
    <w:rsid w:val="00BD2998"/>
    <w:rsid w:val="00BD2E3A"/>
    <w:rsid w:val="00BD3395"/>
    <w:rsid w:val="00BD346F"/>
    <w:rsid w:val="00BD38DE"/>
    <w:rsid w:val="00BD3AB2"/>
    <w:rsid w:val="00BD3EB4"/>
    <w:rsid w:val="00BD3EE9"/>
    <w:rsid w:val="00BD3F44"/>
    <w:rsid w:val="00BD44CC"/>
    <w:rsid w:val="00BD472E"/>
    <w:rsid w:val="00BD4DCF"/>
    <w:rsid w:val="00BD53F8"/>
    <w:rsid w:val="00BD560A"/>
    <w:rsid w:val="00BD5DDD"/>
    <w:rsid w:val="00BD6381"/>
    <w:rsid w:val="00BD6402"/>
    <w:rsid w:val="00BD6F8D"/>
    <w:rsid w:val="00BD72FD"/>
    <w:rsid w:val="00BD796E"/>
    <w:rsid w:val="00BD79E9"/>
    <w:rsid w:val="00BE0575"/>
    <w:rsid w:val="00BE0783"/>
    <w:rsid w:val="00BE0CA5"/>
    <w:rsid w:val="00BE10A5"/>
    <w:rsid w:val="00BE139F"/>
    <w:rsid w:val="00BE15D6"/>
    <w:rsid w:val="00BE1AA2"/>
    <w:rsid w:val="00BE2210"/>
    <w:rsid w:val="00BE232E"/>
    <w:rsid w:val="00BE24A9"/>
    <w:rsid w:val="00BE3907"/>
    <w:rsid w:val="00BE3D7E"/>
    <w:rsid w:val="00BE4954"/>
    <w:rsid w:val="00BE4AF8"/>
    <w:rsid w:val="00BE5309"/>
    <w:rsid w:val="00BE555F"/>
    <w:rsid w:val="00BE57E6"/>
    <w:rsid w:val="00BE58A7"/>
    <w:rsid w:val="00BE59B9"/>
    <w:rsid w:val="00BE5AAE"/>
    <w:rsid w:val="00BE5E19"/>
    <w:rsid w:val="00BE6C47"/>
    <w:rsid w:val="00BE74EA"/>
    <w:rsid w:val="00BE7A22"/>
    <w:rsid w:val="00BE7ED8"/>
    <w:rsid w:val="00BE7F19"/>
    <w:rsid w:val="00BF099C"/>
    <w:rsid w:val="00BF0D01"/>
    <w:rsid w:val="00BF0D97"/>
    <w:rsid w:val="00BF11E3"/>
    <w:rsid w:val="00BF16BF"/>
    <w:rsid w:val="00BF1865"/>
    <w:rsid w:val="00BF2193"/>
    <w:rsid w:val="00BF2831"/>
    <w:rsid w:val="00BF2885"/>
    <w:rsid w:val="00BF28EB"/>
    <w:rsid w:val="00BF2A49"/>
    <w:rsid w:val="00BF2DA3"/>
    <w:rsid w:val="00BF3391"/>
    <w:rsid w:val="00BF35D8"/>
    <w:rsid w:val="00BF3768"/>
    <w:rsid w:val="00BF39CF"/>
    <w:rsid w:val="00BF4059"/>
    <w:rsid w:val="00BF423E"/>
    <w:rsid w:val="00BF4C19"/>
    <w:rsid w:val="00BF4CDD"/>
    <w:rsid w:val="00BF4F30"/>
    <w:rsid w:val="00BF4F96"/>
    <w:rsid w:val="00BF4FE7"/>
    <w:rsid w:val="00BF5506"/>
    <w:rsid w:val="00BF56E8"/>
    <w:rsid w:val="00BF6141"/>
    <w:rsid w:val="00BF62AF"/>
    <w:rsid w:val="00BF6720"/>
    <w:rsid w:val="00BF6B10"/>
    <w:rsid w:val="00BF7427"/>
    <w:rsid w:val="00BF7CF9"/>
    <w:rsid w:val="00C000FF"/>
    <w:rsid w:val="00C00485"/>
    <w:rsid w:val="00C00939"/>
    <w:rsid w:val="00C00944"/>
    <w:rsid w:val="00C00B86"/>
    <w:rsid w:val="00C01408"/>
    <w:rsid w:val="00C01757"/>
    <w:rsid w:val="00C01FF8"/>
    <w:rsid w:val="00C02186"/>
    <w:rsid w:val="00C022E1"/>
    <w:rsid w:val="00C027CB"/>
    <w:rsid w:val="00C02953"/>
    <w:rsid w:val="00C0325F"/>
    <w:rsid w:val="00C037AA"/>
    <w:rsid w:val="00C038C7"/>
    <w:rsid w:val="00C03BAA"/>
    <w:rsid w:val="00C0425C"/>
    <w:rsid w:val="00C0428E"/>
    <w:rsid w:val="00C042B2"/>
    <w:rsid w:val="00C043ED"/>
    <w:rsid w:val="00C04EA8"/>
    <w:rsid w:val="00C0573A"/>
    <w:rsid w:val="00C062D6"/>
    <w:rsid w:val="00C06893"/>
    <w:rsid w:val="00C06BBE"/>
    <w:rsid w:val="00C06C27"/>
    <w:rsid w:val="00C0728A"/>
    <w:rsid w:val="00C1006A"/>
    <w:rsid w:val="00C1068E"/>
    <w:rsid w:val="00C10908"/>
    <w:rsid w:val="00C109AB"/>
    <w:rsid w:val="00C10A60"/>
    <w:rsid w:val="00C10C29"/>
    <w:rsid w:val="00C10CBD"/>
    <w:rsid w:val="00C10FB4"/>
    <w:rsid w:val="00C11F02"/>
    <w:rsid w:val="00C11F03"/>
    <w:rsid w:val="00C12077"/>
    <w:rsid w:val="00C13164"/>
    <w:rsid w:val="00C132DD"/>
    <w:rsid w:val="00C13B68"/>
    <w:rsid w:val="00C13C10"/>
    <w:rsid w:val="00C141D0"/>
    <w:rsid w:val="00C141D7"/>
    <w:rsid w:val="00C14A95"/>
    <w:rsid w:val="00C14D59"/>
    <w:rsid w:val="00C14E3A"/>
    <w:rsid w:val="00C1518A"/>
    <w:rsid w:val="00C15A8F"/>
    <w:rsid w:val="00C16073"/>
    <w:rsid w:val="00C1614F"/>
    <w:rsid w:val="00C16190"/>
    <w:rsid w:val="00C161C9"/>
    <w:rsid w:val="00C1635C"/>
    <w:rsid w:val="00C172B0"/>
    <w:rsid w:val="00C172B3"/>
    <w:rsid w:val="00C173EA"/>
    <w:rsid w:val="00C174C1"/>
    <w:rsid w:val="00C177AA"/>
    <w:rsid w:val="00C17E4F"/>
    <w:rsid w:val="00C201B9"/>
    <w:rsid w:val="00C20439"/>
    <w:rsid w:val="00C206CF"/>
    <w:rsid w:val="00C206DC"/>
    <w:rsid w:val="00C21E61"/>
    <w:rsid w:val="00C21F13"/>
    <w:rsid w:val="00C2220D"/>
    <w:rsid w:val="00C22358"/>
    <w:rsid w:val="00C2254A"/>
    <w:rsid w:val="00C22A06"/>
    <w:rsid w:val="00C2315B"/>
    <w:rsid w:val="00C23466"/>
    <w:rsid w:val="00C235D7"/>
    <w:rsid w:val="00C23B85"/>
    <w:rsid w:val="00C23CD8"/>
    <w:rsid w:val="00C23E10"/>
    <w:rsid w:val="00C23FBD"/>
    <w:rsid w:val="00C244DD"/>
    <w:rsid w:val="00C245A5"/>
    <w:rsid w:val="00C24A21"/>
    <w:rsid w:val="00C24C72"/>
    <w:rsid w:val="00C24FBF"/>
    <w:rsid w:val="00C252BB"/>
    <w:rsid w:val="00C25A02"/>
    <w:rsid w:val="00C25D12"/>
    <w:rsid w:val="00C25DD4"/>
    <w:rsid w:val="00C26254"/>
    <w:rsid w:val="00C26556"/>
    <w:rsid w:val="00C26851"/>
    <w:rsid w:val="00C2792C"/>
    <w:rsid w:val="00C300EC"/>
    <w:rsid w:val="00C30C78"/>
    <w:rsid w:val="00C3136B"/>
    <w:rsid w:val="00C31573"/>
    <w:rsid w:val="00C3182E"/>
    <w:rsid w:val="00C31B20"/>
    <w:rsid w:val="00C327A3"/>
    <w:rsid w:val="00C33601"/>
    <w:rsid w:val="00C3379F"/>
    <w:rsid w:val="00C33B4F"/>
    <w:rsid w:val="00C33BD2"/>
    <w:rsid w:val="00C33DFE"/>
    <w:rsid w:val="00C34CA8"/>
    <w:rsid w:val="00C34D00"/>
    <w:rsid w:val="00C34D91"/>
    <w:rsid w:val="00C352D0"/>
    <w:rsid w:val="00C35E5A"/>
    <w:rsid w:val="00C35F49"/>
    <w:rsid w:val="00C363B9"/>
    <w:rsid w:val="00C36A24"/>
    <w:rsid w:val="00C37636"/>
    <w:rsid w:val="00C3771D"/>
    <w:rsid w:val="00C404C0"/>
    <w:rsid w:val="00C40A56"/>
    <w:rsid w:val="00C40B9A"/>
    <w:rsid w:val="00C4137B"/>
    <w:rsid w:val="00C415CE"/>
    <w:rsid w:val="00C41FE5"/>
    <w:rsid w:val="00C42373"/>
    <w:rsid w:val="00C42DB3"/>
    <w:rsid w:val="00C4302C"/>
    <w:rsid w:val="00C4310D"/>
    <w:rsid w:val="00C43CB9"/>
    <w:rsid w:val="00C43F27"/>
    <w:rsid w:val="00C441F1"/>
    <w:rsid w:val="00C4431E"/>
    <w:rsid w:val="00C443D0"/>
    <w:rsid w:val="00C44CC7"/>
    <w:rsid w:val="00C44E9C"/>
    <w:rsid w:val="00C44F56"/>
    <w:rsid w:val="00C45067"/>
    <w:rsid w:val="00C455D5"/>
    <w:rsid w:val="00C455E7"/>
    <w:rsid w:val="00C45A01"/>
    <w:rsid w:val="00C45E7C"/>
    <w:rsid w:val="00C4649F"/>
    <w:rsid w:val="00C46CC9"/>
    <w:rsid w:val="00C46CCD"/>
    <w:rsid w:val="00C46EDA"/>
    <w:rsid w:val="00C46FC7"/>
    <w:rsid w:val="00C470B1"/>
    <w:rsid w:val="00C47138"/>
    <w:rsid w:val="00C472D7"/>
    <w:rsid w:val="00C4755C"/>
    <w:rsid w:val="00C476D5"/>
    <w:rsid w:val="00C47F06"/>
    <w:rsid w:val="00C5047A"/>
    <w:rsid w:val="00C504F1"/>
    <w:rsid w:val="00C505C8"/>
    <w:rsid w:val="00C50772"/>
    <w:rsid w:val="00C50D80"/>
    <w:rsid w:val="00C515F3"/>
    <w:rsid w:val="00C51907"/>
    <w:rsid w:val="00C5198A"/>
    <w:rsid w:val="00C51FD1"/>
    <w:rsid w:val="00C52139"/>
    <w:rsid w:val="00C52D6A"/>
    <w:rsid w:val="00C53549"/>
    <w:rsid w:val="00C539F3"/>
    <w:rsid w:val="00C53AC4"/>
    <w:rsid w:val="00C53D37"/>
    <w:rsid w:val="00C54245"/>
    <w:rsid w:val="00C549BB"/>
    <w:rsid w:val="00C54CA3"/>
    <w:rsid w:val="00C54D7B"/>
    <w:rsid w:val="00C55D61"/>
    <w:rsid w:val="00C56804"/>
    <w:rsid w:val="00C56EA7"/>
    <w:rsid w:val="00C56F90"/>
    <w:rsid w:val="00C578DB"/>
    <w:rsid w:val="00C57B5C"/>
    <w:rsid w:val="00C60626"/>
    <w:rsid w:val="00C606E8"/>
    <w:rsid w:val="00C6118B"/>
    <w:rsid w:val="00C611EB"/>
    <w:rsid w:val="00C613F3"/>
    <w:rsid w:val="00C6148B"/>
    <w:rsid w:val="00C617EA"/>
    <w:rsid w:val="00C61CD2"/>
    <w:rsid w:val="00C61ECE"/>
    <w:rsid w:val="00C62064"/>
    <w:rsid w:val="00C626F1"/>
    <w:rsid w:val="00C62E37"/>
    <w:rsid w:val="00C63308"/>
    <w:rsid w:val="00C63313"/>
    <w:rsid w:val="00C63B2C"/>
    <w:rsid w:val="00C63B44"/>
    <w:rsid w:val="00C63BF6"/>
    <w:rsid w:val="00C64893"/>
    <w:rsid w:val="00C649D7"/>
    <w:rsid w:val="00C64D5E"/>
    <w:rsid w:val="00C65869"/>
    <w:rsid w:val="00C65BFB"/>
    <w:rsid w:val="00C6745F"/>
    <w:rsid w:val="00C67A7C"/>
    <w:rsid w:val="00C67B5F"/>
    <w:rsid w:val="00C67D52"/>
    <w:rsid w:val="00C67F13"/>
    <w:rsid w:val="00C7045E"/>
    <w:rsid w:val="00C705C3"/>
    <w:rsid w:val="00C70647"/>
    <w:rsid w:val="00C708B1"/>
    <w:rsid w:val="00C70AA8"/>
    <w:rsid w:val="00C70AB8"/>
    <w:rsid w:val="00C70C70"/>
    <w:rsid w:val="00C71291"/>
    <w:rsid w:val="00C716A5"/>
    <w:rsid w:val="00C718BC"/>
    <w:rsid w:val="00C726DC"/>
    <w:rsid w:val="00C732DA"/>
    <w:rsid w:val="00C734A5"/>
    <w:rsid w:val="00C73645"/>
    <w:rsid w:val="00C73C76"/>
    <w:rsid w:val="00C73FF3"/>
    <w:rsid w:val="00C7448C"/>
    <w:rsid w:val="00C746EE"/>
    <w:rsid w:val="00C750CF"/>
    <w:rsid w:val="00C75140"/>
    <w:rsid w:val="00C7527F"/>
    <w:rsid w:val="00C754BE"/>
    <w:rsid w:val="00C755BC"/>
    <w:rsid w:val="00C76005"/>
    <w:rsid w:val="00C76011"/>
    <w:rsid w:val="00C76165"/>
    <w:rsid w:val="00C764E1"/>
    <w:rsid w:val="00C76F0F"/>
    <w:rsid w:val="00C772CD"/>
    <w:rsid w:val="00C77C31"/>
    <w:rsid w:val="00C77FE0"/>
    <w:rsid w:val="00C80203"/>
    <w:rsid w:val="00C80F36"/>
    <w:rsid w:val="00C81451"/>
    <w:rsid w:val="00C81C83"/>
    <w:rsid w:val="00C82716"/>
    <w:rsid w:val="00C83D27"/>
    <w:rsid w:val="00C840AB"/>
    <w:rsid w:val="00C845EB"/>
    <w:rsid w:val="00C847AE"/>
    <w:rsid w:val="00C84AEB"/>
    <w:rsid w:val="00C8607E"/>
    <w:rsid w:val="00C8650A"/>
    <w:rsid w:val="00C865E4"/>
    <w:rsid w:val="00C86985"/>
    <w:rsid w:val="00C86B08"/>
    <w:rsid w:val="00C86F73"/>
    <w:rsid w:val="00C87506"/>
    <w:rsid w:val="00C876FE"/>
    <w:rsid w:val="00C8796C"/>
    <w:rsid w:val="00C87BC6"/>
    <w:rsid w:val="00C87BF0"/>
    <w:rsid w:val="00C90B19"/>
    <w:rsid w:val="00C90CCB"/>
    <w:rsid w:val="00C9114F"/>
    <w:rsid w:val="00C91585"/>
    <w:rsid w:val="00C920FB"/>
    <w:rsid w:val="00C92516"/>
    <w:rsid w:val="00C928EB"/>
    <w:rsid w:val="00C92A5D"/>
    <w:rsid w:val="00C9328E"/>
    <w:rsid w:val="00C932A5"/>
    <w:rsid w:val="00C938B9"/>
    <w:rsid w:val="00C93DAE"/>
    <w:rsid w:val="00C93DE6"/>
    <w:rsid w:val="00C941CD"/>
    <w:rsid w:val="00C945FC"/>
    <w:rsid w:val="00C94D38"/>
    <w:rsid w:val="00C94EFE"/>
    <w:rsid w:val="00C95369"/>
    <w:rsid w:val="00C95624"/>
    <w:rsid w:val="00C95886"/>
    <w:rsid w:val="00C9625D"/>
    <w:rsid w:val="00C962A0"/>
    <w:rsid w:val="00C967FB"/>
    <w:rsid w:val="00C96889"/>
    <w:rsid w:val="00C96B3F"/>
    <w:rsid w:val="00C96C05"/>
    <w:rsid w:val="00C96D69"/>
    <w:rsid w:val="00C97521"/>
    <w:rsid w:val="00C97769"/>
    <w:rsid w:val="00C97796"/>
    <w:rsid w:val="00C97B5A"/>
    <w:rsid w:val="00C97E01"/>
    <w:rsid w:val="00CA0289"/>
    <w:rsid w:val="00CA09C7"/>
    <w:rsid w:val="00CA0E75"/>
    <w:rsid w:val="00CA0EF7"/>
    <w:rsid w:val="00CA102A"/>
    <w:rsid w:val="00CA1693"/>
    <w:rsid w:val="00CA184B"/>
    <w:rsid w:val="00CA18A7"/>
    <w:rsid w:val="00CA1EC4"/>
    <w:rsid w:val="00CA1EF8"/>
    <w:rsid w:val="00CA2820"/>
    <w:rsid w:val="00CA2849"/>
    <w:rsid w:val="00CA3501"/>
    <w:rsid w:val="00CA4610"/>
    <w:rsid w:val="00CA4A27"/>
    <w:rsid w:val="00CA4A4E"/>
    <w:rsid w:val="00CA4B7A"/>
    <w:rsid w:val="00CA4D29"/>
    <w:rsid w:val="00CA52E9"/>
    <w:rsid w:val="00CA53C2"/>
    <w:rsid w:val="00CA55F2"/>
    <w:rsid w:val="00CA59A2"/>
    <w:rsid w:val="00CA5CAA"/>
    <w:rsid w:val="00CA5D8F"/>
    <w:rsid w:val="00CA5F52"/>
    <w:rsid w:val="00CA601E"/>
    <w:rsid w:val="00CA62F4"/>
    <w:rsid w:val="00CA63DE"/>
    <w:rsid w:val="00CA6574"/>
    <w:rsid w:val="00CA67F1"/>
    <w:rsid w:val="00CA694A"/>
    <w:rsid w:val="00CA6AB3"/>
    <w:rsid w:val="00CA6BD5"/>
    <w:rsid w:val="00CA6DD7"/>
    <w:rsid w:val="00CA6F74"/>
    <w:rsid w:val="00CA700B"/>
    <w:rsid w:val="00CA753F"/>
    <w:rsid w:val="00CA7973"/>
    <w:rsid w:val="00CA7BD6"/>
    <w:rsid w:val="00CB020F"/>
    <w:rsid w:val="00CB0432"/>
    <w:rsid w:val="00CB060D"/>
    <w:rsid w:val="00CB0D60"/>
    <w:rsid w:val="00CB12A8"/>
    <w:rsid w:val="00CB19A0"/>
    <w:rsid w:val="00CB1ACC"/>
    <w:rsid w:val="00CB1C02"/>
    <w:rsid w:val="00CB333B"/>
    <w:rsid w:val="00CB344E"/>
    <w:rsid w:val="00CB3800"/>
    <w:rsid w:val="00CB3D84"/>
    <w:rsid w:val="00CB3F37"/>
    <w:rsid w:val="00CB443C"/>
    <w:rsid w:val="00CB46F6"/>
    <w:rsid w:val="00CB47E0"/>
    <w:rsid w:val="00CB4898"/>
    <w:rsid w:val="00CB49FB"/>
    <w:rsid w:val="00CB4DF2"/>
    <w:rsid w:val="00CB5114"/>
    <w:rsid w:val="00CB5223"/>
    <w:rsid w:val="00CB5645"/>
    <w:rsid w:val="00CB5A98"/>
    <w:rsid w:val="00CB5C2A"/>
    <w:rsid w:val="00CB6065"/>
    <w:rsid w:val="00CB6111"/>
    <w:rsid w:val="00CB6180"/>
    <w:rsid w:val="00CB6397"/>
    <w:rsid w:val="00CB64F7"/>
    <w:rsid w:val="00CB65CC"/>
    <w:rsid w:val="00CB6783"/>
    <w:rsid w:val="00CB715A"/>
    <w:rsid w:val="00CB7176"/>
    <w:rsid w:val="00CB7370"/>
    <w:rsid w:val="00CB7D16"/>
    <w:rsid w:val="00CC0118"/>
    <w:rsid w:val="00CC01A3"/>
    <w:rsid w:val="00CC0699"/>
    <w:rsid w:val="00CC0A22"/>
    <w:rsid w:val="00CC10F5"/>
    <w:rsid w:val="00CC11AC"/>
    <w:rsid w:val="00CC18F4"/>
    <w:rsid w:val="00CC1933"/>
    <w:rsid w:val="00CC1A51"/>
    <w:rsid w:val="00CC27A0"/>
    <w:rsid w:val="00CC27F4"/>
    <w:rsid w:val="00CC38B6"/>
    <w:rsid w:val="00CC45ED"/>
    <w:rsid w:val="00CC479E"/>
    <w:rsid w:val="00CC4A5F"/>
    <w:rsid w:val="00CC4DBE"/>
    <w:rsid w:val="00CC51CE"/>
    <w:rsid w:val="00CC56D7"/>
    <w:rsid w:val="00CC5843"/>
    <w:rsid w:val="00CC58E2"/>
    <w:rsid w:val="00CC638D"/>
    <w:rsid w:val="00CC6444"/>
    <w:rsid w:val="00CC70F9"/>
    <w:rsid w:val="00CC73DA"/>
    <w:rsid w:val="00CC7BAA"/>
    <w:rsid w:val="00CD0238"/>
    <w:rsid w:val="00CD03A4"/>
    <w:rsid w:val="00CD0676"/>
    <w:rsid w:val="00CD07A2"/>
    <w:rsid w:val="00CD111D"/>
    <w:rsid w:val="00CD133F"/>
    <w:rsid w:val="00CD1B92"/>
    <w:rsid w:val="00CD2795"/>
    <w:rsid w:val="00CD3E56"/>
    <w:rsid w:val="00CD4246"/>
    <w:rsid w:val="00CD4909"/>
    <w:rsid w:val="00CD4E9A"/>
    <w:rsid w:val="00CD5323"/>
    <w:rsid w:val="00CD5550"/>
    <w:rsid w:val="00CD62A8"/>
    <w:rsid w:val="00CD6772"/>
    <w:rsid w:val="00CD6955"/>
    <w:rsid w:val="00CD69D2"/>
    <w:rsid w:val="00CD6DFB"/>
    <w:rsid w:val="00CD779C"/>
    <w:rsid w:val="00CD77ED"/>
    <w:rsid w:val="00CD792D"/>
    <w:rsid w:val="00CD7C45"/>
    <w:rsid w:val="00CD7C84"/>
    <w:rsid w:val="00CD7D79"/>
    <w:rsid w:val="00CD7E4E"/>
    <w:rsid w:val="00CE0140"/>
    <w:rsid w:val="00CE0939"/>
    <w:rsid w:val="00CE1F5E"/>
    <w:rsid w:val="00CE2089"/>
    <w:rsid w:val="00CE250D"/>
    <w:rsid w:val="00CE2521"/>
    <w:rsid w:val="00CE2D4E"/>
    <w:rsid w:val="00CE32EF"/>
    <w:rsid w:val="00CE3C59"/>
    <w:rsid w:val="00CE3EED"/>
    <w:rsid w:val="00CE46CF"/>
    <w:rsid w:val="00CE481E"/>
    <w:rsid w:val="00CE494E"/>
    <w:rsid w:val="00CE4BE9"/>
    <w:rsid w:val="00CE4FA1"/>
    <w:rsid w:val="00CE5353"/>
    <w:rsid w:val="00CE5871"/>
    <w:rsid w:val="00CE5B06"/>
    <w:rsid w:val="00CE5BED"/>
    <w:rsid w:val="00CE63A8"/>
    <w:rsid w:val="00CE64C7"/>
    <w:rsid w:val="00CE6C56"/>
    <w:rsid w:val="00CF023C"/>
    <w:rsid w:val="00CF03B4"/>
    <w:rsid w:val="00CF0468"/>
    <w:rsid w:val="00CF0CFE"/>
    <w:rsid w:val="00CF0E19"/>
    <w:rsid w:val="00CF11D3"/>
    <w:rsid w:val="00CF15A7"/>
    <w:rsid w:val="00CF1FC0"/>
    <w:rsid w:val="00CF21CB"/>
    <w:rsid w:val="00CF2410"/>
    <w:rsid w:val="00CF2D1E"/>
    <w:rsid w:val="00CF2FC3"/>
    <w:rsid w:val="00CF350A"/>
    <w:rsid w:val="00CF44D5"/>
    <w:rsid w:val="00CF4AD2"/>
    <w:rsid w:val="00CF5C65"/>
    <w:rsid w:val="00CF5CB0"/>
    <w:rsid w:val="00CF67A4"/>
    <w:rsid w:val="00CF69C5"/>
    <w:rsid w:val="00CF74C7"/>
    <w:rsid w:val="00CF74FE"/>
    <w:rsid w:val="00CF7792"/>
    <w:rsid w:val="00CF7898"/>
    <w:rsid w:val="00CF7F6D"/>
    <w:rsid w:val="00CF7FB8"/>
    <w:rsid w:val="00D00074"/>
    <w:rsid w:val="00D00827"/>
    <w:rsid w:val="00D00884"/>
    <w:rsid w:val="00D00A8E"/>
    <w:rsid w:val="00D00EA5"/>
    <w:rsid w:val="00D00EF5"/>
    <w:rsid w:val="00D01289"/>
    <w:rsid w:val="00D01603"/>
    <w:rsid w:val="00D01A11"/>
    <w:rsid w:val="00D0233C"/>
    <w:rsid w:val="00D025FE"/>
    <w:rsid w:val="00D027A1"/>
    <w:rsid w:val="00D027E0"/>
    <w:rsid w:val="00D02CDC"/>
    <w:rsid w:val="00D02DED"/>
    <w:rsid w:val="00D03784"/>
    <w:rsid w:val="00D03817"/>
    <w:rsid w:val="00D0438A"/>
    <w:rsid w:val="00D04A01"/>
    <w:rsid w:val="00D04B66"/>
    <w:rsid w:val="00D04B89"/>
    <w:rsid w:val="00D0538B"/>
    <w:rsid w:val="00D054EC"/>
    <w:rsid w:val="00D06226"/>
    <w:rsid w:val="00D06A95"/>
    <w:rsid w:val="00D06E95"/>
    <w:rsid w:val="00D072D7"/>
    <w:rsid w:val="00D07682"/>
    <w:rsid w:val="00D07A3F"/>
    <w:rsid w:val="00D07C3C"/>
    <w:rsid w:val="00D109F2"/>
    <w:rsid w:val="00D110BE"/>
    <w:rsid w:val="00D111D6"/>
    <w:rsid w:val="00D11688"/>
    <w:rsid w:val="00D125CA"/>
    <w:rsid w:val="00D1270F"/>
    <w:rsid w:val="00D135B8"/>
    <w:rsid w:val="00D138F4"/>
    <w:rsid w:val="00D13947"/>
    <w:rsid w:val="00D13C2E"/>
    <w:rsid w:val="00D142BB"/>
    <w:rsid w:val="00D145D7"/>
    <w:rsid w:val="00D14A07"/>
    <w:rsid w:val="00D14C47"/>
    <w:rsid w:val="00D151F4"/>
    <w:rsid w:val="00D15ADD"/>
    <w:rsid w:val="00D16D7E"/>
    <w:rsid w:val="00D17016"/>
    <w:rsid w:val="00D172AF"/>
    <w:rsid w:val="00D17639"/>
    <w:rsid w:val="00D17AB0"/>
    <w:rsid w:val="00D20509"/>
    <w:rsid w:val="00D2084B"/>
    <w:rsid w:val="00D20A19"/>
    <w:rsid w:val="00D21232"/>
    <w:rsid w:val="00D212B8"/>
    <w:rsid w:val="00D21832"/>
    <w:rsid w:val="00D21A70"/>
    <w:rsid w:val="00D22139"/>
    <w:rsid w:val="00D221FD"/>
    <w:rsid w:val="00D223A7"/>
    <w:rsid w:val="00D22B3B"/>
    <w:rsid w:val="00D22EA3"/>
    <w:rsid w:val="00D24A92"/>
    <w:rsid w:val="00D24D33"/>
    <w:rsid w:val="00D252F6"/>
    <w:rsid w:val="00D25446"/>
    <w:rsid w:val="00D256CB"/>
    <w:rsid w:val="00D2599C"/>
    <w:rsid w:val="00D25CFF"/>
    <w:rsid w:val="00D2685D"/>
    <w:rsid w:val="00D26C1B"/>
    <w:rsid w:val="00D26C54"/>
    <w:rsid w:val="00D279ED"/>
    <w:rsid w:val="00D27E54"/>
    <w:rsid w:val="00D309F8"/>
    <w:rsid w:val="00D30D7D"/>
    <w:rsid w:val="00D31372"/>
    <w:rsid w:val="00D314E6"/>
    <w:rsid w:val="00D317B6"/>
    <w:rsid w:val="00D31AD6"/>
    <w:rsid w:val="00D31E85"/>
    <w:rsid w:val="00D31FF9"/>
    <w:rsid w:val="00D32C10"/>
    <w:rsid w:val="00D32F17"/>
    <w:rsid w:val="00D34084"/>
    <w:rsid w:val="00D3460D"/>
    <w:rsid w:val="00D3463D"/>
    <w:rsid w:val="00D346B2"/>
    <w:rsid w:val="00D34DDF"/>
    <w:rsid w:val="00D34DFE"/>
    <w:rsid w:val="00D35587"/>
    <w:rsid w:val="00D36002"/>
    <w:rsid w:val="00D367E7"/>
    <w:rsid w:val="00D37066"/>
    <w:rsid w:val="00D377B6"/>
    <w:rsid w:val="00D379E2"/>
    <w:rsid w:val="00D37CC6"/>
    <w:rsid w:val="00D4014A"/>
    <w:rsid w:val="00D4088A"/>
    <w:rsid w:val="00D416BF"/>
    <w:rsid w:val="00D41C32"/>
    <w:rsid w:val="00D41C4C"/>
    <w:rsid w:val="00D4256D"/>
    <w:rsid w:val="00D42993"/>
    <w:rsid w:val="00D43026"/>
    <w:rsid w:val="00D43BC1"/>
    <w:rsid w:val="00D43CB1"/>
    <w:rsid w:val="00D43CEA"/>
    <w:rsid w:val="00D43D85"/>
    <w:rsid w:val="00D44092"/>
    <w:rsid w:val="00D4426D"/>
    <w:rsid w:val="00D446B8"/>
    <w:rsid w:val="00D44F83"/>
    <w:rsid w:val="00D44FFE"/>
    <w:rsid w:val="00D450A2"/>
    <w:rsid w:val="00D45597"/>
    <w:rsid w:val="00D45D0B"/>
    <w:rsid w:val="00D45EBF"/>
    <w:rsid w:val="00D4610B"/>
    <w:rsid w:val="00D4616B"/>
    <w:rsid w:val="00D462D4"/>
    <w:rsid w:val="00D464D0"/>
    <w:rsid w:val="00D46940"/>
    <w:rsid w:val="00D469AC"/>
    <w:rsid w:val="00D46D31"/>
    <w:rsid w:val="00D46E9B"/>
    <w:rsid w:val="00D46EC9"/>
    <w:rsid w:val="00D47372"/>
    <w:rsid w:val="00D477B7"/>
    <w:rsid w:val="00D47EE2"/>
    <w:rsid w:val="00D502BA"/>
    <w:rsid w:val="00D50867"/>
    <w:rsid w:val="00D50A3E"/>
    <w:rsid w:val="00D50D41"/>
    <w:rsid w:val="00D51097"/>
    <w:rsid w:val="00D5122C"/>
    <w:rsid w:val="00D5135A"/>
    <w:rsid w:val="00D51375"/>
    <w:rsid w:val="00D51766"/>
    <w:rsid w:val="00D51B7C"/>
    <w:rsid w:val="00D51F38"/>
    <w:rsid w:val="00D526F1"/>
    <w:rsid w:val="00D527F6"/>
    <w:rsid w:val="00D52D1A"/>
    <w:rsid w:val="00D53161"/>
    <w:rsid w:val="00D53927"/>
    <w:rsid w:val="00D54900"/>
    <w:rsid w:val="00D54B3C"/>
    <w:rsid w:val="00D54CA2"/>
    <w:rsid w:val="00D55986"/>
    <w:rsid w:val="00D55C35"/>
    <w:rsid w:val="00D55CCA"/>
    <w:rsid w:val="00D55FCA"/>
    <w:rsid w:val="00D56320"/>
    <w:rsid w:val="00D56632"/>
    <w:rsid w:val="00D56A47"/>
    <w:rsid w:val="00D57023"/>
    <w:rsid w:val="00D5788A"/>
    <w:rsid w:val="00D57D8A"/>
    <w:rsid w:val="00D57DA7"/>
    <w:rsid w:val="00D57FEE"/>
    <w:rsid w:val="00D607F4"/>
    <w:rsid w:val="00D60891"/>
    <w:rsid w:val="00D6099C"/>
    <w:rsid w:val="00D60BB6"/>
    <w:rsid w:val="00D60D2C"/>
    <w:rsid w:val="00D60F02"/>
    <w:rsid w:val="00D61462"/>
    <w:rsid w:val="00D615ED"/>
    <w:rsid w:val="00D61648"/>
    <w:rsid w:val="00D61735"/>
    <w:rsid w:val="00D61CF2"/>
    <w:rsid w:val="00D61D0A"/>
    <w:rsid w:val="00D63063"/>
    <w:rsid w:val="00D6342A"/>
    <w:rsid w:val="00D63B93"/>
    <w:rsid w:val="00D64084"/>
    <w:rsid w:val="00D64728"/>
    <w:rsid w:val="00D6497F"/>
    <w:rsid w:val="00D64B3A"/>
    <w:rsid w:val="00D65615"/>
    <w:rsid w:val="00D656B8"/>
    <w:rsid w:val="00D65B41"/>
    <w:rsid w:val="00D65B6E"/>
    <w:rsid w:val="00D66AB1"/>
    <w:rsid w:val="00D66AE7"/>
    <w:rsid w:val="00D70394"/>
    <w:rsid w:val="00D70412"/>
    <w:rsid w:val="00D70C78"/>
    <w:rsid w:val="00D7108F"/>
    <w:rsid w:val="00D714D5"/>
    <w:rsid w:val="00D716EC"/>
    <w:rsid w:val="00D73023"/>
    <w:rsid w:val="00D733D1"/>
    <w:rsid w:val="00D73608"/>
    <w:rsid w:val="00D737F8"/>
    <w:rsid w:val="00D73C7C"/>
    <w:rsid w:val="00D73CBD"/>
    <w:rsid w:val="00D7400A"/>
    <w:rsid w:val="00D7424D"/>
    <w:rsid w:val="00D74550"/>
    <w:rsid w:val="00D747ED"/>
    <w:rsid w:val="00D74E01"/>
    <w:rsid w:val="00D751E2"/>
    <w:rsid w:val="00D756B2"/>
    <w:rsid w:val="00D75CD0"/>
    <w:rsid w:val="00D7743E"/>
    <w:rsid w:val="00D774C6"/>
    <w:rsid w:val="00D7778B"/>
    <w:rsid w:val="00D777D6"/>
    <w:rsid w:val="00D77B43"/>
    <w:rsid w:val="00D77E4E"/>
    <w:rsid w:val="00D804D8"/>
    <w:rsid w:val="00D807A0"/>
    <w:rsid w:val="00D80B40"/>
    <w:rsid w:val="00D80C62"/>
    <w:rsid w:val="00D80F00"/>
    <w:rsid w:val="00D80F2C"/>
    <w:rsid w:val="00D81582"/>
    <w:rsid w:val="00D8190E"/>
    <w:rsid w:val="00D81959"/>
    <w:rsid w:val="00D820A4"/>
    <w:rsid w:val="00D82428"/>
    <w:rsid w:val="00D82D37"/>
    <w:rsid w:val="00D8352B"/>
    <w:rsid w:val="00D83717"/>
    <w:rsid w:val="00D837CD"/>
    <w:rsid w:val="00D83935"/>
    <w:rsid w:val="00D83F19"/>
    <w:rsid w:val="00D83F5C"/>
    <w:rsid w:val="00D8442F"/>
    <w:rsid w:val="00D8466B"/>
    <w:rsid w:val="00D84715"/>
    <w:rsid w:val="00D84BD1"/>
    <w:rsid w:val="00D84DAB"/>
    <w:rsid w:val="00D85279"/>
    <w:rsid w:val="00D85481"/>
    <w:rsid w:val="00D856D3"/>
    <w:rsid w:val="00D85C9C"/>
    <w:rsid w:val="00D85DB6"/>
    <w:rsid w:val="00D865BF"/>
    <w:rsid w:val="00D86660"/>
    <w:rsid w:val="00D867F5"/>
    <w:rsid w:val="00D86BDC"/>
    <w:rsid w:val="00D86C73"/>
    <w:rsid w:val="00D87C95"/>
    <w:rsid w:val="00D87E54"/>
    <w:rsid w:val="00D9092C"/>
    <w:rsid w:val="00D90A22"/>
    <w:rsid w:val="00D910C2"/>
    <w:rsid w:val="00D91128"/>
    <w:rsid w:val="00D91805"/>
    <w:rsid w:val="00D91D09"/>
    <w:rsid w:val="00D9240E"/>
    <w:rsid w:val="00D92676"/>
    <w:rsid w:val="00D92C51"/>
    <w:rsid w:val="00D92E32"/>
    <w:rsid w:val="00D92E33"/>
    <w:rsid w:val="00D92F35"/>
    <w:rsid w:val="00D938F3"/>
    <w:rsid w:val="00D939BD"/>
    <w:rsid w:val="00D94073"/>
    <w:rsid w:val="00D94462"/>
    <w:rsid w:val="00D94539"/>
    <w:rsid w:val="00D946E8"/>
    <w:rsid w:val="00D94F1D"/>
    <w:rsid w:val="00D9542E"/>
    <w:rsid w:val="00D959D8"/>
    <w:rsid w:val="00D95E65"/>
    <w:rsid w:val="00D964E8"/>
    <w:rsid w:val="00D966F4"/>
    <w:rsid w:val="00D967CE"/>
    <w:rsid w:val="00D97254"/>
    <w:rsid w:val="00DA0B95"/>
    <w:rsid w:val="00DA0D39"/>
    <w:rsid w:val="00DA16E9"/>
    <w:rsid w:val="00DA1BF7"/>
    <w:rsid w:val="00DA1D05"/>
    <w:rsid w:val="00DA2222"/>
    <w:rsid w:val="00DA2AE9"/>
    <w:rsid w:val="00DA2B68"/>
    <w:rsid w:val="00DA392F"/>
    <w:rsid w:val="00DA3FE8"/>
    <w:rsid w:val="00DA4086"/>
    <w:rsid w:val="00DA42D7"/>
    <w:rsid w:val="00DA4559"/>
    <w:rsid w:val="00DA4ABC"/>
    <w:rsid w:val="00DA4CD7"/>
    <w:rsid w:val="00DA4E4B"/>
    <w:rsid w:val="00DA52E0"/>
    <w:rsid w:val="00DA5667"/>
    <w:rsid w:val="00DA56F3"/>
    <w:rsid w:val="00DA58CE"/>
    <w:rsid w:val="00DA5BEC"/>
    <w:rsid w:val="00DA5E8A"/>
    <w:rsid w:val="00DA5FFC"/>
    <w:rsid w:val="00DA6499"/>
    <w:rsid w:val="00DA6FE5"/>
    <w:rsid w:val="00DA72DC"/>
    <w:rsid w:val="00DA75BE"/>
    <w:rsid w:val="00DA7807"/>
    <w:rsid w:val="00DA7A56"/>
    <w:rsid w:val="00DA7B6D"/>
    <w:rsid w:val="00DA7C18"/>
    <w:rsid w:val="00DA7F3F"/>
    <w:rsid w:val="00DB02FC"/>
    <w:rsid w:val="00DB071B"/>
    <w:rsid w:val="00DB0CDB"/>
    <w:rsid w:val="00DB0D1D"/>
    <w:rsid w:val="00DB16E6"/>
    <w:rsid w:val="00DB1714"/>
    <w:rsid w:val="00DB1A5E"/>
    <w:rsid w:val="00DB22BD"/>
    <w:rsid w:val="00DB25C3"/>
    <w:rsid w:val="00DB25CA"/>
    <w:rsid w:val="00DB3089"/>
    <w:rsid w:val="00DB33B0"/>
    <w:rsid w:val="00DB377F"/>
    <w:rsid w:val="00DB42BD"/>
    <w:rsid w:val="00DB461D"/>
    <w:rsid w:val="00DB5626"/>
    <w:rsid w:val="00DB601D"/>
    <w:rsid w:val="00DB60C0"/>
    <w:rsid w:val="00DB625F"/>
    <w:rsid w:val="00DB6478"/>
    <w:rsid w:val="00DB64AA"/>
    <w:rsid w:val="00DB6877"/>
    <w:rsid w:val="00DB6995"/>
    <w:rsid w:val="00DB6F79"/>
    <w:rsid w:val="00DC07C0"/>
    <w:rsid w:val="00DC08DC"/>
    <w:rsid w:val="00DC1AF1"/>
    <w:rsid w:val="00DC1E49"/>
    <w:rsid w:val="00DC22A8"/>
    <w:rsid w:val="00DC22AA"/>
    <w:rsid w:val="00DC2BE6"/>
    <w:rsid w:val="00DC2F7D"/>
    <w:rsid w:val="00DC3577"/>
    <w:rsid w:val="00DC3819"/>
    <w:rsid w:val="00DC3B4F"/>
    <w:rsid w:val="00DC4A0E"/>
    <w:rsid w:val="00DC5013"/>
    <w:rsid w:val="00DC57DA"/>
    <w:rsid w:val="00DC57F4"/>
    <w:rsid w:val="00DC5E55"/>
    <w:rsid w:val="00DC6084"/>
    <w:rsid w:val="00DC62D1"/>
    <w:rsid w:val="00DC64DA"/>
    <w:rsid w:val="00DC6672"/>
    <w:rsid w:val="00DC67D2"/>
    <w:rsid w:val="00DC6D12"/>
    <w:rsid w:val="00DC73DA"/>
    <w:rsid w:val="00DC75B4"/>
    <w:rsid w:val="00DD0290"/>
    <w:rsid w:val="00DD03E7"/>
    <w:rsid w:val="00DD07AD"/>
    <w:rsid w:val="00DD0B13"/>
    <w:rsid w:val="00DD0CC8"/>
    <w:rsid w:val="00DD0E12"/>
    <w:rsid w:val="00DD18B9"/>
    <w:rsid w:val="00DD1B49"/>
    <w:rsid w:val="00DD1B70"/>
    <w:rsid w:val="00DD1CF9"/>
    <w:rsid w:val="00DD23D9"/>
    <w:rsid w:val="00DD25D2"/>
    <w:rsid w:val="00DD262E"/>
    <w:rsid w:val="00DD2758"/>
    <w:rsid w:val="00DD2ED4"/>
    <w:rsid w:val="00DD3A07"/>
    <w:rsid w:val="00DD435D"/>
    <w:rsid w:val="00DD457E"/>
    <w:rsid w:val="00DD4669"/>
    <w:rsid w:val="00DD4C26"/>
    <w:rsid w:val="00DD5150"/>
    <w:rsid w:val="00DD55D7"/>
    <w:rsid w:val="00DD5A89"/>
    <w:rsid w:val="00DD5ECA"/>
    <w:rsid w:val="00DD5F73"/>
    <w:rsid w:val="00DD6451"/>
    <w:rsid w:val="00DD69F4"/>
    <w:rsid w:val="00DD6A0C"/>
    <w:rsid w:val="00DD6E5C"/>
    <w:rsid w:val="00DE034A"/>
    <w:rsid w:val="00DE04AB"/>
    <w:rsid w:val="00DE05BB"/>
    <w:rsid w:val="00DE07AD"/>
    <w:rsid w:val="00DE0AB5"/>
    <w:rsid w:val="00DE0C7A"/>
    <w:rsid w:val="00DE0FEB"/>
    <w:rsid w:val="00DE109C"/>
    <w:rsid w:val="00DE13B4"/>
    <w:rsid w:val="00DE1473"/>
    <w:rsid w:val="00DE1E05"/>
    <w:rsid w:val="00DE256E"/>
    <w:rsid w:val="00DE2BF5"/>
    <w:rsid w:val="00DE2E05"/>
    <w:rsid w:val="00DE2F44"/>
    <w:rsid w:val="00DE32CC"/>
    <w:rsid w:val="00DE361A"/>
    <w:rsid w:val="00DE4C96"/>
    <w:rsid w:val="00DE5448"/>
    <w:rsid w:val="00DE62CE"/>
    <w:rsid w:val="00DE68D2"/>
    <w:rsid w:val="00DE6D0D"/>
    <w:rsid w:val="00DE6E9C"/>
    <w:rsid w:val="00DE72E5"/>
    <w:rsid w:val="00DE77B7"/>
    <w:rsid w:val="00DE7E6C"/>
    <w:rsid w:val="00DF00A4"/>
    <w:rsid w:val="00DF0220"/>
    <w:rsid w:val="00DF0381"/>
    <w:rsid w:val="00DF142A"/>
    <w:rsid w:val="00DF1AF8"/>
    <w:rsid w:val="00DF24FF"/>
    <w:rsid w:val="00DF2ED0"/>
    <w:rsid w:val="00DF30F0"/>
    <w:rsid w:val="00DF36EC"/>
    <w:rsid w:val="00DF37C2"/>
    <w:rsid w:val="00DF3932"/>
    <w:rsid w:val="00DF4034"/>
    <w:rsid w:val="00DF4251"/>
    <w:rsid w:val="00DF4902"/>
    <w:rsid w:val="00DF4A14"/>
    <w:rsid w:val="00DF4F73"/>
    <w:rsid w:val="00DF5A5F"/>
    <w:rsid w:val="00DF610A"/>
    <w:rsid w:val="00DF63C4"/>
    <w:rsid w:val="00DF67A2"/>
    <w:rsid w:val="00DF6E9D"/>
    <w:rsid w:val="00DF749D"/>
    <w:rsid w:val="00DF74A3"/>
    <w:rsid w:val="00DF78B5"/>
    <w:rsid w:val="00DF7F5F"/>
    <w:rsid w:val="00E0038A"/>
    <w:rsid w:val="00E0094F"/>
    <w:rsid w:val="00E0150B"/>
    <w:rsid w:val="00E017FB"/>
    <w:rsid w:val="00E01E24"/>
    <w:rsid w:val="00E0240B"/>
    <w:rsid w:val="00E0245F"/>
    <w:rsid w:val="00E03057"/>
    <w:rsid w:val="00E034FE"/>
    <w:rsid w:val="00E039A0"/>
    <w:rsid w:val="00E04F0D"/>
    <w:rsid w:val="00E04FE5"/>
    <w:rsid w:val="00E058A3"/>
    <w:rsid w:val="00E05A6B"/>
    <w:rsid w:val="00E06406"/>
    <w:rsid w:val="00E069BC"/>
    <w:rsid w:val="00E06C9A"/>
    <w:rsid w:val="00E06DE7"/>
    <w:rsid w:val="00E070E7"/>
    <w:rsid w:val="00E071C6"/>
    <w:rsid w:val="00E07256"/>
    <w:rsid w:val="00E07B83"/>
    <w:rsid w:val="00E07CE0"/>
    <w:rsid w:val="00E07D23"/>
    <w:rsid w:val="00E111FE"/>
    <w:rsid w:val="00E1120B"/>
    <w:rsid w:val="00E1160D"/>
    <w:rsid w:val="00E11AAB"/>
    <w:rsid w:val="00E11F91"/>
    <w:rsid w:val="00E121E4"/>
    <w:rsid w:val="00E12223"/>
    <w:rsid w:val="00E12D6D"/>
    <w:rsid w:val="00E12D9C"/>
    <w:rsid w:val="00E1321C"/>
    <w:rsid w:val="00E1356A"/>
    <w:rsid w:val="00E13776"/>
    <w:rsid w:val="00E14571"/>
    <w:rsid w:val="00E146E7"/>
    <w:rsid w:val="00E15218"/>
    <w:rsid w:val="00E15246"/>
    <w:rsid w:val="00E152B1"/>
    <w:rsid w:val="00E154D1"/>
    <w:rsid w:val="00E15730"/>
    <w:rsid w:val="00E15D9D"/>
    <w:rsid w:val="00E16090"/>
    <w:rsid w:val="00E16185"/>
    <w:rsid w:val="00E168F4"/>
    <w:rsid w:val="00E16DC6"/>
    <w:rsid w:val="00E16F4A"/>
    <w:rsid w:val="00E17837"/>
    <w:rsid w:val="00E17E3E"/>
    <w:rsid w:val="00E17F78"/>
    <w:rsid w:val="00E20373"/>
    <w:rsid w:val="00E20B07"/>
    <w:rsid w:val="00E21B5E"/>
    <w:rsid w:val="00E21E57"/>
    <w:rsid w:val="00E22750"/>
    <w:rsid w:val="00E2293A"/>
    <w:rsid w:val="00E231F7"/>
    <w:rsid w:val="00E23816"/>
    <w:rsid w:val="00E23DF5"/>
    <w:rsid w:val="00E23F56"/>
    <w:rsid w:val="00E24760"/>
    <w:rsid w:val="00E247EB"/>
    <w:rsid w:val="00E24B8E"/>
    <w:rsid w:val="00E25AF9"/>
    <w:rsid w:val="00E25C41"/>
    <w:rsid w:val="00E25EE4"/>
    <w:rsid w:val="00E26FCF"/>
    <w:rsid w:val="00E273D1"/>
    <w:rsid w:val="00E274DA"/>
    <w:rsid w:val="00E3002D"/>
    <w:rsid w:val="00E301A9"/>
    <w:rsid w:val="00E30522"/>
    <w:rsid w:val="00E30AE4"/>
    <w:rsid w:val="00E30ECD"/>
    <w:rsid w:val="00E30FA2"/>
    <w:rsid w:val="00E31097"/>
    <w:rsid w:val="00E31722"/>
    <w:rsid w:val="00E31DC5"/>
    <w:rsid w:val="00E3245C"/>
    <w:rsid w:val="00E32B61"/>
    <w:rsid w:val="00E32CDA"/>
    <w:rsid w:val="00E32E6A"/>
    <w:rsid w:val="00E33292"/>
    <w:rsid w:val="00E33ED1"/>
    <w:rsid w:val="00E347DE"/>
    <w:rsid w:val="00E34AB9"/>
    <w:rsid w:val="00E34B71"/>
    <w:rsid w:val="00E34CD8"/>
    <w:rsid w:val="00E34DA5"/>
    <w:rsid w:val="00E35221"/>
    <w:rsid w:val="00E35701"/>
    <w:rsid w:val="00E35734"/>
    <w:rsid w:val="00E35E6C"/>
    <w:rsid w:val="00E3603E"/>
    <w:rsid w:val="00E3636C"/>
    <w:rsid w:val="00E367A9"/>
    <w:rsid w:val="00E36C80"/>
    <w:rsid w:val="00E37277"/>
    <w:rsid w:val="00E372DB"/>
    <w:rsid w:val="00E3769E"/>
    <w:rsid w:val="00E37828"/>
    <w:rsid w:val="00E37898"/>
    <w:rsid w:val="00E37AC8"/>
    <w:rsid w:val="00E37C9D"/>
    <w:rsid w:val="00E37D97"/>
    <w:rsid w:val="00E4036F"/>
    <w:rsid w:val="00E40BDF"/>
    <w:rsid w:val="00E40D24"/>
    <w:rsid w:val="00E415C4"/>
    <w:rsid w:val="00E4162B"/>
    <w:rsid w:val="00E41B65"/>
    <w:rsid w:val="00E42270"/>
    <w:rsid w:val="00E428E0"/>
    <w:rsid w:val="00E42D9D"/>
    <w:rsid w:val="00E43213"/>
    <w:rsid w:val="00E43335"/>
    <w:rsid w:val="00E4375A"/>
    <w:rsid w:val="00E43A83"/>
    <w:rsid w:val="00E43F82"/>
    <w:rsid w:val="00E44570"/>
    <w:rsid w:val="00E449EF"/>
    <w:rsid w:val="00E44B3C"/>
    <w:rsid w:val="00E44CA3"/>
    <w:rsid w:val="00E45733"/>
    <w:rsid w:val="00E458B3"/>
    <w:rsid w:val="00E458D8"/>
    <w:rsid w:val="00E45D3C"/>
    <w:rsid w:val="00E46200"/>
    <w:rsid w:val="00E463E9"/>
    <w:rsid w:val="00E4661C"/>
    <w:rsid w:val="00E46653"/>
    <w:rsid w:val="00E47CB6"/>
    <w:rsid w:val="00E47FB3"/>
    <w:rsid w:val="00E5032A"/>
    <w:rsid w:val="00E5057C"/>
    <w:rsid w:val="00E5062D"/>
    <w:rsid w:val="00E50ADB"/>
    <w:rsid w:val="00E50D97"/>
    <w:rsid w:val="00E51E68"/>
    <w:rsid w:val="00E52595"/>
    <w:rsid w:val="00E53628"/>
    <w:rsid w:val="00E540A6"/>
    <w:rsid w:val="00E542A2"/>
    <w:rsid w:val="00E54F90"/>
    <w:rsid w:val="00E552A2"/>
    <w:rsid w:val="00E553B4"/>
    <w:rsid w:val="00E558EA"/>
    <w:rsid w:val="00E55EC2"/>
    <w:rsid w:val="00E566B7"/>
    <w:rsid w:val="00E57050"/>
    <w:rsid w:val="00E570CB"/>
    <w:rsid w:val="00E571C5"/>
    <w:rsid w:val="00E60216"/>
    <w:rsid w:val="00E60668"/>
    <w:rsid w:val="00E61209"/>
    <w:rsid w:val="00E6146B"/>
    <w:rsid w:val="00E6222C"/>
    <w:rsid w:val="00E62DA0"/>
    <w:rsid w:val="00E62FAC"/>
    <w:rsid w:val="00E63A57"/>
    <w:rsid w:val="00E643E0"/>
    <w:rsid w:val="00E65144"/>
    <w:rsid w:val="00E6524A"/>
    <w:rsid w:val="00E652C6"/>
    <w:rsid w:val="00E660AA"/>
    <w:rsid w:val="00E66927"/>
    <w:rsid w:val="00E6703A"/>
    <w:rsid w:val="00E67245"/>
    <w:rsid w:val="00E67369"/>
    <w:rsid w:val="00E6739E"/>
    <w:rsid w:val="00E679B4"/>
    <w:rsid w:val="00E679C6"/>
    <w:rsid w:val="00E679EF"/>
    <w:rsid w:val="00E67C3F"/>
    <w:rsid w:val="00E67D3F"/>
    <w:rsid w:val="00E67F06"/>
    <w:rsid w:val="00E70231"/>
    <w:rsid w:val="00E70583"/>
    <w:rsid w:val="00E70D2C"/>
    <w:rsid w:val="00E70E0C"/>
    <w:rsid w:val="00E71107"/>
    <w:rsid w:val="00E7160A"/>
    <w:rsid w:val="00E724E1"/>
    <w:rsid w:val="00E72514"/>
    <w:rsid w:val="00E72A04"/>
    <w:rsid w:val="00E72AA0"/>
    <w:rsid w:val="00E72C1B"/>
    <w:rsid w:val="00E73251"/>
    <w:rsid w:val="00E73290"/>
    <w:rsid w:val="00E733C4"/>
    <w:rsid w:val="00E739DC"/>
    <w:rsid w:val="00E73A54"/>
    <w:rsid w:val="00E73C31"/>
    <w:rsid w:val="00E742E8"/>
    <w:rsid w:val="00E74372"/>
    <w:rsid w:val="00E74F68"/>
    <w:rsid w:val="00E75103"/>
    <w:rsid w:val="00E7525C"/>
    <w:rsid w:val="00E7559C"/>
    <w:rsid w:val="00E75753"/>
    <w:rsid w:val="00E75909"/>
    <w:rsid w:val="00E760C5"/>
    <w:rsid w:val="00E76858"/>
    <w:rsid w:val="00E769C8"/>
    <w:rsid w:val="00E76A64"/>
    <w:rsid w:val="00E76B42"/>
    <w:rsid w:val="00E76B79"/>
    <w:rsid w:val="00E76F01"/>
    <w:rsid w:val="00E770B8"/>
    <w:rsid w:val="00E77253"/>
    <w:rsid w:val="00E77289"/>
    <w:rsid w:val="00E778F4"/>
    <w:rsid w:val="00E7795A"/>
    <w:rsid w:val="00E77BE8"/>
    <w:rsid w:val="00E80115"/>
    <w:rsid w:val="00E803C8"/>
    <w:rsid w:val="00E80AB6"/>
    <w:rsid w:val="00E80B51"/>
    <w:rsid w:val="00E80BEE"/>
    <w:rsid w:val="00E80FFB"/>
    <w:rsid w:val="00E81937"/>
    <w:rsid w:val="00E819C2"/>
    <w:rsid w:val="00E81A7A"/>
    <w:rsid w:val="00E81C84"/>
    <w:rsid w:val="00E82424"/>
    <w:rsid w:val="00E829D1"/>
    <w:rsid w:val="00E82D1C"/>
    <w:rsid w:val="00E83247"/>
    <w:rsid w:val="00E83691"/>
    <w:rsid w:val="00E8500E"/>
    <w:rsid w:val="00E852B2"/>
    <w:rsid w:val="00E854C7"/>
    <w:rsid w:val="00E8592A"/>
    <w:rsid w:val="00E86062"/>
    <w:rsid w:val="00E86232"/>
    <w:rsid w:val="00E8637A"/>
    <w:rsid w:val="00E86AE9"/>
    <w:rsid w:val="00E870DD"/>
    <w:rsid w:val="00E87345"/>
    <w:rsid w:val="00E87E6C"/>
    <w:rsid w:val="00E900E3"/>
    <w:rsid w:val="00E90329"/>
    <w:rsid w:val="00E904F0"/>
    <w:rsid w:val="00E912A3"/>
    <w:rsid w:val="00E91756"/>
    <w:rsid w:val="00E91C9A"/>
    <w:rsid w:val="00E92586"/>
    <w:rsid w:val="00E9268F"/>
    <w:rsid w:val="00E929C1"/>
    <w:rsid w:val="00E929CF"/>
    <w:rsid w:val="00E92D98"/>
    <w:rsid w:val="00E92F53"/>
    <w:rsid w:val="00E938C5"/>
    <w:rsid w:val="00E942C0"/>
    <w:rsid w:val="00E9430E"/>
    <w:rsid w:val="00E94392"/>
    <w:rsid w:val="00E948B3"/>
    <w:rsid w:val="00E948F9"/>
    <w:rsid w:val="00E94F77"/>
    <w:rsid w:val="00E9538C"/>
    <w:rsid w:val="00E956B9"/>
    <w:rsid w:val="00E959A8"/>
    <w:rsid w:val="00E966C4"/>
    <w:rsid w:val="00E97491"/>
    <w:rsid w:val="00E97982"/>
    <w:rsid w:val="00EA00C4"/>
    <w:rsid w:val="00EA0220"/>
    <w:rsid w:val="00EA0A69"/>
    <w:rsid w:val="00EA17CF"/>
    <w:rsid w:val="00EA1DE8"/>
    <w:rsid w:val="00EA215A"/>
    <w:rsid w:val="00EA29FE"/>
    <w:rsid w:val="00EA3171"/>
    <w:rsid w:val="00EA33FC"/>
    <w:rsid w:val="00EA3664"/>
    <w:rsid w:val="00EA41D3"/>
    <w:rsid w:val="00EA42D7"/>
    <w:rsid w:val="00EA4348"/>
    <w:rsid w:val="00EA4B3F"/>
    <w:rsid w:val="00EA4C97"/>
    <w:rsid w:val="00EA51F5"/>
    <w:rsid w:val="00EA5A9B"/>
    <w:rsid w:val="00EA61B1"/>
    <w:rsid w:val="00EA64C8"/>
    <w:rsid w:val="00EA6568"/>
    <w:rsid w:val="00EA6900"/>
    <w:rsid w:val="00EA6AB2"/>
    <w:rsid w:val="00EA6B69"/>
    <w:rsid w:val="00EA6E15"/>
    <w:rsid w:val="00EA6E3D"/>
    <w:rsid w:val="00EA716F"/>
    <w:rsid w:val="00EA797C"/>
    <w:rsid w:val="00EA7990"/>
    <w:rsid w:val="00EA7EB8"/>
    <w:rsid w:val="00EA7F64"/>
    <w:rsid w:val="00EB0368"/>
    <w:rsid w:val="00EB0429"/>
    <w:rsid w:val="00EB04F7"/>
    <w:rsid w:val="00EB0514"/>
    <w:rsid w:val="00EB053B"/>
    <w:rsid w:val="00EB0A96"/>
    <w:rsid w:val="00EB2F18"/>
    <w:rsid w:val="00EB3094"/>
    <w:rsid w:val="00EB31CD"/>
    <w:rsid w:val="00EB3309"/>
    <w:rsid w:val="00EB3399"/>
    <w:rsid w:val="00EB342E"/>
    <w:rsid w:val="00EB353B"/>
    <w:rsid w:val="00EB3B46"/>
    <w:rsid w:val="00EB4EBD"/>
    <w:rsid w:val="00EB5105"/>
    <w:rsid w:val="00EB5173"/>
    <w:rsid w:val="00EB51D2"/>
    <w:rsid w:val="00EB53DE"/>
    <w:rsid w:val="00EB550D"/>
    <w:rsid w:val="00EB5854"/>
    <w:rsid w:val="00EB5DA0"/>
    <w:rsid w:val="00EB6156"/>
    <w:rsid w:val="00EB6287"/>
    <w:rsid w:val="00EB6D33"/>
    <w:rsid w:val="00EB7DAD"/>
    <w:rsid w:val="00EC0365"/>
    <w:rsid w:val="00EC0370"/>
    <w:rsid w:val="00EC0E44"/>
    <w:rsid w:val="00EC0FD2"/>
    <w:rsid w:val="00EC16A4"/>
    <w:rsid w:val="00EC1A5E"/>
    <w:rsid w:val="00EC1BBA"/>
    <w:rsid w:val="00EC1F5E"/>
    <w:rsid w:val="00EC26FA"/>
    <w:rsid w:val="00EC2999"/>
    <w:rsid w:val="00EC2C49"/>
    <w:rsid w:val="00EC2E28"/>
    <w:rsid w:val="00EC36A5"/>
    <w:rsid w:val="00EC396E"/>
    <w:rsid w:val="00EC40D2"/>
    <w:rsid w:val="00EC50EB"/>
    <w:rsid w:val="00EC5A8D"/>
    <w:rsid w:val="00EC61B9"/>
    <w:rsid w:val="00EC6395"/>
    <w:rsid w:val="00EC6678"/>
    <w:rsid w:val="00EC6D1E"/>
    <w:rsid w:val="00EC6DB9"/>
    <w:rsid w:val="00EC7004"/>
    <w:rsid w:val="00EC7184"/>
    <w:rsid w:val="00EC7458"/>
    <w:rsid w:val="00EC7516"/>
    <w:rsid w:val="00EC76D4"/>
    <w:rsid w:val="00EC76ED"/>
    <w:rsid w:val="00EC774F"/>
    <w:rsid w:val="00EC7E55"/>
    <w:rsid w:val="00ED001D"/>
    <w:rsid w:val="00ED0BA6"/>
    <w:rsid w:val="00ED0D15"/>
    <w:rsid w:val="00ED0D94"/>
    <w:rsid w:val="00ED11EE"/>
    <w:rsid w:val="00ED15E7"/>
    <w:rsid w:val="00ED1951"/>
    <w:rsid w:val="00ED2108"/>
    <w:rsid w:val="00ED232B"/>
    <w:rsid w:val="00ED238B"/>
    <w:rsid w:val="00ED251E"/>
    <w:rsid w:val="00ED287B"/>
    <w:rsid w:val="00ED2A94"/>
    <w:rsid w:val="00ED2CD4"/>
    <w:rsid w:val="00ED2E02"/>
    <w:rsid w:val="00ED396A"/>
    <w:rsid w:val="00ED4624"/>
    <w:rsid w:val="00ED4827"/>
    <w:rsid w:val="00ED4DEE"/>
    <w:rsid w:val="00ED54CD"/>
    <w:rsid w:val="00ED5DE5"/>
    <w:rsid w:val="00ED6BE4"/>
    <w:rsid w:val="00ED6CCA"/>
    <w:rsid w:val="00EE01DD"/>
    <w:rsid w:val="00EE0828"/>
    <w:rsid w:val="00EE0C05"/>
    <w:rsid w:val="00EE1107"/>
    <w:rsid w:val="00EE12CF"/>
    <w:rsid w:val="00EE15FA"/>
    <w:rsid w:val="00EE16BD"/>
    <w:rsid w:val="00EE16D6"/>
    <w:rsid w:val="00EE17C6"/>
    <w:rsid w:val="00EE1D5C"/>
    <w:rsid w:val="00EE1FB0"/>
    <w:rsid w:val="00EE26C3"/>
    <w:rsid w:val="00EE26C6"/>
    <w:rsid w:val="00EE298F"/>
    <w:rsid w:val="00EE2F7D"/>
    <w:rsid w:val="00EE3481"/>
    <w:rsid w:val="00EE3817"/>
    <w:rsid w:val="00EE3A85"/>
    <w:rsid w:val="00EE3C2B"/>
    <w:rsid w:val="00EE4A10"/>
    <w:rsid w:val="00EE4E37"/>
    <w:rsid w:val="00EE4EEA"/>
    <w:rsid w:val="00EE5CE7"/>
    <w:rsid w:val="00EE5D97"/>
    <w:rsid w:val="00EE5E20"/>
    <w:rsid w:val="00EE5E47"/>
    <w:rsid w:val="00EE647E"/>
    <w:rsid w:val="00EE6671"/>
    <w:rsid w:val="00EE68BD"/>
    <w:rsid w:val="00EE68D7"/>
    <w:rsid w:val="00EE6D1C"/>
    <w:rsid w:val="00EE7126"/>
    <w:rsid w:val="00EE7152"/>
    <w:rsid w:val="00EE71E7"/>
    <w:rsid w:val="00EE760F"/>
    <w:rsid w:val="00EE7C80"/>
    <w:rsid w:val="00EE7E3F"/>
    <w:rsid w:val="00EF0F64"/>
    <w:rsid w:val="00EF1133"/>
    <w:rsid w:val="00EF2148"/>
    <w:rsid w:val="00EF2559"/>
    <w:rsid w:val="00EF2BE1"/>
    <w:rsid w:val="00EF2E7F"/>
    <w:rsid w:val="00EF3743"/>
    <w:rsid w:val="00EF3ABF"/>
    <w:rsid w:val="00EF3C96"/>
    <w:rsid w:val="00EF3D72"/>
    <w:rsid w:val="00EF515C"/>
    <w:rsid w:val="00EF56D3"/>
    <w:rsid w:val="00EF58EC"/>
    <w:rsid w:val="00EF7E1C"/>
    <w:rsid w:val="00EF7E40"/>
    <w:rsid w:val="00F00954"/>
    <w:rsid w:val="00F0123A"/>
    <w:rsid w:val="00F0148D"/>
    <w:rsid w:val="00F014D3"/>
    <w:rsid w:val="00F01663"/>
    <w:rsid w:val="00F016D7"/>
    <w:rsid w:val="00F02307"/>
    <w:rsid w:val="00F0230B"/>
    <w:rsid w:val="00F028CB"/>
    <w:rsid w:val="00F02944"/>
    <w:rsid w:val="00F02E67"/>
    <w:rsid w:val="00F030E5"/>
    <w:rsid w:val="00F0313B"/>
    <w:rsid w:val="00F03175"/>
    <w:rsid w:val="00F03880"/>
    <w:rsid w:val="00F03C1E"/>
    <w:rsid w:val="00F042B7"/>
    <w:rsid w:val="00F0438B"/>
    <w:rsid w:val="00F04454"/>
    <w:rsid w:val="00F0474B"/>
    <w:rsid w:val="00F048EB"/>
    <w:rsid w:val="00F04D1F"/>
    <w:rsid w:val="00F050B8"/>
    <w:rsid w:val="00F0650F"/>
    <w:rsid w:val="00F06884"/>
    <w:rsid w:val="00F06BC5"/>
    <w:rsid w:val="00F06C8C"/>
    <w:rsid w:val="00F06D0F"/>
    <w:rsid w:val="00F06D41"/>
    <w:rsid w:val="00F0748E"/>
    <w:rsid w:val="00F0785B"/>
    <w:rsid w:val="00F12727"/>
    <w:rsid w:val="00F12957"/>
    <w:rsid w:val="00F12ACE"/>
    <w:rsid w:val="00F12E10"/>
    <w:rsid w:val="00F12F4D"/>
    <w:rsid w:val="00F12F8E"/>
    <w:rsid w:val="00F130C0"/>
    <w:rsid w:val="00F13459"/>
    <w:rsid w:val="00F13960"/>
    <w:rsid w:val="00F13F0C"/>
    <w:rsid w:val="00F1517E"/>
    <w:rsid w:val="00F15461"/>
    <w:rsid w:val="00F16193"/>
    <w:rsid w:val="00F16265"/>
    <w:rsid w:val="00F16A84"/>
    <w:rsid w:val="00F16B25"/>
    <w:rsid w:val="00F16BC4"/>
    <w:rsid w:val="00F205F7"/>
    <w:rsid w:val="00F20A62"/>
    <w:rsid w:val="00F20D1F"/>
    <w:rsid w:val="00F20F54"/>
    <w:rsid w:val="00F2119D"/>
    <w:rsid w:val="00F2192E"/>
    <w:rsid w:val="00F2278A"/>
    <w:rsid w:val="00F23776"/>
    <w:rsid w:val="00F239EA"/>
    <w:rsid w:val="00F23B50"/>
    <w:rsid w:val="00F244B9"/>
    <w:rsid w:val="00F250A2"/>
    <w:rsid w:val="00F25499"/>
    <w:rsid w:val="00F25937"/>
    <w:rsid w:val="00F25A9F"/>
    <w:rsid w:val="00F25B76"/>
    <w:rsid w:val="00F263A4"/>
    <w:rsid w:val="00F265CD"/>
    <w:rsid w:val="00F267BD"/>
    <w:rsid w:val="00F27C4B"/>
    <w:rsid w:val="00F27CEE"/>
    <w:rsid w:val="00F27D82"/>
    <w:rsid w:val="00F27DB4"/>
    <w:rsid w:val="00F27E56"/>
    <w:rsid w:val="00F27F16"/>
    <w:rsid w:val="00F30574"/>
    <w:rsid w:val="00F30651"/>
    <w:rsid w:val="00F30A28"/>
    <w:rsid w:val="00F313CE"/>
    <w:rsid w:val="00F313FE"/>
    <w:rsid w:val="00F31706"/>
    <w:rsid w:val="00F31C9D"/>
    <w:rsid w:val="00F321D6"/>
    <w:rsid w:val="00F323B7"/>
    <w:rsid w:val="00F326F3"/>
    <w:rsid w:val="00F32769"/>
    <w:rsid w:val="00F32D42"/>
    <w:rsid w:val="00F330D8"/>
    <w:rsid w:val="00F3372C"/>
    <w:rsid w:val="00F346BB"/>
    <w:rsid w:val="00F354F8"/>
    <w:rsid w:val="00F3552B"/>
    <w:rsid w:val="00F35975"/>
    <w:rsid w:val="00F35DBD"/>
    <w:rsid w:val="00F361BA"/>
    <w:rsid w:val="00F36812"/>
    <w:rsid w:val="00F3682E"/>
    <w:rsid w:val="00F36DE8"/>
    <w:rsid w:val="00F36E61"/>
    <w:rsid w:val="00F37395"/>
    <w:rsid w:val="00F37518"/>
    <w:rsid w:val="00F3789D"/>
    <w:rsid w:val="00F37DB9"/>
    <w:rsid w:val="00F37DD5"/>
    <w:rsid w:val="00F37E5F"/>
    <w:rsid w:val="00F37F3B"/>
    <w:rsid w:val="00F4023B"/>
    <w:rsid w:val="00F40332"/>
    <w:rsid w:val="00F40CBD"/>
    <w:rsid w:val="00F410E9"/>
    <w:rsid w:val="00F4130B"/>
    <w:rsid w:val="00F413A3"/>
    <w:rsid w:val="00F415A6"/>
    <w:rsid w:val="00F41A6D"/>
    <w:rsid w:val="00F41F90"/>
    <w:rsid w:val="00F425F8"/>
    <w:rsid w:val="00F42B9D"/>
    <w:rsid w:val="00F43167"/>
    <w:rsid w:val="00F4331A"/>
    <w:rsid w:val="00F43673"/>
    <w:rsid w:val="00F43E37"/>
    <w:rsid w:val="00F441B8"/>
    <w:rsid w:val="00F44316"/>
    <w:rsid w:val="00F44370"/>
    <w:rsid w:val="00F44C19"/>
    <w:rsid w:val="00F44EED"/>
    <w:rsid w:val="00F44F04"/>
    <w:rsid w:val="00F45CF9"/>
    <w:rsid w:val="00F45DBE"/>
    <w:rsid w:val="00F46994"/>
    <w:rsid w:val="00F46C2E"/>
    <w:rsid w:val="00F47AFF"/>
    <w:rsid w:val="00F47B4B"/>
    <w:rsid w:val="00F47B84"/>
    <w:rsid w:val="00F47D95"/>
    <w:rsid w:val="00F47DF2"/>
    <w:rsid w:val="00F50250"/>
    <w:rsid w:val="00F5042E"/>
    <w:rsid w:val="00F5045D"/>
    <w:rsid w:val="00F50639"/>
    <w:rsid w:val="00F50736"/>
    <w:rsid w:val="00F508C5"/>
    <w:rsid w:val="00F50B5E"/>
    <w:rsid w:val="00F51125"/>
    <w:rsid w:val="00F51BBA"/>
    <w:rsid w:val="00F52FAF"/>
    <w:rsid w:val="00F53000"/>
    <w:rsid w:val="00F532BA"/>
    <w:rsid w:val="00F53377"/>
    <w:rsid w:val="00F54154"/>
    <w:rsid w:val="00F54DBF"/>
    <w:rsid w:val="00F54F6B"/>
    <w:rsid w:val="00F55385"/>
    <w:rsid w:val="00F553C1"/>
    <w:rsid w:val="00F5564B"/>
    <w:rsid w:val="00F55ECF"/>
    <w:rsid w:val="00F560ED"/>
    <w:rsid w:val="00F565CD"/>
    <w:rsid w:val="00F5684D"/>
    <w:rsid w:val="00F5690D"/>
    <w:rsid w:val="00F577E9"/>
    <w:rsid w:val="00F57881"/>
    <w:rsid w:val="00F57E9F"/>
    <w:rsid w:val="00F60036"/>
    <w:rsid w:val="00F6015B"/>
    <w:rsid w:val="00F601BB"/>
    <w:rsid w:val="00F602B5"/>
    <w:rsid w:val="00F60CA9"/>
    <w:rsid w:val="00F61A6F"/>
    <w:rsid w:val="00F621F0"/>
    <w:rsid w:val="00F62397"/>
    <w:rsid w:val="00F62C2C"/>
    <w:rsid w:val="00F6320E"/>
    <w:rsid w:val="00F6371A"/>
    <w:rsid w:val="00F6382E"/>
    <w:rsid w:val="00F63AFD"/>
    <w:rsid w:val="00F63E64"/>
    <w:rsid w:val="00F654AC"/>
    <w:rsid w:val="00F65B7B"/>
    <w:rsid w:val="00F65BB2"/>
    <w:rsid w:val="00F65E28"/>
    <w:rsid w:val="00F664C8"/>
    <w:rsid w:val="00F6654C"/>
    <w:rsid w:val="00F66845"/>
    <w:rsid w:val="00F66D22"/>
    <w:rsid w:val="00F66F64"/>
    <w:rsid w:val="00F67207"/>
    <w:rsid w:val="00F67211"/>
    <w:rsid w:val="00F700BA"/>
    <w:rsid w:val="00F704B0"/>
    <w:rsid w:val="00F704C0"/>
    <w:rsid w:val="00F7098A"/>
    <w:rsid w:val="00F70C14"/>
    <w:rsid w:val="00F717AA"/>
    <w:rsid w:val="00F71B1D"/>
    <w:rsid w:val="00F721C6"/>
    <w:rsid w:val="00F72787"/>
    <w:rsid w:val="00F72A63"/>
    <w:rsid w:val="00F72CC2"/>
    <w:rsid w:val="00F72CE0"/>
    <w:rsid w:val="00F73055"/>
    <w:rsid w:val="00F73068"/>
    <w:rsid w:val="00F7352F"/>
    <w:rsid w:val="00F7388A"/>
    <w:rsid w:val="00F73A3B"/>
    <w:rsid w:val="00F74D51"/>
    <w:rsid w:val="00F753D5"/>
    <w:rsid w:val="00F75B75"/>
    <w:rsid w:val="00F761BB"/>
    <w:rsid w:val="00F76898"/>
    <w:rsid w:val="00F76970"/>
    <w:rsid w:val="00F76A04"/>
    <w:rsid w:val="00F7740E"/>
    <w:rsid w:val="00F774C7"/>
    <w:rsid w:val="00F7761C"/>
    <w:rsid w:val="00F77FFD"/>
    <w:rsid w:val="00F809FA"/>
    <w:rsid w:val="00F80C78"/>
    <w:rsid w:val="00F80DE7"/>
    <w:rsid w:val="00F81361"/>
    <w:rsid w:val="00F814B0"/>
    <w:rsid w:val="00F81634"/>
    <w:rsid w:val="00F82005"/>
    <w:rsid w:val="00F821E3"/>
    <w:rsid w:val="00F823F1"/>
    <w:rsid w:val="00F8253D"/>
    <w:rsid w:val="00F82C2D"/>
    <w:rsid w:val="00F82C66"/>
    <w:rsid w:val="00F83299"/>
    <w:rsid w:val="00F8337A"/>
    <w:rsid w:val="00F83E52"/>
    <w:rsid w:val="00F83EC9"/>
    <w:rsid w:val="00F843FB"/>
    <w:rsid w:val="00F8440B"/>
    <w:rsid w:val="00F847A1"/>
    <w:rsid w:val="00F84EEA"/>
    <w:rsid w:val="00F85DDF"/>
    <w:rsid w:val="00F86977"/>
    <w:rsid w:val="00F86BC8"/>
    <w:rsid w:val="00F87183"/>
    <w:rsid w:val="00F873CA"/>
    <w:rsid w:val="00F878AE"/>
    <w:rsid w:val="00F8791B"/>
    <w:rsid w:val="00F87CC0"/>
    <w:rsid w:val="00F911AA"/>
    <w:rsid w:val="00F9132E"/>
    <w:rsid w:val="00F914D7"/>
    <w:rsid w:val="00F9186B"/>
    <w:rsid w:val="00F925BA"/>
    <w:rsid w:val="00F92955"/>
    <w:rsid w:val="00F92BD2"/>
    <w:rsid w:val="00F92EF2"/>
    <w:rsid w:val="00F93251"/>
    <w:rsid w:val="00F9369E"/>
    <w:rsid w:val="00F93832"/>
    <w:rsid w:val="00F9384B"/>
    <w:rsid w:val="00F93FEE"/>
    <w:rsid w:val="00F94177"/>
    <w:rsid w:val="00F94394"/>
    <w:rsid w:val="00F943D8"/>
    <w:rsid w:val="00F94AC2"/>
    <w:rsid w:val="00F94CB4"/>
    <w:rsid w:val="00F94EF0"/>
    <w:rsid w:val="00F95492"/>
    <w:rsid w:val="00F95560"/>
    <w:rsid w:val="00F95647"/>
    <w:rsid w:val="00F96208"/>
    <w:rsid w:val="00F96728"/>
    <w:rsid w:val="00F96FA9"/>
    <w:rsid w:val="00F9745E"/>
    <w:rsid w:val="00F9784B"/>
    <w:rsid w:val="00F97B2F"/>
    <w:rsid w:val="00FA0868"/>
    <w:rsid w:val="00FA0A5B"/>
    <w:rsid w:val="00FA1049"/>
    <w:rsid w:val="00FA143B"/>
    <w:rsid w:val="00FA19DA"/>
    <w:rsid w:val="00FA1AFB"/>
    <w:rsid w:val="00FA1E65"/>
    <w:rsid w:val="00FA21C2"/>
    <w:rsid w:val="00FA224B"/>
    <w:rsid w:val="00FA2D8D"/>
    <w:rsid w:val="00FA2ED9"/>
    <w:rsid w:val="00FA3263"/>
    <w:rsid w:val="00FA337D"/>
    <w:rsid w:val="00FA339A"/>
    <w:rsid w:val="00FA33A8"/>
    <w:rsid w:val="00FA37BB"/>
    <w:rsid w:val="00FA51EA"/>
    <w:rsid w:val="00FA51F1"/>
    <w:rsid w:val="00FA5B55"/>
    <w:rsid w:val="00FA5E36"/>
    <w:rsid w:val="00FA5EF0"/>
    <w:rsid w:val="00FA604D"/>
    <w:rsid w:val="00FA6778"/>
    <w:rsid w:val="00FA6CE1"/>
    <w:rsid w:val="00FA7103"/>
    <w:rsid w:val="00FA7681"/>
    <w:rsid w:val="00FA798D"/>
    <w:rsid w:val="00FA7D54"/>
    <w:rsid w:val="00FA7DF3"/>
    <w:rsid w:val="00FB046B"/>
    <w:rsid w:val="00FB0E8D"/>
    <w:rsid w:val="00FB0F26"/>
    <w:rsid w:val="00FB11C7"/>
    <w:rsid w:val="00FB170B"/>
    <w:rsid w:val="00FB1728"/>
    <w:rsid w:val="00FB19A3"/>
    <w:rsid w:val="00FB1CDC"/>
    <w:rsid w:val="00FB1F33"/>
    <w:rsid w:val="00FB2AD5"/>
    <w:rsid w:val="00FB2C14"/>
    <w:rsid w:val="00FB2C53"/>
    <w:rsid w:val="00FB2DB0"/>
    <w:rsid w:val="00FB34FB"/>
    <w:rsid w:val="00FB3CFB"/>
    <w:rsid w:val="00FB40D8"/>
    <w:rsid w:val="00FB4716"/>
    <w:rsid w:val="00FB4DD8"/>
    <w:rsid w:val="00FB528B"/>
    <w:rsid w:val="00FB64F0"/>
    <w:rsid w:val="00FB6F9E"/>
    <w:rsid w:val="00FB707E"/>
    <w:rsid w:val="00FB730A"/>
    <w:rsid w:val="00FB753E"/>
    <w:rsid w:val="00FB794F"/>
    <w:rsid w:val="00FB7CDD"/>
    <w:rsid w:val="00FB7E9D"/>
    <w:rsid w:val="00FC0671"/>
    <w:rsid w:val="00FC0802"/>
    <w:rsid w:val="00FC089B"/>
    <w:rsid w:val="00FC0A9F"/>
    <w:rsid w:val="00FC0AB2"/>
    <w:rsid w:val="00FC0D0C"/>
    <w:rsid w:val="00FC0F67"/>
    <w:rsid w:val="00FC131A"/>
    <w:rsid w:val="00FC19E1"/>
    <w:rsid w:val="00FC1B12"/>
    <w:rsid w:val="00FC28FE"/>
    <w:rsid w:val="00FC2983"/>
    <w:rsid w:val="00FC2E8D"/>
    <w:rsid w:val="00FC3111"/>
    <w:rsid w:val="00FC3382"/>
    <w:rsid w:val="00FC3852"/>
    <w:rsid w:val="00FC38A9"/>
    <w:rsid w:val="00FC3D7D"/>
    <w:rsid w:val="00FC434C"/>
    <w:rsid w:val="00FC4A56"/>
    <w:rsid w:val="00FC4DD1"/>
    <w:rsid w:val="00FC502E"/>
    <w:rsid w:val="00FC55DD"/>
    <w:rsid w:val="00FC58F3"/>
    <w:rsid w:val="00FC5C27"/>
    <w:rsid w:val="00FC614C"/>
    <w:rsid w:val="00FC616B"/>
    <w:rsid w:val="00FC6351"/>
    <w:rsid w:val="00FC6649"/>
    <w:rsid w:val="00FC6D0F"/>
    <w:rsid w:val="00FC70C1"/>
    <w:rsid w:val="00FC7124"/>
    <w:rsid w:val="00FC77CE"/>
    <w:rsid w:val="00FC78A8"/>
    <w:rsid w:val="00FC79B5"/>
    <w:rsid w:val="00FD003E"/>
    <w:rsid w:val="00FD0400"/>
    <w:rsid w:val="00FD0706"/>
    <w:rsid w:val="00FD0AB6"/>
    <w:rsid w:val="00FD0BD2"/>
    <w:rsid w:val="00FD0CD9"/>
    <w:rsid w:val="00FD0DA4"/>
    <w:rsid w:val="00FD1569"/>
    <w:rsid w:val="00FD1809"/>
    <w:rsid w:val="00FD1DB9"/>
    <w:rsid w:val="00FD215F"/>
    <w:rsid w:val="00FD242D"/>
    <w:rsid w:val="00FD242E"/>
    <w:rsid w:val="00FD2592"/>
    <w:rsid w:val="00FD27DE"/>
    <w:rsid w:val="00FD27DF"/>
    <w:rsid w:val="00FD320F"/>
    <w:rsid w:val="00FD333E"/>
    <w:rsid w:val="00FD34EC"/>
    <w:rsid w:val="00FD4248"/>
    <w:rsid w:val="00FD50B5"/>
    <w:rsid w:val="00FD5333"/>
    <w:rsid w:val="00FD59D6"/>
    <w:rsid w:val="00FD5BCA"/>
    <w:rsid w:val="00FD6760"/>
    <w:rsid w:val="00FD6E6F"/>
    <w:rsid w:val="00FD6F4F"/>
    <w:rsid w:val="00FD778B"/>
    <w:rsid w:val="00FE0443"/>
    <w:rsid w:val="00FE092E"/>
    <w:rsid w:val="00FE1203"/>
    <w:rsid w:val="00FE126F"/>
    <w:rsid w:val="00FE1F8F"/>
    <w:rsid w:val="00FE2B02"/>
    <w:rsid w:val="00FE2EB4"/>
    <w:rsid w:val="00FE3505"/>
    <w:rsid w:val="00FE3EC0"/>
    <w:rsid w:val="00FE472B"/>
    <w:rsid w:val="00FE4E4D"/>
    <w:rsid w:val="00FE5474"/>
    <w:rsid w:val="00FE58F8"/>
    <w:rsid w:val="00FE59BF"/>
    <w:rsid w:val="00FE5E3B"/>
    <w:rsid w:val="00FE633F"/>
    <w:rsid w:val="00FE716B"/>
    <w:rsid w:val="00FE7940"/>
    <w:rsid w:val="00FE79A0"/>
    <w:rsid w:val="00FF0250"/>
    <w:rsid w:val="00FF0373"/>
    <w:rsid w:val="00FF0525"/>
    <w:rsid w:val="00FF0626"/>
    <w:rsid w:val="00FF0D2E"/>
    <w:rsid w:val="00FF0E24"/>
    <w:rsid w:val="00FF0F40"/>
    <w:rsid w:val="00FF0F52"/>
    <w:rsid w:val="00FF1094"/>
    <w:rsid w:val="00FF115A"/>
    <w:rsid w:val="00FF1C20"/>
    <w:rsid w:val="00FF1DDE"/>
    <w:rsid w:val="00FF1F5E"/>
    <w:rsid w:val="00FF1FBE"/>
    <w:rsid w:val="00FF22E8"/>
    <w:rsid w:val="00FF28BA"/>
    <w:rsid w:val="00FF29C8"/>
    <w:rsid w:val="00FF2E5E"/>
    <w:rsid w:val="00FF32AF"/>
    <w:rsid w:val="00FF33A5"/>
    <w:rsid w:val="00FF34C6"/>
    <w:rsid w:val="00FF3BE3"/>
    <w:rsid w:val="00FF47DF"/>
    <w:rsid w:val="00FF48E1"/>
    <w:rsid w:val="00FF4C7A"/>
    <w:rsid w:val="00FF4E69"/>
    <w:rsid w:val="00FF54CF"/>
    <w:rsid w:val="00FF5EA8"/>
    <w:rsid w:val="00FF6059"/>
    <w:rsid w:val="00FF62EF"/>
    <w:rsid w:val="00FF676F"/>
    <w:rsid w:val="00FF6776"/>
    <w:rsid w:val="00FF67CF"/>
    <w:rsid w:val="00FF7423"/>
    <w:rsid w:val="00FF776C"/>
    <w:rsid w:val="00FF7B72"/>
    <w:rsid w:val="00FF7E5D"/>
    <w:rsid w:val="00FF7F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8A5A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5A8"/>
    <w:pPr>
      <w:spacing w:before="120" w:after="120"/>
      <w:jc w:val="both"/>
    </w:pPr>
    <w:rPr>
      <w:rFonts w:ascii="Times New Roman" w:hAnsi="Times New Roman"/>
      <w:sz w:val="24"/>
      <w:lang w:eastAsia="en-GB"/>
    </w:rPr>
  </w:style>
  <w:style w:type="paragraph" w:styleId="Heading1">
    <w:name w:val="heading 1"/>
    <w:basedOn w:val="Normal"/>
    <w:next w:val="Text1"/>
    <w:link w:val="Heading1Char"/>
    <w:uiPriority w:val="9"/>
    <w:qFormat/>
    <w:rsid w:val="0075503A"/>
    <w:pPr>
      <w:keepNext/>
      <w:numPr>
        <w:numId w:val="26"/>
      </w:numPr>
      <w:spacing w:before="360"/>
      <w:outlineLvl w:val="0"/>
    </w:pPr>
    <w:rPr>
      <w:rFonts w:ascii="Calibri" w:hAnsi="Calibri"/>
      <w:b/>
      <w:bCs/>
      <w:smallCaps/>
      <w:szCs w:val="28"/>
      <w:lang w:val="x-none"/>
    </w:rPr>
  </w:style>
  <w:style w:type="paragraph" w:styleId="Heading2">
    <w:name w:val="heading 2"/>
    <w:basedOn w:val="Normal"/>
    <w:next w:val="Text1"/>
    <w:link w:val="Heading2Char"/>
    <w:uiPriority w:val="9"/>
    <w:qFormat/>
    <w:rsid w:val="0075503A"/>
    <w:pPr>
      <w:keepNext/>
      <w:numPr>
        <w:ilvl w:val="1"/>
        <w:numId w:val="26"/>
      </w:numPr>
      <w:outlineLvl w:val="1"/>
    </w:pPr>
    <w:rPr>
      <w:rFonts w:ascii="Calibri" w:hAnsi="Calibri"/>
      <w:b/>
      <w:bCs/>
      <w:szCs w:val="26"/>
      <w:lang w:val="x-none"/>
    </w:rPr>
  </w:style>
  <w:style w:type="paragraph" w:styleId="Heading3">
    <w:name w:val="heading 3"/>
    <w:basedOn w:val="Normal"/>
    <w:next w:val="Text1"/>
    <w:link w:val="Heading3Char"/>
    <w:uiPriority w:val="9"/>
    <w:qFormat/>
    <w:rsid w:val="0075503A"/>
    <w:pPr>
      <w:keepNext/>
      <w:numPr>
        <w:ilvl w:val="2"/>
        <w:numId w:val="26"/>
      </w:numPr>
      <w:outlineLvl w:val="2"/>
    </w:pPr>
    <w:rPr>
      <w:rFonts w:ascii="Calibri" w:hAnsi="Calibri"/>
      <w:bCs/>
      <w:i/>
      <w:lang w:val="x-none"/>
    </w:rPr>
  </w:style>
  <w:style w:type="paragraph" w:styleId="Heading4">
    <w:name w:val="heading 4"/>
    <w:basedOn w:val="Normal"/>
    <w:next w:val="Text1"/>
    <w:link w:val="Heading4Char"/>
    <w:uiPriority w:val="9"/>
    <w:qFormat/>
    <w:rsid w:val="0075503A"/>
    <w:pPr>
      <w:keepNext/>
      <w:numPr>
        <w:ilvl w:val="3"/>
        <w:numId w:val="26"/>
      </w:numPr>
      <w:outlineLvl w:val="3"/>
    </w:pPr>
    <w:rPr>
      <w:rFonts w:ascii="Calibri" w:hAnsi="Calibri"/>
      <w:bCs/>
      <w:iCs/>
      <w:lang w:val="x-none"/>
    </w:rPr>
  </w:style>
  <w:style w:type="paragraph" w:styleId="Heading5">
    <w:name w:val="heading 5"/>
    <w:basedOn w:val="Normal"/>
    <w:next w:val="Normal"/>
    <w:link w:val="Heading5Char"/>
    <w:qFormat/>
    <w:rsid w:val="00AD4AED"/>
    <w:pPr>
      <w:spacing w:before="240" w:after="60"/>
      <w:ind w:left="1008" w:hanging="1008"/>
      <w:outlineLvl w:val="4"/>
    </w:pPr>
    <w:rPr>
      <w:rFonts w:ascii="Arial" w:eastAsia="Times New Roman" w:hAnsi="Arial"/>
      <w:sz w:val="22"/>
      <w:lang w:val="x-none" w:eastAsia="bg-BG"/>
    </w:rPr>
  </w:style>
  <w:style w:type="paragraph" w:styleId="Heading6">
    <w:name w:val="heading 6"/>
    <w:basedOn w:val="Normal"/>
    <w:next w:val="Normal"/>
    <w:link w:val="Heading6Char"/>
    <w:qFormat/>
    <w:rsid w:val="00AD4AED"/>
    <w:pPr>
      <w:spacing w:before="240" w:after="60"/>
      <w:ind w:left="1152" w:hanging="1152"/>
      <w:outlineLvl w:val="5"/>
    </w:pPr>
    <w:rPr>
      <w:rFonts w:ascii="Arial" w:eastAsia="Times New Roman" w:hAnsi="Arial"/>
      <w:i/>
      <w:sz w:val="22"/>
      <w:lang w:val="x-none" w:eastAsia="bg-BG"/>
    </w:rPr>
  </w:style>
  <w:style w:type="paragraph" w:styleId="Heading7">
    <w:name w:val="heading 7"/>
    <w:basedOn w:val="Normal"/>
    <w:next w:val="Normal"/>
    <w:link w:val="Heading7Char"/>
    <w:qFormat/>
    <w:rsid w:val="00AD4AED"/>
    <w:pPr>
      <w:spacing w:before="240" w:after="60"/>
      <w:ind w:left="1296" w:hanging="1296"/>
      <w:outlineLvl w:val="6"/>
    </w:pPr>
    <w:rPr>
      <w:rFonts w:ascii="Arial" w:eastAsia="Times New Roman" w:hAnsi="Arial"/>
      <w:sz w:val="20"/>
      <w:lang w:val="x-none" w:eastAsia="bg-BG"/>
    </w:rPr>
  </w:style>
  <w:style w:type="paragraph" w:styleId="Heading8">
    <w:name w:val="heading 8"/>
    <w:basedOn w:val="Normal"/>
    <w:next w:val="Normal"/>
    <w:link w:val="Heading8Char"/>
    <w:qFormat/>
    <w:rsid w:val="00AD4AED"/>
    <w:pPr>
      <w:spacing w:before="240" w:after="60"/>
      <w:ind w:left="1440" w:hanging="1440"/>
      <w:outlineLvl w:val="7"/>
    </w:pPr>
    <w:rPr>
      <w:rFonts w:ascii="Arial" w:eastAsia="Times New Roman" w:hAnsi="Arial"/>
      <w:i/>
      <w:sz w:val="20"/>
      <w:lang w:val="x-none" w:eastAsia="bg-BG"/>
    </w:rPr>
  </w:style>
  <w:style w:type="paragraph" w:styleId="Heading9">
    <w:name w:val="heading 9"/>
    <w:basedOn w:val="Normal"/>
    <w:next w:val="Normal"/>
    <w:link w:val="Heading9Char"/>
    <w:qFormat/>
    <w:rsid w:val="00AD4AED"/>
    <w:pPr>
      <w:spacing w:before="240" w:after="60"/>
      <w:ind w:left="1584" w:hanging="1584"/>
      <w:outlineLvl w:val="8"/>
    </w:pPr>
    <w:rPr>
      <w:rFonts w:ascii="Arial" w:eastAsia="Times New Roman" w:hAnsi="Arial"/>
      <w:i/>
      <w:sz w:val="18"/>
      <w:lang w:val="x-none"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nhideWhenUsed/>
    <w:rsid w:val="00796970"/>
    <w:pPr>
      <w:numPr>
        <w:numId w:val="1"/>
      </w:numPr>
      <w:contextualSpacing/>
    </w:pPr>
  </w:style>
  <w:style w:type="paragraph" w:styleId="ListBullet2">
    <w:name w:val="List Bullet 2"/>
    <w:basedOn w:val="Normal"/>
    <w:unhideWhenUsed/>
    <w:rsid w:val="00796970"/>
    <w:pPr>
      <w:numPr>
        <w:numId w:val="2"/>
      </w:numPr>
      <w:contextualSpacing/>
    </w:pPr>
  </w:style>
  <w:style w:type="paragraph" w:styleId="ListBullet3">
    <w:name w:val="List Bullet 3"/>
    <w:basedOn w:val="Normal"/>
    <w:unhideWhenUsed/>
    <w:rsid w:val="00796970"/>
    <w:pPr>
      <w:numPr>
        <w:numId w:val="3"/>
      </w:numPr>
      <w:contextualSpacing/>
    </w:pPr>
  </w:style>
  <w:style w:type="paragraph" w:styleId="ListBullet4">
    <w:name w:val="List Bullet 4"/>
    <w:basedOn w:val="Normal"/>
    <w:unhideWhenUsed/>
    <w:rsid w:val="00796970"/>
    <w:pPr>
      <w:numPr>
        <w:numId w:val="4"/>
      </w:numPr>
      <w:contextualSpacing/>
    </w:pPr>
  </w:style>
  <w:style w:type="character" w:customStyle="1" w:styleId="Heading5Char">
    <w:name w:val="Heading 5 Char"/>
    <w:link w:val="Heading5"/>
    <w:rsid w:val="00AD4AED"/>
    <w:rPr>
      <w:rFonts w:ascii="Arial" w:eastAsia="Times New Roman" w:hAnsi="Arial"/>
      <w:sz w:val="22"/>
      <w:lang w:eastAsia="bg-BG"/>
    </w:rPr>
  </w:style>
  <w:style w:type="character" w:customStyle="1" w:styleId="Heading6Char">
    <w:name w:val="Heading 6 Char"/>
    <w:link w:val="Heading6"/>
    <w:rsid w:val="00AD4AED"/>
    <w:rPr>
      <w:rFonts w:ascii="Arial" w:eastAsia="Times New Roman" w:hAnsi="Arial"/>
      <w:i/>
      <w:sz w:val="22"/>
      <w:lang w:eastAsia="bg-BG"/>
    </w:rPr>
  </w:style>
  <w:style w:type="character" w:customStyle="1" w:styleId="Heading7Char">
    <w:name w:val="Heading 7 Char"/>
    <w:link w:val="Heading7"/>
    <w:rsid w:val="00AD4AED"/>
    <w:rPr>
      <w:rFonts w:ascii="Arial" w:eastAsia="Times New Roman" w:hAnsi="Arial"/>
      <w:lang w:eastAsia="bg-BG"/>
    </w:rPr>
  </w:style>
  <w:style w:type="character" w:customStyle="1" w:styleId="Heading8Char">
    <w:name w:val="Heading 8 Char"/>
    <w:link w:val="Heading8"/>
    <w:rsid w:val="00AD4AED"/>
    <w:rPr>
      <w:rFonts w:ascii="Arial" w:eastAsia="Times New Roman" w:hAnsi="Arial"/>
      <w:i/>
      <w:lang w:eastAsia="bg-BG"/>
    </w:rPr>
  </w:style>
  <w:style w:type="character" w:customStyle="1" w:styleId="Heading9Char">
    <w:name w:val="Heading 9 Char"/>
    <w:link w:val="Heading9"/>
    <w:rsid w:val="00AD4AED"/>
    <w:rPr>
      <w:rFonts w:ascii="Arial" w:eastAsia="Times New Roman" w:hAnsi="Arial"/>
      <w:i/>
      <w:sz w:val="18"/>
      <w:lang w:eastAsia="bg-BG"/>
    </w:rPr>
  </w:style>
  <w:style w:type="paragraph" w:customStyle="1" w:styleId="AddressTL">
    <w:name w:val="AddressTL"/>
    <w:basedOn w:val="Normal"/>
    <w:next w:val="Normal"/>
    <w:rsid w:val="00AD4AED"/>
    <w:pPr>
      <w:spacing w:before="0" w:after="720"/>
      <w:jc w:val="left"/>
    </w:pPr>
    <w:rPr>
      <w:rFonts w:eastAsia="Times New Roman"/>
    </w:rPr>
  </w:style>
  <w:style w:type="paragraph" w:customStyle="1" w:styleId="AddressTR">
    <w:name w:val="AddressTR"/>
    <w:basedOn w:val="Normal"/>
    <w:next w:val="Normal"/>
    <w:rsid w:val="00AD4AED"/>
    <w:pPr>
      <w:spacing w:before="0" w:after="720"/>
      <w:ind w:left="5103"/>
      <w:jc w:val="left"/>
    </w:pPr>
    <w:rPr>
      <w:rFonts w:eastAsia="Times New Roman"/>
    </w:rPr>
  </w:style>
  <w:style w:type="paragraph" w:styleId="BlockText">
    <w:name w:val="Block Text"/>
    <w:basedOn w:val="Normal"/>
    <w:rsid w:val="00AD4AED"/>
    <w:pPr>
      <w:spacing w:before="0"/>
      <w:ind w:left="1440" w:right="1440"/>
    </w:pPr>
    <w:rPr>
      <w:rFonts w:eastAsia="Times New Roman"/>
    </w:rPr>
  </w:style>
  <w:style w:type="paragraph" w:styleId="BodyText">
    <w:name w:val="Body Text"/>
    <w:basedOn w:val="Normal"/>
    <w:link w:val="BodyTextChar"/>
    <w:rsid w:val="00AD4AED"/>
    <w:pPr>
      <w:spacing w:before="0"/>
    </w:pPr>
    <w:rPr>
      <w:rFonts w:eastAsia="Times New Roman"/>
      <w:lang w:val="x-none" w:eastAsia="bg-BG"/>
    </w:rPr>
  </w:style>
  <w:style w:type="character" w:customStyle="1" w:styleId="BodyTextChar">
    <w:name w:val="Body Text Char"/>
    <w:link w:val="BodyText"/>
    <w:rsid w:val="00AD4AED"/>
    <w:rPr>
      <w:rFonts w:ascii="Times New Roman" w:eastAsia="Times New Roman" w:hAnsi="Times New Roman"/>
      <w:sz w:val="24"/>
      <w:lang w:eastAsia="bg-BG"/>
    </w:rPr>
  </w:style>
  <w:style w:type="paragraph" w:styleId="BodyText2">
    <w:name w:val="Body Text 2"/>
    <w:basedOn w:val="Normal"/>
    <w:link w:val="BodyText2Char"/>
    <w:rsid w:val="00AD4AED"/>
    <w:pPr>
      <w:spacing w:before="0" w:line="480" w:lineRule="auto"/>
    </w:pPr>
    <w:rPr>
      <w:rFonts w:eastAsia="Times New Roman"/>
      <w:lang w:val="x-none" w:eastAsia="bg-BG"/>
    </w:rPr>
  </w:style>
  <w:style w:type="character" w:customStyle="1" w:styleId="BodyText2Char">
    <w:name w:val="Body Text 2 Char"/>
    <w:link w:val="BodyText2"/>
    <w:rsid w:val="00AD4AED"/>
    <w:rPr>
      <w:rFonts w:ascii="Times New Roman" w:eastAsia="Times New Roman" w:hAnsi="Times New Roman"/>
      <w:sz w:val="24"/>
      <w:lang w:eastAsia="bg-BG"/>
    </w:rPr>
  </w:style>
  <w:style w:type="paragraph" w:styleId="BodyText3">
    <w:name w:val="Body Text 3"/>
    <w:basedOn w:val="Normal"/>
    <w:link w:val="BodyText3Char"/>
    <w:rsid w:val="00AD4AED"/>
    <w:pPr>
      <w:spacing w:before="0"/>
    </w:pPr>
    <w:rPr>
      <w:rFonts w:eastAsia="Times New Roman"/>
      <w:sz w:val="16"/>
      <w:lang w:val="x-none" w:eastAsia="bg-BG"/>
    </w:rPr>
  </w:style>
  <w:style w:type="character" w:customStyle="1" w:styleId="BodyText3Char">
    <w:name w:val="Body Text 3 Char"/>
    <w:link w:val="BodyText3"/>
    <w:rsid w:val="00AD4AED"/>
    <w:rPr>
      <w:rFonts w:ascii="Times New Roman" w:eastAsia="Times New Roman" w:hAnsi="Times New Roman"/>
      <w:sz w:val="16"/>
      <w:lang w:eastAsia="bg-BG"/>
    </w:rPr>
  </w:style>
  <w:style w:type="paragraph" w:styleId="BodyTextFirstIndent">
    <w:name w:val="Body Text First Indent"/>
    <w:basedOn w:val="BodyText"/>
    <w:link w:val="BodyTextFirstIndentChar"/>
    <w:rsid w:val="00AD4AED"/>
    <w:pPr>
      <w:ind w:firstLine="210"/>
    </w:pPr>
  </w:style>
  <w:style w:type="character" w:customStyle="1" w:styleId="BodyTextFirstIndentChar">
    <w:name w:val="Body Text First Indent Char"/>
    <w:link w:val="BodyTextFirstIndent"/>
    <w:rsid w:val="00AD4AED"/>
    <w:rPr>
      <w:rFonts w:ascii="Times New Roman" w:eastAsia="Times New Roman" w:hAnsi="Times New Roman"/>
      <w:sz w:val="24"/>
      <w:lang w:eastAsia="bg-BG"/>
    </w:rPr>
  </w:style>
  <w:style w:type="paragraph" w:styleId="BodyTextIndent">
    <w:name w:val="Body Text Indent"/>
    <w:basedOn w:val="Normal"/>
    <w:link w:val="BodyTextIndentChar"/>
    <w:rsid w:val="00AD4AED"/>
    <w:pPr>
      <w:spacing w:before="0"/>
      <w:ind w:left="283"/>
    </w:pPr>
    <w:rPr>
      <w:rFonts w:eastAsia="Times New Roman"/>
      <w:lang w:val="x-none" w:eastAsia="bg-BG"/>
    </w:rPr>
  </w:style>
  <w:style w:type="character" w:customStyle="1" w:styleId="BodyTextIndentChar">
    <w:name w:val="Body Text Indent Char"/>
    <w:link w:val="BodyTextIndent"/>
    <w:rsid w:val="00AD4AED"/>
    <w:rPr>
      <w:rFonts w:ascii="Times New Roman" w:eastAsia="Times New Roman" w:hAnsi="Times New Roman"/>
      <w:sz w:val="24"/>
      <w:lang w:eastAsia="bg-BG"/>
    </w:rPr>
  </w:style>
  <w:style w:type="paragraph" w:styleId="BodyTextFirstIndent2">
    <w:name w:val="Body Text First Indent 2"/>
    <w:basedOn w:val="BodyTextIndent"/>
    <w:link w:val="BodyTextFirstIndent2Char"/>
    <w:rsid w:val="00AD4AED"/>
    <w:pPr>
      <w:ind w:firstLine="210"/>
    </w:pPr>
  </w:style>
  <w:style w:type="character" w:customStyle="1" w:styleId="BodyTextFirstIndent2Char">
    <w:name w:val="Body Text First Indent 2 Char"/>
    <w:link w:val="BodyTextFirstIndent2"/>
    <w:rsid w:val="00AD4AED"/>
    <w:rPr>
      <w:rFonts w:ascii="Times New Roman" w:eastAsia="Times New Roman" w:hAnsi="Times New Roman"/>
      <w:sz w:val="24"/>
      <w:lang w:eastAsia="bg-BG"/>
    </w:rPr>
  </w:style>
  <w:style w:type="paragraph" w:styleId="BodyTextIndent2">
    <w:name w:val="Body Text Indent 2"/>
    <w:basedOn w:val="Normal"/>
    <w:link w:val="BodyTextIndent2Char"/>
    <w:rsid w:val="00AD4AED"/>
    <w:pPr>
      <w:spacing w:before="0" w:line="480" w:lineRule="auto"/>
      <w:ind w:left="283"/>
    </w:pPr>
    <w:rPr>
      <w:rFonts w:eastAsia="Times New Roman"/>
      <w:lang w:val="x-none" w:eastAsia="bg-BG"/>
    </w:rPr>
  </w:style>
  <w:style w:type="character" w:customStyle="1" w:styleId="BodyTextIndent2Char">
    <w:name w:val="Body Text Indent 2 Char"/>
    <w:link w:val="BodyTextIndent2"/>
    <w:rsid w:val="00AD4AED"/>
    <w:rPr>
      <w:rFonts w:ascii="Times New Roman" w:eastAsia="Times New Roman" w:hAnsi="Times New Roman"/>
      <w:sz w:val="24"/>
      <w:lang w:eastAsia="bg-BG"/>
    </w:rPr>
  </w:style>
  <w:style w:type="paragraph" w:styleId="BodyTextIndent3">
    <w:name w:val="Body Text Indent 3"/>
    <w:basedOn w:val="Normal"/>
    <w:link w:val="BodyTextIndent3Char"/>
    <w:rsid w:val="00AD4AED"/>
    <w:pPr>
      <w:spacing w:before="0"/>
      <w:ind w:left="283"/>
    </w:pPr>
    <w:rPr>
      <w:rFonts w:eastAsia="Times New Roman"/>
      <w:sz w:val="16"/>
      <w:lang w:val="x-none" w:eastAsia="bg-BG"/>
    </w:rPr>
  </w:style>
  <w:style w:type="character" w:customStyle="1" w:styleId="BodyTextIndent3Char">
    <w:name w:val="Body Text Indent 3 Char"/>
    <w:link w:val="BodyTextIndent3"/>
    <w:rsid w:val="00AD4AED"/>
    <w:rPr>
      <w:rFonts w:ascii="Times New Roman" w:eastAsia="Times New Roman" w:hAnsi="Times New Roman"/>
      <w:sz w:val="16"/>
      <w:lang w:eastAsia="bg-BG"/>
    </w:rPr>
  </w:style>
  <w:style w:type="paragraph" w:styleId="Caption">
    <w:name w:val="caption"/>
    <w:basedOn w:val="Normal"/>
    <w:next w:val="Normal"/>
    <w:qFormat/>
    <w:rsid w:val="00AD4AED"/>
    <w:rPr>
      <w:rFonts w:eastAsia="Times New Roman"/>
      <w:b/>
    </w:rPr>
  </w:style>
  <w:style w:type="paragraph" w:styleId="Closing">
    <w:name w:val="Closing"/>
    <w:basedOn w:val="Normal"/>
    <w:next w:val="Signature"/>
    <w:link w:val="ClosingChar"/>
    <w:rsid w:val="00AD4AED"/>
    <w:pPr>
      <w:tabs>
        <w:tab w:val="left" w:pos="5103"/>
      </w:tabs>
      <w:spacing w:before="240" w:after="240"/>
      <w:ind w:left="5103"/>
      <w:jc w:val="left"/>
    </w:pPr>
    <w:rPr>
      <w:rFonts w:eastAsia="Times New Roman"/>
      <w:lang w:val="x-none" w:eastAsia="bg-BG"/>
    </w:rPr>
  </w:style>
  <w:style w:type="character" w:customStyle="1" w:styleId="ClosingChar">
    <w:name w:val="Closing Char"/>
    <w:link w:val="Closing"/>
    <w:rsid w:val="00AD4AED"/>
    <w:rPr>
      <w:rFonts w:ascii="Times New Roman" w:eastAsia="Times New Roman" w:hAnsi="Times New Roman"/>
      <w:sz w:val="24"/>
      <w:lang w:eastAsia="bg-BG"/>
    </w:rPr>
  </w:style>
  <w:style w:type="paragraph" w:styleId="Signature">
    <w:name w:val="Signature"/>
    <w:basedOn w:val="Normal"/>
    <w:next w:val="Contact"/>
    <w:link w:val="SignatureChar"/>
    <w:uiPriority w:val="99"/>
    <w:rsid w:val="00AD4AED"/>
    <w:pPr>
      <w:tabs>
        <w:tab w:val="left" w:pos="5103"/>
      </w:tabs>
      <w:spacing w:before="1200" w:after="0"/>
      <w:ind w:left="5103"/>
      <w:jc w:val="center"/>
    </w:pPr>
    <w:rPr>
      <w:rFonts w:eastAsia="Times New Roman"/>
      <w:lang w:val="x-none" w:eastAsia="bg-BG"/>
    </w:rPr>
  </w:style>
  <w:style w:type="character" w:customStyle="1" w:styleId="SignatureChar">
    <w:name w:val="Signature Char"/>
    <w:link w:val="Signature"/>
    <w:uiPriority w:val="99"/>
    <w:rsid w:val="00AD4AED"/>
    <w:rPr>
      <w:rFonts w:ascii="Times New Roman" w:eastAsia="Times New Roman" w:hAnsi="Times New Roman"/>
      <w:sz w:val="24"/>
      <w:lang w:eastAsia="bg-BG"/>
    </w:rPr>
  </w:style>
  <w:style w:type="paragraph" w:customStyle="1" w:styleId="Enclosures">
    <w:name w:val="Enclosures"/>
    <w:basedOn w:val="Normal"/>
    <w:next w:val="Participants"/>
    <w:rsid w:val="00AD4AED"/>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
    <w:next w:val="Copies"/>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
    <w:next w:val="Normal"/>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CommentText">
    <w:name w:val="annotation text"/>
    <w:basedOn w:val="Normal"/>
    <w:link w:val="CommentTextChar"/>
    <w:rsid w:val="00AD4AED"/>
    <w:pPr>
      <w:spacing w:before="0" w:after="240"/>
    </w:pPr>
    <w:rPr>
      <w:rFonts w:eastAsia="Times New Roman"/>
      <w:sz w:val="20"/>
      <w:lang w:val="x-none" w:eastAsia="bg-BG"/>
    </w:rPr>
  </w:style>
  <w:style w:type="character" w:customStyle="1" w:styleId="CommentTextChar">
    <w:name w:val="Comment Text Char"/>
    <w:link w:val="CommentText"/>
    <w:rsid w:val="00AD4AED"/>
    <w:rPr>
      <w:rFonts w:ascii="Times New Roman" w:eastAsia="Times New Roman" w:hAnsi="Times New Roman"/>
      <w:lang w:eastAsia="bg-BG"/>
    </w:rPr>
  </w:style>
  <w:style w:type="paragraph" w:styleId="Date">
    <w:name w:val="Date"/>
    <w:basedOn w:val="Normal"/>
    <w:next w:val="References"/>
    <w:link w:val="DateChar"/>
    <w:rsid w:val="00AD4AED"/>
    <w:pPr>
      <w:spacing w:before="0" w:after="0"/>
      <w:ind w:left="5103" w:right="-567"/>
      <w:jc w:val="left"/>
    </w:pPr>
    <w:rPr>
      <w:rFonts w:eastAsia="Times New Roman"/>
      <w:lang w:val="x-none" w:eastAsia="bg-BG"/>
    </w:rPr>
  </w:style>
  <w:style w:type="character" w:customStyle="1" w:styleId="DateChar">
    <w:name w:val="Date Char"/>
    <w:link w:val="Date"/>
    <w:rsid w:val="00AD4AED"/>
    <w:rPr>
      <w:rFonts w:ascii="Times New Roman" w:eastAsia="Times New Roman" w:hAnsi="Times New Roman"/>
      <w:sz w:val="24"/>
      <w:lang w:eastAsia="bg-BG"/>
    </w:rPr>
  </w:style>
  <w:style w:type="paragraph" w:customStyle="1" w:styleId="References">
    <w:name w:val="References"/>
    <w:basedOn w:val="Normal"/>
    <w:next w:val="AddressTR"/>
    <w:rsid w:val="00AD4AED"/>
    <w:pPr>
      <w:spacing w:before="0" w:after="240"/>
      <w:ind w:left="5103"/>
      <w:jc w:val="left"/>
    </w:pPr>
    <w:rPr>
      <w:rFonts w:eastAsia="Times New Roman"/>
      <w:sz w:val="20"/>
    </w:rPr>
  </w:style>
  <w:style w:type="paragraph" w:styleId="DocumentMap">
    <w:name w:val="Document Map"/>
    <w:basedOn w:val="Normal"/>
    <w:link w:val="DocumentMapChar"/>
    <w:semiHidden/>
    <w:rsid w:val="00AD4AED"/>
    <w:pPr>
      <w:shd w:val="clear" w:color="auto" w:fill="000080"/>
      <w:spacing w:before="0" w:after="240"/>
    </w:pPr>
    <w:rPr>
      <w:rFonts w:ascii="Tahoma" w:eastAsia="Times New Roman" w:hAnsi="Tahoma"/>
      <w:lang w:val="x-none" w:eastAsia="bg-BG"/>
    </w:rPr>
  </w:style>
  <w:style w:type="character" w:customStyle="1" w:styleId="DocumentMapChar">
    <w:name w:val="Document Map Char"/>
    <w:link w:val="DocumentMap"/>
    <w:semiHidden/>
    <w:rsid w:val="00AD4AED"/>
    <w:rPr>
      <w:rFonts w:ascii="Tahoma" w:eastAsia="Times New Roman" w:hAnsi="Tahoma"/>
      <w:sz w:val="24"/>
      <w:shd w:val="clear" w:color="auto" w:fill="000080"/>
      <w:lang w:eastAsia="bg-BG"/>
    </w:rPr>
  </w:style>
  <w:style w:type="paragraph" w:customStyle="1" w:styleId="DoubSign">
    <w:name w:val="DoubSign"/>
    <w:basedOn w:val="Normal"/>
    <w:next w:val="Contact"/>
    <w:rsid w:val="00AD4AED"/>
    <w:pPr>
      <w:tabs>
        <w:tab w:val="left" w:pos="5103"/>
      </w:tabs>
      <w:spacing w:before="1200" w:after="0"/>
      <w:jc w:val="left"/>
    </w:pPr>
    <w:rPr>
      <w:rFonts w:eastAsia="Times New Roman"/>
    </w:rPr>
  </w:style>
  <w:style w:type="paragraph" w:styleId="EndnoteText">
    <w:name w:val="endnote text"/>
    <w:basedOn w:val="Normal"/>
    <w:link w:val="EndnoteTextChar"/>
    <w:semiHidden/>
    <w:rsid w:val="00AD4AED"/>
    <w:pPr>
      <w:spacing w:before="0" w:after="240"/>
    </w:pPr>
    <w:rPr>
      <w:rFonts w:eastAsia="Times New Roman"/>
      <w:sz w:val="20"/>
      <w:lang w:val="x-none" w:eastAsia="bg-BG"/>
    </w:rPr>
  </w:style>
  <w:style w:type="character" w:customStyle="1" w:styleId="EndnoteTextChar">
    <w:name w:val="Endnote Text Char"/>
    <w:link w:val="EndnoteText"/>
    <w:semiHidden/>
    <w:rsid w:val="00AD4AED"/>
    <w:rPr>
      <w:rFonts w:ascii="Times New Roman" w:eastAsia="Times New Roman" w:hAnsi="Times New Roman"/>
      <w:lang w:eastAsia="bg-BG"/>
    </w:rPr>
  </w:style>
  <w:style w:type="paragraph" w:styleId="EnvelopeAddress">
    <w:name w:val="envelope address"/>
    <w:basedOn w:val="Normal"/>
    <w:rsid w:val="00AD4AED"/>
    <w:pPr>
      <w:framePr w:w="7920" w:h="1980" w:hRule="exact" w:hSpace="180" w:wrap="auto" w:hAnchor="page" w:xAlign="center" w:yAlign="bottom"/>
      <w:spacing w:before="0" w:after="0"/>
    </w:pPr>
    <w:rPr>
      <w:rFonts w:eastAsia="Times New Roman"/>
    </w:rPr>
  </w:style>
  <w:style w:type="paragraph" w:styleId="EnvelopeReturn">
    <w:name w:val="envelope return"/>
    <w:basedOn w:val="Normal"/>
    <w:rsid w:val="00AD4AED"/>
    <w:pPr>
      <w:spacing w:before="0" w:after="0"/>
    </w:pPr>
    <w:rPr>
      <w:rFonts w:eastAsia="Times New Roman"/>
      <w:sz w:val="20"/>
    </w:rPr>
  </w:style>
  <w:style w:type="paragraph" w:styleId="Index1">
    <w:name w:val="index 1"/>
    <w:basedOn w:val="Normal"/>
    <w:next w:val="Normal"/>
    <w:autoRedefine/>
    <w:semiHidden/>
    <w:rsid w:val="00AD4AED"/>
    <w:pPr>
      <w:spacing w:before="0" w:after="240"/>
      <w:ind w:left="240" w:hanging="240"/>
    </w:pPr>
    <w:rPr>
      <w:rFonts w:eastAsia="Times New Roman"/>
    </w:rPr>
  </w:style>
  <w:style w:type="paragraph" w:styleId="Index2">
    <w:name w:val="index 2"/>
    <w:basedOn w:val="Normal"/>
    <w:next w:val="Normal"/>
    <w:autoRedefine/>
    <w:semiHidden/>
    <w:rsid w:val="00AD4AED"/>
    <w:pPr>
      <w:spacing w:before="0" w:after="240"/>
      <w:ind w:left="480" w:hanging="240"/>
    </w:pPr>
    <w:rPr>
      <w:rFonts w:eastAsia="Times New Roman"/>
    </w:rPr>
  </w:style>
  <w:style w:type="paragraph" w:styleId="Index3">
    <w:name w:val="index 3"/>
    <w:basedOn w:val="Normal"/>
    <w:next w:val="Normal"/>
    <w:autoRedefine/>
    <w:semiHidden/>
    <w:rsid w:val="00AD4AED"/>
    <w:pPr>
      <w:spacing w:before="0" w:after="240"/>
      <w:ind w:left="720" w:hanging="240"/>
    </w:pPr>
    <w:rPr>
      <w:rFonts w:eastAsia="Times New Roman"/>
    </w:rPr>
  </w:style>
  <w:style w:type="paragraph" w:styleId="Index4">
    <w:name w:val="index 4"/>
    <w:basedOn w:val="Normal"/>
    <w:next w:val="Normal"/>
    <w:autoRedefine/>
    <w:semiHidden/>
    <w:rsid w:val="00AD4AED"/>
    <w:pPr>
      <w:spacing w:before="0" w:after="240"/>
      <w:ind w:left="960" w:hanging="240"/>
    </w:pPr>
    <w:rPr>
      <w:rFonts w:eastAsia="Times New Roman"/>
    </w:rPr>
  </w:style>
  <w:style w:type="paragraph" w:styleId="Index5">
    <w:name w:val="index 5"/>
    <w:basedOn w:val="Normal"/>
    <w:next w:val="Normal"/>
    <w:autoRedefine/>
    <w:semiHidden/>
    <w:rsid w:val="00AD4AED"/>
    <w:pPr>
      <w:spacing w:before="0" w:after="240"/>
      <w:ind w:left="1200" w:hanging="240"/>
    </w:pPr>
    <w:rPr>
      <w:rFonts w:eastAsia="Times New Roman"/>
    </w:rPr>
  </w:style>
  <w:style w:type="paragraph" w:styleId="Index6">
    <w:name w:val="index 6"/>
    <w:basedOn w:val="Normal"/>
    <w:next w:val="Normal"/>
    <w:autoRedefine/>
    <w:semiHidden/>
    <w:rsid w:val="00AD4AED"/>
    <w:pPr>
      <w:spacing w:before="0" w:after="240"/>
      <w:ind w:left="1440" w:hanging="240"/>
    </w:pPr>
    <w:rPr>
      <w:rFonts w:eastAsia="Times New Roman"/>
    </w:rPr>
  </w:style>
  <w:style w:type="paragraph" w:styleId="Index7">
    <w:name w:val="index 7"/>
    <w:basedOn w:val="Normal"/>
    <w:next w:val="Normal"/>
    <w:autoRedefine/>
    <w:semiHidden/>
    <w:rsid w:val="00AD4AED"/>
    <w:pPr>
      <w:spacing w:before="0" w:after="240"/>
      <w:ind w:left="1680" w:hanging="240"/>
    </w:pPr>
    <w:rPr>
      <w:rFonts w:eastAsia="Times New Roman"/>
    </w:rPr>
  </w:style>
  <w:style w:type="paragraph" w:styleId="Index8">
    <w:name w:val="index 8"/>
    <w:basedOn w:val="Normal"/>
    <w:next w:val="Normal"/>
    <w:autoRedefine/>
    <w:semiHidden/>
    <w:rsid w:val="00AD4AED"/>
    <w:pPr>
      <w:spacing w:before="0" w:after="240"/>
      <w:ind w:left="1920" w:hanging="240"/>
    </w:pPr>
    <w:rPr>
      <w:rFonts w:eastAsia="Times New Roman"/>
    </w:rPr>
  </w:style>
  <w:style w:type="paragraph" w:styleId="Index9">
    <w:name w:val="index 9"/>
    <w:basedOn w:val="Normal"/>
    <w:next w:val="Normal"/>
    <w:autoRedefine/>
    <w:semiHidden/>
    <w:rsid w:val="00AD4AED"/>
    <w:pPr>
      <w:spacing w:before="0" w:after="240"/>
      <w:ind w:left="2160" w:hanging="240"/>
    </w:pPr>
    <w:rPr>
      <w:rFonts w:eastAsia="Times New Roman"/>
    </w:rPr>
  </w:style>
  <w:style w:type="paragraph" w:styleId="IndexHeading">
    <w:name w:val="index heading"/>
    <w:basedOn w:val="Normal"/>
    <w:next w:val="Index1"/>
    <w:semiHidden/>
    <w:rsid w:val="00AD4AED"/>
    <w:pPr>
      <w:spacing w:before="0" w:after="240"/>
    </w:pPr>
    <w:rPr>
      <w:rFonts w:ascii="Arial" w:eastAsia="Times New Roman" w:hAnsi="Arial"/>
      <w:b/>
    </w:rPr>
  </w:style>
  <w:style w:type="paragraph" w:styleId="List">
    <w:name w:val="List"/>
    <w:basedOn w:val="Normal"/>
    <w:rsid w:val="00AD4AED"/>
    <w:pPr>
      <w:spacing w:before="0" w:after="240"/>
      <w:ind w:left="283" w:hanging="283"/>
    </w:pPr>
    <w:rPr>
      <w:rFonts w:eastAsia="Times New Roman"/>
    </w:rPr>
  </w:style>
  <w:style w:type="paragraph" w:styleId="List2">
    <w:name w:val="List 2"/>
    <w:basedOn w:val="Normal"/>
    <w:rsid w:val="00AD4AED"/>
    <w:pPr>
      <w:spacing w:before="0" w:after="240"/>
      <w:ind w:left="566" w:hanging="283"/>
    </w:pPr>
    <w:rPr>
      <w:rFonts w:eastAsia="Times New Roman"/>
    </w:rPr>
  </w:style>
  <w:style w:type="paragraph" w:styleId="List3">
    <w:name w:val="List 3"/>
    <w:basedOn w:val="Normal"/>
    <w:rsid w:val="00AD4AED"/>
    <w:pPr>
      <w:spacing w:before="0" w:after="240"/>
      <w:ind w:left="849" w:hanging="283"/>
    </w:pPr>
    <w:rPr>
      <w:rFonts w:eastAsia="Times New Roman"/>
    </w:rPr>
  </w:style>
  <w:style w:type="paragraph" w:styleId="List4">
    <w:name w:val="List 4"/>
    <w:basedOn w:val="Normal"/>
    <w:rsid w:val="00AD4AED"/>
    <w:pPr>
      <w:spacing w:before="0" w:after="240"/>
      <w:ind w:left="1132" w:hanging="283"/>
    </w:pPr>
    <w:rPr>
      <w:rFonts w:eastAsia="Times New Roman"/>
    </w:rPr>
  </w:style>
  <w:style w:type="paragraph" w:styleId="List5">
    <w:name w:val="List 5"/>
    <w:basedOn w:val="Normal"/>
    <w:rsid w:val="00AD4AED"/>
    <w:pPr>
      <w:spacing w:before="0" w:after="240"/>
      <w:ind w:left="1415" w:hanging="283"/>
    </w:pPr>
    <w:rPr>
      <w:rFonts w:eastAsia="Times New Roman"/>
    </w:rPr>
  </w:style>
  <w:style w:type="paragraph" w:styleId="ListBullet5">
    <w:name w:val="List Bullet 5"/>
    <w:basedOn w:val="Normal"/>
    <w:autoRedefine/>
    <w:rsid w:val="00AD4AED"/>
    <w:pPr>
      <w:numPr>
        <w:numId w:val="5"/>
      </w:numPr>
      <w:spacing w:before="0" w:after="240"/>
    </w:pPr>
    <w:rPr>
      <w:rFonts w:eastAsia="Times New Roman"/>
    </w:rPr>
  </w:style>
  <w:style w:type="paragraph" w:styleId="ListContinue">
    <w:name w:val="List Continue"/>
    <w:basedOn w:val="Normal"/>
    <w:rsid w:val="00AD4AED"/>
    <w:pPr>
      <w:spacing w:before="0"/>
      <w:ind w:left="283"/>
    </w:pPr>
    <w:rPr>
      <w:rFonts w:eastAsia="Times New Roman"/>
    </w:rPr>
  </w:style>
  <w:style w:type="paragraph" w:styleId="ListContinue2">
    <w:name w:val="List Continue 2"/>
    <w:basedOn w:val="Normal"/>
    <w:rsid w:val="00AD4AED"/>
    <w:pPr>
      <w:spacing w:before="0"/>
      <w:ind w:left="566"/>
    </w:pPr>
    <w:rPr>
      <w:rFonts w:eastAsia="Times New Roman"/>
    </w:rPr>
  </w:style>
  <w:style w:type="paragraph" w:styleId="ListContinue3">
    <w:name w:val="List Continue 3"/>
    <w:basedOn w:val="Normal"/>
    <w:rsid w:val="00AD4AED"/>
    <w:pPr>
      <w:spacing w:before="0"/>
      <w:ind w:left="849"/>
    </w:pPr>
    <w:rPr>
      <w:rFonts w:eastAsia="Times New Roman"/>
    </w:rPr>
  </w:style>
  <w:style w:type="paragraph" w:styleId="ListContinue4">
    <w:name w:val="List Continue 4"/>
    <w:basedOn w:val="Normal"/>
    <w:rsid w:val="00AD4AED"/>
    <w:pPr>
      <w:spacing w:before="0"/>
      <w:ind w:left="1132"/>
    </w:pPr>
    <w:rPr>
      <w:rFonts w:eastAsia="Times New Roman"/>
    </w:rPr>
  </w:style>
  <w:style w:type="paragraph" w:styleId="ListContinue5">
    <w:name w:val="List Continue 5"/>
    <w:basedOn w:val="Normal"/>
    <w:rsid w:val="00AD4AED"/>
    <w:pPr>
      <w:spacing w:before="0"/>
      <w:ind w:left="1415"/>
    </w:pPr>
    <w:rPr>
      <w:rFonts w:eastAsia="Times New Roman"/>
    </w:rPr>
  </w:style>
  <w:style w:type="paragraph" w:styleId="ListNumber">
    <w:name w:val="List Number"/>
    <w:basedOn w:val="Normal"/>
    <w:rsid w:val="00AD4AED"/>
    <w:pPr>
      <w:numPr>
        <w:numId w:val="12"/>
      </w:numPr>
      <w:spacing w:before="0" w:after="240"/>
    </w:pPr>
    <w:rPr>
      <w:rFonts w:eastAsia="Times New Roman"/>
    </w:rPr>
  </w:style>
  <w:style w:type="paragraph" w:styleId="ListNumber2">
    <w:name w:val="List Number 2"/>
    <w:basedOn w:val="Text2"/>
    <w:rsid w:val="00AD4AED"/>
    <w:pPr>
      <w:numPr>
        <w:numId w:val="14"/>
      </w:numPr>
      <w:spacing w:before="0" w:after="240"/>
    </w:pPr>
    <w:rPr>
      <w:rFonts w:eastAsia="Times New Roman"/>
    </w:rPr>
  </w:style>
  <w:style w:type="paragraph" w:styleId="ListNumber3">
    <w:name w:val="List Number 3"/>
    <w:basedOn w:val="Text3"/>
    <w:rsid w:val="00AD4AED"/>
    <w:pPr>
      <w:numPr>
        <w:numId w:val="15"/>
      </w:numPr>
      <w:spacing w:before="0" w:after="240"/>
    </w:pPr>
    <w:rPr>
      <w:rFonts w:eastAsia="Times New Roman"/>
    </w:rPr>
  </w:style>
  <w:style w:type="paragraph" w:styleId="ListNumber4">
    <w:name w:val="List Number 4"/>
    <w:basedOn w:val="Text4"/>
    <w:rsid w:val="00AD4AED"/>
    <w:pPr>
      <w:numPr>
        <w:numId w:val="16"/>
      </w:numPr>
      <w:spacing w:before="0" w:after="240"/>
    </w:pPr>
    <w:rPr>
      <w:rFonts w:eastAsia="Times New Roman"/>
    </w:rPr>
  </w:style>
  <w:style w:type="paragraph" w:styleId="ListNumber5">
    <w:name w:val="List Number 5"/>
    <w:basedOn w:val="Normal"/>
    <w:rsid w:val="00AD4AED"/>
    <w:pPr>
      <w:numPr>
        <w:numId w:val="6"/>
      </w:numPr>
      <w:spacing w:before="0" w:after="240"/>
    </w:pPr>
    <w:rPr>
      <w:rFonts w:eastAsia="Times New Roman"/>
    </w:rPr>
  </w:style>
  <w:style w:type="paragraph" w:styleId="MacroText">
    <w:name w:val="macro"/>
    <w:link w:val="MacroTextChar"/>
    <w:semiHidden/>
    <w:rsid w:val="00AD4AE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rPr>
  </w:style>
  <w:style w:type="character" w:customStyle="1" w:styleId="MacroTextChar">
    <w:name w:val="Macro Text Char"/>
    <w:link w:val="MacroText"/>
    <w:semiHidden/>
    <w:rsid w:val="00AD4AED"/>
    <w:rPr>
      <w:rFonts w:ascii="Courier New" w:eastAsia="Times New Roman" w:hAnsi="Courier New"/>
      <w:lang w:eastAsia="bg-BG" w:bidi="ar-SA"/>
    </w:rPr>
  </w:style>
  <w:style w:type="paragraph" w:styleId="MessageHeader">
    <w:name w:val="Message Header"/>
    <w:basedOn w:val="Normal"/>
    <w:link w:val="MessageHeaderChar"/>
    <w:rsid w:val="00AD4AED"/>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lang w:val="x-none" w:eastAsia="bg-BG"/>
    </w:rPr>
  </w:style>
  <w:style w:type="character" w:customStyle="1" w:styleId="MessageHeaderChar">
    <w:name w:val="Message Header Char"/>
    <w:link w:val="MessageHeader"/>
    <w:rsid w:val="00AD4AED"/>
    <w:rPr>
      <w:rFonts w:ascii="Arial" w:eastAsia="Times New Roman" w:hAnsi="Arial"/>
      <w:sz w:val="24"/>
      <w:shd w:val="pct20" w:color="auto" w:fill="auto"/>
      <w:lang w:eastAsia="bg-BG"/>
    </w:rPr>
  </w:style>
  <w:style w:type="paragraph" w:styleId="NormalIndent">
    <w:name w:val="Normal Indent"/>
    <w:basedOn w:val="Normal"/>
    <w:rsid w:val="00AD4AED"/>
    <w:pPr>
      <w:spacing w:before="0" w:after="240"/>
      <w:ind w:left="720"/>
    </w:pPr>
    <w:rPr>
      <w:rFonts w:eastAsia="Times New Roman"/>
    </w:rPr>
  </w:style>
  <w:style w:type="paragraph" w:styleId="NoteHeading">
    <w:name w:val="Note Heading"/>
    <w:basedOn w:val="Normal"/>
    <w:next w:val="Normal"/>
    <w:link w:val="NoteHeadingChar"/>
    <w:rsid w:val="00AD4AED"/>
    <w:pPr>
      <w:spacing w:before="0" w:after="240"/>
    </w:pPr>
    <w:rPr>
      <w:rFonts w:eastAsia="Times New Roman"/>
      <w:lang w:val="x-none" w:eastAsia="bg-BG"/>
    </w:rPr>
  </w:style>
  <w:style w:type="character" w:customStyle="1" w:styleId="NoteHeadingChar">
    <w:name w:val="Note Heading Char"/>
    <w:link w:val="NoteHeading"/>
    <w:rsid w:val="00AD4AED"/>
    <w:rPr>
      <w:rFonts w:ascii="Times New Roman" w:eastAsia="Times New Roman" w:hAnsi="Times New Roman"/>
      <w:sz w:val="24"/>
      <w:lang w:eastAsia="bg-BG"/>
    </w:rPr>
  </w:style>
  <w:style w:type="paragraph" w:customStyle="1" w:styleId="NoteHead">
    <w:name w:val="NoteHead"/>
    <w:basedOn w:val="Normal"/>
    <w:next w:val="Subject"/>
    <w:rsid w:val="00AD4AED"/>
    <w:pPr>
      <w:spacing w:before="720" w:after="720"/>
      <w:jc w:val="center"/>
    </w:pPr>
    <w:rPr>
      <w:rFonts w:eastAsia="Times New Roman"/>
      <w:b/>
      <w:smallCaps/>
    </w:rPr>
  </w:style>
  <w:style w:type="paragraph" w:customStyle="1" w:styleId="Subject">
    <w:name w:val="Subject"/>
    <w:basedOn w:val="Normal"/>
    <w:next w:val="Normal"/>
    <w:rsid w:val="00AD4AED"/>
    <w:pPr>
      <w:spacing w:before="0" w:after="480"/>
      <w:ind w:left="1531" w:hanging="1531"/>
      <w:jc w:val="left"/>
    </w:pPr>
    <w:rPr>
      <w:rFonts w:eastAsia="Times New Roman"/>
      <w:b/>
    </w:rPr>
  </w:style>
  <w:style w:type="paragraph" w:customStyle="1" w:styleId="NoteList">
    <w:name w:val="NoteList"/>
    <w:basedOn w:val="Normal"/>
    <w:next w:val="Subject"/>
    <w:rsid w:val="00AD4AED"/>
    <w:pPr>
      <w:tabs>
        <w:tab w:val="left" w:pos="5823"/>
      </w:tabs>
      <w:spacing w:before="720" w:after="720"/>
      <w:ind w:left="5104" w:hanging="3119"/>
      <w:jc w:val="left"/>
    </w:pPr>
    <w:rPr>
      <w:rFonts w:eastAsia="Times New Roman"/>
      <w:b/>
      <w:smallCaps/>
    </w:rPr>
  </w:style>
  <w:style w:type="paragraph" w:styleId="PlainText">
    <w:name w:val="Plain Text"/>
    <w:basedOn w:val="Normal"/>
    <w:link w:val="PlainTextChar"/>
    <w:rsid w:val="00AD4AED"/>
    <w:pPr>
      <w:spacing w:before="0" w:after="240"/>
    </w:pPr>
    <w:rPr>
      <w:rFonts w:ascii="Courier New" w:eastAsia="Times New Roman" w:hAnsi="Courier New"/>
      <w:sz w:val="20"/>
      <w:lang w:val="x-none" w:eastAsia="bg-BG"/>
    </w:rPr>
  </w:style>
  <w:style w:type="character" w:customStyle="1" w:styleId="PlainTextChar">
    <w:name w:val="Plain Text Char"/>
    <w:link w:val="PlainText"/>
    <w:rsid w:val="00AD4AED"/>
    <w:rPr>
      <w:rFonts w:ascii="Courier New" w:eastAsia="Times New Roman" w:hAnsi="Courier New"/>
      <w:lang w:eastAsia="bg-BG"/>
    </w:rPr>
  </w:style>
  <w:style w:type="paragraph" w:styleId="Salutation">
    <w:name w:val="Salutation"/>
    <w:basedOn w:val="Normal"/>
    <w:next w:val="Normal"/>
    <w:link w:val="SalutationChar"/>
    <w:rsid w:val="00AD4AED"/>
    <w:pPr>
      <w:spacing w:before="0" w:after="240"/>
    </w:pPr>
    <w:rPr>
      <w:rFonts w:eastAsia="Times New Roman"/>
      <w:lang w:val="x-none" w:eastAsia="bg-BG"/>
    </w:rPr>
  </w:style>
  <w:style w:type="character" w:customStyle="1" w:styleId="SalutationChar">
    <w:name w:val="Salutation Char"/>
    <w:link w:val="Salutation"/>
    <w:rsid w:val="00AD4AED"/>
    <w:rPr>
      <w:rFonts w:ascii="Times New Roman" w:eastAsia="Times New Roman" w:hAnsi="Times New Roman"/>
      <w:sz w:val="24"/>
      <w:lang w:eastAsia="bg-BG"/>
    </w:rPr>
  </w:style>
  <w:style w:type="paragraph" w:styleId="Subtitle">
    <w:name w:val="Subtitle"/>
    <w:basedOn w:val="Normal"/>
    <w:link w:val="SubtitleChar"/>
    <w:qFormat/>
    <w:rsid w:val="00AD4AED"/>
    <w:pPr>
      <w:spacing w:before="0" w:after="60"/>
      <w:jc w:val="center"/>
      <w:outlineLvl w:val="1"/>
    </w:pPr>
    <w:rPr>
      <w:rFonts w:ascii="Arial" w:eastAsia="Times New Roman" w:hAnsi="Arial"/>
      <w:lang w:val="x-none" w:eastAsia="bg-BG"/>
    </w:rPr>
  </w:style>
  <w:style w:type="character" w:customStyle="1" w:styleId="SubtitleChar">
    <w:name w:val="Subtitle Char"/>
    <w:link w:val="Subtitle"/>
    <w:rsid w:val="00AD4AED"/>
    <w:rPr>
      <w:rFonts w:ascii="Arial" w:eastAsia="Times New Roman" w:hAnsi="Arial"/>
      <w:sz w:val="24"/>
      <w:lang w:eastAsia="bg-BG"/>
    </w:rPr>
  </w:style>
  <w:style w:type="paragraph" w:styleId="TableofAuthorities">
    <w:name w:val="table of authorities"/>
    <w:basedOn w:val="Normal"/>
    <w:next w:val="Normal"/>
    <w:semiHidden/>
    <w:rsid w:val="00AD4AED"/>
    <w:pPr>
      <w:spacing w:before="0" w:after="240"/>
      <w:ind w:left="240" w:hanging="240"/>
    </w:pPr>
    <w:rPr>
      <w:rFonts w:eastAsia="Times New Roman"/>
    </w:rPr>
  </w:style>
  <w:style w:type="paragraph" w:styleId="TableofFigures">
    <w:name w:val="table of figures"/>
    <w:basedOn w:val="Normal"/>
    <w:next w:val="Normal"/>
    <w:semiHidden/>
    <w:rsid w:val="00AD4AED"/>
    <w:pPr>
      <w:spacing w:before="0" w:after="240"/>
      <w:ind w:left="480" w:hanging="480"/>
    </w:pPr>
    <w:rPr>
      <w:rFonts w:eastAsia="Times New Roman"/>
    </w:rPr>
  </w:style>
  <w:style w:type="paragraph" w:styleId="Title">
    <w:name w:val="Title"/>
    <w:basedOn w:val="Normal"/>
    <w:link w:val="TitleChar"/>
    <w:qFormat/>
    <w:rsid w:val="00AD4AED"/>
    <w:pPr>
      <w:spacing w:before="240" w:after="60"/>
      <w:jc w:val="center"/>
      <w:outlineLvl w:val="0"/>
    </w:pPr>
    <w:rPr>
      <w:rFonts w:ascii="Arial" w:eastAsia="Times New Roman" w:hAnsi="Arial"/>
      <w:b/>
      <w:kern w:val="28"/>
      <w:sz w:val="32"/>
      <w:lang w:val="x-none" w:eastAsia="bg-BG"/>
    </w:rPr>
  </w:style>
  <w:style w:type="character" w:customStyle="1" w:styleId="TitleChar">
    <w:name w:val="Title Char"/>
    <w:link w:val="Title"/>
    <w:rsid w:val="00AD4AED"/>
    <w:rPr>
      <w:rFonts w:ascii="Arial" w:eastAsia="Times New Roman" w:hAnsi="Arial"/>
      <w:b/>
      <w:kern w:val="28"/>
      <w:sz w:val="32"/>
      <w:lang w:eastAsia="bg-BG"/>
    </w:rPr>
  </w:style>
  <w:style w:type="paragraph" w:styleId="TOAHeading">
    <w:name w:val="toa heading"/>
    <w:basedOn w:val="Normal"/>
    <w:next w:val="Normal"/>
    <w:semiHidden/>
    <w:rsid w:val="00AD4AED"/>
    <w:pPr>
      <w:spacing w:after="240"/>
    </w:pPr>
    <w:rPr>
      <w:rFonts w:ascii="Arial" w:eastAsia="Times New Roman" w:hAnsi="Arial"/>
      <w:b/>
    </w:rPr>
  </w:style>
  <w:style w:type="paragraph" w:customStyle="1" w:styleId="YReferences">
    <w:name w:val="YReferences"/>
    <w:basedOn w:val="Normal"/>
    <w:next w:val="Normal"/>
    <w:rsid w:val="00AD4AED"/>
    <w:pPr>
      <w:spacing w:before="0" w:after="480"/>
      <w:ind w:left="1531" w:hanging="1531"/>
    </w:pPr>
    <w:rPr>
      <w:rFonts w:eastAsia="Times New Roman"/>
    </w:rPr>
  </w:style>
  <w:style w:type="paragraph" w:customStyle="1" w:styleId="ListBullet1">
    <w:name w:val="List Bullet 1"/>
    <w:basedOn w:val="Text1"/>
    <w:rsid w:val="00AD4AED"/>
    <w:pPr>
      <w:tabs>
        <w:tab w:val="num" w:pos="765"/>
      </w:tabs>
      <w:spacing w:before="0" w:after="240"/>
      <w:ind w:left="765" w:hanging="283"/>
    </w:pPr>
    <w:rPr>
      <w:rFonts w:eastAsia="Times New Roman"/>
    </w:rPr>
  </w:style>
  <w:style w:type="paragraph" w:customStyle="1" w:styleId="ListDash">
    <w:name w:val="List Dash"/>
    <w:basedOn w:val="Normal"/>
    <w:rsid w:val="00AD4AED"/>
    <w:pPr>
      <w:numPr>
        <w:numId w:val="7"/>
      </w:numPr>
      <w:spacing w:before="0" w:after="240"/>
    </w:pPr>
    <w:rPr>
      <w:rFonts w:eastAsia="Times New Roman"/>
    </w:rPr>
  </w:style>
  <w:style w:type="paragraph" w:customStyle="1" w:styleId="ListDash1">
    <w:name w:val="List Dash 1"/>
    <w:basedOn w:val="Text1"/>
    <w:rsid w:val="00AD4AED"/>
    <w:pPr>
      <w:numPr>
        <w:numId w:val="8"/>
      </w:numPr>
      <w:spacing w:before="0" w:after="240"/>
    </w:pPr>
    <w:rPr>
      <w:rFonts w:eastAsia="Times New Roman"/>
    </w:rPr>
  </w:style>
  <w:style w:type="paragraph" w:customStyle="1" w:styleId="ListDash2">
    <w:name w:val="List Dash 2"/>
    <w:basedOn w:val="Text2"/>
    <w:rsid w:val="00AD4AED"/>
    <w:pPr>
      <w:numPr>
        <w:numId w:val="9"/>
      </w:numPr>
      <w:spacing w:before="0" w:after="240"/>
    </w:pPr>
    <w:rPr>
      <w:rFonts w:eastAsia="Times New Roman"/>
    </w:rPr>
  </w:style>
  <w:style w:type="paragraph" w:customStyle="1" w:styleId="ListDash3">
    <w:name w:val="List Dash 3"/>
    <w:basedOn w:val="Text3"/>
    <w:rsid w:val="00AD4AED"/>
    <w:pPr>
      <w:numPr>
        <w:numId w:val="10"/>
      </w:numPr>
      <w:spacing w:before="0" w:after="240"/>
    </w:pPr>
    <w:rPr>
      <w:rFonts w:eastAsia="Times New Roman"/>
    </w:rPr>
  </w:style>
  <w:style w:type="paragraph" w:customStyle="1" w:styleId="ListDash4">
    <w:name w:val="List Dash 4"/>
    <w:basedOn w:val="Text4"/>
    <w:rsid w:val="00AD4AED"/>
    <w:pPr>
      <w:numPr>
        <w:numId w:val="11"/>
      </w:numPr>
      <w:spacing w:before="0" w:after="240"/>
    </w:pPr>
    <w:rPr>
      <w:rFonts w:eastAsia="Times New Roman"/>
    </w:rPr>
  </w:style>
  <w:style w:type="paragraph" w:customStyle="1" w:styleId="ListNumberLevel2">
    <w:name w:val="List Number (Level 2)"/>
    <w:basedOn w:val="Normal"/>
    <w:rsid w:val="00AD4AED"/>
    <w:pPr>
      <w:numPr>
        <w:ilvl w:val="1"/>
        <w:numId w:val="12"/>
      </w:numPr>
      <w:spacing w:before="0" w:after="240"/>
    </w:pPr>
    <w:rPr>
      <w:rFonts w:eastAsia="Times New Roman"/>
    </w:rPr>
  </w:style>
  <w:style w:type="paragraph" w:customStyle="1" w:styleId="ListNumberLevel3">
    <w:name w:val="List Number (Level 3)"/>
    <w:basedOn w:val="Normal"/>
    <w:rsid w:val="00AD4AED"/>
    <w:pPr>
      <w:numPr>
        <w:ilvl w:val="2"/>
        <w:numId w:val="12"/>
      </w:numPr>
      <w:spacing w:before="0" w:after="240"/>
    </w:pPr>
    <w:rPr>
      <w:rFonts w:eastAsia="Times New Roman"/>
    </w:rPr>
  </w:style>
  <w:style w:type="paragraph" w:customStyle="1" w:styleId="ListNumberLevel4">
    <w:name w:val="List Number (Level 4)"/>
    <w:basedOn w:val="Normal"/>
    <w:rsid w:val="00AD4AED"/>
    <w:pPr>
      <w:numPr>
        <w:ilvl w:val="3"/>
        <w:numId w:val="12"/>
      </w:numPr>
      <w:spacing w:before="0" w:after="240"/>
    </w:pPr>
    <w:rPr>
      <w:rFonts w:eastAsia="Times New Roman"/>
    </w:rPr>
  </w:style>
  <w:style w:type="paragraph" w:customStyle="1" w:styleId="ListNumber1">
    <w:name w:val="List Number 1"/>
    <w:basedOn w:val="Text1"/>
    <w:rsid w:val="00AD4AED"/>
    <w:pPr>
      <w:numPr>
        <w:numId w:val="13"/>
      </w:numPr>
      <w:spacing w:before="0" w:after="240"/>
    </w:pPr>
    <w:rPr>
      <w:rFonts w:eastAsia="Times New Roman"/>
    </w:rPr>
  </w:style>
  <w:style w:type="paragraph" w:customStyle="1" w:styleId="ListNumber1Level2">
    <w:name w:val="List Number 1 (Level 2)"/>
    <w:basedOn w:val="Text1"/>
    <w:rsid w:val="00AD4AED"/>
    <w:pPr>
      <w:numPr>
        <w:ilvl w:val="1"/>
        <w:numId w:val="13"/>
      </w:numPr>
      <w:spacing w:before="0" w:after="240"/>
    </w:pPr>
    <w:rPr>
      <w:rFonts w:eastAsia="Times New Roman"/>
    </w:rPr>
  </w:style>
  <w:style w:type="paragraph" w:customStyle="1" w:styleId="ListNumber1Level3">
    <w:name w:val="List Number 1 (Level 3)"/>
    <w:basedOn w:val="Text1"/>
    <w:rsid w:val="00AD4AED"/>
    <w:pPr>
      <w:numPr>
        <w:ilvl w:val="2"/>
        <w:numId w:val="13"/>
      </w:numPr>
      <w:spacing w:before="0" w:after="240"/>
    </w:pPr>
    <w:rPr>
      <w:rFonts w:eastAsia="Times New Roman"/>
    </w:rPr>
  </w:style>
  <w:style w:type="paragraph" w:customStyle="1" w:styleId="ListNumber1Level4">
    <w:name w:val="List Number 1 (Level 4)"/>
    <w:basedOn w:val="Text1"/>
    <w:rsid w:val="00AD4AED"/>
    <w:pPr>
      <w:numPr>
        <w:ilvl w:val="3"/>
        <w:numId w:val="13"/>
      </w:numPr>
      <w:spacing w:before="0" w:after="240"/>
    </w:pPr>
    <w:rPr>
      <w:rFonts w:eastAsia="Times New Roman"/>
    </w:rPr>
  </w:style>
  <w:style w:type="paragraph" w:customStyle="1" w:styleId="ListNumber2Level2">
    <w:name w:val="List Number 2 (Level 2)"/>
    <w:basedOn w:val="Text2"/>
    <w:rsid w:val="00AD4AED"/>
    <w:pPr>
      <w:numPr>
        <w:ilvl w:val="1"/>
        <w:numId w:val="14"/>
      </w:numPr>
      <w:spacing w:before="0" w:after="240"/>
    </w:pPr>
    <w:rPr>
      <w:rFonts w:eastAsia="Times New Roman"/>
    </w:rPr>
  </w:style>
  <w:style w:type="paragraph" w:customStyle="1" w:styleId="ListNumber2Level3">
    <w:name w:val="List Number 2 (Level 3)"/>
    <w:basedOn w:val="Text2"/>
    <w:rsid w:val="00AD4AED"/>
    <w:pPr>
      <w:numPr>
        <w:ilvl w:val="2"/>
        <w:numId w:val="14"/>
      </w:numPr>
      <w:spacing w:before="0" w:after="240"/>
    </w:pPr>
    <w:rPr>
      <w:rFonts w:eastAsia="Times New Roman"/>
    </w:rPr>
  </w:style>
  <w:style w:type="paragraph" w:customStyle="1" w:styleId="ListNumber2Level4">
    <w:name w:val="List Number 2 (Level 4)"/>
    <w:basedOn w:val="Text2"/>
    <w:rsid w:val="00AD4AED"/>
    <w:pPr>
      <w:numPr>
        <w:ilvl w:val="3"/>
        <w:numId w:val="14"/>
      </w:numPr>
      <w:spacing w:before="0" w:after="240"/>
      <w:ind w:left="3901" w:hanging="703"/>
    </w:pPr>
    <w:rPr>
      <w:rFonts w:eastAsia="Times New Roman"/>
    </w:rPr>
  </w:style>
  <w:style w:type="paragraph" w:customStyle="1" w:styleId="ListNumber3Level2">
    <w:name w:val="List Number 3 (Level 2)"/>
    <w:basedOn w:val="Text3"/>
    <w:rsid w:val="00AD4AED"/>
    <w:pPr>
      <w:numPr>
        <w:ilvl w:val="1"/>
        <w:numId w:val="15"/>
      </w:numPr>
      <w:spacing w:before="0" w:after="240"/>
    </w:pPr>
    <w:rPr>
      <w:rFonts w:eastAsia="Times New Roman"/>
    </w:rPr>
  </w:style>
  <w:style w:type="paragraph" w:customStyle="1" w:styleId="ListNumber3Level3">
    <w:name w:val="List Number 3 (Level 3)"/>
    <w:basedOn w:val="Text3"/>
    <w:rsid w:val="00AD4AED"/>
    <w:pPr>
      <w:numPr>
        <w:ilvl w:val="2"/>
        <w:numId w:val="15"/>
      </w:numPr>
      <w:spacing w:before="0" w:after="240"/>
    </w:pPr>
    <w:rPr>
      <w:rFonts w:eastAsia="Times New Roman"/>
    </w:rPr>
  </w:style>
  <w:style w:type="paragraph" w:customStyle="1" w:styleId="ListNumber3Level4">
    <w:name w:val="List Number 3 (Level 4)"/>
    <w:basedOn w:val="Text3"/>
    <w:rsid w:val="00AD4AED"/>
    <w:pPr>
      <w:numPr>
        <w:ilvl w:val="3"/>
        <w:numId w:val="15"/>
      </w:numPr>
      <w:spacing w:before="0" w:after="240"/>
    </w:pPr>
    <w:rPr>
      <w:rFonts w:eastAsia="Times New Roman"/>
    </w:rPr>
  </w:style>
  <w:style w:type="paragraph" w:customStyle="1" w:styleId="ListNumber4Level2">
    <w:name w:val="List Number 4 (Level 2)"/>
    <w:basedOn w:val="Text4"/>
    <w:rsid w:val="00AD4AED"/>
    <w:pPr>
      <w:numPr>
        <w:ilvl w:val="1"/>
        <w:numId w:val="16"/>
      </w:numPr>
      <w:spacing w:before="0" w:after="240"/>
    </w:pPr>
    <w:rPr>
      <w:rFonts w:eastAsia="Times New Roman"/>
    </w:rPr>
  </w:style>
  <w:style w:type="paragraph" w:customStyle="1" w:styleId="ListNumber4Level3">
    <w:name w:val="List Number 4 (Level 3)"/>
    <w:basedOn w:val="Text4"/>
    <w:rsid w:val="00AD4AED"/>
    <w:pPr>
      <w:numPr>
        <w:ilvl w:val="2"/>
        <w:numId w:val="16"/>
      </w:numPr>
      <w:spacing w:before="0" w:after="240"/>
    </w:pPr>
    <w:rPr>
      <w:rFonts w:eastAsia="Times New Roman"/>
    </w:rPr>
  </w:style>
  <w:style w:type="paragraph" w:customStyle="1" w:styleId="ListNumber4Level4">
    <w:name w:val="List Number 4 (Level 4)"/>
    <w:basedOn w:val="Text4"/>
    <w:rsid w:val="00AD4AED"/>
    <w:pPr>
      <w:numPr>
        <w:ilvl w:val="3"/>
        <w:numId w:val="16"/>
      </w:numPr>
      <w:spacing w:before="0" w:after="240"/>
    </w:pPr>
    <w:rPr>
      <w:rFonts w:eastAsia="Times New Roman"/>
    </w:rPr>
  </w:style>
  <w:style w:type="paragraph" w:customStyle="1" w:styleId="Contact">
    <w:name w:val="Contact"/>
    <w:basedOn w:val="Normal"/>
    <w:next w:val="Enclosures"/>
    <w:rsid w:val="00AD4AED"/>
    <w:pPr>
      <w:spacing w:before="480" w:after="0"/>
      <w:ind w:left="567" w:hanging="567"/>
      <w:jc w:val="left"/>
    </w:pPr>
    <w:rPr>
      <w:rFonts w:eastAsia="Times New Roman"/>
    </w:rPr>
  </w:style>
  <w:style w:type="paragraph" w:customStyle="1" w:styleId="DisclaimerNotice">
    <w:name w:val="Disclaimer Notice"/>
    <w:basedOn w:val="Normal"/>
    <w:next w:val="AddressTR"/>
    <w:rsid w:val="00AD4AED"/>
    <w:pPr>
      <w:spacing w:before="0" w:after="240"/>
      <w:ind w:left="5103"/>
      <w:jc w:val="left"/>
    </w:pPr>
    <w:rPr>
      <w:rFonts w:eastAsia="Times New Roman"/>
      <w:i/>
      <w:sz w:val="20"/>
    </w:rPr>
  </w:style>
  <w:style w:type="paragraph" w:customStyle="1" w:styleId="Disclaimer">
    <w:name w:val="Disclaimer"/>
    <w:basedOn w:val="Normal"/>
    <w:rsid w:val="00AD4AED"/>
    <w:pPr>
      <w:keepLines/>
      <w:pBdr>
        <w:top w:val="single" w:sz="4" w:space="1" w:color="auto"/>
      </w:pBdr>
      <w:spacing w:before="480" w:after="0"/>
    </w:pPr>
    <w:rPr>
      <w:rFonts w:eastAsia="Times New Roman"/>
      <w:i/>
    </w:rPr>
  </w:style>
  <w:style w:type="character" w:styleId="FollowedHyperlink">
    <w:name w:val="FollowedHyperlink"/>
    <w:rsid w:val="00AD4AED"/>
    <w:rPr>
      <w:color w:val="800080"/>
      <w:u w:val="single"/>
    </w:rPr>
  </w:style>
  <w:style w:type="paragraph" w:customStyle="1" w:styleId="DisclaimerSJ">
    <w:name w:val="Disclaimer_SJ"/>
    <w:basedOn w:val="Normal"/>
    <w:next w:val="Normal"/>
    <w:rsid w:val="00AD4AED"/>
    <w:pPr>
      <w:spacing w:before="0" w:after="0"/>
    </w:pPr>
    <w:rPr>
      <w:rFonts w:ascii="Arial" w:eastAsia="Times New Roman" w:hAnsi="Arial"/>
      <w:b/>
      <w:sz w:val="16"/>
    </w:rPr>
  </w:style>
  <w:style w:type="paragraph" w:styleId="NormalWeb">
    <w:name w:val="Normal (Web)"/>
    <w:basedOn w:val="Normal"/>
    <w:link w:val="NormalWebChar"/>
    <w:uiPriority w:val="99"/>
    <w:rsid w:val="00AD4AED"/>
    <w:pPr>
      <w:suppressAutoHyphens/>
      <w:spacing w:before="100" w:after="100"/>
      <w:jc w:val="left"/>
    </w:pPr>
    <w:rPr>
      <w:rFonts w:eastAsia="Times New Roman"/>
      <w:szCs w:val="24"/>
      <w:lang w:val="x-none"/>
    </w:rPr>
  </w:style>
  <w:style w:type="character" w:customStyle="1" w:styleId="Text1Char">
    <w:name w:val="Text 1 Char"/>
    <w:link w:val="Text1"/>
    <w:uiPriority w:val="99"/>
    <w:locked/>
    <w:rsid w:val="00AD4AED"/>
    <w:rPr>
      <w:rFonts w:ascii="Times New Roman" w:hAnsi="Times New Roman"/>
      <w:sz w:val="24"/>
      <w:szCs w:val="22"/>
      <w:lang w:eastAsia="bg-BG"/>
    </w:rPr>
  </w:style>
  <w:style w:type="table" w:styleId="TableGrid">
    <w:name w:val="Table Grid"/>
    <w:basedOn w:val="TableNormal"/>
    <w:uiPriority w:val="59"/>
    <w:rsid w:val="00AD4A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AD4AED"/>
    <w:rPr>
      <w:rFonts w:ascii="Times New Roman" w:hAnsi="Times New Roman"/>
      <w:sz w:val="24"/>
      <w:szCs w:val="22"/>
      <w:lang w:eastAsia="bg-BG"/>
    </w:rPr>
  </w:style>
  <w:style w:type="character" w:styleId="PageNumber">
    <w:name w:val="page number"/>
    <w:basedOn w:val="DefaultParagraphFont"/>
    <w:rsid w:val="00AD4AED"/>
  </w:style>
  <w:style w:type="paragraph" w:styleId="BalloonText">
    <w:name w:val="Balloon Text"/>
    <w:basedOn w:val="Normal"/>
    <w:link w:val="BalloonTextChar"/>
    <w:semiHidden/>
    <w:rsid w:val="00AD4AED"/>
    <w:pPr>
      <w:spacing w:before="0" w:after="240"/>
    </w:pPr>
    <w:rPr>
      <w:rFonts w:ascii="Tahoma" w:eastAsia="Times New Roman" w:hAnsi="Tahoma"/>
      <w:sz w:val="16"/>
      <w:szCs w:val="16"/>
      <w:lang w:val="x-none" w:eastAsia="bg-BG"/>
    </w:rPr>
  </w:style>
  <w:style w:type="character" w:customStyle="1" w:styleId="BalloonTextChar">
    <w:name w:val="Balloon Text Char"/>
    <w:link w:val="BalloonText"/>
    <w:semiHidden/>
    <w:rsid w:val="00AD4AED"/>
    <w:rPr>
      <w:rFonts w:ascii="Tahoma" w:eastAsia="Times New Roman" w:hAnsi="Tahoma" w:cs="Tahoma"/>
      <w:sz w:val="16"/>
      <w:szCs w:val="16"/>
      <w:lang w:eastAsia="bg-BG"/>
    </w:rPr>
  </w:style>
  <w:style w:type="paragraph" w:customStyle="1" w:styleId="StyleHeading3BoldNotItalic">
    <w:name w:val="Style Heading 3 + Bold Not Italic"/>
    <w:basedOn w:val="Heading3"/>
    <w:autoRedefine/>
    <w:rsid w:val="00AD4AED"/>
    <w:pPr>
      <w:spacing w:before="0" w:after="240"/>
      <w:ind w:left="720" w:hanging="720"/>
    </w:pPr>
    <w:rPr>
      <w:rFonts w:ascii="Times New Roman Bold" w:hAnsi="Times New Roman Bold"/>
    </w:rPr>
  </w:style>
  <w:style w:type="character" w:styleId="CommentReference">
    <w:name w:val="annotation reference"/>
    <w:aliases w:val="Heading 4 Char2 Char1,Heading 4 Char1 Char Char1"/>
    <w:rsid w:val="00AD4AED"/>
    <w:rPr>
      <w:sz w:val="16"/>
      <w:szCs w:val="16"/>
    </w:rPr>
  </w:style>
  <w:style w:type="paragraph" w:styleId="CommentSubject">
    <w:name w:val="annotation subject"/>
    <w:basedOn w:val="CommentText"/>
    <w:next w:val="CommentText"/>
    <w:link w:val="CommentSubjectChar"/>
    <w:semiHidden/>
    <w:rsid w:val="00AD4AED"/>
    <w:rPr>
      <w:b/>
      <w:bCs/>
    </w:rPr>
  </w:style>
  <w:style w:type="character" w:customStyle="1" w:styleId="CommentSubjectChar">
    <w:name w:val="Comment Subject Char"/>
    <w:link w:val="CommentSubject"/>
    <w:semiHidden/>
    <w:rsid w:val="00AD4AED"/>
    <w:rPr>
      <w:rFonts w:ascii="Times New Roman" w:eastAsia="Times New Roman" w:hAnsi="Times New Roman"/>
      <w:b/>
      <w:bCs/>
      <w:lang w:eastAsia="bg-BG"/>
    </w:rPr>
  </w:style>
  <w:style w:type="paragraph" w:customStyle="1" w:styleId="Annextitle">
    <w:name w:val="Annex title"/>
    <w:basedOn w:val="Normal"/>
    <w:autoRedefine/>
    <w:rsid w:val="00AD4AED"/>
    <w:pPr>
      <w:spacing w:after="240"/>
      <w:jc w:val="left"/>
    </w:pPr>
    <w:rPr>
      <w:rFonts w:ascii="Times New Roman Bold" w:eastAsia="Times New Roman" w:hAnsi="Times New Roman Bold"/>
      <w:iCs/>
      <w:smallCaps/>
      <w:szCs w:val="24"/>
    </w:rPr>
  </w:style>
  <w:style w:type="paragraph" w:styleId="Revision">
    <w:name w:val="Revision"/>
    <w:hidden/>
    <w:uiPriority w:val="99"/>
    <w:semiHidden/>
    <w:rsid w:val="00AD4AED"/>
    <w:rPr>
      <w:rFonts w:ascii="Times New Roman" w:eastAsia="Times New Roman" w:hAnsi="Times New Roman"/>
      <w:sz w:val="24"/>
      <w:lang w:bidi="bg-BG"/>
    </w:rPr>
  </w:style>
  <w:style w:type="character" w:styleId="EndnoteReference">
    <w:name w:val="endnote reference"/>
    <w:rsid w:val="00AD4AED"/>
    <w:rPr>
      <w:vertAlign w:val="superscript"/>
    </w:rPr>
  </w:style>
  <w:style w:type="paragraph" w:styleId="ListParagraph">
    <w:name w:val="List Paragraph"/>
    <w:basedOn w:val="Normal"/>
    <w:link w:val="ListParagraphChar"/>
    <w:uiPriority w:val="34"/>
    <w:qFormat/>
    <w:rsid w:val="00AD4AED"/>
    <w:pPr>
      <w:spacing w:before="0" w:after="240"/>
      <w:ind w:left="720"/>
    </w:pPr>
    <w:rPr>
      <w:rFonts w:eastAsia="Times New Roman"/>
      <w:lang w:val="x-none"/>
    </w:rPr>
  </w:style>
  <w:style w:type="paragraph" w:customStyle="1" w:styleId="StyleHeading1Hanging085cm">
    <w:name w:val="Style Heading 1 + Hanging:  0.85 cm"/>
    <w:basedOn w:val="Heading1"/>
    <w:autoRedefine/>
    <w:rsid w:val="00AD4AED"/>
    <w:pPr>
      <w:numPr>
        <w:numId w:val="0"/>
      </w:numPr>
      <w:spacing w:after="240"/>
    </w:pPr>
    <w:rPr>
      <w:bCs w:val="0"/>
      <w:szCs w:val="24"/>
    </w:rPr>
  </w:style>
  <w:style w:type="paragraph" w:customStyle="1" w:styleId="StyleHeading1Left0cm">
    <w:name w:val="Style Heading 1 + Left:  0 cm"/>
    <w:basedOn w:val="Heading1"/>
    <w:autoRedefine/>
    <w:rsid w:val="00AD4AED"/>
    <w:pPr>
      <w:numPr>
        <w:numId w:val="17"/>
      </w:numPr>
      <w:spacing w:after="240"/>
    </w:pPr>
    <w:rPr>
      <w:rFonts w:ascii="Times New Roman Bold" w:hAnsi="Times New Roman Bold"/>
      <w:bCs w:val="0"/>
      <w:szCs w:val="24"/>
    </w:rPr>
  </w:style>
  <w:style w:type="character" w:customStyle="1" w:styleId="CharacterStyle2">
    <w:name w:val="Character Style 2"/>
    <w:uiPriority w:val="99"/>
    <w:rsid w:val="00AD4AED"/>
    <w:rPr>
      <w:sz w:val="20"/>
      <w:szCs w:val="20"/>
    </w:rPr>
  </w:style>
  <w:style w:type="character" w:styleId="Hyperlink">
    <w:name w:val="Hyperlink"/>
    <w:uiPriority w:val="99"/>
    <w:unhideWhenUsed/>
    <w:rsid w:val="00B27067"/>
    <w:rPr>
      <w:color w:val="0000FF"/>
      <w:u w:val="single"/>
    </w:rPr>
  </w:style>
  <w:style w:type="paragraph" w:customStyle="1" w:styleId="Docume">
    <w:name w:val="Docume"/>
    <w:basedOn w:val="Titreobjet"/>
    <w:rsid w:val="00FC38A9"/>
  </w:style>
  <w:style w:type="paragraph" w:styleId="Header">
    <w:name w:val="header"/>
    <w:basedOn w:val="Normal"/>
    <w:link w:val="HeaderChar"/>
    <w:uiPriority w:val="99"/>
    <w:unhideWhenUsed/>
    <w:rsid w:val="0075503A"/>
    <w:pPr>
      <w:tabs>
        <w:tab w:val="center" w:pos="4535"/>
        <w:tab w:val="right" w:pos="9071"/>
      </w:tabs>
      <w:spacing w:before="0"/>
    </w:pPr>
    <w:rPr>
      <w:lang w:val="en-GB" w:eastAsia="x-none"/>
    </w:r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rPr>
      <w:lang w:val="en-GB" w:eastAsia="x-none"/>
    </w:r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unhideWhenUsed/>
    <w:qFormat/>
    <w:rsid w:val="0075503A"/>
    <w:pPr>
      <w:spacing w:before="0" w:after="0"/>
      <w:ind w:left="720" w:hanging="720"/>
    </w:pPr>
    <w:rPr>
      <w:sz w:val="20"/>
      <w:lang w:val="en-GB" w:eastAsia="x-none"/>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uiPriority w:val="99"/>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b/>
      <w:bCs/>
      <w:smallCaps/>
      <w:sz w:val="24"/>
      <w:szCs w:val="28"/>
      <w:lang w:val="x-none" w:eastAsia="en-GB"/>
    </w:rPr>
  </w:style>
  <w:style w:type="character" w:customStyle="1" w:styleId="Heading2Char">
    <w:name w:val="Heading 2 Char"/>
    <w:link w:val="Heading2"/>
    <w:uiPriority w:val="9"/>
    <w:rsid w:val="0075503A"/>
    <w:rPr>
      <w:b/>
      <w:bCs/>
      <w:sz w:val="24"/>
      <w:szCs w:val="26"/>
      <w:lang w:val="x-none" w:eastAsia="en-GB"/>
    </w:rPr>
  </w:style>
  <w:style w:type="character" w:customStyle="1" w:styleId="Heading3Char">
    <w:name w:val="Heading 3 Char"/>
    <w:link w:val="Heading3"/>
    <w:uiPriority w:val="9"/>
    <w:rsid w:val="0075503A"/>
    <w:rPr>
      <w:bCs/>
      <w:i/>
      <w:sz w:val="24"/>
      <w:lang w:val="x-none" w:eastAsia="en-GB"/>
    </w:rPr>
  </w:style>
  <w:style w:type="character" w:customStyle="1" w:styleId="Heading4Char">
    <w:name w:val="Heading 4 Char"/>
    <w:link w:val="Heading4"/>
    <w:uiPriority w:val="9"/>
    <w:rsid w:val="0075503A"/>
    <w:rPr>
      <w:bCs/>
      <w:iCs/>
      <w:sz w:val="24"/>
      <w:lang w:val="x-none" w:eastAsia="en-GB"/>
    </w:rPr>
  </w:style>
  <w:style w:type="paragraph" w:styleId="TOCHeading">
    <w:name w:val="TOC Heading"/>
    <w:basedOn w:val="Normal"/>
    <w:next w:val="Normal"/>
    <w:uiPriority w:val="39"/>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75503A"/>
    <w:rPr>
      <w:shd w:val="clear" w:color="auto" w:fill="auto"/>
      <w:vertAlign w:val="superscript"/>
    </w:rPr>
  </w:style>
  <w:style w:type="paragraph" w:customStyle="1" w:styleId="Text1">
    <w:name w:val="Text 1"/>
    <w:basedOn w:val="Normal"/>
    <w:link w:val="Text1Char"/>
    <w:uiPriority w:val="99"/>
    <w:rsid w:val="0075503A"/>
    <w:pPr>
      <w:ind w:left="850"/>
    </w:pPr>
    <w:rPr>
      <w:szCs w:val="22"/>
      <w:lang w:val="x-none" w:eastAsia="bg-BG"/>
    </w:rPr>
  </w:style>
  <w:style w:type="paragraph" w:customStyle="1" w:styleId="Text2">
    <w:name w:val="Text 2"/>
    <w:basedOn w:val="Normal"/>
    <w:link w:val="Text2Char"/>
    <w:uiPriority w:val="99"/>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0"/>
      </w:numPr>
    </w:pPr>
  </w:style>
  <w:style w:type="paragraph" w:customStyle="1" w:styleId="Tiret1">
    <w:name w:val="Tiret 1"/>
    <w:basedOn w:val="Point1"/>
    <w:rsid w:val="0075503A"/>
    <w:pPr>
      <w:numPr>
        <w:numId w:val="21"/>
      </w:numPr>
    </w:pPr>
  </w:style>
  <w:style w:type="paragraph" w:customStyle="1" w:styleId="Tiret2">
    <w:name w:val="Tiret 2"/>
    <w:basedOn w:val="Point2"/>
    <w:rsid w:val="0075503A"/>
    <w:pPr>
      <w:numPr>
        <w:numId w:val="22"/>
      </w:numPr>
    </w:pPr>
  </w:style>
  <w:style w:type="paragraph" w:customStyle="1" w:styleId="Tiret3">
    <w:name w:val="Tiret 3"/>
    <w:basedOn w:val="Point3"/>
    <w:rsid w:val="0075503A"/>
    <w:pPr>
      <w:numPr>
        <w:numId w:val="23"/>
      </w:numPr>
    </w:pPr>
  </w:style>
  <w:style w:type="paragraph" w:customStyle="1" w:styleId="Tiret4">
    <w:name w:val="Tiret 4"/>
    <w:basedOn w:val="Point4"/>
    <w:rsid w:val="0075503A"/>
    <w:pPr>
      <w:numPr>
        <w:numId w:val="24"/>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25"/>
      </w:numPr>
    </w:pPr>
  </w:style>
  <w:style w:type="paragraph" w:customStyle="1" w:styleId="NumPar2">
    <w:name w:val="NumPar 2"/>
    <w:basedOn w:val="Normal"/>
    <w:next w:val="Text1"/>
    <w:rsid w:val="0075503A"/>
    <w:pPr>
      <w:numPr>
        <w:ilvl w:val="1"/>
        <w:numId w:val="25"/>
      </w:numPr>
    </w:pPr>
  </w:style>
  <w:style w:type="paragraph" w:customStyle="1" w:styleId="NumPar3">
    <w:name w:val="NumPar 3"/>
    <w:basedOn w:val="Normal"/>
    <w:next w:val="Text1"/>
    <w:rsid w:val="0075503A"/>
    <w:pPr>
      <w:numPr>
        <w:ilvl w:val="2"/>
        <w:numId w:val="25"/>
      </w:numPr>
    </w:pPr>
  </w:style>
  <w:style w:type="paragraph" w:customStyle="1" w:styleId="NumPar4">
    <w:name w:val="NumPar 4"/>
    <w:basedOn w:val="Normal"/>
    <w:next w:val="Text1"/>
    <w:rsid w:val="0075503A"/>
    <w:pPr>
      <w:numPr>
        <w:ilvl w:val="3"/>
        <w:numId w:val="25"/>
      </w:numPr>
    </w:pPr>
  </w:style>
  <w:style w:type="paragraph" w:customStyle="1" w:styleId="ManualNumPar1">
    <w:name w:val="Manual NumPar 1"/>
    <w:basedOn w:val="Normal"/>
    <w:next w:val="Text1"/>
    <w:link w:val="ManualNumPar1Char"/>
    <w:rsid w:val="0075503A"/>
    <w:pPr>
      <w:ind w:left="850" w:hanging="850"/>
    </w:pPr>
    <w:rPr>
      <w:szCs w:val="22"/>
      <w:lang w:val="x-none" w:eastAsia="bg-BG"/>
    </w:r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27"/>
      </w:numPr>
    </w:pPr>
  </w:style>
  <w:style w:type="paragraph" w:customStyle="1" w:styleId="Point1number">
    <w:name w:val="Point 1 (number)"/>
    <w:basedOn w:val="Normal"/>
    <w:rsid w:val="0075503A"/>
    <w:pPr>
      <w:numPr>
        <w:ilvl w:val="2"/>
        <w:numId w:val="27"/>
      </w:numPr>
    </w:pPr>
  </w:style>
  <w:style w:type="paragraph" w:customStyle="1" w:styleId="Point2number">
    <w:name w:val="Point 2 (number)"/>
    <w:basedOn w:val="Normal"/>
    <w:rsid w:val="0075503A"/>
    <w:pPr>
      <w:numPr>
        <w:ilvl w:val="4"/>
        <w:numId w:val="27"/>
      </w:numPr>
    </w:pPr>
  </w:style>
  <w:style w:type="paragraph" w:customStyle="1" w:styleId="Point3number">
    <w:name w:val="Point 3 (number)"/>
    <w:basedOn w:val="Normal"/>
    <w:rsid w:val="0075503A"/>
    <w:pPr>
      <w:numPr>
        <w:ilvl w:val="6"/>
        <w:numId w:val="27"/>
      </w:numPr>
    </w:pPr>
  </w:style>
  <w:style w:type="paragraph" w:customStyle="1" w:styleId="Point0letter">
    <w:name w:val="Point 0 (letter)"/>
    <w:basedOn w:val="Normal"/>
    <w:rsid w:val="0075503A"/>
    <w:pPr>
      <w:numPr>
        <w:ilvl w:val="1"/>
        <w:numId w:val="27"/>
      </w:numPr>
    </w:pPr>
  </w:style>
  <w:style w:type="paragraph" w:customStyle="1" w:styleId="Point1letter">
    <w:name w:val="Point 1 (letter)"/>
    <w:basedOn w:val="Normal"/>
    <w:rsid w:val="0075503A"/>
    <w:pPr>
      <w:numPr>
        <w:ilvl w:val="3"/>
        <w:numId w:val="27"/>
      </w:numPr>
    </w:pPr>
  </w:style>
  <w:style w:type="paragraph" w:customStyle="1" w:styleId="Point2letter">
    <w:name w:val="Point 2 (letter)"/>
    <w:basedOn w:val="Normal"/>
    <w:rsid w:val="0075503A"/>
    <w:pPr>
      <w:numPr>
        <w:ilvl w:val="5"/>
        <w:numId w:val="27"/>
      </w:numPr>
    </w:pPr>
  </w:style>
  <w:style w:type="paragraph" w:customStyle="1" w:styleId="Point3letter">
    <w:name w:val="Point 3 (letter)"/>
    <w:basedOn w:val="Normal"/>
    <w:rsid w:val="0075503A"/>
    <w:pPr>
      <w:numPr>
        <w:ilvl w:val="7"/>
        <w:numId w:val="27"/>
      </w:numPr>
    </w:pPr>
  </w:style>
  <w:style w:type="paragraph" w:customStyle="1" w:styleId="Point4letter">
    <w:name w:val="Point 4 (letter)"/>
    <w:basedOn w:val="Normal"/>
    <w:rsid w:val="0075503A"/>
    <w:pPr>
      <w:numPr>
        <w:ilvl w:val="8"/>
        <w:numId w:val="27"/>
      </w:numPr>
    </w:pPr>
  </w:style>
  <w:style w:type="paragraph" w:customStyle="1" w:styleId="Bullet0">
    <w:name w:val="Bullet 0"/>
    <w:basedOn w:val="Normal"/>
    <w:rsid w:val="0075503A"/>
    <w:pPr>
      <w:numPr>
        <w:numId w:val="28"/>
      </w:numPr>
    </w:pPr>
  </w:style>
  <w:style w:type="paragraph" w:customStyle="1" w:styleId="Bullet1">
    <w:name w:val="Bullet 1"/>
    <w:basedOn w:val="Normal"/>
    <w:rsid w:val="0075503A"/>
    <w:pPr>
      <w:numPr>
        <w:numId w:val="29"/>
      </w:numPr>
    </w:pPr>
  </w:style>
  <w:style w:type="paragraph" w:customStyle="1" w:styleId="Bullet2">
    <w:name w:val="Bullet 2"/>
    <w:basedOn w:val="Normal"/>
    <w:rsid w:val="0075503A"/>
    <w:pPr>
      <w:numPr>
        <w:numId w:val="30"/>
      </w:numPr>
    </w:pPr>
  </w:style>
  <w:style w:type="paragraph" w:customStyle="1" w:styleId="Bullet3">
    <w:name w:val="Bullet 3"/>
    <w:basedOn w:val="Normal"/>
    <w:rsid w:val="0075503A"/>
    <w:pPr>
      <w:numPr>
        <w:numId w:val="31"/>
      </w:numPr>
    </w:pPr>
  </w:style>
  <w:style w:type="paragraph" w:customStyle="1" w:styleId="Bullet4">
    <w:name w:val="Bullet 4"/>
    <w:basedOn w:val="Normal"/>
    <w:rsid w:val="0075503A"/>
    <w:pPr>
      <w:numPr>
        <w:numId w:val="32"/>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33"/>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paragraph" w:customStyle="1" w:styleId="Default">
    <w:name w:val="Default"/>
    <w:rsid w:val="005B7799"/>
    <w:pPr>
      <w:autoSpaceDE w:val="0"/>
      <w:autoSpaceDN w:val="0"/>
      <w:adjustRightInd w:val="0"/>
    </w:pPr>
    <w:rPr>
      <w:rFonts w:ascii="Times New Roman" w:eastAsia="Times New Roman" w:hAnsi="Times New Roman"/>
      <w:color w:val="000000"/>
      <w:sz w:val="24"/>
      <w:szCs w:val="24"/>
    </w:rPr>
  </w:style>
  <w:style w:type="character" w:customStyle="1" w:styleId="hps">
    <w:name w:val="hps"/>
    <w:rsid w:val="0075151F"/>
  </w:style>
  <w:style w:type="character" w:customStyle="1" w:styleId="NormalWebChar">
    <w:name w:val="Normal (Web) Char"/>
    <w:link w:val="NormalWeb"/>
    <w:locked/>
    <w:rsid w:val="00A8629E"/>
    <w:rPr>
      <w:rFonts w:ascii="Times New Roman" w:eastAsia="Times New Roman" w:hAnsi="Times New Roman"/>
      <w:sz w:val="24"/>
      <w:szCs w:val="24"/>
      <w:lang w:eastAsia="en-GB"/>
    </w:rPr>
  </w:style>
  <w:style w:type="character" w:customStyle="1" w:styleId="ListParagraphChar">
    <w:name w:val="List Paragraph Char"/>
    <w:link w:val="ListParagraph"/>
    <w:locked/>
    <w:rsid w:val="000259DC"/>
    <w:rPr>
      <w:rFonts w:ascii="Times New Roman" w:eastAsia="Times New Roman" w:hAnsi="Times New Roman"/>
      <w:sz w:val="24"/>
      <w:lang w:eastAsia="en-GB"/>
    </w:rPr>
  </w:style>
  <w:style w:type="paragraph" w:customStyle="1" w:styleId="Pa12">
    <w:name w:val="Pa12"/>
    <w:basedOn w:val="Default"/>
    <w:next w:val="Default"/>
    <w:uiPriority w:val="99"/>
    <w:rsid w:val="00B4308B"/>
    <w:pPr>
      <w:spacing w:line="161" w:lineRule="atLeast"/>
    </w:pPr>
    <w:rPr>
      <w:rFonts w:ascii="Myriad Pro Light" w:eastAsia="Calibri" w:hAnsi="Myriad Pro Light"/>
      <w:color w:val="auto"/>
      <w:lang w:eastAsia="en-US"/>
    </w:rPr>
  </w:style>
  <w:style w:type="character" w:styleId="Strong">
    <w:name w:val="Strong"/>
    <w:uiPriority w:val="22"/>
    <w:qFormat/>
    <w:rsid w:val="00F704B0"/>
    <w:rPr>
      <w:b/>
      <w:bCs/>
    </w:rPr>
  </w:style>
  <w:style w:type="character" w:customStyle="1" w:styleId="apple-converted-space">
    <w:name w:val="apple-converted-space"/>
    <w:basedOn w:val="DefaultParagraphFont"/>
    <w:rsid w:val="00F704B0"/>
  </w:style>
  <w:style w:type="paragraph" w:customStyle="1" w:styleId="msolistparagraph0">
    <w:name w:val="msolistparagraph"/>
    <w:basedOn w:val="Normal"/>
    <w:rsid w:val="00707B23"/>
    <w:pPr>
      <w:spacing w:before="0" w:after="0"/>
      <w:ind w:left="720"/>
      <w:jc w:val="left"/>
    </w:pPr>
    <w:rPr>
      <w:rFonts w:ascii="Calibri" w:eastAsia="Times New Roman" w:hAnsi="Calibri"/>
      <w:sz w:val="22"/>
      <w:szCs w:val="22"/>
      <w:lang w:eastAsia="en-US"/>
    </w:rPr>
  </w:style>
  <w:style w:type="character" w:customStyle="1" w:styleId="at1">
    <w:name w:val="a__t1"/>
    <w:uiPriority w:val="99"/>
    <w:rsid w:val="00DD1B49"/>
  </w:style>
  <w:style w:type="paragraph" w:customStyle="1" w:styleId="TableParagraph">
    <w:name w:val="Table Paragraph"/>
    <w:basedOn w:val="Normal"/>
    <w:uiPriority w:val="1"/>
    <w:qFormat/>
    <w:rsid w:val="00DD1B49"/>
    <w:pPr>
      <w:widowControl w:val="0"/>
      <w:spacing w:before="0" w:after="0"/>
      <w:jc w:val="left"/>
    </w:pPr>
    <w:rPr>
      <w:rFonts w:ascii="Calibri" w:hAnsi="Calibri"/>
      <w:sz w:val="22"/>
      <w:szCs w:val="22"/>
      <w:lang w:val="en-US" w:eastAsia="en-US"/>
    </w:rPr>
  </w:style>
  <w:style w:type="paragraph" w:customStyle="1" w:styleId="CharChar1CharCharCharCharCharCharCharCharChar">
    <w:name w:val="Char Char1 Char Char Char Char Char Char Char Char Char"/>
    <w:basedOn w:val="Normal"/>
    <w:rsid w:val="00DD1B49"/>
    <w:pPr>
      <w:tabs>
        <w:tab w:val="left" w:pos="709"/>
      </w:tabs>
      <w:spacing w:before="0" w:after="0"/>
      <w:jc w:val="left"/>
    </w:pPr>
    <w:rPr>
      <w:rFonts w:ascii="Tahoma" w:eastAsia="Times New Roman" w:hAnsi="Tahoma"/>
      <w:sz w:val="20"/>
      <w:lang w:val="pl-PL" w:eastAsia="pl-PL"/>
    </w:rPr>
  </w:style>
  <w:style w:type="paragraph" w:customStyle="1" w:styleId="Style">
    <w:name w:val="Style"/>
    <w:rsid w:val="00DD1B49"/>
    <w:pPr>
      <w:widowControl w:val="0"/>
      <w:autoSpaceDE w:val="0"/>
      <w:autoSpaceDN w:val="0"/>
      <w:adjustRightInd w:val="0"/>
    </w:pPr>
    <w:rPr>
      <w:rFonts w:ascii="Times New Roman" w:eastAsia="Times New Roman" w:hAnsi="Times New Roman"/>
      <w:sz w:val="24"/>
      <w:szCs w:val="24"/>
      <w:lang w:val="en-US" w:eastAsia="en-US"/>
    </w:rPr>
  </w:style>
  <w:style w:type="character" w:customStyle="1" w:styleId="Text2Char">
    <w:name w:val="Text 2 Char"/>
    <w:link w:val="Text2"/>
    <w:uiPriority w:val="99"/>
    <w:locked/>
    <w:rsid w:val="00DD1B49"/>
    <w:rPr>
      <w:rFonts w:ascii="Times New Roman" w:hAnsi="Times New Roman"/>
      <w:sz w:val="24"/>
      <w:lang w:eastAsia="en-GB"/>
    </w:rPr>
  </w:style>
  <w:style w:type="paragraph" w:customStyle="1" w:styleId="CM1">
    <w:name w:val="CM1"/>
    <w:basedOn w:val="Default"/>
    <w:next w:val="Default"/>
    <w:uiPriority w:val="99"/>
    <w:rsid w:val="00DD1B49"/>
    <w:rPr>
      <w:rFonts w:ascii="EUAlbertina" w:eastAsia="Calibri" w:hAnsi="EUAlbertina"/>
      <w:color w:val="auto"/>
      <w:lang w:val="en-US"/>
    </w:rPr>
  </w:style>
  <w:style w:type="paragraph" w:customStyle="1" w:styleId="CM3">
    <w:name w:val="CM3"/>
    <w:basedOn w:val="Default"/>
    <w:next w:val="Default"/>
    <w:uiPriority w:val="99"/>
    <w:rsid w:val="00DD1B49"/>
    <w:rPr>
      <w:rFonts w:ascii="EUAlbertina" w:eastAsia="Calibri" w:hAnsi="EUAlbertina"/>
      <w:color w:val="auto"/>
      <w:lang w:val="en-US"/>
    </w:rPr>
  </w:style>
  <w:style w:type="character" w:customStyle="1" w:styleId="st">
    <w:name w:val="st"/>
    <w:rsid w:val="00DD1B49"/>
  </w:style>
  <w:style w:type="paragraph" w:customStyle="1" w:styleId="CharChar">
    <w:name w:val="Char Char"/>
    <w:basedOn w:val="Normal"/>
    <w:rsid w:val="00DD1B49"/>
    <w:pPr>
      <w:tabs>
        <w:tab w:val="left" w:pos="709"/>
      </w:tabs>
      <w:spacing w:before="0" w:after="0"/>
      <w:jc w:val="left"/>
    </w:pPr>
    <w:rPr>
      <w:rFonts w:eastAsia="Times New Roman"/>
      <w:szCs w:val="24"/>
      <w:lang w:val="en-US" w:eastAsia="pl-PL"/>
    </w:rPr>
  </w:style>
  <w:style w:type="paragraph" w:customStyle="1" w:styleId="Normal1">
    <w:name w:val="Normal1"/>
    <w:basedOn w:val="Normal"/>
    <w:rsid w:val="00DD1B49"/>
    <w:pPr>
      <w:spacing w:before="100" w:beforeAutospacing="1" w:after="100" w:afterAutospacing="1"/>
      <w:jc w:val="left"/>
    </w:pPr>
    <w:rPr>
      <w:rFonts w:eastAsia="Times New Roman"/>
      <w:szCs w:val="24"/>
      <w:lang w:val="en-US" w:eastAsia="en-US"/>
    </w:rPr>
  </w:style>
  <w:style w:type="paragraph" w:customStyle="1" w:styleId="listdash20">
    <w:name w:val="listdash2"/>
    <w:basedOn w:val="Normal"/>
    <w:rsid w:val="00DD1B49"/>
    <w:pPr>
      <w:spacing w:before="100" w:beforeAutospacing="1" w:after="100" w:afterAutospacing="1"/>
      <w:jc w:val="left"/>
    </w:pPr>
    <w:rPr>
      <w:rFonts w:eastAsia="Times New Roman"/>
      <w:szCs w:val="24"/>
      <w:lang w:val="en-US" w:eastAsia="en-US"/>
    </w:rPr>
  </w:style>
  <w:style w:type="paragraph" w:customStyle="1" w:styleId="CharChar2">
    <w:name w:val="Char Char2"/>
    <w:basedOn w:val="Normal"/>
    <w:rsid w:val="00DD1B49"/>
    <w:pPr>
      <w:tabs>
        <w:tab w:val="left" w:pos="709"/>
      </w:tabs>
      <w:spacing w:before="0" w:after="0"/>
      <w:jc w:val="left"/>
    </w:pPr>
    <w:rPr>
      <w:rFonts w:ascii="Tahoma" w:eastAsia="Times New Roman" w:hAnsi="Tahoma"/>
      <w:szCs w:val="24"/>
      <w:lang w:val="pl-PL" w:eastAsia="pl-PL"/>
    </w:rPr>
  </w:style>
  <w:style w:type="paragraph" w:customStyle="1" w:styleId="Style13">
    <w:name w:val="Style13"/>
    <w:basedOn w:val="Normal"/>
    <w:rsid w:val="00DD1B49"/>
    <w:pPr>
      <w:widowControl w:val="0"/>
      <w:autoSpaceDE w:val="0"/>
      <w:autoSpaceDN w:val="0"/>
      <w:adjustRightInd w:val="0"/>
      <w:spacing w:before="0" w:after="0" w:line="319" w:lineRule="exact"/>
      <w:ind w:firstLine="629"/>
      <w:jc w:val="left"/>
    </w:pPr>
    <w:rPr>
      <w:rFonts w:eastAsia="Times New Roman"/>
      <w:szCs w:val="24"/>
      <w:lang w:eastAsia="bg-BG"/>
    </w:rPr>
  </w:style>
  <w:style w:type="character" w:customStyle="1" w:styleId="Char27">
    <w:name w:val="Char27"/>
    <w:uiPriority w:val="99"/>
    <w:semiHidden/>
    <w:rsid w:val="00DD1B49"/>
    <w:rPr>
      <w:rFonts w:eastAsia="Times New Roman"/>
      <w:b/>
      <w:sz w:val="22"/>
      <w:lang w:val="bg-BG"/>
    </w:rPr>
  </w:style>
  <w:style w:type="paragraph" w:customStyle="1" w:styleId="norm">
    <w:name w:val="norm"/>
    <w:basedOn w:val="Normal"/>
    <w:rsid w:val="00DD1B49"/>
    <w:pPr>
      <w:spacing w:before="100" w:beforeAutospacing="1" w:after="100" w:afterAutospacing="1"/>
      <w:jc w:val="left"/>
    </w:pPr>
    <w:rPr>
      <w:rFonts w:eastAsia="Times New Roman"/>
      <w:szCs w:val="24"/>
      <w:lang w:eastAsia="bg-BG"/>
    </w:rPr>
  </w:style>
  <w:style w:type="character" w:customStyle="1" w:styleId="highlight">
    <w:name w:val="highlight"/>
    <w:rsid w:val="00DD1B49"/>
  </w:style>
  <w:style w:type="paragraph" w:customStyle="1" w:styleId="modref">
    <w:name w:val="modref"/>
    <w:basedOn w:val="Normal"/>
    <w:rsid w:val="00DD1B49"/>
    <w:pPr>
      <w:spacing w:before="100" w:beforeAutospacing="1" w:after="100" w:afterAutospacing="1"/>
      <w:jc w:val="left"/>
    </w:pPr>
    <w:rPr>
      <w:rFonts w:eastAsia="Times New Roman"/>
      <w:szCs w:val="24"/>
      <w:lang w:eastAsia="bg-BG"/>
    </w:rPr>
  </w:style>
  <w:style w:type="paragraph" w:customStyle="1" w:styleId="title-annex-1">
    <w:name w:val="title-annex-1"/>
    <w:basedOn w:val="Normal"/>
    <w:rsid w:val="00DD1B49"/>
    <w:pPr>
      <w:spacing w:before="100" w:beforeAutospacing="1" w:after="100" w:afterAutospacing="1"/>
      <w:jc w:val="left"/>
    </w:pPr>
    <w:rPr>
      <w:rFonts w:eastAsia="Times New Roman"/>
      <w:szCs w:val="24"/>
      <w:lang w:eastAsia="bg-BG"/>
    </w:rPr>
  </w:style>
  <w:style w:type="paragraph" w:customStyle="1" w:styleId="title-table">
    <w:name w:val="title-table"/>
    <w:basedOn w:val="Normal"/>
    <w:rsid w:val="00DD1B49"/>
    <w:pPr>
      <w:spacing w:before="100" w:beforeAutospacing="1" w:after="100" w:afterAutospacing="1"/>
      <w:jc w:val="left"/>
    </w:pPr>
    <w:rPr>
      <w:rFonts w:eastAsia="Times New Roman"/>
      <w:szCs w:val="24"/>
      <w:lang w:eastAsia="bg-BG"/>
    </w:rPr>
  </w:style>
  <w:style w:type="character" w:customStyle="1" w:styleId="boldface">
    <w:name w:val="boldface"/>
    <w:rsid w:val="00DD1B49"/>
  </w:style>
  <w:style w:type="paragraph" w:styleId="HTMLPreformatted">
    <w:name w:val="HTML Preformatted"/>
    <w:basedOn w:val="Normal"/>
    <w:link w:val="HTMLPreformattedChar"/>
    <w:uiPriority w:val="99"/>
    <w:semiHidden/>
    <w:unhideWhenUsed/>
    <w:rsid w:val="00DD1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sz w:val="20"/>
      <w:lang w:val="x-none" w:eastAsia="x-none"/>
    </w:rPr>
  </w:style>
  <w:style w:type="character" w:customStyle="1" w:styleId="HTMLPreformattedChar">
    <w:name w:val="HTML Preformatted Char"/>
    <w:link w:val="HTMLPreformatted"/>
    <w:uiPriority w:val="99"/>
    <w:semiHidden/>
    <w:rsid w:val="00DD1B49"/>
    <w:rPr>
      <w:rFonts w:ascii="Courier New" w:eastAsia="Times New Roman" w:hAnsi="Courier New"/>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168">
      <w:bodyDiv w:val="1"/>
      <w:marLeft w:val="0"/>
      <w:marRight w:val="0"/>
      <w:marTop w:val="0"/>
      <w:marBottom w:val="0"/>
      <w:divBdr>
        <w:top w:val="none" w:sz="0" w:space="0" w:color="auto"/>
        <w:left w:val="none" w:sz="0" w:space="0" w:color="auto"/>
        <w:bottom w:val="none" w:sz="0" w:space="0" w:color="auto"/>
        <w:right w:val="none" w:sz="0" w:space="0" w:color="auto"/>
      </w:divBdr>
    </w:div>
    <w:div w:id="11730955">
      <w:bodyDiv w:val="1"/>
      <w:marLeft w:val="0"/>
      <w:marRight w:val="0"/>
      <w:marTop w:val="0"/>
      <w:marBottom w:val="0"/>
      <w:divBdr>
        <w:top w:val="none" w:sz="0" w:space="0" w:color="auto"/>
        <w:left w:val="none" w:sz="0" w:space="0" w:color="auto"/>
        <w:bottom w:val="none" w:sz="0" w:space="0" w:color="auto"/>
        <w:right w:val="none" w:sz="0" w:space="0" w:color="auto"/>
      </w:divBdr>
    </w:div>
    <w:div w:id="15816843">
      <w:bodyDiv w:val="1"/>
      <w:marLeft w:val="0"/>
      <w:marRight w:val="0"/>
      <w:marTop w:val="0"/>
      <w:marBottom w:val="0"/>
      <w:divBdr>
        <w:top w:val="none" w:sz="0" w:space="0" w:color="auto"/>
        <w:left w:val="none" w:sz="0" w:space="0" w:color="auto"/>
        <w:bottom w:val="none" w:sz="0" w:space="0" w:color="auto"/>
        <w:right w:val="none" w:sz="0" w:space="0" w:color="auto"/>
      </w:divBdr>
    </w:div>
    <w:div w:id="19481016">
      <w:bodyDiv w:val="1"/>
      <w:marLeft w:val="0"/>
      <w:marRight w:val="0"/>
      <w:marTop w:val="0"/>
      <w:marBottom w:val="0"/>
      <w:divBdr>
        <w:top w:val="none" w:sz="0" w:space="0" w:color="auto"/>
        <w:left w:val="none" w:sz="0" w:space="0" w:color="auto"/>
        <w:bottom w:val="none" w:sz="0" w:space="0" w:color="auto"/>
        <w:right w:val="none" w:sz="0" w:space="0" w:color="auto"/>
      </w:divBdr>
    </w:div>
    <w:div w:id="25451160">
      <w:bodyDiv w:val="1"/>
      <w:marLeft w:val="0"/>
      <w:marRight w:val="0"/>
      <w:marTop w:val="0"/>
      <w:marBottom w:val="0"/>
      <w:divBdr>
        <w:top w:val="none" w:sz="0" w:space="0" w:color="auto"/>
        <w:left w:val="none" w:sz="0" w:space="0" w:color="auto"/>
        <w:bottom w:val="none" w:sz="0" w:space="0" w:color="auto"/>
        <w:right w:val="none" w:sz="0" w:space="0" w:color="auto"/>
      </w:divBdr>
    </w:div>
    <w:div w:id="27029812">
      <w:bodyDiv w:val="1"/>
      <w:marLeft w:val="0"/>
      <w:marRight w:val="0"/>
      <w:marTop w:val="0"/>
      <w:marBottom w:val="0"/>
      <w:divBdr>
        <w:top w:val="none" w:sz="0" w:space="0" w:color="auto"/>
        <w:left w:val="none" w:sz="0" w:space="0" w:color="auto"/>
        <w:bottom w:val="none" w:sz="0" w:space="0" w:color="auto"/>
        <w:right w:val="none" w:sz="0" w:space="0" w:color="auto"/>
      </w:divBdr>
    </w:div>
    <w:div w:id="27151279">
      <w:bodyDiv w:val="1"/>
      <w:marLeft w:val="0"/>
      <w:marRight w:val="0"/>
      <w:marTop w:val="0"/>
      <w:marBottom w:val="0"/>
      <w:divBdr>
        <w:top w:val="none" w:sz="0" w:space="0" w:color="auto"/>
        <w:left w:val="none" w:sz="0" w:space="0" w:color="auto"/>
        <w:bottom w:val="none" w:sz="0" w:space="0" w:color="auto"/>
        <w:right w:val="none" w:sz="0" w:space="0" w:color="auto"/>
      </w:divBdr>
    </w:div>
    <w:div w:id="29038638">
      <w:bodyDiv w:val="1"/>
      <w:marLeft w:val="0"/>
      <w:marRight w:val="0"/>
      <w:marTop w:val="0"/>
      <w:marBottom w:val="0"/>
      <w:divBdr>
        <w:top w:val="none" w:sz="0" w:space="0" w:color="auto"/>
        <w:left w:val="none" w:sz="0" w:space="0" w:color="auto"/>
        <w:bottom w:val="none" w:sz="0" w:space="0" w:color="auto"/>
        <w:right w:val="none" w:sz="0" w:space="0" w:color="auto"/>
      </w:divBdr>
    </w:div>
    <w:div w:id="29692103">
      <w:bodyDiv w:val="1"/>
      <w:marLeft w:val="0"/>
      <w:marRight w:val="0"/>
      <w:marTop w:val="0"/>
      <w:marBottom w:val="0"/>
      <w:divBdr>
        <w:top w:val="none" w:sz="0" w:space="0" w:color="auto"/>
        <w:left w:val="none" w:sz="0" w:space="0" w:color="auto"/>
        <w:bottom w:val="none" w:sz="0" w:space="0" w:color="auto"/>
        <w:right w:val="none" w:sz="0" w:space="0" w:color="auto"/>
      </w:divBdr>
    </w:div>
    <w:div w:id="41636391">
      <w:bodyDiv w:val="1"/>
      <w:marLeft w:val="0"/>
      <w:marRight w:val="0"/>
      <w:marTop w:val="0"/>
      <w:marBottom w:val="0"/>
      <w:divBdr>
        <w:top w:val="none" w:sz="0" w:space="0" w:color="auto"/>
        <w:left w:val="none" w:sz="0" w:space="0" w:color="auto"/>
        <w:bottom w:val="none" w:sz="0" w:space="0" w:color="auto"/>
        <w:right w:val="none" w:sz="0" w:space="0" w:color="auto"/>
      </w:divBdr>
    </w:div>
    <w:div w:id="47074044">
      <w:bodyDiv w:val="1"/>
      <w:marLeft w:val="0"/>
      <w:marRight w:val="0"/>
      <w:marTop w:val="0"/>
      <w:marBottom w:val="0"/>
      <w:divBdr>
        <w:top w:val="none" w:sz="0" w:space="0" w:color="auto"/>
        <w:left w:val="none" w:sz="0" w:space="0" w:color="auto"/>
        <w:bottom w:val="none" w:sz="0" w:space="0" w:color="auto"/>
        <w:right w:val="none" w:sz="0" w:space="0" w:color="auto"/>
      </w:divBdr>
    </w:div>
    <w:div w:id="49810652">
      <w:bodyDiv w:val="1"/>
      <w:marLeft w:val="0"/>
      <w:marRight w:val="0"/>
      <w:marTop w:val="0"/>
      <w:marBottom w:val="0"/>
      <w:divBdr>
        <w:top w:val="none" w:sz="0" w:space="0" w:color="auto"/>
        <w:left w:val="none" w:sz="0" w:space="0" w:color="auto"/>
        <w:bottom w:val="none" w:sz="0" w:space="0" w:color="auto"/>
        <w:right w:val="none" w:sz="0" w:space="0" w:color="auto"/>
      </w:divBdr>
    </w:div>
    <w:div w:id="50466525">
      <w:bodyDiv w:val="1"/>
      <w:marLeft w:val="0"/>
      <w:marRight w:val="0"/>
      <w:marTop w:val="0"/>
      <w:marBottom w:val="0"/>
      <w:divBdr>
        <w:top w:val="none" w:sz="0" w:space="0" w:color="auto"/>
        <w:left w:val="none" w:sz="0" w:space="0" w:color="auto"/>
        <w:bottom w:val="none" w:sz="0" w:space="0" w:color="auto"/>
        <w:right w:val="none" w:sz="0" w:space="0" w:color="auto"/>
      </w:divBdr>
    </w:div>
    <w:div w:id="52388011">
      <w:bodyDiv w:val="1"/>
      <w:marLeft w:val="0"/>
      <w:marRight w:val="0"/>
      <w:marTop w:val="0"/>
      <w:marBottom w:val="0"/>
      <w:divBdr>
        <w:top w:val="none" w:sz="0" w:space="0" w:color="auto"/>
        <w:left w:val="none" w:sz="0" w:space="0" w:color="auto"/>
        <w:bottom w:val="none" w:sz="0" w:space="0" w:color="auto"/>
        <w:right w:val="none" w:sz="0" w:space="0" w:color="auto"/>
      </w:divBdr>
    </w:div>
    <w:div w:id="63067223">
      <w:bodyDiv w:val="1"/>
      <w:marLeft w:val="0"/>
      <w:marRight w:val="0"/>
      <w:marTop w:val="0"/>
      <w:marBottom w:val="0"/>
      <w:divBdr>
        <w:top w:val="none" w:sz="0" w:space="0" w:color="auto"/>
        <w:left w:val="none" w:sz="0" w:space="0" w:color="auto"/>
        <w:bottom w:val="none" w:sz="0" w:space="0" w:color="auto"/>
        <w:right w:val="none" w:sz="0" w:space="0" w:color="auto"/>
      </w:divBdr>
    </w:div>
    <w:div w:id="66003208">
      <w:bodyDiv w:val="1"/>
      <w:marLeft w:val="0"/>
      <w:marRight w:val="0"/>
      <w:marTop w:val="0"/>
      <w:marBottom w:val="0"/>
      <w:divBdr>
        <w:top w:val="none" w:sz="0" w:space="0" w:color="auto"/>
        <w:left w:val="none" w:sz="0" w:space="0" w:color="auto"/>
        <w:bottom w:val="none" w:sz="0" w:space="0" w:color="auto"/>
        <w:right w:val="none" w:sz="0" w:space="0" w:color="auto"/>
      </w:divBdr>
    </w:div>
    <w:div w:id="69498566">
      <w:bodyDiv w:val="1"/>
      <w:marLeft w:val="0"/>
      <w:marRight w:val="0"/>
      <w:marTop w:val="0"/>
      <w:marBottom w:val="0"/>
      <w:divBdr>
        <w:top w:val="none" w:sz="0" w:space="0" w:color="auto"/>
        <w:left w:val="none" w:sz="0" w:space="0" w:color="auto"/>
        <w:bottom w:val="none" w:sz="0" w:space="0" w:color="auto"/>
        <w:right w:val="none" w:sz="0" w:space="0" w:color="auto"/>
      </w:divBdr>
    </w:div>
    <w:div w:id="86118585">
      <w:bodyDiv w:val="1"/>
      <w:marLeft w:val="0"/>
      <w:marRight w:val="0"/>
      <w:marTop w:val="0"/>
      <w:marBottom w:val="0"/>
      <w:divBdr>
        <w:top w:val="none" w:sz="0" w:space="0" w:color="auto"/>
        <w:left w:val="none" w:sz="0" w:space="0" w:color="auto"/>
        <w:bottom w:val="none" w:sz="0" w:space="0" w:color="auto"/>
        <w:right w:val="none" w:sz="0" w:space="0" w:color="auto"/>
      </w:divBdr>
    </w:div>
    <w:div w:id="87314311">
      <w:bodyDiv w:val="1"/>
      <w:marLeft w:val="0"/>
      <w:marRight w:val="0"/>
      <w:marTop w:val="0"/>
      <w:marBottom w:val="0"/>
      <w:divBdr>
        <w:top w:val="none" w:sz="0" w:space="0" w:color="auto"/>
        <w:left w:val="none" w:sz="0" w:space="0" w:color="auto"/>
        <w:bottom w:val="none" w:sz="0" w:space="0" w:color="auto"/>
        <w:right w:val="none" w:sz="0" w:space="0" w:color="auto"/>
      </w:divBdr>
    </w:div>
    <w:div w:id="91629530">
      <w:bodyDiv w:val="1"/>
      <w:marLeft w:val="0"/>
      <w:marRight w:val="0"/>
      <w:marTop w:val="0"/>
      <w:marBottom w:val="0"/>
      <w:divBdr>
        <w:top w:val="none" w:sz="0" w:space="0" w:color="auto"/>
        <w:left w:val="none" w:sz="0" w:space="0" w:color="auto"/>
        <w:bottom w:val="none" w:sz="0" w:space="0" w:color="auto"/>
        <w:right w:val="none" w:sz="0" w:space="0" w:color="auto"/>
      </w:divBdr>
    </w:div>
    <w:div w:id="98180581">
      <w:bodyDiv w:val="1"/>
      <w:marLeft w:val="0"/>
      <w:marRight w:val="0"/>
      <w:marTop w:val="0"/>
      <w:marBottom w:val="0"/>
      <w:divBdr>
        <w:top w:val="none" w:sz="0" w:space="0" w:color="auto"/>
        <w:left w:val="none" w:sz="0" w:space="0" w:color="auto"/>
        <w:bottom w:val="none" w:sz="0" w:space="0" w:color="auto"/>
        <w:right w:val="none" w:sz="0" w:space="0" w:color="auto"/>
      </w:divBdr>
    </w:div>
    <w:div w:id="113988301">
      <w:bodyDiv w:val="1"/>
      <w:marLeft w:val="0"/>
      <w:marRight w:val="0"/>
      <w:marTop w:val="0"/>
      <w:marBottom w:val="0"/>
      <w:divBdr>
        <w:top w:val="none" w:sz="0" w:space="0" w:color="auto"/>
        <w:left w:val="none" w:sz="0" w:space="0" w:color="auto"/>
        <w:bottom w:val="none" w:sz="0" w:space="0" w:color="auto"/>
        <w:right w:val="none" w:sz="0" w:space="0" w:color="auto"/>
      </w:divBdr>
    </w:div>
    <w:div w:id="126707901">
      <w:bodyDiv w:val="1"/>
      <w:marLeft w:val="0"/>
      <w:marRight w:val="0"/>
      <w:marTop w:val="0"/>
      <w:marBottom w:val="0"/>
      <w:divBdr>
        <w:top w:val="none" w:sz="0" w:space="0" w:color="auto"/>
        <w:left w:val="none" w:sz="0" w:space="0" w:color="auto"/>
        <w:bottom w:val="none" w:sz="0" w:space="0" w:color="auto"/>
        <w:right w:val="none" w:sz="0" w:space="0" w:color="auto"/>
      </w:divBdr>
    </w:div>
    <w:div w:id="131290227">
      <w:bodyDiv w:val="1"/>
      <w:marLeft w:val="0"/>
      <w:marRight w:val="0"/>
      <w:marTop w:val="0"/>
      <w:marBottom w:val="0"/>
      <w:divBdr>
        <w:top w:val="none" w:sz="0" w:space="0" w:color="auto"/>
        <w:left w:val="none" w:sz="0" w:space="0" w:color="auto"/>
        <w:bottom w:val="none" w:sz="0" w:space="0" w:color="auto"/>
        <w:right w:val="none" w:sz="0" w:space="0" w:color="auto"/>
      </w:divBdr>
    </w:div>
    <w:div w:id="131413140">
      <w:bodyDiv w:val="1"/>
      <w:marLeft w:val="0"/>
      <w:marRight w:val="0"/>
      <w:marTop w:val="0"/>
      <w:marBottom w:val="0"/>
      <w:divBdr>
        <w:top w:val="none" w:sz="0" w:space="0" w:color="auto"/>
        <w:left w:val="none" w:sz="0" w:space="0" w:color="auto"/>
        <w:bottom w:val="none" w:sz="0" w:space="0" w:color="auto"/>
        <w:right w:val="none" w:sz="0" w:space="0" w:color="auto"/>
      </w:divBdr>
    </w:div>
    <w:div w:id="134107519">
      <w:bodyDiv w:val="1"/>
      <w:marLeft w:val="0"/>
      <w:marRight w:val="0"/>
      <w:marTop w:val="0"/>
      <w:marBottom w:val="0"/>
      <w:divBdr>
        <w:top w:val="none" w:sz="0" w:space="0" w:color="auto"/>
        <w:left w:val="none" w:sz="0" w:space="0" w:color="auto"/>
        <w:bottom w:val="none" w:sz="0" w:space="0" w:color="auto"/>
        <w:right w:val="none" w:sz="0" w:space="0" w:color="auto"/>
      </w:divBdr>
    </w:div>
    <w:div w:id="140735389">
      <w:bodyDiv w:val="1"/>
      <w:marLeft w:val="0"/>
      <w:marRight w:val="0"/>
      <w:marTop w:val="0"/>
      <w:marBottom w:val="0"/>
      <w:divBdr>
        <w:top w:val="none" w:sz="0" w:space="0" w:color="auto"/>
        <w:left w:val="none" w:sz="0" w:space="0" w:color="auto"/>
        <w:bottom w:val="none" w:sz="0" w:space="0" w:color="auto"/>
        <w:right w:val="none" w:sz="0" w:space="0" w:color="auto"/>
      </w:divBdr>
    </w:div>
    <w:div w:id="141386633">
      <w:bodyDiv w:val="1"/>
      <w:marLeft w:val="0"/>
      <w:marRight w:val="0"/>
      <w:marTop w:val="0"/>
      <w:marBottom w:val="0"/>
      <w:divBdr>
        <w:top w:val="none" w:sz="0" w:space="0" w:color="auto"/>
        <w:left w:val="none" w:sz="0" w:space="0" w:color="auto"/>
        <w:bottom w:val="none" w:sz="0" w:space="0" w:color="auto"/>
        <w:right w:val="none" w:sz="0" w:space="0" w:color="auto"/>
      </w:divBdr>
    </w:div>
    <w:div w:id="141850529">
      <w:bodyDiv w:val="1"/>
      <w:marLeft w:val="0"/>
      <w:marRight w:val="0"/>
      <w:marTop w:val="0"/>
      <w:marBottom w:val="0"/>
      <w:divBdr>
        <w:top w:val="none" w:sz="0" w:space="0" w:color="auto"/>
        <w:left w:val="none" w:sz="0" w:space="0" w:color="auto"/>
        <w:bottom w:val="none" w:sz="0" w:space="0" w:color="auto"/>
        <w:right w:val="none" w:sz="0" w:space="0" w:color="auto"/>
      </w:divBdr>
    </w:div>
    <w:div w:id="144397185">
      <w:bodyDiv w:val="1"/>
      <w:marLeft w:val="0"/>
      <w:marRight w:val="0"/>
      <w:marTop w:val="0"/>
      <w:marBottom w:val="0"/>
      <w:divBdr>
        <w:top w:val="none" w:sz="0" w:space="0" w:color="auto"/>
        <w:left w:val="none" w:sz="0" w:space="0" w:color="auto"/>
        <w:bottom w:val="none" w:sz="0" w:space="0" w:color="auto"/>
        <w:right w:val="none" w:sz="0" w:space="0" w:color="auto"/>
      </w:divBdr>
    </w:div>
    <w:div w:id="146821443">
      <w:bodyDiv w:val="1"/>
      <w:marLeft w:val="0"/>
      <w:marRight w:val="0"/>
      <w:marTop w:val="0"/>
      <w:marBottom w:val="0"/>
      <w:divBdr>
        <w:top w:val="none" w:sz="0" w:space="0" w:color="auto"/>
        <w:left w:val="none" w:sz="0" w:space="0" w:color="auto"/>
        <w:bottom w:val="none" w:sz="0" w:space="0" w:color="auto"/>
        <w:right w:val="none" w:sz="0" w:space="0" w:color="auto"/>
      </w:divBdr>
    </w:div>
    <w:div w:id="149952102">
      <w:bodyDiv w:val="1"/>
      <w:marLeft w:val="0"/>
      <w:marRight w:val="0"/>
      <w:marTop w:val="0"/>
      <w:marBottom w:val="0"/>
      <w:divBdr>
        <w:top w:val="none" w:sz="0" w:space="0" w:color="auto"/>
        <w:left w:val="none" w:sz="0" w:space="0" w:color="auto"/>
        <w:bottom w:val="none" w:sz="0" w:space="0" w:color="auto"/>
        <w:right w:val="none" w:sz="0" w:space="0" w:color="auto"/>
      </w:divBdr>
    </w:div>
    <w:div w:id="164177166">
      <w:bodyDiv w:val="1"/>
      <w:marLeft w:val="0"/>
      <w:marRight w:val="0"/>
      <w:marTop w:val="0"/>
      <w:marBottom w:val="0"/>
      <w:divBdr>
        <w:top w:val="none" w:sz="0" w:space="0" w:color="auto"/>
        <w:left w:val="none" w:sz="0" w:space="0" w:color="auto"/>
        <w:bottom w:val="none" w:sz="0" w:space="0" w:color="auto"/>
        <w:right w:val="none" w:sz="0" w:space="0" w:color="auto"/>
      </w:divBdr>
    </w:div>
    <w:div w:id="165485348">
      <w:bodyDiv w:val="1"/>
      <w:marLeft w:val="0"/>
      <w:marRight w:val="0"/>
      <w:marTop w:val="0"/>
      <w:marBottom w:val="0"/>
      <w:divBdr>
        <w:top w:val="none" w:sz="0" w:space="0" w:color="auto"/>
        <w:left w:val="none" w:sz="0" w:space="0" w:color="auto"/>
        <w:bottom w:val="none" w:sz="0" w:space="0" w:color="auto"/>
        <w:right w:val="none" w:sz="0" w:space="0" w:color="auto"/>
      </w:divBdr>
    </w:div>
    <w:div w:id="168906385">
      <w:bodyDiv w:val="1"/>
      <w:marLeft w:val="0"/>
      <w:marRight w:val="0"/>
      <w:marTop w:val="0"/>
      <w:marBottom w:val="0"/>
      <w:divBdr>
        <w:top w:val="none" w:sz="0" w:space="0" w:color="auto"/>
        <w:left w:val="none" w:sz="0" w:space="0" w:color="auto"/>
        <w:bottom w:val="none" w:sz="0" w:space="0" w:color="auto"/>
        <w:right w:val="none" w:sz="0" w:space="0" w:color="auto"/>
      </w:divBdr>
    </w:div>
    <w:div w:id="170340452">
      <w:bodyDiv w:val="1"/>
      <w:marLeft w:val="0"/>
      <w:marRight w:val="0"/>
      <w:marTop w:val="0"/>
      <w:marBottom w:val="0"/>
      <w:divBdr>
        <w:top w:val="none" w:sz="0" w:space="0" w:color="auto"/>
        <w:left w:val="none" w:sz="0" w:space="0" w:color="auto"/>
        <w:bottom w:val="none" w:sz="0" w:space="0" w:color="auto"/>
        <w:right w:val="none" w:sz="0" w:space="0" w:color="auto"/>
      </w:divBdr>
    </w:div>
    <w:div w:id="179665038">
      <w:bodyDiv w:val="1"/>
      <w:marLeft w:val="0"/>
      <w:marRight w:val="0"/>
      <w:marTop w:val="0"/>
      <w:marBottom w:val="0"/>
      <w:divBdr>
        <w:top w:val="none" w:sz="0" w:space="0" w:color="auto"/>
        <w:left w:val="none" w:sz="0" w:space="0" w:color="auto"/>
        <w:bottom w:val="none" w:sz="0" w:space="0" w:color="auto"/>
        <w:right w:val="none" w:sz="0" w:space="0" w:color="auto"/>
      </w:divBdr>
    </w:div>
    <w:div w:id="181748044">
      <w:bodyDiv w:val="1"/>
      <w:marLeft w:val="0"/>
      <w:marRight w:val="0"/>
      <w:marTop w:val="0"/>
      <w:marBottom w:val="0"/>
      <w:divBdr>
        <w:top w:val="none" w:sz="0" w:space="0" w:color="auto"/>
        <w:left w:val="none" w:sz="0" w:space="0" w:color="auto"/>
        <w:bottom w:val="none" w:sz="0" w:space="0" w:color="auto"/>
        <w:right w:val="none" w:sz="0" w:space="0" w:color="auto"/>
      </w:divBdr>
    </w:div>
    <w:div w:id="200479293">
      <w:bodyDiv w:val="1"/>
      <w:marLeft w:val="0"/>
      <w:marRight w:val="0"/>
      <w:marTop w:val="0"/>
      <w:marBottom w:val="0"/>
      <w:divBdr>
        <w:top w:val="none" w:sz="0" w:space="0" w:color="auto"/>
        <w:left w:val="none" w:sz="0" w:space="0" w:color="auto"/>
        <w:bottom w:val="none" w:sz="0" w:space="0" w:color="auto"/>
        <w:right w:val="none" w:sz="0" w:space="0" w:color="auto"/>
      </w:divBdr>
    </w:div>
    <w:div w:id="208810079">
      <w:bodyDiv w:val="1"/>
      <w:marLeft w:val="0"/>
      <w:marRight w:val="0"/>
      <w:marTop w:val="0"/>
      <w:marBottom w:val="0"/>
      <w:divBdr>
        <w:top w:val="none" w:sz="0" w:space="0" w:color="auto"/>
        <w:left w:val="none" w:sz="0" w:space="0" w:color="auto"/>
        <w:bottom w:val="none" w:sz="0" w:space="0" w:color="auto"/>
        <w:right w:val="none" w:sz="0" w:space="0" w:color="auto"/>
      </w:divBdr>
    </w:div>
    <w:div w:id="209342977">
      <w:bodyDiv w:val="1"/>
      <w:marLeft w:val="0"/>
      <w:marRight w:val="0"/>
      <w:marTop w:val="0"/>
      <w:marBottom w:val="0"/>
      <w:divBdr>
        <w:top w:val="none" w:sz="0" w:space="0" w:color="auto"/>
        <w:left w:val="none" w:sz="0" w:space="0" w:color="auto"/>
        <w:bottom w:val="none" w:sz="0" w:space="0" w:color="auto"/>
        <w:right w:val="none" w:sz="0" w:space="0" w:color="auto"/>
      </w:divBdr>
    </w:div>
    <w:div w:id="210773957">
      <w:bodyDiv w:val="1"/>
      <w:marLeft w:val="0"/>
      <w:marRight w:val="0"/>
      <w:marTop w:val="0"/>
      <w:marBottom w:val="0"/>
      <w:divBdr>
        <w:top w:val="none" w:sz="0" w:space="0" w:color="auto"/>
        <w:left w:val="none" w:sz="0" w:space="0" w:color="auto"/>
        <w:bottom w:val="none" w:sz="0" w:space="0" w:color="auto"/>
        <w:right w:val="none" w:sz="0" w:space="0" w:color="auto"/>
      </w:divBdr>
    </w:div>
    <w:div w:id="214395155">
      <w:bodyDiv w:val="1"/>
      <w:marLeft w:val="0"/>
      <w:marRight w:val="0"/>
      <w:marTop w:val="0"/>
      <w:marBottom w:val="0"/>
      <w:divBdr>
        <w:top w:val="none" w:sz="0" w:space="0" w:color="auto"/>
        <w:left w:val="none" w:sz="0" w:space="0" w:color="auto"/>
        <w:bottom w:val="none" w:sz="0" w:space="0" w:color="auto"/>
        <w:right w:val="none" w:sz="0" w:space="0" w:color="auto"/>
      </w:divBdr>
    </w:div>
    <w:div w:id="221060018">
      <w:bodyDiv w:val="1"/>
      <w:marLeft w:val="0"/>
      <w:marRight w:val="0"/>
      <w:marTop w:val="0"/>
      <w:marBottom w:val="0"/>
      <w:divBdr>
        <w:top w:val="none" w:sz="0" w:space="0" w:color="auto"/>
        <w:left w:val="none" w:sz="0" w:space="0" w:color="auto"/>
        <w:bottom w:val="none" w:sz="0" w:space="0" w:color="auto"/>
        <w:right w:val="none" w:sz="0" w:space="0" w:color="auto"/>
      </w:divBdr>
    </w:div>
    <w:div w:id="226186482">
      <w:bodyDiv w:val="1"/>
      <w:marLeft w:val="0"/>
      <w:marRight w:val="0"/>
      <w:marTop w:val="0"/>
      <w:marBottom w:val="0"/>
      <w:divBdr>
        <w:top w:val="none" w:sz="0" w:space="0" w:color="auto"/>
        <w:left w:val="none" w:sz="0" w:space="0" w:color="auto"/>
        <w:bottom w:val="none" w:sz="0" w:space="0" w:color="auto"/>
        <w:right w:val="none" w:sz="0" w:space="0" w:color="auto"/>
      </w:divBdr>
    </w:div>
    <w:div w:id="226261950">
      <w:bodyDiv w:val="1"/>
      <w:marLeft w:val="0"/>
      <w:marRight w:val="0"/>
      <w:marTop w:val="0"/>
      <w:marBottom w:val="0"/>
      <w:divBdr>
        <w:top w:val="none" w:sz="0" w:space="0" w:color="auto"/>
        <w:left w:val="none" w:sz="0" w:space="0" w:color="auto"/>
        <w:bottom w:val="none" w:sz="0" w:space="0" w:color="auto"/>
        <w:right w:val="none" w:sz="0" w:space="0" w:color="auto"/>
      </w:divBdr>
    </w:div>
    <w:div w:id="228082330">
      <w:bodyDiv w:val="1"/>
      <w:marLeft w:val="0"/>
      <w:marRight w:val="0"/>
      <w:marTop w:val="0"/>
      <w:marBottom w:val="0"/>
      <w:divBdr>
        <w:top w:val="none" w:sz="0" w:space="0" w:color="auto"/>
        <w:left w:val="none" w:sz="0" w:space="0" w:color="auto"/>
        <w:bottom w:val="none" w:sz="0" w:space="0" w:color="auto"/>
        <w:right w:val="none" w:sz="0" w:space="0" w:color="auto"/>
      </w:divBdr>
    </w:div>
    <w:div w:id="229847617">
      <w:bodyDiv w:val="1"/>
      <w:marLeft w:val="0"/>
      <w:marRight w:val="0"/>
      <w:marTop w:val="0"/>
      <w:marBottom w:val="0"/>
      <w:divBdr>
        <w:top w:val="none" w:sz="0" w:space="0" w:color="auto"/>
        <w:left w:val="none" w:sz="0" w:space="0" w:color="auto"/>
        <w:bottom w:val="none" w:sz="0" w:space="0" w:color="auto"/>
        <w:right w:val="none" w:sz="0" w:space="0" w:color="auto"/>
      </w:divBdr>
    </w:div>
    <w:div w:id="231426694">
      <w:bodyDiv w:val="1"/>
      <w:marLeft w:val="0"/>
      <w:marRight w:val="0"/>
      <w:marTop w:val="0"/>
      <w:marBottom w:val="0"/>
      <w:divBdr>
        <w:top w:val="none" w:sz="0" w:space="0" w:color="auto"/>
        <w:left w:val="none" w:sz="0" w:space="0" w:color="auto"/>
        <w:bottom w:val="none" w:sz="0" w:space="0" w:color="auto"/>
        <w:right w:val="none" w:sz="0" w:space="0" w:color="auto"/>
      </w:divBdr>
    </w:div>
    <w:div w:id="238903789">
      <w:bodyDiv w:val="1"/>
      <w:marLeft w:val="0"/>
      <w:marRight w:val="0"/>
      <w:marTop w:val="0"/>
      <w:marBottom w:val="0"/>
      <w:divBdr>
        <w:top w:val="none" w:sz="0" w:space="0" w:color="auto"/>
        <w:left w:val="none" w:sz="0" w:space="0" w:color="auto"/>
        <w:bottom w:val="none" w:sz="0" w:space="0" w:color="auto"/>
        <w:right w:val="none" w:sz="0" w:space="0" w:color="auto"/>
      </w:divBdr>
    </w:div>
    <w:div w:id="244460773">
      <w:bodyDiv w:val="1"/>
      <w:marLeft w:val="0"/>
      <w:marRight w:val="0"/>
      <w:marTop w:val="0"/>
      <w:marBottom w:val="0"/>
      <w:divBdr>
        <w:top w:val="none" w:sz="0" w:space="0" w:color="auto"/>
        <w:left w:val="none" w:sz="0" w:space="0" w:color="auto"/>
        <w:bottom w:val="none" w:sz="0" w:space="0" w:color="auto"/>
        <w:right w:val="none" w:sz="0" w:space="0" w:color="auto"/>
      </w:divBdr>
    </w:div>
    <w:div w:id="251355315">
      <w:bodyDiv w:val="1"/>
      <w:marLeft w:val="0"/>
      <w:marRight w:val="0"/>
      <w:marTop w:val="0"/>
      <w:marBottom w:val="0"/>
      <w:divBdr>
        <w:top w:val="none" w:sz="0" w:space="0" w:color="auto"/>
        <w:left w:val="none" w:sz="0" w:space="0" w:color="auto"/>
        <w:bottom w:val="none" w:sz="0" w:space="0" w:color="auto"/>
        <w:right w:val="none" w:sz="0" w:space="0" w:color="auto"/>
      </w:divBdr>
    </w:div>
    <w:div w:id="253319642">
      <w:bodyDiv w:val="1"/>
      <w:marLeft w:val="0"/>
      <w:marRight w:val="0"/>
      <w:marTop w:val="0"/>
      <w:marBottom w:val="0"/>
      <w:divBdr>
        <w:top w:val="none" w:sz="0" w:space="0" w:color="auto"/>
        <w:left w:val="none" w:sz="0" w:space="0" w:color="auto"/>
        <w:bottom w:val="none" w:sz="0" w:space="0" w:color="auto"/>
        <w:right w:val="none" w:sz="0" w:space="0" w:color="auto"/>
      </w:divBdr>
    </w:div>
    <w:div w:id="254360144">
      <w:bodyDiv w:val="1"/>
      <w:marLeft w:val="0"/>
      <w:marRight w:val="0"/>
      <w:marTop w:val="0"/>
      <w:marBottom w:val="0"/>
      <w:divBdr>
        <w:top w:val="none" w:sz="0" w:space="0" w:color="auto"/>
        <w:left w:val="none" w:sz="0" w:space="0" w:color="auto"/>
        <w:bottom w:val="none" w:sz="0" w:space="0" w:color="auto"/>
        <w:right w:val="none" w:sz="0" w:space="0" w:color="auto"/>
      </w:divBdr>
    </w:div>
    <w:div w:id="254478598">
      <w:bodyDiv w:val="1"/>
      <w:marLeft w:val="0"/>
      <w:marRight w:val="0"/>
      <w:marTop w:val="0"/>
      <w:marBottom w:val="0"/>
      <w:divBdr>
        <w:top w:val="none" w:sz="0" w:space="0" w:color="auto"/>
        <w:left w:val="none" w:sz="0" w:space="0" w:color="auto"/>
        <w:bottom w:val="none" w:sz="0" w:space="0" w:color="auto"/>
        <w:right w:val="none" w:sz="0" w:space="0" w:color="auto"/>
      </w:divBdr>
    </w:div>
    <w:div w:id="255870187">
      <w:bodyDiv w:val="1"/>
      <w:marLeft w:val="0"/>
      <w:marRight w:val="0"/>
      <w:marTop w:val="0"/>
      <w:marBottom w:val="0"/>
      <w:divBdr>
        <w:top w:val="none" w:sz="0" w:space="0" w:color="auto"/>
        <w:left w:val="none" w:sz="0" w:space="0" w:color="auto"/>
        <w:bottom w:val="none" w:sz="0" w:space="0" w:color="auto"/>
        <w:right w:val="none" w:sz="0" w:space="0" w:color="auto"/>
      </w:divBdr>
    </w:div>
    <w:div w:id="271787384">
      <w:bodyDiv w:val="1"/>
      <w:marLeft w:val="0"/>
      <w:marRight w:val="0"/>
      <w:marTop w:val="0"/>
      <w:marBottom w:val="0"/>
      <w:divBdr>
        <w:top w:val="none" w:sz="0" w:space="0" w:color="auto"/>
        <w:left w:val="none" w:sz="0" w:space="0" w:color="auto"/>
        <w:bottom w:val="none" w:sz="0" w:space="0" w:color="auto"/>
        <w:right w:val="none" w:sz="0" w:space="0" w:color="auto"/>
      </w:divBdr>
    </w:div>
    <w:div w:id="276107649">
      <w:bodyDiv w:val="1"/>
      <w:marLeft w:val="0"/>
      <w:marRight w:val="0"/>
      <w:marTop w:val="0"/>
      <w:marBottom w:val="0"/>
      <w:divBdr>
        <w:top w:val="none" w:sz="0" w:space="0" w:color="auto"/>
        <w:left w:val="none" w:sz="0" w:space="0" w:color="auto"/>
        <w:bottom w:val="none" w:sz="0" w:space="0" w:color="auto"/>
        <w:right w:val="none" w:sz="0" w:space="0" w:color="auto"/>
      </w:divBdr>
    </w:div>
    <w:div w:id="280067687">
      <w:bodyDiv w:val="1"/>
      <w:marLeft w:val="0"/>
      <w:marRight w:val="0"/>
      <w:marTop w:val="0"/>
      <w:marBottom w:val="0"/>
      <w:divBdr>
        <w:top w:val="none" w:sz="0" w:space="0" w:color="auto"/>
        <w:left w:val="none" w:sz="0" w:space="0" w:color="auto"/>
        <w:bottom w:val="none" w:sz="0" w:space="0" w:color="auto"/>
        <w:right w:val="none" w:sz="0" w:space="0" w:color="auto"/>
      </w:divBdr>
    </w:div>
    <w:div w:id="291639101">
      <w:bodyDiv w:val="1"/>
      <w:marLeft w:val="0"/>
      <w:marRight w:val="0"/>
      <w:marTop w:val="0"/>
      <w:marBottom w:val="0"/>
      <w:divBdr>
        <w:top w:val="none" w:sz="0" w:space="0" w:color="auto"/>
        <w:left w:val="none" w:sz="0" w:space="0" w:color="auto"/>
        <w:bottom w:val="none" w:sz="0" w:space="0" w:color="auto"/>
        <w:right w:val="none" w:sz="0" w:space="0" w:color="auto"/>
      </w:divBdr>
    </w:div>
    <w:div w:id="291639410">
      <w:bodyDiv w:val="1"/>
      <w:marLeft w:val="0"/>
      <w:marRight w:val="0"/>
      <w:marTop w:val="0"/>
      <w:marBottom w:val="0"/>
      <w:divBdr>
        <w:top w:val="none" w:sz="0" w:space="0" w:color="auto"/>
        <w:left w:val="none" w:sz="0" w:space="0" w:color="auto"/>
        <w:bottom w:val="none" w:sz="0" w:space="0" w:color="auto"/>
        <w:right w:val="none" w:sz="0" w:space="0" w:color="auto"/>
      </w:divBdr>
    </w:div>
    <w:div w:id="301230028">
      <w:bodyDiv w:val="1"/>
      <w:marLeft w:val="0"/>
      <w:marRight w:val="0"/>
      <w:marTop w:val="0"/>
      <w:marBottom w:val="0"/>
      <w:divBdr>
        <w:top w:val="none" w:sz="0" w:space="0" w:color="auto"/>
        <w:left w:val="none" w:sz="0" w:space="0" w:color="auto"/>
        <w:bottom w:val="none" w:sz="0" w:space="0" w:color="auto"/>
        <w:right w:val="none" w:sz="0" w:space="0" w:color="auto"/>
      </w:divBdr>
    </w:div>
    <w:div w:id="301736730">
      <w:bodyDiv w:val="1"/>
      <w:marLeft w:val="0"/>
      <w:marRight w:val="0"/>
      <w:marTop w:val="0"/>
      <w:marBottom w:val="0"/>
      <w:divBdr>
        <w:top w:val="none" w:sz="0" w:space="0" w:color="auto"/>
        <w:left w:val="none" w:sz="0" w:space="0" w:color="auto"/>
        <w:bottom w:val="none" w:sz="0" w:space="0" w:color="auto"/>
        <w:right w:val="none" w:sz="0" w:space="0" w:color="auto"/>
      </w:divBdr>
    </w:div>
    <w:div w:id="305548377">
      <w:bodyDiv w:val="1"/>
      <w:marLeft w:val="0"/>
      <w:marRight w:val="0"/>
      <w:marTop w:val="0"/>
      <w:marBottom w:val="0"/>
      <w:divBdr>
        <w:top w:val="none" w:sz="0" w:space="0" w:color="auto"/>
        <w:left w:val="none" w:sz="0" w:space="0" w:color="auto"/>
        <w:bottom w:val="none" w:sz="0" w:space="0" w:color="auto"/>
        <w:right w:val="none" w:sz="0" w:space="0" w:color="auto"/>
      </w:divBdr>
    </w:div>
    <w:div w:id="312829675">
      <w:bodyDiv w:val="1"/>
      <w:marLeft w:val="0"/>
      <w:marRight w:val="0"/>
      <w:marTop w:val="0"/>
      <w:marBottom w:val="0"/>
      <w:divBdr>
        <w:top w:val="none" w:sz="0" w:space="0" w:color="auto"/>
        <w:left w:val="none" w:sz="0" w:space="0" w:color="auto"/>
        <w:bottom w:val="none" w:sz="0" w:space="0" w:color="auto"/>
        <w:right w:val="none" w:sz="0" w:space="0" w:color="auto"/>
      </w:divBdr>
    </w:div>
    <w:div w:id="313416661">
      <w:bodyDiv w:val="1"/>
      <w:marLeft w:val="0"/>
      <w:marRight w:val="0"/>
      <w:marTop w:val="0"/>
      <w:marBottom w:val="0"/>
      <w:divBdr>
        <w:top w:val="none" w:sz="0" w:space="0" w:color="auto"/>
        <w:left w:val="none" w:sz="0" w:space="0" w:color="auto"/>
        <w:bottom w:val="none" w:sz="0" w:space="0" w:color="auto"/>
        <w:right w:val="none" w:sz="0" w:space="0" w:color="auto"/>
      </w:divBdr>
    </w:div>
    <w:div w:id="317543102">
      <w:bodyDiv w:val="1"/>
      <w:marLeft w:val="0"/>
      <w:marRight w:val="0"/>
      <w:marTop w:val="0"/>
      <w:marBottom w:val="0"/>
      <w:divBdr>
        <w:top w:val="none" w:sz="0" w:space="0" w:color="auto"/>
        <w:left w:val="none" w:sz="0" w:space="0" w:color="auto"/>
        <w:bottom w:val="none" w:sz="0" w:space="0" w:color="auto"/>
        <w:right w:val="none" w:sz="0" w:space="0" w:color="auto"/>
      </w:divBdr>
    </w:div>
    <w:div w:id="326129061">
      <w:bodyDiv w:val="1"/>
      <w:marLeft w:val="0"/>
      <w:marRight w:val="0"/>
      <w:marTop w:val="0"/>
      <w:marBottom w:val="0"/>
      <w:divBdr>
        <w:top w:val="none" w:sz="0" w:space="0" w:color="auto"/>
        <w:left w:val="none" w:sz="0" w:space="0" w:color="auto"/>
        <w:bottom w:val="none" w:sz="0" w:space="0" w:color="auto"/>
        <w:right w:val="none" w:sz="0" w:space="0" w:color="auto"/>
      </w:divBdr>
    </w:div>
    <w:div w:id="339619891">
      <w:bodyDiv w:val="1"/>
      <w:marLeft w:val="0"/>
      <w:marRight w:val="0"/>
      <w:marTop w:val="0"/>
      <w:marBottom w:val="0"/>
      <w:divBdr>
        <w:top w:val="none" w:sz="0" w:space="0" w:color="auto"/>
        <w:left w:val="none" w:sz="0" w:space="0" w:color="auto"/>
        <w:bottom w:val="none" w:sz="0" w:space="0" w:color="auto"/>
        <w:right w:val="none" w:sz="0" w:space="0" w:color="auto"/>
      </w:divBdr>
    </w:div>
    <w:div w:id="340399557">
      <w:bodyDiv w:val="1"/>
      <w:marLeft w:val="0"/>
      <w:marRight w:val="0"/>
      <w:marTop w:val="0"/>
      <w:marBottom w:val="0"/>
      <w:divBdr>
        <w:top w:val="none" w:sz="0" w:space="0" w:color="auto"/>
        <w:left w:val="none" w:sz="0" w:space="0" w:color="auto"/>
        <w:bottom w:val="none" w:sz="0" w:space="0" w:color="auto"/>
        <w:right w:val="none" w:sz="0" w:space="0" w:color="auto"/>
      </w:divBdr>
    </w:div>
    <w:div w:id="342361839">
      <w:bodyDiv w:val="1"/>
      <w:marLeft w:val="0"/>
      <w:marRight w:val="0"/>
      <w:marTop w:val="0"/>
      <w:marBottom w:val="0"/>
      <w:divBdr>
        <w:top w:val="none" w:sz="0" w:space="0" w:color="auto"/>
        <w:left w:val="none" w:sz="0" w:space="0" w:color="auto"/>
        <w:bottom w:val="none" w:sz="0" w:space="0" w:color="auto"/>
        <w:right w:val="none" w:sz="0" w:space="0" w:color="auto"/>
      </w:divBdr>
    </w:div>
    <w:div w:id="342585741">
      <w:bodyDiv w:val="1"/>
      <w:marLeft w:val="0"/>
      <w:marRight w:val="0"/>
      <w:marTop w:val="0"/>
      <w:marBottom w:val="0"/>
      <w:divBdr>
        <w:top w:val="none" w:sz="0" w:space="0" w:color="auto"/>
        <w:left w:val="none" w:sz="0" w:space="0" w:color="auto"/>
        <w:bottom w:val="none" w:sz="0" w:space="0" w:color="auto"/>
        <w:right w:val="none" w:sz="0" w:space="0" w:color="auto"/>
      </w:divBdr>
    </w:div>
    <w:div w:id="343171201">
      <w:bodyDiv w:val="1"/>
      <w:marLeft w:val="0"/>
      <w:marRight w:val="0"/>
      <w:marTop w:val="0"/>
      <w:marBottom w:val="0"/>
      <w:divBdr>
        <w:top w:val="none" w:sz="0" w:space="0" w:color="auto"/>
        <w:left w:val="none" w:sz="0" w:space="0" w:color="auto"/>
        <w:bottom w:val="none" w:sz="0" w:space="0" w:color="auto"/>
        <w:right w:val="none" w:sz="0" w:space="0" w:color="auto"/>
      </w:divBdr>
    </w:div>
    <w:div w:id="350647610">
      <w:bodyDiv w:val="1"/>
      <w:marLeft w:val="0"/>
      <w:marRight w:val="0"/>
      <w:marTop w:val="0"/>
      <w:marBottom w:val="0"/>
      <w:divBdr>
        <w:top w:val="none" w:sz="0" w:space="0" w:color="auto"/>
        <w:left w:val="none" w:sz="0" w:space="0" w:color="auto"/>
        <w:bottom w:val="none" w:sz="0" w:space="0" w:color="auto"/>
        <w:right w:val="none" w:sz="0" w:space="0" w:color="auto"/>
      </w:divBdr>
    </w:div>
    <w:div w:id="365983995">
      <w:bodyDiv w:val="1"/>
      <w:marLeft w:val="0"/>
      <w:marRight w:val="0"/>
      <w:marTop w:val="0"/>
      <w:marBottom w:val="0"/>
      <w:divBdr>
        <w:top w:val="none" w:sz="0" w:space="0" w:color="auto"/>
        <w:left w:val="none" w:sz="0" w:space="0" w:color="auto"/>
        <w:bottom w:val="none" w:sz="0" w:space="0" w:color="auto"/>
        <w:right w:val="none" w:sz="0" w:space="0" w:color="auto"/>
      </w:divBdr>
    </w:div>
    <w:div w:id="375590528">
      <w:bodyDiv w:val="1"/>
      <w:marLeft w:val="0"/>
      <w:marRight w:val="0"/>
      <w:marTop w:val="0"/>
      <w:marBottom w:val="0"/>
      <w:divBdr>
        <w:top w:val="none" w:sz="0" w:space="0" w:color="auto"/>
        <w:left w:val="none" w:sz="0" w:space="0" w:color="auto"/>
        <w:bottom w:val="none" w:sz="0" w:space="0" w:color="auto"/>
        <w:right w:val="none" w:sz="0" w:space="0" w:color="auto"/>
      </w:divBdr>
    </w:div>
    <w:div w:id="375663474">
      <w:bodyDiv w:val="1"/>
      <w:marLeft w:val="0"/>
      <w:marRight w:val="0"/>
      <w:marTop w:val="0"/>
      <w:marBottom w:val="0"/>
      <w:divBdr>
        <w:top w:val="none" w:sz="0" w:space="0" w:color="auto"/>
        <w:left w:val="none" w:sz="0" w:space="0" w:color="auto"/>
        <w:bottom w:val="none" w:sz="0" w:space="0" w:color="auto"/>
        <w:right w:val="none" w:sz="0" w:space="0" w:color="auto"/>
      </w:divBdr>
    </w:div>
    <w:div w:id="381441526">
      <w:bodyDiv w:val="1"/>
      <w:marLeft w:val="0"/>
      <w:marRight w:val="0"/>
      <w:marTop w:val="0"/>
      <w:marBottom w:val="0"/>
      <w:divBdr>
        <w:top w:val="none" w:sz="0" w:space="0" w:color="auto"/>
        <w:left w:val="none" w:sz="0" w:space="0" w:color="auto"/>
        <w:bottom w:val="none" w:sz="0" w:space="0" w:color="auto"/>
        <w:right w:val="none" w:sz="0" w:space="0" w:color="auto"/>
      </w:divBdr>
    </w:div>
    <w:div w:id="393628563">
      <w:bodyDiv w:val="1"/>
      <w:marLeft w:val="0"/>
      <w:marRight w:val="0"/>
      <w:marTop w:val="0"/>
      <w:marBottom w:val="0"/>
      <w:divBdr>
        <w:top w:val="none" w:sz="0" w:space="0" w:color="auto"/>
        <w:left w:val="none" w:sz="0" w:space="0" w:color="auto"/>
        <w:bottom w:val="none" w:sz="0" w:space="0" w:color="auto"/>
        <w:right w:val="none" w:sz="0" w:space="0" w:color="auto"/>
      </w:divBdr>
    </w:div>
    <w:div w:id="403113979">
      <w:bodyDiv w:val="1"/>
      <w:marLeft w:val="0"/>
      <w:marRight w:val="0"/>
      <w:marTop w:val="0"/>
      <w:marBottom w:val="0"/>
      <w:divBdr>
        <w:top w:val="none" w:sz="0" w:space="0" w:color="auto"/>
        <w:left w:val="none" w:sz="0" w:space="0" w:color="auto"/>
        <w:bottom w:val="none" w:sz="0" w:space="0" w:color="auto"/>
        <w:right w:val="none" w:sz="0" w:space="0" w:color="auto"/>
      </w:divBdr>
    </w:div>
    <w:div w:id="415323205">
      <w:bodyDiv w:val="1"/>
      <w:marLeft w:val="0"/>
      <w:marRight w:val="0"/>
      <w:marTop w:val="0"/>
      <w:marBottom w:val="0"/>
      <w:divBdr>
        <w:top w:val="none" w:sz="0" w:space="0" w:color="auto"/>
        <w:left w:val="none" w:sz="0" w:space="0" w:color="auto"/>
        <w:bottom w:val="none" w:sz="0" w:space="0" w:color="auto"/>
        <w:right w:val="none" w:sz="0" w:space="0" w:color="auto"/>
      </w:divBdr>
    </w:div>
    <w:div w:id="416367871">
      <w:bodyDiv w:val="1"/>
      <w:marLeft w:val="0"/>
      <w:marRight w:val="0"/>
      <w:marTop w:val="0"/>
      <w:marBottom w:val="0"/>
      <w:divBdr>
        <w:top w:val="none" w:sz="0" w:space="0" w:color="auto"/>
        <w:left w:val="none" w:sz="0" w:space="0" w:color="auto"/>
        <w:bottom w:val="none" w:sz="0" w:space="0" w:color="auto"/>
        <w:right w:val="none" w:sz="0" w:space="0" w:color="auto"/>
      </w:divBdr>
    </w:div>
    <w:div w:id="419759961">
      <w:bodyDiv w:val="1"/>
      <w:marLeft w:val="0"/>
      <w:marRight w:val="0"/>
      <w:marTop w:val="0"/>
      <w:marBottom w:val="0"/>
      <w:divBdr>
        <w:top w:val="none" w:sz="0" w:space="0" w:color="auto"/>
        <w:left w:val="none" w:sz="0" w:space="0" w:color="auto"/>
        <w:bottom w:val="none" w:sz="0" w:space="0" w:color="auto"/>
        <w:right w:val="none" w:sz="0" w:space="0" w:color="auto"/>
      </w:divBdr>
    </w:div>
    <w:div w:id="420414538">
      <w:bodyDiv w:val="1"/>
      <w:marLeft w:val="0"/>
      <w:marRight w:val="0"/>
      <w:marTop w:val="0"/>
      <w:marBottom w:val="0"/>
      <w:divBdr>
        <w:top w:val="none" w:sz="0" w:space="0" w:color="auto"/>
        <w:left w:val="none" w:sz="0" w:space="0" w:color="auto"/>
        <w:bottom w:val="none" w:sz="0" w:space="0" w:color="auto"/>
        <w:right w:val="none" w:sz="0" w:space="0" w:color="auto"/>
      </w:divBdr>
    </w:div>
    <w:div w:id="427628405">
      <w:bodyDiv w:val="1"/>
      <w:marLeft w:val="0"/>
      <w:marRight w:val="0"/>
      <w:marTop w:val="0"/>
      <w:marBottom w:val="0"/>
      <w:divBdr>
        <w:top w:val="none" w:sz="0" w:space="0" w:color="auto"/>
        <w:left w:val="none" w:sz="0" w:space="0" w:color="auto"/>
        <w:bottom w:val="none" w:sz="0" w:space="0" w:color="auto"/>
        <w:right w:val="none" w:sz="0" w:space="0" w:color="auto"/>
      </w:divBdr>
    </w:div>
    <w:div w:id="430201909">
      <w:bodyDiv w:val="1"/>
      <w:marLeft w:val="0"/>
      <w:marRight w:val="0"/>
      <w:marTop w:val="0"/>
      <w:marBottom w:val="0"/>
      <w:divBdr>
        <w:top w:val="none" w:sz="0" w:space="0" w:color="auto"/>
        <w:left w:val="none" w:sz="0" w:space="0" w:color="auto"/>
        <w:bottom w:val="none" w:sz="0" w:space="0" w:color="auto"/>
        <w:right w:val="none" w:sz="0" w:space="0" w:color="auto"/>
      </w:divBdr>
    </w:div>
    <w:div w:id="431631076">
      <w:bodyDiv w:val="1"/>
      <w:marLeft w:val="0"/>
      <w:marRight w:val="0"/>
      <w:marTop w:val="0"/>
      <w:marBottom w:val="0"/>
      <w:divBdr>
        <w:top w:val="none" w:sz="0" w:space="0" w:color="auto"/>
        <w:left w:val="none" w:sz="0" w:space="0" w:color="auto"/>
        <w:bottom w:val="none" w:sz="0" w:space="0" w:color="auto"/>
        <w:right w:val="none" w:sz="0" w:space="0" w:color="auto"/>
      </w:divBdr>
    </w:div>
    <w:div w:id="434903708">
      <w:bodyDiv w:val="1"/>
      <w:marLeft w:val="0"/>
      <w:marRight w:val="0"/>
      <w:marTop w:val="0"/>
      <w:marBottom w:val="0"/>
      <w:divBdr>
        <w:top w:val="none" w:sz="0" w:space="0" w:color="auto"/>
        <w:left w:val="none" w:sz="0" w:space="0" w:color="auto"/>
        <w:bottom w:val="none" w:sz="0" w:space="0" w:color="auto"/>
        <w:right w:val="none" w:sz="0" w:space="0" w:color="auto"/>
      </w:divBdr>
    </w:div>
    <w:div w:id="436876156">
      <w:bodyDiv w:val="1"/>
      <w:marLeft w:val="0"/>
      <w:marRight w:val="0"/>
      <w:marTop w:val="0"/>
      <w:marBottom w:val="0"/>
      <w:divBdr>
        <w:top w:val="none" w:sz="0" w:space="0" w:color="auto"/>
        <w:left w:val="none" w:sz="0" w:space="0" w:color="auto"/>
        <w:bottom w:val="none" w:sz="0" w:space="0" w:color="auto"/>
        <w:right w:val="none" w:sz="0" w:space="0" w:color="auto"/>
      </w:divBdr>
    </w:div>
    <w:div w:id="440423020">
      <w:bodyDiv w:val="1"/>
      <w:marLeft w:val="0"/>
      <w:marRight w:val="0"/>
      <w:marTop w:val="0"/>
      <w:marBottom w:val="0"/>
      <w:divBdr>
        <w:top w:val="none" w:sz="0" w:space="0" w:color="auto"/>
        <w:left w:val="none" w:sz="0" w:space="0" w:color="auto"/>
        <w:bottom w:val="none" w:sz="0" w:space="0" w:color="auto"/>
        <w:right w:val="none" w:sz="0" w:space="0" w:color="auto"/>
      </w:divBdr>
    </w:div>
    <w:div w:id="441799331">
      <w:bodyDiv w:val="1"/>
      <w:marLeft w:val="0"/>
      <w:marRight w:val="0"/>
      <w:marTop w:val="0"/>
      <w:marBottom w:val="0"/>
      <w:divBdr>
        <w:top w:val="none" w:sz="0" w:space="0" w:color="auto"/>
        <w:left w:val="none" w:sz="0" w:space="0" w:color="auto"/>
        <w:bottom w:val="none" w:sz="0" w:space="0" w:color="auto"/>
        <w:right w:val="none" w:sz="0" w:space="0" w:color="auto"/>
      </w:divBdr>
    </w:div>
    <w:div w:id="447358656">
      <w:bodyDiv w:val="1"/>
      <w:marLeft w:val="0"/>
      <w:marRight w:val="0"/>
      <w:marTop w:val="0"/>
      <w:marBottom w:val="0"/>
      <w:divBdr>
        <w:top w:val="none" w:sz="0" w:space="0" w:color="auto"/>
        <w:left w:val="none" w:sz="0" w:space="0" w:color="auto"/>
        <w:bottom w:val="none" w:sz="0" w:space="0" w:color="auto"/>
        <w:right w:val="none" w:sz="0" w:space="0" w:color="auto"/>
      </w:divBdr>
    </w:div>
    <w:div w:id="457644105">
      <w:bodyDiv w:val="1"/>
      <w:marLeft w:val="0"/>
      <w:marRight w:val="0"/>
      <w:marTop w:val="0"/>
      <w:marBottom w:val="0"/>
      <w:divBdr>
        <w:top w:val="none" w:sz="0" w:space="0" w:color="auto"/>
        <w:left w:val="none" w:sz="0" w:space="0" w:color="auto"/>
        <w:bottom w:val="none" w:sz="0" w:space="0" w:color="auto"/>
        <w:right w:val="none" w:sz="0" w:space="0" w:color="auto"/>
      </w:divBdr>
    </w:div>
    <w:div w:id="462888417">
      <w:bodyDiv w:val="1"/>
      <w:marLeft w:val="0"/>
      <w:marRight w:val="0"/>
      <w:marTop w:val="0"/>
      <w:marBottom w:val="0"/>
      <w:divBdr>
        <w:top w:val="none" w:sz="0" w:space="0" w:color="auto"/>
        <w:left w:val="none" w:sz="0" w:space="0" w:color="auto"/>
        <w:bottom w:val="none" w:sz="0" w:space="0" w:color="auto"/>
        <w:right w:val="none" w:sz="0" w:space="0" w:color="auto"/>
      </w:divBdr>
    </w:div>
    <w:div w:id="463040499">
      <w:bodyDiv w:val="1"/>
      <w:marLeft w:val="0"/>
      <w:marRight w:val="0"/>
      <w:marTop w:val="0"/>
      <w:marBottom w:val="0"/>
      <w:divBdr>
        <w:top w:val="none" w:sz="0" w:space="0" w:color="auto"/>
        <w:left w:val="none" w:sz="0" w:space="0" w:color="auto"/>
        <w:bottom w:val="none" w:sz="0" w:space="0" w:color="auto"/>
        <w:right w:val="none" w:sz="0" w:space="0" w:color="auto"/>
      </w:divBdr>
    </w:div>
    <w:div w:id="468523758">
      <w:bodyDiv w:val="1"/>
      <w:marLeft w:val="0"/>
      <w:marRight w:val="0"/>
      <w:marTop w:val="0"/>
      <w:marBottom w:val="0"/>
      <w:divBdr>
        <w:top w:val="none" w:sz="0" w:space="0" w:color="auto"/>
        <w:left w:val="none" w:sz="0" w:space="0" w:color="auto"/>
        <w:bottom w:val="none" w:sz="0" w:space="0" w:color="auto"/>
        <w:right w:val="none" w:sz="0" w:space="0" w:color="auto"/>
      </w:divBdr>
    </w:div>
    <w:div w:id="471679900">
      <w:bodyDiv w:val="1"/>
      <w:marLeft w:val="0"/>
      <w:marRight w:val="0"/>
      <w:marTop w:val="0"/>
      <w:marBottom w:val="0"/>
      <w:divBdr>
        <w:top w:val="none" w:sz="0" w:space="0" w:color="auto"/>
        <w:left w:val="none" w:sz="0" w:space="0" w:color="auto"/>
        <w:bottom w:val="none" w:sz="0" w:space="0" w:color="auto"/>
        <w:right w:val="none" w:sz="0" w:space="0" w:color="auto"/>
      </w:divBdr>
    </w:div>
    <w:div w:id="475267528">
      <w:bodyDiv w:val="1"/>
      <w:marLeft w:val="0"/>
      <w:marRight w:val="0"/>
      <w:marTop w:val="0"/>
      <w:marBottom w:val="0"/>
      <w:divBdr>
        <w:top w:val="none" w:sz="0" w:space="0" w:color="auto"/>
        <w:left w:val="none" w:sz="0" w:space="0" w:color="auto"/>
        <w:bottom w:val="none" w:sz="0" w:space="0" w:color="auto"/>
        <w:right w:val="none" w:sz="0" w:space="0" w:color="auto"/>
      </w:divBdr>
    </w:div>
    <w:div w:id="476843385">
      <w:bodyDiv w:val="1"/>
      <w:marLeft w:val="0"/>
      <w:marRight w:val="0"/>
      <w:marTop w:val="0"/>
      <w:marBottom w:val="0"/>
      <w:divBdr>
        <w:top w:val="none" w:sz="0" w:space="0" w:color="auto"/>
        <w:left w:val="none" w:sz="0" w:space="0" w:color="auto"/>
        <w:bottom w:val="none" w:sz="0" w:space="0" w:color="auto"/>
        <w:right w:val="none" w:sz="0" w:space="0" w:color="auto"/>
      </w:divBdr>
    </w:div>
    <w:div w:id="484124834">
      <w:bodyDiv w:val="1"/>
      <w:marLeft w:val="0"/>
      <w:marRight w:val="0"/>
      <w:marTop w:val="0"/>
      <w:marBottom w:val="0"/>
      <w:divBdr>
        <w:top w:val="none" w:sz="0" w:space="0" w:color="auto"/>
        <w:left w:val="none" w:sz="0" w:space="0" w:color="auto"/>
        <w:bottom w:val="none" w:sz="0" w:space="0" w:color="auto"/>
        <w:right w:val="none" w:sz="0" w:space="0" w:color="auto"/>
      </w:divBdr>
    </w:div>
    <w:div w:id="487942233">
      <w:bodyDiv w:val="1"/>
      <w:marLeft w:val="0"/>
      <w:marRight w:val="0"/>
      <w:marTop w:val="0"/>
      <w:marBottom w:val="0"/>
      <w:divBdr>
        <w:top w:val="none" w:sz="0" w:space="0" w:color="auto"/>
        <w:left w:val="none" w:sz="0" w:space="0" w:color="auto"/>
        <w:bottom w:val="none" w:sz="0" w:space="0" w:color="auto"/>
        <w:right w:val="none" w:sz="0" w:space="0" w:color="auto"/>
      </w:divBdr>
    </w:div>
    <w:div w:id="488253204">
      <w:bodyDiv w:val="1"/>
      <w:marLeft w:val="0"/>
      <w:marRight w:val="0"/>
      <w:marTop w:val="0"/>
      <w:marBottom w:val="0"/>
      <w:divBdr>
        <w:top w:val="none" w:sz="0" w:space="0" w:color="auto"/>
        <w:left w:val="none" w:sz="0" w:space="0" w:color="auto"/>
        <w:bottom w:val="none" w:sz="0" w:space="0" w:color="auto"/>
        <w:right w:val="none" w:sz="0" w:space="0" w:color="auto"/>
      </w:divBdr>
    </w:div>
    <w:div w:id="500125847">
      <w:bodyDiv w:val="1"/>
      <w:marLeft w:val="0"/>
      <w:marRight w:val="0"/>
      <w:marTop w:val="0"/>
      <w:marBottom w:val="0"/>
      <w:divBdr>
        <w:top w:val="none" w:sz="0" w:space="0" w:color="auto"/>
        <w:left w:val="none" w:sz="0" w:space="0" w:color="auto"/>
        <w:bottom w:val="none" w:sz="0" w:space="0" w:color="auto"/>
        <w:right w:val="none" w:sz="0" w:space="0" w:color="auto"/>
      </w:divBdr>
    </w:div>
    <w:div w:id="500975599">
      <w:bodyDiv w:val="1"/>
      <w:marLeft w:val="0"/>
      <w:marRight w:val="0"/>
      <w:marTop w:val="0"/>
      <w:marBottom w:val="0"/>
      <w:divBdr>
        <w:top w:val="none" w:sz="0" w:space="0" w:color="auto"/>
        <w:left w:val="none" w:sz="0" w:space="0" w:color="auto"/>
        <w:bottom w:val="none" w:sz="0" w:space="0" w:color="auto"/>
        <w:right w:val="none" w:sz="0" w:space="0" w:color="auto"/>
      </w:divBdr>
    </w:div>
    <w:div w:id="507866627">
      <w:bodyDiv w:val="1"/>
      <w:marLeft w:val="0"/>
      <w:marRight w:val="0"/>
      <w:marTop w:val="0"/>
      <w:marBottom w:val="0"/>
      <w:divBdr>
        <w:top w:val="none" w:sz="0" w:space="0" w:color="auto"/>
        <w:left w:val="none" w:sz="0" w:space="0" w:color="auto"/>
        <w:bottom w:val="none" w:sz="0" w:space="0" w:color="auto"/>
        <w:right w:val="none" w:sz="0" w:space="0" w:color="auto"/>
      </w:divBdr>
    </w:div>
    <w:div w:id="515195101">
      <w:bodyDiv w:val="1"/>
      <w:marLeft w:val="0"/>
      <w:marRight w:val="0"/>
      <w:marTop w:val="0"/>
      <w:marBottom w:val="0"/>
      <w:divBdr>
        <w:top w:val="none" w:sz="0" w:space="0" w:color="auto"/>
        <w:left w:val="none" w:sz="0" w:space="0" w:color="auto"/>
        <w:bottom w:val="none" w:sz="0" w:space="0" w:color="auto"/>
        <w:right w:val="none" w:sz="0" w:space="0" w:color="auto"/>
      </w:divBdr>
    </w:div>
    <w:div w:id="515654691">
      <w:bodyDiv w:val="1"/>
      <w:marLeft w:val="0"/>
      <w:marRight w:val="0"/>
      <w:marTop w:val="0"/>
      <w:marBottom w:val="0"/>
      <w:divBdr>
        <w:top w:val="none" w:sz="0" w:space="0" w:color="auto"/>
        <w:left w:val="none" w:sz="0" w:space="0" w:color="auto"/>
        <w:bottom w:val="none" w:sz="0" w:space="0" w:color="auto"/>
        <w:right w:val="none" w:sz="0" w:space="0" w:color="auto"/>
      </w:divBdr>
    </w:div>
    <w:div w:id="520051985">
      <w:bodyDiv w:val="1"/>
      <w:marLeft w:val="0"/>
      <w:marRight w:val="0"/>
      <w:marTop w:val="0"/>
      <w:marBottom w:val="0"/>
      <w:divBdr>
        <w:top w:val="none" w:sz="0" w:space="0" w:color="auto"/>
        <w:left w:val="none" w:sz="0" w:space="0" w:color="auto"/>
        <w:bottom w:val="none" w:sz="0" w:space="0" w:color="auto"/>
        <w:right w:val="none" w:sz="0" w:space="0" w:color="auto"/>
      </w:divBdr>
    </w:div>
    <w:div w:id="523247105">
      <w:bodyDiv w:val="1"/>
      <w:marLeft w:val="0"/>
      <w:marRight w:val="0"/>
      <w:marTop w:val="0"/>
      <w:marBottom w:val="0"/>
      <w:divBdr>
        <w:top w:val="none" w:sz="0" w:space="0" w:color="auto"/>
        <w:left w:val="none" w:sz="0" w:space="0" w:color="auto"/>
        <w:bottom w:val="none" w:sz="0" w:space="0" w:color="auto"/>
        <w:right w:val="none" w:sz="0" w:space="0" w:color="auto"/>
      </w:divBdr>
    </w:div>
    <w:div w:id="524097352">
      <w:bodyDiv w:val="1"/>
      <w:marLeft w:val="0"/>
      <w:marRight w:val="0"/>
      <w:marTop w:val="0"/>
      <w:marBottom w:val="0"/>
      <w:divBdr>
        <w:top w:val="none" w:sz="0" w:space="0" w:color="auto"/>
        <w:left w:val="none" w:sz="0" w:space="0" w:color="auto"/>
        <w:bottom w:val="none" w:sz="0" w:space="0" w:color="auto"/>
        <w:right w:val="none" w:sz="0" w:space="0" w:color="auto"/>
      </w:divBdr>
    </w:div>
    <w:div w:id="527331968">
      <w:bodyDiv w:val="1"/>
      <w:marLeft w:val="0"/>
      <w:marRight w:val="0"/>
      <w:marTop w:val="0"/>
      <w:marBottom w:val="0"/>
      <w:divBdr>
        <w:top w:val="none" w:sz="0" w:space="0" w:color="auto"/>
        <w:left w:val="none" w:sz="0" w:space="0" w:color="auto"/>
        <w:bottom w:val="none" w:sz="0" w:space="0" w:color="auto"/>
        <w:right w:val="none" w:sz="0" w:space="0" w:color="auto"/>
      </w:divBdr>
    </w:div>
    <w:div w:id="528832694">
      <w:bodyDiv w:val="1"/>
      <w:marLeft w:val="0"/>
      <w:marRight w:val="0"/>
      <w:marTop w:val="0"/>
      <w:marBottom w:val="0"/>
      <w:divBdr>
        <w:top w:val="none" w:sz="0" w:space="0" w:color="auto"/>
        <w:left w:val="none" w:sz="0" w:space="0" w:color="auto"/>
        <w:bottom w:val="none" w:sz="0" w:space="0" w:color="auto"/>
        <w:right w:val="none" w:sz="0" w:space="0" w:color="auto"/>
      </w:divBdr>
    </w:div>
    <w:div w:id="531965971">
      <w:bodyDiv w:val="1"/>
      <w:marLeft w:val="0"/>
      <w:marRight w:val="0"/>
      <w:marTop w:val="0"/>
      <w:marBottom w:val="0"/>
      <w:divBdr>
        <w:top w:val="none" w:sz="0" w:space="0" w:color="auto"/>
        <w:left w:val="none" w:sz="0" w:space="0" w:color="auto"/>
        <w:bottom w:val="none" w:sz="0" w:space="0" w:color="auto"/>
        <w:right w:val="none" w:sz="0" w:space="0" w:color="auto"/>
      </w:divBdr>
    </w:div>
    <w:div w:id="532158671">
      <w:bodyDiv w:val="1"/>
      <w:marLeft w:val="0"/>
      <w:marRight w:val="0"/>
      <w:marTop w:val="0"/>
      <w:marBottom w:val="0"/>
      <w:divBdr>
        <w:top w:val="none" w:sz="0" w:space="0" w:color="auto"/>
        <w:left w:val="none" w:sz="0" w:space="0" w:color="auto"/>
        <w:bottom w:val="none" w:sz="0" w:space="0" w:color="auto"/>
        <w:right w:val="none" w:sz="0" w:space="0" w:color="auto"/>
      </w:divBdr>
    </w:div>
    <w:div w:id="534464624">
      <w:bodyDiv w:val="1"/>
      <w:marLeft w:val="0"/>
      <w:marRight w:val="0"/>
      <w:marTop w:val="0"/>
      <w:marBottom w:val="0"/>
      <w:divBdr>
        <w:top w:val="none" w:sz="0" w:space="0" w:color="auto"/>
        <w:left w:val="none" w:sz="0" w:space="0" w:color="auto"/>
        <w:bottom w:val="none" w:sz="0" w:space="0" w:color="auto"/>
        <w:right w:val="none" w:sz="0" w:space="0" w:color="auto"/>
      </w:divBdr>
    </w:div>
    <w:div w:id="536504521">
      <w:bodyDiv w:val="1"/>
      <w:marLeft w:val="0"/>
      <w:marRight w:val="0"/>
      <w:marTop w:val="0"/>
      <w:marBottom w:val="0"/>
      <w:divBdr>
        <w:top w:val="none" w:sz="0" w:space="0" w:color="auto"/>
        <w:left w:val="none" w:sz="0" w:space="0" w:color="auto"/>
        <w:bottom w:val="none" w:sz="0" w:space="0" w:color="auto"/>
        <w:right w:val="none" w:sz="0" w:space="0" w:color="auto"/>
      </w:divBdr>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63491133">
      <w:bodyDiv w:val="1"/>
      <w:marLeft w:val="0"/>
      <w:marRight w:val="0"/>
      <w:marTop w:val="0"/>
      <w:marBottom w:val="0"/>
      <w:divBdr>
        <w:top w:val="none" w:sz="0" w:space="0" w:color="auto"/>
        <w:left w:val="none" w:sz="0" w:space="0" w:color="auto"/>
        <w:bottom w:val="none" w:sz="0" w:space="0" w:color="auto"/>
        <w:right w:val="none" w:sz="0" w:space="0" w:color="auto"/>
      </w:divBdr>
    </w:div>
    <w:div w:id="568080658">
      <w:bodyDiv w:val="1"/>
      <w:marLeft w:val="0"/>
      <w:marRight w:val="0"/>
      <w:marTop w:val="0"/>
      <w:marBottom w:val="0"/>
      <w:divBdr>
        <w:top w:val="none" w:sz="0" w:space="0" w:color="auto"/>
        <w:left w:val="none" w:sz="0" w:space="0" w:color="auto"/>
        <w:bottom w:val="none" w:sz="0" w:space="0" w:color="auto"/>
        <w:right w:val="none" w:sz="0" w:space="0" w:color="auto"/>
      </w:divBdr>
    </w:div>
    <w:div w:id="580334476">
      <w:bodyDiv w:val="1"/>
      <w:marLeft w:val="0"/>
      <w:marRight w:val="0"/>
      <w:marTop w:val="0"/>
      <w:marBottom w:val="0"/>
      <w:divBdr>
        <w:top w:val="none" w:sz="0" w:space="0" w:color="auto"/>
        <w:left w:val="none" w:sz="0" w:space="0" w:color="auto"/>
        <w:bottom w:val="none" w:sz="0" w:space="0" w:color="auto"/>
        <w:right w:val="none" w:sz="0" w:space="0" w:color="auto"/>
      </w:divBdr>
    </w:div>
    <w:div w:id="588466322">
      <w:bodyDiv w:val="1"/>
      <w:marLeft w:val="0"/>
      <w:marRight w:val="0"/>
      <w:marTop w:val="0"/>
      <w:marBottom w:val="0"/>
      <w:divBdr>
        <w:top w:val="none" w:sz="0" w:space="0" w:color="auto"/>
        <w:left w:val="none" w:sz="0" w:space="0" w:color="auto"/>
        <w:bottom w:val="none" w:sz="0" w:space="0" w:color="auto"/>
        <w:right w:val="none" w:sz="0" w:space="0" w:color="auto"/>
      </w:divBdr>
    </w:div>
    <w:div w:id="605694499">
      <w:bodyDiv w:val="1"/>
      <w:marLeft w:val="0"/>
      <w:marRight w:val="0"/>
      <w:marTop w:val="0"/>
      <w:marBottom w:val="0"/>
      <w:divBdr>
        <w:top w:val="none" w:sz="0" w:space="0" w:color="auto"/>
        <w:left w:val="none" w:sz="0" w:space="0" w:color="auto"/>
        <w:bottom w:val="none" w:sz="0" w:space="0" w:color="auto"/>
        <w:right w:val="none" w:sz="0" w:space="0" w:color="auto"/>
      </w:divBdr>
    </w:div>
    <w:div w:id="607086479">
      <w:bodyDiv w:val="1"/>
      <w:marLeft w:val="0"/>
      <w:marRight w:val="0"/>
      <w:marTop w:val="0"/>
      <w:marBottom w:val="0"/>
      <w:divBdr>
        <w:top w:val="none" w:sz="0" w:space="0" w:color="auto"/>
        <w:left w:val="none" w:sz="0" w:space="0" w:color="auto"/>
        <w:bottom w:val="none" w:sz="0" w:space="0" w:color="auto"/>
        <w:right w:val="none" w:sz="0" w:space="0" w:color="auto"/>
      </w:divBdr>
    </w:div>
    <w:div w:id="615143718">
      <w:bodyDiv w:val="1"/>
      <w:marLeft w:val="0"/>
      <w:marRight w:val="0"/>
      <w:marTop w:val="0"/>
      <w:marBottom w:val="0"/>
      <w:divBdr>
        <w:top w:val="none" w:sz="0" w:space="0" w:color="auto"/>
        <w:left w:val="none" w:sz="0" w:space="0" w:color="auto"/>
        <w:bottom w:val="none" w:sz="0" w:space="0" w:color="auto"/>
        <w:right w:val="none" w:sz="0" w:space="0" w:color="auto"/>
      </w:divBdr>
    </w:div>
    <w:div w:id="616135177">
      <w:bodyDiv w:val="1"/>
      <w:marLeft w:val="0"/>
      <w:marRight w:val="0"/>
      <w:marTop w:val="0"/>
      <w:marBottom w:val="0"/>
      <w:divBdr>
        <w:top w:val="none" w:sz="0" w:space="0" w:color="auto"/>
        <w:left w:val="none" w:sz="0" w:space="0" w:color="auto"/>
        <w:bottom w:val="none" w:sz="0" w:space="0" w:color="auto"/>
        <w:right w:val="none" w:sz="0" w:space="0" w:color="auto"/>
      </w:divBdr>
    </w:div>
    <w:div w:id="620763812">
      <w:bodyDiv w:val="1"/>
      <w:marLeft w:val="0"/>
      <w:marRight w:val="0"/>
      <w:marTop w:val="0"/>
      <w:marBottom w:val="0"/>
      <w:divBdr>
        <w:top w:val="none" w:sz="0" w:space="0" w:color="auto"/>
        <w:left w:val="none" w:sz="0" w:space="0" w:color="auto"/>
        <w:bottom w:val="none" w:sz="0" w:space="0" w:color="auto"/>
        <w:right w:val="none" w:sz="0" w:space="0" w:color="auto"/>
      </w:divBdr>
    </w:div>
    <w:div w:id="629362802">
      <w:bodyDiv w:val="1"/>
      <w:marLeft w:val="0"/>
      <w:marRight w:val="0"/>
      <w:marTop w:val="0"/>
      <w:marBottom w:val="0"/>
      <w:divBdr>
        <w:top w:val="none" w:sz="0" w:space="0" w:color="auto"/>
        <w:left w:val="none" w:sz="0" w:space="0" w:color="auto"/>
        <w:bottom w:val="none" w:sz="0" w:space="0" w:color="auto"/>
        <w:right w:val="none" w:sz="0" w:space="0" w:color="auto"/>
      </w:divBdr>
    </w:div>
    <w:div w:id="630942927">
      <w:bodyDiv w:val="1"/>
      <w:marLeft w:val="0"/>
      <w:marRight w:val="0"/>
      <w:marTop w:val="0"/>
      <w:marBottom w:val="0"/>
      <w:divBdr>
        <w:top w:val="none" w:sz="0" w:space="0" w:color="auto"/>
        <w:left w:val="none" w:sz="0" w:space="0" w:color="auto"/>
        <w:bottom w:val="none" w:sz="0" w:space="0" w:color="auto"/>
        <w:right w:val="none" w:sz="0" w:space="0" w:color="auto"/>
      </w:divBdr>
    </w:div>
    <w:div w:id="634221724">
      <w:bodyDiv w:val="1"/>
      <w:marLeft w:val="0"/>
      <w:marRight w:val="0"/>
      <w:marTop w:val="0"/>
      <w:marBottom w:val="0"/>
      <w:divBdr>
        <w:top w:val="none" w:sz="0" w:space="0" w:color="auto"/>
        <w:left w:val="none" w:sz="0" w:space="0" w:color="auto"/>
        <w:bottom w:val="none" w:sz="0" w:space="0" w:color="auto"/>
        <w:right w:val="none" w:sz="0" w:space="0" w:color="auto"/>
      </w:divBdr>
    </w:div>
    <w:div w:id="640118868">
      <w:bodyDiv w:val="1"/>
      <w:marLeft w:val="0"/>
      <w:marRight w:val="0"/>
      <w:marTop w:val="0"/>
      <w:marBottom w:val="0"/>
      <w:divBdr>
        <w:top w:val="none" w:sz="0" w:space="0" w:color="auto"/>
        <w:left w:val="none" w:sz="0" w:space="0" w:color="auto"/>
        <w:bottom w:val="none" w:sz="0" w:space="0" w:color="auto"/>
        <w:right w:val="none" w:sz="0" w:space="0" w:color="auto"/>
      </w:divBdr>
    </w:div>
    <w:div w:id="640499126">
      <w:bodyDiv w:val="1"/>
      <w:marLeft w:val="0"/>
      <w:marRight w:val="0"/>
      <w:marTop w:val="0"/>
      <w:marBottom w:val="0"/>
      <w:divBdr>
        <w:top w:val="none" w:sz="0" w:space="0" w:color="auto"/>
        <w:left w:val="none" w:sz="0" w:space="0" w:color="auto"/>
        <w:bottom w:val="none" w:sz="0" w:space="0" w:color="auto"/>
        <w:right w:val="none" w:sz="0" w:space="0" w:color="auto"/>
      </w:divBdr>
    </w:div>
    <w:div w:id="647825526">
      <w:bodyDiv w:val="1"/>
      <w:marLeft w:val="0"/>
      <w:marRight w:val="0"/>
      <w:marTop w:val="0"/>
      <w:marBottom w:val="0"/>
      <w:divBdr>
        <w:top w:val="none" w:sz="0" w:space="0" w:color="auto"/>
        <w:left w:val="none" w:sz="0" w:space="0" w:color="auto"/>
        <w:bottom w:val="none" w:sz="0" w:space="0" w:color="auto"/>
        <w:right w:val="none" w:sz="0" w:space="0" w:color="auto"/>
      </w:divBdr>
    </w:div>
    <w:div w:id="649754556">
      <w:bodyDiv w:val="1"/>
      <w:marLeft w:val="0"/>
      <w:marRight w:val="0"/>
      <w:marTop w:val="0"/>
      <w:marBottom w:val="0"/>
      <w:divBdr>
        <w:top w:val="none" w:sz="0" w:space="0" w:color="auto"/>
        <w:left w:val="none" w:sz="0" w:space="0" w:color="auto"/>
        <w:bottom w:val="none" w:sz="0" w:space="0" w:color="auto"/>
        <w:right w:val="none" w:sz="0" w:space="0" w:color="auto"/>
      </w:divBdr>
    </w:div>
    <w:div w:id="652299782">
      <w:bodyDiv w:val="1"/>
      <w:marLeft w:val="0"/>
      <w:marRight w:val="0"/>
      <w:marTop w:val="0"/>
      <w:marBottom w:val="0"/>
      <w:divBdr>
        <w:top w:val="none" w:sz="0" w:space="0" w:color="auto"/>
        <w:left w:val="none" w:sz="0" w:space="0" w:color="auto"/>
        <w:bottom w:val="none" w:sz="0" w:space="0" w:color="auto"/>
        <w:right w:val="none" w:sz="0" w:space="0" w:color="auto"/>
      </w:divBdr>
    </w:div>
    <w:div w:id="666053587">
      <w:bodyDiv w:val="1"/>
      <w:marLeft w:val="0"/>
      <w:marRight w:val="0"/>
      <w:marTop w:val="0"/>
      <w:marBottom w:val="0"/>
      <w:divBdr>
        <w:top w:val="none" w:sz="0" w:space="0" w:color="auto"/>
        <w:left w:val="none" w:sz="0" w:space="0" w:color="auto"/>
        <w:bottom w:val="none" w:sz="0" w:space="0" w:color="auto"/>
        <w:right w:val="none" w:sz="0" w:space="0" w:color="auto"/>
      </w:divBdr>
    </w:div>
    <w:div w:id="670255674">
      <w:bodyDiv w:val="1"/>
      <w:marLeft w:val="0"/>
      <w:marRight w:val="0"/>
      <w:marTop w:val="0"/>
      <w:marBottom w:val="0"/>
      <w:divBdr>
        <w:top w:val="none" w:sz="0" w:space="0" w:color="auto"/>
        <w:left w:val="none" w:sz="0" w:space="0" w:color="auto"/>
        <w:bottom w:val="none" w:sz="0" w:space="0" w:color="auto"/>
        <w:right w:val="none" w:sz="0" w:space="0" w:color="auto"/>
      </w:divBdr>
      <w:divsChild>
        <w:div w:id="1422095346">
          <w:marLeft w:val="0"/>
          <w:marRight w:val="0"/>
          <w:marTop w:val="0"/>
          <w:marBottom w:val="0"/>
          <w:divBdr>
            <w:top w:val="none" w:sz="0" w:space="0" w:color="auto"/>
            <w:left w:val="none" w:sz="0" w:space="0" w:color="auto"/>
            <w:bottom w:val="none" w:sz="0" w:space="0" w:color="auto"/>
            <w:right w:val="none" w:sz="0" w:space="0" w:color="auto"/>
          </w:divBdr>
          <w:divsChild>
            <w:div w:id="1230117608">
              <w:marLeft w:val="0"/>
              <w:marRight w:val="0"/>
              <w:marTop w:val="0"/>
              <w:marBottom w:val="0"/>
              <w:divBdr>
                <w:top w:val="none" w:sz="0" w:space="0" w:color="auto"/>
                <w:left w:val="none" w:sz="0" w:space="0" w:color="auto"/>
                <w:bottom w:val="none" w:sz="0" w:space="0" w:color="auto"/>
                <w:right w:val="none" w:sz="0" w:space="0" w:color="auto"/>
              </w:divBdr>
              <w:divsChild>
                <w:div w:id="1064791456">
                  <w:marLeft w:val="0"/>
                  <w:marRight w:val="0"/>
                  <w:marTop w:val="0"/>
                  <w:marBottom w:val="0"/>
                  <w:divBdr>
                    <w:top w:val="none" w:sz="0" w:space="0" w:color="auto"/>
                    <w:left w:val="none" w:sz="0" w:space="0" w:color="auto"/>
                    <w:bottom w:val="none" w:sz="0" w:space="0" w:color="auto"/>
                    <w:right w:val="none" w:sz="0" w:space="0" w:color="auto"/>
                  </w:divBdr>
                  <w:divsChild>
                    <w:div w:id="803697770">
                      <w:marLeft w:val="0"/>
                      <w:marRight w:val="0"/>
                      <w:marTop w:val="0"/>
                      <w:marBottom w:val="0"/>
                      <w:divBdr>
                        <w:top w:val="none" w:sz="0" w:space="0" w:color="auto"/>
                        <w:left w:val="none" w:sz="0" w:space="0" w:color="auto"/>
                        <w:bottom w:val="none" w:sz="0" w:space="0" w:color="auto"/>
                        <w:right w:val="none" w:sz="0" w:space="0" w:color="auto"/>
                      </w:divBdr>
                      <w:divsChild>
                        <w:div w:id="620109170">
                          <w:marLeft w:val="0"/>
                          <w:marRight w:val="0"/>
                          <w:marTop w:val="0"/>
                          <w:marBottom w:val="0"/>
                          <w:divBdr>
                            <w:top w:val="none" w:sz="0" w:space="0" w:color="auto"/>
                            <w:left w:val="none" w:sz="0" w:space="0" w:color="auto"/>
                            <w:bottom w:val="none" w:sz="0" w:space="0" w:color="auto"/>
                            <w:right w:val="none" w:sz="0" w:space="0" w:color="auto"/>
                          </w:divBdr>
                          <w:divsChild>
                            <w:div w:id="2103912835">
                              <w:marLeft w:val="0"/>
                              <w:marRight w:val="0"/>
                              <w:marTop w:val="0"/>
                              <w:marBottom w:val="0"/>
                              <w:divBdr>
                                <w:top w:val="none" w:sz="0" w:space="0" w:color="auto"/>
                                <w:left w:val="none" w:sz="0" w:space="0" w:color="auto"/>
                                <w:bottom w:val="none" w:sz="0" w:space="0" w:color="auto"/>
                                <w:right w:val="none" w:sz="0" w:space="0" w:color="auto"/>
                              </w:divBdr>
                              <w:divsChild>
                                <w:div w:id="998266526">
                                  <w:marLeft w:val="0"/>
                                  <w:marRight w:val="0"/>
                                  <w:marTop w:val="0"/>
                                  <w:marBottom w:val="0"/>
                                  <w:divBdr>
                                    <w:top w:val="none" w:sz="0" w:space="0" w:color="auto"/>
                                    <w:left w:val="none" w:sz="0" w:space="0" w:color="auto"/>
                                    <w:bottom w:val="none" w:sz="0" w:space="0" w:color="auto"/>
                                    <w:right w:val="none" w:sz="0" w:space="0" w:color="auto"/>
                                  </w:divBdr>
                                  <w:divsChild>
                                    <w:div w:id="392895078">
                                      <w:marLeft w:val="0"/>
                                      <w:marRight w:val="0"/>
                                      <w:marTop w:val="0"/>
                                      <w:marBottom w:val="0"/>
                                      <w:divBdr>
                                        <w:top w:val="none" w:sz="0" w:space="0" w:color="auto"/>
                                        <w:left w:val="none" w:sz="0" w:space="0" w:color="auto"/>
                                        <w:bottom w:val="none" w:sz="0" w:space="0" w:color="auto"/>
                                        <w:right w:val="none" w:sz="0" w:space="0" w:color="auto"/>
                                      </w:divBdr>
                                      <w:divsChild>
                                        <w:div w:id="639651959">
                                          <w:marLeft w:val="0"/>
                                          <w:marRight w:val="0"/>
                                          <w:marTop w:val="0"/>
                                          <w:marBottom w:val="0"/>
                                          <w:divBdr>
                                            <w:top w:val="none" w:sz="0" w:space="0" w:color="auto"/>
                                            <w:left w:val="none" w:sz="0" w:space="0" w:color="auto"/>
                                            <w:bottom w:val="none" w:sz="0" w:space="0" w:color="auto"/>
                                            <w:right w:val="none" w:sz="0" w:space="0" w:color="auto"/>
                                          </w:divBdr>
                                          <w:divsChild>
                                            <w:div w:id="863248514">
                                              <w:marLeft w:val="0"/>
                                              <w:marRight w:val="0"/>
                                              <w:marTop w:val="0"/>
                                              <w:marBottom w:val="0"/>
                                              <w:divBdr>
                                                <w:top w:val="none" w:sz="0" w:space="0" w:color="auto"/>
                                                <w:left w:val="none" w:sz="0" w:space="0" w:color="auto"/>
                                                <w:bottom w:val="none" w:sz="0" w:space="0" w:color="auto"/>
                                                <w:right w:val="none" w:sz="0" w:space="0" w:color="auto"/>
                                              </w:divBdr>
                                              <w:divsChild>
                                                <w:div w:id="192028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76469213">
      <w:bodyDiv w:val="1"/>
      <w:marLeft w:val="0"/>
      <w:marRight w:val="0"/>
      <w:marTop w:val="0"/>
      <w:marBottom w:val="0"/>
      <w:divBdr>
        <w:top w:val="none" w:sz="0" w:space="0" w:color="auto"/>
        <w:left w:val="none" w:sz="0" w:space="0" w:color="auto"/>
        <w:bottom w:val="none" w:sz="0" w:space="0" w:color="auto"/>
        <w:right w:val="none" w:sz="0" w:space="0" w:color="auto"/>
      </w:divBdr>
    </w:div>
    <w:div w:id="678116218">
      <w:bodyDiv w:val="1"/>
      <w:marLeft w:val="0"/>
      <w:marRight w:val="0"/>
      <w:marTop w:val="0"/>
      <w:marBottom w:val="0"/>
      <w:divBdr>
        <w:top w:val="none" w:sz="0" w:space="0" w:color="auto"/>
        <w:left w:val="none" w:sz="0" w:space="0" w:color="auto"/>
        <w:bottom w:val="none" w:sz="0" w:space="0" w:color="auto"/>
        <w:right w:val="none" w:sz="0" w:space="0" w:color="auto"/>
      </w:divBdr>
    </w:div>
    <w:div w:id="685249633">
      <w:bodyDiv w:val="1"/>
      <w:marLeft w:val="0"/>
      <w:marRight w:val="0"/>
      <w:marTop w:val="0"/>
      <w:marBottom w:val="0"/>
      <w:divBdr>
        <w:top w:val="none" w:sz="0" w:space="0" w:color="auto"/>
        <w:left w:val="none" w:sz="0" w:space="0" w:color="auto"/>
        <w:bottom w:val="none" w:sz="0" w:space="0" w:color="auto"/>
        <w:right w:val="none" w:sz="0" w:space="0" w:color="auto"/>
      </w:divBdr>
    </w:div>
    <w:div w:id="693842022">
      <w:bodyDiv w:val="1"/>
      <w:marLeft w:val="0"/>
      <w:marRight w:val="0"/>
      <w:marTop w:val="0"/>
      <w:marBottom w:val="0"/>
      <w:divBdr>
        <w:top w:val="none" w:sz="0" w:space="0" w:color="auto"/>
        <w:left w:val="none" w:sz="0" w:space="0" w:color="auto"/>
        <w:bottom w:val="none" w:sz="0" w:space="0" w:color="auto"/>
        <w:right w:val="none" w:sz="0" w:space="0" w:color="auto"/>
      </w:divBdr>
    </w:div>
    <w:div w:id="694967096">
      <w:bodyDiv w:val="1"/>
      <w:marLeft w:val="0"/>
      <w:marRight w:val="0"/>
      <w:marTop w:val="0"/>
      <w:marBottom w:val="0"/>
      <w:divBdr>
        <w:top w:val="none" w:sz="0" w:space="0" w:color="auto"/>
        <w:left w:val="none" w:sz="0" w:space="0" w:color="auto"/>
        <w:bottom w:val="none" w:sz="0" w:space="0" w:color="auto"/>
        <w:right w:val="none" w:sz="0" w:space="0" w:color="auto"/>
      </w:divBdr>
    </w:div>
    <w:div w:id="695425400">
      <w:bodyDiv w:val="1"/>
      <w:marLeft w:val="0"/>
      <w:marRight w:val="0"/>
      <w:marTop w:val="0"/>
      <w:marBottom w:val="0"/>
      <w:divBdr>
        <w:top w:val="none" w:sz="0" w:space="0" w:color="auto"/>
        <w:left w:val="none" w:sz="0" w:space="0" w:color="auto"/>
        <w:bottom w:val="none" w:sz="0" w:space="0" w:color="auto"/>
        <w:right w:val="none" w:sz="0" w:space="0" w:color="auto"/>
      </w:divBdr>
      <w:divsChild>
        <w:div w:id="1542744766">
          <w:marLeft w:val="0"/>
          <w:marRight w:val="0"/>
          <w:marTop w:val="0"/>
          <w:marBottom w:val="0"/>
          <w:divBdr>
            <w:top w:val="none" w:sz="0" w:space="0" w:color="auto"/>
            <w:left w:val="none" w:sz="0" w:space="0" w:color="auto"/>
            <w:bottom w:val="none" w:sz="0" w:space="0" w:color="auto"/>
            <w:right w:val="none" w:sz="0" w:space="0" w:color="auto"/>
          </w:divBdr>
          <w:divsChild>
            <w:div w:id="768507011">
              <w:marLeft w:val="0"/>
              <w:marRight w:val="0"/>
              <w:marTop w:val="0"/>
              <w:marBottom w:val="0"/>
              <w:divBdr>
                <w:top w:val="none" w:sz="0" w:space="0" w:color="auto"/>
                <w:left w:val="none" w:sz="0" w:space="0" w:color="auto"/>
                <w:bottom w:val="none" w:sz="0" w:space="0" w:color="auto"/>
                <w:right w:val="none" w:sz="0" w:space="0" w:color="auto"/>
              </w:divBdr>
              <w:divsChild>
                <w:div w:id="487719587">
                  <w:marLeft w:val="0"/>
                  <w:marRight w:val="0"/>
                  <w:marTop w:val="0"/>
                  <w:marBottom w:val="0"/>
                  <w:divBdr>
                    <w:top w:val="none" w:sz="0" w:space="0" w:color="auto"/>
                    <w:left w:val="none" w:sz="0" w:space="0" w:color="auto"/>
                    <w:bottom w:val="none" w:sz="0" w:space="0" w:color="auto"/>
                    <w:right w:val="none" w:sz="0" w:space="0" w:color="auto"/>
                  </w:divBdr>
                  <w:divsChild>
                    <w:div w:id="510922166">
                      <w:marLeft w:val="0"/>
                      <w:marRight w:val="0"/>
                      <w:marTop w:val="0"/>
                      <w:marBottom w:val="0"/>
                      <w:divBdr>
                        <w:top w:val="none" w:sz="0" w:space="0" w:color="auto"/>
                        <w:left w:val="none" w:sz="0" w:space="0" w:color="auto"/>
                        <w:bottom w:val="none" w:sz="0" w:space="0" w:color="auto"/>
                        <w:right w:val="none" w:sz="0" w:space="0" w:color="auto"/>
                      </w:divBdr>
                      <w:divsChild>
                        <w:div w:id="1297877744">
                          <w:marLeft w:val="0"/>
                          <w:marRight w:val="0"/>
                          <w:marTop w:val="0"/>
                          <w:marBottom w:val="0"/>
                          <w:divBdr>
                            <w:top w:val="none" w:sz="0" w:space="0" w:color="auto"/>
                            <w:left w:val="none" w:sz="0" w:space="0" w:color="auto"/>
                            <w:bottom w:val="none" w:sz="0" w:space="0" w:color="auto"/>
                            <w:right w:val="none" w:sz="0" w:space="0" w:color="auto"/>
                          </w:divBdr>
                          <w:divsChild>
                            <w:div w:id="1880706215">
                              <w:marLeft w:val="0"/>
                              <w:marRight w:val="0"/>
                              <w:marTop w:val="0"/>
                              <w:marBottom w:val="0"/>
                              <w:divBdr>
                                <w:top w:val="none" w:sz="0" w:space="0" w:color="auto"/>
                                <w:left w:val="none" w:sz="0" w:space="0" w:color="auto"/>
                                <w:bottom w:val="none" w:sz="0" w:space="0" w:color="auto"/>
                                <w:right w:val="none" w:sz="0" w:space="0" w:color="auto"/>
                              </w:divBdr>
                              <w:divsChild>
                                <w:div w:id="856768759">
                                  <w:marLeft w:val="0"/>
                                  <w:marRight w:val="0"/>
                                  <w:marTop w:val="0"/>
                                  <w:marBottom w:val="0"/>
                                  <w:divBdr>
                                    <w:top w:val="none" w:sz="0" w:space="0" w:color="auto"/>
                                    <w:left w:val="none" w:sz="0" w:space="0" w:color="auto"/>
                                    <w:bottom w:val="none" w:sz="0" w:space="0" w:color="auto"/>
                                    <w:right w:val="none" w:sz="0" w:space="0" w:color="auto"/>
                                  </w:divBdr>
                                  <w:divsChild>
                                    <w:div w:id="1158424143">
                                      <w:marLeft w:val="0"/>
                                      <w:marRight w:val="0"/>
                                      <w:marTop w:val="0"/>
                                      <w:marBottom w:val="0"/>
                                      <w:divBdr>
                                        <w:top w:val="none" w:sz="0" w:space="0" w:color="auto"/>
                                        <w:left w:val="none" w:sz="0" w:space="0" w:color="auto"/>
                                        <w:bottom w:val="none" w:sz="0" w:space="0" w:color="auto"/>
                                        <w:right w:val="none" w:sz="0" w:space="0" w:color="auto"/>
                                      </w:divBdr>
                                      <w:divsChild>
                                        <w:div w:id="795828266">
                                          <w:marLeft w:val="0"/>
                                          <w:marRight w:val="0"/>
                                          <w:marTop w:val="0"/>
                                          <w:marBottom w:val="0"/>
                                          <w:divBdr>
                                            <w:top w:val="none" w:sz="0" w:space="0" w:color="auto"/>
                                            <w:left w:val="none" w:sz="0" w:space="0" w:color="auto"/>
                                            <w:bottom w:val="none" w:sz="0" w:space="0" w:color="auto"/>
                                            <w:right w:val="none" w:sz="0" w:space="0" w:color="auto"/>
                                          </w:divBdr>
                                          <w:divsChild>
                                            <w:div w:id="1612129157">
                                              <w:marLeft w:val="0"/>
                                              <w:marRight w:val="0"/>
                                              <w:marTop w:val="0"/>
                                              <w:marBottom w:val="0"/>
                                              <w:divBdr>
                                                <w:top w:val="none" w:sz="0" w:space="0" w:color="auto"/>
                                                <w:left w:val="none" w:sz="0" w:space="0" w:color="auto"/>
                                                <w:bottom w:val="none" w:sz="0" w:space="0" w:color="auto"/>
                                                <w:right w:val="none" w:sz="0" w:space="0" w:color="auto"/>
                                              </w:divBdr>
                                              <w:divsChild>
                                                <w:div w:id="91798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95619893">
      <w:bodyDiv w:val="1"/>
      <w:marLeft w:val="0"/>
      <w:marRight w:val="0"/>
      <w:marTop w:val="0"/>
      <w:marBottom w:val="0"/>
      <w:divBdr>
        <w:top w:val="none" w:sz="0" w:space="0" w:color="auto"/>
        <w:left w:val="none" w:sz="0" w:space="0" w:color="auto"/>
        <w:bottom w:val="none" w:sz="0" w:space="0" w:color="auto"/>
        <w:right w:val="none" w:sz="0" w:space="0" w:color="auto"/>
      </w:divBdr>
    </w:div>
    <w:div w:id="696202471">
      <w:bodyDiv w:val="1"/>
      <w:marLeft w:val="0"/>
      <w:marRight w:val="0"/>
      <w:marTop w:val="0"/>
      <w:marBottom w:val="0"/>
      <w:divBdr>
        <w:top w:val="none" w:sz="0" w:space="0" w:color="auto"/>
        <w:left w:val="none" w:sz="0" w:space="0" w:color="auto"/>
        <w:bottom w:val="none" w:sz="0" w:space="0" w:color="auto"/>
        <w:right w:val="none" w:sz="0" w:space="0" w:color="auto"/>
      </w:divBdr>
    </w:div>
    <w:div w:id="702437142">
      <w:bodyDiv w:val="1"/>
      <w:marLeft w:val="0"/>
      <w:marRight w:val="0"/>
      <w:marTop w:val="0"/>
      <w:marBottom w:val="0"/>
      <w:divBdr>
        <w:top w:val="none" w:sz="0" w:space="0" w:color="auto"/>
        <w:left w:val="none" w:sz="0" w:space="0" w:color="auto"/>
        <w:bottom w:val="none" w:sz="0" w:space="0" w:color="auto"/>
        <w:right w:val="none" w:sz="0" w:space="0" w:color="auto"/>
      </w:divBdr>
    </w:div>
    <w:div w:id="705181115">
      <w:bodyDiv w:val="1"/>
      <w:marLeft w:val="0"/>
      <w:marRight w:val="0"/>
      <w:marTop w:val="0"/>
      <w:marBottom w:val="0"/>
      <w:divBdr>
        <w:top w:val="none" w:sz="0" w:space="0" w:color="auto"/>
        <w:left w:val="none" w:sz="0" w:space="0" w:color="auto"/>
        <w:bottom w:val="none" w:sz="0" w:space="0" w:color="auto"/>
        <w:right w:val="none" w:sz="0" w:space="0" w:color="auto"/>
      </w:divBdr>
    </w:div>
    <w:div w:id="713115373">
      <w:bodyDiv w:val="1"/>
      <w:marLeft w:val="0"/>
      <w:marRight w:val="0"/>
      <w:marTop w:val="0"/>
      <w:marBottom w:val="0"/>
      <w:divBdr>
        <w:top w:val="none" w:sz="0" w:space="0" w:color="auto"/>
        <w:left w:val="none" w:sz="0" w:space="0" w:color="auto"/>
        <w:bottom w:val="none" w:sz="0" w:space="0" w:color="auto"/>
        <w:right w:val="none" w:sz="0" w:space="0" w:color="auto"/>
      </w:divBdr>
    </w:div>
    <w:div w:id="714040813">
      <w:bodyDiv w:val="1"/>
      <w:marLeft w:val="0"/>
      <w:marRight w:val="0"/>
      <w:marTop w:val="0"/>
      <w:marBottom w:val="0"/>
      <w:divBdr>
        <w:top w:val="none" w:sz="0" w:space="0" w:color="auto"/>
        <w:left w:val="none" w:sz="0" w:space="0" w:color="auto"/>
        <w:bottom w:val="none" w:sz="0" w:space="0" w:color="auto"/>
        <w:right w:val="none" w:sz="0" w:space="0" w:color="auto"/>
      </w:divBdr>
    </w:div>
    <w:div w:id="716970111">
      <w:bodyDiv w:val="1"/>
      <w:marLeft w:val="0"/>
      <w:marRight w:val="0"/>
      <w:marTop w:val="0"/>
      <w:marBottom w:val="0"/>
      <w:divBdr>
        <w:top w:val="none" w:sz="0" w:space="0" w:color="auto"/>
        <w:left w:val="none" w:sz="0" w:space="0" w:color="auto"/>
        <w:bottom w:val="none" w:sz="0" w:space="0" w:color="auto"/>
        <w:right w:val="none" w:sz="0" w:space="0" w:color="auto"/>
      </w:divBdr>
    </w:div>
    <w:div w:id="723452776">
      <w:bodyDiv w:val="1"/>
      <w:marLeft w:val="0"/>
      <w:marRight w:val="0"/>
      <w:marTop w:val="0"/>
      <w:marBottom w:val="0"/>
      <w:divBdr>
        <w:top w:val="none" w:sz="0" w:space="0" w:color="auto"/>
        <w:left w:val="none" w:sz="0" w:space="0" w:color="auto"/>
        <w:bottom w:val="none" w:sz="0" w:space="0" w:color="auto"/>
        <w:right w:val="none" w:sz="0" w:space="0" w:color="auto"/>
      </w:divBdr>
    </w:div>
    <w:div w:id="729767627">
      <w:bodyDiv w:val="1"/>
      <w:marLeft w:val="0"/>
      <w:marRight w:val="0"/>
      <w:marTop w:val="0"/>
      <w:marBottom w:val="0"/>
      <w:divBdr>
        <w:top w:val="none" w:sz="0" w:space="0" w:color="auto"/>
        <w:left w:val="none" w:sz="0" w:space="0" w:color="auto"/>
        <w:bottom w:val="none" w:sz="0" w:space="0" w:color="auto"/>
        <w:right w:val="none" w:sz="0" w:space="0" w:color="auto"/>
      </w:divBdr>
    </w:div>
    <w:div w:id="735208399">
      <w:bodyDiv w:val="1"/>
      <w:marLeft w:val="0"/>
      <w:marRight w:val="0"/>
      <w:marTop w:val="0"/>
      <w:marBottom w:val="0"/>
      <w:divBdr>
        <w:top w:val="none" w:sz="0" w:space="0" w:color="auto"/>
        <w:left w:val="none" w:sz="0" w:space="0" w:color="auto"/>
        <w:bottom w:val="none" w:sz="0" w:space="0" w:color="auto"/>
        <w:right w:val="none" w:sz="0" w:space="0" w:color="auto"/>
      </w:divBdr>
    </w:div>
    <w:div w:id="735779744">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47463519">
      <w:bodyDiv w:val="1"/>
      <w:marLeft w:val="0"/>
      <w:marRight w:val="0"/>
      <w:marTop w:val="0"/>
      <w:marBottom w:val="0"/>
      <w:divBdr>
        <w:top w:val="none" w:sz="0" w:space="0" w:color="auto"/>
        <w:left w:val="none" w:sz="0" w:space="0" w:color="auto"/>
        <w:bottom w:val="none" w:sz="0" w:space="0" w:color="auto"/>
        <w:right w:val="none" w:sz="0" w:space="0" w:color="auto"/>
      </w:divBdr>
    </w:div>
    <w:div w:id="750077903">
      <w:bodyDiv w:val="1"/>
      <w:marLeft w:val="0"/>
      <w:marRight w:val="0"/>
      <w:marTop w:val="0"/>
      <w:marBottom w:val="0"/>
      <w:divBdr>
        <w:top w:val="none" w:sz="0" w:space="0" w:color="auto"/>
        <w:left w:val="none" w:sz="0" w:space="0" w:color="auto"/>
        <w:bottom w:val="none" w:sz="0" w:space="0" w:color="auto"/>
        <w:right w:val="none" w:sz="0" w:space="0" w:color="auto"/>
      </w:divBdr>
    </w:div>
    <w:div w:id="751008015">
      <w:bodyDiv w:val="1"/>
      <w:marLeft w:val="0"/>
      <w:marRight w:val="0"/>
      <w:marTop w:val="0"/>
      <w:marBottom w:val="0"/>
      <w:divBdr>
        <w:top w:val="none" w:sz="0" w:space="0" w:color="auto"/>
        <w:left w:val="none" w:sz="0" w:space="0" w:color="auto"/>
        <w:bottom w:val="none" w:sz="0" w:space="0" w:color="auto"/>
        <w:right w:val="none" w:sz="0" w:space="0" w:color="auto"/>
      </w:divBdr>
    </w:div>
    <w:div w:id="751466560">
      <w:bodyDiv w:val="1"/>
      <w:marLeft w:val="0"/>
      <w:marRight w:val="0"/>
      <w:marTop w:val="0"/>
      <w:marBottom w:val="0"/>
      <w:divBdr>
        <w:top w:val="none" w:sz="0" w:space="0" w:color="auto"/>
        <w:left w:val="none" w:sz="0" w:space="0" w:color="auto"/>
        <w:bottom w:val="none" w:sz="0" w:space="0" w:color="auto"/>
        <w:right w:val="none" w:sz="0" w:space="0" w:color="auto"/>
      </w:divBdr>
    </w:div>
    <w:div w:id="753405567">
      <w:bodyDiv w:val="1"/>
      <w:marLeft w:val="0"/>
      <w:marRight w:val="0"/>
      <w:marTop w:val="0"/>
      <w:marBottom w:val="0"/>
      <w:divBdr>
        <w:top w:val="none" w:sz="0" w:space="0" w:color="auto"/>
        <w:left w:val="none" w:sz="0" w:space="0" w:color="auto"/>
        <w:bottom w:val="none" w:sz="0" w:space="0" w:color="auto"/>
        <w:right w:val="none" w:sz="0" w:space="0" w:color="auto"/>
      </w:divBdr>
    </w:div>
    <w:div w:id="756945255">
      <w:bodyDiv w:val="1"/>
      <w:marLeft w:val="0"/>
      <w:marRight w:val="0"/>
      <w:marTop w:val="0"/>
      <w:marBottom w:val="0"/>
      <w:divBdr>
        <w:top w:val="none" w:sz="0" w:space="0" w:color="auto"/>
        <w:left w:val="none" w:sz="0" w:space="0" w:color="auto"/>
        <w:bottom w:val="none" w:sz="0" w:space="0" w:color="auto"/>
        <w:right w:val="none" w:sz="0" w:space="0" w:color="auto"/>
      </w:divBdr>
    </w:div>
    <w:div w:id="759720341">
      <w:bodyDiv w:val="1"/>
      <w:marLeft w:val="0"/>
      <w:marRight w:val="0"/>
      <w:marTop w:val="0"/>
      <w:marBottom w:val="0"/>
      <w:divBdr>
        <w:top w:val="none" w:sz="0" w:space="0" w:color="auto"/>
        <w:left w:val="none" w:sz="0" w:space="0" w:color="auto"/>
        <w:bottom w:val="none" w:sz="0" w:space="0" w:color="auto"/>
        <w:right w:val="none" w:sz="0" w:space="0" w:color="auto"/>
      </w:divBdr>
    </w:div>
    <w:div w:id="760643447">
      <w:bodyDiv w:val="1"/>
      <w:marLeft w:val="0"/>
      <w:marRight w:val="0"/>
      <w:marTop w:val="0"/>
      <w:marBottom w:val="0"/>
      <w:divBdr>
        <w:top w:val="none" w:sz="0" w:space="0" w:color="auto"/>
        <w:left w:val="none" w:sz="0" w:space="0" w:color="auto"/>
        <w:bottom w:val="none" w:sz="0" w:space="0" w:color="auto"/>
        <w:right w:val="none" w:sz="0" w:space="0" w:color="auto"/>
      </w:divBdr>
    </w:div>
    <w:div w:id="765420360">
      <w:bodyDiv w:val="1"/>
      <w:marLeft w:val="0"/>
      <w:marRight w:val="0"/>
      <w:marTop w:val="0"/>
      <w:marBottom w:val="0"/>
      <w:divBdr>
        <w:top w:val="none" w:sz="0" w:space="0" w:color="auto"/>
        <w:left w:val="none" w:sz="0" w:space="0" w:color="auto"/>
        <w:bottom w:val="none" w:sz="0" w:space="0" w:color="auto"/>
        <w:right w:val="none" w:sz="0" w:space="0" w:color="auto"/>
      </w:divBdr>
    </w:div>
    <w:div w:id="767652739">
      <w:bodyDiv w:val="1"/>
      <w:marLeft w:val="0"/>
      <w:marRight w:val="0"/>
      <w:marTop w:val="0"/>
      <w:marBottom w:val="0"/>
      <w:divBdr>
        <w:top w:val="none" w:sz="0" w:space="0" w:color="auto"/>
        <w:left w:val="none" w:sz="0" w:space="0" w:color="auto"/>
        <w:bottom w:val="none" w:sz="0" w:space="0" w:color="auto"/>
        <w:right w:val="none" w:sz="0" w:space="0" w:color="auto"/>
      </w:divBdr>
    </w:div>
    <w:div w:id="768737350">
      <w:bodyDiv w:val="1"/>
      <w:marLeft w:val="0"/>
      <w:marRight w:val="0"/>
      <w:marTop w:val="0"/>
      <w:marBottom w:val="0"/>
      <w:divBdr>
        <w:top w:val="none" w:sz="0" w:space="0" w:color="auto"/>
        <w:left w:val="none" w:sz="0" w:space="0" w:color="auto"/>
        <w:bottom w:val="none" w:sz="0" w:space="0" w:color="auto"/>
        <w:right w:val="none" w:sz="0" w:space="0" w:color="auto"/>
      </w:divBdr>
    </w:div>
    <w:div w:id="775297472">
      <w:bodyDiv w:val="1"/>
      <w:marLeft w:val="0"/>
      <w:marRight w:val="0"/>
      <w:marTop w:val="0"/>
      <w:marBottom w:val="0"/>
      <w:divBdr>
        <w:top w:val="none" w:sz="0" w:space="0" w:color="auto"/>
        <w:left w:val="none" w:sz="0" w:space="0" w:color="auto"/>
        <w:bottom w:val="none" w:sz="0" w:space="0" w:color="auto"/>
        <w:right w:val="none" w:sz="0" w:space="0" w:color="auto"/>
      </w:divBdr>
    </w:div>
    <w:div w:id="777919329">
      <w:bodyDiv w:val="1"/>
      <w:marLeft w:val="0"/>
      <w:marRight w:val="0"/>
      <w:marTop w:val="0"/>
      <w:marBottom w:val="0"/>
      <w:divBdr>
        <w:top w:val="none" w:sz="0" w:space="0" w:color="auto"/>
        <w:left w:val="none" w:sz="0" w:space="0" w:color="auto"/>
        <w:bottom w:val="none" w:sz="0" w:space="0" w:color="auto"/>
        <w:right w:val="none" w:sz="0" w:space="0" w:color="auto"/>
      </w:divBdr>
    </w:div>
    <w:div w:id="779491096">
      <w:bodyDiv w:val="1"/>
      <w:marLeft w:val="0"/>
      <w:marRight w:val="0"/>
      <w:marTop w:val="0"/>
      <w:marBottom w:val="0"/>
      <w:divBdr>
        <w:top w:val="none" w:sz="0" w:space="0" w:color="auto"/>
        <w:left w:val="none" w:sz="0" w:space="0" w:color="auto"/>
        <w:bottom w:val="none" w:sz="0" w:space="0" w:color="auto"/>
        <w:right w:val="none" w:sz="0" w:space="0" w:color="auto"/>
      </w:divBdr>
    </w:div>
    <w:div w:id="780419794">
      <w:bodyDiv w:val="1"/>
      <w:marLeft w:val="0"/>
      <w:marRight w:val="0"/>
      <w:marTop w:val="0"/>
      <w:marBottom w:val="0"/>
      <w:divBdr>
        <w:top w:val="none" w:sz="0" w:space="0" w:color="auto"/>
        <w:left w:val="none" w:sz="0" w:space="0" w:color="auto"/>
        <w:bottom w:val="none" w:sz="0" w:space="0" w:color="auto"/>
        <w:right w:val="none" w:sz="0" w:space="0" w:color="auto"/>
      </w:divBdr>
    </w:div>
    <w:div w:id="783501001">
      <w:bodyDiv w:val="1"/>
      <w:marLeft w:val="0"/>
      <w:marRight w:val="0"/>
      <w:marTop w:val="0"/>
      <w:marBottom w:val="0"/>
      <w:divBdr>
        <w:top w:val="none" w:sz="0" w:space="0" w:color="auto"/>
        <w:left w:val="none" w:sz="0" w:space="0" w:color="auto"/>
        <w:bottom w:val="none" w:sz="0" w:space="0" w:color="auto"/>
        <w:right w:val="none" w:sz="0" w:space="0" w:color="auto"/>
      </w:divBdr>
    </w:div>
    <w:div w:id="783891677">
      <w:bodyDiv w:val="1"/>
      <w:marLeft w:val="0"/>
      <w:marRight w:val="0"/>
      <w:marTop w:val="0"/>
      <w:marBottom w:val="0"/>
      <w:divBdr>
        <w:top w:val="none" w:sz="0" w:space="0" w:color="auto"/>
        <w:left w:val="none" w:sz="0" w:space="0" w:color="auto"/>
        <w:bottom w:val="none" w:sz="0" w:space="0" w:color="auto"/>
        <w:right w:val="none" w:sz="0" w:space="0" w:color="auto"/>
      </w:divBdr>
    </w:div>
    <w:div w:id="791443597">
      <w:bodyDiv w:val="1"/>
      <w:marLeft w:val="0"/>
      <w:marRight w:val="0"/>
      <w:marTop w:val="0"/>
      <w:marBottom w:val="0"/>
      <w:divBdr>
        <w:top w:val="none" w:sz="0" w:space="0" w:color="auto"/>
        <w:left w:val="none" w:sz="0" w:space="0" w:color="auto"/>
        <w:bottom w:val="none" w:sz="0" w:space="0" w:color="auto"/>
        <w:right w:val="none" w:sz="0" w:space="0" w:color="auto"/>
      </w:divBdr>
    </w:div>
    <w:div w:id="811289087">
      <w:bodyDiv w:val="1"/>
      <w:marLeft w:val="0"/>
      <w:marRight w:val="0"/>
      <w:marTop w:val="0"/>
      <w:marBottom w:val="0"/>
      <w:divBdr>
        <w:top w:val="none" w:sz="0" w:space="0" w:color="auto"/>
        <w:left w:val="none" w:sz="0" w:space="0" w:color="auto"/>
        <w:bottom w:val="none" w:sz="0" w:space="0" w:color="auto"/>
        <w:right w:val="none" w:sz="0" w:space="0" w:color="auto"/>
      </w:divBdr>
    </w:div>
    <w:div w:id="812794249">
      <w:bodyDiv w:val="1"/>
      <w:marLeft w:val="0"/>
      <w:marRight w:val="0"/>
      <w:marTop w:val="0"/>
      <w:marBottom w:val="0"/>
      <w:divBdr>
        <w:top w:val="none" w:sz="0" w:space="0" w:color="auto"/>
        <w:left w:val="none" w:sz="0" w:space="0" w:color="auto"/>
        <w:bottom w:val="none" w:sz="0" w:space="0" w:color="auto"/>
        <w:right w:val="none" w:sz="0" w:space="0" w:color="auto"/>
      </w:divBdr>
    </w:div>
    <w:div w:id="821657408">
      <w:bodyDiv w:val="1"/>
      <w:marLeft w:val="0"/>
      <w:marRight w:val="0"/>
      <w:marTop w:val="0"/>
      <w:marBottom w:val="0"/>
      <w:divBdr>
        <w:top w:val="none" w:sz="0" w:space="0" w:color="auto"/>
        <w:left w:val="none" w:sz="0" w:space="0" w:color="auto"/>
        <w:bottom w:val="none" w:sz="0" w:space="0" w:color="auto"/>
        <w:right w:val="none" w:sz="0" w:space="0" w:color="auto"/>
      </w:divBdr>
    </w:div>
    <w:div w:id="824202242">
      <w:bodyDiv w:val="1"/>
      <w:marLeft w:val="0"/>
      <w:marRight w:val="0"/>
      <w:marTop w:val="0"/>
      <w:marBottom w:val="0"/>
      <w:divBdr>
        <w:top w:val="none" w:sz="0" w:space="0" w:color="auto"/>
        <w:left w:val="none" w:sz="0" w:space="0" w:color="auto"/>
        <w:bottom w:val="none" w:sz="0" w:space="0" w:color="auto"/>
        <w:right w:val="none" w:sz="0" w:space="0" w:color="auto"/>
      </w:divBdr>
    </w:div>
    <w:div w:id="828131818">
      <w:bodyDiv w:val="1"/>
      <w:marLeft w:val="0"/>
      <w:marRight w:val="0"/>
      <w:marTop w:val="0"/>
      <w:marBottom w:val="0"/>
      <w:divBdr>
        <w:top w:val="none" w:sz="0" w:space="0" w:color="auto"/>
        <w:left w:val="none" w:sz="0" w:space="0" w:color="auto"/>
        <w:bottom w:val="none" w:sz="0" w:space="0" w:color="auto"/>
        <w:right w:val="none" w:sz="0" w:space="0" w:color="auto"/>
      </w:divBdr>
    </w:div>
    <w:div w:id="835923272">
      <w:bodyDiv w:val="1"/>
      <w:marLeft w:val="0"/>
      <w:marRight w:val="0"/>
      <w:marTop w:val="0"/>
      <w:marBottom w:val="0"/>
      <w:divBdr>
        <w:top w:val="none" w:sz="0" w:space="0" w:color="auto"/>
        <w:left w:val="none" w:sz="0" w:space="0" w:color="auto"/>
        <w:bottom w:val="none" w:sz="0" w:space="0" w:color="auto"/>
        <w:right w:val="none" w:sz="0" w:space="0" w:color="auto"/>
      </w:divBdr>
    </w:div>
    <w:div w:id="842353312">
      <w:bodyDiv w:val="1"/>
      <w:marLeft w:val="0"/>
      <w:marRight w:val="0"/>
      <w:marTop w:val="0"/>
      <w:marBottom w:val="0"/>
      <w:divBdr>
        <w:top w:val="none" w:sz="0" w:space="0" w:color="auto"/>
        <w:left w:val="none" w:sz="0" w:space="0" w:color="auto"/>
        <w:bottom w:val="none" w:sz="0" w:space="0" w:color="auto"/>
        <w:right w:val="none" w:sz="0" w:space="0" w:color="auto"/>
      </w:divBdr>
    </w:div>
    <w:div w:id="862521475">
      <w:bodyDiv w:val="1"/>
      <w:marLeft w:val="0"/>
      <w:marRight w:val="0"/>
      <w:marTop w:val="0"/>
      <w:marBottom w:val="0"/>
      <w:divBdr>
        <w:top w:val="none" w:sz="0" w:space="0" w:color="auto"/>
        <w:left w:val="none" w:sz="0" w:space="0" w:color="auto"/>
        <w:bottom w:val="none" w:sz="0" w:space="0" w:color="auto"/>
        <w:right w:val="none" w:sz="0" w:space="0" w:color="auto"/>
      </w:divBdr>
    </w:div>
    <w:div w:id="863250962">
      <w:bodyDiv w:val="1"/>
      <w:marLeft w:val="0"/>
      <w:marRight w:val="0"/>
      <w:marTop w:val="0"/>
      <w:marBottom w:val="0"/>
      <w:divBdr>
        <w:top w:val="none" w:sz="0" w:space="0" w:color="auto"/>
        <w:left w:val="none" w:sz="0" w:space="0" w:color="auto"/>
        <w:bottom w:val="none" w:sz="0" w:space="0" w:color="auto"/>
        <w:right w:val="none" w:sz="0" w:space="0" w:color="auto"/>
      </w:divBdr>
    </w:div>
    <w:div w:id="863514767">
      <w:bodyDiv w:val="1"/>
      <w:marLeft w:val="0"/>
      <w:marRight w:val="0"/>
      <w:marTop w:val="0"/>
      <w:marBottom w:val="0"/>
      <w:divBdr>
        <w:top w:val="none" w:sz="0" w:space="0" w:color="auto"/>
        <w:left w:val="none" w:sz="0" w:space="0" w:color="auto"/>
        <w:bottom w:val="none" w:sz="0" w:space="0" w:color="auto"/>
        <w:right w:val="none" w:sz="0" w:space="0" w:color="auto"/>
      </w:divBdr>
    </w:div>
    <w:div w:id="863906654">
      <w:bodyDiv w:val="1"/>
      <w:marLeft w:val="0"/>
      <w:marRight w:val="0"/>
      <w:marTop w:val="0"/>
      <w:marBottom w:val="0"/>
      <w:divBdr>
        <w:top w:val="none" w:sz="0" w:space="0" w:color="auto"/>
        <w:left w:val="none" w:sz="0" w:space="0" w:color="auto"/>
        <w:bottom w:val="none" w:sz="0" w:space="0" w:color="auto"/>
        <w:right w:val="none" w:sz="0" w:space="0" w:color="auto"/>
      </w:divBdr>
    </w:div>
    <w:div w:id="868302601">
      <w:bodyDiv w:val="1"/>
      <w:marLeft w:val="0"/>
      <w:marRight w:val="0"/>
      <w:marTop w:val="0"/>
      <w:marBottom w:val="0"/>
      <w:divBdr>
        <w:top w:val="none" w:sz="0" w:space="0" w:color="auto"/>
        <w:left w:val="none" w:sz="0" w:space="0" w:color="auto"/>
        <w:bottom w:val="none" w:sz="0" w:space="0" w:color="auto"/>
        <w:right w:val="none" w:sz="0" w:space="0" w:color="auto"/>
      </w:divBdr>
    </w:div>
    <w:div w:id="875311668">
      <w:bodyDiv w:val="1"/>
      <w:marLeft w:val="0"/>
      <w:marRight w:val="0"/>
      <w:marTop w:val="0"/>
      <w:marBottom w:val="0"/>
      <w:divBdr>
        <w:top w:val="none" w:sz="0" w:space="0" w:color="auto"/>
        <w:left w:val="none" w:sz="0" w:space="0" w:color="auto"/>
        <w:bottom w:val="none" w:sz="0" w:space="0" w:color="auto"/>
        <w:right w:val="none" w:sz="0" w:space="0" w:color="auto"/>
      </w:divBdr>
    </w:div>
    <w:div w:id="878274318">
      <w:bodyDiv w:val="1"/>
      <w:marLeft w:val="0"/>
      <w:marRight w:val="0"/>
      <w:marTop w:val="0"/>
      <w:marBottom w:val="0"/>
      <w:divBdr>
        <w:top w:val="none" w:sz="0" w:space="0" w:color="auto"/>
        <w:left w:val="none" w:sz="0" w:space="0" w:color="auto"/>
        <w:bottom w:val="none" w:sz="0" w:space="0" w:color="auto"/>
        <w:right w:val="none" w:sz="0" w:space="0" w:color="auto"/>
      </w:divBdr>
    </w:div>
    <w:div w:id="886457107">
      <w:bodyDiv w:val="1"/>
      <w:marLeft w:val="0"/>
      <w:marRight w:val="0"/>
      <w:marTop w:val="0"/>
      <w:marBottom w:val="0"/>
      <w:divBdr>
        <w:top w:val="none" w:sz="0" w:space="0" w:color="auto"/>
        <w:left w:val="none" w:sz="0" w:space="0" w:color="auto"/>
        <w:bottom w:val="none" w:sz="0" w:space="0" w:color="auto"/>
        <w:right w:val="none" w:sz="0" w:space="0" w:color="auto"/>
      </w:divBdr>
    </w:div>
    <w:div w:id="887645062">
      <w:bodyDiv w:val="1"/>
      <w:marLeft w:val="0"/>
      <w:marRight w:val="0"/>
      <w:marTop w:val="0"/>
      <w:marBottom w:val="0"/>
      <w:divBdr>
        <w:top w:val="none" w:sz="0" w:space="0" w:color="auto"/>
        <w:left w:val="none" w:sz="0" w:space="0" w:color="auto"/>
        <w:bottom w:val="none" w:sz="0" w:space="0" w:color="auto"/>
        <w:right w:val="none" w:sz="0" w:space="0" w:color="auto"/>
      </w:divBdr>
    </w:div>
    <w:div w:id="895580675">
      <w:bodyDiv w:val="1"/>
      <w:marLeft w:val="0"/>
      <w:marRight w:val="0"/>
      <w:marTop w:val="0"/>
      <w:marBottom w:val="0"/>
      <w:divBdr>
        <w:top w:val="none" w:sz="0" w:space="0" w:color="auto"/>
        <w:left w:val="none" w:sz="0" w:space="0" w:color="auto"/>
        <w:bottom w:val="none" w:sz="0" w:space="0" w:color="auto"/>
        <w:right w:val="none" w:sz="0" w:space="0" w:color="auto"/>
      </w:divBdr>
    </w:div>
    <w:div w:id="896472472">
      <w:bodyDiv w:val="1"/>
      <w:marLeft w:val="0"/>
      <w:marRight w:val="0"/>
      <w:marTop w:val="0"/>
      <w:marBottom w:val="0"/>
      <w:divBdr>
        <w:top w:val="none" w:sz="0" w:space="0" w:color="auto"/>
        <w:left w:val="none" w:sz="0" w:space="0" w:color="auto"/>
        <w:bottom w:val="none" w:sz="0" w:space="0" w:color="auto"/>
        <w:right w:val="none" w:sz="0" w:space="0" w:color="auto"/>
      </w:divBdr>
    </w:div>
    <w:div w:id="905528895">
      <w:bodyDiv w:val="1"/>
      <w:marLeft w:val="0"/>
      <w:marRight w:val="0"/>
      <w:marTop w:val="0"/>
      <w:marBottom w:val="0"/>
      <w:divBdr>
        <w:top w:val="none" w:sz="0" w:space="0" w:color="auto"/>
        <w:left w:val="none" w:sz="0" w:space="0" w:color="auto"/>
        <w:bottom w:val="none" w:sz="0" w:space="0" w:color="auto"/>
        <w:right w:val="none" w:sz="0" w:space="0" w:color="auto"/>
      </w:divBdr>
    </w:div>
    <w:div w:id="908803985">
      <w:bodyDiv w:val="1"/>
      <w:marLeft w:val="0"/>
      <w:marRight w:val="0"/>
      <w:marTop w:val="0"/>
      <w:marBottom w:val="0"/>
      <w:divBdr>
        <w:top w:val="none" w:sz="0" w:space="0" w:color="auto"/>
        <w:left w:val="none" w:sz="0" w:space="0" w:color="auto"/>
        <w:bottom w:val="none" w:sz="0" w:space="0" w:color="auto"/>
        <w:right w:val="none" w:sz="0" w:space="0" w:color="auto"/>
      </w:divBdr>
    </w:div>
    <w:div w:id="909265783">
      <w:bodyDiv w:val="1"/>
      <w:marLeft w:val="0"/>
      <w:marRight w:val="0"/>
      <w:marTop w:val="0"/>
      <w:marBottom w:val="0"/>
      <w:divBdr>
        <w:top w:val="none" w:sz="0" w:space="0" w:color="auto"/>
        <w:left w:val="none" w:sz="0" w:space="0" w:color="auto"/>
        <w:bottom w:val="none" w:sz="0" w:space="0" w:color="auto"/>
        <w:right w:val="none" w:sz="0" w:space="0" w:color="auto"/>
      </w:divBdr>
    </w:div>
    <w:div w:id="909343809">
      <w:bodyDiv w:val="1"/>
      <w:marLeft w:val="0"/>
      <w:marRight w:val="0"/>
      <w:marTop w:val="0"/>
      <w:marBottom w:val="0"/>
      <w:divBdr>
        <w:top w:val="none" w:sz="0" w:space="0" w:color="auto"/>
        <w:left w:val="none" w:sz="0" w:space="0" w:color="auto"/>
        <w:bottom w:val="none" w:sz="0" w:space="0" w:color="auto"/>
        <w:right w:val="none" w:sz="0" w:space="0" w:color="auto"/>
      </w:divBdr>
    </w:div>
    <w:div w:id="910501214">
      <w:bodyDiv w:val="1"/>
      <w:marLeft w:val="0"/>
      <w:marRight w:val="0"/>
      <w:marTop w:val="0"/>
      <w:marBottom w:val="0"/>
      <w:divBdr>
        <w:top w:val="none" w:sz="0" w:space="0" w:color="auto"/>
        <w:left w:val="none" w:sz="0" w:space="0" w:color="auto"/>
        <w:bottom w:val="none" w:sz="0" w:space="0" w:color="auto"/>
        <w:right w:val="none" w:sz="0" w:space="0" w:color="auto"/>
      </w:divBdr>
    </w:div>
    <w:div w:id="914053053">
      <w:bodyDiv w:val="1"/>
      <w:marLeft w:val="0"/>
      <w:marRight w:val="0"/>
      <w:marTop w:val="0"/>
      <w:marBottom w:val="0"/>
      <w:divBdr>
        <w:top w:val="none" w:sz="0" w:space="0" w:color="auto"/>
        <w:left w:val="none" w:sz="0" w:space="0" w:color="auto"/>
        <w:bottom w:val="none" w:sz="0" w:space="0" w:color="auto"/>
        <w:right w:val="none" w:sz="0" w:space="0" w:color="auto"/>
      </w:divBdr>
    </w:div>
    <w:div w:id="918514155">
      <w:bodyDiv w:val="1"/>
      <w:marLeft w:val="0"/>
      <w:marRight w:val="0"/>
      <w:marTop w:val="0"/>
      <w:marBottom w:val="0"/>
      <w:divBdr>
        <w:top w:val="none" w:sz="0" w:space="0" w:color="auto"/>
        <w:left w:val="none" w:sz="0" w:space="0" w:color="auto"/>
        <w:bottom w:val="none" w:sz="0" w:space="0" w:color="auto"/>
        <w:right w:val="none" w:sz="0" w:space="0" w:color="auto"/>
      </w:divBdr>
    </w:div>
    <w:div w:id="932905768">
      <w:bodyDiv w:val="1"/>
      <w:marLeft w:val="0"/>
      <w:marRight w:val="0"/>
      <w:marTop w:val="0"/>
      <w:marBottom w:val="0"/>
      <w:divBdr>
        <w:top w:val="none" w:sz="0" w:space="0" w:color="auto"/>
        <w:left w:val="none" w:sz="0" w:space="0" w:color="auto"/>
        <w:bottom w:val="none" w:sz="0" w:space="0" w:color="auto"/>
        <w:right w:val="none" w:sz="0" w:space="0" w:color="auto"/>
      </w:divBdr>
    </w:div>
    <w:div w:id="947271746">
      <w:bodyDiv w:val="1"/>
      <w:marLeft w:val="0"/>
      <w:marRight w:val="0"/>
      <w:marTop w:val="0"/>
      <w:marBottom w:val="0"/>
      <w:divBdr>
        <w:top w:val="none" w:sz="0" w:space="0" w:color="auto"/>
        <w:left w:val="none" w:sz="0" w:space="0" w:color="auto"/>
        <w:bottom w:val="none" w:sz="0" w:space="0" w:color="auto"/>
        <w:right w:val="none" w:sz="0" w:space="0" w:color="auto"/>
      </w:divBdr>
    </w:div>
    <w:div w:id="954288098">
      <w:bodyDiv w:val="1"/>
      <w:marLeft w:val="0"/>
      <w:marRight w:val="0"/>
      <w:marTop w:val="0"/>
      <w:marBottom w:val="0"/>
      <w:divBdr>
        <w:top w:val="none" w:sz="0" w:space="0" w:color="auto"/>
        <w:left w:val="none" w:sz="0" w:space="0" w:color="auto"/>
        <w:bottom w:val="none" w:sz="0" w:space="0" w:color="auto"/>
        <w:right w:val="none" w:sz="0" w:space="0" w:color="auto"/>
      </w:divBdr>
    </w:div>
    <w:div w:id="966930592">
      <w:bodyDiv w:val="1"/>
      <w:marLeft w:val="0"/>
      <w:marRight w:val="0"/>
      <w:marTop w:val="0"/>
      <w:marBottom w:val="0"/>
      <w:divBdr>
        <w:top w:val="none" w:sz="0" w:space="0" w:color="auto"/>
        <w:left w:val="none" w:sz="0" w:space="0" w:color="auto"/>
        <w:bottom w:val="none" w:sz="0" w:space="0" w:color="auto"/>
        <w:right w:val="none" w:sz="0" w:space="0" w:color="auto"/>
      </w:divBdr>
    </w:div>
    <w:div w:id="972177999">
      <w:bodyDiv w:val="1"/>
      <w:marLeft w:val="0"/>
      <w:marRight w:val="0"/>
      <w:marTop w:val="0"/>
      <w:marBottom w:val="0"/>
      <w:divBdr>
        <w:top w:val="none" w:sz="0" w:space="0" w:color="auto"/>
        <w:left w:val="none" w:sz="0" w:space="0" w:color="auto"/>
        <w:bottom w:val="none" w:sz="0" w:space="0" w:color="auto"/>
        <w:right w:val="none" w:sz="0" w:space="0" w:color="auto"/>
      </w:divBdr>
    </w:div>
    <w:div w:id="982393068">
      <w:bodyDiv w:val="1"/>
      <w:marLeft w:val="0"/>
      <w:marRight w:val="0"/>
      <w:marTop w:val="0"/>
      <w:marBottom w:val="0"/>
      <w:divBdr>
        <w:top w:val="none" w:sz="0" w:space="0" w:color="auto"/>
        <w:left w:val="none" w:sz="0" w:space="0" w:color="auto"/>
        <w:bottom w:val="none" w:sz="0" w:space="0" w:color="auto"/>
        <w:right w:val="none" w:sz="0" w:space="0" w:color="auto"/>
      </w:divBdr>
    </w:div>
    <w:div w:id="984168323">
      <w:bodyDiv w:val="1"/>
      <w:marLeft w:val="0"/>
      <w:marRight w:val="0"/>
      <w:marTop w:val="0"/>
      <w:marBottom w:val="0"/>
      <w:divBdr>
        <w:top w:val="none" w:sz="0" w:space="0" w:color="auto"/>
        <w:left w:val="none" w:sz="0" w:space="0" w:color="auto"/>
        <w:bottom w:val="none" w:sz="0" w:space="0" w:color="auto"/>
        <w:right w:val="none" w:sz="0" w:space="0" w:color="auto"/>
      </w:divBdr>
    </w:div>
    <w:div w:id="988754497">
      <w:bodyDiv w:val="1"/>
      <w:marLeft w:val="0"/>
      <w:marRight w:val="0"/>
      <w:marTop w:val="0"/>
      <w:marBottom w:val="0"/>
      <w:divBdr>
        <w:top w:val="none" w:sz="0" w:space="0" w:color="auto"/>
        <w:left w:val="none" w:sz="0" w:space="0" w:color="auto"/>
        <w:bottom w:val="none" w:sz="0" w:space="0" w:color="auto"/>
        <w:right w:val="none" w:sz="0" w:space="0" w:color="auto"/>
      </w:divBdr>
    </w:div>
    <w:div w:id="992837328">
      <w:bodyDiv w:val="1"/>
      <w:marLeft w:val="0"/>
      <w:marRight w:val="0"/>
      <w:marTop w:val="0"/>
      <w:marBottom w:val="0"/>
      <w:divBdr>
        <w:top w:val="none" w:sz="0" w:space="0" w:color="auto"/>
        <w:left w:val="none" w:sz="0" w:space="0" w:color="auto"/>
        <w:bottom w:val="none" w:sz="0" w:space="0" w:color="auto"/>
        <w:right w:val="none" w:sz="0" w:space="0" w:color="auto"/>
      </w:divBdr>
    </w:div>
    <w:div w:id="1004238257">
      <w:bodyDiv w:val="1"/>
      <w:marLeft w:val="0"/>
      <w:marRight w:val="0"/>
      <w:marTop w:val="0"/>
      <w:marBottom w:val="0"/>
      <w:divBdr>
        <w:top w:val="none" w:sz="0" w:space="0" w:color="auto"/>
        <w:left w:val="none" w:sz="0" w:space="0" w:color="auto"/>
        <w:bottom w:val="none" w:sz="0" w:space="0" w:color="auto"/>
        <w:right w:val="none" w:sz="0" w:space="0" w:color="auto"/>
      </w:divBdr>
    </w:div>
    <w:div w:id="1005473941">
      <w:bodyDiv w:val="1"/>
      <w:marLeft w:val="0"/>
      <w:marRight w:val="0"/>
      <w:marTop w:val="0"/>
      <w:marBottom w:val="0"/>
      <w:divBdr>
        <w:top w:val="none" w:sz="0" w:space="0" w:color="auto"/>
        <w:left w:val="none" w:sz="0" w:space="0" w:color="auto"/>
        <w:bottom w:val="none" w:sz="0" w:space="0" w:color="auto"/>
        <w:right w:val="none" w:sz="0" w:space="0" w:color="auto"/>
      </w:divBdr>
    </w:div>
    <w:div w:id="1005979836">
      <w:bodyDiv w:val="1"/>
      <w:marLeft w:val="0"/>
      <w:marRight w:val="0"/>
      <w:marTop w:val="0"/>
      <w:marBottom w:val="0"/>
      <w:divBdr>
        <w:top w:val="none" w:sz="0" w:space="0" w:color="auto"/>
        <w:left w:val="none" w:sz="0" w:space="0" w:color="auto"/>
        <w:bottom w:val="none" w:sz="0" w:space="0" w:color="auto"/>
        <w:right w:val="none" w:sz="0" w:space="0" w:color="auto"/>
      </w:divBdr>
    </w:div>
    <w:div w:id="1007093968">
      <w:bodyDiv w:val="1"/>
      <w:marLeft w:val="0"/>
      <w:marRight w:val="0"/>
      <w:marTop w:val="0"/>
      <w:marBottom w:val="0"/>
      <w:divBdr>
        <w:top w:val="none" w:sz="0" w:space="0" w:color="auto"/>
        <w:left w:val="none" w:sz="0" w:space="0" w:color="auto"/>
        <w:bottom w:val="none" w:sz="0" w:space="0" w:color="auto"/>
        <w:right w:val="none" w:sz="0" w:space="0" w:color="auto"/>
      </w:divBdr>
    </w:div>
    <w:div w:id="1017806316">
      <w:bodyDiv w:val="1"/>
      <w:marLeft w:val="0"/>
      <w:marRight w:val="0"/>
      <w:marTop w:val="0"/>
      <w:marBottom w:val="0"/>
      <w:divBdr>
        <w:top w:val="none" w:sz="0" w:space="0" w:color="auto"/>
        <w:left w:val="none" w:sz="0" w:space="0" w:color="auto"/>
        <w:bottom w:val="none" w:sz="0" w:space="0" w:color="auto"/>
        <w:right w:val="none" w:sz="0" w:space="0" w:color="auto"/>
      </w:divBdr>
    </w:div>
    <w:div w:id="1023047977">
      <w:bodyDiv w:val="1"/>
      <w:marLeft w:val="0"/>
      <w:marRight w:val="0"/>
      <w:marTop w:val="0"/>
      <w:marBottom w:val="0"/>
      <w:divBdr>
        <w:top w:val="none" w:sz="0" w:space="0" w:color="auto"/>
        <w:left w:val="none" w:sz="0" w:space="0" w:color="auto"/>
        <w:bottom w:val="none" w:sz="0" w:space="0" w:color="auto"/>
        <w:right w:val="none" w:sz="0" w:space="0" w:color="auto"/>
      </w:divBdr>
    </w:div>
    <w:div w:id="1024403422">
      <w:bodyDiv w:val="1"/>
      <w:marLeft w:val="0"/>
      <w:marRight w:val="0"/>
      <w:marTop w:val="0"/>
      <w:marBottom w:val="0"/>
      <w:divBdr>
        <w:top w:val="none" w:sz="0" w:space="0" w:color="auto"/>
        <w:left w:val="none" w:sz="0" w:space="0" w:color="auto"/>
        <w:bottom w:val="none" w:sz="0" w:space="0" w:color="auto"/>
        <w:right w:val="none" w:sz="0" w:space="0" w:color="auto"/>
      </w:divBdr>
    </w:div>
    <w:div w:id="1044521398">
      <w:bodyDiv w:val="1"/>
      <w:marLeft w:val="0"/>
      <w:marRight w:val="0"/>
      <w:marTop w:val="0"/>
      <w:marBottom w:val="0"/>
      <w:divBdr>
        <w:top w:val="none" w:sz="0" w:space="0" w:color="auto"/>
        <w:left w:val="none" w:sz="0" w:space="0" w:color="auto"/>
        <w:bottom w:val="none" w:sz="0" w:space="0" w:color="auto"/>
        <w:right w:val="none" w:sz="0" w:space="0" w:color="auto"/>
      </w:divBdr>
    </w:div>
    <w:div w:id="1048263496">
      <w:bodyDiv w:val="1"/>
      <w:marLeft w:val="0"/>
      <w:marRight w:val="0"/>
      <w:marTop w:val="0"/>
      <w:marBottom w:val="0"/>
      <w:divBdr>
        <w:top w:val="none" w:sz="0" w:space="0" w:color="auto"/>
        <w:left w:val="none" w:sz="0" w:space="0" w:color="auto"/>
        <w:bottom w:val="none" w:sz="0" w:space="0" w:color="auto"/>
        <w:right w:val="none" w:sz="0" w:space="0" w:color="auto"/>
      </w:divBdr>
    </w:div>
    <w:div w:id="1051467007">
      <w:bodyDiv w:val="1"/>
      <w:marLeft w:val="0"/>
      <w:marRight w:val="0"/>
      <w:marTop w:val="0"/>
      <w:marBottom w:val="0"/>
      <w:divBdr>
        <w:top w:val="none" w:sz="0" w:space="0" w:color="auto"/>
        <w:left w:val="none" w:sz="0" w:space="0" w:color="auto"/>
        <w:bottom w:val="none" w:sz="0" w:space="0" w:color="auto"/>
        <w:right w:val="none" w:sz="0" w:space="0" w:color="auto"/>
      </w:divBdr>
    </w:div>
    <w:div w:id="1054355705">
      <w:bodyDiv w:val="1"/>
      <w:marLeft w:val="0"/>
      <w:marRight w:val="0"/>
      <w:marTop w:val="0"/>
      <w:marBottom w:val="0"/>
      <w:divBdr>
        <w:top w:val="none" w:sz="0" w:space="0" w:color="auto"/>
        <w:left w:val="none" w:sz="0" w:space="0" w:color="auto"/>
        <w:bottom w:val="none" w:sz="0" w:space="0" w:color="auto"/>
        <w:right w:val="none" w:sz="0" w:space="0" w:color="auto"/>
      </w:divBdr>
    </w:div>
    <w:div w:id="1056272824">
      <w:bodyDiv w:val="1"/>
      <w:marLeft w:val="0"/>
      <w:marRight w:val="0"/>
      <w:marTop w:val="0"/>
      <w:marBottom w:val="0"/>
      <w:divBdr>
        <w:top w:val="none" w:sz="0" w:space="0" w:color="auto"/>
        <w:left w:val="none" w:sz="0" w:space="0" w:color="auto"/>
        <w:bottom w:val="none" w:sz="0" w:space="0" w:color="auto"/>
        <w:right w:val="none" w:sz="0" w:space="0" w:color="auto"/>
      </w:divBdr>
    </w:div>
    <w:div w:id="1057240985">
      <w:bodyDiv w:val="1"/>
      <w:marLeft w:val="0"/>
      <w:marRight w:val="0"/>
      <w:marTop w:val="0"/>
      <w:marBottom w:val="0"/>
      <w:divBdr>
        <w:top w:val="none" w:sz="0" w:space="0" w:color="auto"/>
        <w:left w:val="none" w:sz="0" w:space="0" w:color="auto"/>
        <w:bottom w:val="none" w:sz="0" w:space="0" w:color="auto"/>
        <w:right w:val="none" w:sz="0" w:space="0" w:color="auto"/>
      </w:divBdr>
    </w:div>
    <w:div w:id="1057819550">
      <w:bodyDiv w:val="1"/>
      <w:marLeft w:val="0"/>
      <w:marRight w:val="0"/>
      <w:marTop w:val="0"/>
      <w:marBottom w:val="0"/>
      <w:divBdr>
        <w:top w:val="none" w:sz="0" w:space="0" w:color="auto"/>
        <w:left w:val="none" w:sz="0" w:space="0" w:color="auto"/>
        <w:bottom w:val="none" w:sz="0" w:space="0" w:color="auto"/>
        <w:right w:val="none" w:sz="0" w:space="0" w:color="auto"/>
      </w:divBdr>
    </w:div>
    <w:div w:id="1068530166">
      <w:bodyDiv w:val="1"/>
      <w:marLeft w:val="0"/>
      <w:marRight w:val="0"/>
      <w:marTop w:val="0"/>
      <w:marBottom w:val="0"/>
      <w:divBdr>
        <w:top w:val="none" w:sz="0" w:space="0" w:color="auto"/>
        <w:left w:val="none" w:sz="0" w:space="0" w:color="auto"/>
        <w:bottom w:val="none" w:sz="0" w:space="0" w:color="auto"/>
        <w:right w:val="none" w:sz="0" w:space="0" w:color="auto"/>
      </w:divBdr>
    </w:div>
    <w:div w:id="1097628461">
      <w:bodyDiv w:val="1"/>
      <w:marLeft w:val="0"/>
      <w:marRight w:val="0"/>
      <w:marTop w:val="0"/>
      <w:marBottom w:val="0"/>
      <w:divBdr>
        <w:top w:val="none" w:sz="0" w:space="0" w:color="auto"/>
        <w:left w:val="none" w:sz="0" w:space="0" w:color="auto"/>
        <w:bottom w:val="none" w:sz="0" w:space="0" w:color="auto"/>
        <w:right w:val="none" w:sz="0" w:space="0" w:color="auto"/>
      </w:divBdr>
    </w:div>
    <w:div w:id="1116290972">
      <w:bodyDiv w:val="1"/>
      <w:marLeft w:val="0"/>
      <w:marRight w:val="0"/>
      <w:marTop w:val="0"/>
      <w:marBottom w:val="0"/>
      <w:divBdr>
        <w:top w:val="none" w:sz="0" w:space="0" w:color="auto"/>
        <w:left w:val="none" w:sz="0" w:space="0" w:color="auto"/>
        <w:bottom w:val="none" w:sz="0" w:space="0" w:color="auto"/>
        <w:right w:val="none" w:sz="0" w:space="0" w:color="auto"/>
      </w:divBdr>
    </w:div>
    <w:div w:id="1132792798">
      <w:bodyDiv w:val="1"/>
      <w:marLeft w:val="0"/>
      <w:marRight w:val="0"/>
      <w:marTop w:val="0"/>
      <w:marBottom w:val="0"/>
      <w:divBdr>
        <w:top w:val="none" w:sz="0" w:space="0" w:color="auto"/>
        <w:left w:val="none" w:sz="0" w:space="0" w:color="auto"/>
        <w:bottom w:val="none" w:sz="0" w:space="0" w:color="auto"/>
        <w:right w:val="none" w:sz="0" w:space="0" w:color="auto"/>
      </w:divBdr>
    </w:div>
    <w:div w:id="1141120246">
      <w:bodyDiv w:val="1"/>
      <w:marLeft w:val="0"/>
      <w:marRight w:val="0"/>
      <w:marTop w:val="0"/>
      <w:marBottom w:val="0"/>
      <w:divBdr>
        <w:top w:val="none" w:sz="0" w:space="0" w:color="auto"/>
        <w:left w:val="none" w:sz="0" w:space="0" w:color="auto"/>
        <w:bottom w:val="none" w:sz="0" w:space="0" w:color="auto"/>
        <w:right w:val="none" w:sz="0" w:space="0" w:color="auto"/>
      </w:divBdr>
    </w:div>
    <w:div w:id="1149245798">
      <w:bodyDiv w:val="1"/>
      <w:marLeft w:val="0"/>
      <w:marRight w:val="0"/>
      <w:marTop w:val="0"/>
      <w:marBottom w:val="0"/>
      <w:divBdr>
        <w:top w:val="none" w:sz="0" w:space="0" w:color="auto"/>
        <w:left w:val="none" w:sz="0" w:space="0" w:color="auto"/>
        <w:bottom w:val="none" w:sz="0" w:space="0" w:color="auto"/>
        <w:right w:val="none" w:sz="0" w:space="0" w:color="auto"/>
      </w:divBdr>
    </w:div>
    <w:div w:id="1159808760">
      <w:bodyDiv w:val="1"/>
      <w:marLeft w:val="0"/>
      <w:marRight w:val="0"/>
      <w:marTop w:val="0"/>
      <w:marBottom w:val="0"/>
      <w:divBdr>
        <w:top w:val="none" w:sz="0" w:space="0" w:color="auto"/>
        <w:left w:val="none" w:sz="0" w:space="0" w:color="auto"/>
        <w:bottom w:val="none" w:sz="0" w:space="0" w:color="auto"/>
        <w:right w:val="none" w:sz="0" w:space="0" w:color="auto"/>
      </w:divBdr>
    </w:div>
    <w:div w:id="1165588707">
      <w:bodyDiv w:val="1"/>
      <w:marLeft w:val="0"/>
      <w:marRight w:val="0"/>
      <w:marTop w:val="0"/>
      <w:marBottom w:val="0"/>
      <w:divBdr>
        <w:top w:val="none" w:sz="0" w:space="0" w:color="auto"/>
        <w:left w:val="none" w:sz="0" w:space="0" w:color="auto"/>
        <w:bottom w:val="none" w:sz="0" w:space="0" w:color="auto"/>
        <w:right w:val="none" w:sz="0" w:space="0" w:color="auto"/>
      </w:divBdr>
    </w:div>
    <w:div w:id="1167746899">
      <w:bodyDiv w:val="1"/>
      <w:marLeft w:val="0"/>
      <w:marRight w:val="0"/>
      <w:marTop w:val="0"/>
      <w:marBottom w:val="0"/>
      <w:divBdr>
        <w:top w:val="none" w:sz="0" w:space="0" w:color="auto"/>
        <w:left w:val="none" w:sz="0" w:space="0" w:color="auto"/>
        <w:bottom w:val="none" w:sz="0" w:space="0" w:color="auto"/>
        <w:right w:val="none" w:sz="0" w:space="0" w:color="auto"/>
      </w:divBdr>
    </w:div>
    <w:div w:id="1169372423">
      <w:bodyDiv w:val="1"/>
      <w:marLeft w:val="0"/>
      <w:marRight w:val="0"/>
      <w:marTop w:val="0"/>
      <w:marBottom w:val="0"/>
      <w:divBdr>
        <w:top w:val="none" w:sz="0" w:space="0" w:color="auto"/>
        <w:left w:val="none" w:sz="0" w:space="0" w:color="auto"/>
        <w:bottom w:val="none" w:sz="0" w:space="0" w:color="auto"/>
        <w:right w:val="none" w:sz="0" w:space="0" w:color="auto"/>
      </w:divBdr>
    </w:div>
    <w:div w:id="1169979041">
      <w:bodyDiv w:val="1"/>
      <w:marLeft w:val="0"/>
      <w:marRight w:val="0"/>
      <w:marTop w:val="0"/>
      <w:marBottom w:val="0"/>
      <w:divBdr>
        <w:top w:val="none" w:sz="0" w:space="0" w:color="auto"/>
        <w:left w:val="none" w:sz="0" w:space="0" w:color="auto"/>
        <w:bottom w:val="none" w:sz="0" w:space="0" w:color="auto"/>
        <w:right w:val="none" w:sz="0" w:space="0" w:color="auto"/>
      </w:divBdr>
    </w:div>
    <w:div w:id="1176647478">
      <w:bodyDiv w:val="1"/>
      <w:marLeft w:val="0"/>
      <w:marRight w:val="0"/>
      <w:marTop w:val="0"/>
      <w:marBottom w:val="0"/>
      <w:divBdr>
        <w:top w:val="none" w:sz="0" w:space="0" w:color="auto"/>
        <w:left w:val="none" w:sz="0" w:space="0" w:color="auto"/>
        <w:bottom w:val="none" w:sz="0" w:space="0" w:color="auto"/>
        <w:right w:val="none" w:sz="0" w:space="0" w:color="auto"/>
      </w:divBdr>
    </w:div>
    <w:div w:id="1182010803">
      <w:bodyDiv w:val="1"/>
      <w:marLeft w:val="0"/>
      <w:marRight w:val="0"/>
      <w:marTop w:val="0"/>
      <w:marBottom w:val="0"/>
      <w:divBdr>
        <w:top w:val="none" w:sz="0" w:space="0" w:color="auto"/>
        <w:left w:val="none" w:sz="0" w:space="0" w:color="auto"/>
        <w:bottom w:val="none" w:sz="0" w:space="0" w:color="auto"/>
        <w:right w:val="none" w:sz="0" w:space="0" w:color="auto"/>
      </w:divBdr>
    </w:div>
    <w:div w:id="1191915147">
      <w:bodyDiv w:val="1"/>
      <w:marLeft w:val="0"/>
      <w:marRight w:val="0"/>
      <w:marTop w:val="0"/>
      <w:marBottom w:val="0"/>
      <w:divBdr>
        <w:top w:val="none" w:sz="0" w:space="0" w:color="auto"/>
        <w:left w:val="none" w:sz="0" w:space="0" w:color="auto"/>
        <w:bottom w:val="none" w:sz="0" w:space="0" w:color="auto"/>
        <w:right w:val="none" w:sz="0" w:space="0" w:color="auto"/>
      </w:divBdr>
    </w:div>
    <w:div w:id="1192382899">
      <w:bodyDiv w:val="1"/>
      <w:marLeft w:val="0"/>
      <w:marRight w:val="0"/>
      <w:marTop w:val="0"/>
      <w:marBottom w:val="0"/>
      <w:divBdr>
        <w:top w:val="none" w:sz="0" w:space="0" w:color="auto"/>
        <w:left w:val="none" w:sz="0" w:space="0" w:color="auto"/>
        <w:bottom w:val="none" w:sz="0" w:space="0" w:color="auto"/>
        <w:right w:val="none" w:sz="0" w:space="0" w:color="auto"/>
      </w:divBdr>
    </w:div>
    <w:div w:id="1193542094">
      <w:bodyDiv w:val="1"/>
      <w:marLeft w:val="0"/>
      <w:marRight w:val="0"/>
      <w:marTop w:val="0"/>
      <w:marBottom w:val="0"/>
      <w:divBdr>
        <w:top w:val="none" w:sz="0" w:space="0" w:color="auto"/>
        <w:left w:val="none" w:sz="0" w:space="0" w:color="auto"/>
        <w:bottom w:val="none" w:sz="0" w:space="0" w:color="auto"/>
        <w:right w:val="none" w:sz="0" w:space="0" w:color="auto"/>
      </w:divBdr>
    </w:div>
    <w:div w:id="1194610256">
      <w:bodyDiv w:val="1"/>
      <w:marLeft w:val="0"/>
      <w:marRight w:val="0"/>
      <w:marTop w:val="0"/>
      <w:marBottom w:val="0"/>
      <w:divBdr>
        <w:top w:val="none" w:sz="0" w:space="0" w:color="auto"/>
        <w:left w:val="none" w:sz="0" w:space="0" w:color="auto"/>
        <w:bottom w:val="none" w:sz="0" w:space="0" w:color="auto"/>
        <w:right w:val="none" w:sz="0" w:space="0" w:color="auto"/>
      </w:divBdr>
    </w:div>
    <w:div w:id="1197932659">
      <w:bodyDiv w:val="1"/>
      <w:marLeft w:val="0"/>
      <w:marRight w:val="0"/>
      <w:marTop w:val="0"/>
      <w:marBottom w:val="0"/>
      <w:divBdr>
        <w:top w:val="none" w:sz="0" w:space="0" w:color="auto"/>
        <w:left w:val="none" w:sz="0" w:space="0" w:color="auto"/>
        <w:bottom w:val="none" w:sz="0" w:space="0" w:color="auto"/>
        <w:right w:val="none" w:sz="0" w:space="0" w:color="auto"/>
      </w:divBdr>
    </w:div>
    <w:div w:id="1198468652">
      <w:bodyDiv w:val="1"/>
      <w:marLeft w:val="0"/>
      <w:marRight w:val="0"/>
      <w:marTop w:val="0"/>
      <w:marBottom w:val="0"/>
      <w:divBdr>
        <w:top w:val="none" w:sz="0" w:space="0" w:color="auto"/>
        <w:left w:val="none" w:sz="0" w:space="0" w:color="auto"/>
        <w:bottom w:val="none" w:sz="0" w:space="0" w:color="auto"/>
        <w:right w:val="none" w:sz="0" w:space="0" w:color="auto"/>
      </w:divBdr>
    </w:div>
    <w:div w:id="1220901651">
      <w:bodyDiv w:val="1"/>
      <w:marLeft w:val="0"/>
      <w:marRight w:val="0"/>
      <w:marTop w:val="0"/>
      <w:marBottom w:val="0"/>
      <w:divBdr>
        <w:top w:val="none" w:sz="0" w:space="0" w:color="auto"/>
        <w:left w:val="none" w:sz="0" w:space="0" w:color="auto"/>
        <w:bottom w:val="none" w:sz="0" w:space="0" w:color="auto"/>
        <w:right w:val="none" w:sz="0" w:space="0" w:color="auto"/>
      </w:divBdr>
    </w:div>
    <w:div w:id="1224944706">
      <w:bodyDiv w:val="1"/>
      <w:marLeft w:val="0"/>
      <w:marRight w:val="0"/>
      <w:marTop w:val="0"/>
      <w:marBottom w:val="0"/>
      <w:divBdr>
        <w:top w:val="none" w:sz="0" w:space="0" w:color="auto"/>
        <w:left w:val="none" w:sz="0" w:space="0" w:color="auto"/>
        <w:bottom w:val="none" w:sz="0" w:space="0" w:color="auto"/>
        <w:right w:val="none" w:sz="0" w:space="0" w:color="auto"/>
      </w:divBdr>
    </w:div>
    <w:div w:id="1228884706">
      <w:bodyDiv w:val="1"/>
      <w:marLeft w:val="0"/>
      <w:marRight w:val="0"/>
      <w:marTop w:val="0"/>
      <w:marBottom w:val="0"/>
      <w:divBdr>
        <w:top w:val="none" w:sz="0" w:space="0" w:color="auto"/>
        <w:left w:val="none" w:sz="0" w:space="0" w:color="auto"/>
        <w:bottom w:val="none" w:sz="0" w:space="0" w:color="auto"/>
        <w:right w:val="none" w:sz="0" w:space="0" w:color="auto"/>
      </w:divBdr>
    </w:div>
    <w:div w:id="1233194811">
      <w:bodyDiv w:val="1"/>
      <w:marLeft w:val="0"/>
      <w:marRight w:val="0"/>
      <w:marTop w:val="0"/>
      <w:marBottom w:val="0"/>
      <w:divBdr>
        <w:top w:val="none" w:sz="0" w:space="0" w:color="auto"/>
        <w:left w:val="none" w:sz="0" w:space="0" w:color="auto"/>
        <w:bottom w:val="none" w:sz="0" w:space="0" w:color="auto"/>
        <w:right w:val="none" w:sz="0" w:space="0" w:color="auto"/>
      </w:divBdr>
    </w:div>
    <w:div w:id="1239249976">
      <w:bodyDiv w:val="1"/>
      <w:marLeft w:val="0"/>
      <w:marRight w:val="0"/>
      <w:marTop w:val="0"/>
      <w:marBottom w:val="0"/>
      <w:divBdr>
        <w:top w:val="none" w:sz="0" w:space="0" w:color="auto"/>
        <w:left w:val="none" w:sz="0" w:space="0" w:color="auto"/>
        <w:bottom w:val="none" w:sz="0" w:space="0" w:color="auto"/>
        <w:right w:val="none" w:sz="0" w:space="0" w:color="auto"/>
      </w:divBdr>
    </w:div>
    <w:div w:id="1240944846">
      <w:bodyDiv w:val="1"/>
      <w:marLeft w:val="0"/>
      <w:marRight w:val="0"/>
      <w:marTop w:val="0"/>
      <w:marBottom w:val="0"/>
      <w:divBdr>
        <w:top w:val="none" w:sz="0" w:space="0" w:color="auto"/>
        <w:left w:val="none" w:sz="0" w:space="0" w:color="auto"/>
        <w:bottom w:val="none" w:sz="0" w:space="0" w:color="auto"/>
        <w:right w:val="none" w:sz="0" w:space="0" w:color="auto"/>
      </w:divBdr>
    </w:div>
    <w:div w:id="1241058284">
      <w:bodyDiv w:val="1"/>
      <w:marLeft w:val="0"/>
      <w:marRight w:val="0"/>
      <w:marTop w:val="0"/>
      <w:marBottom w:val="0"/>
      <w:divBdr>
        <w:top w:val="none" w:sz="0" w:space="0" w:color="auto"/>
        <w:left w:val="none" w:sz="0" w:space="0" w:color="auto"/>
        <w:bottom w:val="none" w:sz="0" w:space="0" w:color="auto"/>
        <w:right w:val="none" w:sz="0" w:space="0" w:color="auto"/>
      </w:divBdr>
    </w:div>
    <w:div w:id="1241600831">
      <w:bodyDiv w:val="1"/>
      <w:marLeft w:val="0"/>
      <w:marRight w:val="0"/>
      <w:marTop w:val="0"/>
      <w:marBottom w:val="0"/>
      <w:divBdr>
        <w:top w:val="none" w:sz="0" w:space="0" w:color="auto"/>
        <w:left w:val="none" w:sz="0" w:space="0" w:color="auto"/>
        <w:bottom w:val="none" w:sz="0" w:space="0" w:color="auto"/>
        <w:right w:val="none" w:sz="0" w:space="0" w:color="auto"/>
      </w:divBdr>
    </w:div>
    <w:div w:id="1242326083">
      <w:bodyDiv w:val="1"/>
      <w:marLeft w:val="0"/>
      <w:marRight w:val="0"/>
      <w:marTop w:val="0"/>
      <w:marBottom w:val="0"/>
      <w:divBdr>
        <w:top w:val="none" w:sz="0" w:space="0" w:color="auto"/>
        <w:left w:val="none" w:sz="0" w:space="0" w:color="auto"/>
        <w:bottom w:val="none" w:sz="0" w:space="0" w:color="auto"/>
        <w:right w:val="none" w:sz="0" w:space="0" w:color="auto"/>
      </w:divBdr>
    </w:div>
    <w:div w:id="1243024587">
      <w:bodyDiv w:val="1"/>
      <w:marLeft w:val="0"/>
      <w:marRight w:val="0"/>
      <w:marTop w:val="0"/>
      <w:marBottom w:val="0"/>
      <w:divBdr>
        <w:top w:val="none" w:sz="0" w:space="0" w:color="auto"/>
        <w:left w:val="none" w:sz="0" w:space="0" w:color="auto"/>
        <w:bottom w:val="none" w:sz="0" w:space="0" w:color="auto"/>
        <w:right w:val="none" w:sz="0" w:space="0" w:color="auto"/>
      </w:divBdr>
    </w:div>
    <w:div w:id="1243103518">
      <w:bodyDiv w:val="1"/>
      <w:marLeft w:val="0"/>
      <w:marRight w:val="0"/>
      <w:marTop w:val="0"/>
      <w:marBottom w:val="0"/>
      <w:divBdr>
        <w:top w:val="none" w:sz="0" w:space="0" w:color="auto"/>
        <w:left w:val="none" w:sz="0" w:space="0" w:color="auto"/>
        <w:bottom w:val="none" w:sz="0" w:space="0" w:color="auto"/>
        <w:right w:val="none" w:sz="0" w:space="0" w:color="auto"/>
      </w:divBdr>
    </w:div>
    <w:div w:id="1249459078">
      <w:bodyDiv w:val="1"/>
      <w:marLeft w:val="0"/>
      <w:marRight w:val="0"/>
      <w:marTop w:val="0"/>
      <w:marBottom w:val="0"/>
      <w:divBdr>
        <w:top w:val="none" w:sz="0" w:space="0" w:color="auto"/>
        <w:left w:val="none" w:sz="0" w:space="0" w:color="auto"/>
        <w:bottom w:val="none" w:sz="0" w:space="0" w:color="auto"/>
        <w:right w:val="none" w:sz="0" w:space="0" w:color="auto"/>
      </w:divBdr>
    </w:div>
    <w:div w:id="1264653465">
      <w:bodyDiv w:val="1"/>
      <w:marLeft w:val="0"/>
      <w:marRight w:val="0"/>
      <w:marTop w:val="0"/>
      <w:marBottom w:val="0"/>
      <w:divBdr>
        <w:top w:val="none" w:sz="0" w:space="0" w:color="auto"/>
        <w:left w:val="none" w:sz="0" w:space="0" w:color="auto"/>
        <w:bottom w:val="none" w:sz="0" w:space="0" w:color="auto"/>
        <w:right w:val="none" w:sz="0" w:space="0" w:color="auto"/>
      </w:divBdr>
    </w:div>
    <w:div w:id="1278219001">
      <w:bodyDiv w:val="1"/>
      <w:marLeft w:val="0"/>
      <w:marRight w:val="0"/>
      <w:marTop w:val="0"/>
      <w:marBottom w:val="0"/>
      <w:divBdr>
        <w:top w:val="none" w:sz="0" w:space="0" w:color="auto"/>
        <w:left w:val="none" w:sz="0" w:space="0" w:color="auto"/>
        <w:bottom w:val="none" w:sz="0" w:space="0" w:color="auto"/>
        <w:right w:val="none" w:sz="0" w:space="0" w:color="auto"/>
      </w:divBdr>
    </w:div>
    <w:div w:id="1278871043">
      <w:bodyDiv w:val="1"/>
      <w:marLeft w:val="0"/>
      <w:marRight w:val="0"/>
      <w:marTop w:val="0"/>
      <w:marBottom w:val="0"/>
      <w:divBdr>
        <w:top w:val="none" w:sz="0" w:space="0" w:color="auto"/>
        <w:left w:val="none" w:sz="0" w:space="0" w:color="auto"/>
        <w:bottom w:val="none" w:sz="0" w:space="0" w:color="auto"/>
        <w:right w:val="none" w:sz="0" w:space="0" w:color="auto"/>
      </w:divBdr>
    </w:div>
    <w:div w:id="1280916628">
      <w:bodyDiv w:val="1"/>
      <w:marLeft w:val="0"/>
      <w:marRight w:val="0"/>
      <w:marTop w:val="0"/>
      <w:marBottom w:val="0"/>
      <w:divBdr>
        <w:top w:val="none" w:sz="0" w:space="0" w:color="auto"/>
        <w:left w:val="none" w:sz="0" w:space="0" w:color="auto"/>
        <w:bottom w:val="none" w:sz="0" w:space="0" w:color="auto"/>
        <w:right w:val="none" w:sz="0" w:space="0" w:color="auto"/>
      </w:divBdr>
    </w:div>
    <w:div w:id="1284314388">
      <w:bodyDiv w:val="1"/>
      <w:marLeft w:val="0"/>
      <w:marRight w:val="0"/>
      <w:marTop w:val="0"/>
      <w:marBottom w:val="0"/>
      <w:divBdr>
        <w:top w:val="none" w:sz="0" w:space="0" w:color="auto"/>
        <w:left w:val="none" w:sz="0" w:space="0" w:color="auto"/>
        <w:bottom w:val="none" w:sz="0" w:space="0" w:color="auto"/>
        <w:right w:val="none" w:sz="0" w:space="0" w:color="auto"/>
      </w:divBdr>
    </w:div>
    <w:div w:id="1291280417">
      <w:bodyDiv w:val="1"/>
      <w:marLeft w:val="0"/>
      <w:marRight w:val="0"/>
      <w:marTop w:val="0"/>
      <w:marBottom w:val="0"/>
      <w:divBdr>
        <w:top w:val="none" w:sz="0" w:space="0" w:color="auto"/>
        <w:left w:val="none" w:sz="0" w:space="0" w:color="auto"/>
        <w:bottom w:val="none" w:sz="0" w:space="0" w:color="auto"/>
        <w:right w:val="none" w:sz="0" w:space="0" w:color="auto"/>
      </w:divBdr>
    </w:div>
    <w:div w:id="1291476254">
      <w:bodyDiv w:val="1"/>
      <w:marLeft w:val="0"/>
      <w:marRight w:val="0"/>
      <w:marTop w:val="0"/>
      <w:marBottom w:val="0"/>
      <w:divBdr>
        <w:top w:val="none" w:sz="0" w:space="0" w:color="auto"/>
        <w:left w:val="none" w:sz="0" w:space="0" w:color="auto"/>
        <w:bottom w:val="none" w:sz="0" w:space="0" w:color="auto"/>
        <w:right w:val="none" w:sz="0" w:space="0" w:color="auto"/>
      </w:divBdr>
    </w:div>
    <w:div w:id="1293631212">
      <w:bodyDiv w:val="1"/>
      <w:marLeft w:val="0"/>
      <w:marRight w:val="0"/>
      <w:marTop w:val="0"/>
      <w:marBottom w:val="0"/>
      <w:divBdr>
        <w:top w:val="none" w:sz="0" w:space="0" w:color="auto"/>
        <w:left w:val="none" w:sz="0" w:space="0" w:color="auto"/>
        <w:bottom w:val="none" w:sz="0" w:space="0" w:color="auto"/>
        <w:right w:val="none" w:sz="0" w:space="0" w:color="auto"/>
      </w:divBdr>
    </w:div>
    <w:div w:id="1300039493">
      <w:bodyDiv w:val="1"/>
      <w:marLeft w:val="0"/>
      <w:marRight w:val="0"/>
      <w:marTop w:val="0"/>
      <w:marBottom w:val="0"/>
      <w:divBdr>
        <w:top w:val="none" w:sz="0" w:space="0" w:color="auto"/>
        <w:left w:val="none" w:sz="0" w:space="0" w:color="auto"/>
        <w:bottom w:val="none" w:sz="0" w:space="0" w:color="auto"/>
        <w:right w:val="none" w:sz="0" w:space="0" w:color="auto"/>
      </w:divBdr>
    </w:div>
    <w:div w:id="1301692470">
      <w:bodyDiv w:val="1"/>
      <w:marLeft w:val="0"/>
      <w:marRight w:val="0"/>
      <w:marTop w:val="0"/>
      <w:marBottom w:val="0"/>
      <w:divBdr>
        <w:top w:val="none" w:sz="0" w:space="0" w:color="auto"/>
        <w:left w:val="none" w:sz="0" w:space="0" w:color="auto"/>
        <w:bottom w:val="none" w:sz="0" w:space="0" w:color="auto"/>
        <w:right w:val="none" w:sz="0" w:space="0" w:color="auto"/>
      </w:divBdr>
    </w:div>
    <w:div w:id="1303192261">
      <w:bodyDiv w:val="1"/>
      <w:marLeft w:val="0"/>
      <w:marRight w:val="0"/>
      <w:marTop w:val="0"/>
      <w:marBottom w:val="0"/>
      <w:divBdr>
        <w:top w:val="none" w:sz="0" w:space="0" w:color="auto"/>
        <w:left w:val="none" w:sz="0" w:space="0" w:color="auto"/>
        <w:bottom w:val="none" w:sz="0" w:space="0" w:color="auto"/>
        <w:right w:val="none" w:sz="0" w:space="0" w:color="auto"/>
      </w:divBdr>
    </w:div>
    <w:div w:id="1319915401">
      <w:bodyDiv w:val="1"/>
      <w:marLeft w:val="0"/>
      <w:marRight w:val="0"/>
      <w:marTop w:val="0"/>
      <w:marBottom w:val="0"/>
      <w:divBdr>
        <w:top w:val="none" w:sz="0" w:space="0" w:color="auto"/>
        <w:left w:val="none" w:sz="0" w:space="0" w:color="auto"/>
        <w:bottom w:val="none" w:sz="0" w:space="0" w:color="auto"/>
        <w:right w:val="none" w:sz="0" w:space="0" w:color="auto"/>
      </w:divBdr>
    </w:div>
    <w:div w:id="1322660511">
      <w:bodyDiv w:val="1"/>
      <w:marLeft w:val="0"/>
      <w:marRight w:val="0"/>
      <w:marTop w:val="0"/>
      <w:marBottom w:val="0"/>
      <w:divBdr>
        <w:top w:val="none" w:sz="0" w:space="0" w:color="auto"/>
        <w:left w:val="none" w:sz="0" w:space="0" w:color="auto"/>
        <w:bottom w:val="none" w:sz="0" w:space="0" w:color="auto"/>
        <w:right w:val="none" w:sz="0" w:space="0" w:color="auto"/>
      </w:divBdr>
    </w:div>
    <w:div w:id="1326468475">
      <w:bodyDiv w:val="1"/>
      <w:marLeft w:val="0"/>
      <w:marRight w:val="0"/>
      <w:marTop w:val="0"/>
      <w:marBottom w:val="0"/>
      <w:divBdr>
        <w:top w:val="none" w:sz="0" w:space="0" w:color="auto"/>
        <w:left w:val="none" w:sz="0" w:space="0" w:color="auto"/>
        <w:bottom w:val="none" w:sz="0" w:space="0" w:color="auto"/>
        <w:right w:val="none" w:sz="0" w:space="0" w:color="auto"/>
      </w:divBdr>
    </w:div>
    <w:div w:id="1326668080">
      <w:bodyDiv w:val="1"/>
      <w:marLeft w:val="0"/>
      <w:marRight w:val="0"/>
      <w:marTop w:val="0"/>
      <w:marBottom w:val="0"/>
      <w:divBdr>
        <w:top w:val="none" w:sz="0" w:space="0" w:color="auto"/>
        <w:left w:val="none" w:sz="0" w:space="0" w:color="auto"/>
        <w:bottom w:val="none" w:sz="0" w:space="0" w:color="auto"/>
        <w:right w:val="none" w:sz="0" w:space="0" w:color="auto"/>
      </w:divBdr>
    </w:div>
    <w:div w:id="1343161432">
      <w:bodyDiv w:val="1"/>
      <w:marLeft w:val="0"/>
      <w:marRight w:val="0"/>
      <w:marTop w:val="0"/>
      <w:marBottom w:val="0"/>
      <w:divBdr>
        <w:top w:val="none" w:sz="0" w:space="0" w:color="auto"/>
        <w:left w:val="none" w:sz="0" w:space="0" w:color="auto"/>
        <w:bottom w:val="none" w:sz="0" w:space="0" w:color="auto"/>
        <w:right w:val="none" w:sz="0" w:space="0" w:color="auto"/>
      </w:divBdr>
    </w:div>
    <w:div w:id="1346056545">
      <w:bodyDiv w:val="1"/>
      <w:marLeft w:val="0"/>
      <w:marRight w:val="0"/>
      <w:marTop w:val="0"/>
      <w:marBottom w:val="0"/>
      <w:divBdr>
        <w:top w:val="none" w:sz="0" w:space="0" w:color="auto"/>
        <w:left w:val="none" w:sz="0" w:space="0" w:color="auto"/>
        <w:bottom w:val="none" w:sz="0" w:space="0" w:color="auto"/>
        <w:right w:val="none" w:sz="0" w:space="0" w:color="auto"/>
      </w:divBdr>
    </w:div>
    <w:div w:id="1347370963">
      <w:bodyDiv w:val="1"/>
      <w:marLeft w:val="0"/>
      <w:marRight w:val="0"/>
      <w:marTop w:val="0"/>
      <w:marBottom w:val="0"/>
      <w:divBdr>
        <w:top w:val="none" w:sz="0" w:space="0" w:color="auto"/>
        <w:left w:val="none" w:sz="0" w:space="0" w:color="auto"/>
        <w:bottom w:val="none" w:sz="0" w:space="0" w:color="auto"/>
        <w:right w:val="none" w:sz="0" w:space="0" w:color="auto"/>
      </w:divBdr>
    </w:div>
    <w:div w:id="1399866583">
      <w:bodyDiv w:val="1"/>
      <w:marLeft w:val="0"/>
      <w:marRight w:val="0"/>
      <w:marTop w:val="0"/>
      <w:marBottom w:val="0"/>
      <w:divBdr>
        <w:top w:val="none" w:sz="0" w:space="0" w:color="auto"/>
        <w:left w:val="none" w:sz="0" w:space="0" w:color="auto"/>
        <w:bottom w:val="none" w:sz="0" w:space="0" w:color="auto"/>
        <w:right w:val="none" w:sz="0" w:space="0" w:color="auto"/>
      </w:divBdr>
    </w:div>
    <w:div w:id="1411583629">
      <w:bodyDiv w:val="1"/>
      <w:marLeft w:val="0"/>
      <w:marRight w:val="0"/>
      <w:marTop w:val="0"/>
      <w:marBottom w:val="0"/>
      <w:divBdr>
        <w:top w:val="none" w:sz="0" w:space="0" w:color="auto"/>
        <w:left w:val="none" w:sz="0" w:space="0" w:color="auto"/>
        <w:bottom w:val="none" w:sz="0" w:space="0" w:color="auto"/>
        <w:right w:val="none" w:sz="0" w:space="0" w:color="auto"/>
      </w:divBdr>
    </w:div>
    <w:div w:id="1411807628">
      <w:bodyDiv w:val="1"/>
      <w:marLeft w:val="0"/>
      <w:marRight w:val="0"/>
      <w:marTop w:val="0"/>
      <w:marBottom w:val="0"/>
      <w:divBdr>
        <w:top w:val="none" w:sz="0" w:space="0" w:color="auto"/>
        <w:left w:val="none" w:sz="0" w:space="0" w:color="auto"/>
        <w:bottom w:val="none" w:sz="0" w:space="0" w:color="auto"/>
        <w:right w:val="none" w:sz="0" w:space="0" w:color="auto"/>
      </w:divBdr>
    </w:div>
    <w:div w:id="1418214737">
      <w:bodyDiv w:val="1"/>
      <w:marLeft w:val="0"/>
      <w:marRight w:val="0"/>
      <w:marTop w:val="0"/>
      <w:marBottom w:val="0"/>
      <w:divBdr>
        <w:top w:val="none" w:sz="0" w:space="0" w:color="auto"/>
        <w:left w:val="none" w:sz="0" w:space="0" w:color="auto"/>
        <w:bottom w:val="none" w:sz="0" w:space="0" w:color="auto"/>
        <w:right w:val="none" w:sz="0" w:space="0" w:color="auto"/>
      </w:divBdr>
    </w:div>
    <w:div w:id="1425154226">
      <w:bodyDiv w:val="1"/>
      <w:marLeft w:val="0"/>
      <w:marRight w:val="0"/>
      <w:marTop w:val="0"/>
      <w:marBottom w:val="0"/>
      <w:divBdr>
        <w:top w:val="none" w:sz="0" w:space="0" w:color="auto"/>
        <w:left w:val="none" w:sz="0" w:space="0" w:color="auto"/>
        <w:bottom w:val="none" w:sz="0" w:space="0" w:color="auto"/>
        <w:right w:val="none" w:sz="0" w:space="0" w:color="auto"/>
      </w:divBdr>
    </w:div>
    <w:div w:id="1425954224">
      <w:bodyDiv w:val="1"/>
      <w:marLeft w:val="0"/>
      <w:marRight w:val="0"/>
      <w:marTop w:val="0"/>
      <w:marBottom w:val="0"/>
      <w:divBdr>
        <w:top w:val="none" w:sz="0" w:space="0" w:color="auto"/>
        <w:left w:val="none" w:sz="0" w:space="0" w:color="auto"/>
        <w:bottom w:val="none" w:sz="0" w:space="0" w:color="auto"/>
        <w:right w:val="none" w:sz="0" w:space="0" w:color="auto"/>
      </w:divBdr>
    </w:div>
    <w:div w:id="1426264455">
      <w:bodyDiv w:val="1"/>
      <w:marLeft w:val="0"/>
      <w:marRight w:val="0"/>
      <w:marTop w:val="0"/>
      <w:marBottom w:val="0"/>
      <w:divBdr>
        <w:top w:val="none" w:sz="0" w:space="0" w:color="auto"/>
        <w:left w:val="none" w:sz="0" w:space="0" w:color="auto"/>
        <w:bottom w:val="none" w:sz="0" w:space="0" w:color="auto"/>
        <w:right w:val="none" w:sz="0" w:space="0" w:color="auto"/>
      </w:divBdr>
    </w:div>
    <w:div w:id="1429421262">
      <w:bodyDiv w:val="1"/>
      <w:marLeft w:val="0"/>
      <w:marRight w:val="0"/>
      <w:marTop w:val="0"/>
      <w:marBottom w:val="0"/>
      <w:divBdr>
        <w:top w:val="none" w:sz="0" w:space="0" w:color="auto"/>
        <w:left w:val="none" w:sz="0" w:space="0" w:color="auto"/>
        <w:bottom w:val="none" w:sz="0" w:space="0" w:color="auto"/>
        <w:right w:val="none" w:sz="0" w:space="0" w:color="auto"/>
      </w:divBdr>
    </w:div>
    <w:div w:id="1436055038">
      <w:bodyDiv w:val="1"/>
      <w:marLeft w:val="0"/>
      <w:marRight w:val="0"/>
      <w:marTop w:val="0"/>
      <w:marBottom w:val="0"/>
      <w:divBdr>
        <w:top w:val="none" w:sz="0" w:space="0" w:color="auto"/>
        <w:left w:val="none" w:sz="0" w:space="0" w:color="auto"/>
        <w:bottom w:val="none" w:sz="0" w:space="0" w:color="auto"/>
        <w:right w:val="none" w:sz="0" w:space="0" w:color="auto"/>
      </w:divBdr>
    </w:div>
    <w:div w:id="1442457953">
      <w:bodyDiv w:val="1"/>
      <w:marLeft w:val="0"/>
      <w:marRight w:val="0"/>
      <w:marTop w:val="0"/>
      <w:marBottom w:val="0"/>
      <w:divBdr>
        <w:top w:val="none" w:sz="0" w:space="0" w:color="auto"/>
        <w:left w:val="none" w:sz="0" w:space="0" w:color="auto"/>
        <w:bottom w:val="none" w:sz="0" w:space="0" w:color="auto"/>
        <w:right w:val="none" w:sz="0" w:space="0" w:color="auto"/>
      </w:divBdr>
    </w:div>
    <w:div w:id="1442996841">
      <w:bodyDiv w:val="1"/>
      <w:marLeft w:val="0"/>
      <w:marRight w:val="0"/>
      <w:marTop w:val="0"/>
      <w:marBottom w:val="0"/>
      <w:divBdr>
        <w:top w:val="none" w:sz="0" w:space="0" w:color="auto"/>
        <w:left w:val="none" w:sz="0" w:space="0" w:color="auto"/>
        <w:bottom w:val="none" w:sz="0" w:space="0" w:color="auto"/>
        <w:right w:val="none" w:sz="0" w:space="0" w:color="auto"/>
      </w:divBdr>
    </w:div>
    <w:div w:id="1444574231">
      <w:bodyDiv w:val="1"/>
      <w:marLeft w:val="0"/>
      <w:marRight w:val="0"/>
      <w:marTop w:val="0"/>
      <w:marBottom w:val="0"/>
      <w:divBdr>
        <w:top w:val="none" w:sz="0" w:space="0" w:color="auto"/>
        <w:left w:val="none" w:sz="0" w:space="0" w:color="auto"/>
        <w:bottom w:val="none" w:sz="0" w:space="0" w:color="auto"/>
        <w:right w:val="none" w:sz="0" w:space="0" w:color="auto"/>
      </w:divBdr>
    </w:div>
    <w:div w:id="1455714264">
      <w:bodyDiv w:val="1"/>
      <w:marLeft w:val="0"/>
      <w:marRight w:val="0"/>
      <w:marTop w:val="0"/>
      <w:marBottom w:val="0"/>
      <w:divBdr>
        <w:top w:val="none" w:sz="0" w:space="0" w:color="auto"/>
        <w:left w:val="none" w:sz="0" w:space="0" w:color="auto"/>
        <w:bottom w:val="none" w:sz="0" w:space="0" w:color="auto"/>
        <w:right w:val="none" w:sz="0" w:space="0" w:color="auto"/>
      </w:divBdr>
    </w:div>
    <w:div w:id="1460995688">
      <w:bodyDiv w:val="1"/>
      <w:marLeft w:val="0"/>
      <w:marRight w:val="0"/>
      <w:marTop w:val="0"/>
      <w:marBottom w:val="0"/>
      <w:divBdr>
        <w:top w:val="none" w:sz="0" w:space="0" w:color="auto"/>
        <w:left w:val="none" w:sz="0" w:space="0" w:color="auto"/>
        <w:bottom w:val="none" w:sz="0" w:space="0" w:color="auto"/>
        <w:right w:val="none" w:sz="0" w:space="0" w:color="auto"/>
      </w:divBdr>
    </w:div>
    <w:div w:id="1462267071">
      <w:bodyDiv w:val="1"/>
      <w:marLeft w:val="0"/>
      <w:marRight w:val="0"/>
      <w:marTop w:val="0"/>
      <w:marBottom w:val="0"/>
      <w:divBdr>
        <w:top w:val="none" w:sz="0" w:space="0" w:color="auto"/>
        <w:left w:val="none" w:sz="0" w:space="0" w:color="auto"/>
        <w:bottom w:val="none" w:sz="0" w:space="0" w:color="auto"/>
        <w:right w:val="none" w:sz="0" w:space="0" w:color="auto"/>
      </w:divBdr>
    </w:div>
    <w:div w:id="1466772016">
      <w:bodyDiv w:val="1"/>
      <w:marLeft w:val="0"/>
      <w:marRight w:val="0"/>
      <w:marTop w:val="0"/>
      <w:marBottom w:val="0"/>
      <w:divBdr>
        <w:top w:val="none" w:sz="0" w:space="0" w:color="auto"/>
        <w:left w:val="none" w:sz="0" w:space="0" w:color="auto"/>
        <w:bottom w:val="none" w:sz="0" w:space="0" w:color="auto"/>
        <w:right w:val="none" w:sz="0" w:space="0" w:color="auto"/>
      </w:divBdr>
    </w:div>
    <w:div w:id="1484079812">
      <w:bodyDiv w:val="1"/>
      <w:marLeft w:val="0"/>
      <w:marRight w:val="0"/>
      <w:marTop w:val="0"/>
      <w:marBottom w:val="0"/>
      <w:divBdr>
        <w:top w:val="none" w:sz="0" w:space="0" w:color="auto"/>
        <w:left w:val="none" w:sz="0" w:space="0" w:color="auto"/>
        <w:bottom w:val="none" w:sz="0" w:space="0" w:color="auto"/>
        <w:right w:val="none" w:sz="0" w:space="0" w:color="auto"/>
      </w:divBdr>
    </w:div>
    <w:div w:id="1484273089">
      <w:bodyDiv w:val="1"/>
      <w:marLeft w:val="0"/>
      <w:marRight w:val="0"/>
      <w:marTop w:val="0"/>
      <w:marBottom w:val="0"/>
      <w:divBdr>
        <w:top w:val="none" w:sz="0" w:space="0" w:color="auto"/>
        <w:left w:val="none" w:sz="0" w:space="0" w:color="auto"/>
        <w:bottom w:val="none" w:sz="0" w:space="0" w:color="auto"/>
        <w:right w:val="none" w:sz="0" w:space="0" w:color="auto"/>
      </w:divBdr>
    </w:div>
    <w:div w:id="1490827159">
      <w:bodyDiv w:val="1"/>
      <w:marLeft w:val="0"/>
      <w:marRight w:val="0"/>
      <w:marTop w:val="0"/>
      <w:marBottom w:val="0"/>
      <w:divBdr>
        <w:top w:val="none" w:sz="0" w:space="0" w:color="auto"/>
        <w:left w:val="none" w:sz="0" w:space="0" w:color="auto"/>
        <w:bottom w:val="none" w:sz="0" w:space="0" w:color="auto"/>
        <w:right w:val="none" w:sz="0" w:space="0" w:color="auto"/>
      </w:divBdr>
    </w:div>
    <w:div w:id="1499156332">
      <w:bodyDiv w:val="1"/>
      <w:marLeft w:val="0"/>
      <w:marRight w:val="0"/>
      <w:marTop w:val="0"/>
      <w:marBottom w:val="0"/>
      <w:divBdr>
        <w:top w:val="none" w:sz="0" w:space="0" w:color="auto"/>
        <w:left w:val="none" w:sz="0" w:space="0" w:color="auto"/>
        <w:bottom w:val="none" w:sz="0" w:space="0" w:color="auto"/>
        <w:right w:val="none" w:sz="0" w:space="0" w:color="auto"/>
      </w:divBdr>
    </w:div>
    <w:div w:id="1518423982">
      <w:bodyDiv w:val="1"/>
      <w:marLeft w:val="0"/>
      <w:marRight w:val="0"/>
      <w:marTop w:val="0"/>
      <w:marBottom w:val="0"/>
      <w:divBdr>
        <w:top w:val="none" w:sz="0" w:space="0" w:color="auto"/>
        <w:left w:val="none" w:sz="0" w:space="0" w:color="auto"/>
        <w:bottom w:val="none" w:sz="0" w:space="0" w:color="auto"/>
        <w:right w:val="none" w:sz="0" w:space="0" w:color="auto"/>
      </w:divBdr>
    </w:div>
    <w:div w:id="1525745119">
      <w:bodyDiv w:val="1"/>
      <w:marLeft w:val="0"/>
      <w:marRight w:val="0"/>
      <w:marTop w:val="0"/>
      <w:marBottom w:val="0"/>
      <w:divBdr>
        <w:top w:val="none" w:sz="0" w:space="0" w:color="auto"/>
        <w:left w:val="none" w:sz="0" w:space="0" w:color="auto"/>
        <w:bottom w:val="none" w:sz="0" w:space="0" w:color="auto"/>
        <w:right w:val="none" w:sz="0" w:space="0" w:color="auto"/>
      </w:divBdr>
    </w:div>
    <w:div w:id="1526022274">
      <w:bodyDiv w:val="1"/>
      <w:marLeft w:val="0"/>
      <w:marRight w:val="0"/>
      <w:marTop w:val="0"/>
      <w:marBottom w:val="0"/>
      <w:divBdr>
        <w:top w:val="none" w:sz="0" w:space="0" w:color="auto"/>
        <w:left w:val="none" w:sz="0" w:space="0" w:color="auto"/>
        <w:bottom w:val="none" w:sz="0" w:space="0" w:color="auto"/>
        <w:right w:val="none" w:sz="0" w:space="0" w:color="auto"/>
      </w:divBdr>
    </w:div>
    <w:div w:id="1527018206">
      <w:bodyDiv w:val="1"/>
      <w:marLeft w:val="0"/>
      <w:marRight w:val="0"/>
      <w:marTop w:val="0"/>
      <w:marBottom w:val="0"/>
      <w:divBdr>
        <w:top w:val="none" w:sz="0" w:space="0" w:color="auto"/>
        <w:left w:val="none" w:sz="0" w:space="0" w:color="auto"/>
        <w:bottom w:val="none" w:sz="0" w:space="0" w:color="auto"/>
        <w:right w:val="none" w:sz="0" w:space="0" w:color="auto"/>
      </w:divBdr>
    </w:div>
    <w:div w:id="1528179220">
      <w:bodyDiv w:val="1"/>
      <w:marLeft w:val="0"/>
      <w:marRight w:val="0"/>
      <w:marTop w:val="0"/>
      <w:marBottom w:val="0"/>
      <w:divBdr>
        <w:top w:val="none" w:sz="0" w:space="0" w:color="auto"/>
        <w:left w:val="none" w:sz="0" w:space="0" w:color="auto"/>
        <w:bottom w:val="none" w:sz="0" w:space="0" w:color="auto"/>
        <w:right w:val="none" w:sz="0" w:space="0" w:color="auto"/>
      </w:divBdr>
    </w:div>
    <w:div w:id="1541016241">
      <w:bodyDiv w:val="1"/>
      <w:marLeft w:val="0"/>
      <w:marRight w:val="0"/>
      <w:marTop w:val="0"/>
      <w:marBottom w:val="0"/>
      <w:divBdr>
        <w:top w:val="none" w:sz="0" w:space="0" w:color="auto"/>
        <w:left w:val="none" w:sz="0" w:space="0" w:color="auto"/>
        <w:bottom w:val="none" w:sz="0" w:space="0" w:color="auto"/>
        <w:right w:val="none" w:sz="0" w:space="0" w:color="auto"/>
      </w:divBdr>
    </w:div>
    <w:div w:id="1541434406">
      <w:bodyDiv w:val="1"/>
      <w:marLeft w:val="0"/>
      <w:marRight w:val="0"/>
      <w:marTop w:val="0"/>
      <w:marBottom w:val="0"/>
      <w:divBdr>
        <w:top w:val="none" w:sz="0" w:space="0" w:color="auto"/>
        <w:left w:val="none" w:sz="0" w:space="0" w:color="auto"/>
        <w:bottom w:val="none" w:sz="0" w:space="0" w:color="auto"/>
        <w:right w:val="none" w:sz="0" w:space="0" w:color="auto"/>
      </w:divBdr>
    </w:div>
    <w:div w:id="1544709856">
      <w:bodyDiv w:val="1"/>
      <w:marLeft w:val="0"/>
      <w:marRight w:val="0"/>
      <w:marTop w:val="0"/>
      <w:marBottom w:val="0"/>
      <w:divBdr>
        <w:top w:val="none" w:sz="0" w:space="0" w:color="auto"/>
        <w:left w:val="none" w:sz="0" w:space="0" w:color="auto"/>
        <w:bottom w:val="none" w:sz="0" w:space="0" w:color="auto"/>
        <w:right w:val="none" w:sz="0" w:space="0" w:color="auto"/>
      </w:divBdr>
    </w:div>
    <w:div w:id="1545170544">
      <w:bodyDiv w:val="1"/>
      <w:marLeft w:val="0"/>
      <w:marRight w:val="0"/>
      <w:marTop w:val="0"/>
      <w:marBottom w:val="0"/>
      <w:divBdr>
        <w:top w:val="none" w:sz="0" w:space="0" w:color="auto"/>
        <w:left w:val="none" w:sz="0" w:space="0" w:color="auto"/>
        <w:bottom w:val="none" w:sz="0" w:space="0" w:color="auto"/>
        <w:right w:val="none" w:sz="0" w:space="0" w:color="auto"/>
      </w:divBdr>
    </w:div>
    <w:div w:id="1546944328">
      <w:bodyDiv w:val="1"/>
      <w:marLeft w:val="0"/>
      <w:marRight w:val="0"/>
      <w:marTop w:val="0"/>
      <w:marBottom w:val="0"/>
      <w:divBdr>
        <w:top w:val="none" w:sz="0" w:space="0" w:color="auto"/>
        <w:left w:val="none" w:sz="0" w:space="0" w:color="auto"/>
        <w:bottom w:val="none" w:sz="0" w:space="0" w:color="auto"/>
        <w:right w:val="none" w:sz="0" w:space="0" w:color="auto"/>
      </w:divBdr>
    </w:div>
    <w:div w:id="1548374691">
      <w:bodyDiv w:val="1"/>
      <w:marLeft w:val="0"/>
      <w:marRight w:val="0"/>
      <w:marTop w:val="0"/>
      <w:marBottom w:val="0"/>
      <w:divBdr>
        <w:top w:val="none" w:sz="0" w:space="0" w:color="auto"/>
        <w:left w:val="none" w:sz="0" w:space="0" w:color="auto"/>
        <w:bottom w:val="none" w:sz="0" w:space="0" w:color="auto"/>
        <w:right w:val="none" w:sz="0" w:space="0" w:color="auto"/>
      </w:divBdr>
    </w:div>
    <w:div w:id="1551108356">
      <w:bodyDiv w:val="1"/>
      <w:marLeft w:val="0"/>
      <w:marRight w:val="0"/>
      <w:marTop w:val="0"/>
      <w:marBottom w:val="0"/>
      <w:divBdr>
        <w:top w:val="none" w:sz="0" w:space="0" w:color="auto"/>
        <w:left w:val="none" w:sz="0" w:space="0" w:color="auto"/>
        <w:bottom w:val="none" w:sz="0" w:space="0" w:color="auto"/>
        <w:right w:val="none" w:sz="0" w:space="0" w:color="auto"/>
      </w:divBdr>
    </w:div>
    <w:div w:id="1560751468">
      <w:bodyDiv w:val="1"/>
      <w:marLeft w:val="0"/>
      <w:marRight w:val="0"/>
      <w:marTop w:val="0"/>
      <w:marBottom w:val="0"/>
      <w:divBdr>
        <w:top w:val="none" w:sz="0" w:space="0" w:color="auto"/>
        <w:left w:val="none" w:sz="0" w:space="0" w:color="auto"/>
        <w:bottom w:val="none" w:sz="0" w:space="0" w:color="auto"/>
        <w:right w:val="none" w:sz="0" w:space="0" w:color="auto"/>
      </w:divBdr>
    </w:div>
    <w:div w:id="1562592673">
      <w:bodyDiv w:val="1"/>
      <w:marLeft w:val="0"/>
      <w:marRight w:val="0"/>
      <w:marTop w:val="0"/>
      <w:marBottom w:val="0"/>
      <w:divBdr>
        <w:top w:val="none" w:sz="0" w:space="0" w:color="auto"/>
        <w:left w:val="none" w:sz="0" w:space="0" w:color="auto"/>
        <w:bottom w:val="none" w:sz="0" w:space="0" w:color="auto"/>
        <w:right w:val="none" w:sz="0" w:space="0" w:color="auto"/>
      </w:divBdr>
    </w:div>
    <w:div w:id="1566909382">
      <w:bodyDiv w:val="1"/>
      <w:marLeft w:val="0"/>
      <w:marRight w:val="0"/>
      <w:marTop w:val="0"/>
      <w:marBottom w:val="0"/>
      <w:divBdr>
        <w:top w:val="none" w:sz="0" w:space="0" w:color="auto"/>
        <w:left w:val="none" w:sz="0" w:space="0" w:color="auto"/>
        <w:bottom w:val="none" w:sz="0" w:space="0" w:color="auto"/>
        <w:right w:val="none" w:sz="0" w:space="0" w:color="auto"/>
      </w:divBdr>
    </w:div>
    <w:div w:id="1572622830">
      <w:bodyDiv w:val="1"/>
      <w:marLeft w:val="0"/>
      <w:marRight w:val="0"/>
      <w:marTop w:val="0"/>
      <w:marBottom w:val="0"/>
      <w:divBdr>
        <w:top w:val="none" w:sz="0" w:space="0" w:color="auto"/>
        <w:left w:val="none" w:sz="0" w:space="0" w:color="auto"/>
        <w:bottom w:val="none" w:sz="0" w:space="0" w:color="auto"/>
        <w:right w:val="none" w:sz="0" w:space="0" w:color="auto"/>
      </w:divBdr>
    </w:div>
    <w:div w:id="1573275381">
      <w:bodyDiv w:val="1"/>
      <w:marLeft w:val="0"/>
      <w:marRight w:val="0"/>
      <w:marTop w:val="0"/>
      <w:marBottom w:val="0"/>
      <w:divBdr>
        <w:top w:val="none" w:sz="0" w:space="0" w:color="auto"/>
        <w:left w:val="none" w:sz="0" w:space="0" w:color="auto"/>
        <w:bottom w:val="none" w:sz="0" w:space="0" w:color="auto"/>
        <w:right w:val="none" w:sz="0" w:space="0" w:color="auto"/>
      </w:divBdr>
    </w:div>
    <w:div w:id="1575049301">
      <w:bodyDiv w:val="1"/>
      <w:marLeft w:val="0"/>
      <w:marRight w:val="0"/>
      <w:marTop w:val="0"/>
      <w:marBottom w:val="0"/>
      <w:divBdr>
        <w:top w:val="none" w:sz="0" w:space="0" w:color="auto"/>
        <w:left w:val="none" w:sz="0" w:space="0" w:color="auto"/>
        <w:bottom w:val="none" w:sz="0" w:space="0" w:color="auto"/>
        <w:right w:val="none" w:sz="0" w:space="0" w:color="auto"/>
      </w:divBdr>
    </w:div>
    <w:div w:id="1579167406">
      <w:bodyDiv w:val="1"/>
      <w:marLeft w:val="0"/>
      <w:marRight w:val="0"/>
      <w:marTop w:val="0"/>
      <w:marBottom w:val="0"/>
      <w:divBdr>
        <w:top w:val="none" w:sz="0" w:space="0" w:color="auto"/>
        <w:left w:val="none" w:sz="0" w:space="0" w:color="auto"/>
        <w:bottom w:val="none" w:sz="0" w:space="0" w:color="auto"/>
        <w:right w:val="none" w:sz="0" w:space="0" w:color="auto"/>
      </w:divBdr>
    </w:div>
    <w:div w:id="1582177002">
      <w:bodyDiv w:val="1"/>
      <w:marLeft w:val="0"/>
      <w:marRight w:val="0"/>
      <w:marTop w:val="0"/>
      <w:marBottom w:val="0"/>
      <w:divBdr>
        <w:top w:val="none" w:sz="0" w:space="0" w:color="auto"/>
        <w:left w:val="none" w:sz="0" w:space="0" w:color="auto"/>
        <w:bottom w:val="none" w:sz="0" w:space="0" w:color="auto"/>
        <w:right w:val="none" w:sz="0" w:space="0" w:color="auto"/>
      </w:divBdr>
    </w:div>
    <w:div w:id="1589459313">
      <w:bodyDiv w:val="1"/>
      <w:marLeft w:val="0"/>
      <w:marRight w:val="0"/>
      <w:marTop w:val="0"/>
      <w:marBottom w:val="0"/>
      <w:divBdr>
        <w:top w:val="none" w:sz="0" w:space="0" w:color="auto"/>
        <w:left w:val="none" w:sz="0" w:space="0" w:color="auto"/>
        <w:bottom w:val="none" w:sz="0" w:space="0" w:color="auto"/>
        <w:right w:val="none" w:sz="0" w:space="0" w:color="auto"/>
      </w:divBdr>
    </w:div>
    <w:div w:id="1601766002">
      <w:bodyDiv w:val="1"/>
      <w:marLeft w:val="0"/>
      <w:marRight w:val="0"/>
      <w:marTop w:val="0"/>
      <w:marBottom w:val="0"/>
      <w:divBdr>
        <w:top w:val="none" w:sz="0" w:space="0" w:color="auto"/>
        <w:left w:val="none" w:sz="0" w:space="0" w:color="auto"/>
        <w:bottom w:val="none" w:sz="0" w:space="0" w:color="auto"/>
        <w:right w:val="none" w:sz="0" w:space="0" w:color="auto"/>
      </w:divBdr>
    </w:div>
    <w:div w:id="1602448645">
      <w:bodyDiv w:val="1"/>
      <w:marLeft w:val="0"/>
      <w:marRight w:val="0"/>
      <w:marTop w:val="0"/>
      <w:marBottom w:val="0"/>
      <w:divBdr>
        <w:top w:val="none" w:sz="0" w:space="0" w:color="auto"/>
        <w:left w:val="none" w:sz="0" w:space="0" w:color="auto"/>
        <w:bottom w:val="none" w:sz="0" w:space="0" w:color="auto"/>
        <w:right w:val="none" w:sz="0" w:space="0" w:color="auto"/>
      </w:divBdr>
    </w:div>
    <w:div w:id="1602951162">
      <w:bodyDiv w:val="1"/>
      <w:marLeft w:val="0"/>
      <w:marRight w:val="0"/>
      <w:marTop w:val="0"/>
      <w:marBottom w:val="0"/>
      <w:divBdr>
        <w:top w:val="none" w:sz="0" w:space="0" w:color="auto"/>
        <w:left w:val="none" w:sz="0" w:space="0" w:color="auto"/>
        <w:bottom w:val="none" w:sz="0" w:space="0" w:color="auto"/>
        <w:right w:val="none" w:sz="0" w:space="0" w:color="auto"/>
      </w:divBdr>
    </w:div>
    <w:div w:id="1606185678">
      <w:bodyDiv w:val="1"/>
      <w:marLeft w:val="0"/>
      <w:marRight w:val="0"/>
      <w:marTop w:val="0"/>
      <w:marBottom w:val="0"/>
      <w:divBdr>
        <w:top w:val="none" w:sz="0" w:space="0" w:color="auto"/>
        <w:left w:val="none" w:sz="0" w:space="0" w:color="auto"/>
        <w:bottom w:val="none" w:sz="0" w:space="0" w:color="auto"/>
        <w:right w:val="none" w:sz="0" w:space="0" w:color="auto"/>
      </w:divBdr>
    </w:div>
    <w:div w:id="1615478698">
      <w:bodyDiv w:val="1"/>
      <w:marLeft w:val="0"/>
      <w:marRight w:val="0"/>
      <w:marTop w:val="0"/>
      <w:marBottom w:val="0"/>
      <w:divBdr>
        <w:top w:val="none" w:sz="0" w:space="0" w:color="auto"/>
        <w:left w:val="none" w:sz="0" w:space="0" w:color="auto"/>
        <w:bottom w:val="none" w:sz="0" w:space="0" w:color="auto"/>
        <w:right w:val="none" w:sz="0" w:space="0" w:color="auto"/>
      </w:divBdr>
    </w:div>
    <w:div w:id="1627152504">
      <w:bodyDiv w:val="1"/>
      <w:marLeft w:val="0"/>
      <w:marRight w:val="0"/>
      <w:marTop w:val="0"/>
      <w:marBottom w:val="0"/>
      <w:divBdr>
        <w:top w:val="none" w:sz="0" w:space="0" w:color="auto"/>
        <w:left w:val="none" w:sz="0" w:space="0" w:color="auto"/>
        <w:bottom w:val="none" w:sz="0" w:space="0" w:color="auto"/>
        <w:right w:val="none" w:sz="0" w:space="0" w:color="auto"/>
      </w:divBdr>
    </w:div>
    <w:div w:id="1629554496">
      <w:bodyDiv w:val="1"/>
      <w:marLeft w:val="0"/>
      <w:marRight w:val="0"/>
      <w:marTop w:val="0"/>
      <w:marBottom w:val="0"/>
      <w:divBdr>
        <w:top w:val="none" w:sz="0" w:space="0" w:color="auto"/>
        <w:left w:val="none" w:sz="0" w:space="0" w:color="auto"/>
        <w:bottom w:val="none" w:sz="0" w:space="0" w:color="auto"/>
        <w:right w:val="none" w:sz="0" w:space="0" w:color="auto"/>
      </w:divBdr>
    </w:div>
    <w:div w:id="1633092800">
      <w:bodyDiv w:val="1"/>
      <w:marLeft w:val="0"/>
      <w:marRight w:val="0"/>
      <w:marTop w:val="0"/>
      <w:marBottom w:val="0"/>
      <w:divBdr>
        <w:top w:val="none" w:sz="0" w:space="0" w:color="auto"/>
        <w:left w:val="none" w:sz="0" w:space="0" w:color="auto"/>
        <w:bottom w:val="none" w:sz="0" w:space="0" w:color="auto"/>
        <w:right w:val="none" w:sz="0" w:space="0" w:color="auto"/>
      </w:divBdr>
    </w:div>
    <w:div w:id="1640457589">
      <w:bodyDiv w:val="1"/>
      <w:marLeft w:val="0"/>
      <w:marRight w:val="0"/>
      <w:marTop w:val="0"/>
      <w:marBottom w:val="0"/>
      <w:divBdr>
        <w:top w:val="none" w:sz="0" w:space="0" w:color="auto"/>
        <w:left w:val="none" w:sz="0" w:space="0" w:color="auto"/>
        <w:bottom w:val="none" w:sz="0" w:space="0" w:color="auto"/>
        <w:right w:val="none" w:sz="0" w:space="0" w:color="auto"/>
      </w:divBdr>
    </w:div>
    <w:div w:id="1641232875">
      <w:bodyDiv w:val="1"/>
      <w:marLeft w:val="0"/>
      <w:marRight w:val="0"/>
      <w:marTop w:val="0"/>
      <w:marBottom w:val="0"/>
      <w:divBdr>
        <w:top w:val="none" w:sz="0" w:space="0" w:color="auto"/>
        <w:left w:val="none" w:sz="0" w:space="0" w:color="auto"/>
        <w:bottom w:val="none" w:sz="0" w:space="0" w:color="auto"/>
        <w:right w:val="none" w:sz="0" w:space="0" w:color="auto"/>
      </w:divBdr>
    </w:div>
    <w:div w:id="1648045174">
      <w:bodyDiv w:val="1"/>
      <w:marLeft w:val="0"/>
      <w:marRight w:val="0"/>
      <w:marTop w:val="0"/>
      <w:marBottom w:val="0"/>
      <w:divBdr>
        <w:top w:val="none" w:sz="0" w:space="0" w:color="auto"/>
        <w:left w:val="none" w:sz="0" w:space="0" w:color="auto"/>
        <w:bottom w:val="none" w:sz="0" w:space="0" w:color="auto"/>
        <w:right w:val="none" w:sz="0" w:space="0" w:color="auto"/>
      </w:divBdr>
    </w:div>
    <w:div w:id="1652832903">
      <w:bodyDiv w:val="1"/>
      <w:marLeft w:val="0"/>
      <w:marRight w:val="0"/>
      <w:marTop w:val="0"/>
      <w:marBottom w:val="0"/>
      <w:divBdr>
        <w:top w:val="none" w:sz="0" w:space="0" w:color="auto"/>
        <w:left w:val="none" w:sz="0" w:space="0" w:color="auto"/>
        <w:bottom w:val="none" w:sz="0" w:space="0" w:color="auto"/>
        <w:right w:val="none" w:sz="0" w:space="0" w:color="auto"/>
      </w:divBdr>
    </w:div>
    <w:div w:id="1656226774">
      <w:bodyDiv w:val="1"/>
      <w:marLeft w:val="0"/>
      <w:marRight w:val="0"/>
      <w:marTop w:val="0"/>
      <w:marBottom w:val="0"/>
      <w:divBdr>
        <w:top w:val="none" w:sz="0" w:space="0" w:color="auto"/>
        <w:left w:val="none" w:sz="0" w:space="0" w:color="auto"/>
        <w:bottom w:val="none" w:sz="0" w:space="0" w:color="auto"/>
        <w:right w:val="none" w:sz="0" w:space="0" w:color="auto"/>
      </w:divBdr>
    </w:div>
    <w:div w:id="1660190058">
      <w:bodyDiv w:val="1"/>
      <w:marLeft w:val="0"/>
      <w:marRight w:val="0"/>
      <w:marTop w:val="0"/>
      <w:marBottom w:val="0"/>
      <w:divBdr>
        <w:top w:val="none" w:sz="0" w:space="0" w:color="auto"/>
        <w:left w:val="none" w:sz="0" w:space="0" w:color="auto"/>
        <w:bottom w:val="none" w:sz="0" w:space="0" w:color="auto"/>
        <w:right w:val="none" w:sz="0" w:space="0" w:color="auto"/>
      </w:divBdr>
    </w:div>
    <w:div w:id="1664116038">
      <w:bodyDiv w:val="1"/>
      <w:marLeft w:val="0"/>
      <w:marRight w:val="0"/>
      <w:marTop w:val="0"/>
      <w:marBottom w:val="0"/>
      <w:divBdr>
        <w:top w:val="none" w:sz="0" w:space="0" w:color="auto"/>
        <w:left w:val="none" w:sz="0" w:space="0" w:color="auto"/>
        <w:bottom w:val="none" w:sz="0" w:space="0" w:color="auto"/>
        <w:right w:val="none" w:sz="0" w:space="0" w:color="auto"/>
      </w:divBdr>
    </w:div>
    <w:div w:id="1665817564">
      <w:bodyDiv w:val="1"/>
      <w:marLeft w:val="0"/>
      <w:marRight w:val="0"/>
      <w:marTop w:val="0"/>
      <w:marBottom w:val="0"/>
      <w:divBdr>
        <w:top w:val="none" w:sz="0" w:space="0" w:color="auto"/>
        <w:left w:val="none" w:sz="0" w:space="0" w:color="auto"/>
        <w:bottom w:val="none" w:sz="0" w:space="0" w:color="auto"/>
        <w:right w:val="none" w:sz="0" w:space="0" w:color="auto"/>
      </w:divBdr>
    </w:div>
    <w:div w:id="1667250300">
      <w:bodyDiv w:val="1"/>
      <w:marLeft w:val="0"/>
      <w:marRight w:val="0"/>
      <w:marTop w:val="0"/>
      <w:marBottom w:val="0"/>
      <w:divBdr>
        <w:top w:val="none" w:sz="0" w:space="0" w:color="auto"/>
        <w:left w:val="none" w:sz="0" w:space="0" w:color="auto"/>
        <w:bottom w:val="none" w:sz="0" w:space="0" w:color="auto"/>
        <w:right w:val="none" w:sz="0" w:space="0" w:color="auto"/>
      </w:divBdr>
    </w:div>
    <w:div w:id="1669406572">
      <w:bodyDiv w:val="1"/>
      <w:marLeft w:val="0"/>
      <w:marRight w:val="0"/>
      <w:marTop w:val="0"/>
      <w:marBottom w:val="0"/>
      <w:divBdr>
        <w:top w:val="none" w:sz="0" w:space="0" w:color="auto"/>
        <w:left w:val="none" w:sz="0" w:space="0" w:color="auto"/>
        <w:bottom w:val="none" w:sz="0" w:space="0" w:color="auto"/>
        <w:right w:val="none" w:sz="0" w:space="0" w:color="auto"/>
      </w:divBdr>
    </w:div>
    <w:div w:id="1674185017">
      <w:bodyDiv w:val="1"/>
      <w:marLeft w:val="0"/>
      <w:marRight w:val="0"/>
      <w:marTop w:val="0"/>
      <w:marBottom w:val="0"/>
      <w:divBdr>
        <w:top w:val="none" w:sz="0" w:space="0" w:color="auto"/>
        <w:left w:val="none" w:sz="0" w:space="0" w:color="auto"/>
        <w:bottom w:val="none" w:sz="0" w:space="0" w:color="auto"/>
        <w:right w:val="none" w:sz="0" w:space="0" w:color="auto"/>
      </w:divBdr>
    </w:div>
    <w:div w:id="1674600462">
      <w:bodyDiv w:val="1"/>
      <w:marLeft w:val="0"/>
      <w:marRight w:val="0"/>
      <w:marTop w:val="0"/>
      <w:marBottom w:val="0"/>
      <w:divBdr>
        <w:top w:val="none" w:sz="0" w:space="0" w:color="auto"/>
        <w:left w:val="none" w:sz="0" w:space="0" w:color="auto"/>
        <w:bottom w:val="none" w:sz="0" w:space="0" w:color="auto"/>
        <w:right w:val="none" w:sz="0" w:space="0" w:color="auto"/>
      </w:divBdr>
    </w:div>
    <w:div w:id="1674642270">
      <w:bodyDiv w:val="1"/>
      <w:marLeft w:val="0"/>
      <w:marRight w:val="0"/>
      <w:marTop w:val="0"/>
      <w:marBottom w:val="0"/>
      <w:divBdr>
        <w:top w:val="none" w:sz="0" w:space="0" w:color="auto"/>
        <w:left w:val="none" w:sz="0" w:space="0" w:color="auto"/>
        <w:bottom w:val="none" w:sz="0" w:space="0" w:color="auto"/>
        <w:right w:val="none" w:sz="0" w:space="0" w:color="auto"/>
      </w:divBdr>
    </w:div>
    <w:div w:id="1677883341">
      <w:bodyDiv w:val="1"/>
      <w:marLeft w:val="0"/>
      <w:marRight w:val="0"/>
      <w:marTop w:val="0"/>
      <w:marBottom w:val="0"/>
      <w:divBdr>
        <w:top w:val="none" w:sz="0" w:space="0" w:color="auto"/>
        <w:left w:val="none" w:sz="0" w:space="0" w:color="auto"/>
        <w:bottom w:val="none" w:sz="0" w:space="0" w:color="auto"/>
        <w:right w:val="none" w:sz="0" w:space="0" w:color="auto"/>
      </w:divBdr>
    </w:div>
    <w:div w:id="1678456903">
      <w:bodyDiv w:val="1"/>
      <w:marLeft w:val="0"/>
      <w:marRight w:val="0"/>
      <w:marTop w:val="0"/>
      <w:marBottom w:val="0"/>
      <w:divBdr>
        <w:top w:val="none" w:sz="0" w:space="0" w:color="auto"/>
        <w:left w:val="none" w:sz="0" w:space="0" w:color="auto"/>
        <w:bottom w:val="none" w:sz="0" w:space="0" w:color="auto"/>
        <w:right w:val="none" w:sz="0" w:space="0" w:color="auto"/>
      </w:divBdr>
    </w:div>
    <w:div w:id="1698966939">
      <w:bodyDiv w:val="1"/>
      <w:marLeft w:val="0"/>
      <w:marRight w:val="0"/>
      <w:marTop w:val="0"/>
      <w:marBottom w:val="0"/>
      <w:divBdr>
        <w:top w:val="none" w:sz="0" w:space="0" w:color="auto"/>
        <w:left w:val="none" w:sz="0" w:space="0" w:color="auto"/>
        <w:bottom w:val="none" w:sz="0" w:space="0" w:color="auto"/>
        <w:right w:val="none" w:sz="0" w:space="0" w:color="auto"/>
      </w:divBdr>
    </w:div>
    <w:div w:id="1703481598">
      <w:bodyDiv w:val="1"/>
      <w:marLeft w:val="0"/>
      <w:marRight w:val="0"/>
      <w:marTop w:val="0"/>
      <w:marBottom w:val="0"/>
      <w:divBdr>
        <w:top w:val="none" w:sz="0" w:space="0" w:color="auto"/>
        <w:left w:val="none" w:sz="0" w:space="0" w:color="auto"/>
        <w:bottom w:val="none" w:sz="0" w:space="0" w:color="auto"/>
        <w:right w:val="none" w:sz="0" w:space="0" w:color="auto"/>
      </w:divBdr>
    </w:div>
    <w:div w:id="1704790352">
      <w:bodyDiv w:val="1"/>
      <w:marLeft w:val="0"/>
      <w:marRight w:val="0"/>
      <w:marTop w:val="0"/>
      <w:marBottom w:val="0"/>
      <w:divBdr>
        <w:top w:val="none" w:sz="0" w:space="0" w:color="auto"/>
        <w:left w:val="none" w:sz="0" w:space="0" w:color="auto"/>
        <w:bottom w:val="none" w:sz="0" w:space="0" w:color="auto"/>
        <w:right w:val="none" w:sz="0" w:space="0" w:color="auto"/>
      </w:divBdr>
    </w:div>
    <w:div w:id="1706056279">
      <w:bodyDiv w:val="1"/>
      <w:marLeft w:val="0"/>
      <w:marRight w:val="0"/>
      <w:marTop w:val="0"/>
      <w:marBottom w:val="0"/>
      <w:divBdr>
        <w:top w:val="none" w:sz="0" w:space="0" w:color="auto"/>
        <w:left w:val="none" w:sz="0" w:space="0" w:color="auto"/>
        <w:bottom w:val="none" w:sz="0" w:space="0" w:color="auto"/>
        <w:right w:val="none" w:sz="0" w:space="0" w:color="auto"/>
      </w:divBdr>
    </w:div>
    <w:div w:id="1709377970">
      <w:bodyDiv w:val="1"/>
      <w:marLeft w:val="0"/>
      <w:marRight w:val="0"/>
      <w:marTop w:val="0"/>
      <w:marBottom w:val="0"/>
      <w:divBdr>
        <w:top w:val="none" w:sz="0" w:space="0" w:color="auto"/>
        <w:left w:val="none" w:sz="0" w:space="0" w:color="auto"/>
        <w:bottom w:val="none" w:sz="0" w:space="0" w:color="auto"/>
        <w:right w:val="none" w:sz="0" w:space="0" w:color="auto"/>
      </w:divBdr>
    </w:div>
    <w:div w:id="1711613934">
      <w:bodyDiv w:val="1"/>
      <w:marLeft w:val="0"/>
      <w:marRight w:val="0"/>
      <w:marTop w:val="0"/>
      <w:marBottom w:val="0"/>
      <w:divBdr>
        <w:top w:val="none" w:sz="0" w:space="0" w:color="auto"/>
        <w:left w:val="none" w:sz="0" w:space="0" w:color="auto"/>
        <w:bottom w:val="none" w:sz="0" w:space="0" w:color="auto"/>
        <w:right w:val="none" w:sz="0" w:space="0" w:color="auto"/>
      </w:divBdr>
    </w:div>
    <w:div w:id="1712916844">
      <w:bodyDiv w:val="1"/>
      <w:marLeft w:val="0"/>
      <w:marRight w:val="0"/>
      <w:marTop w:val="0"/>
      <w:marBottom w:val="0"/>
      <w:divBdr>
        <w:top w:val="none" w:sz="0" w:space="0" w:color="auto"/>
        <w:left w:val="none" w:sz="0" w:space="0" w:color="auto"/>
        <w:bottom w:val="none" w:sz="0" w:space="0" w:color="auto"/>
        <w:right w:val="none" w:sz="0" w:space="0" w:color="auto"/>
      </w:divBdr>
    </w:div>
    <w:div w:id="1713069499">
      <w:bodyDiv w:val="1"/>
      <w:marLeft w:val="0"/>
      <w:marRight w:val="0"/>
      <w:marTop w:val="0"/>
      <w:marBottom w:val="0"/>
      <w:divBdr>
        <w:top w:val="none" w:sz="0" w:space="0" w:color="auto"/>
        <w:left w:val="none" w:sz="0" w:space="0" w:color="auto"/>
        <w:bottom w:val="none" w:sz="0" w:space="0" w:color="auto"/>
        <w:right w:val="none" w:sz="0" w:space="0" w:color="auto"/>
      </w:divBdr>
    </w:div>
    <w:div w:id="1715690087">
      <w:bodyDiv w:val="1"/>
      <w:marLeft w:val="0"/>
      <w:marRight w:val="0"/>
      <w:marTop w:val="0"/>
      <w:marBottom w:val="0"/>
      <w:divBdr>
        <w:top w:val="none" w:sz="0" w:space="0" w:color="auto"/>
        <w:left w:val="none" w:sz="0" w:space="0" w:color="auto"/>
        <w:bottom w:val="none" w:sz="0" w:space="0" w:color="auto"/>
        <w:right w:val="none" w:sz="0" w:space="0" w:color="auto"/>
      </w:divBdr>
    </w:div>
    <w:div w:id="1718164887">
      <w:bodyDiv w:val="1"/>
      <w:marLeft w:val="0"/>
      <w:marRight w:val="0"/>
      <w:marTop w:val="0"/>
      <w:marBottom w:val="0"/>
      <w:divBdr>
        <w:top w:val="none" w:sz="0" w:space="0" w:color="auto"/>
        <w:left w:val="none" w:sz="0" w:space="0" w:color="auto"/>
        <w:bottom w:val="none" w:sz="0" w:space="0" w:color="auto"/>
        <w:right w:val="none" w:sz="0" w:space="0" w:color="auto"/>
      </w:divBdr>
    </w:div>
    <w:div w:id="1718432624">
      <w:bodyDiv w:val="1"/>
      <w:marLeft w:val="0"/>
      <w:marRight w:val="0"/>
      <w:marTop w:val="0"/>
      <w:marBottom w:val="0"/>
      <w:divBdr>
        <w:top w:val="none" w:sz="0" w:space="0" w:color="auto"/>
        <w:left w:val="none" w:sz="0" w:space="0" w:color="auto"/>
        <w:bottom w:val="none" w:sz="0" w:space="0" w:color="auto"/>
        <w:right w:val="none" w:sz="0" w:space="0" w:color="auto"/>
      </w:divBdr>
    </w:div>
    <w:div w:id="1726761465">
      <w:bodyDiv w:val="1"/>
      <w:marLeft w:val="0"/>
      <w:marRight w:val="0"/>
      <w:marTop w:val="0"/>
      <w:marBottom w:val="0"/>
      <w:divBdr>
        <w:top w:val="none" w:sz="0" w:space="0" w:color="auto"/>
        <w:left w:val="none" w:sz="0" w:space="0" w:color="auto"/>
        <w:bottom w:val="none" w:sz="0" w:space="0" w:color="auto"/>
        <w:right w:val="none" w:sz="0" w:space="0" w:color="auto"/>
      </w:divBdr>
    </w:div>
    <w:div w:id="1730183048">
      <w:bodyDiv w:val="1"/>
      <w:marLeft w:val="0"/>
      <w:marRight w:val="0"/>
      <w:marTop w:val="0"/>
      <w:marBottom w:val="0"/>
      <w:divBdr>
        <w:top w:val="none" w:sz="0" w:space="0" w:color="auto"/>
        <w:left w:val="none" w:sz="0" w:space="0" w:color="auto"/>
        <w:bottom w:val="none" w:sz="0" w:space="0" w:color="auto"/>
        <w:right w:val="none" w:sz="0" w:space="0" w:color="auto"/>
      </w:divBdr>
    </w:div>
    <w:div w:id="1739789014">
      <w:bodyDiv w:val="1"/>
      <w:marLeft w:val="0"/>
      <w:marRight w:val="0"/>
      <w:marTop w:val="0"/>
      <w:marBottom w:val="0"/>
      <w:divBdr>
        <w:top w:val="none" w:sz="0" w:space="0" w:color="auto"/>
        <w:left w:val="none" w:sz="0" w:space="0" w:color="auto"/>
        <w:bottom w:val="none" w:sz="0" w:space="0" w:color="auto"/>
        <w:right w:val="none" w:sz="0" w:space="0" w:color="auto"/>
      </w:divBdr>
    </w:div>
    <w:div w:id="1744180265">
      <w:bodyDiv w:val="1"/>
      <w:marLeft w:val="0"/>
      <w:marRight w:val="0"/>
      <w:marTop w:val="0"/>
      <w:marBottom w:val="0"/>
      <w:divBdr>
        <w:top w:val="none" w:sz="0" w:space="0" w:color="auto"/>
        <w:left w:val="none" w:sz="0" w:space="0" w:color="auto"/>
        <w:bottom w:val="none" w:sz="0" w:space="0" w:color="auto"/>
        <w:right w:val="none" w:sz="0" w:space="0" w:color="auto"/>
      </w:divBdr>
    </w:div>
    <w:div w:id="1746296028">
      <w:bodyDiv w:val="1"/>
      <w:marLeft w:val="0"/>
      <w:marRight w:val="0"/>
      <w:marTop w:val="0"/>
      <w:marBottom w:val="0"/>
      <w:divBdr>
        <w:top w:val="none" w:sz="0" w:space="0" w:color="auto"/>
        <w:left w:val="none" w:sz="0" w:space="0" w:color="auto"/>
        <w:bottom w:val="none" w:sz="0" w:space="0" w:color="auto"/>
        <w:right w:val="none" w:sz="0" w:space="0" w:color="auto"/>
      </w:divBdr>
    </w:div>
    <w:div w:id="1747145613">
      <w:bodyDiv w:val="1"/>
      <w:marLeft w:val="0"/>
      <w:marRight w:val="0"/>
      <w:marTop w:val="0"/>
      <w:marBottom w:val="0"/>
      <w:divBdr>
        <w:top w:val="none" w:sz="0" w:space="0" w:color="auto"/>
        <w:left w:val="none" w:sz="0" w:space="0" w:color="auto"/>
        <w:bottom w:val="none" w:sz="0" w:space="0" w:color="auto"/>
        <w:right w:val="none" w:sz="0" w:space="0" w:color="auto"/>
      </w:divBdr>
    </w:div>
    <w:div w:id="1756510637">
      <w:bodyDiv w:val="1"/>
      <w:marLeft w:val="0"/>
      <w:marRight w:val="0"/>
      <w:marTop w:val="0"/>
      <w:marBottom w:val="0"/>
      <w:divBdr>
        <w:top w:val="none" w:sz="0" w:space="0" w:color="auto"/>
        <w:left w:val="none" w:sz="0" w:space="0" w:color="auto"/>
        <w:bottom w:val="none" w:sz="0" w:space="0" w:color="auto"/>
        <w:right w:val="none" w:sz="0" w:space="0" w:color="auto"/>
      </w:divBdr>
    </w:div>
    <w:div w:id="1763335014">
      <w:bodyDiv w:val="1"/>
      <w:marLeft w:val="0"/>
      <w:marRight w:val="0"/>
      <w:marTop w:val="0"/>
      <w:marBottom w:val="0"/>
      <w:divBdr>
        <w:top w:val="none" w:sz="0" w:space="0" w:color="auto"/>
        <w:left w:val="none" w:sz="0" w:space="0" w:color="auto"/>
        <w:bottom w:val="none" w:sz="0" w:space="0" w:color="auto"/>
        <w:right w:val="none" w:sz="0" w:space="0" w:color="auto"/>
      </w:divBdr>
    </w:div>
    <w:div w:id="1771121173">
      <w:bodyDiv w:val="1"/>
      <w:marLeft w:val="0"/>
      <w:marRight w:val="0"/>
      <w:marTop w:val="0"/>
      <w:marBottom w:val="0"/>
      <w:divBdr>
        <w:top w:val="none" w:sz="0" w:space="0" w:color="auto"/>
        <w:left w:val="none" w:sz="0" w:space="0" w:color="auto"/>
        <w:bottom w:val="none" w:sz="0" w:space="0" w:color="auto"/>
        <w:right w:val="none" w:sz="0" w:space="0" w:color="auto"/>
      </w:divBdr>
    </w:div>
    <w:div w:id="1784225592">
      <w:bodyDiv w:val="1"/>
      <w:marLeft w:val="0"/>
      <w:marRight w:val="0"/>
      <w:marTop w:val="0"/>
      <w:marBottom w:val="0"/>
      <w:divBdr>
        <w:top w:val="none" w:sz="0" w:space="0" w:color="auto"/>
        <w:left w:val="none" w:sz="0" w:space="0" w:color="auto"/>
        <w:bottom w:val="none" w:sz="0" w:space="0" w:color="auto"/>
        <w:right w:val="none" w:sz="0" w:space="0" w:color="auto"/>
      </w:divBdr>
    </w:div>
    <w:div w:id="1789738480">
      <w:bodyDiv w:val="1"/>
      <w:marLeft w:val="0"/>
      <w:marRight w:val="0"/>
      <w:marTop w:val="0"/>
      <w:marBottom w:val="0"/>
      <w:divBdr>
        <w:top w:val="none" w:sz="0" w:space="0" w:color="auto"/>
        <w:left w:val="none" w:sz="0" w:space="0" w:color="auto"/>
        <w:bottom w:val="none" w:sz="0" w:space="0" w:color="auto"/>
        <w:right w:val="none" w:sz="0" w:space="0" w:color="auto"/>
      </w:divBdr>
    </w:div>
    <w:div w:id="1790473408">
      <w:bodyDiv w:val="1"/>
      <w:marLeft w:val="0"/>
      <w:marRight w:val="0"/>
      <w:marTop w:val="0"/>
      <w:marBottom w:val="0"/>
      <w:divBdr>
        <w:top w:val="none" w:sz="0" w:space="0" w:color="auto"/>
        <w:left w:val="none" w:sz="0" w:space="0" w:color="auto"/>
        <w:bottom w:val="none" w:sz="0" w:space="0" w:color="auto"/>
        <w:right w:val="none" w:sz="0" w:space="0" w:color="auto"/>
      </w:divBdr>
    </w:div>
    <w:div w:id="1791708070">
      <w:bodyDiv w:val="1"/>
      <w:marLeft w:val="0"/>
      <w:marRight w:val="0"/>
      <w:marTop w:val="0"/>
      <w:marBottom w:val="0"/>
      <w:divBdr>
        <w:top w:val="none" w:sz="0" w:space="0" w:color="auto"/>
        <w:left w:val="none" w:sz="0" w:space="0" w:color="auto"/>
        <w:bottom w:val="none" w:sz="0" w:space="0" w:color="auto"/>
        <w:right w:val="none" w:sz="0" w:space="0" w:color="auto"/>
      </w:divBdr>
    </w:div>
    <w:div w:id="1794860416">
      <w:bodyDiv w:val="1"/>
      <w:marLeft w:val="0"/>
      <w:marRight w:val="0"/>
      <w:marTop w:val="0"/>
      <w:marBottom w:val="0"/>
      <w:divBdr>
        <w:top w:val="none" w:sz="0" w:space="0" w:color="auto"/>
        <w:left w:val="none" w:sz="0" w:space="0" w:color="auto"/>
        <w:bottom w:val="none" w:sz="0" w:space="0" w:color="auto"/>
        <w:right w:val="none" w:sz="0" w:space="0" w:color="auto"/>
      </w:divBdr>
    </w:div>
    <w:div w:id="1795250770">
      <w:bodyDiv w:val="1"/>
      <w:marLeft w:val="0"/>
      <w:marRight w:val="0"/>
      <w:marTop w:val="0"/>
      <w:marBottom w:val="0"/>
      <w:divBdr>
        <w:top w:val="none" w:sz="0" w:space="0" w:color="auto"/>
        <w:left w:val="none" w:sz="0" w:space="0" w:color="auto"/>
        <w:bottom w:val="none" w:sz="0" w:space="0" w:color="auto"/>
        <w:right w:val="none" w:sz="0" w:space="0" w:color="auto"/>
      </w:divBdr>
    </w:div>
    <w:div w:id="1799445805">
      <w:bodyDiv w:val="1"/>
      <w:marLeft w:val="0"/>
      <w:marRight w:val="0"/>
      <w:marTop w:val="0"/>
      <w:marBottom w:val="0"/>
      <w:divBdr>
        <w:top w:val="none" w:sz="0" w:space="0" w:color="auto"/>
        <w:left w:val="none" w:sz="0" w:space="0" w:color="auto"/>
        <w:bottom w:val="none" w:sz="0" w:space="0" w:color="auto"/>
        <w:right w:val="none" w:sz="0" w:space="0" w:color="auto"/>
      </w:divBdr>
    </w:div>
    <w:div w:id="1800605742">
      <w:bodyDiv w:val="1"/>
      <w:marLeft w:val="0"/>
      <w:marRight w:val="0"/>
      <w:marTop w:val="0"/>
      <w:marBottom w:val="0"/>
      <w:divBdr>
        <w:top w:val="none" w:sz="0" w:space="0" w:color="auto"/>
        <w:left w:val="none" w:sz="0" w:space="0" w:color="auto"/>
        <w:bottom w:val="none" w:sz="0" w:space="0" w:color="auto"/>
        <w:right w:val="none" w:sz="0" w:space="0" w:color="auto"/>
      </w:divBdr>
    </w:div>
    <w:div w:id="1802574131">
      <w:bodyDiv w:val="1"/>
      <w:marLeft w:val="0"/>
      <w:marRight w:val="0"/>
      <w:marTop w:val="0"/>
      <w:marBottom w:val="0"/>
      <w:divBdr>
        <w:top w:val="none" w:sz="0" w:space="0" w:color="auto"/>
        <w:left w:val="none" w:sz="0" w:space="0" w:color="auto"/>
        <w:bottom w:val="none" w:sz="0" w:space="0" w:color="auto"/>
        <w:right w:val="none" w:sz="0" w:space="0" w:color="auto"/>
      </w:divBdr>
    </w:div>
    <w:div w:id="1804232181">
      <w:bodyDiv w:val="1"/>
      <w:marLeft w:val="0"/>
      <w:marRight w:val="0"/>
      <w:marTop w:val="0"/>
      <w:marBottom w:val="0"/>
      <w:divBdr>
        <w:top w:val="none" w:sz="0" w:space="0" w:color="auto"/>
        <w:left w:val="none" w:sz="0" w:space="0" w:color="auto"/>
        <w:bottom w:val="none" w:sz="0" w:space="0" w:color="auto"/>
        <w:right w:val="none" w:sz="0" w:space="0" w:color="auto"/>
      </w:divBdr>
    </w:div>
    <w:div w:id="1808156729">
      <w:bodyDiv w:val="1"/>
      <w:marLeft w:val="0"/>
      <w:marRight w:val="0"/>
      <w:marTop w:val="0"/>
      <w:marBottom w:val="0"/>
      <w:divBdr>
        <w:top w:val="none" w:sz="0" w:space="0" w:color="auto"/>
        <w:left w:val="none" w:sz="0" w:space="0" w:color="auto"/>
        <w:bottom w:val="none" w:sz="0" w:space="0" w:color="auto"/>
        <w:right w:val="none" w:sz="0" w:space="0" w:color="auto"/>
      </w:divBdr>
    </w:div>
    <w:div w:id="1809782076">
      <w:bodyDiv w:val="1"/>
      <w:marLeft w:val="0"/>
      <w:marRight w:val="0"/>
      <w:marTop w:val="0"/>
      <w:marBottom w:val="0"/>
      <w:divBdr>
        <w:top w:val="none" w:sz="0" w:space="0" w:color="auto"/>
        <w:left w:val="none" w:sz="0" w:space="0" w:color="auto"/>
        <w:bottom w:val="none" w:sz="0" w:space="0" w:color="auto"/>
        <w:right w:val="none" w:sz="0" w:space="0" w:color="auto"/>
      </w:divBdr>
    </w:div>
    <w:div w:id="1811091781">
      <w:bodyDiv w:val="1"/>
      <w:marLeft w:val="0"/>
      <w:marRight w:val="0"/>
      <w:marTop w:val="0"/>
      <w:marBottom w:val="0"/>
      <w:divBdr>
        <w:top w:val="none" w:sz="0" w:space="0" w:color="auto"/>
        <w:left w:val="none" w:sz="0" w:space="0" w:color="auto"/>
        <w:bottom w:val="none" w:sz="0" w:space="0" w:color="auto"/>
        <w:right w:val="none" w:sz="0" w:space="0" w:color="auto"/>
      </w:divBdr>
    </w:div>
    <w:div w:id="1812206067">
      <w:bodyDiv w:val="1"/>
      <w:marLeft w:val="0"/>
      <w:marRight w:val="0"/>
      <w:marTop w:val="0"/>
      <w:marBottom w:val="0"/>
      <w:divBdr>
        <w:top w:val="none" w:sz="0" w:space="0" w:color="auto"/>
        <w:left w:val="none" w:sz="0" w:space="0" w:color="auto"/>
        <w:bottom w:val="none" w:sz="0" w:space="0" w:color="auto"/>
        <w:right w:val="none" w:sz="0" w:space="0" w:color="auto"/>
      </w:divBdr>
    </w:div>
    <w:div w:id="1815482685">
      <w:bodyDiv w:val="1"/>
      <w:marLeft w:val="0"/>
      <w:marRight w:val="0"/>
      <w:marTop w:val="0"/>
      <w:marBottom w:val="0"/>
      <w:divBdr>
        <w:top w:val="none" w:sz="0" w:space="0" w:color="auto"/>
        <w:left w:val="none" w:sz="0" w:space="0" w:color="auto"/>
        <w:bottom w:val="none" w:sz="0" w:space="0" w:color="auto"/>
        <w:right w:val="none" w:sz="0" w:space="0" w:color="auto"/>
      </w:divBdr>
    </w:div>
    <w:div w:id="1816293445">
      <w:bodyDiv w:val="1"/>
      <w:marLeft w:val="0"/>
      <w:marRight w:val="0"/>
      <w:marTop w:val="0"/>
      <w:marBottom w:val="0"/>
      <w:divBdr>
        <w:top w:val="none" w:sz="0" w:space="0" w:color="auto"/>
        <w:left w:val="none" w:sz="0" w:space="0" w:color="auto"/>
        <w:bottom w:val="none" w:sz="0" w:space="0" w:color="auto"/>
        <w:right w:val="none" w:sz="0" w:space="0" w:color="auto"/>
      </w:divBdr>
    </w:div>
    <w:div w:id="1817601427">
      <w:bodyDiv w:val="1"/>
      <w:marLeft w:val="0"/>
      <w:marRight w:val="0"/>
      <w:marTop w:val="0"/>
      <w:marBottom w:val="0"/>
      <w:divBdr>
        <w:top w:val="none" w:sz="0" w:space="0" w:color="auto"/>
        <w:left w:val="none" w:sz="0" w:space="0" w:color="auto"/>
        <w:bottom w:val="none" w:sz="0" w:space="0" w:color="auto"/>
        <w:right w:val="none" w:sz="0" w:space="0" w:color="auto"/>
      </w:divBdr>
    </w:div>
    <w:div w:id="1821801030">
      <w:bodyDiv w:val="1"/>
      <w:marLeft w:val="0"/>
      <w:marRight w:val="0"/>
      <w:marTop w:val="0"/>
      <w:marBottom w:val="0"/>
      <w:divBdr>
        <w:top w:val="none" w:sz="0" w:space="0" w:color="auto"/>
        <w:left w:val="none" w:sz="0" w:space="0" w:color="auto"/>
        <w:bottom w:val="none" w:sz="0" w:space="0" w:color="auto"/>
        <w:right w:val="none" w:sz="0" w:space="0" w:color="auto"/>
      </w:divBdr>
    </w:div>
    <w:div w:id="1834250008">
      <w:bodyDiv w:val="1"/>
      <w:marLeft w:val="0"/>
      <w:marRight w:val="0"/>
      <w:marTop w:val="0"/>
      <w:marBottom w:val="0"/>
      <w:divBdr>
        <w:top w:val="none" w:sz="0" w:space="0" w:color="auto"/>
        <w:left w:val="none" w:sz="0" w:space="0" w:color="auto"/>
        <w:bottom w:val="none" w:sz="0" w:space="0" w:color="auto"/>
        <w:right w:val="none" w:sz="0" w:space="0" w:color="auto"/>
      </w:divBdr>
    </w:div>
    <w:div w:id="1837265691">
      <w:bodyDiv w:val="1"/>
      <w:marLeft w:val="0"/>
      <w:marRight w:val="0"/>
      <w:marTop w:val="0"/>
      <w:marBottom w:val="0"/>
      <w:divBdr>
        <w:top w:val="none" w:sz="0" w:space="0" w:color="auto"/>
        <w:left w:val="none" w:sz="0" w:space="0" w:color="auto"/>
        <w:bottom w:val="none" w:sz="0" w:space="0" w:color="auto"/>
        <w:right w:val="none" w:sz="0" w:space="0" w:color="auto"/>
      </w:divBdr>
    </w:div>
    <w:div w:id="1840536836">
      <w:bodyDiv w:val="1"/>
      <w:marLeft w:val="0"/>
      <w:marRight w:val="0"/>
      <w:marTop w:val="0"/>
      <w:marBottom w:val="0"/>
      <w:divBdr>
        <w:top w:val="none" w:sz="0" w:space="0" w:color="auto"/>
        <w:left w:val="none" w:sz="0" w:space="0" w:color="auto"/>
        <w:bottom w:val="none" w:sz="0" w:space="0" w:color="auto"/>
        <w:right w:val="none" w:sz="0" w:space="0" w:color="auto"/>
      </w:divBdr>
    </w:div>
    <w:div w:id="1856335996">
      <w:bodyDiv w:val="1"/>
      <w:marLeft w:val="0"/>
      <w:marRight w:val="0"/>
      <w:marTop w:val="0"/>
      <w:marBottom w:val="0"/>
      <w:divBdr>
        <w:top w:val="none" w:sz="0" w:space="0" w:color="auto"/>
        <w:left w:val="none" w:sz="0" w:space="0" w:color="auto"/>
        <w:bottom w:val="none" w:sz="0" w:space="0" w:color="auto"/>
        <w:right w:val="none" w:sz="0" w:space="0" w:color="auto"/>
      </w:divBdr>
    </w:div>
    <w:div w:id="1857380676">
      <w:bodyDiv w:val="1"/>
      <w:marLeft w:val="0"/>
      <w:marRight w:val="0"/>
      <w:marTop w:val="0"/>
      <w:marBottom w:val="0"/>
      <w:divBdr>
        <w:top w:val="none" w:sz="0" w:space="0" w:color="auto"/>
        <w:left w:val="none" w:sz="0" w:space="0" w:color="auto"/>
        <w:bottom w:val="none" w:sz="0" w:space="0" w:color="auto"/>
        <w:right w:val="none" w:sz="0" w:space="0" w:color="auto"/>
      </w:divBdr>
    </w:div>
    <w:div w:id="1860266627">
      <w:bodyDiv w:val="1"/>
      <w:marLeft w:val="0"/>
      <w:marRight w:val="0"/>
      <w:marTop w:val="0"/>
      <w:marBottom w:val="0"/>
      <w:divBdr>
        <w:top w:val="none" w:sz="0" w:space="0" w:color="auto"/>
        <w:left w:val="none" w:sz="0" w:space="0" w:color="auto"/>
        <w:bottom w:val="none" w:sz="0" w:space="0" w:color="auto"/>
        <w:right w:val="none" w:sz="0" w:space="0" w:color="auto"/>
      </w:divBdr>
    </w:div>
    <w:div w:id="1870143209">
      <w:bodyDiv w:val="1"/>
      <w:marLeft w:val="0"/>
      <w:marRight w:val="0"/>
      <w:marTop w:val="0"/>
      <w:marBottom w:val="0"/>
      <w:divBdr>
        <w:top w:val="none" w:sz="0" w:space="0" w:color="auto"/>
        <w:left w:val="none" w:sz="0" w:space="0" w:color="auto"/>
        <w:bottom w:val="none" w:sz="0" w:space="0" w:color="auto"/>
        <w:right w:val="none" w:sz="0" w:space="0" w:color="auto"/>
      </w:divBdr>
    </w:div>
    <w:div w:id="1873957117">
      <w:bodyDiv w:val="1"/>
      <w:marLeft w:val="0"/>
      <w:marRight w:val="0"/>
      <w:marTop w:val="0"/>
      <w:marBottom w:val="0"/>
      <w:divBdr>
        <w:top w:val="none" w:sz="0" w:space="0" w:color="auto"/>
        <w:left w:val="none" w:sz="0" w:space="0" w:color="auto"/>
        <w:bottom w:val="none" w:sz="0" w:space="0" w:color="auto"/>
        <w:right w:val="none" w:sz="0" w:space="0" w:color="auto"/>
      </w:divBdr>
    </w:div>
    <w:div w:id="1878664452">
      <w:bodyDiv w:val="1"/>
      <w:marLeft w:val="0"/>
      <w:marRight w:val="0"/>
      <w:marTop w:val="0"/>
      <w:marBottom w:val="0"/>
      <w:divBdr>
        <w:top w:val="none" w:sz="0" w:space="0" w:color="auto"/>
        <w:left w:val="none" w:sz="0" w:space="0" w:color="auto"/>
        <w:bottom w:val="none" w:sz="0" w:space="0" w:color="auto"/>
        <w:right w:val="none" w:sz="0" w:space="0" w:color="auto"/>
      </w:divBdr>
    </w:div>
    <w:div w:id="1886945139">
      <w:bodyDiv w:val="1"/>
      <w:marLeft w:val="0"/>
      <w:marRight w:val="0"/>
      <w:marTop w:val="0"/>
      <w:marBottom w:val="0"/>
      <w:divBdr>
        <w:top w:val="none" w:sz="0" w:space="0" w:color="auto"/>
        <w:left w:val="none" w:sz="0" w:space="0" w:color="auto"/>
        <w:bottom w:val="none" w:sz="0" w:space="0" w:color="auto"/>
        <w:right w:val="none" w:sz="0" w:space="0" w:color="auto"/>
      </w:divBdr>
    </w:div>
    <w:div w:id="1892568967">
      <w:bodyDiv w:val="1"/>
      <w:marLeft w:val="0"/>
      <w:marRight w:val="0"/>
      <w:marTop w:val="0"/>
      <w:marBottom w:val="0"/>
      <w:divBdr>
        <w:top w:val="none" w:sz="0" w:space="0" w:color="auto"/>
        <w:left w:val="none" w:sz="0" w:space="0" w:color="auto"/>
        <w:bottom w:val="none" w:sz="0" w:space="0" w:color="auto"/>
        <w:right w:val="none" w:sz="0" w:space="0" w:color="auto"/>
      </w:divBdr>
    </w:div>
    <w:div w:id="1905481646">
      <w:bodyDiv w:val="1"/>
      <w:marLeft w:val="0"/>
      <w:marRight w:val="0"/>
      <w:marTop w:val="0"/>
      <w:marBottom w:val="0"/>
      <w:divBdr>
        <w:top w:val="none" w:sz="0" w:space="0" w:color="auto"/>
        <w:left w:val="none" w:sz="0" w:space="0" w:color="auto"/>
        <w:bottom w:val="none" w:sz="0" w:space="0" w:color="auto"/>
        <w:right w:val="none" w:sz="0" w:space="0" w:color="auto"/>
      </w:divBdr>
    </w:div>
    <w:div w:id="1907915641">
      <w:bodyDiv w:val="1"/>
      <w:marLeft w:val="0"/>
      <w:marRight w:val="0"/>
      <w:marTop w:val="0"/>
      <w:marBottom w:val="0"/>
      <w:divBdr>
        <w:top w:val="none" w:sz="0" w:space="0" w:color="auto"/>
        <w:left w:val="none" w:sz="0" w:space="0" w:color="auto"/>
        <w:bottom w:val="none" w:sz="0" w:space="0" w:color="auto"/>
        <w:right w:val="none" w:sz="0" w:space="0" w:color="auto"/>
      </w:divBdr>
    </w:div>
    <w:div w:id="1912621991">
      <w:bodyDiv w:val="1"/>
      <w:marLeft w:val="0"/>
      <w:marRight w:val="0"/>
      <w:marTop w:val="0"/>
      <w:marBottom w:val="0"/>
      <w:divBdr>
        <w:top w:val="none" w:sz="0" w:space="0" w:color="auto"/>
        <w:left w:val="none" w:sz="0" w:space="0" w:color="auto"/>
        <w:bottom w:val="none" w:sz="0" w:space="0" w:color="auto"/>
        <w:right w:val="none" w:sz="0" w:space="0" w:color="auto"/>
      </w:divBdr>
    </w:div>
    <w:div w:id="1923710069">
      <w:bodyDiv w:val="1"/>
      <w:marLeft w:val="0"/>
      <w:marRight w:val="0"/>
      <w:marTop w:val="0"/>
      <w:marBottom w:val="0"/>
      <w:divBdr>
        <w:top w:val="none" w:sz="0" w:space="0" w:color="auto"/>
        <w:left w:val="none" w:sz="0" w:space="0" w:color="auto"/>
        <w:bottom w:val="none" w:sz="0" w:space="0" w:color="auto"/>
        <w:right w:val="none" w:sz="0" w:space="0" w:color="auto"/>
      </w:divBdr>
    </w:div>
    <w:div w:id="1924220083">
      <w:bodyDiv w:val="1"/>
      <w:marLeft w:val="0"/>
      <w:marRight w:val="0"/>
      <w:marTop w:val="0"/>
      <w:marBottom w:val="0"/>
      <w:divBdr>
        <w:top w:val="none" w:sz="0" w:space="0" w:color="auto"/>
        <w:left w:val="none" w:sz="0" w:space="0" w:color="auto"/>
        <w:bottom w:val="none" w:sz="0" w:space="0" w:color="auto"/>
        <w:right w:val="none" w:sz="0" w:space="0" w:color="auto"/>
      </w:divBdr>
    </w:div>
    <w:div w:id="1929342155">
      <w:bodyDiv w:val="1"/>
      <w:marLeft w:val="0"/>
      <w:marRight w:val="0"/>
      <w:marTop w:val="0"/>
      <w:marBottom w:val="0"/>
      <w:divBdr>
        <w:top w:val="none" w:sz="0" w:space="0" w:color="auto"/>
        <w:left w:val="none" w:sz="0" w:space="0" w:color="auto"/>
        <w:bottom w:val="none" w:sz="0" w:space="0" w:color="auto"/>
        <w:right w:val="none" w:sz="0" w:space="0" w:color="auto"/>
      </w:divBdr>
      <w:divsChild>
        <w:div w:id="861940952">
          <w:marLeft w:val="0"/>
          <w:marRight w:val="0"/>
          <w:marTop w:val="0"/>
          <w:marBottom w:val="0"/>
          <w:divBdr>
            <w:top w:val="none" w:sz="0" w:space="0" w:color="auto"/>
            <w:left w:val="none" w:sz="0" w:space="0" w:color="auto"/>
            <w:bottom w:val="none" w:sz="0" w:space="0" w:color="auto"/>
            <w:right w:val="none" w:sz="0" w:space="0" w:color="auto"/>
          </w:divBdr>
          <w:divsChild>
            <w:div w:id="871185096">
              <w:marLeft w:val="0"/>
              <w:marRight w:val="0"/>
              <w:marTop w:val="0"/>
              <w:marBottom w:val="0"/>
              <w:divBdr>
                <w:top w:val="none" w:sz="0" w:space="0" w:color="auto"/>
                <w:left w:val="none" w:sz="0" w:space="0" w:color="auto"/>
                <w:bottom w:val="none" w:sz="0" w:space="0" w:color="auto"/>
                <w:right w:val="none" w:sz="0" w:space="0" w:color="auto"/>
              </w:divBdr>
              <w:divsChild>
                <w:div w:id="874850455">
                  <w:marLeft w:val="0"/>
                  <w:marRight w:val="0"/>
                  <w:marTop w:val="0"/>
                  <w:marBottom w:val="0"/>
                  <w:divBdr>
                    <w:top w:val="none" w:sz="0" w:space="0" w:color="auto"/>
                    <w:left w:val="none" w:sz="0" w:space="0" w:color="auto"/>
                    <w:bottom w:val="none" w:sz="0" w:space="0" w:color="auto"/>
                    <w:right w:val="none" w:sz="0" w:space="0" w:color="auto"/>
                  </w:divBdr>
                  <w:divsChild>
                    <w:div w:id="720833304">
                      <w:marLeft w:val="0"/>
                      <w:marRight w:val="0"/>
                      <w:marTop w:val="0"/>
                      <w:marBottom w:val="0"/>
                      <w:divBdr>
                        <w:top w:val="none" w:sz="0" w:space="0" w:color="auto"/>
                        <w:left w:val="none" w:sz="0" w:space="0" w:color="auto"/>
                        <w:bottom w:val="none" w:sz="0" w:space="0" w:color="auto"/>
                        <w:right w:val="none" w:sz="0" w:space="0" w:color="auto"/>
                      </w:divBdr>
                      <w:divsChild>
                        <w:div w:id="880673336">
                          <w:marLeft w:val="0"/>
                          <w:marRight w:val="0"/>
                          <w:marTop w:val="0"/>
                          <w:marBottom w:val="0"/>
                          <w:divBdr>
                            <w:top w:val="none" w:sz="0" w:space="0" w:color="auto"/>
                            <w:left w:val="none" w:sz="0" w:space="0" w:color="auto"/>
                            <w:bottom w:val="none" w:sz="0" w:space="0" w:color="auto"/>
                            <w:right w:val="none" w:sz="0" w:space="0" w:color="auto"/>
                          </w:divBdr>
                          <w:divsChild>
                            <w:div w:id="22168655">
                              <w:marLeft w:val="0"/>
                              <w:marRight w:val="0"/>
                              <w:marTop w:val="0"/>
                              <w:marBottom w:val="0"/>
                              <w:divBdr>
                                <w:top w:val="none" w:sz="0" w:space="0" w:color="auto"/>
                                <w:left w:val="none" w:sz="0" w:space="0" w:color="auto"/>
                                <w:bottom w:val="none" w:sz="0" w:space="0" w:color="auto"/>
                                <w:right w:val="none" w:sz="0" w:space="0" w:color="auto"/>
                              </w:divBdr>
                              <w:divsChild>
                                <w:div w:id="1377319666">
                                  <w:marLeft w:val="0"/>
                                  <w:marRight w:val="0"/>
                                  <w:marTop w:val="0"/>
                                  <w:marBottom w:val="0"/>
                                  <w:divBdr>
                                    <w:top w:val="none" w:sz="0" w:space="0" w:color="auto"/>
                                    <w:left w:val="none" w:sz="0" w:space="0" w:color="auto"/>
                                    <w:bottom w:val="none" w:sz="0" w:space="0" w:color="auto"/>
                                    <w:right w:val="none" w:sz="0" w:space="0" w:color="auto"/>
                                  </w:divBdr>
                                  <w:divsChild>
                                    <w:div w:id="940255911">
                                      <w:marLeft w:val="0"/>
                                      <w:marRight w:val="0"/>
                                      <w:marTop w:val="0"/>
                                      <w:marBottom w:val="0"/>
                                      <w:divBdr>
                                        <w:top w:val="none" w:sz="0" w:space="0" w:color="auto"/>
                                        <w:left w:val="none" w:sz="0" w:space="0" w:color="auto"/>
                                        <w:bottom w:val="none" w:sz="0" w:space="0" w:color="auto"/>
                                        <w:right w:val="none" w:sz="0" w:space="0" w:color="auto"/>
                                      </w:divBdr>
                                      <w:divsChild>
                                        <w:div w:id="871846933">
                                          <w:marLeft w:val="0"/>
                                          <w:marRight w:val="0"/>
                                          <w:marTop w:val="0"/>
                                          <w:marBottom w:val="0"/>
                                          <w:divBdr>
                                            <w:top w:val="none" w:sz="0" w:space="0" w:color="auto"/>
                                            <w:left w:val="none" w:sz="0" w:space="0" w:color="auto"/>
                                            <w:bottom w:val="none" w:sz="0" w:space="0" w:color="auto"/>
                                            <w:right w:val="none" w:sz="0" w:space="0" w:color="auto"/>
                                          </w:divBdr>
                                          <w:divsChild>
                                            <w:div w:id="1138645773">
                                              <w:marLeft w:val="0"/>
                                              <w:marRight w:val="0"/>
                                              <w:marTop w:val="0"/>
                                              <w:marBottom w:val="0"/>
                                              <w:divBdr>
                                                <w:top w:val="none" w:sz="0" w:space="0" w:color="auto"/>
                                                <w:left w:val="none" w:sz="0" w:space="0" w:color="auto"/>
                                                <w:bottom w:val="none" w:sz="0" w:space="0" w:color="auto"/>
                                                <w:right w:val="none" w:sz="0" w:space="0" w:color="auto"/>
                                              </w:divBdr>
                                              <w:divsChild>
                                                <w:div w:id="99503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2058605">
      <w:bodyDiv w:val="1"/>
      <w:marLeft w:val="0"/>
      <w:marRight w:val="0"/>
      <w:marTop w:val="0"/>
      <w:marBottom w:val="0"/>
      <w:divBdr>
        <w:top w:val="none" w:sz="0" w:space="0" w:color="auto"/>
        <w:left w:val="none" w:sz="0" w:space="0" w:color="auto"/>
        <w:bottom w:val="none" w:sz="0" w:space="0" w:color="auto"/>
        <w:right w:val="none" w:sz="0" w:space="0" w:color="auto"/>
      </w:divBdr>
    </w:div>
    <w:div w:id="1942255423">
      <w:bodyDiv w:val="1"/>
      <w:marLeft w:val="0"/>
      <w:marRight w:val="0"/>
      <w:marTop w:val="0"/>
      <w:marBottom w:val="0"/>
      <w:divBdr>
        <w:top w:val="none" w:sz="0" w:space="0" w:color="auto"/>
        <w:left w:val="none" w:sz="0" w:space="0" w:color="auto"/>
        <w:bottom w:val="none" w:sz="0" w:space="0" w:color="auto"/>
        <w:right w:val="none" w:sz="0" w:space="0" w:color="auto"/>
      </w:divBdr>
    </w:div>
    <w:div w:id="1942569222">
      <w:bodyDiv w:val="1"/>
      <w:marLeft w:val="0"/>
      <w:marRight w:val="0"/>
      <w:marTop w:val="0"/>
      <w:marBottom w:val="0"/>
      <w:divBdr>
        <w:top w:val="none" w:sz="0" w:space="0" w:color="auto"/>
        <w:left w:val="none" w:sz="0" w:space="0" w:color="auto"/>
        <w:bottom w:val="none" w:sz="0" w:space="0" w:color="auto"/>
        <w:right w:val="none" w:sz="0" w:space="0" w:color="auto"/>
      </w:divBdr>
    </w:div>
    <w:div w:id="1943491574">
      <w:bodyDiv w:val="1"/>
      <w:marLeft w:val="0"/>
      <w:marRight w:val="0"/>
      <w:marTop w:val="0"/>
      <w:marBottom w:val="0"/>
      <w:divBdr>
        <w:top w:val="none" w:sz="0" w:space="0" w:color="auto"/>
        <w:left w:val="none" w:sz="0" w:space="0" w:color="auto"/>
        <w:bottom w:val="none" w:sz="0" w:space="0" w:color="auto"/>
        <w:right w:val="none" w:sz="0" w:space="0" w:color="auto"/>
      </w:divBdr>
    </w:div>
    <w:div w:id="1945109996">
      <w:bodyDiv w:val="1"/>
      <w:marLeft w:val="0"/>
      <w:marRight w:val="0"/>
      <w:marTop w:val="0"/>
      <w:marBottom w:val="0"/>
      <w:divBdr>
        <w:top w:val="none" w:sz="0" w:space="0" w:color="auto"/>
        <w:left w:val="none" w:sz="0" w:space="0" w:color="auto"/>
        <w:bottom w:val="none" w:sz="0" w:space="0" w:color="auto"/>
        <w:right w:val="none" w:sz="0" w:space="0" w:color="auto"/>
      </w:divBdr>
    </w:div>
    <w:div w:id="1945532130">
      <w:bodyDiv w:val="1"/>
      <w:marLeft w:val="0"/>
      <w:marRight w:val="0"/>
      <w:marTop w:val="0"/>
      <w:marBottom w:val="0"/>
      <w:divBdr>
        <w:top w:val="none" w:sz="0" w:space="0" w:color="auto"/>
        <w:left w:val="none" w:sz="0" w:space="0" w:color="auto"/>
        <w:bottom w:val="none" w:sz="0" w:space="0" w:color="auto"/>
        <w:right w:val="none" w:sz="0" w:space="0" w:color="auto"/>
      </w:divBdr>
    </w:div>
    <w:div w:id="1947034298">
      <w:bodyDiv w:val="1"/>
      <w:marLeft w:val="0"/>
      <w:marRight w:val="0"/>
      <w:marTop w:val="0"/>
      <w:marBottom w:val="0"/>
      <w:divBdr>
        <w:top w:val="none" w:sz="0" w:space="0" w:color="auto"/>
        <w:left w:val="none" w:sz="0" w:space="0" w:color="auto"/>
        <w:bottom w:val="none" w:sz="0" w:space="0" w:color="auto"/>
        <w:right w:val="none" w:sz="0" w:space="0" w:color="auto"/>
      </w:divBdr>
    </w:div>
    <w:div w:id="1957519652">
      <w:bodyDiv w:val="1"/>
      <w:marLeft w:val="0"/>
      <w:marRight w:val="0"/>
      <w:marTop w:val="0"/>
      <w:marBottom w:val="0"/>
      <w:divBdr>
        <w:top w:val="none" w:sz="0" w:space="0" w:color="auto"/>
        <w:left w:val="none" w:sz="0" w:space="0" w:color="auto"/>
        <w:bottom w:val="none" w:sz="0" w:space="0" w:color="auto"/>
        <w:right w:val="none" w:sz="0" w:space="0" w:color="auto"/>
      </w:divBdr>
    </w:div>
    <w:div w:id="1964187790">
      <w:bodyDiv w:val="1"/>
      <w:marLeft w:val="0"/>
      <w:marRight w:val="0"/>
      <w:marTop w:val="0"/>
      <w:marBottom w:val="0"/>
      <w:divBdr>
        <w:top w:val="none" w:sz="0" w:space="0" w:color="auto"/>
        <w:left w:val="none" w:sz="0" w:space="0" w:color="auto"/>
        <w:bottom w:val="none" w:sz="0" w:space="0" w:color="auto"/>
        <w:right w:val="none" w:sz="0" w:space="0" w:color="auto"/>
      </w:divBdr>
    </w:div>
    <w:div w:id="1968972649">
      <w:bodyDiv w:val="1"/>
      <w:marLeft w:val="0"/>
      <w:marRight w:val="0"/>
      <w:marTop w:val="0"/>
      <w:marBottom w:val="0"/>
      <w:divBdr>
        <w:top w:val="none" w:sz="0" w:space="0" w:color="auto"/>
        <w:left w:val="none" w:sz="0" w:space="0" w:color="auto"/>
        <w:bottom w:val="none" w:sz="0" w:space="0" w:color="auto"/>
        <w:right w:val="none" w:sz="0" w:space="0" w:color="auto"/>
      </w:divBdr>
    </w:div>
    <w:div w:id="1970356052">
      <w:bodyDiv w:val="1"/>
      <w:marLeft w:val="0"/>
      <w:marRight w:val="0"/>
      <w:marTop w:val="0"/>
      <w:marBottom w:val="0"/>
      <w:divBdr>
        <w:top w:val="none" w:sz="0" w:space="0" w:color="auto"/>
        <w:left w:val="none" w:sz="0" w:space="0" w:color="auto"/>
        <w:bottom w:val="none" w:sz="0" w:space="0" w:color="auto"/>
        <w:right w:val="none" w:sz="0" w:space="0" w:color="auto"/>
      </w:divBdr>
    </w:div>
    <w:div w:id="1971014740">
      <w:bodyDiv w:val="1"/>
      <w:marLeft w:val="0"/>
      <w:marRight w:val="0"/>
      <w:marTop w:val="0"/>
      <w:marBottom w:val="0"/>
      <w:divBdr>
        <w:top w:val="none" w:sz="0" w:space="0" w:color="auto"/>
        <w:left w:val="none" w:sz="0" w:space="0" w:color="auto"/>
        <w:bottom w:val="none" w:sz="0" w:space="0" w:color="auto"/>
        <w:right w:val="none" w:sz="0" w:space="0" w:color="auto"/>
      </w:divBdr>
    </w:div>
    <w:div w:id="1971981340">
      <w:bodyDiv w:val="1"/>
      <w:marLeft w:val="0"/>
      <w:marRight w:val="0"/>
      <w:marTop w:val="0"/>
      <w:marBottom w:val="0"/>
      <w:divBdr>
        <w:top w:val="none" w:sz="0" w:space="0" w:color="auto"/>
        <w:left w:val="none" w:sz="0" w:space="0" w:color="auto"/>
        <w:bottom w:val="none" w:sz="0" w:space="0" w:color="auto"/>
        <w:right w:val="none" w:sz="0" w:space="0" w:color="auto"/>
      </w:divBdr>
    </w:div>
    <w:div w:id="1980958315">
      <w:bodyDiv w:val="1"/>
      <w:marLeft w:val="0"/>
      <w:marRight w:val="0"/>
      <w:marTop w:val="0"/>
      <w:marBottom w:val="0"/>
      <w:divBdr>
        <w:top w:val="none" w:sz="0" w:space="0" w:color="auto"/>
        <w:left w:val="none" w:sz="0" w:space="0" w:color="auto"/>
        <w:bottom w:val="none" w:sz="0" w:space="0" w:color="auto"/>
        <w:right w:val="none" w:sz="0" w:space="0" w:color="auto"/>
      </w:divBdr>
    </w:div>
    <w:div w:id="1983122833">
      <w:bodyDiv w:val="1"/>
      <w:marLeft w:val="0"/>
      <w:marRight w:val="0"/>
      <w:marTop w:val="0"/>
      <w:marBottom w:val="0"/>
      <w:divBdr>
        <w:top w:val="none" w:sz="0" w:space="0" w:color="auto"/>
        <w:left w:val="none" w:sz="0" w:space="0" w:color="auto"/>
        <w:bottom w:val="none" w:sz="0" w:space="0" w:color="auto"/>
        <w:right w:val="none" w:sz="0" w:space="0" w:color="auto"/>
      </w:divBdr>
    </w:div>
    <w:div w:id="1984697394">
      <w:bodyDiv w:val="1"/>
      <w:marLeft w:val="0"/>
      <w:marRight w:val="0"/>
      <w:marTop w:val="0"/>
      <w:marBottom w:val="0"/>
      <w:divBdr>
        <w:top w:val="none" w:sz="0" w:space="0" w:color="auto"/>
        <w:left w:val="none" w:sz="0" w:space="0" w:color="auto"/>
        <w:bottom w:val="none" w:sz="0" w:space="0" w:color="auto"/>
        <w:right w:val="none" w:sz="0" w:space="0" w:color="auto"/>
      </w:divBdr>
    </w:div>
    <w:div w:id="1986347549">
      <w:bodyDiv w:val="1"/>
      <w:marLeft w:val="0"/>
      <w:marRight w:val="0"/>
      <w:marTop w:val="0"/>
      <w:marBottom w:val="0"/>
      <w:divBdr>
        <w:top w:val="none" w:sz="0" w:space="0" w:color="auto"/>
        <w:left w:val="none" w:sz="0" w:space="0" w:color="auto"/>
        <w:bottom w:val="none" w:sz="0" w:space="0" w:color="auto"/>
        <w:right w:val="none" w:sz="0" w:space="0" w:color="auto"/>
      </w:divBdr>
    </w:div>
    <w:div w:id="1989892833">
      <w:bodyDiv w:val="1"/>
      <w:marLeft w:val="0"/>
      <w:marRight w:val="0"/>
      <w:marTop w:val="0"/>
      <w:marBottom w:val="0"/>
      <w:divBdr>
        <w:top w:val="none" w:sz="0" w:space="0" w:color="auto"/>
        <w:left w:val="none" w:sz="0" w:space="0" w:color="auto"/>
        <w:bottom w:val="none" w:sz="0" w:space="0" w:color="auto"/>
        <w:right w:val="none" w:sz="0" w:space="0" w:color="auto"/>
      </w:divBdr>
    </w:div>
    <w:div w:id="1989900619">
      <w:bodyDiv w:val="1"/>
      <w:marLeft w:val="0"/>
      <w:marRight w:val="0"/>
      <w:marTop w:val="0"/>
      <w:marBottom w:val="0"/>
      <w:divBdr>
        <w:top w:val="none" w:sz="0" w:space="0" w:color="auto"/>
        <w:left w:val="none" w:sz="0" w:space="0" w:color="auto"/>
        <w:bottom w:val="none" w:sz="0" w:space="0" w:color="auto"/>
        <w:right w:val="none" w:sz="0" w:space="0" w:color="auto"/>
      </w:divBdr>
    </w:div>
    <w:div w:id="1999914872">
      <w:bodyDiv w:val="1"/>
      <w:marLeft w:val="0"/>
      <w:marRight w:val="0"/>
      <w:marTop w:val="0"/>
      <w:marBottom w:val="0"/>
      <w:divBdr>
        <w:top w:val="none" w:sz="0" w:space="0" w:color="auto"/>
        <w:left w:val="none" w:sz="0" w:space="0" w:color="auto"/>
        <w:bottom w:val="none" w:sz="0" w:space="0" w:color="auto"/>
        <w:right w:val="none" w:sz="0" w:space="0" w:color="auto"/>
      </w:divBdr>
    </w:div>
    <w:div w:id="2000693082">
      <w:bodyDiv w:val="1"/>
      <w:marLeft w:val="0"/>
      <w:marRight w:val="0"/>
      <w:marTop w:val="0"/>
      <w:marBottom w:val="0"/>
      <w:divBdr>
        <w:top w:val="none" w:sz="0" w:space="0" w:color="auto"/>
        <w:left w:val="none" w:sz="0" w:space="0" w:color="auto"/>
        <w:bottom w:val="none" w:sz="0" w:space="0" w:color="auto"/>
        <w:right w:val="none" w:sz="0" w:space="0" w:color="auto"/>
      </w:divBdr>
    </w:div>
    <w:div w:id="2005543548">
      <w:bodyDiv w:val="1"/>
      <w:marLeft w:val="0"/>
      <w:marRight w:val="0"/>
      <w:marTop w:val="0"/>
      <w:marBottom w:val="0"/>
      <w:divBdr>
        <w:top w:val="none" w:sz="0" w:space="0" w:color="auto"/>
        <w:left w:val="none" w:sz="0" w:space="0" w:color="auto"/>
        <w:bottom w:val="none" w:sz="0" w:space="0" w:color="auto"/>
        <w:right w:val="none" w:sz="0" w:space="0" w:color="auto"/>
      </w:divBdr>
    </w:div>
    <w:div w:id="2005693965">
      <w:bodyDiv w:val="1"/>
      <w:marLeft w:val="0"/>
      <w:marRight w:val="0"/>
      <w:marTop w:val="0"/>
      <w:marBottom w:val="0"/>
      <w:divBdr>
        <w:top w:val="none" w:sz="0" w:space="0" w:color="auto"/>
        <w:left w:val="none" w:sz="0" w:space="0" w:color="auto"/>
        <w:bottom w:val="none" w:sz="0" w:space="0" w:color="auto"/>
        <w:right w:val="none" w:sz="0" w:space="0" w:color="auto"/>
      </w:divBdr>
    </w:div>
    <w:div w:id="2007782637">
      <w:bodyDiv w:val="1"/>
      <w:marLeft w:val="0"/>
      <w:marRight w:val="0"/>
      <w:marTop w:val="0"/>
      <w:marBottom w:val="0"/>
      <w:divBdr>
        <w:top w:val="none" w:sz="0" w:space="0" w:color="auto"/>
        <w:left w:val="none" w:sz="0" w:space="0" w:color="auto"/>
        <w:bottom w:val="none" w:sz="0" w:space="0" w:color="auto"/>
        <w:right w:val="none" w:sz="0" w:space="0" w:color="auto"/>
      </w:divBdr>
    </w:div>
    <w:div w:id="2012372172">
      <w:bodyDiv w:val="1"/>
      <w:marLeft w:val="0"/>
      <w:marRight w:val="0"/>
      <w:marTop w:val="0"/>
      <w:marBottom w:val="0"/>
      <w:divBdr>
        <w:top w:val="none" w:sz="0" w:space="0" w:color="auto"/>
        <w:left w:val="none" w:sz="0" w:space="0" w:color="auto"/>
        <w:bottom w:val="none" w:sz="0" w:space="0" w:color="auto"/>
        <w:right w:val="none" w:sz="0" w:space="0" w:color="auto"/>
      </w:divBdr>
    </w:div>
    <w:div w:id="2012827464">
      <w:bodyDiv w:val="1"/>
      <w:marLeft w:val="0"/>
      <w:marRight w:val="0"/>
      <w:marTop w:val="0"/>
      <w:marBottom w:val="0"/>
      <w:divBdr>
        <w:top w:val="none" w:sz="0" w:space="0" w:color="auto"/>
        <w:left w:val="none" w:sz="0" w:space="0" w:color="auto"/>
        <w:bottom w:val="none" w:sz="0" w:space="0" w:color="auto"/>
        <w:right w:val="none" w:sz="0" w:space="0" w:color="auto"/>
      </w:divBdr>
    </w:div>
    <w:div w:id="2013558194">
      <w:bodyDiv w:val="1"/>
      <w:marLeft w:val="0"/>
      <w:marRight w:val="0"/>
      <w:marTop w:val="0"/>
      <w:marBottom w:val="0"/>
      <w:divBdr>
        <w:top w:val="none" w:sz="0" w:space="0" w:color="auto"/>
        <w:left w:val="none" w:sz="0" w:space="0" w:color="auto"/>
        <w:bottom w:val="none" w:sz="0" w:space="0" w:color="auto"/>
        <w:right w:val="none" w:sz="0" w:space="0" w:color="auto"/>
      </w:divBdr>
    </w:div>
    <w:div w:id="2016225138">
      <w:bodyDiv w:val="1"/>
      <w:marLeft w:val="0"/>
      <w:marRight w:val="0"/>
      <w:marTop w:val="0"/>
      <w:marBottom w:val="0"/>
      <w:divBdr>
        <w:top w:val="none" w:sz="0" w:space="0" w:color="auto"/>
        <w:left w:val="none" w:sz="0" w:space="0" w:color="auto"/>
        <w:bottom w:val="none" w:sz="0" w:space="0" w:color="auto"/>
        <w:right w:val="none" w:sz="0" w:space="0" w:color="auto"/>
      </w:divBdr>
    </w:div>
    <w:div w:id="2026398400">
      <w:bodyDiv w:val="1"/>
      <w:marLeft w:val="0"/>
      <w:marRight w:val="0"/>
      <w:marTop w:val="0"/>
      <w:marBottom w:val="0"/>
      <w:divBdr>
        <w:top w:val="none" w:sz="0" w:space="0" w:color="auto"/>
        <w:left w:val="none" w:sz="0" w:space="0" w:color="auto"/>
        <w:bottom w:val="none" w:sz="0" w:space="0" w:color="auto"/>
        <w:right w:val="none" w:sz="0" w:space="0" w:color="auto"/>
      </w:divBdr>
    </w:div>
    <w:div w:id="2037001223">
      <w:bodyDiv w:val="1"/>
      <w:marLeft w:val="0"/>
      <w:marRight w:val="0"/>
      <w:marTop w:val="0"/>
      <w:marBottom w:val="0"/>
      <w:divBdr>
        <w:top w:val="none" w:sz="0" w:space="0" w:color="auto"/>
        <w:left w:val="none" w:sz="0" w:space="0" w:color="auto"/>
        <w:bottom w:val="none" w:sz="0" w:space="0" w:color="auto"/>
        <w:right w:val="none" w:sz="0" w:space="0" w:color="auto"/>
      </w:divBdr>
    </w:div>
    <w:div w:id="2041126657">
      <w:bodyDiv w:val="1"/>
      <w:marLeft w:val="0"/>
      <w:marRight w:val="0"/>
      <w:marTop w:val="0"/>
      <w:marBottom w:val="0"/>
      <w:divBdr>
        <w:top w:val="none" w:sz="0" w:space="0" w:color="auto"/>
        <w:left w:val="none" w:sz="0" w:space="0" w:color="auto"/>
        <w:bottom w:val="none" w:sz="0" w:space="0" w:color="auto"/>
        <w:right w:val="none" w:sz="0" w:space="0" w:color="auto"/>
      </w:divBdr>
    </w:div>
    <w:div w:id="2043019703">
      <w:bodyDiv w:val="1"/>
      <w:marLeft w:val="0"/>
      <w:marRight w:val="0"/>
      <w:marTop w:val="0"/>
      <w:marBottom w:val="0"/>
      <w:divBdr>
        <w:top w:val="none" w:sz="0" w:space="0" w:color="auto"/>
        <w:left w:val="none" w:sz="0" w:space="0" w:color="auto"/>
        <w:bottom w:val="none" w:sz="0" w:space="0" w:color="auto"/>
        <w:right w:val="none" w:sz="0" w:space="0" w:color="auto"/>
      </w:divBdr>
      <w:divsChild>
        <w:div w:id="47412857">
          <w:marLeft w:val="0"/>
          <w:marRight w:val="0"/>
          <w:marTop w:val="0"/>
          <w:marBottom w:val="0"/>
          <w:divBdr>
            <w:top w:val="none" w:sz="0" w:space="0" w:color="auto"/>
            <w:left w:val="none" w:sz="0" w:space="0" w:color="auto"/>
            <w:bottom w:val="none" w:sz="0" w:space="0" w:color="auto"/>
            <w:right w:val="none" w:sz="0" w:space="0" w:color="auto"/>
          </w:divBdr>
        </w:div>
        <w:div w:id="185674829">
          <w:marLeft w:val="0"/>
          <w:marRight w:val="0"/>
          <w:marTop w:val="0"/>
          <w:marBottom w:val="0"/>
          <w:divBdr>
            <w:top w:val="none" w:sz="0" w:space="0" w:color="auto"/>
            <w:left w:val="none" w:sz="0" w:space="0" w:color="auto"/>
            <w:bottom w:val="none" w:sz="0" w:space="0" w:color="auto"/>
            <w:right w:val="none" w:sz="0" w:space="0" w:color="auto"/>
          </w:divBdr>
        </w:div>
        <w:div w:id="435370291">
          <w:marLeft w:val="0"/>
          <w:marRight w:val="0"/>
          <w:marTop w:val="0"/>
          <w:marBottom w:val="0"/>
          <w:divBdr>
            <w:top w:val="none" w:sz="0" w:space="0" w:color="auto"/>
            <w:left w:val="none" w:sz="0" w:space="0" w:color="auto"/>
            <w:bottom w:val="none" w:sz="0" w:space="0" w:color="auto"/>
            <w:right w:val="none" w:sz="0" w:space="0" w:color="auto"/>
          </w:divBdr>
        </w:div>
        <w:div w:id="626741373">
          <w:marLeft w:val="0"/>
          <w:marRight w:val="0"/>
          <w:marTop w:val="0"/>
          <w:marBottom w:val="0"/>
          <w:divBdr>
            <w:top w:val="none" w:sz="0" w:space="0" w:color="auto"/>
            <w:left w:val="none" w:sz="0" w:space="0" w:color="auto"/>
            <w:bottom w:val="none" w:sz="0" w:space="0" w:color="auto"/>
            <w:right w:val="none" w:sz="0" w:space="0" w:color="auto"/>
          </w:divBdr>
        </w:div>
        <w:div w:id="1059208091">
          <w:marLeft w:val="0"/>
          <w:marRight w:val="0"/>
          <w:marTop w:val="0"/>
          <w:marBottom w:val="0"/>
          <w:divBdr>
            <w:top w:val="none" w:sz="0" w:space="0" w:color="auto"/>
            <w:left w:val="none" w:sz="0" w:space="0" w:color="auto"/>
            <w:bottom w:val="none" w:sz="0" w:space="0" w:color="auto"/>
            <w:right w:val="none" w:sz="0" w:space="0" w:color="auto"/>
          </w:divBdr>
        </w:div>
        <w:div w:id="1288438243">
          <w:marLeft w:val="0"/>
          <w:marRight w:val="0"/>
          <w:marTop w:val="0"/>
          <w:marBottom w:val="0"/>
          <w:divBdr>
            <w:top w:val="none" w:sz="0" w:space="0" w:color="auto"/>
            <w:left w:val="none" w:sz="0" w:space="0" w:color="auto"/>
            <w:bottom w:val="none" w:sz="0" w:space="0" w:color="auto"/>
            <w:right w:val="none" w:sz="0" w:space="0" w:color="auto"/>
          </w:divBdr>
        </w:div>
        <w:div w:id="1644192031">
          <w:marLeft w:val="0"/>
          <w:marRight w:val="0"/>
          <w:marTop w:val="0"/>
          <w:marBottom w:val="0"/>
          <w:divBdr>
            <w:top w:val="none" w:sz="0" w:space="0" w:color="auto"/>
            <w:left w:val="none" w:sz="0" w:space="0" w:color="auto"/>
            <w:bottom w:val="none" w:sz="0" w:space="0" w:color="auto"/>
            <w:right w:val="none" w:sz="0" w:space="0" w:color="auto"/>
          </w:divBdr>
        </w:div>
        <w:div w:id="1817454533">
          <w:marLeft w:val="0"/>
          <w:marRight w:val="0"/>
          <w:marTop w:val="0"/>
          <w:marBottom w:val="0"/>
          <w:divBdr>
            <w:top w:val="none" w:sz="0" w:space="0" w:color="auto"/>
            <w:left w:val="none" w:sz="0" w:space="0" w:color="auto"/>
            <w:bottom w:val="none" w:sz="0" w:space="0" w:color="auto"/>
            <w:right w:val="none" w:sz="0" w:space="0" w:color="auto"/>
          </w:divBdr>
        </w:div>
        <w:div w:id="1870683286">
          <w:marLeft w:val="0"/>
          <w:marRight w:val="0"/>
          <w:marTop w:val="0"/>
          <w:marBottom w:val="0"/>
          <w:divBdr>
            <w:top w:val="none" w:sz="0" w:space="0" w:color="auto"/>
            <w:left w:val="none" w:sz="0" w:space="0" w:color="auto"/>
            <w:bottom w:val="none" w:sz="0" w:space="0" w:color="auto"/>
            <w:right w:val="none" w:sz="0" w:space="0" w:color="auto"/>
          </w:divBdr>
        </w:div>
        <w:div w:id="1993364389">
          <w:marLeft w:val="0"/>
          <w:marRight w:val="0"/>
          <w:marTop w:val="0"/>
          <w:marBottom w:val="0"/>
          <w:divBdr>
            <w:top w:val="none" w:sz="0" w:space="0" w:color="auto"/>
            <w:left w:val="none" w:sz="0" w:space="0" w:color="auto"/>
            <w:bottom w:val="none" w:sz="0" w:space="0" w:color="auto"/>
            <w:right w:val="none" w:sz="0" w:space="0" w:color="auto"/>
          </w:divBdr>
        </w:div>
        <w:div w:id="1993482285">
          <w:marLeft w:val="0"/>
          <w:marRight w:val="0"/>
          <w:marTop w:val="0"/>
          <w:marBottom w:val="0"/>
          <w:divBdr>
            <w:top w:val="none" w:sz="0" w:space="0" w:color="auto"/>
            <w:left w:val="none" w:sz="0" w:space="0" w:color="auto"/>
            <w:bottom w:val="none" w:sz="0" w:space="0" w:color="auto"/>
            <w:right w:val="none" w:sz="0" w:space="0" w:color="auto"/>
          </w:divBdr>
        </w:div>
        <w:div w:id="2029329149">
          <w:marLeft w:val="0"/>
          <w:marRight w:val="0"/>
          <w:marTop w:val="0"/>
          <w:marBottom w:val="0"/>
          <w:divBdr>
            <w:top w:val="none" w:sz="0" w:space="0" w:color="auto"/>
            <w:left w:val="none" w:sz="0" w:space="0" w:color="auto"/>
            <w:bottom w:val="none" w:sz="0" w:space="0" w:color="auto"/>
            <w:right w:val="none" w:sz="0" w:space="0" w:color="auto"/>
          </w:divBdr>
        </w:div>
      </w:divsChild>
    </w:div>
    <w:div w:id="2043701606">
      <w:bodyDiv w:val="1"/>
      <w:marLeft w:val="0"/>
      <w:marRight w:val="0"/>
      <w:marTop w:val="0"/>
      <w:marBottom w:val="0"/>
      <w:divBdr>
        <w:top w:val="none" w:sz="0" w:space="0" w:color="auto"/>
        <w:left w:val="none" w:sz="0" w:space="0" w:color="auto"/>
        <w:bottom w:val="none" w:sz="0" w:space="0" w:color="auto"/>
        <w:right w:val="none" w:sz="0" w:space="0" w:color="auto"/>
      </w:divBdr>
    </w:div>
    <w:div w:id="2046176837">
      <w:bodyDiv w:val="1"/>
      <w:marLeft w:val="0"/>
      <w:marRight w:val="0"/>
      <w:marTop w:val="0"/>
      <w:marBottom w:val="0"/>
      <w:divBdr>
        <w:top w:val="none" w:sz="0" w:space="0" w:color="auto"/>
        <w:left w:val="none" w:sz="0" w:space="0" w:color="auto"/>
        <w:bottom w:val="none" w:sz="0" w:space="0" w:color="auto"/>
        <w:right w:val="none" w:sz="0" w:space="0" w:color="auto"/>
      </w:divBdr>
    </w:div>
    <w:div w:id="2047097160">
      <w:bodyDiv w:val="1"/>
      <w:marLeft w:val="0"/>
      <w:marRight w:val="0"/>
      <w:marTop w:val="0"/>
      <w:marBottom w:val="0"/>
      <w:divBdr>
        <w:top w:val="none" w:sz="0" w:space="0" w:color="auto"/>
        <w:left w:val="none" w:sz="0" w:space="0" w:color="auto"/>
        <w:bottom w:val="none" w:sz="0" w:space="0" w:color="auto"/>
        <w:right w:val="none" w:sz="0" w:space="0" w:color="auto"/>
      </w:divBdr>
    </w:div>
    <w:div w:id="2056001132">
      <w:bodyDiv w:val="1"/>
      <w:marLeft w:val="0"/>
      <w:marRight w:val="0"/>
      <w:marTop w:val="0"/>
      <w:marBottom w:val="0"/>
      <w:divBdr>
        <w:top w:val="none" w:sz="0" w:space="0" w:color="auto"/>
        <w:left w:val="none" w:sz="0" w:space="0" w:color="auto"/>
        <w:bottom w:val="none" w:sz="0" w:space="0" w:color="auto"/>
        <w:right w:val="none" w:sz="0" w:space="0" w:color="auto"/>
      </w:divBdr>
    </w:div>
    <w:div w:id="2056932206">
      <w:bodyDiv w:val="1"/>
      <w:marLeft w:val="0"/>
      <w:marRight w:val="0"/>
      <w:marTop w:val="0"/>
      <w:marBottom w:val="0"/>
      <w:divBdr>
        <w:top w:val="none" w:sz="0" w:space="0" w:color="auto"/>
        <w:left w:val="none" w:sz="0" w:space="0" w:color="auto"/>
        <w:bottom w:val="none" w:sz="0" w:space="0" w:color="auto"/>
        <w:right w:val="none" w:sz="0" w:space="0" w:color="auto"/>
      </w:divBdr>
    </w:div>
    <w:div w:id="2070954307">
      <w:bodyDiv w:val="1"/>
      <w:marLeft w:val="0"/>
      <w:marRight w:val="0"/>
      <w:marTop w:val="0"/>
      <w:marBottom w:val="0"/>
      <w:divBdr>
        <w:top w:val="none" w:sz="0" w:space="0" w:color="auto"/>
        <w:left w:val="none" w:sz="0" w:space="0" w:color="auto"/>
        <w:bottom w:val="none" w:sz="0" w:space="0" w:color="auto"/>
        <w:right w:val="none" w:sz="0" w:space="0" w:color="auto"/>
      </w:divBdr>
    </w:div>
    <w:div w:id="2074229866">
      <w:bodyDiv w:val="1"/>
      <w:marLeft w:val="0"/>
      <w:marRight w:val="0"/>
      <w:marTop w:val="0"/>
      <w:marBottom w:val="0"/>
      <w:divBdr>
        <w:top w:val="none" w:sz="0" w:space="0" w:color="auto"/>
        <w:left w:val="none" w:sz="0" w:space="0" w:color="auto"/>
        <w:bottom w:val="none" w:sz="0" w:space="0" w:color="auto"/>
        <w:right w:val="none" w:sz="0" w:space="0" w:color="auto"/>
      </w:divBdr>
    </w:div>
    <w:div w:id="2074765535">
      <w:bodyDiv w:val="1"/>
      <w:marLeft w:val="0"/>
      <w:marRight w:val="0"/>
      <w:marTop w:val="0"/>
      <w:marBottom w:val="0"/>
      <w:divBdr>
        <w:top w:val="none" w:sz="0" w:space="0" w:color="auto"/>
        <w:left w:val="none" w:sz="0" w:space="0" w:color="auto"/>
        <w:bottom w:val="none" w:sz="0" w:space="0" w:color="auto"/>
        <w:right w:val="none" w:sz="0" w:space="0" w:color="auto"/>
      </w:divBdr>
    </w:div>
    <w:div w:id="2077387408">
      <w:bodyDiv w:val="1"/>
      <w:marLeft w:val="0"/>
      <w:marRight w:val="0"/>
      <w:marTop w:val="0"/>
      <w:marBottom w:val="0"/>
      <w:divBdr>
        <w:top w:val="none" w:sz="0" w:space="0" w:color="auto"/>
        <w:left w:val="none" w:sz="0" w:space="0" w:color="auto"/>
        <w:bottom w:val="none" w:sz="0" w:space="0" w:color="auto"/>
        <w:right w:val="none" w:sz="0" w:space="0" w:color="auto"/>
      </w:divBdr>
    </w:div>
    <w:div w:id="2099058740">
      <w:bodyDiv w:val="1"/>
      <w:marLeft w:val="0"/>
      <w:marRight w:val="0"/>
      <w:marTop w:val="0"/>
      <w:marBottom w:val="0"/>
      <w:divBdr>
        <w:top w:val="none" w:sz="0" w:space="0" w:color="auto"/>
        <w:left w:val="none" w:sz="0" w:space="0" w:color="auto"/>
        <w:bottom w:val="none" w:sz="0" w:space="0" w:color="auto"/>
        <w:right w:val="none" w:sz="0" w:space="0" w:color="auto"/>
      </w:divBdr>
    </w:div>
    <w:div w:id="2100635701">
      <w:bodyDiv w:val="1"/>
      <w:marLeft w:val="0"/>
      <w:marRight w:val="0"/>
      <w:marTop w:val="0"/>
      <w:marBottom w:val="0"/>
      <w:divBdr>
        <w:top w:val="none" w:sz="0" w:space="0" w:color="auto"/>
        <w:left w:val="none" w:sz="0" w:space="0" w:color="auto"/>
        <w:bottom w:val="none" w:sz="0" w:space="0" w:color="auto"/>
        <w:right w:val="none" w:sz="0" w:space="0" w:color="auto"/>
      </w:divBdr>
    </w:div>
    <w:div w:id="2124104800">
      <w:bodyDiv w:val="1"/>
      <w:marLeft w:val="0"/>
      <w:marRight w:val="0"/>
      <w:marTop w:val="0"/>
      <w:marBottom w:val="0"/>
      <w:divBdr>
        <w:top w:val="none" w:sz="0" w:space="0" w:color="auto"/>
        <w:left w:val="none" w:sz="0" w:space="0" w:color="auto"/>
        <w:bottom w:val="none" w:sz="0" w:space="0" w:color="auto"/>
        <w:right w:val="none" w:sz="0" w:space="0" w:color="auto"/>
      </w:divBdr>
    </w:div>
    <w:div w:id="2124643695">
      <w:bodyDiv w:val="1"/>
      <w:marLeft w:val="0"/>
      <w:marRight w:val="0"/>
      <w:marTop w:val="0"/>
      <w:marBottom w:val="0"/>
      <w:divBdr>
        <w:top w:val="none" w:sz="0" w:space="0" w:color="auto"/>
        <w:left w:val="none" w:sz="0" w:space="0" w:color="auto"/>
        <w:bottom w:val="none" w:sz="0" w:space="0" w:color="auto"/>
        <w:right w:val="none" w:sz="0" w:space="0" w:color="auto"/>
      </w:divBdr>
    </w:div>
    <w:div w:id="2125927702">
      <w:bodyDiv w:val="1"/>
      <w:marLeft w:val="0"/>
      <w:marRight w:val="0"/>
      <w:marTop w:val="0"/>
      <w:marBottom w:val="0"/>
      <w:divBdr>
        <w:top w:val="none" w:sz="0" w:space="0" w:color="auto"/>
        <w:left w:val="none" w:sz="0" w:space="0" w:color="auto"/>
        <w:bottom w:val="none" w:sz="0" w:space="0" w:color="auto"/>
        <w:right w:val="none" w:sz="0" w:space="0" w:color="auto"/>
      </w:divBdr>
    </w:div>
    <w:div w:id="2128549169">
      <w:bodyDiv w:val="1"/>
      <w:marLeft w:val="0"/>
      <w:marRight w:val="0"/>
      <w:marTop w:val="0"/>
      <w:marBottom w:val="0"/>
      <w:divBdr>
        <w:top w:val="none" w:sz="0" w:space="0" w:color="auto"/>
        <w:left w:val="none" w:sz="0" w:space="0" w:color="auto"/>
        <w:bottom w:val="none" w:sz="0" w:space="0" w:color="auto"/>
        <w:right w:val="none" w:sz="0" w:space="0" w:color="auto"/>
      </w:divBdr>
    </w:div>
    <w:div w:id="2133552848">
      <w:bodyDiv w:val="1"/>
      <w:marLeft w:val="0"/>
      <w:marRight w:val="0"/>
      <w:marTop w:val="0"/>
      <w:marBottom w:val="0"/>
      <w:divBdr>
        <w:top w:val="none" w:sz="0" w:space="0" w:color="auto"/>
        <w:left w:val="none" w:sz="0" w:space="0" w:color="auto"/>
        <w:bottom w:val="none" w:sz="0" w:space="0" w:color="auto"/>
        <w:right w:val="none" w:sz="0" w:space="0" w:color="auto"/>
      </w:divBdr>
    </w:div>
    <w:div w:id="2135753341">
      <w:bodyDiv w:val="1"/>
      <w:marLeft w:val="0"/>
      <w:marRight w:val="0"/>
      <w:marTop w:val="0"/>
      <w:marBottom w:val="0"/>
      <w:divBdr>
        <w:top w:val="none" w:sz="0" w:space="0" w:color="auto"/>
        <w:left w:val="none" w:sz="0" w:space="0" w:color="auto"/>
        <w:bottom w:val="none" w:sz="0" w:space="0" w:color="auto"/>
        <w:right w:val="none" w:sz="0" w:space="0" w:color="auto"/>
      </w:divBdr>
    </w:div>
    <w:div w:id="2140951260">
      <w:bodyDiv w:val="1"/>
      <w:marLeft w:val="0"/>
      <w:marRight w:val="0"/>
      <w:marTop w:val="0"/>
      <w:marBottom w:val="0"/>
      <w:divBdr>
        <w:top w:val="none" w:sz="0" w:space="0" w:color="auto"/>
        <w:left w:val="none" w:sz="0" w:space="0" w:color="auto"/>
        <w:bottom w:val="none" w:sz="0" w:space="0" w:color="auto"/>
        <w:right w:val="none" w:sz="0" w:space="0" w:color="auto"/>
      </w:divBdr>
    </w:div>
    <w:div w:id="2142074427">
      <w:bodyDiv w:val="1"/>
      <w:marLeft w:val="0"/>
      <w:marRight w:val="0"/>
      <w:marTop w:val="0"/>
      <w:marBottom w:val="0"/>
      <w:divBdr>
        <w:top w:val="none" w:sz="0" w:space="0" w:color="auto"/>
        <w:left w:val="none" w:sz="0" w:space="0" w:color="auto"/>
        <w:bottom w:val="none" w:sz="0" w:space="0" w:color="auto"/>
        <w:right w:val="none" w:sz="0" w:space="0" w:color="auto"/>
      </w:divBdr>
    </w:div>
    <w:div w:id="2144342748">
      <w:bodyDiv w:val="1"/>
      <w:marLeft w:val="0"/>
      <w:marRight w:val="0"/>
      <w:marTop w:val="0"/>
      <w:marBottom w:val="0"/>
      <w:divBdr>
        <w:top w:val="none" w:sz="0" w:space="0" w:color="auto"/>
        <w:left w:val="none" w:sz="0" w:space="0" w:color="auto"/>
        <w:bottom w:val="none" w:sz="0" w:space="0" w:color="auto"/>
        <w:right w:val="none" w:sz="0" w:space="0" w:color="auto"/>
      </w:divBdr>
    </w:div>
    <w:div w:id="2146777194">
      <w:bodyDiv w:val="1"/>
      <w:marLeft w:val="0"/>
      <w:marRight w:val="0"/>
      <w:marTop w:val="0"/>
      <w:marBottom w:val="0"/>
      <w:divBdr>
        <w:top w:val="none" w:sz="0" w:space="0" w:color="auto"/>
        <w:left w:val="none" w:sz="0" w:space="0" w:color="auto"/>
        <w:bottom w:val="none" w:sz="0" w:space="0" w:color="auto"/>
        <w:right w:val="none" w:sz="0" w:space="0" w:color="auto"/>
      </w:divBdr>
    </w:div>
    <w:div w:id="2147042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7.xml"/><Relationship Id="rId42" Type="http://schemas.openxmlformats.org/officeDocument/2006/relationships/footer" Target="footer18.xml"/><Relationship Id="rId47" Type="http://schemas.openxmlformats.org/officeDocument/2006/relationships/header" Target="header20.xml"/><Relationship Id="rId63" Type="http://schemas.openxmlformats.org/officeDocument/2006/relationships/header" Target="header28.xml"/><Relationship Id="rId68" Type="http://schemas.openxmlformats.org/officeDocument/2006/relationships/footer" Target="footer31.xml"/><Relationship Id="rId84" Type="http://schemas.openxmlformats.org/officeDocument/2006/relationships/footer" Target="footer39.xml"/><Relationship Id="rId89" Type="http://schemas.openxmlformats.org/officeDocument/2006/relationships/header" Target="header41.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07" Type="http://schemas.openxmlformats.org/officeDocument/2006/relationships/header" Target="header50.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footer" Target="footer26.xml"/><Relationship Id="rId66" Type="http://schemas.openxmlformats.org/officeDocument/2006/relationships/footer" Target="footer30.xml"/><Relationship Id="rId74" Type="http://schemas.openxmlformats.org/officeDocument/2006/relationships/footer" Target="footer34.xml"/><Relationship Id="rId79" Type="http://schemas.openxmlformats.org/officeDocument/2006/relationships/header" Target="header36.xml"/><Relationship Id="rId87" Type="http://schemas.openxmlformats.org/officeDocument/2006/relationships/header" Target="header40.xml"/><Relationship Id="rId102" Type="http://schemas.openxmlformats.org/officeDocument/2006/relationships/footer" Target="footer48.xml"/><Relationship Id="rId110"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27.xml"/><Relationship Id="rId82" Type="http://schemas.openxmlformats.org/officeDocument/2006/relationships/footer" Target="footer38.xml"/><Relationship Id="rId90" Type="http://schemas.openxmlformats.org/officeDocument/2006/relationships/footer" Target="footer42.xml"/><Relationship Id="rId95" Type="http://schemas.openxmlformats.org/officeDocument/2006/relationships/header" Target="header44.xml"/><Relationship Id="rId19" Type="http://schemas.openxmlformats.org/officeDocument/2006/relationships/header" Target="header6.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21.xml"/><Relationship Id="rId56" Type="http://schemas.openxmlformats.org/officeDocument/2006/relationships/footer" Target="footer25.xml"/><Relationship Id="rId64" Type="http://schemas.openxmlformats.org/officeDocument/2006/relationships/footer" Target="footer29.xml"/><Relationship Id="rId69" Type="http://schemas.openxmlformats.org/officeDocument/2006/relationships/header" Target="header31.xml"/><Relationship Id="rId77" Type="http://schemas.openxmlformats.org/officeDocument/2006/relationships/header" Target="header35.xml"/><Relationship Id="rId100" Type="http://schemas.openxmlformats.org/officeDocument/2006/relationships/footer" Target="footer47.xml"/><Relationship Id="rId105" Type="http://schemas.openxmlformats.org/officeDocument/2006/relationships/header" Target="header49.xml"/><Relationship Id="rId8" Type="http://schemas.openxmlformats.org/officeDocument/2006/relationships/footer" Target="footer1.xml"/><Relationship Id="rId51" Type="http://schemas.openxmlformats.org/officeDocument/2006/relationships/header" Target="header22.xml"/><Relationship Id="rId72" Type="http://schemas.openxmlformats.org/officeDocument/2006/relationships/footer" Target="footer33.xml"/><Relationship Id="rId80" Type="http://schemas.openxmlformats.org/officeDocument/2006/relationships/footer" Target="footer37.xml"/><Relationship Id="rId85" Type="http://schemas.openxmlformats.org/officeDocument/2006/relationships/header" Target="header39.xml"/><Relationship Id="rId93" Type="http://schemas.openxmlformats.org/officeDocument/2006/relationships/header" Target="header43.xml"/><Relationship Id="rId98" Type="http://schemas.openxmlformats.org/officeDocument/2006/relationships/footer" Target="footer46.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header" Target="header26.xml"/><Relationship Id="rId67" Type="http://schemas.openxmlformats.org/officeDocument/2006/relationships/header" Target="header30.xml"/><Relationship Id="rId103" Type="http://schemas.openxmlformats.org/officeDocument/2006/relationships/header" Target="header48.xml"/><Relationship Id="rId108" Type="http://schemas.openxmlformats.org/officeDocument/2006/relationships/footer" Target="footer51.xml"/><Relationship Id="rId20" Type="http://schemas.openxmlformats.org/officeDocument/2006/relationships/footer" Target="footer7.xml"/><Relationship Id="rId41" Type="http://schemas.openxmlformats.org/officeDocument/2006/relationships/header" Target="header17.xml"/><Relationship Id="rId54" Type="http://schemas.openxmlformats.org/officeDocument/2006/relationships/footer" Target="footer24.xml"/><Relationship Id="rId62" Type="http://schemas.openxmlformats.org/officeDocument/2006/relationships/footer" Target="footer28.xml"/><Relationship Id="rId70" Type="http://schemas.openxmlformats.org/officeDocument/2006/relationships/footer" Target="footer32.xml"/><Relationship Id="rId75" Type="http://schemas.openxmlformats.org/officeDocument/2006/relationships/header" Target="header34.xml"/><Relationship Id="rId83" Type="http://schemas.openxmlformats.org/officeDocument/2006/relationships/header" Target="header38.xml"/><Relationship Id="rId88" Type="http://schemas.openxmlformats.org/officeDocument/2006/relationships/footer" Target="footer41.xml"/><Relationship Id="rId91" Type="http://schemas.openxmlformats.org/officeDocument/2006/relationships/header" Target="header42.xml"/><Relationship Id="rId96" Type="http://schemas.openxmlformats.org/officeDocument/2006/relationships/footer" Target="footer4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1.xml"/><Relationship Id="rId57" Type="http://schemas.openxmlformats.org/officeDocument/2006/relationships/header" Target="header25.xml"/><Relationship Id="rId106" Type="http://schemas.openxmlformats.org/officeDocument/2006/relationships/footer" Target="footer50.xml"/><Relationship Id="rId10" Type="http://schemas.openxmlformats.org/officeDocument/2006/relationships/footer" Target="footer2.xml"/><Relationship Id="rId31" Type="http://schemas.openxmlformats.org/officeDocument/2006/relationships/header" Target="header12.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footer" Target="footer27.xml"/><Relationship Id="rId65" Type="http://schemas.openxmlformats.org/officeDocument/2006/relationships/header" Target="header29.xml"/><Relationship Id="rId73" Type="http://schemas.openxmlformats.org/officeDocument/2006/relationships/header" Target="header33.xml"/><Relationship Id="rId78" Type="http://schemas.openxmlformats.org/officeDocument/2006/relationships/footer" Target="footer36.xml"/><Relationship Id="rId81" Type="http://schemas.openxmlformats.org/officeDocument/2006/relationships/header" Target="header37.xml"/><Relationship Id="rId86" Type="http://schemas.openxmlformats.org/officeDocument/2006/relationships/footer" Target="footer40.xml"/><Relationship Id="rId94" Type="http://schemas.openxmlformats.org/officeDocument/2006/relationships/footer" Target="footer44.xml"/><Relationship Id="rId99" Type="http://schemas.openxmlformats.org/officeDocument/2006/relationships/header" Target="header46.xml"/><Relationship Id="rId101" Type="http://schemas.openxmlformats.org/officeDocument/2006/relationships/header" Target="header47.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9" Type="http://schemas.openxmlformats.org/officeDocument/2006/relationships/header" Target="header16.xml"/><Relationship Id="rId109" Type="http://schemas.openxmlformats.org/officeDocument/2006/relationships/fontTable" Target="fontTable.xml"/><Relationship Id="rId34" Type="http://schemas.openxmlformats.org/officeDocument/2006/relationships/footer" Target="footer14.xml"/><Relationship Id="rId50" Type="http://schemas.openxmlformats.org/officeDocument/2006/relationships/footer" Target="footer22.xml"/><Relationship Id="rId55" Type="http://schemas.openxmlformats.org/officeDocument/2006/relationships/header" Target="header24.xml"/><Relationship Id="rId76" Type="http://schemas.openxmlformats.org/officeDocument/2006/relationships/footer" Target="footer35.xml"/><Relationship Id="rId97" Type="http://schemas.openxmlformats.org/officeDocument/2006/relationships/header" Target="header45.xml"/><Relationship Id="rId104" Type="http://schemas.openxmlformats.org/officeDocument/2006/relationships/footer" Target="footer49.xml"/><Relationship Id="rId7" Type="http://schemas.openxmlformats.org/officeDocument/2006/relationships/endnotes" Target="endnotes.xml"/><Relationship Id="rId71" Type="http://schemas.openxmlformats.org/officeDocument/2006/relationships/header" Target="header32.xml"/><Relationship Id="rId92" Type="http://schemas.openxmlformats.org/officeDocument/2006/relationships/footer" Target="footer43.xml"/></Relationships>
</file>

<file path=word/_rels/footnotes.xml.rels><?xml version="1.0" encoding="UTF-8" standalone="yes"?>
<Relationships xmlns="http://schemas.openxmlformats.org/package/2006/relationships"><Relationship Id="rId8" Type="http://schemas.openxmlformats.org/officeDocument/2006/relationships/hyperlink" Target="http://ec.europa.eu/clima/policies/adaptation/what/docs/non_paper_guidelines_project_managers_en.pdf" TargetMode="External"/><Relationship Id="rId3" Type="http://schemas.openxmlformats.org/officeDocument/2006/relationships/hyperlink" Target="http://www.eufunds.bg/document/4354" TargetMode="External"/><Relationship Id="rId7" Type="http://schemas.openxmlformats.org/officeDocument/2006/relationships/hyperlink" Target="http://www.mtitc.government.bg/upload/docs/Transport_Strategy_2020_last_r.pdf" TargetMode="External"/><Relationship Id="rId2" Type="http://schemas.openxmlformats.org/officeDocument/2006/relationships/hyperlink" Target="http://www.eufunds.bg/document/1064" TargetMode="External"/><Relationship Id="rId1" Type="http://schemas.openxmlformats.org/officeDocument/2006/relationships/hyperlink" Target="http://eur-lex.europa.eu/LexUriServ/LexUriServ.do?uri=COM:2010:2020:FIN:BG:PDF" TargetMode="External"/><Relationship Id="rId6" Type="http://schemas.openxmlformats.org/officeDocument/2006/relationships/hyperlink" Target="http://www.bgregio.eu/media/files/Programirane%20&amp;%20ocenka/Programirane%202014-2020/NKPR%20proekt.pdf" TargetMode="External"/><Relationship Id="rId5" Type="http://schemas.openxmlformats.org/officeDocument/2006/relationships/hyperlink" Target="http://eur-lex.europa.eu/LexUriServ/LexUriServ.do?uri=OJ:L:2013:348:0129:0171:EN:PDF" TargetMode="External"/><Relationship Id="rId4" Type="http://schemas.openxmlformats.org/officeDocument/2006/relationships/hyperlink" Target="http://eur-lex.europa.eu/LexUriServ/LexUriServ.do?uri=COM:2011:0144:FIN:B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A1888-45C3-46A4-A169-79B5A5E05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200</Pages>
  <Words>50989</Words>
  <Characters>290639</Characters>
  <Application>Microsoft Office Word</Application>
  <DocSecurity>0</DocSecurity>
  <Lines>2421</Lines>
  <Paragraphs>681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ОПЕРАТИВНА ПРОГРАМА ПО ЦЕЛ</vt:lpstr>
      <vt:lpstr>ОПЕРАТИВНА ПРОГРАМА ПО ЦЕЛ</vt:lpstr>
    </vt:vector>
  </TitlesOfParts>
  <LinksUpToDate>false</LinksUpToDate>
  <CharactersWithSpaces>340947</CharactersWithSpaces>
  <SharedDoc>false</SharedDoc>
  <HLinks>
    <vt:vector size="60" baseType="variant">
      <vt:variant>
        <vt:i4>1245186</vt:i4>
      </vt:variant>
      <vt:variant>
        <vt:i4>59</vt:i4>
      </vt:variant>
      <vt:variant>
        <vt:i4>0</vt:i4>
      </vt:variant>
      <vt:variant>
        <vt:i4>5</vt:i4>
      </vt:variant>
      <vt:variant>
        <vt:lpwstr>http://eur-lex.europa.eu/LexUriServ/LexUriServ.do?uri=CONSLEG:2006R1828:20091013:BG:HTML</vt:lpwstr>
      </vt:variant>
      <vt:variant>
        <vt:lpwstr>E0079</vt:lpwstr>
      </vt:variant>
      <vt:variant>
        <vt:i4>1245186</vt:i4>
      </vt:variant>
      <vt:variant>
        <vt:i4>56</vt:i4>
      </vt:variant>
      <vt:variant>
        <vt:i4>0</vt:i4>
      </vt:variant>
      <vt:variant>
        <vt:i4>5</vt:i4>
      </vt:variant>
      <vt:variant>
        <vt:lpwstr>http://eur-lex.europa.eu/LexUriServ/LexUriServ.do?uri=CONSLEG:2006R1828:20091013:BG:HTML</vt:lpwstr>
      </vt:variant>
      <vt:variant>
        <vt:lpwstr>E0078</vt:lpwstr>
      </vt:variant>
      <vt:variant>
        <vt:i4>2293768</vt:i4>
      </vt:variant>
      <vt:variant>
        <vt:i4>21</vt:i4>
      </vt:variant>
      <vt:variant>
        <vt:i4>0</vt:i4>
      </vt:variant>
      <vt:variant>
        <vt:i4>5</vt:i4>
      </vt:variant>
      <vt:variant>
        <vt:lpwstr>http://ec.europa.eu/clima/policies/adaptation/what/docs/non_paper_guidelines_project_managers_en.pdf</vt:lpwstr>
      </vt:variant>
      <vt:variant>
        <vt:lpwstr/>
      </vt:variant>
      <vt:variant>
        <vt:i4>1310741</vt:i4>
      </vt:variant>
      <vt:variant>
        <vt:i4>18</vt:i4>
      </vt:variant>
      <vt:variant>
        <vt:i4>0</vt:i4>
      </vt:variant>
      <vt:variant>
        <vt:i4>5</vt:i4>
      </vt:variant>
      <vt:variant>
        <vt:lpwstr>http://www.mtitc.government.bg/upload/docs/Transport_Strategy_2020_last_r.pdf</vt:lpwstr>
      </vt:variant>
      <vt:variant>
        <vt:lpwstr/>
      </vt:variant>
      <vt:variant>
        <vt:i4>7602225</vt:i4>
      </vt:variant>
      <vt:variant>
        <vt:i4>15</vt:i4>
      </vt:variant>
      <vt:variant>
        <vt:i4>0</vt:i4>
      </vt:variant>
      <vt:variant>
        <vt:i4>5</vt:i4>
      </vt:variant>
      <vt:variant>
        <vt:lpwstr>http://www.bgregio.eu/media/files/Programirane &amp; ocenka/Programirane 2014-2020/NKPR proekt.pdf</vt:lpwstr>
      </vt:variant>
      <vt:variant>
        <vt:lpwstr/>
      </vt:variant>
      <vt:variant>
        <vt:i4>6160415</vt:i4>
      </vt:variant>
      <vt:variant>
        <vt:i4>12</vt:i4>
      </vt:variant>
      <vt:variant>
        <vt:i4>0</vt:i4>
      </vt:variant>
      <vt:variant>
        <vt:i4>5</vt:i4>
      </vt:variant>
      <vt:variant>
        <vt:lpwstr>http://eur-lex.europa.eu/LexUriServ/LexUriServ.do?uri=OJ:L:2013:348:0129:0171:EN:PDF</vt:lpwstr>
      </vt:variant>
      <vt:variant>
        <vt:lpwstr/>
      </vt:variant>
      <vt:variant>
        <vt:i4>6946941</vt:i4>
      </vt:variant>
      <vt:variant>
        <vt:i4>9</vt:i4>
      </vt:variant>
      <vt:variant>
        <vt:i4>0</vt:i4>
      </vt:variant>
      <vt:variant>
        <vt:i4>5</vt:i4>
      </vt:variant>
      <vt:variant>
        <vt:lpwstr>http://eur-lex.europa.eu/LexUriServ/LexUriServ.do?uri=COM:2011:0144:FIN:BG:PDF</vt:lpwstr>
      </vt:variant>
      <vt:variant>
        <vt:lpwstr/>
      </vt:variant>
      <vt:variant>
        <vt:i4>7471205</vt:i4>
      </vt:variant>
      <vt:variant>
        <vt:i4>6</vt:i4>
      </vt:variant>
      <vt:variant>
        <vt:i4>0</vt:i4>
      </vt:variant>
      <vt:variant>
        <vt:i4>5</vt:i4>
      </vt:variant>
      <vt:variant>
        <vt:lpwstr>http://www.eufunds.bg/document/4354</vt:lpwstr>
      </vt:variant>
      <vt:variant>
        <vt:lpwstr/>
      </vt:variant>
      <vt:variant>
        <vt:i4>7602278</vt:i4>
      </vt:variant>
      <vt:variant>
        <vt:i4>3</vt:i4>
      </vt:variant>
      <vt:variant>
        <vt:i4>0</vt:i4>
      </vt:variant>
      <vt:variant>
        <vt:i4>5</vt:i4>
      </vt:variant>
      <vt:variant>
        <vt:lpwstr>http://www.eufunds.bg/document/1064</vt:lpwstr>
      </vt:variant>
      <vt:variant>
        <vt:lpwstr/>
      </vt:variant>
      <vt:variant>
        <vt:i4>7274616</vt:i4>
      </vt:variant>
      <vt:variant>
        <vt:i4>0</vt:i4>
      </vt:variant>
      <vt:variant>
        <vt:i4>0</vt:i4>
      </vt:variant>
      <vt:variant>
        <vt:i4>5</vt:i4>
      </vt:variant>
      <vt:variant>
        <vt:lpwstr>http://eur-lex.europa.eu/LexUriServ/LexUriServ.do?uri=COM:2010:2020:FIN:BG:PDF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ОПЕРАТИВНА ПРОГРАМА ПО ЦЕЛ</dc:title>
  <dc:subject/>
  <dc:creator/>
  <cp:keywords/>
  <cp:lastModifiedBy/>
  <cp:revision>1</cp:revision>
  <dcterms:created xsi:type="dcterms:W3CDTF">2024-08-15T11:03:00Z</dcterms:created>
  <dcterms:modified xsi:type="dcterms:W3CDTF">2024-08-15T12:27:00Z</dcterms:modified>
</cp:coreProperties>
</file>