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949" w:rsidRPr="000A7FDB" w:rsidRDefault="00395D7A" w:rsidP="007D78AE">
      <w:pPr>
        <w:tabs>
          <w:tab w:val="num" w:pos="0"/>
        </w:tabs>
        <w:jc w:val="center"/>
        <w:rPr>
          <w:b/>
          <w:sz w:val="20"/>
          <w:szCs w:val="20"/>
        </w:rPr>
      </w:pPr>
      <w:r>
        <w:rPr>
          <w:b/>
          <w:sz w:val="20"/>
          <w:szCs w:val="20"/>
        </w:rPr>
        <w:t xml:space="preserve"> </w:t>
      </w:r>
    </w:p>
    <w:p w:rsidR="007D2949" w:rsidRPr="000A7FDB" w:rsidRDefault="007D2949" w:rsidP="007D78AE">
      <w:pPr>
        <w:tabs>
          <w:tab w:val="num" w:pos="0"/>
        </w:tabs>
        <w:jc w:val="center"/>
        <w:rPr>
          <w:b/>
          <w:sz w:val="20"/>
          <w:szCs w:val="20"/>
        </w:rPr>
      </w:pPr>
    </w:p>
    <w:p w:rsidR="002D140A" w:rsidRPr="000A7FDB" w:rsidRDefault="002D140A" w:rsidP="007D78AE">
      <w:pPr>
        <w:tabs>
          <w:tab w:val="num" w:pos="0"/>
        </w:tabs>
        <w:jc w:val="center"/>
        <w:rPr>
          <w:b/>
          <w:sz w:val="20"/>
          <w:szCs w:val="20"/>
        </w:rPr>
      </w:pPr>
      <w:r w:rsidRPr="000A7FDB">
        <w:rPr>
          <w:b/>
          <w:sz w:val="20"/>
          <w:szCs w:val="20"/>
        </w:rPr>
        <w:t>КОНТРОЛЕН ЛИСТ</w:t>
      </w:r>
    </w:p>
    <w:p w:rsidR="002D140A" w:rsidRPr="000A7FDB" w:rsidRDefault="002D140A" w:rsidP="007D78AE">
      <w:pPr>
        <w:tabs>
          <w:tab w:val="num" w:pos="0"/>
        </w:tabs>
        <w:jc w:val="center"/>
        <w:rPr>
          <w:b/>
          <w:sz w:val="20"/>
          <w:szCs w:val="20"/>
        </w:rPr>
      </w:pPr>
      <w:r w:rsidRPr="000A7FDB">
        <w:rPr>
          <w:b/>
          <w:sz w:val="20"/>
          <w:szCs w:val="20"/>
        </w:rPr>
        <w:t>за проверка на обществени поръчки, възложени след открита процедура по</w:t>
      </w:r>
      <w:r w:rsidR="00CA44F7">
        <w:rPr>
          <w:b/>
          <w:sz w:val="20"/>
          <w:szCs w:val="20"/>
        </w:rPr>
        <w:t xml:space="preserve"> чл. 18, ал. 1, т.</w:t>
      </w:r>
      <w:r w:rsidR="00BA5226">
        <w:rPr>
          <w:b/>
          <w:sz w:val="20"/>
          <w:szCs w:val="20"/>
        </w:rPr>
        <w:t xml:space="preserve"> </w:t>
      </w:r>
      <w:r w:rsidR="00CA44F7">
        <w:rPr>
          <w:b/>
          <w:sz w:val="20"/>
          <w:szCs w:val="20"/>
        </w:rPr>
        <w:t xml:space="preserve">1 от </w:t>
      </w:r>
      <w:r w:rsidRPr="000A7FDB">
        <w:rPr>
          <w:b/>
          <w:sz w:val="20"/>
          <w:szCs w:val="20"/>
        </w:rPr>
        <w:t>Закона за обществените поръчки</w:t>
      </w:r>
      <w:r w:rsidR="00F34837">
        <w:rPr>
          <w:b/>
          <w:sz w:val="20"/>
          <w:szCs w:val="20"/>
        </w:rPr>
        <w:t xml:space="preserve"> </w:t>
      </w:r>
      <w:r w:rsidR="00F34837" w:rsidRPr="00F34837">
        <w:rPr>
          <w:b/>
          <w:sz w:val="20"/>
          <w:szCs w:val="20"/>
        </w:rPr>
        <w:t xml:space="preserve">– в сила </w:t>
      </w:r>
      <w:r w:rsidR="00F34837">
        <w:rPr>
          <w:b/>
          <w:sz w:val="20"/>
          <w:szCs w:val="20"/>
        </w:rPr>
        <w:t>от</w:t>
      </w:r>
      <w:r w:rsidR="00F34837" w:rsidRPr="00F34837">
        <w:rPr>
          <w:b/>
          <w:sz w:val="20"/>
          <w:szCs w:val="20"/>
        </w:rPr>
        <w:t xml:space="preserve"> 15.04.2016 г.</w:t>
      </w:r>
    </w:p>
    <w:p w:rsidR="002D140A" w:rsidRPr="000A7FDB" w:rsidRDefault="002D140A" w:rsidP="007D78AE">
      <w:pPr>
        <w:tabs>
          <w:tab w:val="num" w:pos="0"/>
        </w:tabs>
        <w:jc w:val="center"/>
        <w:rPr>
          <w:b/>
          <w:sz w:val="20"/>
          <w:szCs w:val="20"/>
        </w:rPr>
      </w:pPr>
    </w:p>
    <w:p w:rsidR="007D2949" w:rsidRPr="000A7FDB" w:rsidRDefault="007D2949" w:rsidP="007D78AE">
      <w:pPr>
        <w:tabs>
          <w:tab w:val="num" w:pos="0"/>
        </w:tabs>
        <w:jc w:val="center"/>
        <w:rPr>
          <w:b/>
          <w:sz w:val="20"/>
          <w:szCs w:val="20"/>
        </w:rPr>
      </w:pPr>
    </w:p>
    <w:p w:rsidR="007D2949" w:rsidRPr="00F370DD" w:rsidRDefault="007D2949" w:rsidP="001F5D5A">
      <w:pPr>
        <w:tabs>
          <w:tab w:val="num" w:pos="0"/>
        </w:tabs>
        <w:jc w:val="both"/>
        <w:rPr>
          <w:b/>
          <w:sz w:val="20"/>
          <w:szCs w:val="20"/>
        </w:rPr>
      </w:pPr>
    </w:p>
    <w:p w:rsidR="002D140A" w:rsidRPr="00E942C0" w:rsidRDefault="002D140A" w:rsidP="001F5D5A">
      <w:pPr>
        <w:tabs>
          <w:tab w:val="num" w:pos="0"/>
        </w:tabs>
        <w:jc w:val="both"/>
        <w:rPr>
          <w:sz w:val="20"/>
          <w:szCs w:val="20"/>
        </w:rPr>
      </w:pPr>
      <w:r w:rsidRPr="00F370DD">
        <w:rPr>
          <w:b/>
          <w:sz w:val="20"/>
          <w:szCs w:val="20"/>
        </w:rPr>
        <w:t xml:space="preserve">Цел: </w:t>
      </w:r>
      <w:r w:rsidRPr="008C2581">
        <w:rPr>
          <w:sz w:val="20"/>
          <w:szCs w:val="20"/>
        </w:rPr>
        <w:t>да се установи дали обществената поръчка е възложена законосъобразно</w:t>
      </w:r>
      <w:r w:rsidR="00F63BCA" w:rsidRPr="00E942C0">
        <w:rPr>
          <w:sz w:val="20"/>
          <w:szCs w:val="20"/>
        </w:rPr>
        <w:t>.</w:t>
      </w:r>
    </w:p>
    <w:p w:rsidR="002D140A" w:rsidRPr="00CA3D30" w:rsidRDefault="002D140A" w:rsidP="001F5D5A">
      <w:pPr>
        <w:tabs>
          <w:tab w:val="num" w:pos="0"/>
        </w:tabs>
        <w:jc w:val="both"/>
        <w:rPr>
          <w:sz w:val="20"/>
          <w:szCs w:val="20"/>
        </w:rPr>
      </w:pPr>
    </w:p>
    <w:p w:rsidR="002D140A" w:rsidRPr="00CA3D30" w:rsidRDefault="002D140A" w:rsidP="001F5D5A">
      <w:pPr>
        <w:tabs>
          <w:tab w:val="num" w:pos="0"/>
        </w:tabs>
        <w:jc w:val="both"/>
        <w:rPr>
          <w:sz w:val="20"/>
          <w:szCs w:val="20"/>
        </w:rPr>
      </w:pPr>
    </w:p>
    <w:tbl>
      <w:tblPr>
        <w:tblW w:w="138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466"/>
        <w:gridCol w:w="7476"/>
        <w:gridCol w:w="5882"/>
      </w:tblGrid>
      <w:tr w:rsidR="00CE4E12" w:rsidRPr="000A7FDB" w:rsidTr="00FD636E">
        <w:tc>
          <w:tcPr>
            <w:tcW w:w="416" w:type="dxa"/>
            <w:shd w:val="clear" w:color="auto" w:fill="CCFFCC"/>
          </w:tcPr>
          <w:p w:rsidR="00CE4E12" w:rsidRPr="00CA3D30" w:rsidRDefault="00CE4E12" w:rsidP="006350FB">
            <w:pPr>
              <w:rPr>
                <w:b/>
                <w:bCs/>
                <w:sz w:val="20"/>
                <w:szCs w:val="20"/>
              </w:rPr>
            </w:pPr>
            <w:r w:rsidRPr="00CA3D30">
              <w:rPr>
                <w:b/>
                <w:bCs/>
                <w:sz w:val="20"/>
                <w:szCs w:val="20"/>
              </w:rPr>
              <w:t>1</w:t>
            </w:r>
          </w:p>
        </w:tc>
        <w:tc>
          <w:tcPr>
            <w:tcW w:w="7505" w:type="dxa"/>
            <w:shd w:val="clear" w:color="auto" w:fill="CCFFCC"/>
          </w:tcPr>
          <w:p w:rsidR="00CE4E12" w:rsidRPr="00F32B4B" w:rsidRDefault="00CE4E12" w:rsidP="006350FB">
            <w:pPr>
              <w:rPr>
                <w:b/>
                <w:bCs/>
                <w:sz w:val="20"/>
                <w:szCs w:val="20"/>
              </w:rPr>
            </w:pPr>
            <w:r w:rsidRPr="00F32B4B">
              <w:rPr>
                <w:b/>
                <w:bCs/>
                <w:sz w:val="20"/>
                <w:szCs w:val="20"/>
              </w:rPr>
              <w:t xml:space="preserve">Наименование на проверката </w:t>
            </w:r>
          </w:p>
          <w:p w:rsidR="00CE4E12" w:rsidRPr="00F32B4B" w:rsidRDefault="00CE4E12" w:rsidP="006350FB">
            <w:pPr>
              <w:rPr>
                <w:b/>
                <w:bCs/>
                <w:sz w:val="20"/>
                <w:szCs w:val="20"/>
              </w:rPr>
            </w:pPr>
            <w:r w:rsidRPr="00F32B4B">
              <w:rPr>
                <w:b/>
                <w:bCs/>
                <w:sz w:val="20"/>
                <w:szCs w:val="20"/>
              </w:rPr>
              <w:t>(вкл. обект /доставка, услуга или строителство/, предмет, сключен договор /номер, дата, изпълнител, стойност без ДДС)</w:t>
            </w:r>
          </w:p>
        </w:tc>
        <w:tc>
          <w:tcPr>
            <w:tcW w:w="5903" w:type="dxa"/>
          </w:tcPr>
          <w:p w:rsidR="00CE4E12" w:rsidRPr="00994B8F" w:rsidRDefault="00CE4E12" w:rsidP="0065633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2</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Проект:  </w:t>
            </w:r>
          </w:p>
        </w:tc>
        <w:tc>
          <w:tcPr>
            <w:tcW w:w="5903" w:type="dxa"/>
          </w:tcPr>
          <w:p w:rsidR="00CE4E12" w:rsidRPr="000A7FDB" w:rsidRDefault="00CE4E12" w:rsidP="006350FB">
            <w:pPr>
              <w:rPr>
                <w:i/>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3</w:t>
            </w:r>
          </w:p>
        </w:tc>
        <w:tc>
          <w:tcPr>
            <w:tcW w:w="7505" w:type="dxa"/>
            <w:shd w:val="clear" w:color="auto" w:fill="CCFFCC"/>
          </w:tcPr>
          <w:p w:rsidR="00CE4E12" w:rsidRPr="000A7FDB" w:rsidRDefault="00CE4E12" w:rsidP="006350FB">
            <w:pPr>
              <w:rPr>
                <w:b/>
                <w:bCs/>
                <w:sz w:val="20"/>
                <w:szCs w:val="20"/>
              </w:rPr>
            </w:pPr>
            <w:r w:rsidRPr="000A7FDB">
              <w:rPr>
                <w:b/>
                <w:bCs/>
                <w:sz w:val="20"/>
                <w:szCs w:val="20"/>
              </w:rPr>
              <w:t xml:space="preserve">Възложител: </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4</w:t>
            </w:r>
          </w:p>
        </w:tc>
        <w:tc>
          <w:tcPr>
            <w:tcW w:w="7505" w:type="dxa"/>
            <w:shd w:val="clear" w:color="auto" w:fill="CCFFCC"/>
          </w:tcPr>
          <w:p w:rsidR="00CE4E12" w:rsidRPr="000A7FDB" w:rsidRDefault="00CE4E12" w:rsidP="006350FB">
            <w:pPr>
              <w:rPr>
                <w:b/>
                <w:bCs/>
                <w:sz w:val="20"/>
                <w:szCs w:val="20"/>
              </w:rPr>
            </w:pPr>
            <w:r w:rsidRPr="000A7FDB">
              <w:rPr>
                <w:b/>
                <w:bCs/>
                <w:sz w:val="20"/>
                <w:szCs w:val="20"/>
              </w:rPr>
              <w:t>Номер на поръчката в РОП:</w:t>
            </w:r>
          </w:p>
        </w:tc>
        <w:tc>
          <w:tcPr>
            <w:tcW w:w="5903" w:type="dxa"/>
          </w:tcPr>
          <w:p w:rsidR="00CE4E12" w:rsidRPr="000A7FDB" w:rsidRDefault="00CE4E12" w:rsidP="006350FB">
            <w:pPr>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5</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Решение за откриване:</w:t>
            </w:r>
          </w:p>
        </w:tc>
        <w:tc>
          <w:tcPr>
            <w:tcW w:w="5903" w:type="dxa"/>
          </w:tcPr>
          <w:p w:rsidR="00CE4E12" w:rsidRPr="000A7FDB" w:rsidRDefault="00CE4E12" w:rsidP="005D729B">
            <w:pPr>
              <w:spacing w:before="100" w:beforeAutospacing="1" w:after="100" w:afterAutospacing="1"/>
              <w:jc w:val="both"/>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6</w:t>
            </w:r>
          </w:p>
        </w:tc>
        <w:tc>
          <w:tcPr>
            <w:tcW w:w="7505" w:type="dxa"/>
            <w:shd w:val="clear" w:color="auto" w:fill="CCFFCC"/>
          </w:tcPr>
          <w:p w:rsidR="00CE4E12" w:rsidRPr="000A7FDB" w:rsidRDefault="00CE4E12" w:rsidP="006350FB">
            <w:pPr>
              <w:rPr>
                <w:rFonts w:ascii="Palatino Linotype" w:hAnsi="Palatino Linotype"/>
                <w:b/>
                <w:bCs/>
                <w:sz w:val="20"/>
                <w:szCs w:val="20"/>
              </w:rPr>
            </w:pPr>
            <w:r w:rsidRPr="000A7FDB">
              <w:rPr>
                <w:b/>
                <w:bCs/>
                <w:sz w:val="20"/>
                <w:szCs w:val="20"/>
              </w:rPr>
              <w:t>Прогнозна стойност на поръчката (без ДДС):</w:t>
            </w:r>
          </w:p>
        </w:tc>
        <w:tc>
          <w:tcPr>
            <w:tcW w:w="5903" w:type="dxa"/>
          </w:tcPr>
          <w:p w:rsidR="00CE4E12" w:rsidRPr="0072114A" w:rsidRDefault="00CE4E12" w:rsidP="006350FB">
            <w:pPr>
              <w:rPr>
                <w:sz w:val="20"/>
                <w:szCs w:val="20"/>
              </w:rPr>
            </w:pPr>
          </w:p>
        </w:tc>
      </w:tr>
      <w:tr w:rsidR="00CE4E12" w:rsidRPr="000A7FDB" w:rsidTr="00FD636E">
        <w:tc>
          <w:tcPr>
            <w:tcW w:w="416" w:type="dxa"/>
            <w:shd w:val="clear" w:color="auto" w:fill="CCFFCC"/>
          </w:tcPr>
          <w:p w:rsidR="00CE4E12" w:rsidRPr="000A7FDB" w:rsidRDefault="00CE4E12" w:rsidP="006350FB">
            <w:pPr>
              <w:rPr>
                <w:b/>
                <w:bCs/>
                <w:sz w:val="20"/>
                <w:szCs w:val="20"/>
              </w:rPr>
            </w:pPr>
            <w:r w:rsidRPr="000A7FDB">
              <w:rPr>
                <w:b/>
                <w:bCs/>
                <w:sz w:val="20"/>
                <w:szCs w:val="20"/>
              </w:rPr>
              <w:t>7</w:t>
            </w:r>
          </w:p>
        </w:tc>
        <w:tc>
          <w:tcPr>
            <w:tcW w:w="7505" w:type="dxa"/>
            <w:shd w:val="clear" w:color="auto" w:fill="CCFFCC"/>
          </w:tcPr>
          <w:p w:rsidR="00CE4E12" w:rsidRPr="000A7FDB" w:rsidRDefault="00CE4E12" w:rsidP="006350FB">
            <w:pPr>
              <w:rPr>
                <w:b/>
                <w:bCs/>
                <w:sz w:val="20"/>
                <w:szCs w:val="20"/>
              </w:rPr>
            </w:pPr>
            <w:r w:rsidRPr="000A7FDB">
              <w:rPr>
                <w:b/>
                <w:bCs/>
                <w:sz w:val="20"/>
                <w:szCs w:val="20"/>
              </w:rPr>
              <w:t>Акт, с който е приключила процедурата:</w:t>
            </w:r>
          </w:p>
        </w:tc>
        <w:tc>
          <w:tcPr>
            <w:tcW w:w="5903" w:type="dxa"/>
          </w:tcPr>
          <w:p w:rsidR="00CE4E12" w:rsidRPr="000A7FDB" w:rsidRDefault="00CE4E12" w:rsidP="0072114A">
            <w:pPr>
              <w:rPr>
                <w:sz w:val="20"/>
                <w:szCs w:val="20"/>
              </w:rPr>
            </w:pPr>
          </w:p>
        </w:tc>
      </w:tr>
      <w:tr w:rsidR="00CE4E12" w:rsidRPr="000A7FDB" w:rsidTr="00FD636E">
        <w:tc>
          <w:tcPr>
            <w:tcW w:w="416" w:type="dxa"/>
            <w:shd w:val="clear" w:color="auto" w:fill="CCFFCC"/>
          </w:tcPr>
          <w:p w:rsidR="00CE4E12" w:rsidRPr="000A7FDB" w:rsidRDefault="00CE4E12" w:rsidP="006350FB">
            <w:pPr>
              <w:rPr>
                <w:b/>
                <w:bCs/>
                <w:iCs/>
                <w:sz w:val="20"/>
                <w:szCs w:val="20"/>
              </w:rPr>
            </w:pPr>
            <w:r w:rsidRPr="000A7FDB">
              <w:rPr>
                <w:b/>
                <w:bCs/>
                <w:iCs/>
                <w:sz w:val="20"/>
                <w:szCs w:val="20"/>
              </w:rPr>
              <w:t>8</w:t>
            </w:r>
          </w:p>
        </w:tc>
        <w:tc>
          <w:tcPr>
            <w:tcW w:w="7505" w:type="dxa"/>
            <w:shd w:val="clear" w:color="auto" w:fill="CCFFCC"/>
          </w:tcPr>
          <w:p w:rsidR="00CE4E12" w:rsidRPr="000A7FDB" w:rsidRDefault="00CE4E12" w:rsidP="006350FB">
            <w:pPr>
              <w:rPr>
                <w:b/>
                <w:bCs/>
                <w:sz w:val="20"/>
                <w:szCs w:val="20"/>
              </w:rPr>
            </w:pPr>
            <w:r w:rsidRPr="000A7FDB">
              <w:rPr>
                <w:b/>
                <w:bCs/>
                <w:iCs/>
                <w:sz w:val="20"/>
                <w:szCs w:val="20"/>
              </w:rPr>
              <w:t xml:space="preserve">Актове на АОП по чл. </w:t>
            </w:r>
            <w:r w:rsidR="007762C2">
              <w:rPr>
                <w:b/>
                <w:bCs/>
                <w:iCs/>
                <w:sz w:val="20"/>
                <w:szCs w:val="20"/>
                <w:lang w:val="en-US"/>
              </w:rPr>
              <w:t>232</w:t>
            </w:r>
            <w:r w:rsidRPr="000A7FDB">
              <w:rPr>
                <w:b/>
                <w:bCs/>
                <w:iCs/>
                <w:sz w:val="20"/>
                <w:szCs w:val="20"/>
              </w:rPr>
              <w:t xml:space="preserve"> от ЗОП</w:t>
            </w:r>
            <w:r w:rsidR="007762C2">
              <w:rPr>
                <w:b/>
                <w:bCs/>
                <w:iCs/>
                <w:sz w:val="20"/>
                <w:szCs w:val="20"/>
                <w:lang w:val="en-US"/>
              </w:rPr>
              <w:t xml:space="preserve"> </w:t>
            </w:r>
            <w:r w:rsidR="007762C2">
              <w:rPr>
                <w:b/>
                <w:bCs/>
                <w:iCs/>
                <w:sz w:val="20"/>
                <w:szCs w:val="20"/>
              </w:rPr>
              <w:t>(ако е приложимо)</w:t>
            </w:r>
            <w:r w:rsidRPr="000A7FDB">
              <w:rPr>
                <w:b/>
                <w:bCs/>
                <w:iCs/>
                <w:sz w:val="20"/>
                <w:szCs w:val="20"/>
              </w:rPr>
              <w:t xml:space="preserve">: </w:t>
            </w:r>
          </w:p>
        </w:tc>
        <w:tc>
          <w:tcPr>
            <w:tcW w:w="5903" w:type="dxa"/>
          </w:tcPr>
          <w:p w:rsidR="00CE4E12" w:rsidRPr="000A7FDB" w:rsidRDefault="00CE4E12" w:rsidP="006350FB">
            <w:pPr>
              <w:rPr>
                <w:sz w:val="20"/>
                <w:szCs w:val="20"/>
              </w:rPr>
            </w:pPr>
          </w:p>
        </w:tc>
      </w:tr>
      <w:tr w:rsidR="00F872AE" w:rsidRPr="000A7FDB" w:rsidTr="00FD636E">
        <w:tc>
          <w:tcPr>
            <w:tcW w:w="416" w:type="dxa"/>
            <w:shd w:val="clear" w:color="auto" w:fill="CCFFCC"/>
          </w:tcPr>
          <w:p w:rsidR="00F872AE" w:rsidRPr="00F872AE" w:rsidRDefault="00F872AE" w:rsidP="006350FB">
            <w:pPr>
              <w:rPr>
                <w:b/>
                <w:bCs/>
                <w:iCs/>
                <w:sz w:val="20"/>
                <w:szCs w:val="20"/>
                <w:lang w:val="en-US"/>
              </w:rPr>
            </w:pPr>
            <w:r>
              <w:rPr>
                <w:b/>
                <w:bCs/>
                <w:iCs/>
                <w:sz w:val="20"/>
                <w:szCs w:val="20"/>
                <w:lang w:val="en-US"/>
              </w:rPr>
              <w:t>9</w:t>
            </w:r>
          </w:p>
        </w:tc>
        <w:tc>
          <w:tcPr>
            <w:tcW w:w="7505" w:type="dxa"/>
            <w:shd w:val="clear" w:color="auto" w:fill="CCFFCC"/>
          </w:tcPr>
          <w:p w:rsidR="00F872AE" w:rsidRPr="000A7FDB" w:rsidRDefault="00F872AE" w:rsidP="00F872AE">
            <w:pPr>
              <w:rPr>
                <w:b/>
                <w:bCs/>
                <w:iCs/>
                <w:sz w:val="20"/>
                <w:szCs w:val="20"/>
              </w:rPr>
            </w:pPr>
            <w:r w:rsidRPr="00F872AE">
              <w:rPr>
                <w:b/>
                <w:bCs/>
                <w:iCs/>
                <w:sz w:val="20"/>
                <w:szCs w:val="20"/>
              </w:rPr>
              <w:t>Доклади от други органи (ЕК, ЕСП</w:t>
            </w:r>
            <w:r>
              <w:rPr>
                <w:b/>
                <w:bCs/>
                <w:iCs/>
                <w:sz w:val="20"/>
                <w:szCs w:val="20"/>
              </w:rPr>
              <w:t>, ОЛАФ, СП, АДФИ,</w:t>
            </w:r>
            <w:r w:rsidRPr="00F872AE">
              <w:rPr>
                <w:b/>
                <w:bCs/>
                <w:iCs/>
                <w:sz w:val="20"/>
                <w:szCs w:val="20"/>
              </w:rPr>
              <w:t xml:space="preserve"> др.): </w:t>
            </w:r>
          </w:p>
        </w:tc>
        <w:tc>
          <w:tcPr>
            <w:tcW w:w="5903" w:type="dxa"/>
          </w:tcPr>
          <w:p w:rsidR="00F872AE" w:rsidRPr="00F872AE" w:rsidRDefault="00F872AE" w:rsidP="006350FB">
            <w:pPr>
              <w:rPr>
                <w:bCs/>
                <w:iCs/>
                <w:sz w:val="20"/>
                <w:szCs w:val="20"/>
              </w:rPr>
            </w:pPr>
          </w:p>
        </w:tc>
      </w:tr>
      <w:tr w:rsidR="00CE4E12" w:rsidRPr="000A7FDB" w:rsidTr="00FD636E">
        <w:tc>
          <w:tcPr>
            <w:tcW w:w="416" w:type="dxa"/>
            <w:shd w:val="clear" w:color="auto" w:fill="CCFFCC"/>
          </w:tcPr>
          <w:p w:rsidR="00CE4E12" w:rsidRPr="00F872AE" w:rsidRDefault="00F872AE" w:rsidP="006350FB">
            <w:pPr>
              <w:rPr>
                <w:b/>
                <w:sz w:val="20"/>
                <w:szCs w:val="20"/>
                <w:lang w:val="en-US" w:eastAsia="fr-FR"/>
              </w:rPr>
            </w:pPr>
            <w:r>
              <w:rPr>
                <w:b/>
                <w:sz w:val="20"/>
                <w:szCs w:val="20"/>
                <w:lang w:val="en-US" w:eastAsia="fr-FR"/>
              </w:rPr>
              <w:t>10</w:t>
            </w:r>
          </w:p>
        </w:tc>
        <w:tc>
          <w:tcPr>
            <w:tcW w:w="7505" w:type="dxa"/>
            <w:shd w:val="clear" w:color="auto" w:fill="CCFFCC"/>
          </w:tcPr>
          <w:p w:rsidR="00CE4E12" w:rsidRPr="000A7FDB" w:rsidRDefault="00CE4E12" w:rsidP="006350FB">
            <w:pPr>
              <w:rPr>
                <w:b/>
                <w:bCs/>
                <w:sz w:val="20"/>
                <w:szCs w:val="20"/>
              </w:rPr>
            </w:pPr>
            <w:r w:rsidRPr="000A7FDB">
              <w:rPr>
                <w:b/>
                <w:sz w:val="20"/>
                <w:szCs w:val="20"/>
                <w:lang w:eastAsia="fr-FR"/>
              </w:rPr>
              <w:t xml:space="preserve">Актове на КЗК и ВАС: </w:t>
            </w:r>
          </w:p>
        </w:tc>
        <w:tc>
          <w:tcPr>
            <w:tcW w:w="5903" w:type="dxa"/>
          </w:tcPr>
          <w:p w:rsidR="00CE4E12" w:rsidRPr="000A7FDB" w:rsidRDefault="00CE4E12" w:rsidP="006350FB">
            <w:pPr>
              <w:rPr>
                <w:sz w:val="20"/>
                <w:szCs w:val="20"/>
              </w:rPr>
            </w:pPr>
          </w:p>
        </w:tc>
      </w:tr>
      <w:tr w:rsidR="00CE4E12" w:rsidRPr="000A7FDB" w:rsidTr="00FD636E">
        <w:tc>
          <w:tcPr>
            <w:tcW w:w="416" w:type="dxa"/>
            <w:shd w:val="clear" w:color="auto" w:fill="CCFFCC"/>
          </w:tcPr>
          <w:p w:rsidR="00CE4E12" w:rsidRPr="00F872AE" w:rsidDel="00CF6EDD" w:rsidRDefault="00CE4E12" w:rsidP="00A32988">
            <w:pPr>
              <w:rPr>
                <w:b/>
                <w:sz w:val="20"/>
                <w:szCs w:val="20"/>
                <w:lang w:val="en-US" w:eastAsia="fr-FR"/>
              </w:rPr>
            </w:pPr>
            <w:r w:rsidRPr="000A7FDB">
              <w:rPr>
                <w:b/>
                <w:sz w:val="20"/>
                <w:szCs w:val="20"/>
                <w:lang w:eastAsia="fr-FR"/>
              </w:rPr>
              <w:t>1</w:t>
            </w:r>
            <w:r w:rsidR="00F872AE">
              <w:rPr>
                <w:b/>
                <w:sz w:val="20"/>
                <w:szCs w:val="20"/>
                <w:lang w:val="en-US" w:eastAsia="fr-FR"/>
              </w:rPr>
              <w:t>1</w:t>
            </w:r>
          </w:p>
        </w:tc>
        <w:tc>
          <w:tcPr>
            <w:tcW w:w="7505" w:type="dxa"/>
            <w:shd w:val="clear" w:color="auto" w:fill="CCFFCC"/>
          </w:tcPr>
          <w:p w:rsidR="00CE4E12" w:rsidRPr="00DF02DE" w:rsidRDefault="00C7082E" w:rsidP="005E1085">
            <w:pPr>
              <w:rPr>
                <w:b/>
                <w:sz w:val="20"/>
                <w:szCs w:val="20"/>
                <w:lang w:eastAsia="fr-FR"/>
              </w:rPr>
            </w:pPr>
            <w:r>
              <w:rPr>
                <w:b/>
                <w:sz w:val="20"/>
                <w:szCs w:val="20"/>
                <w:lang w:eastAsia="fr-FR"/>
              </w:rPr>
              <w:t xml:space="preserve">Адрес </w:t>
            </w:r>
            <w:r w:rsidR="00DF02DE">
              <w:rPr>
                <w:b/>
                <w:sz w:val="20"/>
                <w:szCs w:val="20"/>
                <w:lang w:eastAsia="fr-FR"/>
              </w:rPr>
              <w:t>на профила на купувача</w:t>
            </w:r>
            <w:r w:rsidR="00CE4E12" w:rsidRPr="00DF02DE">
              <w:rPr>
                <w:b/>
                <w:sz w:val="20"/>
                <w:szCs w:val="20"/>
                <w:lang w:eastAsia="fr-FR"/>
              </w:rPr>
              <w:t>:</w:t>
            </w:r>
          </w:p>
        </w:tc>
        <w:tc>
          <w:tcPr>
            <w:tcW w:w="5903" w:type="dxa"/>
          </w:tcPr>
          <w:p w:rsidR="00CE4E12" w:rsidRPr="00767D48" w:rsidRDefault="00CE4E12" w:rsidP="006350FB">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2</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подадени оферти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E54F6C" w:rsidRPr="000A7FDB" w:rsidRDefault="00E54F6C" w:rsidP="00E54F6C">
            <w:pPr>
              <w:rPr>
                <w:sz w:val="20"/>
                <w:szCs w:val="20"/>
                <w:lang w:eastAsia="fr-FR"/>
              </w:rPr>
            </w:pPr>
          </w:p>
        </w:tc>
      </w:tr>
      <w:tr w:rsidR="00CE4E12" w:rsidRPr="000A7FDB" w:rsidTr="00FD636E">
        <w:tc>
          <w:tcPr>
            <w:tcW w:w="416" w:type="dxa"/>
            <w:shd w:val="clear" w:color="auto" w:fill="CCFFCC"/>
          </w:tcPr>
          <w:p w:rsidR="00CE4E12" w:rsidRPr="00F872AE" w:rsidRDefault="00CE4E12" w:rsidP="006350FB">
            <w:pPr>
              <w:rPr>
                <w:b/>
                <w:sz w:val="20"/>
                <w:szCs w:val="20"/>
                <w:lang w:val="en-US" w:eastAsia="fr-FR"/>
              </w:rPr>
            </w:pPr>
            <w:r w:rsidRPr="000A7FDB">
              <w:rPr>
                <w:b/>
                <w:sz w:val="20"/>
                <w:szCs w:val="20"/>
                <w:lang w:eastAsia="fr-FR"/>
              </w:rPr>
              <w:t>1</w:t>
            </w:r>
            <w:r w:rsidR="00F872AE">
              <w:rPr>
                <w:b/>
                <w:sz w:val="20"/>
                <w:szCs w:val="20"/>
                <w:lang w:val="en-US" w:eastAsia="fr-FR"/>
              </w:rPr>
              <w:t>3</w:t>
            </w:r>
          </w:p>
        </w:tc>
        <w:tc>
          <w:tcPr>
            <w:tcW w:w="7505" w:type="dxa"/>
            <w:shd w:val="clear" w:color="auto" w:fill="CCFFCC"/>
          </w:tcPr>
          <w:p w:rsidR="00CE4E12" w:rsidRPr="000A7FDB" w:rsidRDefault="00CE4E12" w:rsidP="005E1085">
            <w:pPr>
              <w:rPr>
                <w:b/>
                <w:sz w:val="20"/>
                <w:szCs w:val="20"/>
                <w:lang w:eastAsia="fr-FR"/>
              </w:rPr>
            </w:pPr>
            <w:r w:rsidRPr="000A7FDB">
              <w:rPr>
                <w:b/>
                <w:sz w:val="20"/>
                <w:szCs w:val="20"/>
                <w:lang w:eastAsia="fr-FR"/>
              </w:rPr>
              <w:t>Брой отстранени участници</w:t>
            </w:r>
            <w:r w:rsidR="00A81D78" w:rsidRPr="000A7FDB">
              <w:rPr>
                <w:b/>
                <w:sz w:val="20"/>
                <w:szCs w:val="20"/>
                <w:lang w:eastAsia="fr-FR"/>
              </w:rPr>
              <w:t xml:space="preserve"> (вкл. </w:t>
            </w:r>
            <w:r w:rsidR="005E1085" w:rsidRPr="000A7FDB">
              <w:rPr>
                <w:b/>
                <w:sz w:val="20"/>
                <w:szCs w:val="20"/>
                <w:lang w:eastAsia="fr-FR"/>
              </w:rPr>
              <w:t>за всяка</w:t>
            </w:r>
            <w:r w:rsidR="00A81D78" w:rsidRPr="000A7FDB">
              <w:rPr>
                <w:b/>
                <w:sz w:val="20"/>
                <w:szCs w:val="20"/>
                <w:lang w:eastAsia="fr-FR"/>
              </w:rPr>
              <w:t xml:space="preserve"> обособен</w:t>
            </w:r>
            <w:r w:rsidR="005E1085" w:rsidRPr="000A7FDB">
              <w:rPr>
                <w:b/>
                <w:sz w:val="20"/>
                <w:szCs w:val="20"/>
                <w:lang w:eastAsia="fr-FR"/>
              </w:rPr>
              <w:t>а</w:t>
            </w:r>
            <w:r w:rsidR="00A81D78" w:rsidRPr="000A7FDB">
              <w:rPr>
                <w:b/>
                <w:sz w:val="20"/>
                <w:szCs w:val="20"/>
                <w:lang w:eastAsia="fr-FR"/>
              </w:rPr>
              <w:t xml:space="preserve"> позици</w:t>
            </w:r>
            <w:r w:rsidR="005E1085" w:rsidRPr="000A7FDB">
              <w:rPr>
                <w:b/>
                <w:sz w:val="20"/>
                <w:szCs w:val="20"/>
                <w:lang w:eastAsia="fr-FR"/>
              </w:rPr>
              <w:t>я</w:t>
            </w:r>
            <w:r w:rsidR="00A81D78" w:rsidRPr="000A7FDB">
              <w:rPr>
                <w:b/>
                <w:sz w:val="20"/>
                <w:szCs w:val="20"/>
                <w:lang w:eastAsia="fr-FR"/>
              </w:rPr>
              <w:t>)</w:t>
            </w:r>
            <w:r w:rsidRPr="000A7FDB">
              <w:rPr>
                <w:b/>
                <w:sz w:val="20"/>
                <w:szCs w:val="20"/>
                <w:lang w:eastAsia="fr-FR"/>
              </w:rPr>
              <w:t>:</w:t>
            </w:r>
          </w:p>
        </w:tc>
        <w:tc>
          <w:tcPr>
            <w:tcW w:w="5903" w:type="dxa"/>
          </w:tcPr>
          <w:p w:rsidR="00CE4E12" w:rsidRPr="000A7FDB" w:rsidRDefault="00CE4E12" w:rsidP="006350FB">
            <w:pPr>
              <w:rPr>
                <w:sz w:val="20"/>
                <w:szCs w:val="20"/>
                <w:lang w:eastAsia="fr-FR"/>
              </w:rPr>
            </w:pPr>
          </w:p>
        </w:tc>
      </w:tr>
      <w:tr w:rsidR="00E55FBC" w:rsidRPr="000A7FDB" w:rsidTr="00FD636E">
        <w:trPr>
          <w:ins w:id="0" w:author="Veselina Pavlova" w:date="2018-09-26T11:48:00Z"/>
        </w:trPr>
        <w:tc>
          <w:tcPr>
            <w:tcW w:w="416" w:type="dxa"/>
            <w:shd w:val="clear" w:color="auto" w:fill="CCFFCC"/>
          </w:tcPr>
          <w:p w:rsidR="00E55FBC" w:rsidRPr="000A7FDB" w:rsidRDefault="00E55FBC" w:rsidP="006350FB">
            <w:pPr>
              <w:rPr>
                <w:ins w:id="1" w:author="Veselina Pavlova" w:date="2018-09-26T11:48:00Z"/>
                <w:b/>
                <w:sz w:val="20"/>
                <w:szCs w:val="20"/>
                <w:lang w:eastAsia="fr-FR"/>
              </w:rPr>
            </w:pPr>
            <w:bookmarkStart w:id="2" w:name="_GoBack" w:colFirst="0" w:colLast="2"/>
            <w:ins w:id="3" w:author="Veselina Pavlova" w:date="2018-09-26T11:48:00Z">
              <w:r>
                <w:rPr>
                  <w:b/>
                  <w:sz w:val="20"/>
                  <w:szCs w:val="20"/>
                  <w:lang w:eastAsia="fr-FR"/>
                </w:rPr>
                <w:t xml:space="preserve">14. </w:t>
              </w:r>
            </w:ins>
          </w:p>
        </w:tc>
        <w:tc>
          <w:tcPr>
            <w:tcW w:w="7505" w:type="dxa"/>
            <w:shd w:val="clear" w:color="auto" w:fill="CCFFCC"/>
          </w:tcPr>
          <w:p w:rsidR="00E55FBC" w:rsidRDefault="00E55FBC">
            <w:pPr>
              <w:tabs>
                <w:tab w:val="num" w:pos="0"/>
              </w:tabs>
              <w:rPr>
                <w:ins w:id="4" w:author="Veselina Pavlova" w:date="2018-09-26T11:48:00Z"/>
                <w:b/>
                <w:sz w:val="20"/>
                <w:szCs w:val="20"/>
              </w:rPr>
            </w:pPr>
            <w:ins w:id="5" w:author="Veselina Pavlova" w:date="2018-09-26T11:48:00Z">
              <w:r>
                <w:rPr>
                  <w:b/>
                  <w:sz w:val="20"/>
                  <w:szCs w:val="20"/>
                </w:rPr>
                <w:t xml:space="preserve">Писмо за удостоверяване на съответствието и/или мотивирано решение на председателя на </w:t>
              </w:r>
              <w:proofErr w:type="spellStart"/>
              <w:r>
                <w:rPr>
                  <w:b/>
                  <w:sz w:val="20"/>
                  <w:szCs w:val="20"/>
                </w:rPr>
                <w:t>ДАЕУза</w:t>
              </w:r>
              <w:proofErr w:type="spellEnd"/>
              <w:r>
                <w:rPr>
                  <w:b/>
                  <w:sz w:val="20"/>
                  <w:szCs w:val="20"/>
                </w:rPr>
                <w:t xml:space="preserve"> </w:t>
              </w:r>
              <w:proofErr w:type="spellStart"/>
              <w:r>
                <w:rPr>
                  <w:b/>
                  <w:sz w:val="20"/>
                  <w:szCs w:val="20"/>
                </w:rPr>
                <w:t>несъотвествие</w:t>
              </w:r>
              <w:proofErr w:type="spellEnd"/>
              <w:r>
                <w:rPr>
                  <w:b/>
                  <w:sz w:val="20"/>
                  <w:szCs w:val="20"/>
                </w:rPr>
                <w:t xml:space="preserve"> на техническото задание </w:t>
              </w:r>
              <w:r>
                <w:rPr>
                  <w:b/>
                  <w:sz w:val="20"/>
                  <w:szCs w:val="20"/>
                </w:rPr>
                <w:lastRenderedPageBreak/>
                <w:t>(</w:t>
              </w:r>
              <w:proofErr w:type="spellStart"/>
              <w:r>
                <w:rPr>
                  <w:b/>
                  <w:sz w:val="20"/>
                  <w:szCs w:val="20"/>
                </w:rPr>
                <w:t>специфукация</w:t>
              </w:r>
              <w:proofErr w:type="spellEnd"/>
              <w:r>
                <w:rPr>
                  <w:b/>
                  <w:sz w:val="20"/>
                  <w:szCs w:val="20"/>
                </w:rPr>
                <w:t xml:space="preserve">) с установените </w:t>
              </w:r>
              <w:proofErr w:type="spellStart"/>
              <w:r>
                <w:rPr>
                  <w:b/>
                  <w:sz w:val="20"/>
                  <w:szCs w:val="20"/>
                </w:rPr>
                <w:t>норматични</w:t>
              </w:r>
              <w:proofErr w:type="spellEnd"/>
              <w:r>
                <w:rPr>
                  <w:b/>
                  <w:sz w:val="20"/>
                  <w:szCs w:val="20"/>
                </w:rPr>
                <w:t xml:space="preserve"> изисквания по чл. 58а от ЗЕУ, в случаи на Обществена поръчка за разработка, надграждане или внедряване на информационни системи или електронни услуги. </w:t>
              </w:r>
            </w:ins>
          </w:p>
          <w:p w:rsidR="00E55FBC" w:rsidRPr="000A7FDB" w:rsidRDefault="00E55FBC" w:rsidP="005E1085">
            <w:pPr>
              <w:rPr>
                <w:ins w:id="6" w:author="Veselina Pavlova" w:date="2018-09-26T11:48:00Z"/>
                <w:b/>
                <w:sz w:val="20"/>
                <w:szCs w:val="20"/>
                <w:lang w:eastAsia="fr-FR"/>
              </w:rPr>
            </w:pPr>
            <w:ins w:id="7" w:author="Veselina Pavlova" w:date="2018-09-26T11:48:00Z">
              <w:r>
                <w:rPr>
                  <w:b/>
                  <w:sz w:val="20"/>
                  <w:szCs w:val="20"/>
                </w:rPr>
                <w:t>(Номер/дата на писмо/мотивирано решение на председателя на ДАЕУ)</w:t>
              </w:r>
              <w:r>
                <w:rPr>
                  <w:sz w:val="20"/>
                  <w:szCs w:val="20"/>
                </w:rPr>
                <w:t xml:space="preserve"> </w:t>
              </w:r>
            </w:ins>
          </w:p>
        </w:tc>
        <w:tc>
          <w:tcPr>
            <w:tcW w:w="5903" w:type="dxa"/>
          </w:tcPr>
          <w:p w:rsidR="00E55FBC" w:rsidRPr="000A7FDB" w:rsidRDefault="00E55FBC" w:rsidP="006350FB">
            <w:pPr>
              <w:rPr>
                <w:ins w:id="8" w:author="Veselina Pavlova" w:date="2018-09-26T11:48:00Z"/>
                <w:sz w:val="20"/>
                <w:szCs w:val="20"/>
                <w:lang w:eastAsia="fr-FR"/>
              </w:rPr>
            </w:pPr>
            <w:ins w:id="9" w:author="Veselina Pavlova" w:date="2018-09-26T11:48:00Z">
              <w:r>
                <w:rPr>
                  <w:b/>
                  <w:sz w:val="20"/>
                  <w:szCs w:val="20"/>
                </w:rPr>
                <w:lastRenderedPageBreak/>
                <w:t>ДА/НЕ/НП/ Номер/дата на писмо/мотивирано решение на председателя на ДАЕУ</w:t>
              </w:r>
            </w:ins>
          </w:p>
        </w:tc>
      </w:tr>
      <w:bookmarkEnd w:id="2"/>
    </w:tbl>
    <w:p w:rsidR="002D140A" w:rsidRPr="000A7FDB" w:rsidRDefault="002D140A" w:rsidP="001F5D5A">
      <w:pPr>
        <w:tabs>
          <w:tab w:val="num" w:pos="0"/>
        </w:tabs>
        <w:jc w:val="both"/>
        <w:rPr>
          <w:sz w:val="20"/>
          <w:szCs w:val="20"/>
        </w:rPr>
      </w:pPr>
    </w:p>
    <w:p w:rsidR="002D140A" w:rsidRPr="000A7FDB" w:rsidRDefault="002D140A" w:rsidP="00AE5F7D">
      <w:pPr>
        <w:jc w:val="both"/>
        <w:rPr>
          <w:sz w:val="20"/>
          <w:szCs w:val="20"/>
        </w:rPr>
      </w:pPr>
    </w:p>
    <w:p w:rsidR="001C25AC" w:rsidRPr="001C25AC" w:rsidRDefault="001C25AC" w:rsidP="001C25AC">
      <w:pPr>
        <w:ind w:right="426"/>
        <w:rPr>
          <w:b/>
          <w:sz w:val="16"/>
          <w:szCs w:val="16"/>
        </w:rPr>
      </w:pPr>
      <w:r w:rsidRPr="001C25AC">
        <w:rPr>
          <w:b/>
          <w:sz w:val="16"/>
          <w:szCs w:val="16"/>
        </w:rPr>
        <w:t>УКАЗАНИЯ:</w:t>
      </w:r>
    </w:p>
    <w:p w:rsidR="001C25AC" w:rsidRPr="001C25AC" w:rsidRDefault="001C25AC" w:rsidP="001C25AC">
      <w:pPr>
        <w:rPr>
          <w:b/>
          <w:bCs/>
          <w:sz w:val="16"/>
          <w:szCs w:val="16"/>
        </w:rPr>
      </w:pPr>
      <w:r w:rsidRPr="001C25AC">
        <w:rPr>
          <w:b/>
          <w:bCs/>
          <w:sz w:val="16"/>
          <w:szCs w:val="16"/>
        </w:rPr>
        <w:t xml:space="preserve">I. ЗА ПРОВЕРЯВАЩИЯ ЕКСПЕРТ </w:t>
      </w:r>
    </w:p>
    <w:p w:rsidR="001C25AC" w:rsidRPr="001C25AC" w:rsidRDefault="001C25AC" w:rsidP="001C25AC">
      <w:pPr>
        <w:rPr>
          <w:bCs/>
          <w:sz w:val="16"/>
          <w:szCs w:val="16"/>
        </w:rPr>
      </w:pPr>
      <w:r w:rsidRPr="001C25AC">
        <w:rPr>
          <w:b/>
          <w:bCs/>
          <w:sz w:val="16"/>
          <w:szCs w:val="16"/>
        </w:rPr>
        <w:t>1. Минимум следните документи (в електронен вид, ако е приложимо)</w:t>
      </w:r>
      <w:r w:rsidRPr="001C25AC">
        <w:rPr>
          <w:bCs/>
          <w:sz w:val="16"/>
          <w:szCs w:val="16"/>
        </w:rPr>
        <w:t xml:space="preserve"> Проверяващият експерт събира и прилага в досие:</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предварителни обявления (ако има такива)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обявления за обществената поръчка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документация за участие, вкл. разясненията на възложителя,</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АОП по предварителен контрол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промяна на обявлението и/или документацията за участие (ако има такова) (по отделно от ОВ и от АОП),</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протоколи за работата на комисията, вкл. оценителни листове и др. подобни (ако има такива),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решение за определяне на изпълнител,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договор за обществена поръчка/рамково споразумение и договор по него,</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актове на КЗК и ВАС във връзка с процедурата.</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справка- образец, попълнена и подписана от възложителя за проведени процедури със сходен предмет за съответната календарна година, както и график за планираните по проекта процедури (допълнителна информация съгласно въпрос № 14 от този КЛ),</w:t>
      </w:r>
    </w:p>
    <w:p w:rsidR="001C25AC" w:rsidRPr="001C25AC" w:rsidRDefault="001C25AC" w:rsidP="00862585">
      <w:pPr>
        <w:numPr>
          <w:ilvl w:val="0"/>
          <w:numId w:val="12"/>
        </w:numPr>
        <w:tabs>
          <w:tab w:val="clear" w:pos="720"/>
          <w:tab w:val="num" w:pos="785"/>
        </w:tabs>
        <w:ind w:left="785"/>
        <w:rPr>
          <w:bCs/>
          <w:sz w:val="16"/>
          <w:szCs w:val="16"/>
        </w:rPr>
      </w:pPr>
      <w:r w:rsidRPr="001C25AC">
        <w:rPr>
          <w:bCs/>
          <w:sz w:val="16"/>
          <w:szCs w:val="16"/>
        </w:rPr>
        <w:t>други документи, извън горните – при необходимост, когато се обосновават установени отклонения.</w:t>
      </w:r>
    </w:p>
    <w:p w:rsidR="001C25AC" w:rsidRPr="001C25AC" w:rsidRDefault="001C25AC" w:rsidP="001C25AC">
      <w:pPr>
        <w:rPr>
          <w:sz w:val="16"/>
          <w:szCs w:val="16"/>
        </w:rPr>
      </w:pPr>
    </w:p>
    <w:p w:rsidR="001C25AC" w:rsidRPr="001C25AC" w:rsidRDefault="001C25AC" w:rsidP="001C25AC">
      <w:pPr>
        <w:rPr>
          <w:b/>
          <w:sz w:val="16"/>
          <w:szCs w:val="16"/>
        </w:rPr>
      </w:pPr>
      <w:r w:rsidRPr="001C25AC">
        <w:rPr>
          <w:b/>
          <w:sz w:val="16"/>
          <w:szCs w:val="16"/>
        </w:rPr>
        <w:t>2. Задължително се дава отговор в колона „Да/Не/НП”.</w:t>
      </w:r>
    </w:p>
    <w:p w:rsidR="001C25AC" w:rsidRPr="001C25AC" w:rsidRDefault="001C25AC" w:rsidP="001C25AC">
      <w:pPr>
        <w:rPr>
          <w:b/>
          <w:sz w:val="16"/>
          <w:szCs w:val="16"/>
        </w:rPr>
      </w:pPr>
    </w:p>
    <w:p w:rsidR="001C25AC" w:rsidRPr="001C25AC" w:rsidRDefault="001C25AC" w:rsidP="001C25AC">
      <w:pPr>
        <w:rPr>
          <w:b/>
          <w:i/>
          <w:sz w:val="16"/>
          <w:szCs w:val="16"/>
        </w:rPr>
      </w:pPr>
      <w:r w:rsidRPr="001C25AC">
        <w:rPr>
          <w:b/>
          <w:sz w:val="16"/>
          <w:szCs w:val="16"/>
        </w:rPr>
        <w:t>3. Попълват се таблици №</w:t>
      </w:r>
      <w:r w:rsidR="00E657FC">
        <w:rPr>
          <w:b/>
          <w:sz w:val="16"/>
          <w:szCs w:val="16"/>
        </w:rPr>
        <w:t xml:space="preserve"> </w:t>
      </w:r>
      <w:r w:rsidRPr="001C25AC">
        <w:rPr>
          <w:b/>
          <w:sz w:val="16"/>
          <w:szCs w:val="16"/>
        </w:rPr>
        <w:t>1 - 4.</w:t>
      </w:r>
    </w:p>
    <w:p w:rsidR="001C25AC" w:rsidRPr="001C25AC" w:rsidRDefault="001C25AC" w:rsidP="001C25AC">
      <w:pPr>
        <w:jc w:val="both"/>
        <w:rPr>
          <w:b/>
          <w:i/>
          <w:sz w:val="16"/>
          <w:szCs w:val="16"/>
        </w:rPr>
      </w:pPr>
    </w:p>
    <w:p w:rsidR="001C25AC" w:rsidRPr="001C25AC" w:rsidRDefault="001C25AC" w:rsidP="001C25AC">
      <w:pPr>
        <w:jc w:val="both"/>
        <w:rPr>
          <w:sz w:val="16"/>
          <w:szCs w:val="16"/>
        </w:rPr>
      </w:pPr>
      <w:r w:rsidRPr="001C25AC">
        <w:rPr>
          <w:b/>
          <w:sz w:val="16"/>
          <w:szCs w:val="16"/>
        </w:rPr>
        <w:t>4.</w:t>
      </w:r>
      <w:r w:rsidRPr="001C25AC">
        <w:rPr>
          <w:sz w:val="16"/>
          <w:szCs w:val="16"/>
        </w:rPr>
        <w:t xml:space="preserve"> Колона</w:t>
      </w:r>
      <w:r w:rsidRPr="001C25AC">
        <w:rPr>
          <w:i/>
          <w:sz w:val="16"/>
          <w:szCs w:val="16"/>
        </w:rPr>
        <w:t xml:space="preserve"> </w:t>
      </w:r>
      <w:r w:rsidRPr="001C25AC">
        <w:rPr>
          <w:sz w:val="16"/>
          <w:szCs w:val="16"/>
        </w:rPr>
        <w:t>„Коментари/Референции”</w:t>
      </w:r>
      <w:r w:rsidRPr="001C25AC">
        <w:rPr>
          <w:i/>
          <w:sz w:val="16"/>
          <w:szCs w:val="16"/>
        </w:rPr>
        <w:t xml:space="preserve"> </w:t>
      </w:r>
      <w:r w:rsidRPr="001C25AC">
        <w:rPr>
          <w:sz w:val="16"/>
          <w:szCs w:val="16"/>
        </w:rPr>
        <w:t xml:space="preserve">задължително се попълва само в случай, че отговорът на въпроса в предходната колона показва </w:t>
      </w:r>
      <w:r w:rsidRPr="001C25AC">
        <w:rPr>
          <w:b/>
          <w:sz w:val="16"/>
          <w:szCs w:val="16"/>
        </w:rPr>
        <w:t xml:space="preserve">УСТАНОВЕНО НАРУШЕНИЕ /“нарушение“ е отклонение от приложимата норма/ </w:t>
      </w:r>
      <w:r w:rsidRPr="001C25AC">
        <w:rPr>
          <w:sz w:val="16"/>
          <w:szCs w:val="16"/>
        </w:rPr>
        <w:t xml:space="preserve">като номерът на референцията се отбелязва в края на съответния ред и се описва под същия номер в полето „Коментари/Референции“ в края на листа за проверка, както следва: </w:t>
      </w:r>
    </w:p>
    <w:p w:rsidR="001C25AC" w:rsidRPr="001C25AC" w:rsidRDefault="001C25AC" w:rsidP="001C25AC">
      <w:pPr>
        <w:jc w:val="both"/>
        <w:rPr>
          <w:b/>
          <w:bCs/>
          <w:sz w:val="16"/>
          <w:szCs w:val="16"/>
        </w:rPr>
      </w:pPr>
      <w:r w:rsidRPr="001C25AC">
        <w:rPr>
          <w:sz w:val="16"/>
          <w:szCs w:val="16"/>
        </w:rPr>
        <w:t>а) Цитира се</w:t>
      </w:r>
      <w:r w:rsidRPr="001C25AC">
        <w:rPr>
          <w:b/>
          <w:bCs/>
          <w:sz w:val="16"/>
          <w:szCs w:val="16"/>
        </w:rPr>
        <w:t xml:space="preserve"> приложимата правна норма </w:t>
      </w:r>
      <w:r w:rsidRPr="001C25AC">
        <w:rPr>
          <w:bCs/>
          <w:sz w:val="16"/>
          <w:szCs w:val="16"/>
        </w:rPr>
        <w:t>(</w:t>
      </w:r>
      <w:r w:rsidRPr="001C25AC">
        <w:rPr>
          <w:sz w:val="16"/>
          <w:szCs w:val="16"/>
        </w:rPr>
        <w:t>съкратено винаги, когато е възможно) - тя</w:t>
      </w:r>
      <w:r w:rsidRPr="001C25AC">
        <w:rPr>
          <w:bCs/>
          <w:sz w:val="16"/>
          <w:szCs w:val="16"/>
        </w:rPr>
        <w:t xml:space="preserve"> представлява критерия/изискването, спрямо което оценяваме фактите.</w:t>
      </w:r>
    </w:p>
    <w:p w:rsidR="001C25AC" w:rsidRPr="001C25AC" w:rsidRDefault="001C25AC" w:rsidP="001C25AC">
      <w:pPr>
        <w:jc w:val="both"/>
        <w:rPr>
          <w:b/>
          <w:sz w:val="16"/>
          <w:szCs w:val="16"/>
        </w:rPr>
      </w:pPr>
      <w:r w:rsidRPr="001C25AC">
        <w:rPr>
          <w:sz w:val="16"/>
          <w:szCs w:val="16"/>
        </w:rPr>
        <w:t xml:space="preserve">б) </w:t>
      </w:r>
      <w:r w:rsidRPr="001C25AC">
        <w:rPr>
          <w:b/>
          <w:sz w:val="16"/>
          <w:szCs w:val="16"/>
        </w:rPr>
        <w:t xml:space="preserve">Установените </w:t>
      </w:r>
      <w:proofErr w:type="spellStart"/>
      <w:r w:rsidRPr="001C25AC">
        <w:rPr>
          <w:b/>
          <w:sz w:val="16"/>
          <w:szCs w:val="16"/>
        </w:rPr>
        <w:t>относими</w:t>
      </w:r>
      <w:proofErr w:type="spellEnd"/>
      <w:r w:rsidRPr="001C25AC">
        <w:rPr>
          <w:b/>
          <w:sz w:val="16"/>
          <w:szCs w:val="16"/>
        </w:rPr>
        <w:t xml:space="preserve"> факти</w:t>
      </w:r>
      <w:r w:rsidRPr="001C25AC">
        <w:rPr>
          <w:sz w:val="16"/>
          <w:szCs w:val="16"/>
        </w:rPr>
        <w:t xml:space="preserve"> - те</w:t>
      </w:r>
      <w:r w:rsidRPr="001C25AC">
        <w:rPr>
          <w:b/>
          <w:sz w:val="16"/>
          <w:szCs w:val="16"/>
        </w:rPr>
        <w:t xml:space="preserve"> </w:t>
      </w:r>
      <w:r w:rsidRPr="001C25AC">
        <w:rPr>
          <w:sz w:val="16"/>
          <w:szCs w:val="16"/>
        </w:rPr>
        <w:t>не съответстват на а) и затова представляват</w:t>
      </w:r>
      <w:r w:rsidRPr="001C25AC">
        <w:rPr>
          <w:b/>
          <w:sz w:val="16"/>
          <w:szCs w:val="16"/>
        </w:rPr>
        <w:t xml:space="preserve"> отклонение.</w:t>
      </w:r>
    </w:p>
    <w:p w:rsidR="001C25AC" w:rsidRPr="001C25AC" w:rsidRDefault="001C25AC" w:rsidP="001C25AC">
      <w:pPr>
        <w:jc w:val="both"/>
        <w:rPr>
          <w:sz w:val="16"/>
          <w:szCs w:val="16"/>
        </w:rPr>
      </w:pPr>
      <w:r w:rsidRPr="001C25AC">
        <w:rPr>
          <w:b/>
          <w:sz w:val="16"/>
          <w:szCs w:val="16"/>
        </w:rPr>
        <w:t xml:space="preserve">- </w:t>
      </w:r>
      <w:r w:rsidRPr="001C25AC">
        <w:rPr>
          <w:sz w:val="16"/>
          <w:szCs w:val="16"/>
        </w:rPr>
        <w:t>експертът</w:t>
      </w:r>
      <w:r w:rsidRPr="001C25AC">
        <w:rPr>
          <w:b/>
          <w:sz w:val="16"/>
          <w:szCs w:val="16"/>
        </w:rPr>
        <w:t xml:space="preserve"> </w:t>
      </w:r>
      <w:r w:rsidRPr="001C25AC">
        <w:rPr>
          <w:sz w:val="16"/>
          <w:szCs w:val="16"/>
        </w:rPr>
        <w:t>ги</w:t>
      </w:r>
      <w:r w:rsidRPr="001C25AC">
        <w:rPr>
          <w:b/>
          <w:sz w:val="16"/>
          <w:szCs w:val="16"/>
        </w:rPr>
        <w:t xml:space="preserve"> </w:t>
      </w:r>
      <w:r w:rsidRPr="001C25AC">
        <w:rPr>
          <w:sz w:val="16"/>
          <w:szCs w:val="16"/>
        </w:rPr>
        <w:t>излага пълно, кратко, точно и ясно,</w:t>
      </w:r>
      <w:r w:rsidRPr="001C25AC">
        <w:rPr>
          <w:b/>
          <w:sz w:val="16"/>
          <w:szCs w:val="16"/>
        </w:rPr>
        <w:t xml:space="preserve"> </w:t>
      </w:r>
      <w:r w:rsidRPr="001C25AC">
        <w:rPr>
          <w:sz w:val="16"/>
          <w:szCs w:val="16"/>
        </w:rPr>
        <w:t xml:space="preserve">като взима предвид конкретните указания към съответния въпрос за проверка.  </w:t>
      </w:r>
    </w:p>
    <w:p w:rsidR="001C25AC" w:rsidRPr="001C25AC" w:rsidRDefault="001C25AC" w:rsidP="001C25AC">
      <w:pPr>
        <w:jc w:val="both"/>
        <w:rPr>
          <w:sz w:val="16"/>
          <w:szCs w:val="16"/>
        </w:rPr>
      </w:pPr>
      <w:r w:rsidRPr="001C25AC">
        <w:rPr>
          <w:sz w:val="16"/>
          <w:szCs w:val="16"/>
        </w:rPr>
        <w:t xml:space="preserve">- експертът прави референция към съответния документ, където са установените факти; референцията следва да е достатъчно детайлна и конкретна, за да позволява бърз преглед на установените факти. </w:t>
      </w:r>
    </w:p>
    <w:p w:rsidR="001C25AC" w:rsidRPr="001C25AC" w:rsidRDefault="001C25AC" w:rsidP="001C25AC">
      <w:pPr>
        <w:jc w:val="both"/>
        <w:rPr>
          <w:sz w:val="16"/>
          <w:szCs w:val="16"/>
        </w:rPr>
      </w:pPr>
      <w:r w:rsidRPr="001C25AC">
        <w:rPr>
          <w:sz w:val="16"/>
          <w:szCs w:val="16"/>
        </w:rPr>
        <w:lastRenderedPageBreak/>
        <w:t xml:space="preserve">ВНИМАНИЕ! </w:t>
      </w:r>
      <w:r w:rsidRPr="001C25AC">
        <w:rPr>
          <w:bCs/>
          <w:sz w:val="16"/>
          <w:szCs w:val="16"/>
        </w:rPr>
        <w:t xml:space="preserve">Отклонение има </w:t>
      </w:r>
      <w:r w:rsidRPr="001C25AC">
        <w:rPr>
          <w:b/>
          <w:bCs/>
          <w:sz w:val="16"/>
          <w:szCs w:val="16"/>
        </w:rPr>
        <w:t>само</w:t>
      </w:r>
      <w:r w:rsidRPr="001C25AC">
        <w:rPr>
          <w:bCs/>
          <w:sz w:val="16"/>
          <w:szCs w:val="16"/>
        </w:rPr>
        <w:t xml:space="preserve"> при несъответствие между установените факти и приложимата норма/критерий за допустимост/за оценка; </w:t>
      </w:r>
      <w:r w:rsidRPr="001C25AC">
        <w:rPr>
          <w:sz w:val="16"/>
          <w:szCs w:val="16"/>
        </w:rPr>
        <w:t xml:space="preserve">за отклонението се събират достатъчни, </w:t>
      </w:r>
      <w:proofErr w:type="spellStart"/>
      <w:r w:rsidRPr="001C25AC">
        <w:rPr>
          <w:sz w:val="16"/>
          <w:szCs w:val="16"/>
        </w:rPr>
        <w:t>относими</w:t>
      </w:r>
      <w:proofErr w:type="spellEnd"/>
      <w:r w:rsidRPr="001C25AC">
        <w:rPr>
          <w:sz w:val="16"/>
          <w:szCs w:val="16"/>
        </w:rPr>
        <w:t xml:space="preserve"> и надеждни доказателства, които се прилагат /виж т.1. 11) по-горе/ и към които се реферира.   </w:t>
      </w:r>
    </w:p>
    <w:p w:rsidR="001C25AC" w:rsidRPr="001C25AC" w:rsidRDefault="001C25AC" w:rsidP="001C25AC">
      <w:pPr>
        <w:jc w:val="both"/>
        <w:rPr>
          <w:bCs/>
          <w:sz w:val="16"/>
          <w:szCs w:val="16"/>
        </w:rPr>
      </w:pPr>
      <w:r w:rsidRPr="001C25AC">
        <w:rPr>
          <w:bCs/>
          <w:sz w:val="16"/>
          <w:szCs w:val="16"/>
        </w:rPr>
        <w:t>в) В случай, че при следващ въпрос за проверка експертът установи, че вече са описани като отклонение факти по предходен въпрос</w:t>
      </w:r>
      <w:r w:rsidRPr="001C25AC">
        <w:rPr>
          <w:b/>
          <w:bCs/>
          <w:sz w:val="16"/>
          <w:szCs w:val="16"/>
        </w:rPr>
        <w:t xml:space="preserve"> представляват отклонение и по този въпрос за проверка</w:t>
      </w:r>
      <w:r w:rsidRPr="001C25AC">
        <w:rPr>
          <w:bCs/>
          <w:sz w:val="16"/>
          <w:szCs w:val="16"/>
        </w:rPr>
        <w:t>, експертът спазва т. 4 а), като цитира съкратено приложимата норма, но не описва т. 4 б) – т.е. установените факти не се излагат повторно, а експертът препраща към съответния номер на въпрос по-горе в КЛ, където вече са посочени.</w:t>
      </w:r>
    </w:p>
    <w:p w:rsidR="001C25AC" w:rsidRPr="001C25AC" w:rsidRDefault="001C25AC" w:rsidP="001C25AC">
      <w:pPr>
        <w:jc w:val="both"/>
        <w:rPr>
          <w:bCs/>
          <w:sz w:val="16"/>
          <w:szCs w:val="16"/>
        </w:rPr>
      </w:pPr>
      <w:r w:rsidRPr="001C25AC">
        <w:rPr>
          <w:bCs/>
          <w:sz w:val="16"/>
          <w:szCs w:val="16"/>
        </w:rPr>
        <w:t xml:space="preserve">г) </w:t>
      </w:r>
      <w:r w:rsidRPr="001C25AC">
        <w:rPr>
          <w:b/>
          <w:bCs/>
          <w:sz w:val="16"/>
          <w:szCs w:val="16"/>
        </w:rPr>
        <w:t>Ефект на отклонението</w:t>
      </w:r>
      <w:r w:rsidRPr="001C25AC">
        <w:rPr>
          <w:bCs/>
          <w:sz w:val="16"/>
          <w:szCs w:val="16"/>
        </w:rPr>
        <w:t xml:space="preserve"> – квалифициране на нарушението като СЪЩЕСТВЕНО или НЕСЪЩЕСТВЕНО: като взима предвид всички </w:t>
      </w:r>
      <w:proofErr w:type="spellStart"/>
      <w:r w:rsidRPr="001C25AC">
        <w:rPr>
          <w:bCs/>
          <w:sz w:val="16"/>
          <w:szCs w:val="16"/>
        </w:rPr>
        <w:t>относими</w:t>
      </w:r>
      <w:proofErr w:type="spellEnd"/>
      <w:r w:rsidRPr="001C25AC">
        <w:rPr>
          <w:bCs/>
          <w:sz w:val="16"/>
          <w:szCs w:val="16"/>
        </w:rPr>
        <w:t xml:space="preserve"> факти и обстоятелства по проверяваната процедура и Насоките, респективно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/съгласно последните им изменения, е постигната синхронизация между описаните в двата документа нарушения и съответни показатели за корекцията, вкл. номерацията/,</w:t>
      </w:r>
      <w:r w:rsidRPr="001C25AC">
        <w:rPr>
          <w:bCs/>
          <w:sz w:val="16"/>
          <w:szCs w:val="16"/>
          <w:vertAlign w:val="superscript"/>
        </w:rPr>
        <w:footnoteReference w:id="1"/>
      </w:r>
      <w:r w:rsidRPr="001C25AC">
        <w:rPr>
          <w:bCs/>
          <w:sz w:val="16"/>
          <w:szCs w:val="16"/>
        </w:rPr>
        <w:t xml:space="preserve">, експертът обосновава установеното отклонение има ли финансово влияние или не. </w:t>
      </w:r>
    </w:p>
    <w:p w:rsidR="001C25AC" w:rsidRPr="001C25AC" w:rsidRDefault="001C25AC" w:rsidP="001C25AC">
      <w:pPr>
        <w:jc w:val="both"/>
        <w:rPr>
          <w:b/>
          <w:bCs/>
          <w:sz w:val="16"/>
          <w:szCs w:val="16"/>
        </w:rPr>
      </w:pPr>
      <w:r w:rsidRPr="001C25AC">
        <w:rPr>
          <w:b/>
          <w:bCs/>
          <w:sz w:val="16"/>
          <w:szCs w:val="16"/>
        </w:rPr>
        <w:t xml:space="preserve">Следва да се има предвид че </w:t>
      </w:r>
      <w:r w:rsidRPr="001C25AC">
        <w:rPr>
          <w:b/>
          <w:bCs/>
          <w:i/>
          <w:sz w:val="16"/>
          <w:szCs w:val="16"/>
        </w:rPr>
        <w:t>съществено нарушение</w:t>
      </w:r>
      <w:r w:rsidRPr="001C25AC">
        <w:rPr>
          <w:b/>
          <w:bCs/>
          <w:sz w:val="16"/>
          <w:szCs w:val="16"/>
        </w:rPr>
        <w:t xml:space="preserve"> е нарушение на законодателството, което би могло да доведе до налагане на финансова корекция по смисъла на ПМС 57 от 2017 г.,</w:t>
      </w:r>
    </w:p>
    <w:p w:rsidR="001C25AC" w:rsidRPr="001C25AC" w:rsidRDefault="001C25AC" w:rsidP="001C25AC">
      <w:pPr>
        <w:jc w:val="both"/>
        <w:rPr>
          <w:bCs/>
          <w:sz w:val="16"/>
          <w:szCs w:val="16"/>
        </w:rPr>
      </w:pPr>
      <w:r w:rsidRPr="001C25AC">
        <w:rPr>
          <w:bCs/>
          <w:sz w:val="16"/>
          <w:szCs w:val="16"/>
        </w:rPr>
        <w:t>В случай на преценка за наличие на финансово влияние, експертът предлага съответен размер на финансова корекция по Насоките / Наредбата.</w:t>
      </w:r>
    </w:p>
    <w:p w:rsidR="001C25AC" w:rsidRPr="001C25AC" w:rsidRDefault="001C25AC" w:rsidP="001C25AC">
      <w:pPr>
        <w:jc w:val="both"/>
        <w:rPr>
          <w:sz w:val="16"/>
          <w:szCs w:val="16"/>
        </w:rPr>
      </w:pPr>
    </w:p>
    <w:p w:rsidR="001C25AC" w:rsidRPr="001C25AC" w:rsidRDefault="00540C6C" w:rsidP="001C25AC">
      <w:pPr>
        <w:jc w:val="both"/>
        <w:rPr>
          <w:b/>
          <w:bCs/>
          <w:sz w:val="16"/>
          <w:szCs w:val="16"/>
        </w:rPr>
      </w:pPr>
      <w:r>
        <w:rPr>
          <w:b/>
          <w:bCs/>
          <w:sz w:val="16"/>
          <w:szCs w:val="16"/>
        </w:rPr>
        <w:t>ІI. ЗА НАЧАЛНИКА НА ОТДЕЛ „Договаряне</w:t>
      </w:r>
      <w:r w:rsidR="001C25AC" w:rsidRPr="001C25AC">
        <w:rPr>
          <w:b/>
          <w:bCs/>
          <w:sz w:val="16"/>
          <w:szCs w:val="16"/>
        </w:rPr>
        <w:t>“</w:t>
      </w:r>
    </w:p>
    <w:p w:rsidR="001C25AC" w:rsidRPr="001C25AC" w:rsidRDefault="00540C6C" w:rsidP="001C25AC">
      <w:pPr>
        <w:jc w:val="both"/>
        <w:rPr>
          <w:bCs/>
          <w:sz w:val="16"/>
          <w:szCs w:val="16"/>
        </w:rPr>
      </w:pPr>
      <w:r>
        <w:rPr>
          <w:bCs/>
          <w:sz w:val="16"/>
          <w:szCs w:val="16"/>
        </w:rPr>
        <w:t>Началника на отдел „Договаряне</w:t>
      </w:r>
      <w:r w:rsidR="001C25AC" w:rsidRPr="001C25AC">
        <w:rPr>
          <w:bCs/>
          <w:sz w:val="16"/>
          <w:szCs w:val="16"/>
        </w:rPr>
        <w:t>“ извършва преглед на контролния лист (КЛ) и документите за поръчката и потвърждава, че:</w:t>
      </w:r>
    </w:p>
    <w:p w:rsidR="001C25AC" w:rsidRPr="001C25AC" w:rsidRDefault="001C25AC" w:rsidP="001C25AC">
      <w:pPr>
        <w:jc w:val="both"/>
        <w:rPr>
          <w:bCs/>
          <w:sz w:val="16"/>
          <w:szCs w:val="16"/>
        </w:rPr>
      </w:pPr>
      <w:r w:rsidRPr="001C25AC">
        <w:rPr>
          <w:bCs/>
          <w:sz w:val="16"/>
          <w:szCs w:val="16"/>
        </w:rPr>
        <w:t xml:space="preserve">1. Експертът е попълнил: общата информация за поръчката, </w:t>
      </w:r>
      <w:r w:rsidRPr="001C25AC">
        <w:rPr>
          <w:sz w:val="16"/>
          <w:szCs w:val="16"/>
        </w:rPr>
        <w:t>колона „Да/Не/НП” за всички въпроси</w:t>
      </w:r>
      <w:r w:rsidRPr="001C25AC">
        <w:rPr>
          <w:bCs/>
          <w:sz w:val="16"/>
          <w:szCs w:val="16"/>
        </w:rPr>
        <w:t>;</w:t>
      </w:r>
    </w:p>
    <w:p w:rsidR="001C25AC" w:rsidRPr="001C25AC" w:rsidRDefault="001C25AC" w:rsidP="001C25AC">
      <w:pPr>
        <w:jc w:val="both"/>
        <w:rPr>
          <w:sz w:val="16"/>
          <w:szCs w:val="16"/>
        </w:rPr>
      </w:pPr>
      <w:r w:rsidRPr="001C25AC">
        <w:rPr>
          <w:bCs/>
          <w:sz w:val="16"/>
          <w:szCs w:val="16"/>
        </w:rPr>
        <w:t>2. Установените отклонения експертът е документирал в колона „</w:t>
      </w:r>
      <w:r w:rsidRPr="001C25AC">
        <w:rPr>
          <w:sz w:val="16"/>
          <w:szCs w:val="16"/>
        </w:rPr>
        <w:t>Коментари/Референции” в съответствие с изискванията по-горе;</w:t>
      </w:r>
    </w:p>
    <w:p w:rsidR="001C25AC" w:rsidRPr="001C25AC" w:rsidRDefault="001C25AC" w:rsidP="001C25AC">
      <w:pPr>
        <w:jc w:val="both"/>
        <w:rPr>
          <w:bCs/>
          <w:sz w:val="16"/>
          <w:szCs w:val="16"/>
        </w:rPr>
      </w:pPr>
      <w:r w:rsidRPr="001C25AC">
        <w:rPr>
          <w:sz w:val="16"/>
          <w:szCs w:val="16"/>
        </w:rPr>
        <w:t>3. О</w:t>
      </w:r>
      <w:r w:rsidRPr="001C25AC">
        <w:rPr>
          <w:bCs/>
          <w:sz w:val="16"/>
          <w:szCs w:val="16"/>
        </w:rPr>
        <w:t>тклоненията се подкрепят от събраните доказателства;</w:t>
      </w:r>
    </w:p>
    <w:p w:rsidR="001C25AC" w:rsidRPr="001C25AC" w:rsidRDefault="001C25AC" w:rsidP="001C25AC">
      <w:pPr>
        <w:jc w:val="both"/>
        <w:rPr>
          <w:bCs/>
          <w:sz w:val="16"/>
          <w:szCs w:val="16"/>
        </w:rPr>
      </w:pPr>
      <w:r w:rsidRPr="001C25AC">
        <w:rPr>
          <w:bCs/>
          <w:sz w:val="16"/>
          <w:szCs w:val="16"/>
        </w:rPr>
        <w:t xml:space="preserve">4. Всички събрани доказателства са прикачени в досието (в електронен вид или на хартиен носител); </w:t>
      </w:r>
    </w:p>
    <w:p w:rsidR="001C25AC" w:rsidRPr="001C25AC" w:rsidRDefault="001C25AC" w:rsidP="001C25AC">
      <w:pPr>
        <w:jc w:val="both"/>
        <w:rPr>
          <w:bCs/>
          <w:sz w:val="16"/>
          <w:szCs w:val="16"/>
        </w:rPr>
      </w:pPr>
      <w:r w:rsidRPr="001C25AC">
        <w:rPr>
          <w:bCs/>
          <w:sz w:val="16"/>
          <w:szCs w:val="16"/>
        </w:rPr>
        <w:t>5. Преценката на началника на отдела за финансовия ефект на отклоненията съвпада с предложенията на експерта. В случай, че не съвпада, началникът на отдела конкретно посочва според него какъв е финансовият ефект.</w:t>
      </w:r>
    </w:p>
    <w:p w:rsidR="001C25AC" w:rsidRPr="001C25AC" w:rsidRDefault="001C25AC" w:rsidP="001C25AC">
      <w:pPr>
        <w:jc w:val="both"/>
        <w:rPr>
          <w:bCs/>
          <w:sz w:val="16"/>
          <w:szCs w:val="16"/>
        </w:rPr>
      </w:pPr>
      <w:r w:rsidRPr="001C25AC">
        <w:rPr>
          <w:bCs/>
          <w:sz w:val="16"/>
          <w:szCs w:val="16"/>
        </w:rPr>
        <w:t>За да потвърди качеството на изпълнената работа, началника на отдела извършва за всяка поръчка повторна проверка по всички въпроси от секция І „Откриване и обявяване на процедурата“ и секция ІІ.4. „Работа на комисията за провеждане на процедурата“. Ако при повторната проверка се установят неправилно отразени факти, Началника на отдела ги описва преди финализиране на КЛ.</w:t>
      </w:r>
    </w:p>
    <w:p w:rsidR="001C25AC" w:rsidRPr="001C25AC" w:rsidRDefault="001C25AC" w:rsidP="001C25AC">
      <w:pPr>
        <w:ind w:left="709" w:hanging="425"/>
        <w:jc w:val="both"/>
        <w:rPr>
          <w:sz w:val="20"/>
          <w:szCs w:val="20"/>
          <w:lang w:val="en-US" w:eastAsia="fr-FR"/>
        </w:rPr>
      </w:pPr>
    </w:p>
    <w:p w:rsidR="001C25AC" w:rsidRPr="001C25AC" w:rsidRDefault="001C25AC" w:rsidP="001C25AC">
      <w:pPr>
        <w:ind w:left="709" w:hanging="425"/>
        <w:jc w:val="both"/>
        <w:rPr>
          <w:sz w:val="20"/>
          <w:szCs w:val="20"/>
          <w:lang w:val="en-US" w:eastAsia="fr-FR"/>
        </w:rPr>
      </w:pPr>
    </w:p>
    <w:p w:rsidR="001C25AC" w:rsidRPr="001C25AC" w:rsidRDefault="001C25AC" w:rsidP="001C25AC">
      <w:pPr>
        <w:tabs>
          <w:tab w:val="num" w:pos="0"/>
        </w:tabs>
        <w:spacing w:before="120"/>
        <w:jc w:val="both"/>
        <w:rPr>
          <w:b/>
          <w:bCs/>
          <w:sz w:val="16"/>
          <w:szCs w:val="16"/>
        </w:rPr>
      </w:pPr>
      <w:r w:rsidRPr="001C25AC">
        <w:rPr>
          <w:b/>
          <w:bCs/>
          <w:sz w:val="16"/>
          <w:szCs w:val="16"/>
        </w:rPr>
        <w:t>ІII. ЗА</w:t>
      </w:r>
      <w:r w:rsidRPr="001C25AC">
        <w:rPr>
          <w:b/>
          <w:bCs/>
          <w:sz w:val="20"/>
          <w:szCs w:val="20"/>
        </w:rPr>
        <w:t xml:space="preserve"> </w:t>
      </w:r>
      <w:r w:rsidRPr="001C25AC">
        <w:rPr>
          <w:b/>
          <w:bCs/>
          <w:sz w:val="16"/>
          <w:szCs w:val="16"/>
        </w:rPr>
        <w:t>ИЗВЪРШВАНЕ НА АНАЛИЗ ЗА НАЛИЧИЕ НА ИНДИКАТОРИ ЗА НЕРЕДНОСТИ И ИЗМАМИ, КОИТО ИМАТ ОТНОШЕНИЕ КЪМ ПРОВЕДЕНАТА ОБЩЕСТВЕНА ПОРЪЧКА („ЧЕРВЕНИ ФЛАГОВЕ“)</w:t>
      </w:r>
    </w:p>
    <w:p w:rsidR="001C25AC" w:rsidRPr="001C25AC" w:rsidRDefault="001C25AC" w:rsidP="001C25AC">
      <w:pPr>
        <w:jc w:val="both"/>
        <w:rPr>
          <w:bCs/>
          <w:sz w:val="16"/>
          <w:szCs w:val="16"/>
        </w:rPr>
      </w:pPr>
      <w:r w:rsidRPr="001C25AC">
        <w:rPr>
          <w:bCs/>
          <w:sz w:val="16"/>
          <w:szCs w:val="16"/>
        </w:rPr>
        <w:t>При всеки отделен случай на установено отклонение, което се документира съобразно указанията по т. І, експертът и началникът на отдела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rsidR="001C25AC" w:rsidRPr="001C25AC" w:rsidRDefault="001C25AC" w:rsidP="001C25AC">
      <w:pPr>
        <w:jc w:val="both"/>
        <w:rPr>
          <w:bCs/>
          <w:sz w:val="16"/>
          <w:szCs w:val="16"/>
        </w:rPr>
      </w:pPr>
      <w:r w:rsidRPr="001C25AC">
        <w:rPr>
          <w:bCs/>
          <w:sz w:val="16"/>
          <w:szCs w:val="16"/>
        </w:rPr>
        <w:lastRenderedPageBreak/>
        <w:t xml:space="preserve">В случай, че експертът установи наличие на един или няколко от изброените по-долу индикатори, същият следва да опише тези факти в колона „Коментар/ Референция“ от раздел ІV на настоящия контролен лист към съответния въпрос за проверка и да ги квалифицира като индикатори за измама.Експертът и началникът на отдела следва да вземат предвид тези индикатори при определяне финансовото влияние на установеното отклонение, както и следните подробни ръководства: за оценка на риска от измами, за установяване на конфликт на интереси в процедури за обществени поръчки и за откриване на подправени документи, </w:t>
      </w:r>
      <w:r w:rsidR="00540C6C">
        <w:rPr>
          <w:bCs/>
          <w:sz w:val="16"/>
          <w:szCs w:val="16"/>
        </w:rPr>
        <w:t>приложени към Наръчника на ПМДР</w:t>
      </w:r>
      <w:r w:rsidRPr="001C25AC">
        <w:rPr>
          <w:bCs/>
          <w:sz w:val="16"/>
          <w:szCs w:val="16"/>
        </w:rPr>
        <w:t>.</w:t>
      </w:r>
    </w:p>
    <w:p w:rsidR="001C25AC" w:rsidRPr="001C25AC" w:rsidRDefault="001C25AC" w:rsidP="001C25AC">
      <w:pPr>
        <w:jc w:val="both"/>
        <w:rPr>
          <w:bCs/>
          <w:sz w:val="16"/>
          <w:szCs w:val="16"/>
        </w:rPr>
      </w:pPr>
      <w:r w:rsidRPr="001C25AC">
        <w:rPr>
          <w:bCs/>
          <w:sz w:val="16"/>
          <w:szCs w:val="16"/>
        </w:rPr>
        <w:t>ВНИМАНИЕ! Указанията по т. ІІІ експертът и началникът на отдел прилагат при всички въпроси за проверка на настоящия контролен лист, в случай че е налице отклонение в проверяваната поръчка.</w:t>
      </w:r>
    </w:p>
    <w:p w:rsidR="001C25AC" w:rsidRPr="001C25AC" w:rsidRDefault="001C25AC" w:rsidP="001C25AC">
      <w:pPr>
        <w:jc w:val="both"/>
        <w:rPr>
          <w:bCs/>
          <w:sz w:val="16"/>
          <w:szCs w:val="16"/>
        </w:rPr>
      </w:pPr>
      <w:r w:rsidRPr="001C25AC">
        <w:rPr>
          <w:bCs/>
          <w:sz w:val="16"/>
          <w:szCs w:val="16"/>
        </w:rPr>
        <w:t>За целта експертът проверява дали са налице някои от следните ситуации:</w:t>
      </w:r>
    </w:p>
    <w:p w:rsidR="001C25AC" w:rsidRPr="001C25AC" w:rsidRDefault="001C25AC" w:rsidP="001C25AC">
      <w:pPr>
        <w:jc w:val="both"/>
        <w:rPr>
          <w:bCs/>
          <w:sz w:val="16"/>
          <w:szCs w:val="16"/>
        </w:rPr>
      </w:pPr>
      <w:r w:rsidRPr="001C25AC">
        <w:rPr>
          <w:bCs/>
          <w:sz w:val="16"/>
          <w:szCs w:val="16"/>
        </w:rPr>
        <w:t>1. Индикатори за измама при конфликт на интереси:</w:t>
      </w:r>
    </w:p>
    <w:p w:rsidR="001C25AC" w:rsidRPr="001C25AC" w:rsidRDefault="001C25AC" w:rsidP="001C25AC">
      <w:pPr>
        <w:jc w:val="both"/>
        <w:rPr>
          <w:bCs/>
          <w:sz w:val="16"/>
          <w:szCs w:val="16"/>
        </w:rPr>
      </w:pPr>
      <w:r w:rsidRPr="001C25AC">
        <w:rPr>
          <w:bCs/>
          <w:sz w:val="16"/>
          <w:szCs w:val="16"/>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rsidR="001C25AC" w:rsidRPr="001C25AC" w:rsidRDefault="001C25AC" w:rsidP="001C25AC">
      <w:pPr>
        <w:jc w:val="both"/>
        <w:rPr>
          <w:bCs/>
          <w:sz w:val="16"/>
          <w:szCs w:val="16"/>
        </w:rPr>
      </w:pPr>
      <w:r w:rsidRPr="001C25AC">
        <w:rPr>
          <w:bCs/>
          <w:sz w:val="16"/>
          <w:szCs w:val="16"/>
        </w:rPr>
        <w:t>Съмнение за наличие на конфликт на интереси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w:t>
      </w:r>
      <w:r w:rsidRPr="001C25AC">
        <w:rPr>
          <w:sz w:val="20"/>
          <w:szCs w:val="20"/>
          <w:lang w:eastAsia="fr-FR"/>
        </w:rPr>
        <w:t xml:space="preserve"> </w:t>
      </w:r>
      <w:r w:rsidRPr="001C25AC">
        <w:rPr>
          <w:bCs/>
          <w:sz w:val="16"/>
          <w:szCs w:val="16"/>
        </w:rPr>
        <w:t>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от плик № 1 на отстранените участници в рамките на процедурата по ЗОП).</w:t>
      </w:r>
    </w:p>
    <w:p w:rsidR="001C25AC" w:rsidRPr="001C25AC" w:rsidRDefault="001C25AC" w:rsidP="001C25AC">
      <w:pPr>
        <w:jc w:val="both"/>
        <w:rPr>
          <w:bCs/>
          <w:sz w:val="16"/>
          <w:szCs w:val="16"/>
        </w:rPr>
      </w:pPr>
      <w:r w:rsidRPr="001C25AC">
        <w:rPr>
          <w:bCs/>
          <w:sz w:val="16"/>
          <w:szCs w:val="16"/>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rsidR="001C25AC" w:rsidRPr="001C25AC" w:rsidRDefault="001C25AC" w:rsidP="001C25AC">
      <w:pPr>
        <w:jc w:val="both"/>
        <w:rPr>
          <w:bCs/>
          <w:sz w:val="16"/>
          <w:szCs w:val="16"/>
        </w:rPr>
      </w:pPr>
      <w:r w:rsidRPr="001C25AC">
        <w:rPr>
          <w:bCs/>
          <w:sz w:val="16"/>
          <w:szCs w:val="16"/>
        </w:rPr>
        <w:t>Налице са близки контакти (включително публично известни)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rsidR="001C25AC" w:rsidRPr="001C25AC" w:rsidRDefault="001C25AC" w:rsidP="001C25AC">
      <w:pPr>
        <w:jc w:val="both"/>
        <w:rPr>
          <w:bCs/>
          <w:sz w:val="16"/>
          <w:szCs w:val="16"/>
        </w:rPr>
      </w:pPr>
      <w:r w:rsidRPr="001C25AC">
        <w:rPr>
          <w:bCs/>
          <w:sz w:val="16"/>
          <w:szCs w:val="16"/>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въпроса от настоящия контролен лист.</w:t>
      </w:r>
    </w:p>
    <w:p w:rsidR="001C25AC" w:rsidRPr="001C25AC" w:rsidRDefault="001C25AC" w:rsidP="001C25AC">
      <w:pPr>
        <w:jc w:val="both"/>
        <w:rPr>
          <w:bCs/>
          <w:sz w:val="16"/>
          <w:szCs w:val="16"/>
        </w:rPr>
      </w:pPr>
      <w:r w:rsidRPr="001C25AC">
        <w:rPr>
          <w:bCs/>
          <w:sz w:val="16"/>
          <w:szCs w:val="16"/>
        </w:rPr>
        <w:t>Налице е промяна на оферта след нейното подаване след изтичане на срока за получаване на офертите;</w:t>
      </w:r>
    </w:p>
    <w:p w:rsidR="001C25AC" w:rsidRPr="001C25AC" w:rsidRDefault="001C25AC" w:rsidP="001C25AC">
      <w:pPr>
        <w:jc w:val="both"/>
        <w:rPr>
          <w:bCs/>
          <w:sz w:val="16"/>
          <w:szCs w:val="16"/>
        </w:rPr>
      </w:pPr>
      <w:r w:rsidRPr="001C25AC">
        <w:rPr>
          <w:bCs/>
          <w:sz w:val="16"/>
          <w:szCs w:val="16"/>
        </w:rPr>
        <w:t>Налице са възражения/жалби/ сигнали от други участници с твърдение за някои от индикаторите за измама;</w:t>
      </w:r>
    </w:p>
    <w:p w:rsidR="001C25AC" w:rsidRPr="001C25AC" w:rsidRDefault="001C25AC" w:rsidP="001C25AC">
      <w:pPr>
        <w:jc w:val="both"/>
        <w:rPr>
          <w:bCs/>
          <w:sz w:val="16"/>
          <w:szCs w:val="16"/>
        </w:rPr>
      </w:pPr>
      <w:r w:rsidRPr="001C25AC">
        <w:rPr>
          <w:bCs/>
          <w:sz w:val="16"/>
          <w:szCs w:val="16"/>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rsidR="001C25AC" w:rsidRPr="001C25AC" w:rsidRDefault="001C25AC" w:rsidP="001C25AC">
      <w:pPr>
        <w:jc w:val="both"/>
        <w:rPr>
          <w:bCs/>
          <w:sz w:val="16"/>
          <w:szCs w:val="16"/>
        </w:rPr>
      </w:pPr>
      <w:r w:rsidRPr="001C25AC">
        <w:rPr>
          <w:bCs/>
          <w:sz w:val="16"/>
          <w:szCs w:val="16"/>
        </w:rPr>
        <w:t>Участникът, определен за изпълнител, е допълвал/изменял офертата си след крайния срок за получаване на офертите, извън процедурата по ЗОП.</w:t>
      </w:r>
    </w:p>
    <w:p w:rsidR="001C25AC" w:rsidRPr="001C25AC" w:rsidRDefault="001C25AC" w:rsidP="001C25AC">
      <w:pPr>
        <w:jc w:val="both"/>
        <w:rPr>
          <w:bCs/>
          <w:sz w:val="16"/>
          <w:szCs w:val="16"/>
        </w:rPr>
      </w:pPr>
    </w:p>
    <w:p w:rsidR="001C25AC" w:rsidRPr="001C25AC" w:rsidRDefault="001C25AC" w:rsidP="001C25AC">
      <w:pPr>
        <w:jc w:val="both"/>
        <w:rPr>
          <w:bCs/>
          <w:sz w:val="16"/>
          <w:szCs w:val="16"/>
        </w:rPr>
      </w:pPr>
      <w:r w:rsidRPr="001C25AC">
        <w:rPr>
          <w:bCs/>
          <w:sz w:val="16"/>
          <w:szCs w:val="16"/>
        </w:rPr>
        <w:t>2.  Индикатори за измама при договаряне при офериране:</w:t>
      </w:r>
    </w:p>
    <w:p w:rsidR="001C25AC" w:rsidRPr="001C25AC" w:rsidRDefault="001C25AC" w:rsidP="001C25AC">
      <w:pPr>
        <w:jc w:val="both"/>
        <w:rPr>
          <w:bCs/>
          <w:sz w:val="16"/>
          <w:szCs w:val="16"/>
        </w:rPr>
      </w:pPr>
      <w:r w:rsidRPr="001C25AC">
        <w:rPr>
          <w:bCs/>
          <w:sz w:val="16"/>
          <w:szCs w:val="16"/>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rsidR="001C25AC" w:rsidRPr="001C25AC" w:rsidRDefault="001C25AC" w:rsidP="001C25AC">
      <w:pPr>
        <w:jc w:val="both"/>
        <w:rPr>
          <w:bCs/>
          <w:sz w:val="16"/>
          <w:szCs w:val="16"/>
        </w:rPr>
      </w:pPr>
      <w:r w:rsidRPr="001C25AC">
        <w:rPr>
          <w:bCs/>
          <w:sz w:val="16"/>
          <w:szCs w:val="16"/>
        </w:rPr>
        <w:t>- Допълващо офериране</w:t>
      </w:r>
    </w:p>
    <w:p w:rsidR="001C25AC" w:rsidRPr="001C25AC" w:rsidRDefault="001C25AC" w:rsidP="001C25AC">
      <w:pPr>
        <w:jc w:val="both"/>
        <w:rPr>
          <w:bCs/>
          <w:sz w:val="16"/>
          <w:szCs w:val="16"/>
        </w:rPr>
      </w:pPr>
      <w:r w:rsidRPr="001C25AC">
        <w:rPr>
          <w:sz w:val="20"/>
          <w:szCs w:val="20"/>
          <w:lang w:eastAsia="fr-FR"/>
        </w:rPr>
        <w:t xml:space="preserve">С </w:t>
      </w:r>
      <w:r w:rsidRPr="001C25AC">
        <w:rPr>
          <w:bCs/>
          <w:sz w:val="16"/>
          <w:szCs w:val="16"/>
        </w:rPr>
        <w:t>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rsidR="001C25AC" w:rsidRPr="001C25AC" w:rsidRDefault="001C25AC" w:rsidP="001C25AC">
      <w:pPr>
        <w:jc w:val="both"/>
        <w:rPr>
          <w:bCs/>
          <w:sz w:val="16"/>
          <w:szCs w:val="16"/>
        </w:rPr>
      </w:pPr>
      <w:r w:rsidRPr="001C25AC">
        <w:rPr>
          <w:bCs/>
          <w:sz w:val="16"/>
          <w:szCs w:val="16"/>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rsidR="001C25AC" w:rsidRPr="001C25AC" w:rsidRDefault="001C25AC" w:rsidP="001C25AC">
      <w:pPr>
        <w:jc w:val="both"/>
        <w:rPr>
          <w:bCs/>
          <w:sz w:val="16"/>
          <w:szCs w:val="16"/>
        </w:rPr>
      </w:pPr>
      <w:r w:rsidRPr="001C25AC">
        <w:rPr>
          <w:bCs/>
          <w:sz w:val="16"/>
          <w:szCs w:val="16"/>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rsidR="001C25AC" w:rsidRPr="001C25AC" w:rsidRDefault="001C25AC" w:rsidP="001C25AC">
      <w:pPr>
        <w:jc w:val="both"/>
        <w:rPr>
          <w:sz w:val="20"/>
          <w:szCs w:val="20"/>
          <w:lang w:eastAsia="fr-FR"/>
        </w:rPr>
      </w:pPr>
      <w:r w:rsidRPr="001C25AC">
        <w:rPr>
          <w:bCs/>
          <w:sz w:val="16"/>
          <w:szCs w:val="16"/>
        </w:rPr>
        <w:lastRenderedPageBreak/>
        <w:t>Допълващи оферти могат да бъдат представени</w:t>
      </w:r>
      <w:r w:rsidRPr="001C25AC">
        <w:rPr>
          <w:sz w:val="20"/>
          <w:szCs w:val="20"/>
          <w:lang w:eastAsia="fr-FR"/>
        </w:rPr>
        <w:t xml:space="preserve"> </w:t>
      </w:r>
      <w:r w:rsidRPr="001C25AC">
        <w:rPr>
          <w:sz w:val="16"/>
          <w:szCs w:val="16"/>
          <w:lang w:eastAsia="fr-FR"/>
        </w:rPr>
        <w:t>и от дъщерни дружества или свързани лица.</w:t>
      </w:r>
    </w:p>
    <w:p w:rsidR="001C25AC" w:rsidRPr="001C25AC" w:rsidRDefault="001C25AC" w:rsidP="001C25AC">
      <w:pPr>
        <w:jc w:val="both"/>
        <w:rPr>
          <w:bCs/>
          <w:sz w:val="16"/>
          <w:szCs w:val="16"/>
        </w:rPr>
      </w:pPr>
      <w:r w:rsidRPr="001C25AC">
        <w:rPr>
          <w:b/>
          <w:sz w:val="20"/>
          <w:szCs w:val="20"/>
          <w:lang w:eastAsia="fr-FR"/>
        </w:rPr>
        <w:t xml:space="preserve">- </w:t>
      </w:r>
      <w:r w:rsidRPr="001C25AC">
        <w:rPr>
          <w:bCs/>
          <w:sz w:val="16"/>
          <w:szCs w:val="16"/>
        </w:rPr>
        <w:t>Участие на ротационен принцип</w:t>
      </w:r>
    </w:p>
    <w:p w:rsidR="001C25AC" w:rsidRPr="001C25AC" w:rsidRDefault="001C25AC" w:rsidP="001C25AC">
      <w:pPr>
        <w:jc w:val="both"/>
        <w:rPr>
          <w:bCs/>
          <w:sz w:val="16"/>
          <w:szCs w:val="16"/>
        </w:rPr>
      </w:pPr>
      <w:r w:rsidRPr="001C25AC">
        <w:rPr>
          <w:bCs/>
          <w:sz w:val="16"/>
          <w:szCs w:val="16"/>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rsidR="001C25AC" w:rsidRPr="001C25AC" w:rsidRDefault="001C25AC" w:rsidP="001C25AC">
      <w:pPr>
        <w:jc w:val="both"/>
        <w:rPr>
          <w:bCs/>
          <w:sz w:val="16"/>
          <w:szCs w:val="16"/>
        </w:rPr>
      </w:pPr>
      <w:r w:rsidRPr="001C25AC">
        <w:rPr>
          <w:bCs/>
          <w:sz w:val="16"/>
          <w:szCs w:val="16"/>
        </w:rPr>
        <w:t>Съмнение за наличие на договаряне може да възникне, ако са налице едно или няколко от следните обстоятелства: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трайно завишени цени при всички участници;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техническата спецификация насочва към конкретен икономически оператор, тъй като е твърде </w:t>
      </w:r>
      <w:proofErr w:type="spellStart"/>
      <w:r w:rsidRPr="001C25AC">
        <w:rPr>
          <w:bCs/>
          <w:sz w:val="16"/>
          <w:szCs w:val="16"/>
        </w:rPr>
        <w:t>рестриктивна</w:t>
      </w:r>
      <w:proofErr w:type="spellEnd"/>
      <w:r w:rsidRPr="001C25AC">
        <w:rPr>
          <w:bCs/>
          <w:sz w:val="16"/>
          <w:szCs w:val="16"/>
        </w:rPr>
        <w:t xml:space="preserve"> (особено за IT сектора и други по-специализирани технически договори),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част от обединение/консорциум/АД и друго лице, спечелило процедурата, участва и самостоятелно в същата процедура;</w:t>
      </w:r>
    </w:p>
    <w:p w:rsidR="001C25AC" w:rsidRPr="001C25AC" w:rsidRDefault="001C25AC" w:rsidP="001C25AC">
      <w:pPr>
        <w:jc w:val="both"/>
        <w:rPr>
          <w:bCs/>
          <w:sz w:val="16"/>
          <w:szCs w:val="16"/>
        </w:rPr>
      </w:pPr>
      <w:r w:rsidRPr="001C25AC">
        <w:rPr>
          <w:bCs/>
          <w:sz w:val="16"/>
          <w:szCs w:val="16"/>
        </w:rPr>
        <w:t>-</w:t>
      </w:r>
      <w:r w:rsidRPr="001C25AC">
        <w:rPr>
          <w:bCs/>
          <w:sz w:val="16"/>
          <w:szCs w:val="16"/>
        </w:rPr>
        <w:tab/>
        <w:t xml:space="preserve">участници, които не са определени за изпълнители, се наемат като подизпълнители, вкл. неформално или скрито;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очевидни връзки между отделни участници, напр. съвпадащи адреси, персонал, телефонни номера и т.н.;</w:t>
      </w:r>
    </w:p>
    <w:p w:rsidR="001C25AC" w:rsidRPr="001C25AC" w:rsidRDefault="001C25AC" w:rsidP="001C25AC">
      <w:pPr>
        <w:jc w:val="both"/>
        <w:rPr>
          <w:bCs/>
          <w:sz w:val="16"/>
          <w:szCs w:val="16"/>
        </w:rPr>
      </w:pPr>
      <w:r w:rsidRPr="001C25AC">
        <w:rPr>
          <w:bCs/>
          <w:sz w:val="16"/>
          <w:szCs w:val="16"/>
        </w:rPr>
        <w:t xml:space="preserve">- </w:t>
      </w:r>
      <w:r w:rsidRPr="001C25AC">
        <w:rPr>
          <w:bCs/>
          <w:sz w:val="16"/>
          <w:szCs w:val="16"/>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rsidR="001C25AC" w:rsidRPr="001C25AC" w:rsidRDefault="001C25AC" w:rsidP="001C25AC">
      <w:pPr>
        <w:jc w:val="both"/>
        <w:rPr>
          <w:bCs/>
          <w:sz w:val="16"/>
          <w:szCs w:val="16"/>
        </w:rPr>
      </w:pPr>
      <w:r w:rsidRPr="001C25AC">
        <w:rPr>
          <w:bCs/>
          <w:sz w:val="16"/>
          <w:szCs w:val="16"/>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rsidR="001C25AC" w:rsidRPr="001C25AC" w:rsidRDefault="001C25AC" w:rsidP="001C25AC">
      <w:pPr>
        <w:ind w:left="360"/>
        <w:jc w:val="both"/>
        <w:rPr>
          <w:sz w:val="20"/>
          <w:szCs w:val="20"/>
          <w:lang w:eastAsia="fr-FR"/>
        </w:rPr>
      </w:pPr>
    </w:p>
    <w:p w:rsidR="001C25AC" w:rsidRPr="001C25AC" w:rsidRDefault="001C25AC" w:rsidP="001C25AC">
      <w:pPr>
        <w:jc w:val="both"/>
        <w:rPr>
          <w:bCs/>
          <w:sz w:val="16"/>
          <w:szCs w:val="16"/>
        </w:rPr>
      </w:pPr>
      <w:r w:rsidRPr="001C25AC">
        <w:rPr>
          <w:b/>
          <w:sz w:val="16"/>
          <w:szCs w:val="16"/>
          <w:lang w:eastAsia="fr-FR"/>
        </w:rPr>
        <w:t>3</w:t>
      </w:r>
      <w:r w:rsidRPr="001C25AC">
        <w:rPr>
          <w:bCs/>
          <w:sz w:val="16"/>
          <w:szCs w:val="16"/>
        </w:rPr>
        <w:t>. Индикатори за измама при неоснователно възлагане на един изпълнител:</w:t>
      </w:r>
    </w:p>
    <w:p w:rsidR="001C25AC" w:rsidRPr="001C25AC" w:rsidRDefault="001C25AC" w:rsidP="001C25AC">
      <w:pPr>
        <w:jc w:val="both"/>
        <w:rPr>
          <w:bCs/>
          <w:sz w:val="16"/>
          <w:szCs w:val="16"/>
        </w:rPr>
      </w:pPr>
      <w:r w:rsidRPr="001C25AC">
        <w:rPr>
          <w:bCs/>
          <w:sz w:val="16"/>
          <w:szCs w:val="16"/>
        </w:rPr>
        <w:t xml:space="preserve">Тази схема често възниква в резултат на корупция, особено ако характерните белези се повтарят и са подозрителни. </w:t>
      </w:r>
    </w:p>
    <w:p w:rsidR="001C25AC" w:rsidRPr="001C25AC" w:rsidRDefault="001C25AC" w:rsidP="001C25AC">
      <w:pPr>
        <w:jc w:val="both"/>
        <w:rPr>
          <w:bCs/>
          <w:sz w:val="16"/>
          <w:szCs w:val="16"/>
        </w:rPr>
      </w:pPr>
      <w:r w:rsidRPr="001C25AC">
        <w:rPr>
          <w:bCs/>
          <w:sz w:val="16"/>
          <w:szCs w:val="16"/>
        </w:rPr>
        <w:t>Съмнение за наличие на неоснователно възлагане на един изпълнител може да възникне, ако са налице едно от следните обстоятелства:</w:t>
      </w:r>
    </w:p>
    <w:p w:rsidR="001C25AC" w:rsidRPr="001C25AC" w:rsidRDefault="001C25AC" w:rsidP="001C25AC">
      <w:pPr>
        <w:ind w:left="709" w:hanging="425"/>
        <w:jc w:val="both"/>
        <w:rPr>
          <w:bCs/>
          <w:sz w:val="16"/>
          <w:szCs w:val="16"/>
        </w:rPr>
      </w:pPr>
      <w:r w:rsidRPr="001C25AC">
        <w:rPr>
          <w:bCs/>
          <w:sz w:val="16"/>
          <w:szCs w:val="16"/>
        </w:rPr>
        <w:t xml:space="preserve"> - </w:t>
      </w:r>
      <w:r w:rsidRPr="001C25AC">
        <w:rPr>
          <w:bCs/>
          <w:sz w:val="16"/>
          <w:szCs w:val="16"/>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 xml:space="preserve">няколко поръчки на стойност, която е близка до праговете за провеждане на процедура за възлагане на обществена поръчка; </w:t>
      </w:r>
    </w:p>
    <w:p w:rsidR="001C25AC" w:rsidRPr="001C25AC" w:rsidRDefault="001C25AC" w:rsidP="001C25AC">
      <w:pPr>
        <w:ind w:left="709" w:hanging="425"/>
        <w:jc w:val="both"/>
        <w:rPr>
          <w:bCs/>
          <w:sz w:val="16"/>
          <w:szCs w:val="16"/>
        </w:rPr>
      </w:pPr>
      <w:r w:rsidRPr="001C25AC">
        <w:rPr>
          <w:bCs/>
          <w:sz w:val="16"/>
          <w:szCs w:val="16"/>
        </w:rPr>
        <w:t xml:space="preserve">- </w:t>
      </w:r>
      <w:r w:rsidRPr="001C25AC">
        <w:rPr>
          <w:bCs/>
          <w:sz w:val="16"/>
          <w:szCs w:val="16"/>
        </w:rPr>
        <w:tab/>
        <w:t>незаконосъобразно разделяне на предмета на една поръчка, което е довело до неприлагане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 да се съобразят резултатите от проверката съгласно въпрос № 14 от настоящия контролен лист);</w:t>
      </w:r>
    </w:p>
    <w:p w:rsidR="001C25AC" w:rsidRPr="001C25AC" w:rsidRDefault="001C25AC" w:rsidP="001C25AC">
      <w:pPr>
        <w:ind w:left="709" w:hanging="425"/>
        <w:jc w:val="both"/>
        <w:rPr>
          <w:bCs/>
          <w:sz w:val="16"/>
          <w:szCs w:val="16"/>
        </w:rPr>
      </w:pPr>
      <w:r w:rsidRPr="001C25AC">
        <w:rPr>
          <w:bCs/>
          <w:sz w:val="16"/>
          <w:szCs w:val="16"/>
        </w:rPr>
        <w:t>-      незаконосъобразен вид процедура за възлагане – проведена е процедура по договаряне без обявление без наличие на предпоставките, визирани в ЗОП.</w:t>
      </w:r>
    </w:p>
    <w:p w:rsidR="00F872AE" w:rsidRDefault="00F872AE" w:rsidP="00F872AE">
      <w:pPr>
        <w:ind w:left="709" w:hanging="425"/>
        <w:jc w:val="both"/>
        <w:rPr>
          <w:bCs/>
          <w:sz w:val="16"/>
          <w:szCs w:val="16"/>
          <w:lang w:val="en-US"/>
        </w:rPr>
      </w:pPr>
    </w:p>
    <w:p w:rsidR="00BE30D8" w:rsidRDefault="00BE30D8" w:rsidP="00BE30D8">
      <w:pPr>
        <w:tabs>
          <w:tab w:val="num" w:pos="540"/>
        </w:tabs>
        <w:spacing w:after="120"/>
        <w:jc w:val="both"/>
        <w:rPr>
          <w:b/>
          <w:sz w:val="28"/>
          <w:szCs w:val="28"/>
          <w:lang w:val="en-US"/>
        </w:rPr>
      </w:pPr>
    </w:p>
    <w:p w:rsidR="00BE30D8" w:rsidRDefault="00BE30D8" w:rsidP="00BE30D8">
      <w:pPr>
        <w:tabs>
          <w:tab w:val="num" w:pos="540"/>
        </w:tabs>
        <w:spacing w:after="120"/>
        <w:jc w:val="both"/>
        <w:rPr>
          <w:b/>
          <w:sz w:val="28"/>
          <w:szCs w:val="28"/>
          <w:lang w:val="en-US"/>
        </w:rPr>
      </w:pPr>
    </w:p>
    <w:p w:rsidR="00BE30D8" w:rsidRDefault="00BE30D8" w:rsidP="00BE30D8">
      <w:pPr>
        <w:tabs>
          <w:tab w:val="num" w:pos="540"/>
        </w:tabs>
        <w:spacing w:after="120"/>
        <w:jc w:val="both"/>
        <w:rPr>
          <w:b/>
          <w:sz w:val="28"/>
          <w:szCs w:val="28"/>
        </w:rPr>
      </w:pPr>
    </w:p>
    <w:p w:rsidR="00F34837" w:rsidRDefault="00F34837" w:rsidP="00BE30D8">
      <w:pPr>
        <w:tabs>
          <w:tab w:val="num" w:pos="540"/>
        </w:tabs>
        <w:spacing w:after="120"/>
        <w:jc w:val="both"/>
        <w:rPr>
          <w:b/>
          <w:sz w:val="28"/>
          <w:szCs w:val="28"/>
        </w:rPr>
      </w:pPr>
    </w:p>
    <w:p w:rsidR="00F34837" w:rsidRPr="00D428ED" w:rsidRDefault="00F34837" w:rsidP="00BE30D8">
      <w:pPr>
        <w:tabs>
          <w:tab w:val="num" w:pos="540"/>
        </w:tabs>
        <w:spacing w:after="120"/>
        <w:jc w:val="both"/>
        <w:rPr>
          <w:b/>
          <w:sz w:val="28"/>
          <w:szCs w:val="28"/>
        </w:rPr>
      </w:pPr>
    </w:p>
    <w:p w:rsidR="00BE30D8" w:rsidRPr="00BB0C6B" w:rsidRDefault="00BE30D8" w:rsidP="00BE30D8">
      <w:pPr>
        <w:tabs>
          <w:tab w:val="num" w:pos="540"/>
        </w:tabs>
        <w:spacing w:after="120"/>
        <w:jc w:val="both"/>
        <w:rPr>
          <w:b/>
        </w:rPr>
      </w:pPr>
      <w:r w:rsidRPr="00BB0C6B">
        <w:rPr>
          <w:b/>
        </w:rPr>
        <w:t xml:space="preserve">Проверка от експерт 1 и експерт 2 от отдел </w:t>
      </w:r>
      <w:r>
        <w:rPr>
          <w:b/>
        </w:rPr>
        <w:t>ДОГОВАРЯНЕ</w:t>
      </w:r>
    </w:p>
    <w:p w:rsidR="00F872AE" w:rsidRPr="00BE30D8" w:rsidRDefault="00F872AE" w:rsidP="00BE30D8">
      <w:pPr>
        <w:jc w:val="both"/>
        <w:rPr>
          <w:bCs/>
          <w:sz w:val="16"/>
          <w:szCs w:val="16"/>
          <w:lang w:val="en-US"/>
        </w:rPr>
      </w:pPr>
    </w:p>
    <w:p w:rsidR="00CC3A87" w:rsidRPr="00E546CD" w:rsidRDefault="00CC3A87" w:rsidP="00FF130F">
      <w:pPr>
        <w:ind w:left="709" w:hanging="425"/>
        <w:jc w:val="both"/>
        <w:rPr>
          <w:bCs/>
          <w:sz w:val="16"/>
          <w:szCs w:val="16"/>
        </w:rPr>
      </w:pPr>
    </w:p>
    <w:p w:rsidR="00046E66" w:rsidRPr="008C2581" w:rsidRDefault="00046E66" w:rsidP="00BC4D84">
      <w:pPr>
        <w:rPr>
          <w:sz w:val="20"/>
          <w:szCs w:val="20"/>
        </w:rPr>
      </w:pPr>
    </w:p>
    <w:tbl>
      <w:tblPr>
        <w:tblW w:w="148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
        <w:gridCol w:w="391"/>
        <w:gridCol w:w="30"/>
        <w:gridCol w:w="46"/>
        <w:gridCol w:w="6591"/>
        <w:gridCol w:w="993"/>
        <w:gridCol w:w="1701"/>
        <w:gridCol w:w="992"/>
        <w:gridCol w:w="1701"/>
        <w:gridCol w:w="1134"/>
        <w:gridCol w:w="1276"/>
      </w:tblGrid>
      <w:tr w:rsidR="00C90C43" w:rsidRPr="000A7FDB" w:rsidTr="004A5ADA">
        <w:trPr>
          <w:gridBefore w:val="1"/>
          <w:wBefore w:w="29" w:type="dxa"/>
          <w:trHeight w:val="352"/>
        </w:trPr>
        <w:tc>
          <w:tcPr>
            <w:tcW w:w="467" w:type="dxa"/>
            <w:gridSpan w:val="3"/>
            <w:vMerge w:val="restart"/>
            <w:shd w:val="clear" w:color="auto" w:fill="CCFFCC"/>
          </w:tcPr>
          <w:p w:rsidR="00C90C43" w:rsidRPr="00BE30D8" w:rsidRDefault="00C90C43">
            <w:pPr>
              <w:outlineLvl w:val="1"/>
              <w:rPr>
                <w:b/>
                <w:bCs/>
                <w:iCs/>
                <w:sz w:val="20"/>
                <w:szCs w:val="20"/>
                <w:lang w:val="en-US"/>
              </w:rPr>
            </w:pPr>
            <w:r w:rsidRPr="008C2581">
              <w:rPr>
                <w:b/>
                <w:bCs/>
                <w:iCs/>
                <w:sz w:val="20"/>
                <w:szCs w:val="20"/>
              </w:rPr>
              <w:t>№</w:t>
            </w:r>
          </w:p>
        </w:tc>
        <w:tc>
          <w:tcPr>
            <w:tcW w:w="6591" w:type="dxa"/>
            <w:vMerge w:val="restart"/>
            <w:shd w:val="clear" w:color="auto" w:fill="CCFFCC"/>
          </w:tcPr>
          <w:p w:rsidR="00C90C43" w:rsidRPr="00E942C0" w:rsidRDefault="00C90C43" w:rsidP="00171313">
            <w:pPr>
              <w:jc w:val="center"/>
              <w:outlineLvl w:val="1"/>
              <w:rPr>
                <w:b/>
                <w:bCs/>
                <w:iCs/>
                <w:sz w:val="20"/>
                <w:szCs w:val="20"/>
              </w:rPr>
            </w:pPr>
            <w:r w:rsidRPr="00E942C0">
              <w:rPr>
                <w:b/>
                <w:bCs/>
                <w:iCs/>
                <w:sz w:val="20"/>
                <w:szCs w:val="20"/>
              </w:rPr>
              <w:t>Въпрос</w:t>
            </w:r>
          </w:p>
        </w:tc>
        <w:tc>
          <w:tcPr>
            <w:tcW w:w="993" w:type="dxa"/>
            <w:vMerge w:val="restart"/>
            <w:shd w:val="clear" w:color="auto" w:fill="CCFFCC"/>
          </w:tcPr>
          <w:p w:rsidR="00C90C43" w:rsidRPr="00E942C0" w:rsidRDefault="00C90C43" w:rsidP="00C90C43">
            <w:pPr>
              <w:outlineLvl w:val="1"/>
              <w:rPr>
                <w:b/>
                <w:bCs/>
                <w:iCs/>
                <w:sz w:val="20"/>
                <w:szCs w:val="20"/>
              </w:rPr>
            </w:pPr>
            <w:r>
              <w:rPr>
                <w:b/>
                <w:bCs/>
                <w:iCs/>
                <w:sz w:val="20"/>
                <w:szCs w:val="20"/>
              </w:rPr>
              <w:t>Експерт 1</w:t>
            </w:r>
          </w:p>
        </w:tc>
        <w:tc>
          <w:tcPr>
            <w:tcW w:w="1701" w:type="dxa"/>
            <w:vMerge w:val="restart"/>
            <w:shd w:val="clear" w:color="auto" w:fill="CCFFCC"/>
          </w:tcPr>
          <w:p w:rsidR="00C90C43" w:rsidRDefault="00C90C43" w:rsidP="00171313">
            <w:pPr>
              <w:jc w:val="center"/>
              <w:outlineLvl w:val="1"/>
              <w:rPr>
                <w:b/>
                <w:bCs/>
                <w:iCs/>
                <w:sz w:val="20"/>
                <w:szCs w:val="20"/>
              </w:rPr>
            </w:pPr>
            <w:r w:rsidRPr="00CA3D30">
              <w:rPr>
                <w:b/>
                <w:bCs/>
                <w:iCs/>
                <w:sz w:val="20"/>
                <w:szCs w:val="20"/>
              </w:rPr>
              <w:t>Комента</w:t>
            </w:r>
            <w:r>
              <w:rPr>
                <w:b/>
                <w:bCs/>
                <w:iCs/>
                <w:sz w:val="20"/>
                <w:szCs w:val="20"/>
              </w:rPr>
              <w:t>р/</w:t>
            </w:r>
          </w:p>
          <w:p w:rsidR="00C90C43" w:rsidRPr="00CA3D30" w:rsidRDefault="00C90C43" w:rsidP="00171313">
            <w:pPr>
              <w:jc w:val="center"/>
              <w:outlineLvl w:val="1"/>
              <w:rPr>
                <w:b/>
                <w:bCs/>
                <w:iCs/>
                <w:sz w:val="20"/>
                <w:szCs w:val="20"/>
              </w:rPr>
            </w:pPr>
            <w:r w:rsidRPr="00CA3D30">
              <w:rPr>
                <w:b/>
                <w:bCs/>
                <w:iCs/>
                <w:sz w:val="20"/>
                <w:szCs w:val="20"/>
              </w:rPr>
              <w:t>Референция</w:t>
            </w:r>
          </w:p>
        </w:tc>
        <w:tc>
          <w:tcPr>
            <w:tcW w:w="992" w:type="dxa"/>
            <w:vMerge w:val="restart"/>
            <w:shd w:val="clear" w:color="auto" w:fill="CCFFCC"/>
          </w:tcPr>
          <w:p w:rsidR="00C90C43" w:rsidRPr="00CA3D30" w:rsidRDefault="00C90C43" w:rsidP="00C90C43">
            <w:pPr>
              <w:jc w:val="center"/>
              <w:outlineLvl w:val="1"/>
              <w:rPr>
                <w:b/>
                <w:bCs/>
                <w:iCs/>
                <w:sz w:val="20"/>
                <w:szCs w:val="20"/>
              </w:rPr>
            </w:pPr>
            <w:r w:rsidRPr="00C90C43">
              <w:rPr>
                <w:b/>
                <w:bCs/>
                <w:iCs/>
                <w:sz w:val="20"/>
                <w:szCs w:val="20"/>
              </w:rPr>
              <w:t xml:space="preserve">Експерт </w:t>
            </w:r>
            <w:r>
              <w:rPr>
                <w:b/>
                <w:bCs/>
                <w:iCs/>
                <w:sz w:val="20"/>
                <w:szCs w:val="20"/>
              </w:rPr>
              <w:t>2</w:t>
            </w:r>
          </w:p>
        </w:tc>
        <w:tc>
          <w:tcPr>
            <w:tcW w:w="1701" w:type="dxa"/>
            <w:vMerge w:val="restart"/>
            <w:shd w:val="clear" w:color="auto" w:fill="CCFFCC"/>
          </w:tcPr>
          <w:p w:rsidR="00C90C43" w:rsidRDefault="00C90C43" w:rsidP="00171313">
            <w:pPr>
              <w:jc w:val="center"/>
              <w:outlineLvl w:val="1"/>
              <w:rPr>
                <w:b/>
                <w:bCs/>
                <w:iCs/>
                <w:sz w:val="20"/>
                <w:szCs w:val="20"/>
              </w:rPr>
            </w:pPr>
            <w:r w:rsidRPr="00C90C43">
              <w:rPr>
                <w:b/>
                <w:bCs/>
                <w:iCs/>
                <w:sz w:val="20"/>
                <w:szCs w:val="20"/>
              </w:rPr>
              <w:t>Коментар/</w:t>
            </w:r>
          </w:p>
          <w:p w:rsidR="00C90C43" w:rsidRPr="00CA3D30" w:rsidRDefault="00C90C43" w:rsidP="00171313">
            <w:pPr>
              <w:jc w:val="center"/>
              <w:outlineLvl w:val="1"/>
              <w:rPr>
                <w:b/>
                <w:bCs/>
                <w:iCs/>
                <w:sz w:val="20"/>
                <w:szCs w:val="20"/>
              </w:rPr>
            </w:pPr>
            <w:r w:rsidRPr="00C90C43">
              <w:rPr>
                <w:b/>
                <w:bCs/>
                <w:iCs/>
                <w:sz w:val="20"/>
                <w:szCs w:val="20"/>
              </w:rPr>
              <w:t>Референция</w:t>
            </w:r>
          </w:p>
        </w:tc>
        <w:tc>
          <w:tcPr>
            <w:tcW w:w="2410" w:type="dxa"/>
            <w:gridSpan w:val="2"/>
            <w:shd w:val="clear" w:color="auto" w:fill="CCFFCC"/>
          </w:tcPr>
          <w:p w:rsidR="00C90C43" w:rsidRPr="006D23D8" w:rsidRDefault="006D23D8" w:rsidP="00C90C43">
            <w:pPr>
              <w:jc w:val="center"/>
              <w:outlineLvl w:val="1"/>
              <w:rPr>
                <w:b/>
                <w:bCs/>
                <w:iCs/>
                <w:sz w:val="20"/>
                <w:szCs w:val="20"/>
                <w:lang w:val="en-US"/>
              </w:rPr>
            </w:pPr>
            <w:r w:rsidRPr="00BB0C6B">
              <w:rPr>
                <w:b/>
                <w:sz w:val="18"/>
                <w:szCs w:val="18"/>
              </w:rPr>
              <w:t>Проверка след представяне на допълнителни документи</w:t>
            </w:r>
            <w:r w:rsidRPr="00BB0C6B">
              <w:rPr>
                <w:rStyle w:val="FootnoteReference"/>
              </w:rPr>
              <w:footnoteReference w:id="2"/>
            </w:r>
          </w:p>
        </w:tc>
      </w:tr>
      <w:tr w:rsidR="00C90C43" w:rsidRPr="000A7FDB" w:rsidTr="00C64EA5">
        <w:trPr>
          <w:gridBefore w:val="1"/>
          <w:wBefore w:w="29" w:type="dxa"/>
          <w:trHeight w:val="351"/>
        </w:trPr>
        <w:tc>
          <w:tcPr>
            <w:tcW w:w="467" w:type="dxa"/>
            <w:gridSpan w:val="3"/>
            <w:vMerge/>
            <w:shd w:val="clear" w:color="auto" w:fill="CCFFCC"/>
          </w:tcPr>
          <w:p w:rsidR="00C90C43" w:rsidRPr="008C2581" w:rsidRDefault="00C90C43">
            <w:pPr>
              <w:outlineLvl w:val="1"/>
              <w:rPr>
                <w:b/>
                <w:bCs/>
                <w:iCs/>
                <w:sz w:val="20"/>
                <w:szCs w:val="20"/>
              </w:rPr>
            </w:pPr>
          </w:p>
        </w:tc>
        <w:tc>
          <w:tcPr>
            <w:tcW w:w="6591" w:type="dxa"/>
            <w:vMerge/>
            <w:shd w:val="clear" w:color="auto" w:fill="CCFFCC"/>
          </w:tcPr>
          <w:p w:rsidR="00C90C43" w:rsidRPr="00E942C0" w:rsidRDefault="00C90C43" w:rsidP="00171313">
            <w:pPr>
              <w:jc w:val="center"/>
              <w:outlineLvl w:val="1"/>
              <w:rPr>
                <w:b/>
                <w:bCs/>
                <w:iCs/>
                <w:sz w:val="20"/>
                <w:szCs w:val="20"/>
              </w:rPr>
            </w:pPr>
          </w:p>
        </w:tc>
        <w:tc>
          <w:tcPr>
            <w:tcW w:w="993" w:type="dxa"/>
            <w:vMerge/>
            <w:shd w:val="clear" w:color="auto" w:fill="CCFFCC"/>
          </w:tcPr>
          <w:p w:rsidR="00C90C43" w:rsidRDefault="00C90C43" w:rsidP="00C90C43">
            <w:pPr>
              <w:outlineLvl w:val="1"/>
              <w:rPr>
                <w:b/>
                <w:bCs/>
                <w:iCs/>
                <w:sz w:val="20"/>
                <w:szCs w:val="20"/>
              </w:rPr>
            </w:pPr>
          </w:p>
        </w:tc>
        <w:tc>
          <w:tcPr>
            <w:tcW w:w="1701" w:type="dxa"/>
            <w:vMerge/>
            <w:shd w:val="clear" w:color="auto" w:fill="CCFFCC"/>
          </w:tcPr>
          <w:p w:rsidR="00C90C43" w:rsidRPr="00CA3D30" w:rsidRDefault="00C90C43" w:rsidP="00171313">
            <w:pPr>
              <w:jc w:val="center"/>
              <w:outlineLvl w:val="1"/>
              <w:rPr>
                <w:b/>
                <w:bCs/>
                <w:iCs/>
                <w:sz w:val="20"/>
                <w:szCs w:val="20"/>
              </w:rPr>
            </w:pPr>
          </w:p>
        </w:tc>
        <w:tc>
          <w:tcPr>
            <w:tcW w:w="992" w:type="dxa"/>
            <w:vMerge/>
            <w:shd w:val="clear" w:color="auto" w:fill="CCFFCC"/>
          </w:tcPr>
          <w:p w:rsidR="00C90C43" w:rsidRPr="00C90C43" w:rsidRDefault="00C90C43" w:rsidP="00C90C43">
            <w:pPr>
              <w:jc w:val="center"/>
              <w:outlineLvl w:val="1"/>
              <w:rPr>
                <w:b/>
                <w:bCs/>
                <w:iCs/>
                <w:sz w:val="20"/>
                <w:szCs w:val="20"/>
              </w:rPr>
            </w:pPr>
          </w:p>
        </w:tc>
        <w:tc>
          <w:tcPr>
            <w:tcW w:w="1701" w:type="dxa"/>
            <w:vMerge/>
            <w:shd w:val="clear" w:color="auto" w:fill="CCFFCC"/>
          </w:tcPr>
          <w:p w:rsidR="00C90C43" w:rsidRPr="00C90C43" w:rsidRDefault="00C90C43" w:rsidP="00171313">
            <w:pPr>
              <w:jc w:val="center"/>
              <w:outlineLvl w:val="1"/>
              <w:rPr>
                <w:b/>
                <w:bCs/>
                <w:iCs/>
                <w:sz w:val="20"/>
                <w:szCs w:val="20"/>
              </w:rPr>
            </w:pPr>
          </w:p>
        </w:tc>
        <w:tc>
          <w:tcPr>
            <w:tcW w:w="1134" w:type="dxa"/>
            <w:shd w:val="clear" w:color="auto" w:fill="CCFFCC"/>
          </w:tcPr>
          <w:p w:rsidR="00C90C43" w:rsidRDefault="00C90C43" w:rsidP="00C90C43">
            <w:pPr>
              <w:jc w:val="center"/>
              <w:outlineLvl w:val="1"/>
              <w:rPr>
                <w:b/>
                <w:bCs/>
                <w:iCs/>
                <w:sz w:val="20"/>
                <w:szCs w:val="20"/>
              </w:rPr>
            </w:pPr>
            <w:r w:rsidRPr="00C90C43">
              <w:rPr>
                <w:b/>
                <w:bCs/>
                <w:iCs/>
                <w:sz w:val="20"/>
                <w:szCs w:val="20"/>
              </w:rPr>
              <w:t>Експерт 1</w:t>
            </w:r>
          </w:p>
        </w:tc>
        <w:tc>
          <w:tcPr>
            <w:tcW w:w="1276" w:type="dxa"/>
            <w:shd w:val="clear" w:color="auto" w:fill="CCFFCC"/>
          </w:tcPr>
          <w:p w:rsidR="00C90C43" w:rsidRDefault="00C90C43" w:rsidP="00C90C43">
            <w:pPr>
              <w:jc w:val="center"/>
              <w:outlineLvl w:val="1"/>
              <w:rPr>
                <w:b/>
                <w:bCs/>
                <w:iCs/>
                <w:sz w:val="20"/>
                <w:szCs w:val="20"/>
              </w:rPr>
            </w:pPr>
            <w:r w:rsidRPr="00C90C43">
              <w:rPr>
                <w:b/>
                <w:bCs/>
                <w:iCs/>
                <w:sz w:val="20"/>
                <w:szCs w:val="20"/>
              </w:rPr>
              <w:t xml:space="preserve">Експерт </w:t>
            </w:r>
            <w:r>
              <w:rPr>
                <w:b/>
                <w:bCs/>
                <w:iCs/>
                <w:sz w:val="20"/>
                <w:szCs w:val="20"/>
              </w:rPr>
              <w:t>2</w:t>
            </w:r>
          </w:p>
        </w:tc>
      </w:tr>
      <w:tr w:rsidR="00C90C43" w:rsidRPr="000A7FDB" w:rsidTr="00C64EA5">
        <w:trPr>
          <w:gridBefore w:val="1"/>
          <w:wBefore w:w="29" w:type="dxa"/>
          <w:trHeight w:val="523"/>
        </w:trPr>
        <w:tc>
          <w:tcPr>
            <w:tcW w:w="7058" w:type="dxa"/>
            <w:gridSpan w:val="4"/>
          </w:tcPr>
          <w:p w:rsidR="00C90C43" w:rsidRPr="000A7FDB" w:rsidRDefault="00C90C43" w:rsidP="004C23F8">
            <w:pPr>
              <w:outlineLvl w:val="1"/>
              <w:rPr>
                <w:b/>
                <w:bCs/>
                <w:iCs/>
                <w:sz w:val="20"/>
                <w:szCs w:val="20"/>
              </w:rPr>
            </w:pPr>
            <w:r w:rsidRPr="000A7FDB">
              <w:rPr>
                <w:b/>
                <w:bCs/>
                <w:iCs/>
                <w:sz w:val="20"/>
                <w:szCs w:val="20"/>
              </w:rPr>
              <w:t>I.</w:t>
            </w:r>
            <w:r w:rsidRPr="000A7FDB">
              <w:rPr>
                <w:bCs/>
                <w:iCs/>
                <w:sz w:val="20"/>
                <w:szCs w:val="20"/>
              </w:rPr>
              <w:t xml:space="preserve"> </w:t>
            </w:r>
            <w:r w:rsidRPr="000A7FDB">
              <w:rPr>
                <w:b/>
                <w:bCs/>
                <w:sz w:val="20"/>
                <w:szCs w:val="20"/>
              </w:rPr>
              <w:t>ОТКРИВАНЕ И ОБЯВЯВАНЕ НА ПРОЦЕДУРАТА ЗА ОБЩЕСТВЕНА ПОРЪЧКА</w:t>
            </w:r>
          </w:p>
        </w:tc>
        <w:tc>
          <w:tcPr>
            <w:tcW w:w="993" w:type="dxa"/>
          </w:tcPr>
          <w:p w:rsidR="00C90C43" w:rsidRPr="000A7FDB" w:rsidRDefault="00C90C43" w:rsidP="004C23F8">
            <w:pPr>
              <w:outlineLvl w:val="1"/>
              <w:rPr>
                <w:b/>
                <w:bCs/>
                <w:iCs/>
                <w:sz w:val="20"/>
                <w:szCs w:val="20"/>
              </w:rPr>
            </w:pPr>
          </w:p>
        </w:tc>
        <w:tc>
          <w:tcPr>
            <w:tcW w:w="1701" w:type="dxa"/>
          </w:tcPr>
          <w:p w:rsidR="00C90C43" w:rsidRPr="000A7FDB" w:rsidRDefault="00C90C43" w:rsidP="004C23F8">
            <w:pPr>
              <w:outlineLvl w:val="1"/>
              <w:rPr>
                <w:b/>
                <w:bCs/>
                <w:iCs/>
                <w:sz w:val="20"/>
                <w:szCs w:val="20"/>
              </w:rPr>
            </w:pPr>
          </w:p>
        </w:tc>
        <w:tc>
          <w:tcPr>
            <w:tcW w:w="992" w:type="dxa"/>
          </w:tcPr>
          <w:p w:rsidR="00C90C43" w:rsidRPr="000A7FDB" w:rsidRDefault="00C90C43" w:rsidP="004C23F8">
            <w:pPr>
              <w:outlineLvl w:val="1"/>
              <w:rPr>
                <w:b/>
                <w:bCs/>
                <w:iCs/>
                <w:sz w:val="20"/>
                <w:szCs w:val="20"/>
              </w:rPr>
            </w:pPr>
          </w:p>
        </w:tc>
        <w:tc>
          <w:tcPr>
            <w:tcW w:w="1701" w:type="dxa"/>
          </w:tcPr>
          <w:p w:rsidR="00C90C43" w:rsidRPr="000A7FDB" w:rsidRDefault="00C90C43" w:rsidP="004C23F8">
            <w:pPr>
              <w:outlineLvl w:val="1"/>
              <w:rPr>
                <w:b/>
                <w:bCs/>
                <w:iCs/>
                <w:sz w:val="20"/>
                <w:szCs w:val="20"/>
              </w:rPr>
            </w:pPr>
          </w:p>
        </w:tc>
        <w:tc>
          <w:tcPr>
            <w:tcW w:w="1134" w:type="dxa"/>
          </w:tcPr>
          <w:p w:rsidR="00C90C43" w:rsidRPr="000A7FDB" w:rsidRDefault="00C90C43" w:rsidP="004C23F8">
            <w:pPr>
              <w:outlineLvl w:val="1"/>
              <w:rPr>
                <w:b/>
                <w:bCs/>
                <w:iCs/>
                <w:sz w:val="20"/>
                <w:szCs w:val="20"/>
              </w:rPr>
            </w:pPr>
          </w:p>
        </w:tc>
        <w:tc>
          <w:tcPr>
            <w:tcW w:w="1276" w:type="dxa"/>
          </w:tcPr>
          <w:p w:rsidR="00C90C43" w:rsidRPr="000A7FDB" w:rsidRDefault="00C90C43" w:rsidP="004C23F8">
            <w:pPr>
              <w:outlineLvl w:val="1"/>
              <w:rPr>
                <w:b/>
                <w:bCs/>
                <w:iCs/>
                <w:sz w:val="20"/>
                <w:szCs w:val="20"/>
              </w:rPr>
            </w:pPr>
          </w:p>
        </w:tc>
      </w:tr>
      <w:tr w:rsidR="00C90C43" w:rsidRPr="000A7FDB" w:rsidTr="00C64EA5">
        <w:trPr>
          <w:gridBefore w:val="1"/>
          <w:wBefore w:w="29" w:type="dxa"/>
          <w:trHeight w:val="523"/>
        </w:trPr>
        <w:tc>
          <w:tcPr>
            <w:tcW w:w="7058" w:type="dxa"/>
            <w:gridSpan w:val="4"/>
          </w:tcPr>
          <w:p w:rsidR="00C90C43" w:rsidRPr="000A7FDB" w:rsidRDefault="00C90C43" w:rsidP="004C23F8">
            <w:pPr>
              <w:outlineLvl w:val="1"/>
              <w:rPr>
                <w:b/>
                <w:bCs/>
                <w:iCs/>
                <w:sz w:val="20"/>
                <w:szCs w:val="20"/>
              </w:rPr>
            </w:pPr>
            <w:r w:rsidRPr="000A7FDB">
              <w:rPr>
                <w:b/>
                <w:bCs/>
                <w:iCs/>
                <w:sz w:val="20"/>
                <w:szCs w:val="20"/>
              </w:rPr>
              <w:t>I.1. Обявяване на процедурата</w:t>
            </w:r>
          </w:p>
        </w:tc>
        <w:tc>
          <w:tcPr>
            <w:tcW w:w="993" w:type="dxa"/>
          </w:tcPr>
          <w:p w:rsidR="00C90C43" w:rsidRPr="000A7FDB" w:rsidRDefault="00C90C43" w:rsidP="004C23F8">
            <w:pPr>
              <w:outlineLvl w:val="1"/>
              <w:rPr>
                <w:b/>
                <w:bCs/>
                <w:iCs/>
                <w:sz w:val="20"/>
                <w:szCs w:val="20"/>
              </w:rPr>
            </w:pPr>
          </w:p>
        </w:tc>
        <w:tc>
          <w:tcPr>
            <w:tcW w:w="1701" w:type="dxa"/>
          </w:tcPr>
          <w:p w:rsidR="00C90C43" w:rsidRPr="000A7FDB" w:rsidRDefault="00C90C43" w:rsidP="004C23F8">
            <w:pPr>
              <w:outlineLvl w:val="1"/>
              <w:rPr>
                <w:b/>
                <w:bCs/>
                <w:iCs/>
                <w:sz w:val="20"/>
                <w:szCs w:val="20"/>
              </w:rPr>
            </w:pPr>
          </w:p>
        </w:tc>
        <w:tc>
          <w:tcPr>
            <w:tcW w:w="992" w:type="dxa"/>
          </w:tcPr>
          <w:p w:rsidR="00C90C43" w:rsidRPr="000A7FDB" w:rsidRDefault="00C90C43" w:rsidP="004C23F8">
            <w:pPr>
              <w:outlineLvl w:val="1"/>
              <w:rPr>
                <w:b/>
                <w:bCs/>
                <w:iCs/>
                <w:sz w:val="20"/>
                <w:szCs w:val="20"/>
              </w:rPr>
            </w:pPr>
          </w:p>
        </w:tc>
        <w:tc>
          <w:tcPr>
            <w:tcW w:w="1701" w:type="dxa"/>
          </w:tcPr>
          <w:p w:rsidR="00C90C43" w:rsidRPr="000A7FDB" w:rsidRDefault="00C90C43" w:rsidP="004C23F8">
            <w:pPr>
              <w:outlineLvl w:val="1"/>
              <w:rPr>
                <w:b/>
                <w:bCs/>
                <w:iCs/>
                <w:sz w:val="20"/>
                <w:szCs w:val="20"/>
              </w:rPr>
            </w:pPr>
          </w:p>
        </w:tc>
        <w:tc>
          <w:tcPr>
            <w:tcW w:w="1134" w:type="dxa"/>
          </w:tcPr>
          <w:p w:rsidR="00C90C43" w:rsidRPr="000A7FDB" w:rsidRDefault="00C90C43" w:rsidP="004C23F8">
            <w:pPr>
              <w:outlineLvl w:val="1"/>
              <w:rPr>
                <w:b/>
                <w:bCs/>
                <w:iCs/>
                <w:sz w:val="20"/>
                <w:szCs w:val="20"/>
              </w:rPr>
            </w:pPr>
          </w:p>
        </w:tc>
        <w:tc>
          <w:tcPr>
            <w:tcW w:w="1276" w:type="dxa"/>
          </w:tcPr>
          <w:p w:rsidR="00C90C43" w:rsidRPr="000A7FDB" w:rsidRDefault="00C90C43" w:rsidP="004C23F8">
            <w:pPr>
              <w:outlineLvl w:val="1"/>
              <w:rPr>
                <w:b/>
                <w:bCs/>
                <w:iCs/>
                <w:sz w:val="20"/>
                <w:szCs w:val="20"/>
              </w:rPr>
            </w:pPr>
          </w:p>
        </w:tc>
      </w:tr>
      <w:tr w:rsidR="00C90C43" w:rsidRPr="000A7FDB" w:rsidTr="00C64EA5">
        <w:trPr>
          <w:gridBefore w:val="1"/>
          <w:wBefore w:w="29" w:type="dxa"/>
          <w:trHeight w:val="458"/>
        </w:trPr>
        <w:tc>
          <w:tcPr>
            <w:tcW w:w="467" w:type="dxa"/>
            <w:gridSpan w:val="3"/>
          </w:tcPr>
          <w:p w:rsidR="00C90C43" w:rsidRPr="000A7FDB" w:rsidRDefault="00C90C43" w:rsidP="001C25AC">
            <w:pPr>
              <w:pStyle w:val="Heading2"/>
              <w:keepNext w:val="0"/>
              <w:rPr>
                <w:b w:val="0"/>
                <w:bCs/>
                <w:i w:val="0"/>
                <w:iCs/>
                <w:sz w:val="20"/>
              </w:rPr>
            </w:pPr>
            <w:r w:rsidRPr="000A7FDB">
              <w:rPr>
                <w:b w:val="0"/>
                <w:bCs/>
                <w:i w:val="0"/>
                <w:iCs/>
                <w:sz w:val="20"/>
              </w:rPr>
              <w:t>1</w:t>
            </w:r>
            <w:r>
              <w:rPr>
                <w:b w:val="0"/>
                <w:bCs/>
                <w:i w:val="0"/>
                <w:iCs/>
                <w:sz w:val="20"/>
              </w:rPr>
              <w:t>4</w:t>
            </w:r>
          </w:p>
        </w:tc>
        <w:tc>
          <w:tcPr>
            <w:tcW w:w="6591" w:type="dxa"/>
            <w:noWrap/>
          </w:tcPr>
          <w:p w:rsidR="00C90C43" w:rsidRPr="000A7FDB" w:rsidRDefault="00C90C43" w:rsidP="005B5C0D">
            <w:pPr>
              <w:jc w:val="both"/>
              <w:rPr>
                <w:b/>
                <w:sz w:val="18"/>
                <w:szCs w:val="20"/>
                <w:lang w:eastAsia="fr-FR"/>
              </w:rPr>
            </w:pPr>
            <w:r w:rsidRPr="000A7FDB">
              <w:rPr>
                <w:b/>
                <w:sz w:val="18"/>
                <w:szCs w:val="20"/>
                <w:lang w:eastAsia="fr-FR"/>
              </w:rPr>
              <w:t>Законосъобразен ли е приложеният ред за възлагане?</w:t>
            </w:r>
          </w:p>
          <w:p w:rsidR="00C90C43" w:rsidRPr="000A7FDB" w:rsidRDefault="00C90C43" w:rsidP="005B5C0D">
            <w:pPr>
              <w:jc w:val="both"/>
              <w:rPr>
                <w:b/>
                <w:sz w:val="18"/>
                <w:szCs w:val="20"/>
                <w:lang w:eastAsia="fr-FR"/>
              </w:rPr>
            </w:pPr>
            <w:r w:rsidRPr="000A7FDB">
              <w:rPr>
                <w:b/>
                <w:sz w:val="18"/>
                <w:szCs w:val="20"/>
                <w:lang w:eastAsia="fr-FR"/>
              </w:rPr>
              <w:t xml:space="preserve">Спазени ли са правилата за определяне на прогнозната стойност на поръчката, включително на </w:t>
            </w:r>
            <w:proofErr w:type="spellStart"/>
            <w:r w:rsidRPr="000D19B6">
              <w:rPr>
                <w:b/>
                <w:sz w:val="18"/>
                <w:szCs w:val="20"/>
                <w:lang w:val="en-GB" w:eastAsia="fr-FR"/>
              </w:rPr>
              <w:t>чл</w:t>
            </w:r>
            <w:proofErr w:type="spellEnd"/>
            <w:r w:rsidRPr="000D19B6">
              <w:rPr>
                <w:b/>
                <w:sz w:val="18"/>
                <w:szCs w:val="20"/>
                <w:lang w:val="en-GB" w:eastAsia="fr-FR"/>
              </w:rPr>
              <w:t xml:space="preserve">. </w:t>
            </w:r>
            <w:r w:rsidRPr="000D19B6">
              <w:rPr>
                <w:b/>
                <w:sz w:val="18"/>
                <w:szCs w:val="20"/>
                <w:lang w:val="ru-RU" w:eastAsia="fr-FR"/>
              </w:rPr>
              <w:t>2</w:t>
            </w:r>
            <w:r w:rsidRPr="000D19B6">
              <w:rPr>
                <w:b/>
                <w:sz w:val="18"/>
                <w:szCs w:val="20"/>
                <w:lang w:val="en-GB" w:eastAsia="fr-FR"/>
              </w:rPr>
              <w:t xml:space="preserve">1, </w:t>
            </w:r>
            <w:proofErr w:type="spellStart"/>
            <w:r w:rsidRPr="000D19B6">
              <w:rPr>
                <w:b/>
                <w:sz w:val="18"/>
                <w:szCs w:val="20"/>
                <w:lang w:val="en-GB" w:eastAsia="fr-FR"/>
              </w:rPr>
              <w:t>ал</w:t>
            </w:r>
            <w:proofErr w:type="spellEnd"/>
            <w:r w:rsidRPr="000D19B6">
              <w:rPr>
                <w:b/>
                <w:sz w:val="18"/>
                <w:szCs w:val="20"/>
                <w:lang w:val="en-GB" w:eastAsia="fr-FR"/>
              </w:rPr>
              <w:t>. 4</w:t>
            </w:r>
            <w:r w:rsidRPr="000D19B6">
              <w:rPr>
                <w:b/>
                <w:sz w:val="18"/>
                <w:szCs w:val="20"/>
                <w:lang w:val="ru-RU" w:eastAsia="fr-FR"/>
              </w:rPr>
              <w:t xml:space="preserve">, </w:t>
            </w:r>
            <w:proofErr w:type="gramStart"/>
            <w:r w:rsidRPr="000D19B6">
              <w:rPr>
                <w:b/>
                <w:sz w:val="18"/>
                <w:szCs w:val="20"/>
                <w:lang w:val="en-US" w:eastAsia="fr-FR"/>
              </w:rPr>
              <w:t>a</w:t>
            </w:r>
            <w:proofErr w:type="gramEnd"/>
            <w:r w:rsidRPr="000D19B6">
              <w:rPr>
                <w:b/>
                <w:sz w:val="18"/>
                <w:szCs w:val="20"/>
                <w:lang w:val="en-GB" w:eastAsia="fr-FR"/>
              </w:rPr>
              <w:t>л.5</w:t>
            </w:r>
            <w:r w:rsidRPr="000D19B6">
              <w:rPr>
                <w:b/>
                <w:sz w:val="18"/>
                <w:szCs w:val="20"/>
                <w:lang w:eastAsia="fr-FR"/>
              </w:rPr>
              <w:t xml:space="preserve"> </w:t>
            </w:r>
            <w:r w:rsidRPr="000D19B6">
              <w:rPr>
                <w:b/>
                <w:sz w:val="18"/>
                <w:szCs w:val="20"/>
                <w:lang w:val="en-GB" w:eastAsia="fr-FR"/>
              </w:rPr>
              <w:t xml:space="preserve">и ал.15 и ал.16 </w:t>
            </w:r>
            <w:proofErr w:type="spellStart"/>
            <w:r w:rsidRPr="000D19B6">
              <w:rPr>
                <w:b/>
                <w:sz w:val="18"/>
                <w:szCs w:val="20"/>
                <w:lang w:val="en-GB" w:eastAsia="fr-FR"/>
              </w:rPr>
              <w:t>от</w:t>
            </w:r>
            <w:proofErr w:type="spellEnd"/>
            <w:r w:rsidRPr="000D19B6">
              <w:rPr>
                <w:b/>
                <w:sz w:val="18"/>
                <w:szCs w:val="20"/>
                <w:lang w:val="en-GB" w:eastAsia="fr-FR"/>
              </w:rPr>
              <w:t xml:space="preserve"> ЗОП</w:t>
            </w:r>
            <w:r w:rsidRPr="000A7FDB">
              <w:rPr>
                <w:b/>
                <w:sz w:val="18"/>
                <w:szCs w:val="20"/>
                <w:lang w:eastAsia="fr-FR"/>
              </w:rPr>
              <w:t>?</w:t>
            </w:r>
          </w:p>
          <w:p w:rsidR="00C90C43" w:rsidRPr="00AC2F22" w:rsidRDefault="00C90C43" w:rsidP="005B5C0D">
            <w:pPr>
              <w:jc w:val="both"/>
              <w:rPr>
                <w:sz w:val="20"/>
                <w:szCs w:val="20"/>
                <w:lang w:eastAsia="fr-FR"/>
              </w:rPr>
            </w:pPr>
            <w:r w:rsidRPr="000A7FDB">
              <w:rPr>
                <w:sz w:val="20"/>
                <w:szCs w:val="20"/>
                <w:lang w:eastAsia="fr-FR"/>
              </w:rPr>
              <w:lastRenderedPageBreak/>
              <w:t xml:space="preserve">Възложителят прилага процедурите, регламентирани в ЗОП, когато прогнозната стойност на ОП е в рамките на праговете по чл. </w:t>
            </w:r>
            <w:r>
              <w:rPr>
                <w:sz w:val="20"/>
                <w:szCs w:val="20"/>
                <w:lang w:eastAsia="fr-FR"/>
              </w:rPr>
              <w:t>20</w:t>
            </w:r>
            <w:r w:rsidRPr="000A7FDB">
              <w:rPr>
                <w:sz w:val="20"/>
                <w:szCs w:val="20"/>
                <w:lang w:eastAsia="fr-FR"/>
              </w:rPr>
              <w:t xml:space="preserve"> от ЗОП</w:t>
            </w:r>
            <w:r>
              <w:rPr>
                <w:sz w:val="20"/>
                <w:szCs w:val="20"/>
                <w:lang w:eastAsia="fr-FR"/>
              </w:rPr>
              <w:t>.</w:t>
            </w:r>
            <w:r w:rsidRPr="000A7FDB">
              <w:rPr>
                <w:sz w:val="20"/>
                <w:szCs w:val="20"/>
                <w:lang w:eastAsia="fr-FR"/>
              </w:rPr>
              <w:t xml:space="preserve"> </w:t>
            </w:r>
            <w:r w:rsidRPr="00767D48">
              <w:rPr>
                <w:sz w:val="20"/>
                <w:szCs w:val="20"/>
                <w:lang w:eastAsia="fr-FR"/>
              </w:rPr>
              <w:t xml:space="preserve">Възложителят е длъжен да не разделя предмета на поръчката на части, за да </w:t>
            </w:r>
            <w:proofErr w:type="spellStart"/>
            <w:r w:rsidRPr="00767D48">
              <w:rPr>
                <w:sz w:val="20"/>
                <w:szCs w:val="20"/>
                <w:lang w:eastAsia="fr-FR"/>
              </w:rPr>
              <w:t>заобиколи</w:t>
            </w:r>
            <w:proofErr w:type="spellEnd"/>
            <w:r w:rsidRPr="00767D48">
              <w:rPr>
                <w:sz w:val="20"/>
                <w:szCs w:val="20"/>
                <w:lang w:eastAsia="fr-FR"/>
              </w:rPr>
              <w:t xml:space="preserve"> приложимия ред за възлагане по силата на чл. </w:t>
            </w:r>
            <w:r>
              <w:rPr>
                <w:sz w:val="20"/>
                <w:szCs w:val="20"/>
                <w:lang w:eastAsia="fr-FR"/>
              </w:rPr>
              <w:t>21,</w:t>
            </w:r>
            <w:r w:rsidRPr="00767D48">
              <w:rPr>
                <w:sz w:val="20"/>
                <w:szCs w:val="20"/>
                <w:lang w:eastAsia="fr-FR"/>
              </w:rPr>
              <w:t xml:space="preserve"> ал. </w:t>
            </w:r>
            <w:r>
              <w:rPr>
                <w:sz w:val="20"/>
                <w:szCs w:val="20"/>
                <w:lang w:eastAsia="fr-FR"/>
              </w:rPr>
              <w:t>14-15</w:t>
            </w:r>
            <w:r w:rsidRPr="00767D48">
              <w:rPr>
                <w:sz w:val="20"/>
                <w:szCs w:val="20"/>
                <w:lang w:eastAsia="fr-FR"/>
              </w:rPr>
              <w:t xml:space="preserve"> от ЗОП. В случай, че вземе решение за разде</w:t>
            </w:r>
            <w:r w:rsidRPr="00AC2F22">
              <w:rPr>
                <w:sz w:val="20"/>
                <w:szCs w:val="20"/>
                <w:lang w:eastAsia="fr-FR"/>
              </w:rPr>
              <w:t>лено възлагане на дейностите от предмета на поръчката, при всяко отделно възлагане е длъжен да спазва приложимия към общата стойност на поръчката режим</w:t>
            </w:r>
            <w:r>
              <w:rPr>
                <w:sz w:val="20"/>
                <w:szCs w:val="20"/>
                <w:lang w:eastAsia="fr-FR"/>
              </w:rPr>
              <w:t xml:space="preserve"> с изключение на хипотезата по чл.21, ал.16 от ЗОП.</w:t>
            </w:r>
          </w:p>
          <w:p w:rsidR="00C90C43" w:rsidRPr="000A7FDB" w:rsidRDefault="00C90C43" w:rsidP="005B5C0D">
            <w:pPr>
              <w:jc w:val="both"/>
              <w:rPr>
                <w:b/>
                <w:sz w:val="20"/>
                <w:szCs w:val="20"/>
                <w:lang w:eastAsia="fr-FR"/>
              </w:rPr>
            </w:pPr>
            <w:r w:rsidRPr="000A7FDB">
              <w:rPr>
                <w:b/>
                <w:sz w:val="20"/>
                <w:szCs w:val="20"/>
                <w:lang w:eastAsia="fr-FR"/>
              </w:rPr>
              <w:t xml:space="preserve">(чл. </w:t>
            </w:r>
            <w:r>
              <w:rPr>
                <w:b/>
                <w:sz w:val="20"/>
                <w:szCs w:val="20"/>
                <w:lang w:eastAsia="fr-FR"/>
              </w:rPr>
              <w:t>20</w:t>
            </w:r>
            <w:r w:rsidRPr="000A7FDB">
              <w:rPr>
                <w:b/>
                <w:sz w:val="20"/>
                <w:szCs w:val="20"/>
                <w:lang w:eastAsia="fr-FR"/>
              </w:rPr>
              <w:t xml:space="preserve"> от ЗОП и чл. </w:t>
            </w:r>
            <w:r>
              <w:rPr>
                <w:b/>
                <w:sz w:val="20"/>
                <w:szCs w:val="20"/>
                <w:lang w:eastAsia="fr-FR"/>
              </w:rPr>
              <w:t>21</w:t>
            </w:r>
            <w:r w:rsidRPr="000A7FDB">
              <w:rPr>
                <w:b/>
                <w:sz w:val="20"/>
                <w:szCs w:val="20"/>
                <w:lang w:eastAsia="fr-FR"/>
              </w:rPr>
              <w:t xml:space="preserve">, ал. </w:t>
            </w:r>
            <w:r>
              <w:rPr>
                <w:b/>
                <w:sz w:val="20"/>
                <w:szCs w:val="20"/>
                <w:lang w:eastAsia="fr-FR"/>
              </w:rPr>
              <w:t>14-16</w:t>
            </w:r>
            <w:r w:rsidRPr="000A7FDB">
              <w:rPr>
                <w:b/>
                <w:sz w:val="20"/>
                <w:szCs w:val="20"/>
                <w:lang w:eastAsia="fr-FR"/>
              </w:rPr>
              <w:t xml:space="preserve"> от ЗОП)</w:t>
            </w:r>
          </w:p>
          <w:p w:rsidR="00C90C43" w:rsidRPr="000A7FDB" w:rsidRDefault="00C90C43" w:rsidP="005B5C0D">
            <w:pPr>
              <w:rPr>
                <w:b/>
                <w:color w:val="333399"/>
                <w:sz w:val="20"/>
                <w:szCs w:val="20"/>
              </w:rPr>
            </w:pPr>
            <w:r w:rsidRPr="000A7FDB">
              <w:rPr>
                <w:b/>
                <w:color w:val="333399"/>
                <w:sz w:val="20"/>
                <w:szCs w:val="20"/>
              </w:rPr>
              <w:t>т. 1 или 2 от Насоките</w:t>
            </w:r>
            <w:r>
              <w:rPr>
                <w:b/>
                <w:color w:val="333399"/>
                <w:sz w:val="20"/>
                <w:szCs w:val="20"/>
              </w:rPr>
              <w:t>/</w:t>
            </w:r>
            <w:r w:rsidRPr="00676270">
              <w:rPr>
                <w:b/>
                <w:color w:val="FF0000"/>
                <w:sz w:val="20"/>
                <w:szCs w:val="20"/>
              </w:rPr>
              <w:t>Наредба, приложение№1</w:t>
            </w:r>
          </w:p>
          <w:p w:rsidR="00C90C43" w:rsidRPr="000A7FDB" w:rsidRDefault="00C90C43" w:rsidP="005B5C0D">
            <w:pPr>
              <w:jc w:val="both"/>
              <w:rPr>
                <w:b/>
                <w:sz w:val="20"/>
                <w:szCs w:val="20"/>
                <w:lang w:eastAsia="fr-FR"/>
              </w:rPr>
            </w:pPr>
            <w:r w:rsidRPr="000A7FDB">
              <w:rPr>
                <w:b/>
                <w:bCs/>
                <w:color w:val="C0504D"/>
                <w:sz w:val="20"/>
                <w:szCs w:val="20"/>
              </w:rPr>
              <w:t xml:space="preserve">Насочващи източници на информация: </w:t>
            </w:r>
            <w:r w:rsidRPr="000A7FDB">
              <w:rPr>
                <w:bCs/>
                <w:color w:val="C0504D"/>
                <w:sz w:val="20"/>
                <w:szCs w:val="20"/>
              </w:rPr>
              <w:t xml:space="preserve">прегледайте обявлението за обществена поръчка в частта за предмета на поръчката и прогнозната й стойност, както и други документи, ако е необходимо. Прегледайте договора за БФП, включително одобрения бюджет. Анализирайте допълнителна информация от </w:t>
            </w:r>
            <w:proofErr w:type="spellStart"/>
            <w:r w:rsidRPr="000A7FDB">
              <w:rPr>
                <w:bCs/>
                <w:color w:val="C0504D"/>
                <w:sz w:val="20"/>
                <w:szCs w:val="20"/>
              </w:rPr>
              <w:t>одитирания</w:t>
            </w:r>
            <w:proofErr w:type="spellEnd"/>
            <w:r w:rsidRPr="000A7FDB">
              <w:rPr>
                <w:bCs/>
                <w:color w:val="C0504D"/>
                <w:sz w:val="20"/>
                <w:szCs w:val="20"/>
              </w:rPr>
              <w:t xml:space="preserve"> обект за възложените от него обществени поръчки.</w:t>
            </w:r>
          </w:p>
          <w:p w:rsidR="00C90C43" w:rsidRPr="000A7FDB" w:rsidRDefault="00C90C43" w:rsidP="00904F86">
            <w:pPr>
              <w:jc w:val="both"/>
              <w:rPr>
                <w:b/>
                <w:bCs/>
                <w:sz w:val="20"/>
                <w:szCs w:val="20"/>
              </w:rPr>
            </w:pPr>
            <w:r w:rsidRPr="000A7FDB">
              <w:rPr>
                <w:color w:val="008000"/>
                <w:sz w:val="20"/>
                <w:szCs w:val="20"/>
                <w:lang w:eastAsia="fr-FR"/>
              </w:rPr>
              <w:t xml:space="preserve">Анализирайте дали прогнозната стойност на поръчката попада в рамките на праговете по чл. </w:t>
            </w:r>
            <w:r>
              <w:rPr>
                <w:color w:val="008000"/>
                <w:sz w:val="20"/>
                <w:szCs w:val="20"/>
                <w:lang w:eastAsia="fr-FR"/>
              </w:rPr>
              <w:t>21</w:t>
            </w:r>
            <w:r w:rsidRPr="000A7FDB">
              <w:rPr>
                <w:color w:val="008000"/>
                <w:sz w:val="20"/>
                <w:szCs w:val="20"/>
                <w:lang w:eastAsia="fr-FR"/>
              </w:rPr>
              <w:t xml:space="preserve"> от ЗОП /. Анализирайте подлежащите на изпълнение дейности по проекта с цел да установите дали са спазени чл. </w:t>
            </w:r>
            <w:r>
              <w:rPr>
                <w:color w:val="008000"/>
                <w:sz w:val="20"/>
                <w:szCs w:val="20"/>
                <w:lang w:eastAsia="fr-FR"/>
              </w:rPr>
              <w:t>21</w:t>
            </w:r>
            <w:r w:rsidRPr="000A7FDB">
              <w:rPr>
                <w:color w:val="008000"/>
                <w:sz w:val="20"/>
                <w:szCs w:val="20"/>
                <w:lang w:eastAsia="fr-FR"/>
              </w:rPr>
              <w:t xml:space="preserve">, ал. </w:t>
            </w:r>
            <w:r>
              <w:rPr>
                <w:color w:val="008000"/>
                <w:sz w:val="20"/>
                <w:szCs w:val="20"/>
                <w:lang w:eastAsia="fr-FR"/>
              </w:rPr>
              <w:t>14-15</w:t>
            </w:r>
            <w:r w:rsidRPr="000A7FDB">
              <w:rPr>
                <w:color w:val="008000"/>
                <w:sz w:val="20"/>
                <w:szCs w:val="20"/>
                <w:lang w:eastAsia="fr-FR"/>
              </w:rPr>
              <w:t xml:space="preserve"> от ЗОП. Анализирайте възложените от възложителя дейности с подобен характер през годината с цел да установите дали са спазени изискванията на чл. </w:t>
            </w:r>
            <w:r>
              <w:rPr>
                <w:color w:val="008000"/>
                <w:sz w:val="20"/>
                <w:szCs w:val="20"/>
                <w:lang w:eastAsia="fr-FR"/>
              </w:rPr>
              <w:t>21</w:t>
            </w:r>
            <w:r w:rsidRPr="000A7FDB">
              <w:rPr>
                <w:color w:val="008000"/>
                <w:sz w:val="20"/>
                <w:szCs w:val="20"/>
                <w:lang w:eastAsia="fr-FR"/>
              </w:rPr>
              <w:t>, ал</w:t>
            </w:r>
            <w:r>
              <w:rPr>
                <w:color w:val="008000"/>
                <w:sz w:val="20"/>
                <w:szCs w:val="20"/>
                <w:lang w:eastAsia="fr-FR"/>
              </w:rPr>
              <w:t>.14-16</w:t>
            </w:r>
            <w:r w:rsidRPr="000A7FDB">
              <w:rPr>
                <w:color w:val="008000"/>
                <w:sz w:val="20"/>
                <w:szCs w:val="20"/>
                <w:lang w:eastAsia="fr-FR"/>
              </w:rPr>
              <w:t xml:space="preserve"> от ЗОП. При анализа използвайте информацията, съдържаща се в попълнената от бенефициента Справка.</w:t>
            </w:r>
          </w:p>
        </w:tc>
        <w:tc>
          <w:tcPr>
            <w:tcW w:w="993" w:type="dxa"/>
          </w:tcPr>
          <w:p w:rsidR="00C90C43" w:rsidRPr="000A7FDB" w:rsidRDefault="00C90C43" w:rsidP="003D5638">
            <w:pPr>
              <w:outlineLvl w:val="1"/>
              <w:rPr>
                <w:b/>
                <w:color w:val="0000FF"/>
                <w:sz w:val="20"/>
                <w:szCs w:val="20"/>
              </w:rPr>
            </w:pPr>
          </w:p>
        </w:tc>
        <w:tc>
          <w:tcPr>
            <w:tcW w:w="1701" w:type="dxa"/>
          </w:tcPr>
          <w:p w:rsidR="00C90C43" w:rsidRPr="000A7FDB" w:rsidRDefault="00C90C43" w:rsidP="009F31C8">
            <w:pPr>
              <w:outlineLvl w:val="1"/>
              <w:rPr>
                <w:sz w:val="20"/>
                <w:szCs w:val="20"/>
              </w:rPr>
            </w:pPr>
          </w:p>
        </w:tc>
        <w:tc>
          <w:tcPr>
            <w:tcW w:w="992" w:type="dxa"/>
          </w:tcPr>
          <w:p w:rsidR="00C90C43" w:rsidRPr="000A7FDB" w:rsidRDefault="00C90C43" w:rsidP="009F31C8">
            <w:pPr>
              <w:outlineLvl w:val="1"/>
              <w:rPr>
                <w:sz w:val="20"/>
                <w:szCs w:val="20"/>
              </w:rPr>
            </w:pPr>
          </w:p>
        </w:tc>
        <w:tc>
          <w:tcPr>
            <w:tcW w:w="1701" w:type="dxa"/>
          </w:tcPr>
          <w:p w:rsidR="00C90C43" w:rsidRPr="000A7FDB" w:rsidRDefault="00C90C43" w:rsidP="009F31C8">
            <w:pPr>
              <w:outlineLvl w:val="1"/>
              <w:rPr>
                <w:sz w:val="20"/>
                <w:szCs w:val="20"/>
              </w:rPr>
            </w:pPr>
          </w:p>
        </w:tc>
        <w:tc>
          <w:tcPr>
            <w:tcW w:w="1134" w:type="dxa"/>
          </w:tcPr>
          <w:p w:rsidR="00C90C43" w:rsidRPr="000A7FDB" w:rsidRDefault="00C90C43" w:rsidP="009F31C8">
            <w:pPr>
              <w:outlineLvl w:val="1"/>
              <w:rPr>
                <w:sz w:val="20"/>
                <w:szCs w:val="20"/>
              </w:rPr>
            </w:pPr>
          </w:p>
        </w:tc>
        <w:tc>
          <w:tcPr>
            <w:tcW w:w="1276" w:type="dxa"/>
          </w:tcPr>
          <w:p w:rsidR="00C90C43" w:rsidRPr="000A7FDB" w:rsidRDefault="00C90C43" w:rsidP="009F31C8">
            <w:pPr>
              <w:outlineLvl w:val="1"/>
              <w:rPr>
                <w:sz w:val="20"/>
                <w:szCs w:val="20"/>
              </w:rPr>
            </w:pPr>
          </w:p>
        </w:tc>
      </w:tr>
      <w:tr w:rsidR="00C90C43" w:rsidRPr="000A7FDB" w:rsidTr="004A5ADA">
        <w:trPr>
          <w:gridBefore w:val="1"/>
          <w:wBefore w:w="29" w:type="dxa"/>
          <w:trHeight w:val="458"/>
        </w:trPr>
        <w:tc>
          <w:tcPr>
            <w:tcW w:w="467" w:type="dxa"/>
            <w:gridSpan w:val="3"/>
          </w:tcPr>
          <w:p w:rsidR="00C90C43" w:rsidRPr="000A7FDB" w:rsidRDefault="00C90C43" w:rsidP="001C29C1">
            <w:pPr>
              <w:pStyle w:val="Heading2"/>
              <w:keepNext w:val="0"/>
              <w:rPr>
                <w:b w:val="0"/>
                <w:bCs/>
                <w:i w:val="0"/>
                <w:iCs/>
                <w:sz w:val="20"/>
              </w:rPr>
            </w:pPr>
            <w:r w:rsidRPr="000A7FDB">
              <w:rPr>
                <w:b w:val="0"/>
                <w:bCs/>
                <w:i w:val="0"/>
                <w:iCs/>
                <w:sz w:val="20"/>
              </w:rPr>
              <w:lastRenderedPageBreak/>
              <w:t>1</w:t>
            </w:r>
            <w:r>
              <w:rPr>
                <w:b w:val="0"/>
                <w:bCs/>
                <w:i w:val="0"/>
                <w:iCs/>
                <w:sz w:val="20"/>
              </w:rPr>
              <w:t>5</w:t>
            </w:r>
          </w:p>
        </w:tc>
        <w:tc>
          <w:tcPr>
            <w:tcW w:w="6591" w:type="dxa"/>
            <w:noWrap/>
          </w:tcPr>
          <w:p w:rsidR="00C90C43" w:rsidRPr="000A7FDB" w:rsidRDefault="00C90C43">
            <w:pPr>
              <w:jc w:val="both"/>
              <w:rPr>
                <w:b/>
                <w:bCs/>
                <w:sz w:val="20"/>
                <w:szCs w:val="20"/>
              </w:rPr>
            </w:pPr>
            <w:r w:rsidRPr="000A7FDB">
              <w:rPr>
                <w:b/>
                <w:bCs/>
                <w:sz w:val="20"/>
                <w:szCs w:val="20"/>
              </w:rPr>
              <w:t>Изпратено ли е обявление за обществената поръчка до съответните институции:</w:t>
            </w:r>
          </w:p>
          <w:p w:rsidR="00C90C43" w:rsidRPr="000A7FDB" w:rsidRDefault="00C90C43" w:rsidP="00862585">
            <w:pPr>
              <w:pStyle w:val="ListParagraph"/>
              <w:numPr>
                <w:ilvl w:val="0"/>
                <w:numId w:val="11"/>
              </w:numPr>
              <w:ind w:left="400" w:hanging="180"/>
              <w:jc w:val="both"/>
              <w:rPr>
                <w:b/>
                <w:sz w:val="20"/>
                <w:szCs w:val="20"/>
                <w:lang w:eastAsia="fr-FR"/>
              </w:rPr>
            </w:pPr>
            <w:r w:rsidRPr="002A39E0">
              <w:rPr>
                <w:b/>
                <w:bCs/>
                <w:sz w:val="20"/>
                <w:szCs w:val="20"/>
              </w:rPr>
              <w:t xml:space="preserve">за поръчки </w:t>
            </w:r>
            <w:r>
              <w:rPr>
                <w:b/>
                <w:bCs/>
                <w:sz w:val="20"/>
                <w:szCs w:val="20"/>
              </w:rPr>
              <w:t>на стойност по чл.20, ал.1</w:t>
            </w:r>
            <w:r w:rsidRPr="002A39E0">
              <w:rPr>
                <w:b/>
                <w:bCs/>
                <w:sz w:val="20"/>
                <w:szCs w:val="20"/>
              </w:rPr>
              <w:t xml:space="preserve"> </w:t>
            </w:r>
            <w:r w:rsidRPr="00DF02DE">
              <w:rPr>
                <w:b/>
                <w:bCs/>
                <w:sz w:val="20"/>
                <w:szCs w:val="20"/>
              </w:rPr>
              <w:t xml:space="preserve"> от ЗОП – до </w:t>
            </w:r>
            <w:r w:rsidRPr="00767D48">
              <w:rPr>
                <w:b/>
                <w:bCs/>
                <w:sz w:val="20"/>
                <w:szCs w:val="20"/>
              </w:rPr>
              <w:t xml:space="preserve">Официален вестник на ЕС и РОП </w:t>
            </w:r>
            <w:r w:rsidRPr="000A7FDB">
              <w:rPr>
                <w:b/>
                <w:bCs/>
                <w:sz w:val="20"/>
                <w:szCs w:val="20"/>
              </w:rPr>
              <w:t xml:space="preserve">или </w:t>
            </w:r>
          </w:p>
          <w:p w:rsidR="00C90C43" w:rsidRPr="000A7FDB" w:rsidRDefault="00C90C43" w:rsidP="00862585">
            <w:pPr>
              <w:pStyle w:val="ListParagraph"/>
              <w:numPr>
                <w:ilvl w:val="0"/>
                <w:numId w:val="11"/>
              </w:numPr>
              <w:ind w:left="400" w:hanging="180"/>
              <w:jc w:val="both"/>
              <w:rPr>
                <w:b/>
                <w:bCs/>
                <w:sz w:val="20"/>
                <w:szCs w:val="20"/>
              </w:rPr>
            </w:pPr>
            <w:r w:rsidRPr="000A7FDB">
              <w:rPr>
                <w:b/>
                <w:bCs/>
                <w:sz w:val="20"/>
                <w:szCs w:val="20"/>
              </w:rPr>
              <w:lastRenderedPageBreak/>
              <w:t>само до РОП</w:t>
            </w:r>
            <w:r>
              <w:rPr>
                <w:b/>
                <w:bCs/>
                <w:sz w:val="20"/>
                <w:szCs w:val="20"/>
              </w:rPr>
              <w:t xml:space="preserve"> в хипотезата на чл.36, ал.1 от ЗОП</w:t>
            </w:r>
            <w:r w:rsidRPr="000A7FDB">
              <w:rPr>
                <w:b/>
                <w:bCs/>
                <w:sz w:val="20"/>
                <w:szCs w:val="20"/>
              </w:rPr>
              <w:t>?</w:t>
            </w:r>
          </w:p>
          <w:p w:rsidR="00C90C43" w:rsidRPr="000A7FDB" w:rsidRDefault="00C90C43" w:rsidP="00133734">
            <w:pPr>
              <w:pStyle w:val="ListParagraph"/>
              <w:ind w:left="0"/>
              <w:jc w:val="both"/>
              <w:rPr>
                <w:b/>
                <w:bCs/>
                <w:sz w:val="20"/>
                <w:szCs w:val="20"/>
              </w:rPr>
            </w:pPr>
            <w:r w:rsidRPr="000A7FDB">
              <w:rPr>
                <w:b/>
                <w:bCs/>
                <w:sz w:val="20"/>
                <w:szCs w:val="20"/>
              </w:rPr>
              <w:t>Спазено ли е изискването за времето на изпращане на обявлението до съответните институции, а именно:</w:t>
            </w:r>
          </w:p>
          <w:p w:rsidR="00C90C43" w:rsidRPr="000A7FDB" w:rsidRDefault="00C90C43" w:rsidP="00133734">
            <w:pPr>
              <w:pStyle w:val="ListParagraph"/>
              <w:ind w:left="0"/>
              <w:jc w:val="both"/>
              <w:rPr>
                <w:b/>
                <w:bCs/>
                <w:sz w:val="20"/>
                <w:szCs w:val="20"/>
              </w:rPr>
            </w:pPr>
            <w:r w:rsidRPr="000A7FDB">
              <w:rPr>
                <w:b/>
                <w:bCs/>
                <w:sz w:val="20"/>
                <w:szCs w:val="20"/>
              </w:rPr>
              <w:t>- до ОВ на ЕС не по-късно от изпращането му до РОП;</w:t>
            </w:r>
          </w:p>
          <w:p w:rsidR="00C90C43" w:rsidRPr="000A7FDB" w:rsidRDefault="00C90C43" w:rsidP="00133734">
            <w:pPr>
              <w:pStyle w:val="ListParagraph"/>
              <w:ind w:left="0"/>
              <w:jc w:val="both"/>
              <w:rPr>
                <w:b/>
                <w:bCs/>
                <w:sz w:val="20"/>
                <w:szCs w:val="20"/>
              </w:rPr>
            </w:pPr>
            <w:r w:rsidRPr="000A7FDB">
              <w:rPr>
                <w:b/>
                <w:bCs/>
                <w:sz w:val="20"/>
                <w:szCs w:val="20"/>
              </w:rPr>
              <w:t xml:space="preserve">- до ОВ на ЕС и РОП преди публикуването му на профила на купувача?  </w:t>
            </w:r>
          </w:p>
          <w:p w:rsidR="00C90C43" w:rsidRPr="000A7FDB" w:rsidRDefault="00C90C43" w:rsidP="00792721">
            <w:pPr>
              <w:jc w:val="both"/>
              <w:rPr>
                <w:bCs/>
                <w:sz w:val="20"/>
                <w:szCs w:val="20"/>
              </w:rPr>
            </w:pPr>
            <w:r w:rsidRPr="000A7FDB">
              <w:rPr>
                <w:bCs/>
                <w:sz w:val="20"/>
                <w:szCs w:val="20"/>
              </w:rPr>
              <w:t xml:space="preserve">Задължението за изпращане на обявление до Официален вестник на ЕС възниква, когато обществената поръчка е на стойност </w:t>
            </w:r>
            <w:r>
              <w:rPr>
                <w:bCs/>
                <w:sz w:val="20"/>
                <w:szCs w:val="20"/>
              </w:rPr>
              <w:t>по чл.20, ал.1</w:t>
            </w:r>
            <w:r w:rsidRPr="000A7FDB">
              <w:rPr>
                <w:bCs/>
                <w:sz w:val="20"/>
                <w:szCs w:val="20"/>
              </w:rPr>
              <w:t xml:space="preserve"> от ЗОП.</w:t>
            </w:r>
          </w:p>
          <w:p w:rsidR="00C90C43" w:rsidRDefault="00C90C43" w:rsidP="00792721">
            <w:pPr>
              <w:jc w:val="both"/>
              <w:rPr>
                <w:bCs/>
                <w:sz w:val="20"/>
                <w:szCs w:val="20"/>
              </w:rPr>
            </w:pPr>
            <w:r w:rsidRPr="000A7FDB">
              <w:rPr>
                <w:bCs/>
                <w:sz w:val="20"/>
                <w:szCs w:val="20"/>
              </w:rPr>
              <w:t xml:space="preserve">Задължението за изпращане на обявление до РОП възниква, </w:t>
            </w:r>
            <w:r>
              <w:rPr>
                <w:bCs/>
                <w:sz w:val="20"/>
                <w:szCs w:val="20"/>
              </w:rPr>
              <w:t>В ХИПОТЕЗАТА НА ЧЛ.36, АЛ.1 ОТ ЗОП</w:t>
            </w:r>
          </w:p>
          <w:p w:rsidR="00C90C43" w:rsidRDefault="00C90C43" w:rsidP="004710DA">
            <w:pPr>
              <w:jc w:val="both"/>
              <w:rPr>
                <w:bCs/>
                <w:sz w:val="20"/>
                <w:szCs w:val="20"/>
              </w:rPr>
            </w:pPr>
          </w:p>
          <w:p w:rsidR="00C90C43" w:rsidRPr="00DA1755" w:rsidRDefault="00C90C43" w:rsidP="004710DA">
            <w:pPr>
              <w:jc w:val="both"/>
              <w:rPr>
                <w:bCs/>
                <w:sz w:val="20"/>
                <w:szCs w:val="20"/>
              </w:rPr>
            </w:pPr>
            <w:r w:rsidRPr="00DA1755">
              <w:rPr>
                <w:bCs/>
                <w:sz w:val="20"/>
                <w:szCs w:val="20"/>
              </w:rPr>
              <w:t>Важно! Задължението за изпращане на обявление до Официален вестник на ЕС възниква, когато обществената поръчка се възлага чрез процедура по чл. 18, ал. 1, т. 1-7 от ЗОП независимо от прогнозната стойност /чл. 99 от ЗОП/.</w:t>
            </w:r>
          </w:p>
          <w:p w:rsidR="00C90C43" w:rsidRPr="000A7FDB" w:rsidRDefault="00C90C43" w:rsidP="00792721">
            <w:pPr>
              <w:jc w:val="both"/>
              <w:rPr>
                <w:bCs/>
                <w:sz w:val="20"/>
                <w:szCs w:val="20"/>
              </w:rPr>
            </w:pPr>
            <w:r w:rsidRPr="000A7FDB">
              <w:rPr>
                <w:b/>
                <w:bCs/>
                <w:sz w:val="20"/>
                <w:szCs w:val="20"/>
              </w:rPr>
              <w:t xml:space="preserve">Важно! </w:t>
            </w:r>
            <w:r w:rsidRPr="000A7FDB">
              <w:rPr>
                <w:bCs/>
                <w:sz w:val="20"/>
                <w:szCs w:val="20"/>
              </w:rPr>
              <w:t>При електронно подаване на информацията АОП изпра</w:t>
            </w:r>
            <w:r>
              <w:rPr>
                <w:bCs/>
                <w:sz w:val="20"/>
                <w:szCs w:val="20"/>
              </w:rPr>
              <w:t>ща</w:t>
            </w:r>
            <w:r w:rsidRPr="000A7FDB">
              <w:rPr>
                <w:bCs/>
                <w:sz w:val="20"/>
                <w:szCs w:val="20"/>
              </w:rPr>
              <w:t xml:space="preserve"> обявлението и до ОВ на ЕС, </w:t>
            </w:r>
            <w:r>
              <w:rPr>
                <w:bCs/>
                <w:sz w:val="20"/>
                <w:szCs w:val="20"/>
              </w:rPr>
              <w:t>на основание</w:t>
            </w:r>
            <w:r w:rsidRPr="000A7FDB">
              <w:rPr>
                <w:bCs/>
                <w:sz w:val="20"/>
                <w:szCs w:val="20"/>
              </w:rPr>
              <w:t xml:space="preserve"> на чл. </w:t>
            </w:r>
            <w:r>
              <w:rPr>
                <w:bCs/>
                <w:sz w:val="20"/>
                <w:szCs w:val="20"/>
              </w:rPr>
              <w:t>35</w:t>
            </w:r>
            <w:r w:rsidRPr="000A7FDB">
              <w:rPr>
                <w:bCs/>
                <w:sz w:val="20"/>
                <w:szCs w:val="20"/>
              </w:rPr>
              <w:t xml:space="preserve">, ал. </w:t>
            </w:r>
            <w:r>
              <w:rPr>
                <w:bCs/>
                <w:sz w:val="20"/>
                <w:szCs w:val="20"/>
              </w:rPr>
              <w:t>5</w:t>
            </w:r>
            <w:r w:rsidRPr="000A7FDB">
              <w:rPr>
                <w:bCs/>
                <w:sz w:val="20"/>
                <w:szCs w:val="20"/>
              </w:rPr>
              <w:t xml:space="preserve"> от ЗОП</w:t>
            </w:r>
            <w:r>
              <w:rPr>
                <w:bCs/>
                <w:sz w:val="20"/>
                <w:szCs w:val="20"/>
              </w:rPr>
              <w:t xml:space="preserve"> и чл.20, ал.1 от ППЗОП.</w:t>
            </w:r>
            <w:r w:rsidRPr="000A7FDB">
              <w:rPr>
                <w:bCs/>
                <w:sz w:val="20"/>
                <w:szCs w:val="20"/>
              </w:rPr>
              <w:t xml:space="preserve"> </w:t>
            </w:r>
          </w:p>
          <w:p w:rsidR="00C90C43" w:rsidRPr="00F32B4B" w:rsidRDefault="00C90C43" w:rsidP="00792721">
            <w:pPr>
              <w:jc w:val="both"/>
              <w:rPr>
                <w:b/>
                <w:bCs/>
                <w:sz w:val="20"/>
                <w:szCs w:val="20"/>
              </w:rPr>
            </w:pPr>
            <w:r w:rsidRPr="000A7FDB">
              <w:rPr>
                <w:b/>
                <w:bCs/>
                <w:sz w:val="20"/>
                <w:szCs w:val="20"/>
              </w:rPr>
              <w:t xml:space="preserve">Важно! </w:t>
            </w:r>
            <w:r w:rsidRPr="000A7FDB">
              <w:rPr>
                <w:bCs/>
                <w:sz w:val="20"/>
                <w:szCs w:val="20"/>
              </w:rPr>
              <w:t xml:space="preserve">Възложителите публикуват документите по чл. </w:t>
            </w:r>
            <w:r>
              <w:rPr>
                <w:bCs/>
                <w:sz w:val="20"/>
                <w:szCs w:val="20"/>
              </w:rPr>
              <w:t>42</w:t>
            </w:r>
            <w:r w:rsidRPr="000A7FDB">
              <w:rPr>
                <w:bCs/>
                <w:sz w:val="20"/>
                <w:szCs w:val="20"/>
              </w:rPr>
              <w:t xml:space="preserve"> ал. 2 от ЗОП</w:t>
            </w:r>
            <w:r>
              <w:rPr>
                <w:bCs/>
                <w:sz w:val="20"/>
                <w:szCs w:val="20"/>
              </w:rPr>
              <w:t xml:space="preserve"> СЪГЛАСНО СРОКОВЕТЕ В ЧЛ.24 ОТ ППЗОП</w:t>
            </w:r>
            <w:r w:rsidRPr="000A7FDB">
              <w:rPr>
                <w:bCs/>
                <w:sz w:val="20"/>
                <w:szCs w:val="20"/>
              </w:rPr>
              <w:t xml:space="preserve">, </w:t>
            </w:r>
            <w:r>
              <w:rPr>
                <w:bCs/>
                <w:sz w:val="20"/>
                <w:szCs w:val="20"/>
              </w:rPr>
              <w:t xml:space="preserve">а </w:t>
            </w:r>
            <w:r w:rsidRPr="000A7FDB">
              <w:rPr>
                <w:bCs/>
                <w:sz w:val="20"/>
                <w:szCs w:val="20"/>
              </w:rPr>
              <w:t xml:space="preserve"> документацията за участие </w:t>
            </w:r>
            <w:r>
              <w:rPr>
                <w:bCs/>
                <w:sz w:val="20"/>
                <w:szCs w:val="20"/>
              </w:rPr>
              <w:t>(</w:t>
            </w:r>
            <w:r w:rsidRPr="000A7FDB">
              <w:rPr>
                <w:bCs/>
                <w:sz w:val="20"/>
                <w:szCs w:val="20"/>
              </w:rPr>
              <w:t xml:space="preserve">чл. </w:t>
            </w:r>
            <w:r>
              <w:rPr>
                <w:bCs/>
                <w:sz w:val="20"/>
                <w:szCs w:val="20"/>
              </w:rPr>
              <w:t>31</w:t>
            </w:r>
            <w:r w:rsidRPr="000A7FDB">
              <w:rPr>
                <w:bCs/>
                <w:sz w:val="20"/>
                <w:szCs w:val="20"/>
              </w:rPr>
              <w:t xml:space="preserve">, ал. </w:t>
            </w:r>
            <w:r>
              <w:rPr>
                <w:bCs/>
                <w:sz w:val="20"/>
                <w:szCs w:val="20"/>
              </w:rPr>
              <w:t>1</w:t>
            </w:r>
            <w:r w:rsidRPr="000A7FDB">
              <w:rPr>
                <w:bCs/>
                <w:sz w:val="20"/>
                <w:szCs w:val="20"/>
              </w:rPr>
              <w:t xml:space="preserve"> от ЗОП), в профила на купувача</w:t>
            </w:r>
            <w:r>
              <w:rPr>
                <w:bCs/>
                <w:sz w:val="20"/>
                <w:szCs w:val="20"/>
              </w:rPr>
              <w:t xml:space="preserve"> от датата </w:t>
            </w:r>
            <w:r w:rsidRPr="00AC2F22">
              <w:rPr>
                <w:bCs/>
                <w:sz w:val="20"/>
                <w:szCs w:val="20"/>
              </w:rPr>
              <w:t xml:space="preserve">на </w:t>
            </w:r>
            <w:r w:rsidRPr="00133734">
              <w:rPr>
                <w:b/>
                <w:bCs/>
                <w:sz w:val="20"/>
                <w:szCs w:val="20"/>
                <w:u w:val="single"/>
              </w:rPr>
              <w:t>публикуването</w:t>
            </w:r>
            <w:r w:rsidRPr="00AC2F22">
              <w:rPr>
                <w:bCs/>
                <w:sz w:val="20"/>
                <w:szCs w:val="20"/>
              </w:rPr>
              <w:t xml:space="preserve"> на обявлението</w:t>
            </w:r>
            <w:r w:rsidRPr="000A7FDB">
              <w:rPr>
                <w:bCs/>
                <w:sz w:val="20"/>
                <w:szCs w:val="20"/>
              </w:rPr>
              <w:t xml:space="preserve"> (чл. </w:t>
            </w:r>
            <w:r>
              <w:rPr>
                <w:bCs/>
                <w:sz w:val="20"/>
                <w:szCs w:val="20"/>
              </w:rPr>
              <w:t>31, ал.1, т.1-2</w:t>
            </w:r>
            <w:r w:rsidRPr="000A7FDB">
              <w:rPr>
                <w:bCs/>
                <w:sz w:val="20"/>
                <w:szCs w:val="20"/>
              </w:rPr>
              <w:t xml:space="preserve"> от ЗОП). Следователно възложителите нямат право да публикуват документацията за участие в профила на купувача преди обявлението да е публикувано в ОВ на ЕС и</w:t>
            </w:r>
            <w:r w:rsidRPr="000A7FDB">
              <w:rPr>
                <w:sz w:val="20"/>
                <w:szCs w:val="20"/>
              </w:rPr>
              <w:t xml:space="preserve"> </w:t>
            </w:r>
            <w:r w:rsidRPr="000A7FDB">
              <w:rPr>
                <w:bCs/>
                <w:sz w:val="20"/>
                <w:szCs w:val="20"/>
              </w:rPr>
              <w:t xml:space="preserve">РОП. </w:t>
            </w:r>
            <w:r w:rsidRPr="000A7FDB">
              <w:rPr>
                <w:b/>
                <w:bCs/>
                <w:sz w:val="20"/>
                <w:szCs w:val="20"/>
              </w:rPr>
              <w:t xml:space="preserve">(чл. </w:t>
            </w:r>
            <w:r>
              <w:rPr>
                <w:b/>
                <w:bCs/>
                <w:sz w:val="20"/>
                <w:szCs w:val="20"/>
              </w:rPr>
              <w:t>20, ал.1</w:t>
            </w:r>
            <w:r w:rsidRPr="00F370DD">
              <w:rPr>
                <w:b/>
                <w:bCs/>
                <w:sz w:val="20"/>
                <w:szCs w:val="20"/>
              </w:rPr>
              <w:t xml:space="preserve">, чл. </w:t>
            </w:r>
            <w:r>
              <w:rPr>
                <w:b/>
                <w:bCs/>
                <w:sz w:val="20"/>
                <w:szCs w:val="20"/>
              </w:rPr>
              <w:t>36</w:t>
            </w:r>
            <w:r w:rsidRPr="00F370DD">
              <w:rPr>
                <w:b/>
                <w:bCs/>
                <w:sz w:val="20"/>
                <w:szCs w:val="20"/>
              </w:rPr>
              <w:t xml:space="preserve">, ал. </w:t>
            </w:r>
            <w:r>
              <w:rPr>
                <w:b/>
                <w:bCs/>
                <w:sz w:val="20"/>
                <w:szCs w:val="20"/>
              </w:rPr>
              <w:t>1 от ЗОП, чл. 35, ал.5 от ППЗОП)</w:t>
            </w:r>
            <w:r w:rsidRPr="00F370DD">
              <w:rPr>
                <w:b/>
                <w:bCs/>
                <w:sz w:val="20"/>
                <w:szCs w:val="20"/>
              </w:rPr>
              <w:t xml:space="preserve">, </w:t>
            </w:r>
          </w:p>
          <w:p w:rsidR="00C90C43" w:rsidRPr="005B2203" w:rsidRDefault="00C90C43" w:rsidP="007B6F72">
            <w:pPr>
              <w:jc w:val="both"/>
              <w:rPr>
                <w:b/>
                <w:bCs/>
                <w:sz w:val="20"/>
                <w:szCs w:val="20"/>
              </w:rPr>
            </w:pPr>
            <w:r w:rsidRPr="005B2203">
              <w:rPr>
                <w:b/>
                <w:bCs/>
                <w:sz w:val="20"/>
                <w:szCs w:val="20"/>
              </w:rPr>
              <w:t>(</w:t>
            </w:r>
            <w:r>
              <w:rPr>
                <w:b/>
                <w:bCs/>
                <w:sz w:val="20"/>
                <w:szCs w:val="20"/>
              </w:rPr>
              <w:t>чл.42, ал.2 и чл.31, ал.1,т.1-2 от ЗОП и чл.24 от ППЗОП</w:t>
            </w:r>
            <w:r w:rsidRPr="005B2203">
              <w:rPr>
                <w:b/>
                <w:bCs/>
                <w:sz w:val="20"/>
                <w:szCs w:val="20"/>
              </w:rPr>
              <w:t>)</w:t>
            </w:r>
          </w:p>
          <w:p w:rsidR="00C90C43" w:rsidRPr="006B7210" w:rsidRDefault="00C90C43" w:rsidP="00E31789">
            <w:pPr>
              <w:jc w:val="both"/>
              <w:rPr>
                <w:b/>
                <w:color w:val="333399"/>
                <w:sz w:val="20"/>
                <w:szCs w:val="20"/>
              </w:rPr>
            </w:pPr>
            <w:r w:rsidRPr="006B7210">
              <w:rPr>
                <w:b/>
                <w:color w:val="333399"/>
                <w:sz w:val="20"/>
                <w:szCs w:val="20"/>
              </w:rPr>
              <w:t xml:space="preserve">т. 1 от  Насоките </w:t>
            </w:r>
          </w:p>
          <w:p w:rsidR="00C90C43" w:rsidRPr="00DF02DE" w:rsidRDefault="00C90C43">
            <w:pPr>
              <w:jc w:val="both"/>
              <w:rPr>
                <w:bCs/>
                <w:color w:val="C0504D"/>
                <w:sz w:val="20"/>
                <w:szCs w:val="20"/>
              </w:rPr>
            </w:pPr>
            <w:r w:rsidRPr="00DF02DE">
              <w:rPr>
                <w:b/>
                <w:bCs/>
                <w:color w:val="C0504D"/>
                <w:sz w:val="20"/>
                <w:szCs w:val="20"/>
              </w:rPr>
              <w:t xml:space="preserve">Насочващи източници на информация: </w:t>
            </w:r>
            <w:r w:rsidRPr="00DF02DE">
              <w:rPr>
                <w:bCs/>
                <w:color w:val="C0504D"/>
                <w:sz w:val="20"/>
                <w:szCs w:val="20"/>
              </w:rPr>
              <w:t xml:space="preserve">прегледайте обявлението за </w:t>
            </w:r>
            <w:r w:rsidRPr="00DF02DE">
              <w:rPr>
                <w:bCs/>
                <w:color w:val="C0504D"/>
                <w:sz w:val="20"/>
                <w:szCs w:val="20"/>
              </w:rPr>
              <w:lastRenderedPageBreak/>
              <w:t>обществената поръчка в частта относно датата на изпращане на обявлението</w:t>
            </w:r>
            <w:r>
              <w:rPr>
                <w:bCs/>
                <w:color w:val="C0504D"/>
                <w:sz w:val="20"/>
                <w:szCs w:val="20"/>
              </w:rPr>
              <w:t>,</w:t>
            </w:r>
            <w:r w:rsidRPr="00DF02DE">
              <w:rPr>
                <w:bCs/>
                <w:color w:val="C0504D"/>
                <w:sz w:val="20"/>
                <w:szCs w:val="20"/>
              </w:rPr>
              <w:t>, писма за изпращане до ДВ.</w:t>
            </w:r>
          </w:p>
          <w:p w:rsidR="00C90C43" w:rsidRPr="00767D48" w:rsidRDefault="00C90C43" w:rsidP="00092758">
            <w:pPr>
              <w:jc w:val="both"/>
              <w:rPr>
                <w:b/>
                <w:color w:val="548DD4"/>
                <w:sz w:val="20"/>
                <w:szCs w:val="20"/>
              </w:rPr>
            </w:pPr>
            <w:r w:rsidRPr="00767D48">
              <w:rPr>
                <w:b/>
                <w:color w:val="548DD4"/>
                <w:sz w:val="20"/>
                <w:szCs w:val="20"/>
              </w:rPr>
              <w:t>Използвайте таблица № 1</w:t>
            </w:r>
          </w:p>
          <w:p w:rsidR="00C90C43" w:rsidRPr="00AC2F22" w:rsidRDefault="00C90C43">
            <w:pPr>
              <w:jc w:val="both"/>
              <w:rPr>
                <w:color w:val="008000"/>
                <w:sz w:val="20"/>
                <w:szCs w:val="20"/>
              </w:rPr>
            </w:pPr>
            <w:r w:rsidRPr="00AC2F22">
              <w:rPr>
                <w:color w:val="008000"/>
                <w:sz w:val="20"/>
                <w:szCs w:val="20"/>
              </w:rPr>
              <w:t>Анализирайте датите на изпращане на обявлението за обществената поръчка до ОВ на  ЕС</w:t>
            </w:r>
            <w:r w:rsidRPr="000A7FDB">
              <w:rPr>
                <w:color w:val="008000"/>
                <w:sz w:val="20"/>
                <w:szCs w:val="20"/>
              </w:rPr>
              <w:t xml:space="preserve"> и до АОП</w:t>
            </w:r>
            <w:r w:rsidRPr="000A7FDB">
              <w:rPr>
                <w:bCs/>
                <w:sz w:val="20"/>
                <w:szCs w:val="20"/>
              </w:rPr>
              <w:t xml:space="preserve"> </w:t>
            </w:r>
            <w:r w:rsidRPr="00133734">
              <w:rPr>
                <w:color w:val="008000"/>
                <w:sz w:val="20"/>
                <w:szCs w:val="20"/>
              </w:rPr>
              <w:t>и датата на публикуване на документацията за участие в профила на купувача</w:t>
            </w:r>
            <w:r w:rsidRPr="00AC2F22">
              <w:rPr>
                <w:color w:val="008000"/>
                <w:sz w:val="20"/>
                <w:szCs w:val="20"/>
              </w:rPr>
              <w:t>.</w:t>
            </w:r>
          </w:p>
          <w:p w:rsidR="00C90C43" w:rsidRPr="000A7FDB" w:rsidRDefault="00C90C43" w:rsidP="004C0E48">
            <w:pPr>
              <w:jc w:val="both"/>
              <w:rPr>
                <w:bCs/>
                <w:color w:val="008000"/>
                <w:sz w:val="20"/>
                <w:szCs w:val="20"/>
              </w:rPr>
            </w:pPr>
            <w:r w:rsidRPr="000A7FDB">
              <w:rPr>
                <w:color w:val="008000"/>
                <w:sz w:val="20"/>
                <w:szCs w:val="20"/>
              </w:rPr>
              <w:t>Проверката се документира в съответната таблица.</w:t>
            </w:r>
          </w:p>
        </w:tc>
        <w:tc>
          <w:tcPr>
            <w:tcW w:w="993" w:type="dxa"/>
          </w:tcPr>
          <w:p w:rsidR="00C90C43" w:rsidRPr="000A7FDB" w:rsidRDefault="00C90C43" w:rsidP="003D5638">
            <w:pPr>
              <w:outlineLvl w:val="1"/>
              <w:rPr>
                <w:sz w:val="20"/>
                <w:szCs w:val="20"/>
              </w:rPr>
            </w:pPr>
          </w:p>
        </w:tc>
        <w:tc>
          <w:tcPr>
            <w:tcW w:w="1701" w:type="dxa"/>
          </w:tcPr>
          <w:p w:rsidR="00C90C43" w:rsidRPr="000A7FDB" w:rsidRDefault="00C90C43" w:rsidP="00A7726B">
            <w:pPr>
              <w:outlineLvl w:val="1"/>
              <w:rPr>
                <w:sz w:val="20"/>
                <w:szCs w:val="20"/>
              </w:rPr>
            </w:pPr>
          </w:p>
        </w:tc>
        <w:tc>
          <w:tcPr>
            <w:tcW w:w="992" w:type="dxa"/>
          </w:tcPr>
          <w:p w:rsidR="00C90C43" w:rsidRPr="000A7FDB" w:rsidRDefault="00C90C43" w:rsidP="00A7726B">
            <w:pPr>
              <w:outlineLvl w:val="1"/>
              <w:rPr>
                <w:sz w:val="20"/>
                <w:szCs w:val="20"/>
              </w:rPr>
            </w:pPr>
          </w:p>
        </w:tc>
        <w:tc>
          <w:tcPr>
            <w:tcW w:w="1701" w:type="dxa"/>
          </w:tcPr>
          <w:p w:rsidR="00C90C43" w:rsidRPr="000A7FDB" w:rsidRDefault="00C90C43" w:rsidP="00A7726B">
            <w:pPr>
              <w:outlineLvl w:val="1"/>
              <w:rPr>
                <w:sz w:val="20"/>
                <w:szCs w:val="20"/>
              </w:rPr>
            </w:pPr>
          </w:p>
        </w:tc>
        <w:tc>
          <w:tcPr>
            <w:tcW w:w="2410" w:type="dxa"/>
            <w:gridSpan w:val="2"/>
          </w:tcPr>
          <w:p w:rsidR="00C90C43" w:rsidRPr="000A7FDB" w:rsidRDefault="00C90C43" w:rsidP="00A7726B">
            <w:pPr>
              <w:outlineLvl w:val="1"/>
              <w:rPr>
                <w:sz w:val="20"/>
                <w:szCs w:val="20"/>
              </w:rPr>
            </w:pPr>
            <w:r w:rsidRPr="00C90C43">
              <w:rPr>
                <w:sz w:val="20"/>
                <w:szCs w:val="20"/>
              </w:rPr>
              <w:tab/>
            </w:r>
          </w:p>
        </w:tc>
      </w:tr>
      <w:tr w:rsidR="00C90C43" w:rsidRPr="000A7FDB" w:rsidTr="004A5ADA">
        <w:trPr>
          <w:gridBefore w:val="1"/>
          <w:wBefore w:w="29" w:type="dxa"/>
          <w:trHeight w:val="458"/>
        </w:trPr>
        <w:tc>
          <w:tcPr>
            <w:tcW w:w="9752" w:type="dxa"/>
            <w:gridSpan w:val="6"/>
          </w:tcPr>
          <w:p w:rsidR="00C90C43" w:rsidRPr="000A7FDB" w:rsidDel="00DA1A75" w:rsidRDefault="00C90C43" w:rsidP="005C3215">
            <w:pPr>
              <w:outlineLvl w:val="1"/>
              <w:rPr>
                <w:b/>
                <w:sz w:val="20"/>
                <w:szCs w:val="20"/>
              </w:rPr>
            </w:pPr>
            <w:r w:rsidRPr="000A7FDB">
              <w:rPr>
                <w:b/>
                <w:bCs/>
                <w:iCs/>
                <w:sz w:val="20"/>
                <w:szCs w:val="20"/>
              </w:rPr>
              <w:lastRenderedPageBreak/>
              <w:t>I.</w:t>
            </w:r>
            <w:r w:rsidRPr="000A7FDB">
              <w:rPr>
                <w:b/>
                <w:sz w:val="20"/>
                <w:szCs w:val="20"/>
              </w:rPr>
              <w:t>2. Срок за получаване на офертите</w:t>
            </w:r>
          </w:p>
        </w:tc>
        <w:tc>
          <w:tcPr>
            <w:tcW w:w="992" w:type="dxa"/>
          </w:tcPr>
          <w:p w:rsidR="00C90C43" w:rsidRPr="000A7FDB" w:rsidRDefault="00C90C43" w:rsidP="005C3215">
            <w:pPr>
              <w:outlineLvl w:val="1"/>
              <w:rPr>
                <w:b/>
                <w:bCs/>
                <w:iCs/>
                <w:sz w:val="20"/>
                <w:szCs w:val="20"/>
              </w:rPr>
            </w:pPr>
          </w:p>
        </w:tc>
        <w:tc>
          <w:tcPr>
            <w:tcW w:w="1701" w:type="dxa"/>
          </w:tcPr>
          <w:p w:rsidR="00C90C43" w:rsidRPr="000A7FDB" w:rsidRDefault="00C90C43" w:rsidP="005C3215">
            <w:pPr>
              <w:outlineLvl w:val="1"/>
              <w:rPr>
                <w:b/>
                <w:bCs/>
                <w:iCs/>
                <w:sz w:val="20"/>
                <w:szCs w:val="20"/>
              </w:rPr>
            </w:pPr>
          </w:p>
        </w:tc>
        <w:tc>
          <w:tcPr>
            <w:tcW w:w="2410" w:type="dxa"/>
            <w:gridSpan w:val="2"/>
          </w:tcPr>
          <w:p w:rsidR="00C90C43" w:rsidRPr="000A7FDB" w:rsidRDefault="00C90C43" w:rsidP="005C3215">
            <w:pPr>
              <w:outlineLvl w:val="1"/>
              <w:rPr>
                <w:b/>
                <w:bCs/>
                <w:iCs/>
                <w:sz w:val="20"/>
                <w:szCs w:val="20"/>
              </w:rPr>
            </w:pPr>
          </w:p>
        </w:tc>
      </w:tr>
      <w:tr w:rsidR="00C90C43" w:rsidRPr="000A7FDB" w:rsidTr="004A5ADA">
        <w:trPr>
          <w:gridBefore w:val="1"/>
          <w:wBefore w:w="29" w:type="dxa"/>
          <w:trHeight w:val="458"/>
        </w:trPr>
        <w:tc>
          <w:tcPr>
            <w:tcW w:w="421" w:type="dxa"/>
            <w:gridSpan w:val="2"/>
          </w:tcPr>
          <w:p w:rsidR="00C90C43" w:rsidRPr="000A7FDB" w:rsidRDefault="00C90C43" w:rsidP="00A36E9C">
            <w:pPr>
              <w:pStyle w:val="Heading2"/>
              <w:keepNext w:val="0"/>
              <w:rPr>
                <w:b w:val="0"/>
                <w:bCs/>
                <w:i w:val="0"/>
                <w:iCs/>
                <w:sz w:val="20"/>
              </w:rPr>
            </w:pPr>
            <w:r w:rsidRPr="000A7FDB">
              <w:rPr>
                <w:b w:val="0"/>
                <w:bCs/>
                <w:i w:val="0"/>
                <w:iCs/>
                <w:sz w:val="20"/>
              </w:rPr>
              <w:t>1</w:t>
            </w:r>
            <w:r>
              <w:rPr>
                <w:b w:val="0"/>
                <w:bCs/>
                <w:i w:val="0"/>
                <w:iCs/>
                <w:sz w:val="20"/>
              </w:rPr>
              <w:t>6</w:t>
            </w:r>
          </w:p>
        </w:tc>
        <w:tc>
          <w:tcPr>
            <w:tcW w:w="6637" w:type="dxa"/>
            <w:gridSpan w:val="2"/>
            <w:noWrap/>
          </w:tcPr>
          <w:p w:rsidR="00C90C43" w:rsidRPr="000A7FDB" w:rsidRDefault="00C90C43" w:rsidP="008B0074">
            <w:pPr>
              <w:jc w:val="both"/>
              <w:rPr>
                <w:b/>
                <w:sz w:val="20"/>
                <w:szCs w:val="20"/>
              </w:rPr>
            </w:pPr>
            <w:r w:rsidRPr="000A7FDB">
              <w:rPr>
                <w:b/>
                <w:sz w:val="20"/>
                <w:szCs w:val="20"/>
              </w:rPr>
              <w:t>Срокът за получаване на офертите законосъобразен ли е, включително спазени ли са условията за намаляването му, ако има такова?</w:t>
            </w:r>
          </w:p>
          <w:p w:rsidR="00C90C43" w:rsidRPr="000A7FDB" w:rsidRDefault="00C90C43" w:rsidP="008B0074">
            <w:pPr>
              <w:jc w:val="both"/>
              <w:rPr>
                <w:sz w:val="20"/>
                <w:szCs w:val="20"/>
              </w:rPr>
            </w:pPr>
            <w:r w:rsidRPr="000A7FDB">
              <w:rPr>
                <w:sz w:val="20"/>
                <w:szCs w:val="20"/>
              </w:rPr>
              <w:t xml:space="preserve">Ако срокът за получаване на офертите не е намаляван, между датата на </w:t>
            </w:r>
            <w:r w:rsidRPr="000A7FDB">
              <w:rPr>
                <w:b/>
                <w:sz w:val="20"/>
                <w:szCs w:val="20"/>
              </w:rPr>
              <w:t>ИЗПРАЩАНЕ</w:t>
            </w:r>
            <w:r w:rsidRPr="000A7FDB">
              <w:rPr>
                <w:sz w:val="20"/>
                <w:szCs w:val="20"/>
              </w:rPr>
              <w:t xml:space="preserve"> на обявлението за обществената поръчка и крайната дата за получаване на офертите следва да има минимум </w:t>
            </w:r>
            <w:r>
              <w:rPr>
                <w:sz w:val="20"/>
                <w:szCs w:val="20"/>
              </w:rPr>
              <w:t>35</w:t>
            </w:r>
            <w:r w:rsidRPr="000A7FDB">
              <w:rPr>
                <w:sz w:val="20"/>
                <w:szCs w:val="20"/>
              </w:rPr>
              <w:t xml:space="preserve"> дни</w:t>
            </w:r>
            <w:r>
              <w:rPr>
                <w:sz w:val="20"/>
                <w:szCs w:val="20"/>
              </w:rPr>
              <w:t xml:space="preserve"> (чл.74 от ЗОП)</w:t>
            </w:r>
            <w:r w:rsidRPr="000A7FDB">
              <w:rPr>
                <w:sz w:val="20"/>
                <w:szCs w:val="20"/>
              </w:rPr>
              <w:t>..</w:t>
            </w:r>
          </w:p>
          <w:p w:rsidR="00C90C43" w:rsidRPr="000A7FDB" w:rsidRDefault="00C90C43" w:rsidP="008B0074">
            <w:pPr>
              <w:jc w:val="both"/>
              <w:rPr>
                <w:sz w:val="20"/>
                <w:szCs w:val="20"/>
              </w:rPr>
            </w:pPr>
            <w:r w:rsidRPr="000A7FDB">
              <w:rPr>
                <w:b/>
                <w:sz w:val="20"/>
                <w:szCs w:val="20"/>
              </w:rPr>
              <w:t>Внимание!</w:t>
            </w:r>
            <w:r w:rsidRPr="000A7FDB">
              <w:rPr>
                <w:sz w:val="20"/>
                <w:szCs w:val="20"/>
              </w:rPr>
              <w:t xml:space="preserve"> Датата, на която е </w:t>
            </w:r>
            <w:r w:rsidRPr="000A7FDB">
              <w:rPr>
                <w:b/>
                <w:sz w:val="20"/>
                <w:szCs w:val="20"/>
              </w:rPr>
              <w:t>публикувано</w:t>
            </w:r>
            <w:r w:rsidRPr="000A7FDB">
              <w:rPr>
                <w:sz w:val="20"/>
                <w:szCs w:val="20"/>
              </w:rPr>
              <w:t xml:space="preserve"> обявлението в РОП и ОВ на ЕС, е </w:t>
            </w:r>
            <w:r w:rsidRPr="000A7FDB">
              <w:rPr>
                <w:b/>
                <w:sz w:val="20"/>
                <w:szCs w:val="20"/>
              </w:rPr>
              <w:t>БЕЗ ЗНАЧЕНИЕ</w:t>
            </w:r>
            <w:r w:rsidRPr="000A7FDB">
              <w:rPr>
                <w:sz w:val="20"/>
                <w:szCs w:val="20"/>
              </w:rPr>
              <w:t xml:space="preserve"> за изчисляване срока за получаване на офертите.</w:t>
            </w:r>
          </w:p>
          <w:p w:rsidR="00C90C43" w:rsidRPr="000A7FDB" w:rsidRDefault="00C90C43" w:rsidP="008B0074">
            <w:pPr>
              <w:jc w:val="both"/>
              <w:rPr>
                <w:sz w:val="20"/>
                <w:szCs w:val="20"/>
              </w:rPr>
            </w:pPr>
            <w:r w:rsidRPr="000A7FDB">
              <w:rPr>
                <w:sz w:val="20"/>
                <w:szCs w:val="20"/>
              </w:rPr>
              <w:t xml:space="preserve">Основанията за намаляване на срока за получаване на офертите </w:t>
            </w:r>
            <w:r>
              <w:rPr>
                <w:sz w:val="20"/>
                <w:szCs w:val="20"/>
              </w:rPr>
              <w:t>са в чл.74, ал.2 от ЗОП</w:t>
            </w:r>
          </w:p>
          <w:p w:rsidR="00C90C43" w:rsidRPr="000A7FDB" w:rsidRDefault="00C90C43" w:rsidP="008B0074">
            <w:pPr>
              <w:jc w:val="both"/>
              <w:rPr>
                <w:b/>
                <w:sz w:val="20"/>
                <w:szCs w:val="20"/>
              </w:rPr>
            </w:pPr>
            <w:r w:rsidRPr="000A7FDB">
              <w:rPr>
                <w:b/>
                <w:sz w:val="20"/>
                <w:szCs w:val="20"/>
              </w:rPr>
              <w:t xml:space="preserve">(чл. </w:t>
            </w:r>
            <w:r>
              <w:rPr>
                <w:b/>
                <w:sz w:val="20"/>
                <w:szCs w:val="20"/>
              </w:rPr>
              <w:t>74</w:t>
            </w:r>
            <w:r w:rsidRPr="000A7FDB">
              <w:rPr>
                <w:b/>
                <w:sz w:val="20"/>
                <w:szCs w:val="20"/>
              </w:rPr>
              <w:t xml:space="preserve"> от ЗОП)</w:t>
            </w:r>
          </w:p>
          <w:p w:rsidR="00C90C43" w:rsidRPr="000A7FDB" w:rsidRDefault="00C90C43" w:rsidP="00FA744D">
            <w:pPr>
              <w:rPr>
                <w:b/>
                <w:color w:val="333399"/>
                <w:sz w:val="20"/>
                <w:szCs w:val="20"/>
              </w:rPr>
            </w:pPr>
            <w:r w:rsidRPr="000A7FDB">
              <w:rPr>
                <w:b/>
                <w:color w:val="333399"/>
                <w:sz w:val="20"/>
                <w:szCs w:val="20"/>
              </w:rPr>
              <w:t xml:space="preserve">т. 3 от  Насоките </w:t>
            </w:r>
          </w:p>
          <w:p w:rsidR="00C90C43" w:rsidRPr="000A7FDB" w:rsidRDefault="00C90C43" w:rsidP="00596C0A">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срока за получаване на офертите (.), датата на изпращане на</w:t>
            </w:r>
            <w:r>
              <w:rPr>
                <w:color w:val="C0504D"/>
                <w:sz w:val="20"/>
                <w:szCs w:val="20"/>
              </w:rPr>
              <w:t xml:space="preserve"> документа</w:t>
            </w:r>
            <w:r w:rsidRPr="000A7FDB">
              <w:rPr>
                <w:bCs/>
                <w:color w:val="C0504D"/>
                <w:sz w:val="20"/>
                <w:szCs w:val="20"/>
              </w:rPr>
              <w:t xml:space="preserve">), интернет адреса, на който е осигурен достъпа до документацията за участие (3),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w:t>
            </w:r>
            <w:r w:rsidRPr="000A7FDB">
              <w:rPr>
                <w:bCs/>
                <w:color w:val="C0504D"/>
                <w:sz w:val="20"/>
                <w:szCs w:val="20"/>
              </w:rPr>
              <w:lastRenderedPageBreak/>
              <w:t>обявлението</w:t>
            </w:r>
            <w:r w:rsidRPr="000A7FDB">
              <w:rPr>
                <w:color w:val="C0504D"/>
                <w:sz w:val="20"/>
                <w:szCs w:val="20"/>
              </w:rPr>
              <w:t>.</w:t>
            </w:r>
          </w:p>
          <w:p w:rsidR="00C90C43" w:rsidRPr="000A7FDB" w:rsidRDefault="00C90C43" w:rsidP="00596C0A">
            <w:pPr>
              <w:jc w:val="both"/>
              <w:rPr>
                <w:b/>
                <w:color w:val="548DD4"/>
                <w:sz w:val="20"/>
                <w:szCs w:val="20"/>
              </w:rPr>
            </w:pPr>
            <w:r w:rsidRPr="000A7FDB">
              <w:rPr>
                <w:b/>
                <w:color w:val="548DD4"/>
                <w:sz w:val="20"/>
                <w:szCs w:val="20"/>
              </w:rPr>
              <w:t>Използвайте таблица № 1</w:t>
            </w:r>
          </w:p>
          <w:p w:rsidR="00C90C43" w:rsidRPr="000A7FDB" w:rsidRDefault="00C90C43" w:rsidP="00916014">
            <w:pPr>
              <w:outlineLvl w:val="1"/>
              <w:rPr>
                <w:color w:val="008000"/>
                <w:sz w:val="20"/>
                <w:szCs w:val="20"/>
              </w:rPr>
            </w:pPr>
            <w:r w:rsidRPr="000A7FDB">
              <w:rPr>
                <w:color w:val="008000"/>
                <w:sz w:val="20"/>
                <w:szCs w:val="20"/>
              </w:rPr>
              <w:t>Анализирайте:</w:t>
            </w:r>
          </w:p>
          <w:p w:rsidR="00C90C43" w:rsidRPr="000A7FDB" w:rsidRDefault="00C90C43" w:rsidP="00916014">
            <w:pPr>
              <w:outlineLvl w:val="1"/>
              <w:rPr>
                <w:color w:val="008000"/>
                <w:sz w:val="20"/>
                <w:szCs w:val="20"/>
              </w:rPr>
            </w:pPr>
            <w:r w:rsidRPr="000A7FDB">
              <w:rPr>
                <w:color w:val="008000"/>
                <w:sz w:val="20"/>
                <w:szCs w:val="20"/>
              </w:rPr>
              <w:t xml:space="preserve">- дата на изпращане на обявлението за ОП; </w:t>
            </w:r>
          </w:p>
          <w:p w:rsidR="00C90C43" w:rsidRPr="000A7FDB" w:rsidRDefault="00C90C43" w:rsidP="00916014">
            <w:pPr>
              <w:outlineLvl w:val="1"/>
              <w:rPr>
                <w:color w:val="008000"/>
                <w:sz w:val="20"/>
                <w:szCs w:val="20"/>
              </w:rPr>
            </w:pPr>
            <w:r w:rsidRPr="000A7FDB">
              <w:rPr>
                <w:color w:val="008000"/>
                <w:sz w:val="20"/>
                <w:szCs w:val="20"/>
              </w:rPr>
              <w:t>- крайната дата за получаване на офертите;</w:t>
            </w:r>
          </w:p>
          <w:p w:rsidR="00C90C43" w:rsidRPr="000A7FDB" w:rsidRDefault="00C90C43">
            <w:pPr>
              <w:jc w:val="both"/>
              <w:rPr>
                <w:color w:val="008000"/>
                <w:sz w:val="20"/>
                <w:szCs w:val="20"/>
              </w:rPr>
            </w:pPr>
            <w:r w:rsidRPr="000A7FDB">
              <w:rPr>
                <w:color w:val="008000"/>
                <w:sz w:val="20"/>
                <w:szCs w:val="20"/>
              </w:rPr>
              <w:t>- броят на календарните дни между двете дати.</w:t>
            </w:r>
          </w:p>
          <w:p w:rsidR="00C90C43" w:rsidRPr="000A7FDB" w:rsidRDefault="00C90C43" w:rsidP="00615D08">
            <w:pPr>
              <w:jc w:val="both"/>
              <w:outlineLvl w:val="1"/>
              <w:rPr>
                <w:color w:val="008000"/>
                <w:sz w:val="20"/>
                <w:szCs w:val="20"/>
              </w:rPr>
            </w:pPr>
            <w:r w:rsidRPr="000A7FDB">
              <w:rPr>
                <w:b/>
                <w:color w:val="008000"/>
                <w:sz w:val="20"/>
                <w:szCs w:val="20"/>
              </w:rPr>
              <w:t xml:space="preserve">За чл. </w:t>
            </w:r>
            <w:r>
              <w:rPr>
                <w:b/>
                <w:color w:val="008000"/>
                <w:sz w:val="20"/>
                <w:szCs w:val="20"/>
              </w:rPr>
              <w:t>74,ал.2</w:t>
            </w:r>
            <w:r w:rsidRPr="000A7FDB">
              <w:rPr>
                <w:b/>
                <w:color w:val="008000"/>
                <w:sz w:val="20"/>
                <w:szCs w:val="20"/>
              </w:rPr>
              <w:t xml:space="preserve"> </w:t>
            </w:r>
            <w:r w:rsidRPr="000A7FDB">
              <w:rPr>
                <w:color w:val="008000"/>
                <w:sz w:val="20"/>
                <w:szCs w:val="20"/>
              </w:rPr>
              <w:t xml:space="preserve">анализирайте (намаляване на срока на не по-малко от </w:t>
            </w:r>
            <w:r>
              <w:rPr>
                <w:color w:val="008000"/>
                <w:sz w:val="20"/>
                <w:szCs w:val="20"/>
              </w:rPr>
              <w:t>15</w:t>
            </w:r>
            <w:r w:rsidRPr="000A7FDB">
              <w:rPr>
                <w:color w:val="008000"/>
                <w:sz w:val="20"/>
                <w:szCs w:val="20"/>
              </w:rPr>
              <w:t xml:space="preserve"> дни): </w:t>
            </w:r>
          </w:p>
          <w:p w:rsidR="00C90C43" w:rsidRPr="000A7FDB" w:rsidRDefault="00C90C43" w:rsidP="00615D08">
            <w:pPr>
              <w:jc w:val="both"/>
              <w:outlineLvl w:val="1"/>
              <w:rPr>
                <w:color w:val="008000"/>
                <w:sz w:val="20"/>
                <w:szCs w:val="20"/>
              </w:rPr>
            </w:pPr>
            <w:r w:rsidRPr="000A7FDB">
              <w:rPr>
                <w:color w:val="008000"/>
                <w:sz w:val="20"/>
                <w:szCs w:val="20"/>
              </w:rPr>
              <w:t>- изпратено ли е предварително обявление до АОП, съответно до ОВ на ЕС, ако е приложимо, и дата на изпращането;</w:t>
            </w:r>
          </w:p>
          <w:p w:rsidR="00C90C43" w:rsidRPr="000A7FDB" w:rsidRDefault="00C90C43" w:rsidP="00615D08">
            <w:pPr>
              <w:jc w:val="both"/>
              <w:outlineLvl w:val="1"/>
              <w:rPr>
                <w:color w:val="008000"/>
                <w:sz w:val="20"/>
                <w:szCs w:val="20"/>
              </w:rPr>
            </w:pPr>
            <w:r w:rsidRPr="000A7FDB">
              <w:rPr>
                <w:color w:val="008000"/>
                <w:sz w:val="20"/>
                <w:szCs w:val="20"/>
              </w:rPr>
              <w:t xml:space="preserve">- дали предварителното обявление е изпратено между </w:t>
            </w:r>
            <w:r>
              <w:rPr>
                <w:color w:val="008000"/>
                <w:sz w:val="20"/>
                <w:szCs w:val="20"/>
              </w:rPr>
              <w:t>35</w:t>
            </w:r>
            <w:r w:rsidRPr="000A7FDB">
              <w:rPr>
                <w:color w:val="008000"/>
                <w:sz w:val="20"/>
                <w:szCs w:val="20"/>
              </w:rPr>
              <w:t xml:space="preserve"> дни и 12 месеца преди датата на изпращане на обявлението за ОП;</w:t>
            </w:r>
          </w:p>
          <w:p w:rsidR="00C90C43" w:rsidRPr="000A7FDB" w:rsidRDefault="00C90C43" w:rsidP="00615D08">
            <w:pPr>
              <w:jc w:val="both"/>
              <w:outlineLvl w:val="1"/>
              <w:rPr>
                <w:color w:val="008000"/>
                <w:sz w:val="20"/>
                <w:szCs w:val="20"/>
              </w:rPr>
            </w:pPr>
            <w:r w:rsidRPr="000A7FDB">
              <w:rPr>
                <w:color w:val="008000"/>
                <w:sz w:val="20"/>
                <w:szCs w:val="20"/>
              </w:rPr>
              <w:t>- дали предварителното обявление съдържа информация за обществената поръчка</w:t>
            </w:r>
            <w:r>
              <w:rPr>
                <w:color w:val="008000"/>
                <w:sz w:val="20"/>
                <w:szCs w:val="20"/>
              </w:rPr>
              <w:t xml:space="preserve"> по част А, РАЗДЕЛ І от приложение № 4.</w:t>
            </w:r>
            <w:r w:rsidRPr="000A7FDB">
              <w:rPr>
                <w:color w:val="008000"/>
                <w:sz w:val="20"/>
                <w:szCs w:val="20"/>
              </w:rPr>
              <w:t xml:space="preserve"> </w:t>
            </w:r>
            <w:r>
              <w:rPr>
                <w:color w:val="008000"/>
                <w:sz w:val="20"/>
                <w:szCs w:val="20"/>
              </w:rPr>
              <w:t>Д</w:t>
            </w:r>
            <w:r w:rsidRPr="000A7FDB">
              <w:rPr>
                <w:color w:val="008000"/>
                <w:sz w:val="20"/>
                <w:szCs w:val="20"/>
              </w:rPr>
              <w:t>а се провери дали към момента на изпращането е сключен ДБФП. Ако е сключен ДБФП, да се сравни информацията за предмета на поръчката, прогнозната стойност, количеството и обема, съдържаща се в ДБФП (включително бюджета на проекта), и тази, която е посочена в предварителното обявление.</w:t>
            </w:r>
          </w:p>
          <w:p w:rsidR="00C90C43" w:rsidRPr="000A7FDB" w:rsidRDefault="00C90C43" w:rsidP="00615D08">
            <w:pPr>
              <w:jc w:val="both"/>
              <w:outlineLvl w:val="1"/>
              <w:rPr>
                <w:b/>
                <w:color w:val="008000"/>
                <w:sz w:val="20"/>
                <w:szCs w:val="20"/>
              </w:rPr>
            </w:pPr>
            <w:r w:rsidRPr="000A7FDB">
              <w:rPr>
                <w:b/>
                <w:color w:val="008000"/>
                <w:sz w:val="20"/>
                <w:szCs w:val="20"/>
              </w:rPr>
              <w:t>ВНИМАНИЕ!</w:t>
            </w:r>
            <w:r w:rsidRPr="000A7FDB">
              <w:rPr>
                <w:color w:val="008000"/>
                <w:sz w:val="20"/>
                <w:szCs w:val="20"/>
              </w:rPr>
              <w:t xml:space="preserve"> ПРИ АНАЛИЗА НА ПРЕДВАРИТЕЛНОТО ОБЯВЛЕНИЕ И ОБЯВЛЕНИЕТО ЗА ОП СРАВНЕТЕ ИНФОРМАЦИЯТА ЗА ПРЕДМЕТА НА ПОРЪЧКАТА, ПРОГНОЗНАТА Й СТОЙНОСТ, ОБЕМ И КОЛИЧЕСТВО.</w:t>
            </w:r>
          </w:p>
          <w:p w:rsidR="00C90C43" w:rsidRPr="000A7FDB" w:rsidRDefault="00C90C43" w:rsidP="00E31789">
            <w:pPr>
              <w:jc w:val="both"/>
              <w:outlineLvl w:val="1"/>
              <w:rPr>
                <w:sz w:val="20"/>
                <w:szCs w:val="20"/>
              </w:rPr>
            </w:pPr>
            <w:r w:rsidRPr="000A7FDB">
              <w:rPr>
                <w:b/>
                <w:color w:val="008000"/>
                <w:sz w:val="20"/>
                <w:szCs w:val="20"/>
              </w:rPr>
              <w:t xml:space="preserve">За чл. </w:t>
            </w:r>
            <w:r>
              <w:rPr>
                <w:b/>
                <w:color w:val="008000"/>
                <w:sz w:val="20"/>
                <w:szCs w:val="20"/>
              </w:rPr>
              <w:t>7</w:t>
            </w:r>
            <w:r w:rsidRPr="000A7FDB">
              <w:rPr>
                <w:b/>
                <w:color w:val="008000"/>
                <w:sz w:val="20"/>
                <w:szCs w:val="20"/>
              </w:rPr>
              <w:t xml:space="preserve">4, ал. 3 от ЗОП </w:t>
            </w:r>
            <w:r w:rsidRPr="000A7FDB">
              <w:rPr>
                <w:color w:val="008000"/>
                <w:sz w:val="20"/>
                <w:szCs w:val="20"/>
              </w:rPr>
              <w:t>анализирайте</w:t>
            </w:r>
            <w:r>
              <w:rPr>
                <w:color w:val="008000"/>
                <w:sz w:val="20"/>
                <w:szCs w:val="20"/>
              </w:rPr>
              <w:t xml:space="preserve"> обстоятелствата описани там.</w:t>
            </w:r>
          </w:p>
        </w:tc>
        <w:tc>
          <w:tcPr>
            <w:tcW w:w="993" w:type="dxa"/>
          </w:tcPr>
          <w:p w:rsidR="00C90C43" w:rsidRPr="000A7FDB" w:rsidRDefault="00C90C43" w:rsidP="006A1886">
            <w:pPr>
              <w:outlineLvl w:val="1"/>
              <w:rPr>
                <w:sz w:val="20"/>
                <w:szCs w:val="20"/>
              </w:rPr>
            </w:pPr>
          </w:p>
        </w:tc>
        <w:tc>
          <w:tcPr>
            <w:tcW w:w="1701" w:type="dxa"/>
          </w:tcPr>
          <w:p w:rsidR="00C90C43" w:rsidRPr="000A7FDB" w:rsidRDefault="00C90C43" w:rsidP="00050CEE">
            <w:pPr>
              <w:jc w:val="both"/>
              <w:outlineLvl w:val="1"/>
              <w:rPr>
                <w:sz w:val="20"/>
                <w:szCs w:val="20"/>
              </w:rPr>
            </w:pPr>
          </w:p>
        </w:tc>
        <w:tc>
          <w:tcPr>
            <w:tcW w:w="992" w:type="dxa"/>
          </w:tcPr>
          <w:p w:rsidR="00C90C43" w:rsidRPr="000A7FDB" w:rsidRDefault="00C90C43" w:rsidP="00050CEE">
            <w:pPr>
              <w:jc w:val="both"/>
              <w:outlineLvl w:val="1"/>
              <w:rPr>
                <w:sz w:val="20"/>
                <w:szCs w:val="20"/>
              </w:rPr>
            </w:pPr>
          </w:p>
        </w:tc>
        <w:tc>
          <w:tcPr>
            <w:tcW w:w="1701" w:type="dxa"/>
          </w:tcPr>
          <w:p w:rsidR="00C90C43" w:rsidRPr="000A7FDB" w:rsidRDefault="00C90C43" w:rsidP="00050CEE">
            <w:pPr>
              <w:jc w:val="both"/>
              <w:outlineLvl w:val="1"/>
              <w:rPr>
                <w:sz w:val="20"/>
                <w:szCs w:val="20"/>
              </w:rPr>
            </w:pPr>
          </w:p>
        </w:tc>
        <w:tc>
          <w:tcPr>
            <w:tcW w:w="2410" w:type="dxa"/>
            <w:gridSpan w:val="2"/>
          </w:tcPr>
          <w:p w:rsidR="00C90C43" w:rsidRPr="000A7FDB" w:rsidRDefault="00C90C43" w:rsidP="00050CEE">
            <w:pPr>
              <w:jc w:val="both"/>
              <w:outlineLvl w:val="1"/>
              <w:rPr>
                <w:sz w:val="20"/>
                <w:szCs w:val="20"/>
              </w:rPr>
            </w:pPr>
          </w:p>
        </w:tc>
      </w:tr>
      <w:tr w:rsidR="00C90C43" w:rsidRPr="000A7FDB" w:rsidTr="004A5ADA">
        <w:trPr>
          <w:gridBefore w:val="1"/>
          <w:wBefore w:w="29" w:type="dxa"/>
          <w:trHeight w:val="458"/>
        </w:trPr>
        <w:tc>
          <w:tcPr>
            <w:tcW w:w="421" w:type="dxa"/>
            <w:gridSpan w:val="2"/>
          </w:tcPr>
          <w:p w:rsidR="00C90C43" w:rsidRPr="006F2840" w:rsidRDefault="00C90C43" w:rsidP="006F2840">
            <w:pPr>
              <w:pStyle w:val="Heading2"/>
              <w:keepNext w:val="0"/>
              <w:rPr>
                <w:b w:val="0"/>
                <w:bCs/>
                <w:i w:val="0"/>
                <w:iCs/>
                <w:sz w:val="20"/>
                <w:lang w:val="en-US"/>
              </w:rPr>
            </w:pPr>
            <w:r w:rsidRPr="000A7FDB">
              <w:rPr>
                <w:b w:val="0"/>
                <w:bCs/>
                <w:i w:val="0"/>
                <w:iCs/>
                <w:sz w:val="20"/>
              </w:rPr>
              <w:lastRenderedPageBreak/>
              <w:t>1</w:t>
            </w:r>
            <w:r>
              <w:rPr>
                <w:b w:val="0"/>
                <w:bCs/>
                <w:i w:val="0"/>
                <w:iCs/>
                <w:sz w:val="20"/>
                <w:lang w:val="en-US"/>
              </w:rPr>
              <w:t>7</w:t>
            </w:r>
          </w:p>
        </w:tc>
        <w:tc>
          <w:tcPr>
            <w:tcW w:w="6637" w:type="dxa"/>
            <w:gridSpan w:val="2"/>
            <w:noWrap/>
          </w:tcPr>
          <w:p w:rsidR="00C90C43" w:rsidRPr="000A7FDB" w:rsidRDefault="00C90C43" w:rsidP="0073166E">
            <w:pPr>
              <w:jc w:val="both"/>
              <w:rPr>
                <w:b/>
                <w:sz w:val="20"/>
                <w:szCs w:val="20"/>
              </w:rPr>
            </w:pPr>
            <w:r w:rsidRPr="000A7FDB">
              <w:rPr>
                <w:b/>
                <w:sz w:val="20"/>
                <w:szCs w:val="20"/>
              </w:rPr>
              <w:t>Срокът за достъп до документацията за участие законосъобразен ли е?</w:t>
            </w:r>
          </w:p>
          <w:p w:rsidR="00C90C43" w:rsidRPr="000A7FDB" w:rsidRDefault="00C90C43" w:rsidP="0073166E">
            <w:pPr>
              <w:jc w:val="both"/>
              <w:rPr>
                <w:sz w:val="20"/>
                <w:szCs w:val="20"/>
              </w:rPr>
            </w:pPr>
            <w:r w:rsidRPr="000A7FDB">
              <w:rPr>
                <w:sz w:val="20"/>
                <w:szCs w:val="20"/>
              </w:rPr>
              <w:t xml:space="preserve">Документацията за участие се публикува в профила на купувача в </w:t>
            </w:r>
            <w:r>
              <w:rPr>
                <w:sz w:val="20"/>
                <w:szCs w:val="20"/>
              </w:rPr>
              <w:t>съответствие с чл.32, ал.1 от ЗОП.</w:t>
            </w:r>
          </w:p>
          <w:p w:rsidR="00C90C43" w:rsidRDefault="00C90C43" w:rsidP="0073166E">
            <w:pPr>
              <w:rPr>
                <w:sz w:val="20"/>
                <w:szCs w:val="20"/>
              </w:rPr>
            </w:pPr>
            <w:r w:rsidRPr="00133734">
              <w:rPr>
                <w:b/>
                <w:bCs/>
                <w:sz w:val="20"/>
                <w:szCs w:val="20"/>
              </w:rPr>
              <w:t>ВАЖНО!</w:t>
            </w:r>
            <w:r w:rsidRPr="000A7FDB">
              <w:rPr>
                <w:b/>
                <w:bCs/>
                <w:sz w:val="20"/>
                <w:szCs w:val="20"/>
              </w:rPr>
              <w:t xml:space="preserve"> </w:t>
            </w:r>
            <w:r>
              <w:rPr>
                <w:bCs/>
                <w:sz w:val="20"/>
                <w:szCs w:val="20"/>
              </w:rPr>
              <w:t>Д</w:t>
            </w:r>
            <w:r w:rsidRPr="00E942C0">
              <w:rPr>
                <w:bCs/>
                <w:sz w:val="20"/>
                <w:szCs w:val="20"/>
              </w:rPr>
              <w:t xml:space="preserve">окументацията за участие трябва да е достъпна до изтичането </w:t>
            </w:r>
            <w:r w:rsidRPr="00E942C0">
              <w:rPr>
                <w:bCs/>
                <w:sz w:val="20"/>
                <w:szCs w:val="20"/>
              </w:rPr>
              <w:lastRenderedPageBreak/>
              <w:t xml:space="preserve">на срока за получаване на офертите. </w:t>
            </w:r>
            <w:r w:rsidRPr="00F32B4B" w:rsidDel="00F6742F">
              <w:rPr>
                <w:sz w:val="20"/>
                <w:szCs w:val="20"/>
              </w:rPr>
              <w:t xml:space="preserve"> </w:t>
            </w:r>
          </w:p>
          <w:p w:rsidR="00C90C43" w:rsidRPr="002A39E0" w:rsidRDefault="00C90C43" w:rsidP="0073166E">
            <w:pPr>
              <w:rPr>
                <w:b/>
                <w:color w:val="333399"/>
                <w:sz w:val="20"/>
                <w:szCs w:val="20"/>
              </w:rPr>
            </w:pPr>
            <w:r w:rsidRPr="002A39E0">
              <w:rPr>
                <w:b/>
                <w:color w:val="333399"/>
                <w:sz w:val="20"/>
                <w:szCs w:val="20"/>
              </w:rPr>
              <w:t xml:space="preserve">т. 4 от  Насоките </w:t>
            </w:r>
          </w:p>
          <w:p w:rsidR="00C90C43" w:rsidRPr="000A7FDB" w:rsidRDefault="00C90C43" w:rsidP="00FD636E">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обявл</w:t>
            </w:r>
            <w:r w:rsidRPr="007570F6">
              <w:rPr>
                <w:color w:val="C0504D"/>
                <w:sz w:val="20"/>
                <w:szCs w:val="20"/>
              </w:rPr>
              <w:t>ението за обществената поръчка в частта относно срока за получаване на офертите датата на изпращане на документа</w:t>
            </w:r>
            <w:r w:rsidRPr="00767D48">
              <w:rPr>
                <w:bCs/>
                <w:color w:val="C0504D"/>
                <w:sz w:val="20"/>
                <w:szCs w:val="20"/>
              </w:rPr>
              <w:t xml:space="preserve">, </w:t>
            </w:r>
            <w:r w:rsidRPr="00AC2F22">
              <w:rPr>
                <w:bCs/>
                <w:color w:val="C0504D"/>
                <w:sz w:val="20"/>
                <w:szCs w:val="20"/>
              </w:rPr>
              <w:t>електронният а</w:t>
            </w:r>
            <w:r w:rsidRPr="000A7FDB">
              <w:rPr>
                <w:bCs/>
                <w:color w:val="C0504D"/>
                <w:sz w:val="20"/>
                <w:szCs w:val="20"/>
              </w:rPr>
              <w:t>дрес, на който е осигурен достъпа до документацията за участие, както и съответното предварително обявление (ако е необходимо), писма, удостоверяващи електронното подаване на документите, доказателства за осигурен  пълен достъп до документацията за участие към момента на публикуване на обявлението</w:t>
            </w:r>
            <w:r w:rsidRPr="000A7FDB">
              <w:rPr>
                <w:color w:val="C0504D"/>
                <w:sz w:val="20"/>
                <w:szCs w:val="20"/>
              </w:rPr>
              <w:t>. Прегледайте информацията относно публикуването на документацията и др. документи в профила на купувача.</w:t>
            </w:r>
          </w:p>
          <w:p w:rsidR="00C90C43" w:rsidRPr="000A7FDB" w:rsidRDefault="00C90C43" w:rsidP="0073166E">
            <w:pPr>
              <w:outlineLvl w:val="1"/>
              <w:rPr>
                <w:color w:val="008000"/>
                <w:sz w:val="20"/>
                <w:szCs w:val="20"/>
              </w:rPr>
            </w:pPr>
            <w:r w:rsidRPr="000A7FDB">
              <w:rPr>
                <w:color w:val="008000"/>
                <w:sz w:val="20"/>
                <w:szCs w:val="20"/>
              </w:rPr>
              <w:t>Анализирайте:</w:t>
            </w:r>
          </w:p>
          <w:p w:rsidR="00C90C43" w:rsidRPr="000A7FDB" w:rsidRDefault="00C90C43" w:rsidP="0073166E">
            <w:pPr>
              <w:outlineLvl w:val="1"/>
              <w:rPr>
                <w:color w:val="008000"/>
                <w:sz w:val="20"/>
                <w:szCs w:val="20"/>
              </w:rPr>
            </w:pPr>
            <w:r w:rsidRPr="000A7FDB">
              <w:rPr>
                <w:color w:val="008000"/>
                <w:sz w:val="20"/>
                <w:szCs w:val="20"/>
              </w:rPr>
              <w:t>- началната дата, в която е осигурен достъп до документацията за участие;</w:t>
            </w:r>
          </w:p>
          <w:p w:rsidR="00C90C43" w:rsidRPr="000A7FDB" w:rsidRDefault="00C90C43" w:rsidP="0073166E">
            <w:pPr>
              <w:outlineLvl w:val="1"/>
              <w:rPr>
                <w:color w:val="008000"/>
                <w:sz w:val="20"/>
                <w:szCs w:val="20"/>
              </w:rPr>
            </w:pPr>
            <w:r w:rsidRPr="000A7FDB">
              <w:rPr>
                <w:color w:val="008000"/>
                <w:sz w:val="20"/>
                <w:szCs w:val="20"/>
              </w:rPr>
              <w:t>- крайната дата, в която е бил осигурен достъп до документацията за участие;</w:t>
            </w:r>
          </w:p>
          <w:p w:rsidR="00C90C43" w:rsidRPr="000A7FDB" w:rsidRDefault="00C90C43" w:rsidP="0073166E">
            <w:pPr>
              <w:outlineLvl w:val="1"/>
              <w:rPr>
                <w:color w:val="008000"/>
                <w:sz w:val="20"/>
                <w:szCs w:val="20"/>
              </w:rPr>
            </w:pPr>
            <w:r w:rsidRPr="000A7FDB">
              <w:rPr>
                <w:color w:val="008000"/>
                <w:sz w:val="20"/>
                <w:szCs w:val="20"/>
              </w:rPr>
              <w:t>- крайната дата за получаване на офертите;</w:t>
            </w:r>
          </w:p>
          <w:p w:rsidR="00C90C43" w:rsidRPr="000A7FDB" w:rsidRDefault="00C90C43" w:rsidP="00596C0A">
            <w:pPr>
              <w:jc w:val="both"/>
              <w:rPr>
                <w:color w:val="008000"/>
                <w:sz w:val="20"/>
                <w:szCs w:val="20"/>
              </w:rPr>
            </w:pPr>
            <w:r w:rsidRPr="000A7FDB">
              <w:rPr>
                <w:color w:val="008000"/>
                <w:sz w:val="20"/>
                <w:szCs w:val="20"/>
              </w:rPr>
              <w:t>- броят на календарните дни между двете дати.</w:t>
            </w:r>
          </w:p>
          <w:p w:rsidR="00C90C43" w:rsidRPr="000A7FDB" w:rsidRDefault="00C90C43" w:rsidP="00596C0A">
            <w:pPr>
              <w:jc w:val="both"/>
              <w:rPr>
                <w:color w:val="008000"/>
                <w:sz w:val="20"/>
                <w:szCs w:val="20"/>
              </w:rPr>
            </w:pPr>
            <w:r w:rsidRPr="000A7FDB">
              <w:rPr>
                <w:color w:val="008000"/>
                <w:sz w:val="20"/>
                <w:szCs w:val="20"/>
              </w:rPr>
              <w:t>При съотношение по-малко от 80 % между срока за получаване на офертите и срока за закупуване на документацията за участие формулирайте констатация. Ако срокът за получаване на офертите е удължаван, при изчисляване на съотношението е необходимо да вземете предвид удължените срокове.</w:t>
            </w:r>
          </w:p>
          <w:p w:rsidR="00C90C43" w:rsidRPr="000A7FDB" w:rsidRDefault="00C90C43" w:rsidP="007570F6">
            <w:pPr>
              <w:jc w:val="both"/>
              <w:rPr>
                <w:b/>
                <w:sz w:val="20"/>
                <w:szCs w:val="20"/>
              </w:rPr>
            </w:pPr>
            <w:r w:rsidRPr="000A7FDB">
              <w:rPr>
                <w:color w:val="008000"/>
                <w:sz w:val="20"/>
                <w:szCs w:val="20"/>
              </w:rPr>
              <w:t xml:space="preserve">Финансовото влияние на нарушението се изчислява в зависимост от определеното съотношение по реда на т. 4 от Насоките. Ако съотношението е в рамките на 75 – 80 %, финансовото влияние на нарушението може да се намали на 2 %. </w:t>
            </w:r>
          </w:p>
        </w:tc>
        <w:tc>
          <w:tcPr>
            <w:tcW w:w="993" w:type="dxa"/>
          </w:tcPr>
          <w:p w:rsidR="00C90C43" w:rsidRPr="000A7FDB" w:rsidRDefault="00C90C43" w:rsidP="006A1886">
            <w:pPr>
              <w:outlineLvl w:val="1"/>
              <w:rPr>
                <w:sz w:val="20"/>
                <w:szCs w:val="20"/>
              </w:rPr>
            </w:pPr>
          </w:p>
        </w:tc>
        <w:tc>
          <w:tcPr>
            <w:tcW w:w="1701" w:type="dxa"/>
          </w:tcPr>
          <w:p w:rsidR="00C90C43" w:rsidRPr="000A7FDB" w:rsidRDefault="00C90C43" w:rsidP="00142E74">
            <w:pPr>
              <w:jc w:val="both"/>
              <w:outlineLvl w:val="1"/>
              <w:rPr>
                <w:sz w:val="20"/>
                <w:szCs w:val="20"/>
              </w:rPr>
            </w:pPr>
          </w:p>
        </w:tc>
        <w:tc>
          <w:tcPr>
            <w:tcW w:w="992" w:type="dxa"/>
          </w:tcPr>
          <w:p w:rsidR="00C90C43" w:rsidRPr="000A7FDB" w:rsidRDefault="00C90C43" w:rsidP="00142E74">
            <w:pPr>
              <w:jc w:val="both"/>
              <w:outlineLvl w:val="1"/>
              <w:rPr>
                <w:sz w:val="20"/>
                <w:szCs w:val="20"/>
              </w:rPr>
            </w:pPr>
          </w:p>
        </w:tc>
        <w:tc>
          <w:tcPr>
            <w:tcW w:w="1701" w:type="dxa"/>
          </w:tcPr>
          <w:p w:rsidR="00C90C43" w:rsidRPr="000A7FDB" w:rsidRDefault="00C90C43" w:rsidP="00142E74">
            <w:pPr>
              <w:jc w:val="both"/>
              <w:outlineLvl w:val="1"/>
              <w:rPr>
                <w:sz w:val="20"/>
                <w:szCs w:val="20"/>
              </w:rPr>
            </w:pPr>
          </w:p>
        </w:tc>
        <w:tc>
          <w:tcPr>
            <w:tcW w:w="2410" w:type="dxa"/>
            <w:gridSpan w:val="2"/>
          </w:tcPr>
          <w:p w:rsidR="00C90C43" w:rsidRPr="000A7FDB" w:rsidRDefault="00C90C43" w:rsidP="00142E74">
            <w:pPr>
              <w:jc w:val="both"/>
              <w:outlineLvl w:val="1"/>
              <w:rPr>
                <w:sz w:val="20"/>
                <w:szCs w:val="20"/>
              </w:rPr>
            </w:pPr>
          </w:p>
        </w:tc>
      </w:tr>
      <w:tr w:rsidR="00C90C43" w:rsidRPr="000A7FDB" w:rsidTr="004A5ADA">
        <w:trPr>
          <w:gridBefore w:val="1"/>
          <w:wBefore w:w="29" w:type="dxa"/>
          <w:trHeight w:val="458"/>
        </w:trPr>
        <w:tc>
          <w:tcPr>
            <w:tcW w:w="421" w:type="dxa"/>
            <w:gridSpan w:val="2"/>
          </w:tcPr>
          <w:p w:rsidR="00C90C43" w:rsidRPr="000A7FDB" w:rsidDel="00CE1FF6" w:rsidRDefault="00C90C43" w:rsidP="00A36E9C">
            <w:pPr>
              <w:pStyle w:val="Heading2"/>
              <w:keepNext w:val="0"/>
              <w:jc w:val="both"/>
              <w:rPr>
                <w:b w:val="0"/>
                <w:bCs/>
                <w:i w:val="0"/>
                <w:iCs/>
                <w:sz w:val="20"/>
              </w:rPr>
            </w:pPr>
            <w:r w:rsidRPr="000A7FDB">
              <w:rPr>
                <w:b w:val="0"/>
                <w:bCs/>
                <w:i w:val="0"/>
                <w:iCs/>
                <w:sz w:val="20"/>
              </w:rPr>
              <w:lastRenderedPageBreak/>
              <w:t>1</w:t>
            </w:r>
            <w:r>
              <w:rPr>
                <w:b w:val="0"/>
                <w:bCs/>
                <w:i w:val="0"/>
                <w:iCs/>
                <w:sz w:val="20"/>
              </w:rPr>
              <w:t>8</w:t>
            </w:r>
          </w:p>
        </w:tc>
        <w:tc>
          <w:tcPr>
            <w:tcW w:w="6637" w:type="dxa"/>
            <w:gridSpan w:val="2"/>
            <w:noWrap/>
          </w:tcPr>
          <w:p w:rsidR="00C90C43" w:rsidRPr="000A7FDB" w:rsidRDefault="00C90C43">
            <w:pPr>
              <w:jc w:val="both"/>
              <w:rPr>
                <w:b/>
                <w:sz w:val="20"/>
                <w:szCs w:val="20"/>
              </w:rPr>
            </w:pPr>
            <w:r w:rsidRPr="000A7FDB">
              <w:rPr>
                <w:b/>
                <w:sz w:val="20"/>
                <w:szCs w:val="20"/>
              </w:rPr>
              <w:t xml:space="preserve">В случай, че е извършена промяна в обявлението за ОП и/или документацията за участие, същата законосъобразна ли е по </w:t>
            </w:r>
            <w:r w:rsidRPr="000A7FDB">
              <w:rPr>
                <w:b/>
                <w:sz w:val="20"/>
                <w:szCs w:val="20"/>
              </w:rPr>
              <w:lastRenderedPageBreak/>
              <w:t>отношение на:</w:t>
            </w:r>
          </w:p>
          <w:p w:rsidR="00C90C43" w:rsidRPr="000A7FDB" w:rsidRDefault="00C90C43">
            <w:pPr>
              <w:jc w:val="both"/>
              <w:rPr>
                <w:b/>
                <w:sz w:val="20"/>
                <w:szCs w:val="20"/>
              </w:rPr>
            </w:pPr>
            <w:r w:rsidRPr="000A7FDB">
              <w:rPr>
                <w:b/>
                <w:sz w:val="20"/>
                <w:szCs w:val="20"/>
              </w:rPr>
              <w:t>- обхвата,</w:t>
            </w:r>
          </w:p>
          <w:p w:rsidR="00C90C43" w:rsidRPr="000A7FDB" w:rsidRDefault="00C90C43">
            <w:pPr>
              <w:jc w:val="both"/>
              <w:rPr>
                <w:b/>
                <w:sz w:val="20"/>
                <w:szCs w:val="20"/>
              </w:rPr>
            </w:pPr>
            <w:r w:rsidRPr="000A7FDB">
              <w:rPr>
                <w:b/>
                <w:sz w:val="20"/>
                <w:szCs w:val="20"/>
              </w:rPr>
              <w:t>- сроковете за провеждане на процедурата (срок за получаване на офертите, дата за първо публично заседание на комисията) и</w:t>
            </w:r>
          </w:p>
          <w:p w:rsidR="00C90C43" w:rsidRPr="00767D48" w:rsidRDefault="00C90C43">
            <w:pPr>
              <w:jc w:val="both"/>
              <w:rPr>
                <w:b/>
                <w:sz w:val="20"/>
                <w:szCs w:val="20"/>
              </w:rPr>
            </w:pPr>
            <w:r w:rsidRPr="000A7FDB">
              <w:rPr>
                <w:b/>
                <w:sz w:val="20"/>
                <w:szCs w:val="20"/>
              </w:rPr>
              <w:t>- начина на обявяване – до ОВ на ЕС</w:t>
            </w:r>
            <w:r>
              <w:rPr>
                <w:b/>
                <w:sz w:val="20"/>
                <w:szCs w:val="20"/>
              </w:rPr>
              <w:t>,</w:t>
            </w:r>
            <w:r w:rsidRPr="00767D48">
              <w:rPr>
                <w:b/>
                <w:sz w:val="20"/>
                <w:szCs w:val="20"/>
              </w:rPr>
              <w:t xml:space="preserve"> РОП</w:t>
            </w:r>
            <w:r>
              <w:rPr>
                <w:b/>
                <w:sz w:val="20"/>
                <w:szCs w:val="20"/>
              </w:rPr>
              <w:t xml:space="preserve"> и профила на купувача</w:t>
            </w:r>
            <w:r w:rsidRPr="007570F6">
              <w:rPr>
                <w:b/>
                <w:sz w:val="20"/>
                <w:szCs w:val="20"/>
              </w:rPr>
              <w:t>?</w:t>
            </w:r>
          </w:p>
          <w:p w:rsidR="00C90C43" w:rsidRPr="000A7FDB" w:rsidRDefault="00C90C43">
            <w:pPr>
              <w:jc w:val="both"/>
              <w:rPr>
                <w:sz w:val="20"/>
                <w:szCs w:val="20"/>
              </w:rPr>
            </w:pPr>
            <w:r w:rsidRPr="00AC2F22">
              <w:rPr>
                <w:sz w:val="20"/>
                <w:szCs w:val="20"/>
              </w:rPr>
              <w:t xml:space="preserve">Съгласно чл. </w:t>
            </w:r>
            <w:r>
              <w:rPr>
                <w:sz w:val="20"/>
                <w:szCs w:val="20"/>
              </w:rPr>
              <w:t>100</w:t>
            </w:r>
            <w:r w:rsidRPr="00AC2F22">
              <w:rPr>
                <w:sz w:val="20"/>
                <w:szCs w:val="20"/>
              </w:rPr>
              <w:t xml:space="preserve"> от ЗОП възложителят може да направи </w:t>
            </w:r>
            <w:r w:rsidRPr="000A7FDB">
              <w:rPr>
                <w:b/>
                <w:sz w:val="20"/>
                <w:szCs w:val="20"/>
              </w:rPr>
              <w:t>еднократно</w:t>
            </w:r>
            <w:r w:rsidRPr="000A7FDB">
              <w:rPr>
                <w:sz w:val="20"/>
                <w:szCs w:val="20"/>
              </w:rPr>
              <w:t xml:space="preserve"> промени в обявлението за ОП и/или документацията за участие</w:t>
            </w:r>
            <w:r>
              <w:rPr>
                <w:sz w:val="20"/>
                <w:szCs w:val="20"/>
              </w:rPr>
              <w:t>. С</w:t>
            </w:r>
            <w:r w:rsidRPr="000A7FDB">
              <w:rPr>
                <w:sz w:val="20"/>
                <w:szCs w:val="20"/>
              </w:rPr>
              <w:t xml:space="preserve"> решение за промяна се удължават </w:t>
            </w:r>
            <w:r w:rsidRPr="000A7FDB">
              <w:rPr>
                <w:b/>
                <w:sz w:val="20"/>
                <w:szCs w:val="20"/>
              </w:rPr>
              <w:t>и</w:t>
            </w:r>
            <w:r w:rsidRPr="000A7FDB">
              <w:rPr>
                <w:sz w:val="20"/>
                <w:szCs w:val="20"/>
              </w:rPr>
              <w:t xml:space="preserve"> сроковете за провеждане на процедурата (срок за получаване на офертите, дата за публично отваряне на офертите</w:t>
            </w:r>
            <w:r>
              <w:rPr>
                <w:sz w:val="20"/>
                <w:szCs w:val="20"/>
              </w:rPr>
              <w:t xml:space="preserve"> В ХИПОТЕЗАТА НА ЧЛ.100, АЛ.7 от ЗОП</w:t>
            </w:r>
            <w:r w:rsidRPr="000A7FDB">
              <w:rPr>
                <w:sz w:val="20"/>
                <w:szCs w:val="20"/>
              </w:rPr>
              <w:t>).</w:t>
            </w:r>
          </w:p>
          <w:p w:rsidR="00C90C43" w:rsidRPr="000A7FDB" w:rsidRDefault="00C90C43">
            <w:pPr>
              <w:jc w:val="both"/>
              <w:rPr>
                <w:sz w:val="20"/>
                <w:szCs w:val="20"/>
              </w:rPr>
            </w:pPr>
            <w:r w:rsidRPr="000A7FDB">
              <w:rPr>
                <w:b/>
                <w:sz w:val="20"/>
                <w:szCs w:val="20"/>
              </w:rPr>
              <w:t>Внимание!</w:t>
            </w:r>
          </w:p>
          <w:p w:rsidR="00C90C43" w:rsidRPr="000A7FDB" w:rsidRDefault="00C90C43">
            <w:pPr>
              <w:jc w:val="both"/>
              <w:rPr>
                <w:sz w:val="20"/>
                <w:szCs w:val="20"/>
              </w:rPr>
            </w:pPr>
            <w:r w:rsidRPr="000A7FDB">
              <w:rPr>
                <w:sz w:val="20"/>
                <w:szCs w:val="20"/>
              </w:rPr>
              <w:t>Актът, с който се прави промяната, е решение за промяна</w:t>
            </w:r>
            <w:r>
              <w:rPr>
                <w:sz w:val="20"/>
                <w:szCs w:val="20"/>
              </w:rPr>
              <w:t xml:space="preserve"> и с него Възложителят не трябва да въвежда условия които биха променили кръга на заинтересованите лица (чл.100, ал.10 ЗОП)</w:t>
            </w:r>
          </w:p>
          <w:p w:rsidR="00C90C43" w:rsidRPr="000A7FDB" w:rsidRDefault="00C90C43">
            <w:pPr>
              <w:jc w:val="both"/>
              <w:rPr>
                <w:sz w:val="20"/>
                <w:szCs w:val="20"/>
              </w:rPr>
            </w:pPr>
            <w:r w:rsidRPr="000A7FDB">
              <w:rPr>
                <w:sz w:val="20"/>
                <w:szCs w:val="20"/>
              </w:rPr>
              <w:t>Промяната може да обхваща всички изисквания за възлагане на поръчката, с изключение на дейностите и/или доставките по обявения предмет на поръчката, когато се прави до 14 дни от ПУБЛИКУВАНЕ на обявлението.</w:t>
            </w:r>
          </w:p>
          <w:p w:rsidR="00C90C43" w:rsidRDefault="00C90C43">
            <w:pPr>
              <w:jc w:val="both"/>
              <w:rPr>
                <w:sz w:val="20"/>
                <w:szCs w:val="20"/>
              </w:rPr>
            </w:pPr>
            <w:r w:rsidRPr="000A7FDB">
              <w:rPr>
                <w:sz w:val="20"/>
                <w:szCs w:val="20"/>
              </w:rPr>
              <w:t xml:space="preserve">След изтичането на този срок </w:t>
            </w:r>
            <w:r>
              <w:rPr>
                <w:sz w:val="20"/>
                <w:szCs w:val="20"/>
              </w:rPr>
              <w:t xml:space="preserve">Възложителят може да публикува многократно обявления за изменения или допълнителна информация за промени в условията на процедурата само когато удължава обявените срокове (чл.100, ал.6 от ЗОП) </w:t>
            </w:r>
            <w:r w:rsidRPr="000A7FDB">
              <w:rPr>
                <w:sz w:val="20"/>
                <w:szCs w:val="20"/>
              </w:rPr>
              <w:t xml:space="preserve">С решение за промяна се удължават и сроковете за провеждане на процедурата (срок за получаване на офертите, срок за закупуване/ получаване на документацията за участие, дата за публично отваряне на офертите). В чл. </w:t>
            </w:r>
            <w:r>
              <w:rPr>
                <w:sz w:val="20"/>
                <w:szCs w:val="20"/>
              </w:rPr>
              <w:t>100, ал.7</w:t>
            </w:r>
            <w:r w:rsidRPr="000A7FDB">
              <w:rPr>
                <w:sz w:val="20"/>
                <w:szCs w:val="20"/>
              </w:rPr>
              <w:t xml:space="preserve"> от ЗОП са уредени две хипотези, в които задължително се удължават сроковете за провеждане на процедурата</w:t>
            </w:r>
            <w:r>
              <w:rPr>
                <w:sz w:val="20"/>
                <w:szCs w:val="20"/>
              </w:rPr>
              <w:t>.</w:t>
            </w:r>
            <w:r w:rsidRPr="000A7FDB">
              <w:rPr>
                <w:sz w:val="20"/>
                <w:szCs w:val="20"/>
              </w:rPr>
              <w:t xml:space="preserve"> </w:t>
            </w:r>
          </w:p>
          <w:p w:rsidR="00C90C43" w:rsidRPr="000833E3" w:rsidRDefault="00C90C43">
            <w:pPr>
              <w:jc w:val="both"/>
              <w:rPr>
                <w:sz w:val="20"/>
                <w:szCs w:val="20"/>
              </w:rPr>
            </w:pPr>
            <w:r w:rsidRPr="00133734">
              <w:rPr>
                <w:b/>
                <w:sz w:val="20"/>
                <w:szCs w:val="20"/>
              </w:rPr>
              <w:t xml:space="preserve">ВАЖНО! </w:t>
            </w:r>
            <w:r w:rsidRPr="00133734">
              <w:rPr>
                <w:sz w:val="20"/>
                <w:szCs w:val="20"/>
              </w:rPr>
              <w:t xml:space="preserve">решението за промяна и променените документи се публикуват и в профила на купувача в </w:t>
            </w:r>
            <w:r>
              <w:rPr>
                <w:sz w:val="20"/>
                <w:szCs w:val="20"/>
              </w:rPr>
              <w:t xml:space="preserve">деня на публикуването им в регистъра на </w:t>
            </w:r>
            <w:r>
              <w:rPr>
                <w:sz w:val="20"/>
                <w:szCs w:val="20"/>
              </w:rPr>
              <w:lastRenderedPageBreak/>
              <w:t>АОП.</w:t>
            </w:r>
            <w:r>
              <w:rPr>
                <w:sz w:val="20"/>
                <w:szCs w:val="20"/>
                <w14:shadow w14:blurRad="50800" w14:dist="38100" w14:dir="2700000" w14:sx="100000" w14:sy="100000" w14:kx="0" w14:ky="0" w14:algn="tl">
                  <w14:srgbClr w14:val="000000">
                    <w14:alpha w14:val="60000"/>
                  </w14:srgbClr>
                </w14:shadow>
              </w:rPr>
              <w:t>(ЧЛ.24, АЛ.1 ОТ ППЗОП)</w:t>
            </w:r>
            <w:r>
              <w:rPr>
                <w:lang w:val="en"/>
              </w:rPr>
              <w:t xml:space="preserve"> </w:t>
            </w:r>
          </w:p>
          <w:p w:rsidR="00C90C43" w:rsidRDefault="00C90C43" w:rsidP="005279B6">
            <w:pPr>
              <w:jc w:val="both"/>
              <w:rPr>
                <w:b/>
                <w:sz w:val="20"/>
                <w:szCs w:val="20"/>
              </w:rPr>
            </w:pPr>
            <w:r w:rsidRPr="000A7FDB">
              <w:rPr>
                <w:b/>
                <w:sz w:val="20"/>
                <w:szCs w:val="20"/>
              </w:rPr>
              <w:t>(</w:t>
            </w:r>
            <w:r>
              <w:rPr>
                <w:b/>
                <w:sz w:val="20"/>
                <w:szCs w:val="20"/>
              </w:rPr>
              <w:t>ЧЛ</w:t>
            </w:r>
            <w:r w:rsidRPr="000A7FDB">
              <w:rPr>
                <w:b/>
                <w:sz w:val="20"/>
                <w:szCs w:val="20"/>
              </w:rPr>
              <w:t>.</w:t>
            </w:r>
            <w:r>
              <w:rPr>
                <w:b/>
                <w:sz w:val="20"/>
                <w:szCs w:val="20"/>
              </w:rPr>
              <w:t xml:space="preserve">24, АЛ.1 И ЧЛ.100, АЛ.6-7  </w:t>
            </w:r>
            <w:r w:rsidRPr="000A7FDB">
              <w:rPr>
                <w:b/>
                <w:sz w:val="20"/>
                <w:szCs w:val="20"/>
              </w:rPr>
              <w:t>от ЗОП)</w:t>
            </w:r>
          </w:p>
          <w:p w:rsidR="00C90C43" w:rsidRDefault="00C90C43" w:rsidP="005279B6">
            <w:pPr>
              <w:rPr>
                <w:b/>
                <w:color w:val="333399"/>
                <w:sz w:val="20"/>
                <w:szCs w:val="20"/>
              </w:rPr>
            </w:pPr>
          </w:p>
          <w:p w:rsidR="00C90C43" w:rsidRPr="00F370DD" w:rsidRDefault="00C90C43" w:rsidP="005279B6">
            <w:pPr>
              <w:rPr>
                <w:b/>
                <w:color w:val="333399"/>
                <w:sz w:val="20"/>
                <w:szCs w:val="20"/>
              </w:rPr>
            </w:pPr>
            <w:r w:rsidRPr="000C1983">
              <w:rPr>
                <w:b/>
                <w:color w:val="333399"/>
                <w:sz w:val="20"/>
                <w:szCs w:val="20"/>
              </w:rPr>
              <w:t>т. 3, 4 и 5</w:t>
            </w:r>
            <w:r w:rsidRPr="00F370DD">
              <w:rPr>
                <w:b/>
                <w:color w:val="333399"/>
                <w:sz w:val="20"/>
                <w:szCs w:val="20"/>
              </w:rPr>
              <w:t xml:space="preserve"> от Насоките </w:t>
            </w:r>
          </w:p>
          <w:p w:rsidR="00C90C43" w:rsidRPr="00F370DD" w:rsidRDefault="00C90C43" w:rsidP="005279B6">
            <w:pPr>
              <w:jc w:val="both"/>
              <w:rPr>
                <w:color w:val="C0504D"/>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решението за промяна, ако има такова.</w:t>
            </w:r>
          </w:p>
          <w:p w:rsidR="00C90C43" w:rsidRPr="008C2581" w:rsidRDefault="00C90C43" w:rsidP="005279B6">
            <w:pPr>
              <w:outlineLvl w:val="1"/>
              <w:rPr>
                <w:color w:val="008000"/>
                <w:sz w:val="20"/>
                <w:szCs w:val="20"/>
              </w:rPr>
            </w:pPr>
            <w:r w:rsidRPr="008C2581">
              <w:rPr>
                <w:color w:val="008000"/>
                <w:sz w:val="20"/>
                <w:szCs w:val="20"/>
              </w:rPr>
              <w:t>Анализирайте:</w:t>
            </w:r>
          </w:p>
          <w:p w:rsidR="00C90C43" w:rsidRPr="000A7FDB" w:rsidRDefault="00C90C43" w:rsidP="00862585">
            <w:pPr>
              <w:pStyle w:val="ListParagraph"/>
              <w:numPr>
                <w:ilvl w:val="0"/>
                <w:numId w:val="11"/>
              </w:numPr>
              <w:ind w:left="220" w:hanging="180"/>
              <w:jc w:val="both"/>
              <w:outlineLvl w:val="1"/>
              <w:rPr>
                <w:color w:val="008000"/>
                <w:sz w:val="20"/>
                <w:szCs w:val="20"/>
              </w:rPr>
            </w:pPr>
            <w:r w:rsidRPr="008C2581">
              <w:rPr>
                <w:color w:val="008000"/>
                <w:sz w:val="20"/>
                <w:szCs w:val="20"/>
              </w:rPr>
              <w:t>актът, с който е направена промяната, и дали същият е изпратен съответно до ОВ на ЕС и РОП или само РОП</w:t>
            </w:r>
            <w:r w:rsidRPr="00E942C0">
              <w:rPr>
                <w:color w:val="008000"/>
                <w:sz w:val="20"/>
                <w:szCs w:val="20"/>
              </w:rPr>
              <w:t>. ОБЪРНЕТЕ ВНИМАНИЕ ДАЛИ ЗА ИЗМЕНЕНИЕТО СА УВЕДОМЕНИ ВСИЧКИ ИНСТИТУЦИИ</w:t>
            </w:r>
            <w:r w:rsidRPr="00CA3D30">
              <w:rPr>
                <w:color w:val="008000"/>
                <w:sz w:val="20"/>
                <w:szCs w:val="20"/>
              </w:rPr>
              <w:t>, а именно ОВ на ЕС</w:t>
            </w:r>
            <w:r w:rsidRPr="00F32B4B">
              <w:rPr>
                <w:color w:val="008000"/>
                <w:sz w:val="20"/>
                <w:szCs w:val="20"/>
              </w:rPr>
              <w:t xml:space="preserve"> и РОП</w:t>
            </w:r>
            <w:r>
              <w:rPr>
                <w:color w:val="008000"/>
                <w:sz w:val="20"/>
                <w:szCs w:val="20"/>
              </w:rPr>
              <w:t>, както и дали решението е публикувано в профила на купувача</w:t>
            </w:r>
            <w:r w:rsidRPr="000A7FDB">
              <w:rPr>
                <w:color w:val="008000"/>
                <w:sz w:val="20"/>
                <w:szCs w:val="20"/>
              </w:rPr>
              <w:t>;</w:t>
            </w:r>
          </w:p>
          <w:p w:rsidR="00C90C43" w:rsidRPr="00F370DD" w:rsidRDefault="00C90C43" w:rsidP="00862585">
            <w:pPr>
              <w:pStyle w:val="ListParagraph"/>
              <w:numPr>
                <w:ilvl w:val="0"/>
                <w:numId w:val="11"/>
              </w:numPr>
              <w:ind w:left="220" w:hanging="180"/>
              <w:outlineLvl w:val="1"/>
              <w:rPr>
                <w:color w:val="008000"/>
                <w:sz w:val="20"/>
                <w:szCs w:val="20"/>
              </w:rPr>
            </w:pPr>
            <w:r w:rsidRPr="000C1983">
              <w:rPr>
                <w:color w:val="008000"/>
                <w:sz w:val="20"/>
                <w:szCs w:val="20"/>
              </w:rPr>
              <w:t>датата, на която е направена промяната, дали е в правно установените срокове</w:t>
            </w:r>
            <w:r w:rsidRPr="00F370DD">
              <w:rPr>
                <w:color w:val="008000"/>
                <w:sz w:val="20"/>
                <w:szCs w:val="20"/>
              </w:rPr>
              <w:t>;</w:t>
            </w:r>
          </w:p>
          <w:p w:rsidR="00C90C43" w:rsidRPr="00F370DD" w:rsidRDefault="00C90C43" w:rsidP="00862585">
            <w:pPr>
              <w:pStyle w:val="ListParagraph"/>
              <w:numPr>
                <w:ilvl w:val="0"/>
                <w:numId w:val="11"/>
              </w:numPr>
              <w:ind w:left="220" w:hanging="180"/>
              <w:outlineLvl w:val="1"/>
              <w:rPr>
                <w:color w:val="008000"/>
                <w:sz w:val="20"/>
                <w:szCs w:val="20"/>
              </w:rPr>
            </w:pPr>
            <w:r w:rsidRPr="00F370DD">
              <w:rPr>
                <w:color w:val="008000"/>
                <w:sz w:val="20"/>
                <w:szCs w:val="20"/>
              </w:rPr>
              <w:t>обхвата на промяната;</w:t>
            </w:r>
          </w:p>
          <w:p w:rsidR="00C90C43" w:rsidRPr="00CA3D30" w:rsidRDefault="00C90C43" w:rsidP="00862585">
            <w:pPr>
              <w:pStyle w:val="ListParagraph"/>
              <w:numPr>
                <w:ilvl w:val="0"/>
                <w:numId w:val="11"/>
              </w:numPr>
              <w:ind w:left="220" w:hanging="180"/>
              <w:jc w:val="both"/>
              <w:outlineLvl w:val="1"/>
              <w:rPr>
                <w:b/>
                <w:sz w:val="20"/>
                <w:szCs w:val="20"/>
              </w:rPr>
            </w:pPr>
            <w:r w:rsidRPr="00F370DD">
              <w:rPr>
                <w:color w:val="008000"/>
                <w:sz w:val="20"/>
                <w:szCs w:val="20"/>
              </w:rPr>
              <w:t xml:space="preserve">сроковете за провеждане на процедурата след промяната – срок </w:t>
            </w:r>
            <w:r w:rsidRPr="008C2581">
              <w:rPr>
                <w:color w:val="008000"/>
                <w:sz w:val="20"/>
                <w:szCs w:val="20"/>
              </w:rPr>
              <w:t>за получаване на офертите</w:t>
            </w:r>
            <w:r w:rsidRPr="00E942C0">
              <w:rPr>
                <w:color w:val="008000"/>
                <w:sz w:val="20"/>
                <w:szCs w:val="20"/>
              </w:rPr>
              <w:t>, , дата за първо публично заседание на комисията за провеждане на процедурата.</w:t>
            </w:r>
            <w:r w:rsidRPr="00CA3D30">
              <w:rPr>
                <w:color w:val="008000"/>
                <w:sz w:val="20"/>
                <w:szCs w:val="20"/>
              </w:rPr>
              <w:t xml:space="preserve"> В тази връзка анализирайте дали възложителят е изпълнил задължението си за удължаването им, ако е възникнало за него такова.</w:t>
            </w:r>
          </w:p>
        </w:tc>
        <w:tc>
          <w:tcPr>
            <w:tcW w:w="993" w:type="dxa"/>
          </w:tcPr>
          <w:p w:rsidR="00C90C43" w:rsidRPr="00F32B4B" w:rsidRDefault="00C90C43" w:rsidP="007651F3">
            <w:pPr>
              <w:ind w:right="-48"/>
              <w:jc w:val="both"/>
              <w:outlineLvl w:val="1"/>
              <w:rPr>
                <w:sz w:val="20"/>
                <w:szCs w:val="20"/>
              </w:rPr>
            </w:pPr>
          </w:p>
        </w:tc>
        <w:tc>
          <w:tcPr>
            <w:tcW w:w="1701" w:type="dxa"/>
          </w:tcPr>
          <w:p w:rsidR="00C90C43" w:rsidRPr="00F32B4B" w:rsidRDefault="00C90C43" w:rsidP="00AB0746">
            <w:pPr>
              <w:jc w:val="both"/>
              <w:outlineLvl w:val="1"/>
              <w:rPr>
                <w:sz w:val="20"/>
                <w:szCs w:val="20"/>
              </w:rPr>
            </w:pPr>
          </w:p>
        </w:tc>
        <w:tc>
          <w:tcPr>
            <w:tcW w:w="992" w:type="dxa"/>
          </w:tcPr>
          <w:p w:rsidR="00C90C43" w:rsidRPr="00F32B4B" w:rsidRDefault="00C90C43" w:rsidP="00AB0746">
            <w:pPr>
              <w:jc w:val="both"/>
              <w:outlineLvl w:val="1"/>
              <w:rPr>
                <w:sz w:val="20"/>
                <w:szCs w:val="20"/>
              </w:rPr>
            </w:pPr>
          </w:p>
        </w:tc>
        <w:tc>
          <w:tcPr>
            <w:tcW w:w="1701" w:type="dxa"/>
          </w:tcPr>
          <w:p w:rsidR="00C90C43" w:rsidRPr="00F32B4B" w:rsidRDefault="00C90C43" w:rsidP="00AB0746">
            <w:pPr>
              <w:jc w:val="both"/>
              <w:outlineLvl w:val="1"/>
              <w:rPr>
                <w:sz w:val="20"/>
                <w:szCs w:val="20"/>
              </w:rPr>
            </w:pPr>
          </w:p>
        </w:tc>
        <w:tc>
          <w:tcPr>
            <w:tcW w:w="2410" w:type="dxa"/>
            <w:gridSpan w:val="2"/>
          </w:tcPr>
          <w:p w:rsidR="00C90C43" w:rsidRPr="00F32B4B" w:rsidRDefault="00C90C43" w:rsidP="00AB0746">
            <w:pPr>
              <w:jc w:val="both"/>
              <w:outlineLvl w:val="1"/>
              <w:rPr>
                <w:sz w:val="20"/>
                <w:szCs w:val="20"/>
              </w:rPr>
            </w:pPr>
          </w:p>
        </w:tc>
      </w:tr>
      <w:tr w:rsidR="00C90C43" w:rsidRPr="000A7FDB" w:rsidTr="004A5ADA">
        <w:trPr>
          <w:gridBefore w:val="1"/>
          <w:wBefore w:w="29" w:type="dxa"/>
          <w:trHeight w:val="458"/>
        </w:trPr>
        <w:tc>
          <w:tcPr>
            <w:tcW w:w="421" w:type="dxa"/>
            <w:gridSpan w:val="2"/>
          </w:tcPr>
          <w:p w:rsidR="00C90C43" w:rsidRPr="000A7FDB" w:rsidRDefault="00C90C43" w:rsidP="00A36E9C">
            <w:pPr>
              <w:pStyle w:val="Heading2"/>
              <w:keepNext w:val="0"/>
              <w:jc w:val="both"/>
              <w:rPr>
                <w:b w:val="0"/>
                <w:bCs/>
                <w:i w:val="0"/>
                <w:iCs/>
                <w:sz w:val="20"/>
              </w:rPr>
            </w:pPr>
            <w:r>
              <w:rPr>
                <w:b w:val="0"/>
                <w:bCs/>
                <w:i w:val="0"/>
                <w:iCs/>
                <w:sz w:val="20"/>
              </w:rPr>
              <w:lastRenderedPageBreak/>
              <w:t>19</w:t>
            </w:r>
          </w:p>
        </w:tc>
        <w:tc>
          <w:tcPr>
            <w:tcW w:w="6637" w:type="dxa"/>
            <w:gridSpan w:val="2"/>
            <w:noWrap/>
          </w:tcPr>
          <w:p w:rsidR="00C90C43" w:rsidRPr="000A7FDB" w:rsidRDefault="00C90C43" w:rsidP="00596C0A">
            <w:pPr>
              <w:jc w:val="both"/>
              <w:rPr>
                <w:b/>
                <w:sz w:val="20"/>
                <w:szCs w:val="20"/>
              </w:rPr>
            </w:pPr>
            <w:r w:rsidRPr="000A7FDB">
              <w:rPr>
                <w:b/>
                <w:bCs/>
                <w:sz w:val="20"/>
                <w:szCs w:val="20"/>
              </w:rPr>
              <w:t xml:space="preserve">Възложителят изпълнил ли е задължението по чл. </w:t>
            </w:r>
            <w:r>
              <w:rPr>
                <w:b/>
                <w:bCs/>
                <w:sz w:val="20"/>
                <w:szCs w:val="20"/>
              </w:rPr>
              <w:t xml:space="preserve"> 100, ал.7 </w:t>
            </w:r>
            <w:r w:rsidRPr="000A7FDB">
              <w:rPr>
                <w:b/>
                <w:bCs/>
                <w:sz w:val="20"/>
                <w:szCs w:val="20"/>
              </w:rPr>
              <w:t>от ЗОП за удължаване срока за получаване на офертите?</w:t>
            </w:r>
          </w:p>
          <w:p w:rsidR="00C90C43" w:rsidRPr="000A7FDB" w:rsidRDefault="00C90C43" w:rsidP="00E31789">
            <w:pPr>
              <w:jc w:val="both"/>
              <w:rPr>
                <w:sz w:val="20"/>
                <w:szCs w:val="20"/>
              </w:rPr>
            </w:pPr>
          </w:p>
          <w:p w:rsidR="00C90C43" w:rsidRPr="00CA3D30" w:rsidRDefault="00C90C43" w:rsidP="008156C4">
            <w:pPr>
              <w:jc w:val="both"/>
              <w:rPr>
                <w:sz w:val="20"/>
                <w:szCs w:val="20"/>
              </w:rPr>
            </w:pPr>
            <w:r w:rsidRPr="00CA3D30">
              <w:rPr>
                <w:b/>
                <w:bCs/>
                <w:sz w:val="20"/>
                <w:szCs w:val="20"/>
              </w:rPr>
              <w:t>Целта на проверката е да се установи дали за възложителя е възникнало задължение за удължаване на срока за получаване на офертите.</w:t>
            </w:r>
          </w:p>
          <w:p w:rsidR="00C90C43" w:rsidRDefault="00C90C43" w:rsidP="00596C0A">
            <w:pPr>
              <w:jc w:val="both"/>
              <w:rPr>
                <w:b/>
                <w:sz w:val="20"/>
                <w:szCs w:val="20"/>
              </w:rPr>
            </w:pPr>
            <w:r w:rsidRPr="00CA3D30">
              <w:rPr>
                <w:b/>
                <w:sz w:val="20"/>
                <w:szCs w:val="20"/>
              </w:rPr>
              <w:t xml:space="preserve">(чл. </w:t>
            </w:r>
            <w:r>
              <w:rPr>
                <w:b/>
                <w:sz w:val="20"/>
                <w:szCs w:val="20"/>
              </w:rPr>
              <w:t>100, ал.7</w:t>
            </w:r>
            <w:r w:rsidRPr="00CA3D30">
              <w:rPr>
                <w:b/>
                <w:sz w:val="20"/>
                <w:szCs w:val="20"/>
              </w:rPr>
              <w:t xml:space="preserve"> </w:t>
            </w:r>
            <w:r>
              <w:rPr>
                <w:b/>
                <w:sz w:val="20"/>
                <w:szCs w:val="20"/>
              </w:rPr>
              <w:t xml:space="preserve"> и ал.11 </w:t>
            </w:r>
            <w:r w:rsidRPr="00CA3D30">
              <w:rPr>
                <w:b/>
                <w:sz w:val="20"/>
                <w:szCs w:val="20"/>
              </w:rPr>
              <w:t>от ЗОП)</w:t>
            </w:r>
          </w:p>
          <w:p w:rsidR="00C90C43" w:rsidRPr="00CA3D30" w:rsidRDefault="00C90C43" w:rsidP="00596C0A">
            <w:pPr>
              <w:jc w:val="both"/>
              <w:rPr>
                <w:b/>
                <w:sz w:val="20"/>
                <w:szCs w:val="20"/>
              </w:rPr>
            </w:pPr>
            <w:r>
              <w:rPr>
                <w:b/>
                <w:sz w:val="20"/>
                <w:szCs w:val="20"/>
              </w:rPr>
              <w:t xml:space="preserve">Важно: </w:t>
            </w:r>
            <w:r w:rsidRPr="000833E3">
              <w:rPr>
                <w:b/>
                <w:sz w:val="20"/>
                <w:szCs w:val="20"/>
              </w:rPr>
              <w:t xml:space="preserve">Когато възложителят удължава сроковете в процедурата на </w:t>
            </w:r>
            <w:r w:rsidRPr="000833E3">
              <w:rPr>
                <w:b/>
                <w:sz w:val="20"/>
                <w:szCs w:val="20"/>
              </w:rPr>
              <w:lastRenderedPageBreak/>
              <w:t xml:space="preserve">основание обжалване, общата продължителност на всеки от сроковете, изтекли до момента на спирането на процедурата, заедно с </w:t>
            </w:r>
            <w:proofErr w:type="spellStart"/>
            <w:r w:rsidRPr="000833E3">
              <w:rPr>
                <w:b/>
                <w:sz w:val="20"/>
                <w:szCs w:val="20"/>
              </w:rPr>
              <w:t>новоопределените</w:t>
            </w:r>
            <w:proofErr w:type="spellEnd"/>
            <w:r w:rsidRPr="000833E3">
              <w:rPr>
                <w:b/>
                <w:sz w:val="20"/>
                <w:szCs w:val="20"/>
              </w:rPr>
              <w:t xml:space="preserve"> удължени срокове не може да е по-кратка от първоначалния срок, определен от възложителя (чл.28, ал.5 от ППЗОП).</w:t>
            </w:r>
          </w:p>
          <w:p w:rsidR="00C90C43" w:rsidRPr="00994B8F" w:rsidRDefault="00C90C43" w:rsidP="00F44DED">
            <w:pPr>
              <w:jc w:val="both"/>
              <w:rPr>
                <w:b/>
                <w:color w:val="C0504D"/>
                <w:sz w:val="20"/>
                <w:szCs w:val="20"/>
              </w:rPr>
            </w:pPr>
            <w:r w:rsidRPr="00F32B4B">
              <w:rPr>
                <w:b/>
                <w:color w:val="C0504D"/>
                <w:sz w:val="20"/>
                <w:szCs w:val="20"/>
              </w:rPr>
              <w:t>Насочващи източници на информация</w:t>
            </w:r>
            <w:r>
              <w:rPr>
                <w:b/>
                <w:color w:val="C0504D"/>
                <w:sz w:val="20"/>
                <w:szCs w:val="20"/>
              </w:rPr>
              <w:t>:</w:t>
            </w:r>
            <w:r w:rsidRPr="005B2203">
              <w:rPr>
                <w:color w:val="C0504D"/>
                <w:sz w:val="20"/>
                <w:szCs w:val="20"/>
              </w:rPr>
              <w:t xml:space="preserve"> документи, сочещи необходимост от удължаване на сроковете;</w:t>
            </w:r>
            <w:r w:rsidRPr="00353225">
              <w:rPr>
                <w:b/>
                <w:color w:val="C0504D"/>
                <w:sz w:val="20"/>
                <w:szCs w:val="20"/>
              </w:rPr>
              <w:t xml:space="preserve"> </w:t>
            </w:r>
            <w:r w:rsidRPr="00994B8F">
              <w:rPr>
                <w:color w:val="C0504D"/>
                <w:sz w:val="20"/>
                <w:szCs w:val="20"/>
              </w:rPr>
              <w:t>дадени разяснения от възложителя.</w:t>
            </w:r>
          </w:p>
          <w:p w:rsidR="00C90C43" w:rsidRPr="00C13447" w:rsidRDefault="00C90C43" w:rsidP="00F44DED">
            <w:pPr>
              <w:rPr>
                <w:b/>
                <w:color w:val="333399"/>
                <w:sz w:val="20"/>
                <w:szCs w:val="20"/>
              </w:rPr>
            </w:pPr>
            <w:r w:rsidRPr="00C13447">
              <w:rPr>
                <w:b/>
                <w:color w:val="333399"/>
                <w:sz w:val="20"/>
                <w:szCs w:val="20"/>
              </w:rPr>
              <w:t>т. 3, 4 и 5 от  Насоките</w:t>
            </w:r>
          </w:p>
          <w:p w:rsidR="00C90C43" w:rsidRPr="00C13447" w:rsidRDefault="00C90C43" w:rsidP="00FD636E">
            <w:pPr>
              <w:jc w:val="both"/>
              <w:outlineLvl w:val="1"/>
              <w:rPr>
                <w:color w:val="008000"/>
                <w:sz w:val="20"/>
                <w:szCs w:val="20"/>
              </w:rPr>
            </w:pPr>
            <w:r w:rsidRPr="00C13447">
              <w:rPr>
                <w:color w:val="008000"/>
                <w:sz w:val="20"/>
                <w:szCs w:val="20"/>
              </w:rPr>
              <w:t>Анализирайте:</w:t>
            </w:r>
          </w:p>
          <w:p w:rsidR="00C90C43" w:rsidRPr="000A7FDB" w:rsidRDefault="00C90C43" w:rsidP="00FD636E">
            <w:pPr>
              <w:jc w:val="both"/>
              <w:outlineLvl w:val="1"/>
              <w:rPr>
                <w:color w:val="008000"/>
                <w:sz w:val="20"/>
                <w:szCs w:val="20"/>
              </w:rPr>
            </w:pPr>
            <w:r w:rsidRPr="00767D48">
              <w:rPr>
                <w:b/>
                <w:color w:val="008000"/>
                <w:sz w:val="20"/>
                <w:szCs w:val="20"/>
                <w:u w:val="single"/>
              </w:rPr>
              <w:t>За чл</w:t>
            </w:r>
            <w:r>
              <w:rPr>
                <w:b/>
                <w:color w:val="008000"/>
                <w:sz w:val="20"/>
                <w:szCs w:val="20"/>
                <w:u w:val="single"/>
              </w:rPr>
              <w:t>.100, ал.7, т.2</w:t>
            </w:r>
            <w:r w:rsidRPr="00AC2F22">
              <w:rPr>
                <w:b/>
                <w:color w:val="008000"/>
                <w:sz w:val="20"/>
                <w:szCs w:val="20"/>
                <w:u w:val="single"/>
              </w:rPr>
              <w:t xml:space="preserve"> от ЗОП</w:t>
            </w:r>
            <w:r w:rsidRPr="000A7FDB">
              <w:rPr>
                <w:b/>
                <w:color w:val="008000"/>
                <w:sz w:val="20"/>
                <w:szCs w:val="20"/>
                <w:u w:val="single"/>
              </w:rPr>
              <w:t>:</w:t>
            </w:r>
          </w:p>
          <w:p w:rsidR="00C90C43" w:rsidRPr="000A7FDB" w:rsidRDefault="00C90C43" w:rsidP="00596C0A">
            <w:pPr>
              <w:jc w:val="both"/>
              <w:rPr>
                <w:color w:val="008000"/>
                <w:sz w:val="20"/>
                <w:szCs w:val="20"/>
              </w:rPr>
            </w:pPr>
            <w:r w:rsidRPr="000A7FDB">
              <w:rPr>
                <w:color w:val="008000"/>
                <w:sz w:val="20"/>
                <w:szCs w:val="20"/>
              </w:rPr>
              <w:t>- дата, на която са изпратени разясненията по документацията за участие;</w:t>
            </w:r>
          </w:p>
          <w:p w:rsidR="00C90C43" w:rsidRPr="000A7FDB" w:rsidRDefault="00C90C43" w:rsidP="00573425">
            <w:pPr>
              <w:jc w:val="both"/>
              <w:rPr>
                <w:sz w:val="20"/>
                <w:szCs w:val="20"/>
              </w:rPr>
            </w:pPr>
            <w:r w:rsidRPr="000A7FDB">
              <w:rPr>
                <w:color w:val="008000"/>
                <w:sz w:val="20"/>
                <w:szCs w:val="20"/>
              </w:rPr>
              <w:t>- броят на дните между датата на изпращане на разяснението и датата, на която изтича срокът за получаване на офертите.</w:t>
            </w:r>
          </w:p>
        </w:tc>
        <w:tc>
          <w:tcPr>
            <w:tcW w:w="993" w:type="dxa"/>
          </w:tcPr>
          <w:p w:rsidR="00C90C43" w:rsidRPr="000A7FDB" w:rsidRDefault="00C90C43" w:rsidP="007651F3">
            <w:pPr>
              <w:ind w:right="-48"/>
              <w:jc w:val="both"/>
              <w:outlineLvl w:val="1"/>
              <w:rPr>
                <w:b/>
                <w:sz w:val="20"/>
                <w:szCs w:val="20"/>
              </w:rPr>
            </w:pPr>
          </w:p>
        </w:tc>
        <w:tc>
          <w:tcPr>
            <w:tcW w:w="1701" w:type="dxa"/>
          </w:tcPr>
          <w:p w:rsidR="00C90C43" w:rsidRPr="000A7FDB" w:rsidRDefault="00C90C43" w:rsidP="00A27CAE">
            <w:pPr>
              <w:jc w:val="both"/>
              <w:outlineLvl w:val="1"/>
              <w:rPr>
                <w:sz w:val="20"/>
                <w:szCs w:val="20"/>
              </w:rPr>
            </w:pPr>
          </w:p>
        </w:tc>
        <w:tc>
          <w:tcPr>
            <w:tcW w:w="992" w:type="dxa"/>
          </w:tcPr>
          <w:p w:rsidR="00C90C43" w:rsidRPr="000A7FDB" w:rsidRDefault="00C90C43" w:rsidP="00A27CAE">
            <w:pPr>
              <w:jc w:val="both"/>
              <w:outlineLvl w:val="1"/>
              <w:rPr>
                <w:sz w:val="20"/>
                <w:szCs w:val="20"/>
              </w:rPr>
            </w:pPr>
          </w:p>
        </w:tc>
        <w:tc>
          <w:tcPr>
            <w:tcW w:w="1701" w:type="dxa"/>
          </w:tcPr>
          <w:p w:rsidR="00C90C43" w:rsidRPr="000A7FDB" w:rsidRDefault="00C90C43" w:rsidP="00A27CAE">
            <w:pPr>
              <w:jc w:val="both"/>
              <w:outlineLvl w:val="1"/>
              <w:rPr>
                <w:sz w:val="20"/>
                <w:szCs w:val="20"/>
              </w:rPr>
            </w:pPr>
          </w:p>
        </w:tc>
        <w:tc>
          <w:tcPr>
            <w:tcW w:w="2410" w:type="dxa"/>
            <w:gridSpan w:val="2"/>
          </w:tcPr>
          <w:p w:rsidR="00C90C43" w:rsidRPr="000A7FDB" w:rsidRDefault="00C90C43" w:rsidP="00A27CAE">
            <w:pPr>
              <w:jc w:val="both"/>
              <w:outlineLvl w:val="1"/>
              <w:rPr>
                <w:sz w:val="20"/>
                <w:szCs w:val="20"/>
              </w:rPr>
            </w:pPr>
          </w:p>
        </w:tc>
      </w:tr>
      <w:tr w:rsidR="00C90C43" w:rsidRPr="000A7FDB" w:rsidTr="004A5ADA">
        <w:trPr>
          <w:gridBefore w:val="1"/>
          <w:wBefore w:w="29" w:type="dxa"/>
          <w:trHeight w:val="363"/>
        </w:trPr>
        <w:tc>
          <w:tcPr>
            <w:tcW w:w="9752" w:type="dxa"/>
            <w:gridSpan w:val="6"/>
          </w:tcPr>
          <w:p w:rsidR="00C90C43" w:rsidRPr="000A7FDB" w:rsidRDefault="00C90C43">
            <w:pPr>
              <w:outlineLvl w:val="1"/>
              <w:rPr>
                <w:b/>
                <w:sz w:val="20"/>
                <w:szCs w:val="20"/>
              </w:rPr>
            </w:pPr>
            <w:r w:rsidRPr="000A7FDB">
              <w:rPr>
                <w:b/>
                <w:bCs/>
                <w:iCs/>
                <w:sz w:val="20"/>
                <w:szCs w:val="20"/>
              </w:rPr>
              <w:lastRenderedPageBreak/>
              <w:t xml:space="preserve">I.3 Условия за възлагане на обществената поръчка </w:t>
            </w:r>
          </w:p>
        </w:tc>
        <w:tc>
          <w:tcPr>
            <w:tcW w:w="992" w:type="dxa"/>
          </w:tcPr>
          <w:p w:rsidR="00C90C43" w:rsidRPr="000A7FDB" w:rsidRDefault="00C90C43">
            <w:pPr>
              <w:outlineLvl w:val="1"/>
              <w:rPr>
                <w:b/>
                <w:bCs/>
                <w:iCs/>
                <w:sz w:val="20"/>
                <w:szCs w:val="20"/>
              </w:rPr>
            </w:pPr>
          </w:p>
        </w:tc>
        <w:tc>
          <w:tcPr>
            <w:tcW w:w="1701" w:type="dxa"/>
          </w:tcPr>
          <w:p w:rsidR="00C90C43" w:rsidRPr="000A7FDB" w:rsidRDefault="00C90C43">
            <w:pPr>
              <w:outlineLvl w:val="1"/>
              <w:rPr>
                <w:b/>
                <w:bCs/>
                <w:iCs/>
                <w:sz w:val="20"/>
                <w:szCs w:val="20"/>
              </w:rPr>
            </w:pPr>
          </w:p>
        </w:tc>
        <w:tc>
          <w:tcPr>
            <w:tcW w:w="2410" w:type="dxa"/>
            <w:gridSpan w:val="2"/>
          </w:tcPr>
          <w:p w:rsidR="00C90C43" w:rsidRPr="000A7FDB" w:rsidRDefault="00C90C43">
            <w:pPr>
              <w:outlineLvl w:val="1"/>
              <w:rPr>
                <w:b/>
                <w:bCs/>
                <w:iCs/>
                <w:sz w:val="20"/>
                <w:szCs w:val="20"/>
              </w:rPr>
            </w:pPr>
          </w:p>
        </w:tc>
      </w:tr>
      <w:tr w:rsidR="00C90C43" w:rsidRPr="000A7FDB" w:rsidTr="004A5ADA">
        <w:trPr>
          <w:gridBefore w:val="1"/>
          <w:wBefore w:w="29" w:type="dxa"/>
          <w:trHeight w:val="2149"/>
        </w:trPr>
        <w:tc>
          <w:tcPr>
            <w:tcW w:w="421" w:type="dxa"/>
            <w:gridSpan w:val="2"/>
          </w:tcPr>
          <w:p w:rsidR="00C90C43" w:rsidRPr="000A7FDB" w:rsidRDefault="00C90C43" w:rsidP="00457B1F">
            <w:pPr>
              <w:pStyle w:val="Heading2"/>
              <w:keepNext w:val="0"/>
              <w:jc w:val="both"/>
              <w:rPr>
                <w:b w:val="0"/>
                <w:bCs/>
                <w:i w:val="0"/>
                <w:iCs/>
                <w:sz w:val="20"/>
              </w:rPr>
            </w:pPr>
            <w:r w:rsidRPr="000A7FDB">
              <w:rPr>
                <w:b w:val="0"/>
                <w:bCs/>
                <w:i w:val="0"/>
                <w:iCs/>
                <w:sz w:val="20"/>
              </w:rPr>
              <w:t>2</w:t>
            </w:r>
            <w:r>
              <w:rPr>
                <w:b w:val="0"/>
                <w:bCs/>
                <w:i w:val="0"/>
                <w:iCs/>
                <w:sz w:val="20"/>
              </w:rPr>
              <w:t>0</w:t>
            </w:r>
          </w:p>
        </w:tc>
        <w:tc>
          <w:tcPr>
            <w:tcW w:w="6637" w:type="dxa"/>
            <w:gridSpan w:val="2"/>
            <w:noWrap/>
          </w:tcPr>
          <w:p w:rsidR="00C90C43" w:rsidRPr="000A7FDB" w:rsidRDefault="00C90C43" w:rsidP="00C952AF">
            <w:pPr>
              <w:jc w:val="both"/>
              <w:rPr>
                <w:b/>
                <w:sz w:val="20"/>
                <w:szCs w:val="20"/>
                <w:lang w:eastAsia="fr-FR"/>
              </w:rPr>
            </w:pPr>
            <w:r w:rsidRPr="000A7FDB">
              <w:rPr>
                <w:b/>
                <w:sz w:val="20"/>
                <w:szCs w:val="20"/>
                <w:lang w:eastAsia="fr-FR"/>
              </w:rPr>
              <w:t xml:space="preserve">Обявлението за обществена поръчка съдържа ли изискуемата информация по </w:t>
            </w:r>
            <w:r>
              <w:rPr>
                <w:b/>
                <w:sz w:val="20"/>
                <w:szCs w:val="20"/>
                <w:lang w:eastAsia="fr-FR"/>
              </w:rPr>
              <w:t>приложение 4 към чл.23, ал.5, т.2, б.А, Част Б „Информация която най-малко трябва да съдържа обявлението за ОП“</w:t>
            </w:r>
            <w:r w:rsidRPr="000A7FDB">
              <w:rPr>
                <w:b/>
                <w:sz w:val="20"/>
                <w:szCs w:val="20"/>
                <w:lang w:eastAsia="fr-FR"/>
              </w:rPr>
              <w:t xml:space="preserve"> </w:t>
            </w:r>
            <w:r>
              <w:rPr>
                <w:b/>
                <w:sz w:val="20"/>
                <w:szCs w:val="20"/>
                <w:lang w:eastAsia="fr-FR"/>
              </w:rPr>
              <w:t xml:space="preserve"> на </w:t>
            </w:r>
            <w:r w:rsidRPr="000A7FDB">
              <w:rPr>
                <w:b/>
                <w:sz w:val="20"/>
                <w:szCs w:val="20"/>
                <w:lang w:eastAsia="fr-FR"/>
              </w:rPr>
              <w:t>ЗОП:</w:t>
            </w:r>
          </w:p>
          <w:p w:rsidR="00C90C43" w:rsidRPr="000A7FDB" w:rsidRDefault="00C90C43">
            <w:pPr>
              <w:jc w:val="both"/>
              <w:rPr>
                <w:bCs/>
                <w:color w:val="C0504D"/>
                <w:sz w:val="20"/>
                <w:szCs w:val="20"/>
              </w:rPr>
            </w:pPr>
            <w:r w:rsidRPr="00767D48" w:rsidDel="003F4D2C">
              <w:rPr>
                <w:sz w:val="20"/>
                <w:szCs w:val="20"/>
                <w:lang w:eastAsia="fr-FR"/>
              </w:rPr>
              <w:t xml:space="preserve"> </w:t>
            </w:r>
            <w:r w:rsidRPr="00767D48">
              <w:rPr>
                <w:b/>
                <w:color w:val="C0504D"/>
                <w:sz w:val="20"/>
                <w:szCs w:val="20"/>
              </w:rPr>
              <w:t>Насочващи изто</w:t>
            </w:r>
            <w:r w:rsidRPr="00AC2F22">
              <w:rPr>
                <w:b/>
                <w:color w:val="C0504D"/>
                <w:sz w:val="20"/>
                <w:szCs w:val="20"/>
              </w:rPr>
              <w:t xml:space="preserve">чници на информация: </w:t>
            </w:r>
            <w:r w:rsidRPr="000A7FDB">
              <w:rPr>
                <w:color w:val="C0504D"/>
                <w:sz w:val="20"/>
                <w:szCs w:val="20"/>
              </w:rPr>
              <w:t>прегледайте обявлението за обществената поръчка</w:t>
            </w:r>
            <w:r w:rsidRPr="000A7FDB">
              <w:rPr>
                <w:bCs/>
                <w:color w:val="C0504D"/>
                <w:sz w:val="20"/>
                <w:szCs w:val="20"/>
              </w:rPr>
              <w:t>.</w:t>
            </w:r>
          </w:p>
          <w:p w:rsidR="00C90C43" w:rsidRPr="000A7FDB" w:rsidRDefault="00C90C43" w:rsidP="00FD636E">
            <w:pPr>
              <w:rPr>
                <w:b/>
                <w:color w:val="333399"/>
                <w:sz w:val="20"/>
                <w:szCs w:val="20"/>
              </w:rPr>
            </w:pPr>
            <w:r w:rsidRPr="000A7FDB">
              <w:rPr>
                <w:b/>
                <w:color w:val="333399"/>
                <w:sz w:val="20"/>
                <w:szCs w:val="20"/>
              </w:rPr>
              <w:t>т. 8 от  Насоките</w:t>
            </w:r>
          </w:p>
          <w:p w:rsidR="00C90C43" w:rsidRPr="000A7FDB" w:rsidRDefault="00C90C43" w:rsidP="00AC2F22">
            <w:pPr>
              <w:jc w:val="both"/>
              <w:rPr>
                <w:color w:val="C2D69B"/>
                <w:sz w:val="20"/>
                <w:szCs w:val="20"/>
                <w:lang w:eastAsia="fr-FR"/>
              </w:rPr>
            </w:pPr>
            <w:r w:rsidRPr="000A7FDB">
              <w:rPr>
                <w:color w:val="008000"/>
                <w:sz w:val="20"/>
                <w:szCs w:val="20"/>
              </w:rPr>
              <w:t>Анализирайте дали са налице разлики в информацията, съдържаща се в обявленията, изпратени до ОВ на ЕС и до РОП, както и в документацията за участие, публикувана в профила на купувача.</w:t>
            </w:r>
          </w:p>
        </w:tc>
        <w:tc>
          <w:tcPr>
            <w:tcW w:w="993" w:type="dxa"/>
          </w:tcPr>
          <w:p w:rsidR="00C90C43" w:rsidRPr="000A7FDB" w:rsidRDefault="00C90C43" w:rsidP="00F46410">
            <w:pPr>
              <w:outlineLvl w:val="1"/>
              <w:rPr>
                <w:sz w:val="20"/>
                <w:szCs w:val="20"/>
              </w:rPr>
            </w:pPr>
          </w:p>
        </w:tc>
        <w:tc>
          <w:tcPr>
            <w:tcW w:w="1701" w:type="dxa"/>
          </w:tcPr>
          <w:p w:rsidR="00C90C43" w:rsidRPr="000A7FDB" w:rsidRDefault="00C90C43" w:rsidP="00632FB0">
            <w:pPr>
              <w:jc w:val="both"/>
              <w:outlineLvl w:val="1"/>
              <w:rPr>
                <w:sz w:val="20"/>
                <w:szCs w:val="20"/>
              </w:rPr>
            </w:pPr>
          </w:p>
        </w:tc>
        <w:tc>
          <w:tcPr>
            <w:tcW w:w="992" w:type="dxa"/>
          </w:tcPr>
          <w:p w:rsidR="00C90C43" w:rsidRPr="000A7FDB" w:rsidRDefault="00C90C43" w:rsidP="00632FB0">
            <w:pPr>
              <w:jc w:val="both"/>
              <w:outlineLvl w:val="1"/>
              <w:rPr>
                <w:sz w:val="20"/>
                <w:szCs w:val="20"/>
              </w:rPr>
            </w:pPr>
          </w:p>
        </w:tc>
        <w:tc>
          <w:tcPr>
            <w:tcW w:w="1701" w:type="dxa"/>
          </w:tcPr>
          <w:p w:rsidR="00C90C43" w:rsidRPr="000A7FDB" w:rsidRDefault="00C90C43" w:rsidP="00632FB0">
            <w:pPr>
              <w:jc w:val="both"/>
              <w:outlineLvl w:val="1"/>
              <w:rPr>
                <w:sz w:val="20"/>
                <w:szCs w:val="20"/>
              </w:rPr>
            </w:pPr>
          </w:p>
        </w:tc>
        <w:tc>
          <w:tcPr>
            <w:tcW w:w="2410" w:type="dxa"/>
            <w:gridSpan w:val="2"/>
          </w:tcPr>
          <w:p w:rsidR="00C90C43" w:rsidRPr="000A7FDB" w:rsidRDefault="00C90C43" w:rsidP="00632FB0">
            <w:pPr>
              <w:jc w:val="both"/>
              <w:outlineLvl w:val="1"/>
              <w:rPr>
                <w:sz w:val="20"/>
                <w:szCs w:val="20"/>
              </w:rPr>
            </w:pPr>
          </w:p>
        </w:tc>
      </w:tr>
      <w:tr w:rsidR="00C90C43" w:rsidRPr="000A7FDB" w:rsidTr="004A5ADA">
        <w:trPr>
          <w:gridBefore w:val="1"/>
          <w:wBefore w:w="29" w:type="dxa"/>
          <w:trHeight w:val="270"/>
        </w:trPr>
        <w:tc>
          <w:tcPr>
            <w:tcW w:w="421" w:type="dxa"/>
            <w:gridSpan w:val="2"/>
          </w:tcPr>
          <w:p w:rsidR="00C90C43" w:rsidRPr="000A7FDB" w:rsidDel="00DB5461" w:rsidRDefault="00C90C43" w:rsidP="00457B1F">
            <w:pPr>
              <w:pStyle w:val="Heading2"/>
              <w:keepNext w:val="0"/>
              <w:jc w:val="both"/>
              <w:rPr>
                <w:b w:val="0"/>
                <w:bCs/>
                <w:i w:val="0"/>
                <w:iCs/>
                <w:sz w:val="20"/>
              </w:rPr>
            </w:pPr>
            <w:r w:rsidRPr="000A7FDB">
              <w:rPr>
                <w:b w:val="0"/>
                <w:bCs/>
                <w:i w:val="0"/>
                <w:iCs/>
                <w:sz w:val="20"/>
              </w:rPr>
              <w:t>2</w:t>
            </w:r>
            <w:r>
              <w:rPr>
                <w:b w:val="0"/>
                <w:bCs/>
                <w:i w:val="0"/>
                <w:iCs/>
                <w:sz w:val="20"/>
              </w:rPr>
              <w:t>1</w:t>
            </w:r>
          </w:p>
        </w:tc>
        <w:tc>
          <w:tcPr>
            <w:tcW w:w="6637" w:type="dxa"/>
            <w:gridSpan w:val="2"/>
            <w:noWrap/>
          </w:tcPr>
          <w:p w:rsidR="00C90C43" w:rsidRPr="000A7FDB" w:rsidRDefault="00C90C43" w:rsidP="00C952AF">
            <w:pPr>
              <w:jc w:val="both"/>
              <w:rPr>
                <w:b/>
                <w:sz w:val="20"/>
                <w:szCs w:val="20"/>
                <w:lang w:eastAsia="fr-FR"/>
              </w:rPr>
            </w:pPr>
            <w:r w:rsidRPr="000A7FDB">
              <w:rPr>
                <w:b/>
                <w:sz w:val="20"/>
                <w:szCs w:val="20"/>
                <w:lang w:eastAsia="fr-FR"/>
              </w:rPr>
              <w:t>Законосъобраз</w:t>
            </w:r>
            <w:r>
              <w:rPr>
                <w:b/>
                <w:sz w:val="20"/>
                <w:szCs w:val="20"/>
                <w:lang w:eastAsia="fr-FR"/>
              </w:rPr>
              <w:t>е</w:t>
            </w:r>
            <w:r w:rsidRPr="000A7FDB">
              <w:rPr>
                <w:b/>
                <w:sz w:val="20"/>
                <w:szCs w:val="20"/>
                <w:lang w:eastAsia="fr-FR"/>
              </w:rPr>
              <w:t xml:space="preserve">н ли </w:t>
            </w:r>
            <w:r>
              <w:rPr>
                <w:b/>
                <w:sz w:val="20"/>
                <w:szCs w:val="20"/>
                <w:lang w:eastAsia="fr-FR"/>
              </w:rPr>
              <w:t>е</w:t>
            </w:r>
            <w:r w:rsidRPr="000A7FDB">
              <w:rPr>
                <w:b/>
                <w:sz w:val="20"/>
                <w:szCs w:val="20"/>
                <w:lang w:eastAsia="fr-FR"/>
              </w:rPr>
              <w:t xml:space="preserve"> размер</w:t>
            </w:r>
            <w:r>
              <w:rPr>
                <w:b/>
                <w:sz w:val="20"/>
                <w:szCs w:val="20"/>
                <w:lang w:eastAsia="fr-FR"/>
              </w:rPr>
              <w:t>а</w:t>
            </w:r>
            <w:r w:rsidRPr="000A7FDB">
              <w:rPr>
                <w:b/>
                <w:sz w:val="20"/>
                <w:szCs w:val="20"/>
                <w:lang w:eastAsia="fr-FR"/>
              </w:rPr>
              <w:t xml:space="preserve"> гаранцията за изпълнение, посочен в обявлението за ОП?</w:t>
            </w:r>
            <w:r>
              <w:rPr>
                <w:b/>
                <w:sz w:val="20"/>
                <w:szCs w:val="20"/>
                <w:lang w:eastAsia="fr-FR"/>
              </w:rPr>
              <w:t>(ако е приложимо – съгласно чл.111, ал.1 ЗОП, Възложителят „може“ да изиска гаранция)</w:t>
            </w:r>
          </w:p>
          <w:p w:rsidR="00C90C43" w:rsidRDefault="00C90C43" w:rsidP="00C952AF">
            <w:pPr>
              <w:jc w:val="both"/>
              <w:rPr>
                <w:sz w:val="20"/>
                <w:szCs w:val="20"/>
                <w:lang w:eastAsia="fr-FR"/>
              </w:rPr>
            </w:pPr>
            <w:r w:rsidRPr="000A7FDB">
              <w:rPr>
                <w:sz w:val="20"/>
                <w:szCs w:val="20"/>
                <w:lang w:eastAsia="fr-FR"/>
              </w:rPr>
              <w:lastRenderedPageBreak/>
              <w:t>Гаранцията за изпълнение следва да не надвишава повече от 5 % от стойността на договора.</w:t>
            </w:r>
          </w:p>
          <w:p w:rsidR="00C90C43" w:rsidRPr="000C1983" w:rsidRDefault="00C90C43" w:rsidP="00C952AF">
            <w:pPr>
              <w:jc w:val="both"/>
              <w:rPr>
                <w:sz w:val="20"/>
                <w:szCs w:val="20"/>
                <w:lang w:eastAsia="fr-FR"/>
              </w:rPr>
            </w:pPr>
            <w:r w:rsidRPr="000C1983">
              <w:rPr>
                <w:sz w:val="20"/>
                <w:szCs w:val="20"/>
                <w:lang w:eastAsia="fr-FR"/>
              </w:rPr>
              <w:t xml:space="preserve">В случаите по чл. </w:t>
            </w:r>
            <w:r>
              <w:rPr>
                <w:sz w:val="20"/>
                <w:szCs w:val="20"/>
                <w:lang w:eastAsia="fr-FR"/>
              </w:rPr>
              <w:t>111, ал.2, изр.второ</w:t>
            </w:r>
            <w:r w:rsidRPr="000C1983">
              <w:rPr>
                <w:sz w:val="20"/>
                <w:szCs w:val="20"/>
                <w:lang w:eastAsia="fr-FR"/>
              </w:rPr>
              <w:t xml:space="preserve"> </w:t>
            </w:r>
            <w:r>
              <w:rPr>
                <w:sz w:val="20"/>
                <w:szCs w:val="20"/>
                <w:lang w:eastAsia="fr-FR"/>
              </w:rPr>
              <w:t xml:space="preserve">от ЗОП </w:t>
            </w:r>
            <w:r w:rsidRPr="000C1983">
              <w:rPr>
                <w:sz w:val="20"/>
                <w:szCs w:val="20"/>
                <w:lang w:eastAsia="fr-FR"/>
              </w:rPr>
              <w:t xml:space="preserve"> гаранции  за изпълнение от специализираните предприятия или кооперации на хора с увреждания</w:t>
            </w:r>
            <w:r>
              <w:rPr>
                <w:sz w:val="20"/>
                <w:szCs w:val="20"/>
                <w:lang w:eastAsia="fr-FR"/>
              </w:rPr>
              <w:t xml:space="preserve"> е в размер 2% от стойността на договора.</w:t>
            </w:r>
          </w:p>
          <w:p w:rsidR="00C90C43" w:rsidRDefault="00C90C43" w:rsidP="00C952AF">
            <w:pPr>
              <w:jc w:val="both"/>
              <w:rPr>
                <w:b/>
                <w:sz w:val="20"/>
                <w:szCs w:val="20"/>
                <w:lang w:eastAsia="fr-FR"/>
              </w:rPr>
            </w:pPr>
            <w:r w:rsidRPr="000C1983">
              <w:rPr>
                <w:b/>
                <w:sz w:val="20"/>
                <w:szCs w:val="20"/>
                <w:lang w:eastAsia="fr-FR"/>
              </w:rPr>
              <w:t xml:space="preserve">(чл. </w:t>
            </w:r>
            <w:r>
              <w:rPr>
                <w:b/>
                <w:sz w:val="20"/>
                <w:szCs w:val="20"/>
                <w:lang w:eastAsia="fr-FR"/>
              </w:rPr>
              <w:t>111, ал.2</w:t>
            </w:r>
            <w:r w:rsidRPr="000C1983">
              <w:rPr>
                <w:b/>
                <w:sz w:val="20"/>
                <w:szCs w:val="20"/>
                <w:lang w:eastAsia="fr-FR"/>
              </w:rPr>
              <w:t xml:space="preserve"> от ЗОП)</w:t>
            </w:r>
          </w:p>
          <w:p w:rsidR="00C90C43" w:rsidRPr="000C1983" w:rsidRDefault="00C90C43" w:rsidP="00C952AF">
            <w:pPr>
              <w:jc w:val="both"/>
              <w:rPr>
                <w:sz w:val="20"/>
                <w:szCs w:val="20"/>
                <w:lang w:eastAsia="fr-FR"/>
              </w:rPr>
            </w:pPr>
            <w:r>
              <w:rPr>
                <w:b/>
                <w:sz w:val="20"/>
                <w:szCs w:val="20"/>
                <w:lang w:eastAsia="fr-FR"/>
              </w:rPr>
              <w:t>Внимание: възложителят може да определи гаранция, която обезпечава авансовите средства – чл.111, ал.3 от ЗОП.</w:t>
            </w:r>
          </w:p>
          <w:p w:rsidR="00C90C43" w:rsidRPr="008C2581" w:rsidRDefault="00C90C43" w:rsidP="00FD636E">
            <w:pPr>
              <w:rPr>
                <w:sz w:val="20"/>
                <w:szCs w:val="20"/>
                <w:lang w:eastAsia="fr-FR"/>
              </w:rPr>
            </w:pPr>
            <w:r w:rsidRPr="00F370DD">
              <w:rPr>
                <w:b/>
                <w:color w:val="000080"/>
                <w:sz w:val="20"/>
                <w:szCs w:val="20"/>
              </w:rPr>
              <w:t xml:space="preserve">т. 9 от  Насоките </w:t>
            </w:r>
          </w:p>
          <w:p w:rsidR="00C90C43" w:rsidRPr="00CA3D30" w:rsidRDefault="00C90C43" w:rsidP="00C952AF">
            <w:pPr>
              <w:jc w:val="both"/>
              <w:rPr>
                <w:sz w:val="20"/>
                <w:szCs w:val="20"/>
                <w:lang w:eastAsia="fr-FR"/>
              </w:rPr>
            </w:pPr>
            <w:r w:rsidRPr="008C2581">
              <w:rPr>
                <w:b/>
                <w:color w:val="C0504D"/>
                <w:sz w:val="20"/>
                <w:szCs w:val="20"/>
              </w:rPr>
              <w:t xml:space="preserve">Насочващи източници на информация: </w:t>
            </w:r>
            <w:r w:rsidRPr="00E942C0">
              <w:rPr>
                <w:color w:val="C0504D"/>
                <w:sz w:val="20"/>
                <w:szCs w:val="20"/>
              </w:rPr>
              <w:t>прегледайте обявлението за обществената поръчка ()</w:t>
            </w:r>
            <w:r w:rsidRPr="00CA3D30">
              <w:rPr>
                <w:bCs/>
                <w:color w:val="C0504D"/>
                <w:sz w:val="20"/>
                <w:szCs w:val="20"/>
              </w:rPr>
              <w:t>.</w:t>
            </w:r>
          </w:p>
          <w:p w:rsidR="00C90C43" w:rsidRPr="00F32B4B" w:rsidRDefault="00C90C43" w:rsidP="0052516F">
            <w:pPr>
              <w:jc w:val="both"/>
              <w:rPr>
                <w:b/>
                <w:color w:val="008000"/>
                <w:sz w:val="20"/>
                <w:szCs w:val="20"/>
                <w:lang w:eastAsia="fr-FR"/>
              </w:rPr>
            </w:pPr>
            <w:r w:rsidRPr="00CA3D30">
              <w:rPr>
                <w:color w:val="008000"/>
                <w:sz w:val="20"/>
                <w:szCs w:val="20"/>
                <w:lang w:eastAsia="fr-FR"/>
              </w:rPr>
              <w:t xml:space="preserve">Преценете дали </w:t>
            </w:r>
            <w:r w:rsidRPr="00F32B4B">
              <w:rPr>
                <w:color w:val="008000"/>
                <w:sz w:val="20"/>
                <w:szCs w:val="20"/>
                <w:lang w:eastAsia="fr-FR"/>
              </w:rPr>
              <w:t xml:space="preserve">гаранцията за изпълнение </w:t>
            </w:r>
            <w:r>
              <w:rPr>
                <w:color w:val="008000"/>
                <w:sz w:val="20"/>
                <w:szCs w:val="20"/>
                <w:lang w:eastAsia="fr-FR"/>
              </w:rPr>
              <w:t xml:space="preserve">е </w:t>
            </w:r>
            <w:r w:rsidRPr="00F32B4B">
              <w:rPr>
                <w:color w:val="008000"/>
                <w:sz w:val="20"/>
                <w:szCs w:val="20"/>
                <w:lang w:eastAsia="fr-FR"/>
              </w:rPr>
              <w:t>определен</w:t>
            </w:r>
            <w:r>
              <w:rPr>
                <w:color w:val="008000"/>
                <w:sz w:val="20"/>
                <w:szCs w:val="20"/>
                <w:lang w:eastAsia="fr-FR"/>
              </w:rPr>
              <w:t>а</w:t>
            </w:r>
            <w:r w:rsidRPr="00F32B4B">
              <w:rPr>
                <w:color w:val="008000"/>
                <w:sz w:val="20"/>
                <w:szCs w:val="20"/>
                <w:lang w:eastAsia="fr-FR"/>
              </w:rPr>
              <w:t xml:space="preserve"> в допустимите размери по чл. </w:t>
            </w:r>
            <w:r>
              <w:rPr>
                <w:color w:val="008000"/>
                <w:sz w:val="20"/>
                <w:szCs w:val="20"/>
                <w:lang w:eastAsia="fr-FR"/>
              </w:rPr>
              <w:t>111</w:t>
            </w:r>
            <w:r w:rsidRPr="00F32B4B">
              <w:rPr>
                <w:color w:val="008000"/>
                <w:sz w:val="20"/>
                <w:szCs w:val="20"/>
                <w:lang w:eastAsia="fr-FR"/>
              </w:rPr>
              <w:t>, ал. 2 от ЗОП. Преценката за законосъобразността на размера се прави по всяка обособена позиция поотделно (ако има такива).</w:t>
            </w:r>
          </w:p>
        </w:tc>
        <w:tc>
          <w:tcPr>
            <w:tcW w:w="993" w:type="dxa"/>
          </w:tcPr>
          <w:p w:rsidR="00C90C43" w:rsidRPr="00F32B4B" w:rsidRDefault="00C90C43" w:rsidP="00F46410">
            <w:pPr>
              <w:outlineLvl w:val="1"/>
              <w:rPr>
                <w:sz w:val="20"/>
                <w:szCs w:val="20"/>
              </w:rPr>
            </w:pPr>
          </w:p>
        </w:tc>
        <w:tc>
          <w:tcPr>
            <w:tcW w:w="1701" w:type="dxa"/>
          </w:tcPr>
          <w:p w:rsidR="00C90C43" w:rsidRPr="00F65465" w:rsidRDefault="00C90C43" w:rsidP="00920EE5">
            <w:pPr>
              <w:jc w:val="both"/>
              <w:outlineLvl w:val="1"/>
              <w:rPr>
                <w:sz w:val="20"/>
                <w:szCs w:val="20"/>
              </w:rPr>
            </w:pPr>
          </w:p>
        </w:tc>
        <w:tc>
          <w:tcPr>
            <w:tcW w:w="992" w:type="dxa"/>
          </w:tcPr>
          <w:p w:rsidR="00C90C43" w:rsidRPr="00F65465" w:rsidRDefault="00C90C43" w:rsidP="00920EE5">
            <w:pPr>
              <w:jc w:val="both"/>
              <w:outlineLvl w:val="1"/>
              <w:rPr>
                <w:sz w:val="20"/>
                <w:szCs w:val="20"/>
              </w:rPr>
            </w:pPr>
          </w:p>
        </w:tc>
        <w:tc>
          <w:tcPr>
            <w:tcW w:w="1701" w:type="dxa"/>
          </w:tcPr>
          <w:p w:rsidR="00C90C43" w:rsidRPr="00F65465" w:rsidRDefault="00C90C43" w:rsidP="00920EE5">
            <w:pPr>
              <w:jc w:val="both"/>
              <w:outlineLvl w:val="1"/>
              <w:rPr>
                <w:sz w:val="20"/>
                <w:szCs w:val="20"/>
              </w:rPr>
            </w:pPr>
          </w:p>
        </w:tc>
        <w:tc>
          <w:tcPr>
            <w:tcW w:w="2410" w:type="dxa"/>
            <w:gridSpan w:val="2"/>
          </w:tcPr>
          <w:p w:rsidR="00C90C43" w:rsidRPr="00F65465" w:rsidRDefault="00C90C43" w:rsidP="00920EE5">
            <w:pPr>
              <w:jc w:val="both"/>
              <w:outlineLvl w:val="1"/>
              <w:rPr>
                <w:sz w:val="20"/>
                <w:szCs w:val="20"/>
              </w:rPr>
            </w:pPr>
          </w:p>
        </w:tc>
      </w:tr>
      <w:tr w:rsidR="00C90C43" w:rsidRPr="000A7FDB" w:rsidTr="004A5ADA">
        <w:trPr>
          <w:gridBefore w:val="1"/>
          <w:wBefore w:w="29" w:type="dxa"/>
          <w:trHeight w:val="270"/>
        </w:trPr>
        <w:tc>
          <w:tcPr>
            <w:tcW w:w="421" w:type="dxa"/>
            <w:gridSpan w:val="2"/>
          </w:tcPr>
          <w:p w:rsidR="00C90C43" w:rsidRPr="006F2840" w:rsidRDefault="00C90C43" w:rsidP="00457B1F">
            <w:pPr>
              <w:pStyle w:val="Heading2"/>
              <w:keepNext w:val="0"/>
              <w:jc w:val="both"/>
              <w:rPr>
                <w:b w:val="0"/>
                <w:bCs/>
                <w:i w:val="0"/>
                <w:iCs/>
                <w:sz w:val="20"/>
                <w:lang w:val="en-US"/>
              </w:rPr>
            </w:pPr>
            <w:r w:rsidRPr="000A7FDB">
              <w:rPr>
                <w:b w:val="0"/>
                <w:bCs/>
                <w:i w:val="0"/>
                <w:iCs/>
                <w:sz w:val="20"/>
              </w:rPr>
              <w:lastRenderedPageBreak/>
              <w:t>2</w:t>
            </w:r>
            <w:r>
              <w:rPr>
                <w:b w:val="0"/>
                <w:bCs/>
                <w:i w:val="0"/>
                <w:iCs/>
                <w:sz w:val="20"/>
                <w:lang w:val="en-US"/>
              </w:rPr>
              <w:t>2</w:t>
            </w:r>
          </w:p>
        </w:tc>
        <w:tc>
          <w:tcPr>
            <w:tcW w:w="6637" w:type="dxa"/>
            <w:gridSpan w:val="2"/>
            <w:noWrap/>
          </w:tcPr>
          <w:p w:rsidR="00C90C43" w:rsidRPr="000A7FDB" w:rsidRDefault="00C90C43" w:rsidP="00DF6AD1">
            <w:pPr>
              <w:jc w:val="both"/>
              <w:rPr>
                <w:b/>
                <w:sz w:val="20"/>
                <w:szCs w:val="20"/>
                <w:lang w:eastAsia="fr-FR"/>
              </w:rPr>
            </w:pPr>
            <w:r w:rsidRPr="000A7FDB">
              <w:rPr>
                <w:b/>
                <w:sz w:val="20"/>
                <w:szCs w:val="20"/>
                <w:lang w:eastAsia="fr-FR"/>
              </w:rPr>
              <w:t>Предметът на обществената поръчка, посочен в обявлението за ОП и документацията за участие, и заложените изисквания в техническите спецификации осигуряват ли спазване на принципите за свободна и лоялна конкуренция, равен достъп и недопускане на дискриминация на лицата?</w:t>
            </w:r>
            <w:r>
              <w:rPr>
                <w:b/>
                <w:sz w:val="20"/>
                <w:szCs w:val="20"/>
                <w:lang w:eastAsia="fr-FR"/>
              </w:rPr>
              <w:t xml:space="preserve"> </w:t>
            </w:r>
          </w:p>
          <w:p w:rsidR="00C90C43" w:rsidRPr="000A7FDB" w:rsidRDefault="00C90C43" w:rsidP="00A453BF">
            <w:pPr>
              <w:jc w:val="both"/>
              <w:rPr>
                <w:sz w:val="20"/>
                <w:szCs w:val="20"/>
                <w:lang w:eastAsia="fr-FR"/>
              </w:rPr>
            </w:pPr>
            <w:r w:rsidRPr="000A7FDB">
              <w:rPr>
                <w:sz w:val="20"/>
                <w:szCs w:val="20"/>
                <w:lang w:eastAsia="fr-FR"/>
              </w:rPr>
              <w:t>Възложителят е длъжен да формулира предмета на ОП в обявлението за ОП и останалата част от документацията за участие достатъчно пълно, ясно и без да използва дискриминационни елементи (пр. когато предметът е зададен твърде общо или неизчерпателно, е невъзможно да се идентифицират конкретните дейности,  подлежащи на изпълнение).</w:t>
            </w:r>
          </w:p>
          <w:p w:rsidR="00C90C43" w:rsidRPr="000A7FDB" w:rsidRDefault="00C90C43" w:rsidP="00A453B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90C43" w:rsidRPr="000A7FDB" w:rsidRDefault="00C90C43" w:rsidP="00E5111A">
            <w:pPr>
              <w:jc w:val="both"/>
              <w:rPr>
                <w:b/>
                <w:sz w:val="20"/>
                <w:szCs w:val="20"/>
                <w:lang w:eastAsia="fr-FR"/>
              </w:rPr>
            </w:pPr>
            <w:r w:rsidRPr="000A7FDB">
              <w:rPr>
                <w:sz w:val="20"/>
                <w:szCs w:val="20"/>
                <w:lang w:eastAsia="fr-FR"/>
              </w:rPr>
              <w:t xml:space="preserve">Възложителят трябва да определи техническите спецификации, </w:t>
            </w:r>
            <w:r w:rsidRPr="000A7FDB">
              <w:rPr>
                <w:sz w:val="20"/>
                <w:szCs w:val="20"/>
                <w:lang w:eastAsia="fr-FR"/>
              </w:rPr>
              <w:lastRenderedPageBreak/>
              <w:t xml:space="preserve">съобразявайки се с изискванията на чл. </w:t>
            </w:r>
            <w:r>
              <w:rPr>
                <w:sz w:val="20"/>
                <w:szCs w:val="20"/>
                <w:lang w:eastAsia="fr-FR"/>
              </w:rPr>
              <w:t>48 и чл.49</w:t>
            </w:r>
            <w:r w:rsidRPr="000A7FDB">
              <w:rPr>
                <w:sz w:val="20"/>
                <w:szCs w:val="20"/>
                <w:lang w:eastAsia="fr-FR"/>
              </w:rPr>
              <w:t xml:space="preserve"> от ЗОП </w:t>
            </w:r>
            <w:r w:rsidRPr="00A06464">
              <w:rPr>
                <w:sz w:val="20"/>
                <w:szCs w:val="20"/>
                <w:lang w:eastAsia="fr-FR"/>
              </w:rPr>
              <w:t>и § 2,  т. 31, 53 и 54 от ДР на ЗОП.</w:t>
            </w:r>
            <w:r w:rsidRPr="000A7FDB">
              <w:rPr>
                <w:sz w:val="20"/>
                <w:szCs w:val="20"/>
                <w:lang w:eastAsia="fr-FR"/>
              </w:rPr>
              <w:t>.</w:t>
            </w:r>
          </w:p>
          <w:p w:rsidR="00C90C43" w:rsidRPr="000A7FDB" w:rsidRDefault="00C90C43" w:rsidP="00E5111A">
            <w:pPr>
              <w:jc w:val="both"/>
              <w:rPr>
                <w:sz w:val="20"/>
                <w:szCs w:val="20"/>
                <w:lang w:eastAsia="fr-FR"/>
              </w:rPr>
            </w:pPr>
            <w:r w:rsidRPr="000A7FDB">
              <w:rPr>
                <w:sz w:val="20"/>
                <w:szCs w:val="20"/>
                <w:lang w:eastAsia="fr-FR"/>
              </w:rPr>
              <w:t>Техническите спецификации трябва да дават възможност за равен достъп на лицата за участие в процедурата и да не създават необосновани пречки пред конкуренцията.</w:t>
            </w:r>
          </w:p>
          <w:p w:rsidR="00C90C43" w:rsidRPr="000A7FDB" w:rsidRDefault="00C90C43" w:rsidP="00E5111A">
            <w:pPr>
              <w:jc w:val="both"/>
              <w:rPr>
                <w:sz w:val="20"/>
                <w:szCs w:val="20"/>
                <w:lang w:eastAsia="fr-FR"/>
              </w:rPr>
            </w:pPr>
            <w:r w:rsidRPr="000A7FDB">
              <w:rPr>
                <w:sz w:val="20"/>
                <w:szCs w:val="20"/>
                <w:lang w:eastAsia="fr-FR"/>
              </w:rPr>
              <w:t>Техническите спецификации не трябва да се определят чрез посочване на конкретен модел, източник, процес, търговска марка, патент, тип, произход или производство, за да се облагодетелстват или елиминират определени лица или стоки. При изключителни случаи е допустимо използването на подобно описание, ако след него са добавени думите „или еквивалент”.</w:t>
            </w:r>
          </w:p>
          <w:p w:rsidR="00C90C43" w:rsidRDefault="00C90C43" w:rsidP="00E5111A">
            <w:pPr>
              <w:jc w:val="both"/>
              <w:rPr>
                <w:sz w:val="20"/>
                <w:szCs w:val="20"/>
                <w:lang w:eastAsia="fr-FR"/>
              </w:rPr>
            </w:pPr>
            <w:r w:rsidRPr="000A7FDB">
              <w:rPr>
                <w:b/>
                <w:sz w:val="20"/>
                <w:szCs w:val="20"/>
                <w:lang w:eastAsia="fr-FR"/>
              </w:rPr>
              <w:t xml:space="preserve">Важно! </w:t>
            </w:r>
            <w:r w:rsidRPr="000A7FDB">
              <w:rPr>
                <w:sz w:val="20"/>
                <w:szCs w:val="20"/>
                <w:lang w:eastAsia="fr-FR"/>
              </w:rPr>
              <w:t xml:space="preserve">Технически спецификации се изготвят при всички обекти обществени поръчки – доставки, услуги и строителство. </w:t>
            </w:r>
          </w:p>
          <w:p w:rsidR="00C90C43" w:rsidRPr="0027535C" w:rsidRDefault="00C90C43" w:rsidP="0027535C">
            <w:pPr>
              <w:jc w:val="both"/>
              <w:rPr>
                <w:sz w:val="20"/>
                <w:szCs w:val="20"/>
                <w:lang w:eastAsia="en-US"/>
              </w:rPr>
            </w:pPr>
            <w:r w:rsidRPr="0027535C">
              <w:rPr>
                <w:sz w:val="20"/>
                <w:szCs w:val="20"/>
                <w:lang w:eastAsia="fr-FR"/>
              </w:rPr>
              <w:t>Когато реши, че не е целесъобразно разделянето на обществената поръчка на обособени позиции, в решението за откриване на процедурата, възложителят посочва причините за това.</w:t>
            </w:r>
          </w:p>
          <w:p w:rsidR="00C90C43" w:rsidRPr="000A7FDB" w:rsidRDefault="00C90C43" w:rsidP="00C952AF">
            <w:pPr>
              <w:jc w:val="both"/>
              <w:rPr>
                <w:b/>
                <w:sz w:val="20"/>
                <w:szCs w:val="20"/>
                <w:lang w:eastAsia="fr-FR"/>
              </w:rPr>
            </w:pPr>
          </w:p>
          <w:p w:rsidR="00C90C43" w:rsidRPr="000A7FDB" w:rsidRDefault="00C90C43" w:rsidP="00C952A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 както и документацията за участие в частта относно описанието на предмета на поръчката, техническите спецификации (включително количествени сметки и др.), изискванията относно вариантите на офертите (ако е приложимо), проекта на договор.</w:t>
            </w:r>
          </w:p>
          <w:p w:rsidR="00C90C43" w:rsidRPr="000A7FDB" w:rsidRDefault="00C90C43" w:rsidP="00FD636E">
            <w:pPr>
              <w:rPr>
                <w:b/>
                <w:sz w:val="20"/>
                <w:szCs w:val="20"/>
                <w:lang w:eastAsia="fr-FR"/>
              </w:rPr>
            </w:pPr>
            <w:r w:rsidRPr="000A7FDB">
              <w:rPr>
                <w:b/>
                <w:color w:val="000080"/>
                <w:sz w:val="20"/>
                <w:szCs w:val="20"/>
              </w:rPr>
              <w:t>т. 11 и 12 от  Насоките</w:t>
            </w:r>
            <w:r w:rsidRPr="000A7FDB">
              <w:rPr>
                <w:b/>
                <w:color w:val="333399"/>
                <w:sz w:val="20"/>
                <w:szCs w:val="20"/>
              </w:rPr>
              <w:t xml:space="preserve"> </w:t>
            </w:r>
          </w:p>
          <w:p w:rsidR="00C90C43" w:rsidRPr="000A7FDB" w:rsidRDefault="00C90C43">
            <w:pPr>
              <w:jc w:val="both"/>
              <w:rPr>
                <w:color w:val="008000"/>
                <w:sz w:val="20"/>
                <w:szCs w:val="20"/>
              </w:rPr>
            </w:pPr>
            <w:r w:rsidRPr="000A7FDB">
              <w:rPr>
                <w:color w:val="008000"/>
                <w:sz w:val="20"/>
                <w:szCs w:val="20"/>
              </w:rPr>
              <w:t xml:space="preserve">Анализирайте посочените насочващи източници с цел да установите дали предметът на ОП е дефиниран достатъчно пълно, ясно и без дискриминационни елементи. </w:t>
            </w:r>
          </w:p>
          <w:p w:rsidR="00C90C43" w:rsidRDefault="00C90C43">
            <w:pPr>
              <w:jc w:val="both"/>
              <w:rPr>
                <w:color w:val="008000"/>
                <w:sz w:val="20"/>
                <w:szCs w:val="20"/>
              </w:rPr>
            </w:pPr>
            <w:r w:rsidRPr="000A7FDB">
              <w:rPr>
                <w:color w:val="008000"/>
                <w:sz w:val="20"/>
                <w:szCs w:val="20"/>
              </w:rPr>
              <w:t xml:space="preserve">Анализирайте техническите спецификации, за да оцените дали са приложени изискванията на цитираните правни норми. </w:t>
            </w:r>
          </w:p>
          <w:p w:rsidR="00400365" w:rsidRDefault="00400365">
            <w:pPr>
              <w:jc w:val="both"/>
              <w:rPr>
                <w:color w:val="008000"/>
                <w:sz w:val="20"/>
                <w:szCs w:val="20"/>
              </w:rPr>
            </w:pPr>
          </w:p>
          <w:p w:rsidR="00400365" w:rsidRPr="000A7FDB" w:rsidRDefault="00400365">
            <w:pPr>
              <w:jc w:val="both"/>
              <w:rPr>
                <w:b/>
                <w:sz w:val="20"/>
                <w:szCs w:val="20"/>
                <w:lang w:eastAsia="fr-FR"/>
              </w:rPr>
            </w:pPr>
          </w:p>
        </w:tc>
        <w:tc>
          <w:tcPr>
            <w:tcW w:w="993" w:type="dxa"/>
          </w:tcPr>
          <w:p w:rsidR="00C90C43" w:rsidRPr="000A7FDB" w:rsidRDefault="00C90C43" w:rsidP="00F46410">
            <w:pPr>
              <w:outlineLvl w:val="1"/>
              <w:rPr>
                <w:sz w:val="20"/>
                <w:szCs w:val="20"/>
              </w:rPr>
            </w:pPr>
          </w:p>
        </w:tc>
        <w:tc>
          <w:tcPr>
            <w:tcW w:w="1701" w:type="dxa"/>
          </w:tcPr>
          <w:p w:rsidR="00C90C43" w:rsidRPr="000A7FDB" w:rsidRDefault="00C90C43" w:rsidP="00D76801">
            <w:pPr>
              <w:jc w:val="both"/>
              <w:outlineLvl w:val="1"/>
              <w:rPr>
                <w:sz w:val="20"/>
                <w:szCs w:val="20"/>
              </w:rPr>
            </w:pPr>
          </w:p>
        </w:tc>
        <w:tc>
          <w:tcPr>
            <w:tcW w:w="992" w:type="dxa"/>
          </w:tcPr>
          <w:p w:rsidR="00C90C43" w:rsidRPr="000A7FDB" w:rsidRDefault="00C90C43" w:rsidP="00D76801">
            <w:pPr>
              <w:jc w:val="both"/>
              <w:outlineLvl w:val="1"/>
              <w:rPr>
                <w:sz w:val="20"/>
                <w:szCs w:val="20"/>
              </w:rPr>
            </w:pPr>
          </w:p>
        </w:tc>
        <w:tc>
          <w:tcPr>
            <w:tcW w:w="1701" w:type="dxa"/>
          </w:tcPr>
          <w:p w:rsidR="00C90C43" w:rsidRPr="000A7FDB" w:rsidRDefault="00C90C43" w:rsidP="00D76801">
            <w:pPr>
              <w:jc w:val="both"/>
              <w:outlineLvl w:val="1"/>
              <w:rPr>
                <w:sz w:val="20"/>
                <w:szCs w:val="20"/>
              </w:rPr>
            </w:pPr>
          </w:p>
        </w:tc>
        <w:tc>
          <w:tcPr>
            <w:tcW w:w="2410" w:type="dxa"/>
            <w:gridSpan w:val="2"/>
          </w:tcPr>
          <w:p w:rsidR="00C90C43" w:rsidRPr="000A7FDB" w:rsidRDefault="00C90C43" w:rsidP="00D76801">
            <w:pPr>
              <w:jc w:val="both"/>
              <w:outlineLvl w:val="1"/>
              <w:rPr>
                <w:sz w:val="20"/>
                <w:szCs w:val="20"/>
              </w:rPr>
            </w:pPr>
          </w:p>
        </w:tc>
      </w:tr>
      <w:tr w:rsidR="00C90C43" w:rsidRPr="000A7FDB" w:rsidTr="004A5ADA">
        <w:trPr>
          <w:gridBefore w:val="1"/>
          <w:wBefore w:w="29" w:type="dxa"/>
          <w:trHeight w:val="270"/>
        </w:trPr>
        <w:tc>
          <w:tcPr>
            <w:tcW w:w="421" w:type="dxa"/>
            <w:gridSpan w:val="2"/>
          </w:tcPr>
          <w:p w:rsidR="00C90C43" w:rsidRPr="000A7FDB" w:rsidRDefault="00C90C43" w:rsidP="00457B1F">
            <w:pPr>
              <w:pStyle w:val="Heading2"/>
              <w:keepNext w:val="0"/>
              <w:jc w:val="both"/>
              <w:rPr>
                <w:b w:val="0"/>
                <w:bCs/>
                <w:i w:val="0"/>
                <w:iCs/>
                <w:sz w:val="20"/>
              </w:rPr>
            </w:pPr>
            <w:r w:rsidRPr="000A7FDB">
              <w:rPr>
                <w:b w:val="0"/>
                <w:bCs/>
                <w:i w:val="0"/>
                <w:iCs/>
                <w:sz w:val="20"/>
              </w:rPr>
              <w:lastRenderedPageBreak/>
              <w:t>2</w:t>
            </w:r>
            <w:r>
              <w:rPr>
                <w:b w:val="0"/>
                <w:bCs/>
                <w:i w:val="0"/>
                <w:iCs/>
                <w:sz w:val="20"/>
              </w:rPr>
              <w:t>3</w:t>
            </w:r>
          </w:p>
        </w:tc>
        <w:tc>
          <w:tcPr>
            <w:tcW w:w="6637" w:type="dxa"/>
            <w:gridSpan w:val="2"/>
            <w:noWrap/>
          </w:tcPr>
          <w:p w:rsidR="00C90C43" w:rsidRPr="000A7FDB" w:rsidRDefault="00C90C43" w:rsidP="00666CEF">
            <w:pPr>
              <w:jc w:val="both"/>
              <w:rPr>
                <w:b/>
                <w:sz w:val="20"/>
                <w:szCs w:val="20"/>
                <w:u w:val="single"/>
                <w:lang w:eastAsia="fr-FR"/>
              </w:rPr>
            </w:pPr>
            <w:r w:rsidRPr="000A7FDB">
              <w:rPr>
                <w:b/>
                <w:sz w:val="20"/>
                <w:szCs w:val="20"/>
                <w:u w:val="single"/>
                <w:lang w:eastAsia="fr-FR"/>
              </w:rPr>
              <w:t>За процедури, приключващи с рамково споразумение:</w:t>
            </w:r>
          </w:p>
          <w:p w:rsidR="00C90C43" w:rsidRPr="000A7FDB" w:rsidRDefault="005B0389" w:rsidP="00666CEF">
            <w:pPr>
              <w:jc w:val="both"/>
              <w:rPr>
                <w:b/>
                <w:sz w:val="20"/>
                <w:szCs w:val="20"/>
                <w:lang w:eastAsia="fr-FR"/>
              </w:rPr>
            </w:pPr>
            <w:r>
              <w:rPr>
                <w:b/>
                <w:sz w:val="20"/>
                <w:szCs w:val="20"/>
                <w:lang w:eastAsia="fr-FR"/>
              </w:rPr>
              <w:t>Не е н</w:t>
            </w:r>
            <w:r w:rsidR="00C90C43" w:rsidRPr="000A7FDB">
              <w:rPr>
                <w:b/>
                <w:sz w:val="20"/>
                <w:szCs w:val="20"/>
                <w:lang w:eastAsia="fr-FR"/>
              </w:rPr>
              <w:t>алице предотвратяване, ограничаване или нарушаване на конкуренцията при сключване на рамковото споразумение?</w:t>
            </w:r>
          </w:p>
          <w:p w:rsidR="00C90C43" w:rsidRPr="000A7FDB" w:rsidRDefault="00C90C43" w:rsidP="00666CEF">
            <w:pPr>
              <w:jc w:val="both"/>
              <w:rPr>
                <w:sz w:val="20"/>
                <w:szCs w:val="20"/>
                <w:lang w:eastAsia="fr-FR"/>
              </w:rPr>
            </w:pPr>
            <w:r w:rsidRPr="000A7FDB">
              <w:rPr>
                <w:sz w:val="20"/>
                <w:szCs w:val="20"/>
                <w:lang w:eastAsia="fr-FR"/>
              </w:rPr>
              <w:t xml:space="preserve">Възложителят е длъжен да не сключва рамково споразумение, ако предотвратява, ограничава или нарушава конкуренцията по силата на чл. </w:t>
            </w:r>
            <w:r>
              <w:rPr>
                <w:sz w:val="20"/>
                <w:szCs w:val="20"/>
                <w:lang w:eastAsia="fr-FR"/>
              </w:rPr>
              <w:t>81</w:t>
            </w:r>
            <w:r w:rsidRPr="000A7FDB">
              <w:rPr>
                <w:sz w:val="20"/>
                <w:szCs w:val="20"/>
                <w:lang w:eastAsia="fr-FR"/>
              </w:rPr>
              <w:t xml:space="preserve">, ал. </w:t>
            </w:r>
            <w:r>
              <w:rPr>
                <w:sz w:val="20"/>
                <w:szCs w:val="20"/>
                <w:lang w:eastAsia="fr-FR"/>
              </w:rPr>
              <w:t>7</w:t>
            </w:r>
            <w:r w:rsidRPr="000A7FDB">
              <w:rPr>
                <w:sz w:val="20"/>
                <w:szCs w:val="20"/>
                <w:lang w:eastAsia="fr-FR"/>
              </w:rPr>
              <w:t xml:space="preserve"> от ЗОП. Забраната се отнася не само до предмета на поръчката, но и до всички останали изисквания на възложителя.</w:t>
            </w:r>
          </w:p>
          <w:p w:rsidR="00C90C43" w:rsidRPr="000A7FDB" w:rsidRDefault="00C90C43" w:rsidP="00666CEF">
            <w:pPr>
              <w:jc w:val="both"/>
              <w:rPr>
                <w:sz w:val="20"/>
                <w:szCs w:val="20"/>
                <w:lang w:eastAsia="fr-FR"/>
              </w:rPr>
            </w:pPr>
            <w:r w:rsidRPr="000A7FDB">
              <w:rPr>
                <w:b/>
                <w:sz w:val="20"/>
                <w:szCs w:val="20"/>
                <w:lang w:eastAsia="fr-FR"/>
              </w:rPr>
              <w:t xml:space="preserve">Внимание! </w:t>
            </w:r>
            <w:r w:rsidRPr="000A7FDB">
              <w:rPr>
                <w:sz w:val="20"/>
                <w:szCs w:val="20"/>
                <w:lang w:eastAsia="fr-FR"/>
              </w:rPr>
              <w:t>Когато предметът е обособен в позиции, е необходимо да се направи задълбочен анализ доколко групирането на дейностите по позициите (и в рамките на една позиция също) е дискриминационно.</w:t>
            </w:r>
          </w:p>
          <w:p w:rsidR="00C90C43" w:rsidRPr="000A7FDB" w:rsidRDefault="00C90C43" w:rsidP="00666CEF">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(условията за участие</w:t>
            </w:r>
            <w:r>
              <w:rPr>
                <w:color w:val="C0504D"/>
                <w:sz w:val="20"/>
                <w:szCs w:val="20"/>
              </w:rPr>
              <w:t xml:space="preserve">, </w:t>
            </w:r>
            <w:r w:rsidRPr="000A7FDB">
              <w:rPr>
                <w:color w:val="C0504D"/>
                <w:sz w:val="20"/>
                <w:szCs w:val="20"/>
              </w:rPr>
              <w:t>както и документацията за участие в частта относно описанието на предмета на поръчката, техническите спецификации, изискванията относно вариантите на офертите (ако е приложимо), проекта на договор.</w:t>
            </w:r>
          </w:p>
          <w:p w:rsidR="00C90C43" w:rsidRPr="000A7FDB" w:rsidRDefault="00C90C43" w:rsidP="00FD636E">
            <w:pPr>
              <w:rPr>
                <w:color w:val="008000"/>
                <w:sz w:val="20"/>
                <w:szCs w:val="20"/>
              </w:rPr>
            </w:pPr>
            <w:r w:rsidRPr="000A7FDB">
              <w:rPr>
                <w:b/>
                <w:color w:val="000080"/>
                <w:sz w:val="20"/>
                <w:szCs w:val="20"/>
              </w:rPr>
              <w:t>т. 9, 11  и 12 от  Насоките</w:t>
            </w:r>
            <w:r w:rsidRPr="000A7FDB">
              <w:rPr>
                <w:b/>
                <w:color w:val="333399"/>
                <w:sz w:val="20"/>
                <w:szCs w:val="20"/>
              </w:rPr>
              <w:t xml:space="preserve"> </w:t>
            </w:r>
          </w:p>
          <w:p w:rsidR="00C90C43" w:rsidRPr="000A7FDB" w:rsidRDefault="00C90C43" w:rsidP="001C29C1">
            <w:pPr>
              <w:jc w:val="both"/>
              <w:rPr>
                <w:b/>
                <w:sz w:val="20"/>
                <w:szCs w:val="20"/>
                <w:lang w:eastAsia="fr-FR"/>
              </w:rPr>
            </w:pPr>
            <w:r w:rsidRPr="000A7FDB">
              <w:rPr>
                <w:color w:val="008000"/>
                <w:sz w:val="20"/>
                <w:szCs w:val="20"/>
              </w:rPr>
              <w:t xml:space="preserve">Анализирайте предмета на поръчката при процедури, приключващи с рамково споразумение, за да установите налице ли е нарушаване на забраната по чл. </w:t>
            </w:r>
            <w:r>
              <w:rPr>
                <w:color w:val="008000"/>
                <w:sz w:val="20"/>
                <w:szCs w:val="20"/>
              </w:rPr>
              <w:t>81</w:t>
            </w:r>
            <w:r w:rsidRPr="000A7FDB">
              <w:rPr>
                <w:color w:val="008000"/>
                <w:sz w:val="20"/>
                <w:szCs w:val="20"/>
              </w:rPr>
              <w:t xml:space="preserve">, ал. </w:t>
            </w:r>
            <w:r>
              <w:rPr>
                <w:color w:val="008000"/>
                <w:sz w:val="20"/>
                <w:szCs w:val="20"/>
              </w:rPr>
              <w:t>7</w:t>
            </w:r>
            <w:r w:rsidRPr="000A7FDB">
              <w:rPr>
                <w:color w:val="008000"/>
                <w:sz w:val="20"/>
                <w:szCs w:val="20"/>
              </w:rPr>
              <w:t xml:space="preserve"> от ЗОП.</w:t>
            </w:r>
          </w:p>
        </w:tc>
        <w:tc>
          <w:tcPr>
            <w:tcW w:w="993" w:type="dxa"/>
          </w:tcPr>
          <w:p w:rsidR="00C90C43" w:rsidRPr="000A7FDB" w:rsidRDefault="00C90C43" w:rsidP="00F46410">
            <w:pPr>
              <w:outlineLvl w:val="1"/>
              <w:rPr>
                <w:sz w:val="20"/>
                <w:szCs w:val="20"/>
              </w:rPr>
            </w:pPr>
          </w:p>
        </w:tc>
        <w:tc>
          <w:tcPr>
            <w:tcW w:w="1701" w:type="dxa"/>
          </w:tcPr>
          <w:p w:rsidR="00C90C43" w:rsidRPr="000A7FDB" w:rsidRDefault="00C90C43" w:rsidP="00F81223">
            <w:pPr>
              <w:jc w:val="both"/>
              <w:outlineLvl w:val="1"/>
              <w:rPr>
                <w:sz w:val="20"/>
                <w:szCs w:val="20"/>
              </w:rPr>
            </w:pPr>
          </w:p>
        </w:tc>
        <w:tc>
          <w:tcPr>
            <w:tcW w:w="992" w:type="dxa"/>
          </w:tcPr>
          <w:p w:rsidR="00C90C43" w:rsidRPr="000A7FDB" w:rsidRDefault="00C90C43" w:rsidP="00F81223">
            <w:pPr>
              <w:jc w:val="both"/>
              <w:outlineLvl w:val="1"/>
              <w:rPr>
                <w:sz w:val="20"/>
                <w:szCs w:val="20"/>
              </w:rPr>
            </w:pPr>
          </w:p>
        </w:tc>
        <w:tc>
          <w:tcPr>
            <w:tcW w:w="1701" w:type="dxa"/>
          </w:tcPr>
          <w:p w:rsidR="00C90C43" w:rsidRPr="000A7FDB" w:rsidRDefault="00C90C43" w:rsidP="00F81223">
            <w:pPr>
              <w:jc w:val="both"/>
              <w:outlineLvl w:val="1"/>
              <w:rPr>
                <w:sz w:val="20"/>
                <w:szCs w:val="20"/>
              </w:rPr>
            </w:pPr>
          </w:p>
        </w:tc>
        <w:tc>
          <w:tcPr>
            <w:tcW w:w="2410" w:type="dxa"/>
            <w:gridSpan w:val="2"/>
          </w:tcPr>
          <w:p w:rsidR="00C90C43" w:rsidRPr="000A7FDB" w:rsidRDefault="00C90C43" w:rsidP="00F81223">
            <w:pPr>
              <w:jc w:val="both"/>
              <w:outlineLvl w:val="1"/>
              <w:rPr>
                <w:sz w:val="20"/>
                <w:szCs w:val="20"/>
              </w:rPr>
            </w:pPr>
          </w:p>
        </w:tc>
      </w:tr>
      <w:tr w:rsidR="00C90C43" w:rsidRPr="000A7FDB" w:rsidTr="004A5ADA">
        <w:trPr>
          <w:gridBefore w:val="1"/>
          <w:wBefore w:w="29" w:type="dxa"/>
          <w:trHeight w:val="270"/>
        </w:trPr>
        <w:tc>
          <w:tcPr>
            <w:tcW w:w="421" w:type="dxa"/>
            <w:gridSpan w:val="2"/>
          </w:tcPr>
          <w:p w:rsidR="00C90C43" w:rsidRPr="000A7FDB" w:rsidDel="00C952AF" w:rsidRDefault="00C90C43" w:rsidP="00457B1F">
            <w:pPr>
              <w:pStyle w:val="Heading2"/>
              <w:keepNext w:val="0"/>
              <w:jc w:val="both"/>
              <w:rPr>
                <w:b w:val="0"/>
                <w:bCs/>
                <w:i w:val="0"/>
                <w:iCs/>
                <w:sz w:val="20"/>
              </w:rPr>
            </w:pPr>
            <w:r w:rsidRPr="000A7FDB">
              <w:rPr>
                <w:b w:val="0"/>
                <w:bCs/>
                <w:i w:val="0"/>
                <w:iCs/>
                <w:sz w:val="20"/>
              </w:rPr>
              <w:t>2</w:t>
            </w:r>
            <w:r>
              <w:rPr>
                <w:b w:val="0"/>
                <w:bCs/>
                <w:i w:val="0"/>
                <w:iCs/>
                <w:sz w:val="20"/>
              </w:rPr>
              <w:t>4</w:t>
            </w:r>
          </w:p>
        </w:tc>
        <w:tc>
          <w:tcPr>
            <w:tcW w:w="6637" w:type="dxa"/>
            <w:gridSpan w:val="2"/>
            <w:noWrap/>
          </w:tcPr>
          <w:p w:rsidR="0069705A" w:rsidRPr="00D428ED" w:rsidRDefault="0069705A" w:rsidP="0069705A">
            <w:pPr>
              <w:jc w:val="both"/>
              <w:rPr>
                <w:b/>
                <w:sz w:val="20"/>
                <w:szCs w:val="20"/>
                <w:u w:val="single"/>
                <w:lang w:eastAsia="fr-FR"/>
              </w:rPr>
            </w:pPr>
            <w:r w:rsidRPr="00D428ED">
              <w:rPr>
                <w:b/>
                <w:sz w:val="20"/>
                <w:szCs w:val="20"/>
                <w:u w:val="single"/>
                <w:lang w:eastAsia="fr-FR"/>
              </w:rPr>
              <w:t>При поръчки с обект строителство:</w:t>
            </w:r>
          </w:p>
          <w:p w:rsidR="0069705A" w:rsidRPr="00D428ED" w:rsidRDefault="0069705A" w:rsidP="0069705A">
            <w:pPr>
              <w:jc w:val="both"/>
              <w:rPr>
                <w:b/>
                <w:sz w:val="20"/>
                <w:szCs w:val="20"/>
              </w:rPr>
            </w:pPr>
            <w:r w:rsidRPr="00D428ED">
              <w:rPr>
                <w:b/>
                <w:sz w:val="20"/>
                <w:szCs w:val="20"/>
              </w:rPr>
              <w:t xml:space="preserve">Съобразена ли е законовата забрана да </w:t>
            </w:r>
            <w:r w:rsidR="005B0389">
              <w:rPr>
                <w:b/>
                <w:sz w:val="20"/>
                <w:szCs w:val="20"/>
              </w:rPr>
              <w:t xml:space="preserve">не </w:t>
            </w:r>
            <w:r w:rsidRPr="00D428ED">
              <w:rPr>
                <w:b/>
                <w:sz w:val="20"/>
                <w:szCs w:val="20"/>
              </w:rPr>
              <w:t>се включват в предмета на поръчката услуги или доставки, които не са свързани с изпълнението на строителството?</w:t>
            </w:r>
          </w:p>
          <w:p w:rsidR="0069705A" w:rsidRPr="00C76483" w:rsidRDefault="0069705A" w:rsidP="0069705A">
            <w:pPr>
              <w:jc w:val="both"/>
              <w:rPr>
                <w:sz w:val="20"/>
                <w:szCs w:val="20"/>
                <w:lang w:eastAsia="fr-FR"/>
              </w:rPr>
            </w:pPr>
            <w:r w:rsidRPr="00D428ED">
              <w:rPr>
                <w:sz w:val="20"/>
                <w:szCs w:val="20"/>
                <w:lang w:eastAsia="fr-FR"/>
              </w:rPr>
              <w:t>Възложителят е длъжен, когато определя подлежащите на изпълнение дейности, да не включва в предмета на поръчки за строителство услуги или доставки, които не са необходими за неговото изпълнение.</w:t>
            </w:r>
          </w:p>
          <w:p w:rsidR="00C90C43" w:rsidRPr="000A7FDB" w:rsidRDefault="00C90C43" w:rsidP="00C952AF">
            <w:pPr>
              <w:jc w:val="both"/>
              <w:rPr>
                <w:sz w:val="20"/>
                <w:szCs w:val="20"/>
                <w:lang w:eastAsia="fr-FR"/>
              </w:rPr>
            </w:pPr>
            <w:r w:rsidRPr="000A7FDB">
              <w:rPr>
                <w:sz w:val="20"/>
                <w:szCs w:val="20"/>
                <w:lang w:eastAsia="fr-FR"/>
              </w:rPr>
              <w:lastRenderedPageBreak/>
              <w:t xml:space="preserve">При анализа на дейностите, включени в предмета на поръчката, е необходимо да се има предвид легалното определение за строителство, съдържащо се в чл. 3, ал. 1, т. </w:t>
            </w:r>
            <w:r>
              <w:rPr>
                <w:sz w:val="20"/>
                <w:szCs w:val="20"/>
                <w:lang w:eastAsia="fr-FR"/>
              </w:rPr>
              <w:t xml:space="preserve">1 и ал.2 </w:t>
            </w:r>
            <w:r w:rsidRPr="000A7FDB">
              <w:rPr>
                <w:sz w:val="20"/>
                <w:szCs w:val="20"/>
                <w:lang w:eastAsia="fr-FR"/>
              </w:rPr>
              <w:t>от ЗОП.</w:t>
            </w:r>
          </w:p>
          <w:p w:rsidR="00C90C43" w:rsidRPr="00E31789" w:rsidRDefault="00C90C43" w:rsidP="00C952AF">
            <w:pPr>
              <w:jc w:val="both"/>
              <w:rPr>
                <w:sz w:val="20"/>
                <w:szCs w:val="20"/>
                <w:lang w:eastAsia="fr-FR"/>
              </w:rPr>
            </w:pPr>
            <w:r w:rsidRPr="000A7FDB">
              <w:rPr>
                <w:b/>
                <w:sz w:val="20"/>
                <w:szCs w:val="20"/>
                <w:lang w:eastAsia="fr-FR"/>
              </w:rPr>
              <w:t>(</w:t>
            </w:r>
            <w:r w:rsidRPr="000A7FDB">
              <w:rPr>
                <w:sz w:val="20"/>
                <w:szCs w:val="20"/>
                <w:lang w:eastAsia="fr-FR"/>
              </w:rPr>
              <w:t xml:space="preserve">чл. 3, ал. 1, т. </w:t>
            </w:r>
            <w:r>
              <w:rPr>
                <w:sz w:val="20"/>
                <w:szCs w:val="20"/>
                <w:lang w:eastAsia="fr-FR"/>
              </w:rPr>
              <w:t xml:space="preserve">1 и ал.2 </w:t>
            </w:r>
            <w:r w:rsidRPr="000A7FDB">
              <w:rPr>
                <w:sz w:val="20"/>
                <w:szCs w:val="20"/>
                <w:lang w:eastAsia="fr-FR"/>
              </w:rPr>
              <w:t>от ЗОП</w:t>
            </w:r>
            <w:r>
              <w:rPr>
                <w:sz w:val="20"/>
                <w:szCs w:val="20"/>
                <w:lang w:eastAsia="fr-FR"/>
              </w:rPr>
              <w:t xml:space="preserve"> и §2, т.51 от ДР на ЗОП</w:t>
            </w:r>
            <w:r w:rsidRPr="000A7FDB">
              <w:rPr>
                <w:b/>
                <w:sz w:val="20"/>
                <w:szCs w:val="20"/>
                <w:lang w:eastAsia="fr-FR"/>
              </w:rPr>
              <w:t>)</w:t>
            </w:r>
          </w:p>
          <w:p w:rsidR="00C90C43" w:rsidRPr="000A7FDB" w:rsidRDefault="00C90C43" w:rsidP="00B65127">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обявлението за обществената поръчка в частта относно обекта на поръчката, както и документацията за участие в частта относно описанието на предмета на поръчката, техническите спецификации (по-специално количествените сметки), проекта на договор.</w:t>
            </w:r>
          </w:p>
          <w:p w:rsidR="00C90C43" w:rsidRPr="000A7FDB" w:rsidRDefault="00C90C43" w:rsidP="00FD636E">
            <w:pPr>
              <w:rPr>
                <w:b/>
                <w:sz w:val="20"/>
                <w:szCs w:val="20"/>
                <w:lang w:eastAsia="fr-FR"/>
              </w:rPr>
            </w:pPr>
            <w:r w:rsidRPr="000A7FDB">
              <w:rPr>
                <w:b/>
                <w:color w:val="000080"/>
                <w:sz w:val="20"/>
                <w:szCs w:val="20"/>
              </w:rPr>
              <w:t>т. 11 от Насоките</w:t>
            </w:r>
            <w:r w:rsidRPr="000A7FDB">
              <w:rPr>
                <w:b/>
                <w:color w:val="333399"/>
                <w:sz w:val="20"/>
                <w:szCs w:val="20"/>
              </w:rPr>
              <w:t xml:space="preserve"> </w:t>
            </w:r>
          </w:p>
          <w:p w:rsidR="00C90C43" w:rsidRPr="000A7FDB" w:rsidRDefault="00C90C43" w:rsidP="00C952AF">
            <w:pPr>
              <w:jc w:val="both"/>
              <w:rPr>
                <w:b/>
                <w:color w:val="008000"/>
                <w:sz w:val="20"/>
                <w:szCs w:val="20"/>
                <w:lang w:eastAsia="fr-FR"/>
              </w:rPr>
            </w:pPr>
            <w:r w:rsidRPr="000A7FDB">
              <w:rPr>
                <w:color w:val="008000"/>
                <w:sz w:val="20"/>
                <w:szCs w:val="20"/>
              </w:rPr>
              <w:t>Анализирайте предмета на поръчката и по-специално техническите спецификации, включително количествените сметки, за да установите дали в предмета на поръчката са включени доставки и услуги, които не са необходими за изпълнението на строителството.</w:t>
            </w:r>
          </w:p>
        </w:tc>
        <w:tc>
          <w:tcPr>
            <w:tcW w:w="993" w:type="dxa"/>
          </w:tcPr>
          <w:p w:rsidR="00C90C43" w:rsidRPr="000A7FDB" w:rsidRDefault="00C90C43" w:rsidP="00F81223">
            <w:pPr>
              <w:jc w:val="both"/>
              <w:outlineLvl w:val="1"/>
              <w:rPr>
                <w:sz w:val="20"/>
                <w:szCs w:val="20"/>
              </w:rPr>
            </w:pPr>
          </w:p>
        </w:tc>
        <w:tc>
          <w:tcPr>
            <w:tcW w:w="1701" w:type="dxa"/>
          </w:tcPr>
          <w:p w:rsidR="00C90C43" w:rsidRPr="000A7FDB" w:rsidRDefault="00C90C43">
            <w:pPr>
              <w:jc w:val="both"/>
              <w:rPr>
                <w:color w:val="FF0000"/>
                <w:sz w:val="20"/>
                <w:szCs w:val="20"/>
              </w:rPr>
            </w:pPr>
          </w:p>
        </w:tc>
        <w:tc>
          <w:tcPr>
            <w:tcW w:w="992" w:type="dxa"/>
          </w:tcPr>
          <w:p w:rsidR="00C90C43" w:rsidRPr="000A7FDB" w:rsidRDefault="00C90C43">
            <w:pPr>
              <w:jc w:val="both"/>
              <w:rPr>
                <w:color w:val="FF0000"/>
                <w:sz w:val="20"/>
                <w:szCs w:val="20"/>
              </w:rPr>
            </w:pPr>
          </w:p>
        </w:tc>
        <w:tc>
          <w:tcPr>
            <w:tcW w:w="1701" w:type="dxa"/>
          </w:tcPr>
          <w:p w:rsidR="00C90C43" w:rsidRPr="000A7FDB" w:rsidRDefault="00C90C43">
            <w:pPr>
              <w:jc w:val="both"/>
              <w:rPr>
                <w:color w:val="FF0000"/>
                <w:sz w:val="20"/>
                <w:szCs w:val="20"/>
              </w:rPr>
            </w:pPr>
          </w:p>
        </w:tc>
        <w:tc>
          <w:tcPr>
            <w:tcW w:w="2410" w:type="dxa"/>
            <w:gridSpan w:val="2"/>
          </w:tcPr>
          <w:p w:rsidR="00C90C43" w:rsidRPr="000A7FDB" w:rsidRDefault="00C90C43">
            <w:pPr>
              <w:jc w:val="both"/>
              <w:rPr>
                <w:color w:val="FF0000"/>
                <w:sz w:val="20"/>
                <w:szCs w:val="20"/>
              </w:rPr>
            </w:pPr>
          </w:p>
        </w:tc>
      </w:tr>
      <w:tr w:rsidR="00C90C43" w:rsidRPr="000A7FDB" w:rsidTr="004A5ADA">
        <w:trPr>
          <w:gridBefore w:val="1"/>
          <w:wBefore w:w="29" w:type="dxa"/>
          <w:trHeight w:val="270"/>
        </w:trPr>
        <w:tc>
          <w:tcPr>
            <w:tcW w:w="421" w:type="dxa"/>
            <w:gridSpan w:val="2"/>
          </w:tcPr>
          <w:p w:rsidR="00C90C43" w:rsidRPr="000A7FDB" w:rsidRDefault="00C90C43" w:rsidP="00457B1F">
            <w:pPr>
              <w:pStyle w:val="Heading2"/>
              <w:keepNext w:val="0"/>
              <w:jc w:val="both"/>
              <w:rPr>
                <w:b w:val="0"/>
                <w:bCs/>
                <w:i w:val="0"/>
                <w:iCs/>
                <w:sz w:val="20"/>
              </w:rPr>
            </w:pPr>
            <w:r w:rsidRPr="000A7FDB">
              <w:rPr>
                <w:b w:val="0"/>
                <w:bCs/>
                <w:i w:val="0"/>
                <w:iCs/>
                <w:sz w:val="20"/>
              </w:rPr>
              <w:lastRenderedPageBreak/>
              <w:t>2</w:t>
            </w:r>
            <w:r>
              <w:rPr>
                <w:b w:val="0"/>
                <w:bCs/>
                <w:i w:val="0"/>
                <w:iCs/>
                <w:sz w:val="20"/>
              </w:rPr>
              <w:t>5</w:t>
            </w:r>
          </w:p>
        </w:tc>
        <w:tc>
          <w:tcPr>
            <w:tcW w:w="6637" w:type="dxa"/>
            <w:gridSpan w:val="2"/>
            <w:noWrap/>
          </w:tcPr>
          <w:p w:rsidR="00C90C43" w:rsidRPr="000A7FDB" w:rsidRDefault="00C90C43" w:rsidP="00F81223">
            <w:pPr>
              <w:jc w:val="both"/>
              <w:rPr>
                <w:b/>
                <w:sz w:val="20"/>
                <w:szCs w:val="20"/>
                <w:lang w:eastAsia="fr-FR"/>
              </w:rPr>
            </w:pPr>
            <w:r w:rsidRPr="000A7FDB">
              <w:rPr>
                <w:b/>
                <w:sz w:val="20"/>
                <w:szCs w:val="20"/>
                <w:lang w:eastAsia="fr-FR"/>
              </w:rPr>
              <w:t>Критериите за подбор (минималните изисквания към финансовото и икономическо състояние, техническите възможности и професионална квалификация на участниците) посочени ли са изчерпателно в обявлението за ОП?</w:t>
            </w:r>
          </w:p>
          <w:p w:rsidR="00C90C43" w:rsidRPr="000A7FDB" w:rsidRDefault="00C90C43" w:rsidP="00F81223">
            <w:pPr>
              <w:jc w:val="both"/>
              <w:rPr>
                <w:b/>
                <w:sz w:val="20"/>
                <w:szCs w:val="20"/>
                <w:lang w:eastAsia="fr-FR"/>
              </w:rPr>
            </w:pPr>
            <w:r w:rsidRPr="000A7FDB">
              <w:rPr>
                <w:b/>
                <w:sz w:val="20"/>
                <w:szCs w:val="20"/>
                <w:lang w:eastAsia="fr-FR"/>
              </w:rPr>
              <w:t>Документите за доказване на критериите за подбор посочени ли са изчерпателно в обявлението за ОП?</w:t>
            </w:r>
          </w:p>
          <w:p w:rsidR="00C90C43" w:rsidRPr="000A7FDB" w:rsidRDefault="00C90C43" w:rsidP="00F81223">
            <w:pPr>
              <w:jc w:val="both"/>
              <w:rPr>
                <w:sz w:val="20"/>
                <w:szCs w:val="20"/>
              </w:rPr>
            </w:pPr>
            <w:r w:rsidRPr="000A7FDB">
              <w:rPr>
                <w:sz w:val="20"/>
                <w:szCs w:val="20"/>
              </w:rPr>
              <w:t xml:space="preserve">В случай, че възложителят е определил критерии за подбор, той е длъжен да определи и документите, с които се доказва изпълнението им (чл. </w:t>
            </w:r>
            <w:r>
              <w:rPr>
                <w:sz w:val="20"/>
                <w:szCs w:val="20"/>
              </w:rPr>
              <w:t>59</w:t>
            </w:r>
            <w:r w:rsidRPr="000A7FDB">
              <w:rPr>
                <w:sz w:val="20"/>
                <w:szCs w:val="20"/>
              </w:rPr>
              <w:t xml:space="preserve">, ал. </w:t>
            </w:r>
            <w:r>
              <w:rPr>
                <w:sz w:val="20"/>
                <w:szCs w:val="20"/>
              </w:rPr>
              <w:t>5</w:t>
            </w:r>
            <w:r w:rsidRPr="000A7FDB">
              <w:rPr>
                <w:sz w:val="20"/>
                <w:szCs w:val="20"/>
              </w:rPr>
              <w:t xml:space="preserve"> от ЗОП). Възложителите нямат правно основание да изискват представяне на документи по чл. </w:t>
            </w:r>
            <w:r>
              <w:rPr>
                <w:sz w:val="20"/>
                <w:szCs w:val="20"/>
              </w:rPr>
              <w:t>62</w:t>
            </w:r>
            <w:r w:rsidRPr="000A7FDB">
              <w:rPr>
                <w:sz w:val="20"/>
                <w:szCs w:val="20"/>
              </w:rPr>
              <w:t xml:space="preserve"> и чл. </w:t>
            </w:r>
            <w:r>
              <w:rPr>
                <w:sz w:val="20"/>
                <w:szCs w:val="20"/>
              </w:rPr>
              <w:t>64</w:t>
            </w:r>
            <w:r w:rsidRPr="000A7FDB">
              <w:rPr>
                <w:sz w:val="20"/>
                <w:szCs w:val="20"/>
              </w:rPr>
              <w:t xml:space="preserve"> от ЗОП, без да са определили съответни критерии за подбор.</w:t>
            </w:r>
          </w:p>
          <w:p w:rsidR="00C90C43" w:rsidRPr="000A7FDB" w:rsidRDefault="00C90C43" w:rsidP="00F81223">
            <w:pPr>
              <w:jc w:val="both"/>
              <w:rPr>
                <w:b/>
                <w:sz w:val="20"/>
                <w:szCs w:val="20"/>
              </w:rPr>
            </w:pPr>
            <w:r w:rsidRPr="000A7FDB">
              <w:rPr>
                <w:sz w:val="20"/>
                <w:szCs w:val="20"/>
              </w:rPr>
              <w:t xml:space="preserve">В обявлението за поръчката възложителят е длъжен да посочи изчерпателно всички критерии за подбор, както и всички документи, които изисква във връзка с тях. </w:t>
            </w:r>
          </w:p>
          <w:p w:rsidR="00C90C43" w:rsidRPr="000A7FDB" w:rsidRDefault="00C90C43" w:rsidP="00F81223">
            <w:pPr>
              <w:jc w:val="both"/>
              <w:rPr>
                <w:b/>
                <w:sz w:val="20"/>
                <w:szCs w:val="20"/>
              </w:rPr>
            </w:pPr>
            <w:r w:rsidRPr="000A7FDB">
              <w:rPr>
                <w:b/>
                <w:sz w:val="20"/>
                <w:szCs w:val="20"/>
              </w:rPr>
              <w:lastRenderedPageBreak/>
              <w:t>(чл</w:t>
            </w:r>
            <w:r>
              <w:rPr>
                <w:b/>
                <w:sz w:val="20"/>
                <w:szCs w:val="20"/>
              </w:rPr>
              <w:t>.59, ал.5 от</w:t>
            </w:r>
            <w:r w:rsidRPr="000A7FDB">
              <w:rPr>
                <w:b/>
                <w:sz w:val="20"/>
                <w:szCs w:val="20"/>
              </w:rPr>
              <w:t xml:space="preserve"> ЗОП  и чл. </w:t>
            </w:r>
            <w:r>
              <w:rPr>
                <w:b/>
                <w:sz w:val="20"/>
                <w:szCs w:val="20"/>
              </w:rPr>
              <w:t>62</w:t>
            </w:r>
            <w:r w:rsidRPr="000A7FDB">
              <w:rPr>
                <w:b/>
                <w:sz w:val="20"/>
                <w:szCs w:val="20"/>
              </w:rPr>
              <w:t xml:space="preserve"> и чл. </w:t>
            </w:r>
            <w:r>
              <w:rPr>
                <w:b/>
                <w:sz w:val="20"/>
                <w:szCs w:val="20"/>
              </w:rPr>
              <w:t>64</w:t>
            </w:r>
            <w:r w:rsidRPr="000A7FDB">
              <w:rPr>
                <w:b/>
                <w:sz w:val="20"/>
                <w:szCs w:val="20"/>
              </w:rPr>
              <w:t xml:space="preserve"> от ЗОП)</w:t>
            </w:r>
          </w:p>
          <w:p w:rsidR="00C90C43" w:rsidRPr="000A7FDB" w:rsidRDefault="00C90C43" w:rsidP="00F81223">
            <w:pPr>
              <w:jc w:val="both"/>
              <w:rPr>
                <w:sz w:val="20"/>
                <w:szCs w:val="20"/>
              </w:rPr>
            </w:pPr>
            <w:r w:rsidRPr="000A7FDB">
              <w:rPr>
                <w:b/>
                <w:color w:val="C0504D"/>
                <w:sz w:val="20"/>
                <w:szCs w:val="20"/>
              </w:rPr>
              <w:t xml:space="preserve">Насочващи източници на информация: </w:t>
            </w:r>
            <w:r w:rsidRPr="000A7FDB">
              <w:rPr>
                <w:color w:val="C0504D"/>
                <w:sz w:val="20"/>
                <w:szCs w:val="20"/>
              </w:rPr>
              <w:t>обявление, документация за участие.</w:t>
            </w:r>
          </w:p>
          <w:p w:rsidR="00C90C43" w:rsidRPr="000A7FDB" w:rsidRDefault="00C90C43" w:rsidP="00FD636E">
            <w:pPr>
              <w:rPr>
                <w:b/>
                <w:color w:val="000080"/>
                <w:sz w:val="20"/>
                <w:szCs w:val="20"/>
              </w:rPr>
            </w:pPr>
            <w:r w:rsidRPr="000A7FDB">
              <w:rPr>
                <w:b/>
                <w:color w:val="000080"/>
                <w:sz w:val="20"/>
                <w:szCs w:val="20"/>
              </w:rPr>
              <w:t>т. 8 от  Насоките</w:t>
            </w:r>
          </w:p>
          <w:p w:rsidR="00C90C43" w:rsidRPr="000A7FDB" w:rsidRDefault="00C90C43" w:rsidP="00FD636E">
            <w:pPr>
              <w:rPr>
                <w:color w:val="008000"/>
                <w:sz w:val="20"/>
                <w:szCs w:val="20"/>
              </w:rPr>
            </w:pPr>
            <w:r w:rsidRPr="000A7FDB">
              <w:rPr>
                <w:b/>
                <w:color w:val="548DD4"/>
                <w:sz w:val="20"/>
                <w:szCs w:val="20"/>
              </w:rPr>
              <w:t>използвайте таблица № 2</w:t>
            </w:r>
          </w:p>
          <w:p w:rsidR="00C90C43" w:rsidRPr="000A7FDB" w:rsidRDefault="00C90C43" w:rsidP="00A06464">
            <w:pPr>
              <w:jc w:val="both"/>
              <w:rPr>
                <w:color w:val="008000"/>
                <w:sz w:val="20"/>
                <w:szCs w:val="20"/>
                <w:lang w:eastAsia="fr-FR"/>
              </w:rPr>
            </w:pPr>
            <w:r w:rsidRPr="000A7FDB">
              <w:rPr>
                <w:color w:val="008000"/>
                <w:sz w:val="20"/>
                <w:szCs w:val="20"/>
              </w:rPr>
              <w:t>Анализирайте критериите за подбор и документите за доказването им. Прегледайте обявлението за обществената поръчка в частта относно условията за участие, както и документацията за участие в цялост. Изисквания към годността на участниците и документи за доказването им е най-вероятно да са формулирани в следните части на документацията за участие</w:t>
            </w:r>
            <w:r>
              <w:rPr>
                <w:color w:val="008000"/>
                <w:sz w:val="20"/>
                <w:szCs w:val="20"/>
              </w:rPr>
              <w:t>:</w:t>
            </w:r>
            <w:r w:rsidRPr="000A7FDB">
              <w:rPr>
                <w:color w:val="008000"/>
                <w:sz w:val="20"/>
                <w:szCs w:val="20"/>
              </w:rPr>
              <w:t xml:space="preserve"> относно изискванията към годността на участниците</w:t>
            </w:r>
            <w:r>
              <w:rPr>
                <w:color w:val="008000"/>
                <w:sz w:val="20"/>
                <w:szCs w:val="20"/>
              </w:rPr>
              <w:t>-</w:t>
            </w:r>
            <w:r w:rsidRPr="000A7FDB">
              <w:rPr>
                <w:color w:val="008000"/>
                <w:sz w:val="20"/>
                <w:szCs w:val="20"/>
              </w:rPr>
              <w:t xml:space="preserve"> указанията за подготовка на офертите. Тъй като в практиката се срещат случаи, в които тези изисквания се изброяват във всички части на документацията за участие (несистематично), е необходимо да се анализира същата задълбочено в цялост, включително и в нейните приложения.</w:t>
            </w:r>
          </w:p>
        </w:tc>
        <w:tc>
          <w:tcPr>
            <w:tcW w:w="993" w:type="dxa"/>
          </w:tcPr>
          <w:p w:rsidR="00C90C43" w:rsidRPr="000A7FDB" w:rsidRDefault="00C90C43" w:rsidP="00F81223">
            <w:pPr>
              <w:jc w:val="both"/>
              <w:outlineLvl w:val="1"/>
              <w:rPr>
                <w:sz w:val="20"/>
                <w:szCs w:val="20"/>
              </w:rPr>
            </w:pPr>
          </w:p>
        </w:tc>
        <w:tc>
          <w:tcPr>
            <w:tcW w:w="1701" w:type="dxa"/>
          </w:tcPr>
          <w:p w:rsidR="00C90C43" w:rsidRPr="006A7B42" w:rsidRDefault="00C90C43" w:rsidP="00142E74">
            <w:pPr>
              <w:rPr>
                <w:sz w:val="20"/>
                <w:szCs w:val="20"/>
              </w:rPr>
            </w:pPr>
          </w:p>
        </w:tc>
        <w:tc>
          <w:tcPr>
            <w:tcW w:w="992" w:type="dxa"/>
          </w:tcPr>
          <w:p w:rsidR="00C90C43" w:rsidRPr="006A7B42" w:rsidRDefault="00C90C43" w:rsidP="00142E74">
            <w:pPr>
              <w:rPr>
                <w:sz w:val="20"/>
                <w:szCs w:val="20"/>
              </w:rPr>
            </w:pPr>
          </w:p>
        </w:tc>
        <w:tc>
          <w:tcPr>
            <w:tcW w:w="1701" w:type="dxa"/>
          </w:tcPr>
          <w:p w:rsidR="00C90C43" w:rsidRPr="006A7B42" w:rsidRDefault="00C90C43" w:rsidP="00142E74">
            <w:pPr>
              <w:rPr>
                <w:sz w:val="20"/>
                <w:szCs w:val="20"/>
              </w:rPr>
            </w:pPr>
          </w:p>
        </w:tc>
        <w:tc>
          <w:tcPr>
            <w:tcW w:w="2410" w:type="dxa"/>
            <w:gridSpan w:val="2"/>
          </w:tcPr>
          <w:p w:rsidR="00C90C43" w:rsidRPr="006A7B42" w:rsidRDefault="00C90C43" w:rsidP="00142E74">
            <w:pPr>
              <w:rPr>
                <w:sz w:val="20"/>
                <w:szCs w:val="20"/>
              </w:rPr>
            </w:pPr>
          </w:p>
        </w:tc>
      </w:tr>
      <w:tr w:rsidR="00C90C43" w:rsidRPr="000A7FDB" w:rsidTr="004A5ADA">
        <w:trPr>
          <w:gridBefore w:val="1"/>
          <w:wBefore w:w="29" w:type="dxa"/>
          <w:trHeight w:val="270"/>
        </w:trPr>
        <w:tc>
          <w:tcPr>
            <w:tcW w:w="421" w:type="dxa"/>
            <w:gridSpan w:val="2"/>
          </w:tcPr>
          <w:p w:rsidR="00C90C43" w:rsidRPr="000A7FDB" w:rsidRDefault="00C90C43" w:rsidP="00457B1F">
            <w:pPr>
              <w:pStyle w:val="Heading2"/>
              <w:keepNext w:val="0"/>
              <w:jc w:val="both"/>
              <w:rPr>
                <w:b w:val="0"/>
                <w:bCs/>
                <w:i w:val="0"/>
                <w:iCs/>
                <w:sz w:val="20"/>
              </w:rPr>
            </w:pPr>
            <w:r w:rsidRPr="000A7FDB">
              <w:rPr>
                <w:b w:val="0"/>
                <w:bCs/>
                <w:i w:val="0"/>
                <w:iCs/>
                <w:sz w:val="20"/>
              </w:rPr>
              <w:lastRenderedPageBreak/>
              <w:t>2</w:t>
            </w:r>
            <w:r>
              <w:rPr>
                <w:b w:val="0"/>
                <w:bCs/>
                <w:i w:val="0"/>
                <w:iCs/>
                <w:sz w:val="20"/>
              </w:rPr>
              <w:t>6</w:t>
            </w:r>
          </w:p>
        </w:tc>
        <w:tc>
          <w:tcPr>
            <w:tcW w:w="6637" w:type="dxa"/>
            <w:gridSpan w:val="2"/>
            <w:noWrap/>
          </w:tcPr>
          <w:p w:rsidR="00C90C43" w:rsidRPr="000A7FDB" w:rsidRDefault="00C90C43" w:rsidP="00F81223">
            <w:pPr>
              <w:jc w:val="both"/>
              <w:rPr>
                <w:b/>
                <w:sz w:val="20"/>
                <w:szCs w:val="20"/>
                <w:u w:val="single"/>
                <w:lang w:eastAsia="fr-FR"/>
              </w:rPr>
            </w:pPr>
            <w:r>
              <w:rPr>
                <w:b/>
                <w:sz w:val="20"/>
                <w:szCs w:val="20"/>
                <w:u w:val="single"/>
                <w:lang w:eastAsia="fr-FR"/>
              </w:rPr>
              <w:t>К</w:t>
            </w:r>
            <w:r w:rsidRPr="000A7FDB">
              <w:rPr>
                <w:b/>
                <w:sz w:val="20"/>
                <w:szCs w:val="20"/>
                <w:u w:val="single"/>
                <w:lang w:eastAsia="fr-FR"/>
              </w:rPr>
              <w:t xml:space="preserve">ритерий за </w:t>
            </w:r>
            <w:r>
              <w:rPr>
                <w:b/>
                <w:sz w:val="20"/>
                <w:szCs w:val="20"/>
                <w:u w:val="single"/>
                <w:lang w:eastAsia="fr-FR"/>
              </w:rPr>
              <w:t xml:space="preserve">възлагане </w:t>
            </w:r>
            <w:r w:rsidRPr="000A7FDB">
              <w:rPr>
                <w:b/>
                <w:sz w:val="20"/>
                <w:szCs w:val="20"/>
                <w:u w:val="single"/>
                <w:lang w:eastAsia="fr-FR"/>
              </w:rPr>
              <w:t xml:space="preserve"> „икономически най-изгодна оферта”: </w:t>
            </w:r>
          </w:p>
          <w:p w:rsidR="00C90C43" w:rsidRPr="000A7FDB" w:rsidRDefault="005A5E51" w:rsidP="00F81223">
            <w:pPr>
              <w:jc w:val="both"/>
              <w:rPr>
                <w:b/>
                <w:sz w:val="20"/>
                <w:szCs w:val="20"/>
                <w:lang w:eastAsia="fr-FR"/>
              </w:rPr>
            </w:pPr>
            <w:r>
              <w:rPr>
                <w:b/>
                <w:sz w:val="20"/>
                <w:szCs w:val="20"/>
                <w:lang w:eastAsia="fr-FR"/>
              </w:rPr>
              <w:t>Не са в</w:t>
            </w:r>
            <w:r w:rsidR="00C90C43" w:rsidRPr="000A7FDB">
              <w:rPr>
                <w:b/>
                <w:sz w:val="20"/>
                <w:szCs w:val="20"/>
                <w:lang w:eastAsia="fr-FR"/>
              </w:rPr>
              <w:t>ключени в обявлението за ОП и в методиката за оценка на офертите като показатели за оценка критерии за подбор на участниците?</w:t>
            </w:r>
          </w:p>
          <w:p w:rsidR="00C90C43" w:rsidRPr="008C2581" w:rsidRDefault="00C90C43" w:rsidP="00F81223">
            <w:pPr>
              <w:jc w:val="both"/>
              <w:rPr>
                <w:sz w:val="20"/>
                <w:szCs w:val="20"/>
                <w:lang w:eastAsia="fr-FR"/>
              </w:rPr>
            </w:pPr>
            <w:r w:rsidRPr="000A7FDB">
              <w:rPr>
                <w:sz w:val="20"/>
                <w:szCs w:val="20"/>
                <w:lang w:eastAsia="fr-FR"/>
              </w:rPr>
              <w:t xml:space="preserve">Съгласно </w:t>
            </w:r>
            <w:r w:rsidRPr="00133734">
              <w:rPr>
                <w:b/>
                <w:sz w:val="20"/>
                <w:szCs w:val="20"/>
                <w:lang w:eastAsia="fr-FR"/>
              </w:rPr>
              <w:t>чл.</w:t>
            </w:r>
            <w:r>
              <w:rPr>
                <w:b/>
                <w:sz w:val="20"/>
                <w:szCs w:val="20"/>
                <w:lang w:eastAsia="fr-FR"/>
              </w:rPr>
              <w:t>70, ал.5</w:t>
            </w:r>
            <w:r w:rsidRPr="000C1983">
              <w:rPr>
                <w:sz w:val="20"/>
                <w:szCs w:val="20"/>
                <w:lang w:eastAsia="fr-FR"/>
              </w:rPr>
              <w:t xml:space="preserve"> показателите за оценка следва да са пряко свързани с предмета на поръчката. Регламентирана е забрана като показатели за оценка на офертите да се включват крит</w:t>
            </w:r>
            <w:r w:rsidRPr="00F370DD">
              <w:rPr>
                <w:sz w:val="20"/>
                <w:szCs w:val="20"/>
                <w:lang w:eastAsia="fr-FR"/>
              </w:rPr>
              <w:t>ерии за подбор на участниците</w:t>
            </w:r>
            <w:r>
              <w:rPr>
                <w:sz w:val="20"/>
                <w:szCs w:val="20"/>
                <w:lang w:eastAsia="fr-FR"/>
              </w:rPr>
              <w:t xml:space="preserve"> – чл.70, ал.12</w:t>
            </w:r>
            <w:r w:rsidRPr="00F370DD">
              <w:rPr>
                <w:sz w:val="20"/>
                <w:szCs w:val="20"/>
                <w:lang w:eastAsia="fr-FR"/>
              </w:rPr>
              <w:t xml:space="preserve">. Забраната се отнася до всички критерии за подбор, а не само до тези, които са използвани от възложителя при конкретната процедура. Обхватът на забраната включва както показателите за оценка, така и </w:t>
            </w:r>
            <w:proofErr w:type="spellStart"/>
            <w:r w:rsidRPr="00F370DD">
              <w:rPr>
                <w:sz w:val="20"/>
                <w:szCs w:val="20"/>
                <w:lang w:eastAsia="fr-FR"/>
              </w:rPr>
              <w:t>подпоказателите</w:t>
            </w:r>
            <w:proofErr w:type="spellEnd"/>
            <w:r w:rsidRPr="00F370DD">
              <w:rPr>
                <w:sz w:val="20"/>
                <w:szCs w:val="20"/>
                <w:lang w:eastAsia="fr-FR"/>
              </w:rPr>
              <w:t xml:space="preserve"> и всички компоненти на оценката, определени от възложителя в методиката.</w:t>
            </w:r>
            <w:r w:rsidRPr="008C2581">
              <w:rPr>
                <w:sz w:val="20"/>
                <w:szCs w:val="20"/>
                <w:lang w:eastAsia="fr-FR"/>
              </w:rPr>
              <w:t xml:space="preserve"> </w:t>
            </w:r>
          </w:p>
          <w:p w:rsidR="00C90C43" w:rsidRPr="00E942C0" w:rsidRDefault="00C90C43" w:rsidP="00F81223">
            <w:pPr>
              <w:jc w:val="both"/>
              <w:rPr>
                <w:b/>
                <w:sz w:val="20"/>
                <w:szCs w:val="20"/>
                <w:lang w:eastAsia="fr-FR"/>
              </w:rPr>
            </w:pPr>
            <w:r w:rsidRPr="008C2581">
              <w:rPr>
                <w:b/>
                <w:sz w:val="20"/>
                <w:szCs w:val="20"/>
                <w:lang w:eastAsia="fr-FR"/>
              </w:rPr>
              <w:t>(чл</w:t>
            </w:r>
            <w:r>
              <w:rPr>
                <w:b/>
                <w:sz w:val="20"/>
                <w:szCs w:val="20"/>
                <w:lang w:eastAsia="fr-FR"/>
              </w:rPr>
              <w:t>.70, ал.5 и ал.12</w:t>
            </w:r>
            <w:r w:rsidRPr="008C2581">
              <w:rPr>
                <w:b/>
                <w:sz w:val="20"/>
                <w:szCs w:val="20"/>
                <w:lang w:eastAsia="fr-FR"/>
              </w:rPr>
              <w:t xml:space="preserve"> от</w:t>
            </w:r>
            <w:r w:rsidRPr="00E942C0">
              <w:rPr>
                <w:b/>
                <w:sz w:val="20"/>
                <w:szCs w:val="20"/>
                <w:lang w:eastAsia="fr-FR"/>
              </w:rPr>
              <w:t xml:space="preserve"> ЗОП)</w:t>
            </w:r>
          </w:p>
          <w:p w:rsidR="00C90C43" w:rsidRPr="00F32B4B" w:rsidRDefault="00C90C43" w:rsidP="00D83BC3">
            <w:pPr>
              <w:jc w:val="both"/>
              <w:rPr>
                <w:b/>
                <w:sz w:val="20"/>
                <w:szCs w:val="20"/>
                <w:lang w:eastAsia="fr-FR"/>
              </w:rPr>
            </w:pPr>
            <w:r w:rsidRPr="00CA3D30">
              <w:rPr>
                <w:b/>
                <w:color w:val="C0504D"/>
                <w:sz w:val="20"/>
                <w:szCs w:val="20"/>
              </w:rPr>
              <w:lastRenderedPageBreak/>
              <w:t xml:space="preserve">Насочващи източници на информация: </w:t>
            </w:r>
            <w:r w:rsidRPr="00F32B4B">
              <w:rPr>
                <w:color w:val="C0504D"/>
                <w:sz w:val="20"/>
                <w:szCs w:val="20"/>
              </w:rPr>
              <w:t>прегледайте обявлението за обществената поръчка в частта относно критериите за възлагане  и документацията за участие в частта относно методиката за оценка на офертите.</w:t>
            </w:r>
          </w:p>
          <w:p w:rsidR="00C90C43" w:rsidRPr="00994B8F" w:rsidRDefault="00C90C43" w:rsidP="00FD636E">
            <w:pPr>
              <w:rPr>
                <w:b/>
                <w:sz w:val="20"/>
                <w:szCs w:val="20"/>
                <w:lang w:eastAsia="fr-FR"/>
              </w:rPr>
            </w:pPr>
            <w:r w:rsidRPr="005B2203">
              <w:rPr>
                <w:b/>
                <w:color w:val="000080"/>
                <w:sz w:val="20"/>
                <w:szCs w:val="20"/>
              </w:rPr>
              <w:t xml:space="preserve">т. </w:t>
            </w:r>
            <w:r w:rsidRPr="00353225">
              <w:rPr>
                <w:b/>
                <w:color w:val="000080"/>
                <w:sz w:val="20"/>
                <w:szCs w:val="20"/>
              </w:rPr>
              <w:t>9</w:t>
            </w:r>
            <w:r w:rsidRPr="00994B8F">
              <w:rPr>
                <w:b/>
                <w:color w:val="000080"/>
                <w:sz w:val="20"/>
                <w:szCs w:val="20"/>
              </w:rPr>
              <w:t xml:space="preserve"> от  Насоките </w:t>
            </w:r>
          </w:p>
          <w:p w:rsidR="00C90C43" w:rsidRPr="00AC2F22" w:rsidRDefault="00C90C43">
            <w:pPr>
              <w:jc w:val="both"/>
              <w:rPr>
                <w:b/>
                <w:sz w:val="20"/>
                <w:szCs w:val="20"/>
                <w:lang w:eastAsia="fr-FR"/>
              </w:rPr>
            </w:pPr>
            <w:r w:rsidRPr="00C13447">
              <w:rPr>
                <w:color w:val="008000"/>
                <w:sz w:val="20"/>
                <w:szCs w:val="20"/>
              </w:rPr>
              <w:t xml:space="preserve">Анализирайте всички показатели за оценка на офертите с тяхната относителна тежест, включително </w:t>
            </w:r>
            <w:proofErr w:type="spellStart"/>
            <w:r w:rsidRPr="00C13447">
              <w:rPr>
                <w:color w:val="008000"/>
                <w:sz w:val="20"/>
                <w:szCs w:val="20"/>
              </w:rPr>
              <w:t>подпоказателите</w:t>
            </w:r>
            <w:proofErr w:type="spellEnd"/>
            <w:r w:rsidRPr="00C13447">
              <w:rPr>
                <w:color w:val="008000"/>
                <w:sz w:val="20"/>
                <w:szCs w:val="20"/>
              </w:rPr>
              <w:t xml:space="preserve"> и компонентите за оценяване </w:t>
            </w:r>
            <w:r w:rsidRPr="002A39E0">
              <w:rPr>
                <w:color w:val="008000"/>
                <w:sz w:val="20"/>
                <w:szCs w:val="20"/>
              </w:rPr>
              <w:t>(ако има такива), съдържащи се в методиката за оценка и обявлението за обществената поръчка.</w:t>
            </w:r>
            <w:r w:rsidRPr="006B7210">
              <w:rPr>
                <w:color w:val="008000"/>
                <w:sz w:val="20"/>
                <w:szCs w:val="20"/>
              </w:rPr>
              <w:t xml:space="preserve"> </w:t>
            </w:r>
            <w:r w:rsidRPr="00DF02DE">
              <w:rPr>
                <w:color w:val="008000"/>
                <w:sz w:val="20"/>
                <w:szCs w:val="20"/>
              </w:rPr>
              <w:t xml:space="preserve">Анализирайте и установете дали показателите, включително и </w:t>
            </w:r>
            <w:r w:rsidRPr="007570F6">
              <w:rPr>
                <w:color w:val="008000"/>
                <w:sz w:val="20"/>
                <w:szCs w:val="20"/>
              </w:rPr>
              <w:t xml:space="preserve">всички </w:t>
            </w:r>
            <w:proofErr w:type="spellStart"/>
            <w:r w:rsidRPr="007570F6">
              <w:rPr>
                <w:color w:val="008000"/>
                <w:sz w:val="20"/>
                <w:szCs w:val="20"/>
              </w:rPr>
              <w:t>подпоказатели</w:t>
            </w:r>
            <w:proofErr w:type="spellEnd"/>
            <w:r w:rsidRPr="007570F6">
              <w:rPr>
                <w:color w:val="008000"/>
                <w:sz w:val="20"/>
                <w:szCs w:val="20"/>
              </w:rPr>
              <w:t xml:space="preserve"> и параметри за оценка предвиждат оценяване на финансовото и икономическо състояние на участниците, техните технически възможности и професионална им квалификация.</w:t>
            </w:r>
            <w:r w:rsidRPr="00767D48">
              <w:rPr>
                <w:color w:val="008000"/>
                <w:sz w:val="20"/>
                <w:szCs w:val="20"/>
              </w:rPr>
              <w:t xml:space="preserve"> </w:t>
            </w:r>
          </w:p>
        </w:tc>
        <w:tc>
          <w:tcPr>
            <w:tcW w:w="993" w:type="dxa"/>
          </w:tcPr>
          <w:p w:rsidR="00C90C43" w:rsidRPr="000A7FDB" w:rsidRDefault="00C90C43" w:rsidP="00F81223">
            <w:pPr>
              <w:jc w:val="both"/>
              <w:outlineLvl w:val="1"/>
              <w:rPr>
                <w:sz w:val="20"/>
                <w:szCs w:val="20"/>
              </w:rPr>
            </w:pPr>
          </w:p>
        </w:tc>
        <w:tc>
          <w:tcPr>
            <w:tcW w:w="1701" w:type="dxa"/>
          </w:tcPr>
          <w:p w:rsidR="00C90C43" w:rsidRPr="000A7FDB" w:rsidRDefault="00C90C43" w:rsidP="00A91671">
            <w:pPr>
              <w:jc w:val="both"/>
              <w:outlineLvl w:val="1"/>
              <w:rPr>
                <w:sz w:val="20"/>
                <w:szCs w:val="20"/>
              </w:rPr>
            </w:pPr>
          </w:p>
        </w:tc>
        <w:tc>
          <w:tcPr>
            <w:tcW w:w="992" w:type="dxa"/>
          </w:tcPr>
          <w:p w:rsidR="00C90C43" w:rsidRPr="000A7FDB" w:rsidRDefault="00C90C43" w:rsidP="00A91671">
            <w:pPr>
              <w:jc w:val="both"/>
              <w:outlineLvl w:val="1"/>
              <w:rPr>
                <w:sz w:val="20"/>
                <w:szCs w:val="20"/>
              </w:rPr>
            </w:pPr>
          </w:p>
        </w:tc>
        <w:tc>
          <w:tcPr>
            <w:tcW w:w="1701" w:type="dxa"/>
          </w:tcPr>
          <w:p w:rsidR="00C90C43" w:rsidRPr="000A7FDB" w:rsidRDefault="00C90C43" w:rsidP="00A91671">
            <w:pPr>
              <w:jc w:val="both"/>
              <w:outlineLvl w:val="1"/>
              <w:rPr>
                <w:sz w:val="20"/>
                <w:szCs w:val="20"/>
              </w:rPr>
            </w:pPr>
          </w:p>
        </w:tc>
        <w:tc>
          <w:tcPr>
            <w:tcW w:w="2410" w:type="dxa"/>
            <w:gridSpan w:val="2"/>
          </w:tcPr>
          <w:p w:rsidR="00C90C43" w:rsidRPr="000A7FDB" w:rsidRDefault="00C90C43" w:rsidP="00A91671">
            <w:pPr>
              <w:jc w:val="both"/>
              <w:outlineLvl w:val="1"/>
              <w:rPr>
                <w:sz w:val="20"/>
                <w:szCs w:val="20"/>
              </w:rPr>
            </w:pPr>
          </w:p>
        </w:tc>
      </w:tr>
      <w:tr w:rsidR="00C90C43" w:rsidRPr="000A7FDB" w:rsidTr="004A5ADA">
        <w:trPr>
          <w:gridBefore w:val="1"/>
          <w:wBefore w:w="29" w:type="dxa"/>
          <w:trHeight w:val="270"/>
        </w:trPr>
        <w:tc>
          <w:tcPr>
            <w:tcW w:w="421" w:type="dxa"/>
            <w:gridSpan w:val="2"/>
          </w:tcPr>
          <w:p w:rsidR="00C90C43" w:rsidRPr="000A7FDB" w:rsidRDefault="00C90C43" w:rsidP="0007183A">
            <w:pPr>
              <w:pStyle w:val="Heading2"/>
              <w:keepNext w:val="0"/>
              <w:jc w:val="both"/>
              <w:rPr>
                <w:b w:val="0"/>
                <w:bCs/>
                <w:i w:val="0"/>
                <w:iCs/>
                <w:sz w:val="20"/>
              </w:rPr>
            </w:pPr>
            <w:r w:rsidRPr="000A7FDB">
              <w:rPr>
                <w:b w:val="0"/>
                <w:bCs/>
                <w:i w:val="0"/>
                <w:iCs/>
                <w:sz w:val="20"/>
              </w:rPr>
              <w:lastRenderedPageBreak/>
              <w:t>2</w:t>
            </w:r>
            <w:r>
              <w:rPr>
                <w:b w:val="0"/>
                <w:bCs/>
                <w:i w:val="0"/>
                <w:iCs/>
                <w:sz w:val="20"/>
              </w:rPr>
              <w:t>7</w:t>
            </w:r>
          </w:p>
        </w:tc>
        <w:tc>
          <w:tcPr>
            <w:tcW w:w="6637" w:type="dxa"/>
            <w:gridSpan w:val="2"/>
            <w:noWrap/>
          </w:tcPr>
          <w:p w:rsidR="00C90C43" w:rsidRPr="000A7FDB" w:rsidRDefault="00202B22" w:rsidP="00F81223">
            <w:pPr>
              <w:jc w:val="both"/>
              <w:rPr>
                <w:b/>
                <w:sz w:val="20"/>
                <w:szCs w:val="20"/>
              </w:rPr>
            </w:pPr>
            <w:r>
              <w:rPr>
                <w:b/>
                <w:sz w:val="20"/>
                <w:szCs w:val="20"/>
              </w:rPr>
              <w:t>Н</w:t>
            </w:r>
            <w:r w:rsidR="009142F6">
              <w:rPr>
                <w:b/>
                <w:sz w:val="20"/>
                <w:szCs w:val="20"/>
              </w:rPr>
              <w:t>е са ф</w:t>
            </w:r>
            <w:r w:rsidR="00C90C43" w:rsidRPr="000A7FDB">
              <w:rPr>
                <w:b/>
                <w:sz w:val="20"/>
                <w:szCs w:val="20"/>
              </w:rPr>
              <w:t xml:space="preserve">ормулирани условия или изисквания, които дават предимство или </w:t>
            </w:r>
            <w:r w:rsidR="00C90C43" w:rsidRPr="000A7FDB">
              <w:rPr>
                <w:b/>
                <w:sz w:val="20"/>
                <w:szCs w:val="20"/>
                <w:u w:val="single"/>
              </w:rPr>
              <w:t>необосновано</w:t>
            </w:r>
            <w:r w:rsidR="00C90C43" w:rsidRPr="000A7FDB">
              <w:rPr>
                <w:b/>
                <w:sz w:val="20"/>
                <w:szCs w:val="20"/>
              </w:rPr>
              <w:t xml:space="preserve"> ограничават участието на лица в процедурата?</w:t>
            </w:r>
          </w:p>
          <w:p w:rsidR="00C90C43" w:rsidRPr="00133734" w:rsidRDefault="00202B22" w:rsidP="00F81223">
            <w:pPr>
              <w:jc w:val="both"/>
              <w:rPr>
                <w:sz w:val="20"/>
                <w:szCs w:val="20"/>
                <w:u w:val="single"/>
              </w:rPr>
            </w:pPr>
            <w:r>
              <w:rPr>
                <w:b/>
                <w:sz w:val="20"/>
                <w:szCs w:val="20"/>
              </w:rPr>
              <w:t>Н</w:t>
            </w:r>
            <w:r w:rsidR="009142F6">
              <w:rPr>
                <w:b/>
                <w:sz w:val="20"/>
                <w:szCs w:val="20"/>
              </w:rPr>
              <w:t>е са ф</w:t>
            </w:r>
            <w:r w:rsidR="00C90C43" w:rsidRPr="000A7FDB">
              <w:rPr>
                <w:b/>
                <w:sz w:val="20"/>
                <w:szCs w:val="20"/>
              </w:rPr>
              <w:t>ормулирани незаконосъобразни изисквания в процедурата?</w:t>
            </w:r>
            <w:r w:rsidR="00C90C43" w:rsidRPr="000A7FDB">
              <w:rPr>
                <w:color w:val="008000"/>
                <w:sz w:val="20"/>
                <w:szCs w:val="20"/>
                <w:u w:val="single"/>
              </w:rPr>
              <w:t xml:space="preserve"> </w:t>
            </w:r>
          </w:p>
          <w:p w:rsidR="00C90C43" w:rsidRPr="000A7FDB" w:rsidRDefault="00C90C43" w:rsidP="00F81223">
            <w:pPr>
              <w:jc w:val="both"/>
              <w:rPr>
                <w:sz w:val="20"/>
                <w:szCs w:val="20"/>
              </w:rPr>
            </w:pPr>
            <w:r w:rsidRPr="00AC2F22">
              <w:rPr>
                <w:sz w:val="20"/>
                <w:szCs w:val="20"/>
              </w:rPr>
              <w:t>Условията или изискванията могат да се отнасят както до критериите за подбор</w:t>
            </w:r>
            <w:r>
              <w:rPr>
                <w:sz w:val="20"/>
                <w:szCs w:val="20"/>
              </w:rPr>
              <w:t xml:space="preserve"> (а именно изискванията по чл.59 от ЗОП и тези, свързани с финансовото и икономическо състояние на участниците, техните технически възможности и професионална компетентност)</w:t>
            </w:r>
            <w:r w:rsidRPr="00AC2F22">
              <w:rPr>
                <w:sz w:val="20"/>
                <w:szCs w:val="20"/>
              </w:rPr>
              <w:t xml:space="preserve"> и показателите за оценка, така и до други условия или</w:t>
            </w:r>
            <w:r w:rsidRPr="000A7FDB">
              <w:rPr>
                <w:sz w:val="20"/>
                <w:szCs w:val="20"/>
              </w:rPr>
              <w:t xml:space="preserve"> изисквания на възложителя. За да се заключи дали едно изискване противоречи на чл. 2, ал. </w:t>
            </w:r>
            <w:r>
              <w:rPr>
                <w:sz w:val="20"/>
                <w:szCs w:val="20"/>
              </w:rPr>
              <w:t>2</w:t>
            </w:r>
            <w:r w:rsidRPr="000A7FDB">
              <w:rPr>
                <w:sz w:val="20"/>
                <w:szCs w:val="20"/>
              </w:rPr>
              <w:t xml:space="preserve"> от ЗОП, е необходимо да се направи анализ доколко същото е съобразено с обекта, предмета, стойността и сложността на поръчката, обема, характера и количеството й. Неясните изисквания също са предпоставка за неравно третиране и допускане на дискриминация на участниците.</w:t>
            </w:r>
          </w:p>
          <w:p w:rsidR="00C90C43" w:rsidRPr="000A7FDB" w:rsidRDefault="00C90C43" w:rsidP="00F81223">
            <w:pPr>
              <w:jc w:val="both"/>
              <w:rPr>
                <w:sz w:val="20"/>
                <w:szCs w:val="20"/>
              </w:rPr>
            </w:pPr>
            <w:r w:rsidRPr="000A7FDB">
              <w:rPr>
                <w:sz w:val="20"/>
                <w:szCs w:val="20"/>
              </w:rPr>
              <w:t xml:space="preserve">При анализа е необходимо да се има предвид, че </w:t>
            </w:r>
            <w:proofErr w:type="spellStart"/>
            <w:r w:rsidRPr="000A7FDB">
              <w:rPr>
                <w:sz w:val="20"/>
                <w:szCs w:val="20"/>
              </w:rPr>
              <w:t>относимият</w:t>
            </w:r>
            <w:proofErr w:type="spellEnd"/>
            <w:r w:rsidRPr="000A7FDB">
              <w:rPr>
                <w:sz w:val="20"/>
                <w:szCs w:val="20"/>
              </w:rPr>
              <w:t xml:space="preserve"> период на придобиване на опита е правно уреден в чл. </w:t>
            </w:r>
            <w:r>
              <w:rPr>
                <w:sz w:val="20"/>
                <w:szCs w:val="20"/>
              </w:rPr>
              <w:t>63</w:t>
            </w:r>
            <w:r w:rsidRPr="000A7FDB">
              <w:rPr>
                <w:sz w:val="20"/>
                <w:szCs w:val="20"/>
              </w:rPr>
              <w:t xml:space="preserve">, ал. 1, т. 1 от ЗОП – 3 </w:t>
            </w:r>
            <w:r w:rsidRPr="000A7FDB">
              <w:rPr>
                <w:sz w:val="20"/>
                <w:szCs w:val="20"/>
              </w:rPr>
              <w:lastRenderedPageBreak/>
              <w:t>години – за доставки и услуги и 5 години – за строителство.</w:t>
            </w:r>
          </w:p>
          <w:p w:rsidR="00C90C43" w:rsidRPr="000A7FDB" w:rsidRDefault="00C90C43" w:rsidP="00F81223">
            <w:pPr>
              <w:jc w:val="both"/>
              <w:rPr>
                <w:sz w:val="20"/>
                <w:szCs w:val="20"/>
              </w:rPr>
            </w:pPr>
            <w:r w:rsidRPr="000A7FDB">
              <w:rPr>
                <w:b/>
                <w:sz w:val="20"/>
                <w:szCs w:val="20"/>
              </w:rPr>
              <w:t>ВАЖНО!</w:t>
            </w:r>
            <w:r w:rsidRPr="000A7FDB">
              <w:rPr>
                <w:sz w:val="20"/>
                <w:szCs w:val="20"/>
              </w:rPr>
              <w:t xml:space="preserve"> Формулираните изисквания следва да са от една страна съобразени с предмета на поръчката, а от друга – да бъдат пропорционални на нейната стойност, обем и количество.</w:t>
            </w:r>
          </w:p>
          <w:p w:rsidR="00C90C43" w:rsidRPr="001F38E2" w:rsidRDefault="00C90C43">
            <w:pPr>
              <w:jc w:val="both"/>
              <w:rPr>
                <w:color w:val="1F497D"/>
                <w:sz w:val="20"/>
                <w:szCs w:val="20"/>
              </w:rPr>
            </w:pPr>
            <w:r w:rsidRPr="00133734">
              <w:rPr>
                <w:b/>
                <w:sz w:val="20"/>
                <w:szCs w:val="20"/>
                <w:u w:val="single"/>
              </w:rPr>
              <w:t>ВАЖНО!</w:t>
            </w:r>
            <w:r w:rsidRPr="00767D48">
              <w:rPr>
                <w:b/>
                <w:sz w:val="20"/>
                <w:szCs w:val="20"/>
              </w:rPr>
              <w:t xml:space="preserve"> </w:t>
            </w:r>
          </w:p>
          <w:p w:rsidR="00C90C43" w:rsidRPr="001F38E2" w:rsidRDefault="00C90C43" w:rsidP="00026382">
            <w:pPr>
              <w:jc w:val="both"/>
              <w:rPr>
                <w:color w:val="1F497D"/>
                <w:sz w:val="20"/>
                <w:szCs w:val="20"/>
              </w:rPr>
            </w:pPr>
            <w:r w:rsidRPr="00133734">
              <w:rPr>
                <w:b/>
                <w:color w:val="1F497D"/>
                <w:sz w:val="20"/>
                <w:szCs w:val="20"/>
              </w:rPr>
              <w:t>Възложителите нямат право да изискват от участниците да доказват</w:t>
            </w:r>
            <w:r w:rsidRPr="001F38E2">
              <w:rPr>
                <w:b/>
                <w:color w:val="1F497D"/>
                <w:sz w:val="20"/>
                <w:szCs w:val="20"/>
              </w:rPr>
              <w:t xml:space="preserve"> </w:t>
            </w:r>
            <w:r w:rsidRPr="00133734">
              <w:rPr>
                <w:b/>
                <w:color w:val="1F497D"/>
                <w:sz w:val="20"/>
                <w:szCs w:val="20"/>
              </w:rPr>
              <w:t>критерии</w:t>
            </w:r>
            <w:r w:rsidRPr="001F38E2">
              <w:rPr>
                <w:b/>
                <w:color w:val="1F497D"/>
                <w:sz w:val="20"/>
                <w:szCs w:val="20"/>
              </w:rPr>
              <w:t>те</w:t>
            </w:r>
            <w:r w:rsidRPr="00133734">
              <w:rPr>
                <w:b/>
                <w:color w:val="1F497D"/>
                <w:sz w:val="20"/>
                <w:szCs w:val="20"/>
              </w:rPr>
              <w:t xml:space="preserve"> за подбор с информация и документи, които не са посочени в </w:t>
            </w:r>
            <w:r>
              <w:rPr>
                <w:b/>
                <w:color w:val="1F497D"/>
                <w:sz w:val="20"/>
                <w:szCs w:val="20"/>
              </w:rPr>
              <w:t xml:space="preserve"> ЗОП ( чл.59, ал.3 от ЗОП).</w:t>
            </w:r>
          </w:p>
          <w:p w:rsidR="00C90C43" w:rsidRPr="000C1983" w:rsidRDefault="00C90C43" w:rsidP="00F81223">
            <w:pPr>
              <w:jc w:val="both"/>
              <w:rPr>
                <w:b/>
                <w:sz w:val="20"/>
                <w:szCs w:val="20"/>
              </w:rPr>
            </w:pPr>
            <w:r w:rsidRPr="000A7FDB">
              <w:rPr>
                <w:b/>
                <w:sz w:val="20"/>
                <w:szCs w:val="20"/>
              </w:rPr>
              <w:t>(</w:t>
            </w:r>
            <w:r>
              <w:rPr>
                <w:b/>
                <w:sz w:val="20"/>
                <w:szCs w:val="20"/>
              </w:rPr>
              <w:t>чл.59 във връзка с чл.2, ал.2 от ЗОП, чл.63, ал.1, т.1 и чл.59, ал.3 от ЗОП)</w:t>
            </w:r>
          </w:p>
          <w:p w:rsidR="00C90C43" w:rsidRPr="00F370DD" w:rsidRDefault="00C90C43" w:rsidP="0063127D">
            <w:pPr>
              <w:jc w:val="both"/>
              <w:rPr>
                <w:b/>
                <w:sz w:val="20"/>
                <w:szCs w:val="20"/>
              </w:rPr>
            </w:pPr>
          </w:p>
          <w:p w:rsidR="00C90C43" w:rsidRPr="00F370DD" w:rsidRDefault="00C90C43" w:rsidP="00F81223">
            <w:pPr>
              <w:jc w:val="both"/>
              <w:rPr>
                <w:b/>
                <w:sz w:val="20"/>
                <w:szCs w:val="20"/>
              </w:rPr>
            </w:pPr>
            <w:r w:rsidRPr="00F370DD">
              <w:rPr>
                <w:b/>
                <w:color w:val="C0504D"/>
                <w:sz w:val="20"/>
                <w:szCs w:val="20"/>
              </w:rPr>
              <w:t xml:space="preserve">Насочващи източници на информация: </w:t>
            </w:r>
            <w:r w:rsidRPr="00F370DD">
              <w:rPr>
                <w:color w:val="C0504D"/>
                <w:sz w:val="20"/>
                <w:szCs w:val="20"/>
              </w:rPr>
              <w:t>прегледайте обявлението за обществената поръчка и документацията за участие.</w:t>
            </w:r>
          </w:p>
          <w:p w:rsidR="00C90C43" w:rsidRPr="008C2581" w:rsidRDefault="00C90C43" w:rsidP="00FD636E">
            <w:pPr>
              <w:rPr>
                <w:b/>
                <w:sz w:val="20"/>
                <w:szCs w:val="20"/>
                <w:lang w:eastAsia="fr-FR"/>
              </w:rPr>
            </w:pPr>
            <w:r w:rsidRPr="008C2581">
              <w:rPr>
                <w:b/>
                <w:color w:val="000080"/>
                <w:sz w:val="20"/>
                <w:szCs w:val="20"/>
              </w:rPr>
              <w:t xml:space="preserve">т. 9 и 10 от  Насоките </w:t>
            </w:r>
          </w:p>
          <w:p w:rsidR="00C90C43" w:rsidRPr="00E942C0" w:rsidRDefault="00C90C43" w:rsidP="0063127D">
            <w:pPr>
              <w:jc w:val="both"/>
              <w:rPr>
                <w:color w:val="008000"/>
                <w:sz w:val="20"/>
                <w:szCs w:val="20"/>
                <w:u w:val="single"/>
              </w:rPr>
            </w:pPr>
            <w:r w:rsidRPr="00E942C0">
              <w:rPr>
                <w:color w:val="008000"/>
                <w:sz w:val="20"/>
                <w:szCs w:val="20"/>
                <w:u w:val="single"/>
              </w:rPr>
              <w:t>За обществени поръчки с предмет, обособен в позиции:</w:t>
            </w:r>
          </w:p>
          <w:p w:rsidR="00C90C43" w:rsidRPr="00CA3D30" w:rsidRDefault="00C90C43" w:rsidP="00596C0A">
            <w:pPr>
              <w:jc w:val="both"/>
              <w:rPr>
                <w:color w:val="008000"/>
                <w:sz w:val="20"/>
                <w:szCs w:val="20"/>
                <w:lang w:eastAsia="fr-FR"/>
              </w:rPr>
            </w:pPr>
            <w:r w:rsidRPr="00E942C0">
              <w:rPr>
                <w:color w:val="008000"/>
                <w:sz w:val="20"/>
                <w:szCs w:val="20"/>
              </w:rPr>
              <w:t>Анализът за липса на ограничителни изисквания, критерии за подбор/ други изисквания към уча</w:t>
            </w:r>
            <w:r w:rsidRPr="00CA3D30">
              <w:rPr>
                <w:color w:val="008000"/>
                <w:sz w:val="20"/>
                <w:szCs w:val="20"/>
              </w:rPr>
              <w:t>стниците се прави самостоятелно по отношение на всяка обособена позиция.</w:t>
            </w:r>
          </w:p>
        </w:tc>
        <w:tc>
          <w:tcPr>
            <w:tcW w:w="993" w:type="dxa"/>
          </w:tcPr>
          <w:p w:rsidR="00C90C43" w:rsidRPr="00CA3D30" w:rsidRDefault="00C90C43" w:rsidP="00F81223">
            <w:pPr>
              <w:jc w:val="both"/>
              <w:outlineLvl w:val="1"/>
              <w:rPr>
                <w:sz w:val="20"/>
                <w:szCs w:val="20"/>
              </w:rPr>
            </w:pPr>
          </w:p>
        </w:tc>
        <w:tc>
          <w:tcPr>
            <w:tcW w:w="1701" w:type="dxa"/>
          </w:tcPr>
          <w:p w:rsidR="00C90C43" w:rsidRPr="00F32B4B" w:rsidRDefault="00C90C43" w:rsidP="00725339">
            <w:pPr>
              <w:rPr>
                <w:sz w:val="20"/>
                <w:szCs w:val="20"/>
              </w:rPr>
            </w:pPr>
          </w:p>
        </w:tc>
        <w:tc>
          <w:tcPr>
            <w:tcW w:w="992" w:type="dxa"/>
          </w:tcPr>
          <w:p w:rsidR="00C90C43" w:rsidRPr="00F32B4B" w:rsidRDefault="00C90C43" w:rsidP="00725339">
            <w:pPr>
              <w:rPr>
                <w:sz w:val="20"/>
                <w:szCs w:val="20"/>
              </w:rPr>
            </w:pPr>
          </w:p>
        </w:tc>
        <w:tc>
          <w:tcPr>
            <w:tcW w:w="1701" w:type="dxa"/>
          </w:tcPr>
          <w:p w:rsidR="00C90C43" w:rsidRPr="00F32B4B" w:rsidRDefault="00C90C43" w:rsidP="00725339">
            <w:pPr>
              <w:rPr>
                <w:sz w:val="20"/>
                <w:szCs w:val="20"/>
              </w:rPr>
            </w:pPr>
          </w:p>
        </w:tc>
        <w:tc>
          <w:tcPr>
            <w:tcW w:w="2410" w:type="dxa"/>
            <w:gridSpan w:val="2"/>
          </w:tcPr>
          <w:p w:rsidR="00C90C43" w:rsidRPr="00F32B4B" w:rsidRDefault="00C90C43" w:rsidP="00725339">
            <w:pPr>
              <w:rPr>
                <w:sz w:val="20"/>
                <w:szCs w:val="20"/>
              </w:rPr>
            </w:pPr>
          </w:p>
        </w:tc>
      </w:tr>
      <w:tr w:rsidR="00C90C43" w:rsidRPr="000A7FDB" w:rsidTr="004A5ADA">
        <w:trPr>
          <w:gridBefore w:val="1"/>
          <w:wBefore w:w="29" w:type="dxa"/>
          <w:trHeight w:val="270"/>
        </w:trPr>
        <w:tc>
          <w:tcPr>
            <w:tcW w:w="421" w:type="dxa"/>
            <w:gridSpan w:val="2"/>
            <w:shd w:val="clear" w:color="auto" w:fill="auto"/>
          </w:tcPr>
          <w:p w:rsidR="00C90C43" w:rsidRPr="000A7FDB" w:rsidRDefault="00C90C43"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6F2840">
              <w:rPr>
                <w:rFonts w:ascii="Times New Roman" w:hAnsi="Times New Roman" w:cs="Times New Roman"/>
                <w:szCs w:val="20"/>
                <w:lang w:val="bg-BG"/>
              </w:rPr>
              <w:lastRenderedPageBreak/>
              <w:t>28</w:t>
            </w:r>
          </w:p>
        </w:tc>
        <w:tc>
          <w:tcPr>
            <w:tcW w:w="6637" w:type="dxa"/>
            <w:gridSpan w:val="2"/>
            <w:noWrap/>
          </w:tcPr>
          <w:p w:rsidR="00C90C43" w:rsidRPr="009837B4" w:rsidRDefault="00C90C43" w:rsidP="00F81223">
            <w:pPr>
              <w:jc w:val="both"/>
              <w:rPr>
                <w:b/>
                <w:sz w:val="20"/>
                <w:szCs w:val="20"/>
                <w:lang w:eastAsia="fr-FR"/>
              </w:rPr>
            </w:pPr>
            <w:r w:rsidRPr="009837B4">
              <w:rPr>
                <w:b/>
                <w:sz w:val="20"/>
                <w:szCs w:val="20"/>
                <w:lang w:eastAsia="fr-FR"/>
              </w:rPr>
              <w:t>Методиката за оценка на офертите законосъобразна ли е, включително съдържа ли точни указания за определяне на оценката по всеки показател и за определяне на комплексната оценка?</w:t>
            </w:r>
          </w:p>
          <w:p w:rsidR="00C90C43" w:rsidRPr="009837B4" w:rsidRDefault="00C90C43" w:rsidP="00F81223">
            <w:pPr>
              <w:jc w:val="both"/>
              <w:rPr>
                <w:sz w:val="20"/>
                <w:szCs w:val="20"/>
                <w:lang w:eastAsia="fr-FR"/>
              </w:rPr>
            </w:pPr>
            <w:r w:rsidRPr="009837B4">
              <w:rPr>
                <w:sz w:val="20"/>
                <w:szCs w:val="20"/>
                <w:lang w:eastAsia="fr-FR"/>
              </w:rPr>
              <w:t xml:space="preserve">Възложителят е длъжен в методиката за оценка да даде точни и ясни указания за определяне на оценката по показателите и за определяне на комплексната оценка на офертата. Изискването се отнася до всички показатели и </w:t>
            </w:r>
            <w:proofErr w:type="spellStart"/>
            <w:r w:rsidRPr="009837B4">
              <w:rPr>
                <w:sz w:val="20"/>
                <w:szCs w:val="20"/>
                <w:lang w:eastAsia="fr-FR"/>
              </w:rPr>
              <w:t>подпоказатели</w:t>
            </w:r>
            <w:proofErr w:type="spellEnd"/>
            <w:r w:rsidRPr="009837B4">
              <w:rPr>
                <w:sz w:val="20"/>
                <w:szCs w:val="20"/>
                <w:lang w:eastAsia="fr-FR"/>
              </w:rPr>
              <w:t xml:space="preserve"> за оценка, както и до компонентите на оценяване.</w:t>
            </w:r>
          </w:p>
          <w:p w:rsidR="00C90C43" w:rsidRPr="009837B4" w:rsidRDefault="00C90C43" w:rsidP="00F81223">
            <w:pPr>
              <w:jc w:val="both"/>
              <w:rPr>
                <w:sz w:val="20"/>
                <w:szCs w:val="20"/>
                <w:lang w:eastAsia="fr-FR"/>
              </w:rPr>
            </w:pPr>
            <w:r w:rsidRPr="009837B4">
              <w:rPr>
                <w:sz w:val="20"/>
                <w:szCs w:val="20"/>
                <w:lang w:eastAsia="fr-FR"/>
              </w:rPr>
              <w:t>Показателите за оценка следва да са пряко свързани с предмета на поръчката</w:t>
            </w:r>
            <w:r>
              <w:rPr>
                <w:sz w:val="20"/>
                <w:szCs w:val="20"/>
                <w:lang w:eastAsia="fr-FR"/>
              </w:rPr>
              <w:t xml:space="preserve"> - чл.70, ал.5 от ЗОП</w:t>
            </w:r>
          </w:p>
          <w:p w:rsidR="00C90C43" w:rsidRPr="009837B4" w:rsidRDefault="00C90C43" w:rsidP="00F81223">
            <w:pPr>
              <w:jc w:val="both"/>
              <w:rPr>
                <w:sz w:val="20"/>
                <w:szCs w:val="20"/>
                <w:lang w:eastAsia="fr-FR"/>
              </w:rPr>
            </w:pPr>
            <w:r w:rsidRPr="009837B4">
              <w:rPr>
                <w:b/>
                <w:sz w:val="20"/>
                <w:szCs w:val="20"/>
                <w:lang w:eastAsia="fr-FR"/>
              </w:rPr>
              <w:lastRenderedPageBreak/>
              <w:t>ВАЖНО!</w:t>
            </w:r>
            <w:r w:rsidRPr="009837B4">
              <w:rPr>
                <w:sz w:val="20"/>
                <w:szCs w:val="20"/>
                <w:lang w:eastAsia="fr-FR"/>
              </w:rPr>
              <w:t xml:space="preserve"> Методиката за оценка следва да информира заинтересованите лица по какъв начин да подготвят офертите си, за да получат максимален брой точки.</w:t>
            </w:r>
            <w:r>
              <w:rPr>
                <w:sz w:val="20"/>
                <w:szCs w:val="20"/>
                <w:lang w:eastAsia="fr-FR"/>
              </w:rPr>
              <w:t xml:space="preserve"> – чл.70, ал.7, т.3 от ЗОП.</w:t>
            </w:r>
          </w:p>
          <w:p w:rsidR="00C90C43" w:rsidRPr="00133734" w:rsidRDefault="00C90C43" w:rsidP="00F81223">
            <w:pPr>
              <w:jc w:val="both"/>
              <w:rPr>
                <w:sz w:val="20"/>
                <w:szCs w:val="20"/>
              </w:rPr>
            </w:pPr>
            <w:r w:rsidRPr="00133734">
              <w:rPr>
                <w:b/>
                <w:sz w:val="20"/>
                <w:szCs w:val="20"/>
              </w:rPr>
              <w:t xml:space="preserve">ВАЖНО! </w:t>
            </w:r>
          </w:p>
          <w:p w:rsidR="00C90C43" w:rsidRPr="00133734" w:rsidRDefault="00C90C43" w:rsidP="00F81223">
            <w:pPr>
              <w:jc w:val="both"/>
              <w:rPr>
                <w:sz w:val="20"/>
                <w:szCs w:val="20"/>
              </w:rPr>
            </w:pPr>
            <w:r w:rsidRPr="00133734">
              <w:rPr>
                <w:sz w:val="20"/>
                <w:szCs w:val="20"/>
              </w:rPr>
              <w:t>Забранени са показатели за оценка, които отчитат времето за извършване на плащанията в полза на изпълнителя (отложено или разсрочено плащане)</w:t>
            </w:r>
            <w:r>
              <w:rPr>
                <w:sz w:val="20"/>
                <w:szCs w:val="20"/>
              </w:rPr>
              <w:t xml:space="preserve"> – чл.70, ал.10 от ЗОП</w:t>
            </w:r>
          </w:p>
          <w:p w:rsidR="00C90C43" w:rsidRPr="00E31789" w:rsidRDefault="00C90C43" w:rsidP="00F81223">
            <w:pPr>
              <w:jc w:val="both"/>
              <w:rPr>
                <w:sz w:val="20"/>
                <w:szCs w:val="20"/>
                <w:lang w:eastAsia="fr-FR"/>
              </w:rPr>
            </w:pPr>
            <w:r w:rsidRPr="009837B4">
              <w:rPr>
                <w:b/>
                <w:sz w:val="20"/>
                <w:szCs w:val="20"/>
                <w:lang w:eastAsia="fr-FR"/>
              </w:rPr>
              <w:t>(</w:t>
            </w:r>
            <w:r>
              <w:rPr>
                <w:sz w:val="20"/>
                <w:szCs w:val="20"/>
                <w:lang w:eastAsia="fr-FR"/>
              </w:rPr>
              <w:t xml:space="preserve">чл.70 от ЗОП </w:t>
            </w:r>
            <w:r w:rsidRPr="009837B4">
              <w:rPr>
                <w:b/>
                <w:sz w:val="20"/>
                <w:szCs w:val="20"/>
                <w:lang w:eastAsia="fr-FR"/>
              </w:rPr>
              <w:t>)</w:t>
            </w:r>
          </w:p>
          <w:p w:rsidR="00C90C43" w:rsidRPr="009837B4" w:rsidRDefault="00C90C43" w:rsidP="00F81223">
            <w:pPr>
              <w:jc w:val="both"/>
              <w:rPr>
                <w:b/>
                <w:sz w:val="20"/>
                <w:szCs w:val="20"/>
                <w:lang w:eastAsia="fr-FR"/>
              </w:rPr>
            </w:pPr>
            <w:r w:rsidRPr="009837B4">
              <w:rPr>
                <w:b/>
                <w:color w:val="C0504D"/>
                <w:sz w:val="20"/>
                <w:szCs w:val="20"/>
              </w:rPr>
              <w:t xml:space="preserve">Насочващи източници на информация: </w:t>
            </w:r>
            <w:r w:rsidRPr="009837B4">
              <w:rPr>
                <w:color w:val="C0504D"/>
                <w:sz w:val="20"/>
                <w:szCs w:val="20"/>
              </w:rPr>
              <w:t>методика за оценка на офертите, както и останалата част от документацията за участие, която е свързана с описаните в методиката указания.</w:t>
            </w:r>
          </w:p>
          <w:p w:rsidR="00C90C43" w:rsidRPr="009837B4" w:rsidRDefault="00C90C43" w:rsidP="00FD636E">
            <w:pPr>
              <w:rPr>
                <w:color w:val="008000"/>
                <w:sz w:val="20"/>
                <w:szCs w:val="20"/>
              </w:rPr>
            </w:pPr>
            <w:r w:rsidRPr="009837B4">
              <w:rPr>
                <w:b/>
                <w:color w:val="000080"/>
                <w:sz w:val="20"/>
                <w:szCs w:val="20"/>
              </w:rPr>
              <w:t xml:space="preserve">т. 8 или 9 от  Насоките </w:t>
            </w:r>
          </w:p>
          <w:p w:rsidR="00C90C43" w:rsidRPr="009837B4" w:rsidRDefault="00C90C43" w:rsidP="00596C0A">
            <w:pPr>
              <w:jc w:val="both"/>
              <w:rPr>
                <w:b/>
                <w:lang w:eastAsia="fr-FR"/>
              </w:rPr>
            </w:pPr>
            <w:r w:rsidRPr="009837B4">
              <w:rPr>
                <w:color w:val="008000"/>
                <w:sz w:val="20"/>
                <w:szCs w:val="20"/>
              </w:rPr>
              <w:t>Анализирайте методиката за оценка и свързаните части на документацията за участие. Обърнете внимание на относителната тежест на всеки от показателите за оценка, на предвидената скала/стъпка, на инструкциите за начина на определяне на оценката по всеки показател и за определяне на комплексната оценка. Обърнете внимание на начина на присъждането на оценките и доколко съгласно ДУ то е обвързано с обективни обстоятелства.</w:t>
            </w:r>
          </w:p>
        </w:tc>
        <w:tc>
          <w:tcPr>
            <w:tcW w:w="993" w:type="dxa"/>
            <w:shd w:val="clear" w:color="auto" w:fill="auto"/>
          </w:tcPr>
          <w:p w:rsidR="00C90C43" w:rsidRPr="00767D48" w:rsidRDefault="00C90C43" w:rsidP="00F81223">
            <w:pPr>
              <w:jc w:val="both"/>
              <w:outlineLvl w:val="1"/>
              <w:rPr>
                <w:sz w:val="20"/>
                <w:szCs w:val="20"/>
              </w:rPr>
            </w:pPr>
          </w:p>
        </w:tc>
        <w:tc>
          <w:tcPr>
            <w:tcW w:w="1701" w:type="dxa"/>
          </w:tcPr>
          <w:p w:rsidR="00C90C43" w:rsidRPr="000A7FDB" w:rsidRDefault="00C90C43" w:rsidP="00B9048C">
            <w:pPr>
              <w:outlineLvl w:val="1"/>
              <w:rPr>
                <w:sz w:val="20"/>
                <w:szCs w:val="20"/>
              </w:rPr>
            </w:pPr>
          </w:p>
        </w:tc>
        <w:tc>
          <w:tcPr>
            <w:tcW w:w="992" w:type="dxa"/>
          </w:tcPr>
          <w:p w:rsidR="00C90C43" w:rsidRPr="000A7FDB" w:rsidRDefault="00C90C43" w:rsidP="00B9048C">
            <w:pPr>
              <w:outlineLvl w:val="1"/>
              <w:rPr>
                <w:sz w:val="20"/>
                <w:szCs w:val="20"/>
              </w:rPr>
            </w:pPr>
          </w:p>
        </w:tc>
        <w:tc>
          <w:tcPr>
            <w:tcW w:w="1701" w:type="dxa"/>
          </w:tcPr>
          <w:p w:rsidR="00C90C43" w:rsidRPr="000A7FDB" w:rsidRDefault="00C90C43" w:rsidP="00B9048C">
            <w:pPr>
              <w:outlineLvl w:val="1"/>
              <w:rPr>
                <w:sz w:val="20"/>
                <w:szCs w:val="20"/>
              </w:rPr>
            </w:pPr>
          </w:p>
        </w:tc>
        <w:tc>
          <w:tcPr>
            <w:tcW w:w="2410" w:type="dxa"/>
            <w:gridSpan w:val="2"/>
          </w:tcPr>
          <w:p w:rsidR="00C90C43" w:rsidRPr="000A7FDB" w:rsidRDefault="00C90C43" w:rsidP="00B9048C">
            <w:pPr>
              <w:outlineLvl w:val="1"/>
              <w:rPr>
                <w:sz w:val="20"/>
                <w:szCs w:val="20"/>
              </w:rPr>
            </w:pPr>
          </w:p>
        </w:tc>
      </w:tr>
      <w:tr w:rsidR="00C90C43" w:rsidRPr="000A7FDB" w:rsidTr="004A5ADA">
        <w:trPr>
          <w:gridBefore w:val="1"/>
          <w:wBefore w:w="29" w:type="dxa"/>
          <w:trHeight w:val="550"/>
        </w:trPr>
        <w:tc>
          <w:tcPr>
            <w:tcW w:w="9752" w:type="dxa"/>
            <w:gridSpan w:val="6"/>
          </w:tcPr>
          <w:p w:rsidR="00C90C43" w:rsidRPr="000A7FDB" w:rsidRDefault="00C90C43" w:rsidP="004E3130">
            <w:pPr>
              <w:outlineLvl w:val="1"/>
              <w:rPr>
                <w:b/>
                <w:sz w:val="20"/>
                <w:szCs w:val="20"/>
              </w:rPr>
            </w:pPr>
            <w:r w:rsidRPr="000A7FDB">
              <w:rPr>
                <w:b/>
                <w:bCs/>
                <w:sz w:val="20"/>
                <w:szCs w:val="20"/>
              </w:rPr>
              <w:lastRenderedPageBreak/>
              <w:t>ІІ. ПРОВЕЖДАНЕ НА ПРОЦЕДУРАТА ЗА ОБЩЕСТВЕНА ПОРЪЧКА</w:t>
            </w:r>
          </w:p>
        </w:tc>
        <w:tc>
          <w:tcPr>
            <w:tcW w:w="992" w:type="dxa"/>
          </w:tcPr>
          <w:p w:rsidR="00C90C43" w:rsidRPr="000A7FDB" w:rsidRDefault="00C90C43" w:rsidP="004E3130">
            <w:pPr>
              <w:outlineLvl w:val="1"/>
              <w:rPr>
                <w:b/>
                <w:bCs/>
                <w:sz w:val="20"/>
                <w:szCs w:val="20"/>
              </w:rPr>
            </w:pPr>
          </w:p>
        </w:tc>
        <w:tc>
          <w:tcPr>
            <w:tcW w:w="1701" w:type="dxa"/>
          </w:tcPr>
          <w:p w:rsidR="00C90C43" w:rsidRPr="000A7FDB" w:rsidRDefault="00C90C43" w:rsidP="004E3130">
            <w:pPr>
              <w:outlineLvl w:val="1"/>
              <w:rPr>
                <w:b/>
                <w:bCs/>
                <w:sz w:val="20"/>
                <w:szCs w:val="20"/>
              </w:rPr>
            </w:pPr>
          </w:p>
        </w:tc>
        <w:tc>
          <w:tcPr>
            <w:tcW w:w="2410" w:type="dxa"/>
            <w:gridSpan w:val="2"/>
          </w:tcPr>
          <w:p w:rsidR="00C90C43" w:rsidRPr="000A7FDB" w:rsidRDefault="00C90C43" w:rsidP="004E3130">
            <w:pPr>
              <w:outlineLvl w:val="1"/>
              <w:rPr>
                <w:b/>
                <w:bCs/>
                <w:sz w:val="20"/>
                <w:szCs w:val="20"/>
              </w:rPr>
            </w:pPr>
          </w:p>
        </w:tc>
      </w:tr>
      <w:tr w:rsidR="00C90C43" w:rsidRPr="000A7FDB" w:rsidTr="004A5ADA">
        <w:trPr>
          <w:gridBefore w:val="1"/>
          <w:wBefore w:w="29" w:type="dxa"/>
          <w:trHeight w:val="550"/>
        </w:trPr>
        <w:tc>
          <w:tcPr>
            <w:tcW w:w="9752" w:type="dxa"/>
            <w:gridSpan w:val="6"/>
          </w:tcPr>
          <w:p w:rsidR="00C90C43" w:rsidRPr="000A7FDB" w:rsidDel="00D627D7" w:rsidRDefault="00C90C43" w:rsidP="005C3215">
            <w:pPr>
              <w:outlineLvl w:val="1"/>
              <w:rPr>
                <w:b/>
                <w:sz w:val="20"/>
                <w:szCs w:val="20"/>
              </w:rPr>
            </w:pPr>
            <w:r w:rsidRPr="000A7FDB">
              <w:rPr>
                <w:b/>
                <w:bCs/>
                <w:sz w:val="20"/>
                <w:szCs w:val="20"/>
              </w:rPr>
              <w:t>ІІ. 1 Искания за разяснения по документацията за участие</w:t>
            </w:r>
          </w:p>
        </w:tc>
        <w:tc>
          <w:tcPr>
            <w:tcW w:w="992" w:type="dxa"/>
          </w:tcPr>
          <w:p w:rsidR="00C90C43" w:rsidRPr="000A7FDB" w:rsidRDefault="00C90C43" w:rsidP="005C3215">
            <w:pPr>
              <w:outlineLvl w:val="1"/>
              <w:rPr>
                <w:b/>
                <w:bCs/>
                <w:sz w:val="20"/>
                <w:szCs w:val="20"/>
              </w:rPr>
            </w:pPr>
          </w:p>
        </w:tc>
        <w:tc>
          <w:tcPr>
            <w:tcW w:w="1701" w:type="dxa"/>
          </w:tcPr>
          <w:p w:rsidR="00C90C43" w:rsidRPr="000A7FDB" w:rsidRDefault="00C90C43" w:rsidP="005C3215">
            <w:pPr>
              <w:outlineLvl w:val="1"/>
              <w:rPr>
                <w:b/>
                <w:bCs/>
                <w:sz w:val="20"/>
                <w:szCs w:val="20"/>
              </w:rPr>
            </w:pPr>
          </w:p>
        </w:tc>
        <w:tc>
          <w:tcPr>
            <w:tcW w:w="2410" w:type="dxa"/>
            <w:gridSpan w:val="2"/>
          </w:tcPr>
          <w:p w:rsidR="00C90C43" w:rsidRPr="000A7FDB" w:rsidRDefault="00C90C43" w:rsidP="005C3215">
            <w:pPr>
              <w:outlineLvl w:val="1"/>
              <w:rPr>
                <w:b/>
                <w:bCs/>
                <w:sz w:val="20"/>
                <w:szCs w:val="20"/>
              </w:rPr>
            </w:pPr>
          </w:p>
        </w:tc>
      </w:tr>
      <w:tr w:rsidR="00C90C43" w:rsidRPr="000A7FDB" w:rsidTr="004A5ADA">
        <w:trPr>
          <w:gridBefore w:val="1"/>
          <w:wBefore w:w="29" w:type="dxa"/>
          <w:trHeight w:val="270"/>
        </w:trPr>
        <w:tc>
          <w:tcPr>
            <w:tcW w:w="421" w:type="dxa"/>
            <w:gridSpan w:val="2"/>
          </w:tcPr>
          <w:p w:rsidR="00C90C43" w:rsidRPr="000A7FDB" w:rsidRDefault="00C90C43"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29</w:t>
            </w:r>
          </w:p>
        </w:tc>
        <w:tc>
          <w:tcPr>
            <w:tcW w:w="6637" w:type="dxa"/>
            <w:gridSpan w:val="2"/>
            <w:noWrap/>
          </w:tcPr>
          <w:p w:rsidR="00C90C43" w:rsidRPr="000A7FDB" w:rsidRDefault="00C90C43" w:rsidP="00573425">
            <w:pPr>
              <w:jc w:val="both"/>
              <w:rPr>
                <w:b/>
                <w:sz w:val="20"/>
                <w:szCs w:val="20"/>
                <w:lang w:eastAsia="fr-FR"/>
              </w:rPr>
            </w:pPr>
            <w:r w:rsidRPr="000A7FDB">
              <w:rPr>
                <w:b/>
                <w:sz w:val="20"/>
                <w:szCs w:val="20"/>
                <w:lang w:eastAsia="fr-FR"/>
              </w:rPr>
              <w:t xml:space="preserve">Спазен ли е срокът за отговор на постъпилите искания за разяснение по документацията за участие? </w:t>
            </w:r>
          </w:p>
          <w:p w:rsidR="00C90C43" w:rsidRPr="000A7FDB" w:rsidRDefault="00C90C43" w:rsidP="00573425">
            <w:pPr>
              <w:jc w:val="both"/>
              <w:rPr>
                <w:sz w:val="20"/>
                <w:szCs w:val="20"/>
                <w:lang w:eastAsia="fr-FR"/>
              </w:rPr>
            </w:pPr>
            <w:r w:rsidRPr="000A7FDB">
              <w:rPr>
                <w:sz w:val="20"/>
                <w:szCs w:val="20"/>
                <w:lang w:eastAsia="fr-FR"/>
              </w:rPr>
              <w:t>Възложителят е длъжен да даде отговор на заинтересованите лица в 4-дневен срок от постъпването на искането за разяснение</w:t>
            </w:r>
            <w:r>
              <w:rPr>
                <w:sz w:val="20"/>
                <w:szCs w:val="20"/>
                <w:lang w:eastAsia="fr-FR"/>
              </w:rPr>
              <w:t xml:space="preserve">, но не по-късно от 6 дни преди срока за получаване на офертите (при съкращаване на </w:t>
            </w:r>
            <w:r>
              <w:rPr>
                <w:sz w:val="20"/>
                <w:szCs w:val="20"/>
                <w:lang w:eastAsia="fr-FR"/>
              </w:rPr>
              <w:lastRenderedPageBreak/>
              <w:t xml:space="preserve">сроковете се прилага чл.33, ал.2) </w:t>
            </w:r>
          </w:p>
          <w:p w:rsidR="00C90C43" w:rsidRPr="00AC2F22" w:rsidRDefault="00C90C43" w:rsidP="00573425">
            <w:pPr>
              <w:jc w:val="both"/>
              <w:rPr>
                <w:sz w:val="20"/>
                <w:szCs w:val="20"/>
                <w:lang w:eastAsia="fr-FR"/>
              </w:rPr>
            </w:pPr>
            <w:r w:rsidRPr="00133734">
              <w:rPr>
                <w:b/>
                <w:sz w:val="20"/>
                <w:szCs w:val="20"/>
              </w:rPr>
              <w:t xml:space="preserve">ВАЖНО! </w:t>
            </w:r>
            <w:r w:rsidRPr="003057AE">
              <w:rPr>
                <w:sz w:val="20"/>
                <w:szCs w:val="20"/>
                <w:u w:val="single"/>
              </w:rPr>
              <w:t>разясненията се</w:t>
            </w:r>
            <w:r w:rsidRPr="003057AE">
              <w:rPr>
                <w:sz w:val="20"/>
                <w:szCs w:val="20"/>
                <w:u w:val="single"/>
                <w:lang w:val="en-US"/>
              </w:rPr>
              <w:t xml:space="preserve"> </w:t>
            </w:r>
            <w:r w:rsidRPr="003057AE">
              <w:rPr>
                <w:sz w:val="20"/>
                <w:szCs w:val="20"/>
                <w:u w:val="single"/>
              </w:rPr>
              <w:t>предоставят чрез публикуване в профила на купувача</w:t>
            </w:r>
            <w:r w:rsidRPr="00133734">
              <w:rPr>
                <w:sz w:val="20"/>
                <w:szCs w:val="20"/>
              </w:rPr>
              <w:t>. В разясненията не се посочва информация за лицата, които са ги поискали.</w:t>
            </w:r>
          </w:p>
          <w:p w:rsidR="00C90C43" w:rsidRPr="00BE3DEC" w:rsidRDefault="00C90C43" w:rsidP="00573425">
            <w:pPr>
              <w:jc w:val="both"/>
              <w:rPr>
                <w:b/>
                <w:sz w:val="20"/>
                <w:szCs w:val="20"/>
                <w:lang w:eastAsia="fr-FR"/>
              </w:rPr>
            </w:pPr>
            <w:r w:rsidRPr="00BE3DEC">
              <w:rPr>
                <w:b/>
                <w:sz w:val="20"/>
                <w:szCs w:val="20"/>
                <w:lang w:eastAsia="fr-FR"/>
              </w:rPr>
              <w:t xml:space="preserve">(чл. </w:t>
            </w:r>
            <w:r>
              <w:rPr>
                <w:b/>
                <w:sz w:val="20"/>
                <w:szCs w:val="20"/>
                <w:lang w:eastAsia="fr-FR"/>
              </w:rPr>
              <w:t>33</w:t>
            </w:r>
            <w:r w:rsidRPr="00BE3DEC">
              <w:rPr>
                <w:b/>
                <w:sz w:val="20"/>
                <w:szCs w:val="20"/>
                <w:lang w:eastAsia="fr-FR"/>
              </w:rPr>
              <w:t xml:space="preserve"> от ЗОП)</w:t>
            </w:r>
          </w:p>
          <w:p w:rsidR="00C90C43" w:rsidRPr="00DF02DE" w:rsidRDefault="00C90C43" w:rsidP="00573425">
            <w:pPr>
              <w:jc w:val="both"/>
              <w:rPr>
                <w:color w:val="C0504D"/>
                <w:sz w:val="20"/>
                <w:szCs w:val="20"/>
              </w:rPr>
            </w:pPr>
            <w:r w:rsidRPr="006B7210">
              <w:rPr>
                <w:b/>
                <w:color w:val="C0504D"/>
                <w:sz w:val="20"/>
                <w:szCs w:val="20"/>
              </w:rPr>
              <w:t xml:space="preserve">Насочващи източници на информация: </w:t>
            </w:r>
            <w:r w:rsidRPr="00DF02DE">
              <w:rPr>
                <w:color w:val="C0504D"/>
                <w:sz w:val="20"/>
                <w:szCs w:val="20"/>
              </w:rPr>
              <w:t>прегледайте постъпилите искания за разяснения и дадените отговори.</w:t>
            </w:r>
          </w:p>
          <w:p w:rsidR="00C90C43" w:rsidRPr="000A7FDB" w:rsidRDefault="00C90C43" w:rsidP="00FD636E">
            <w:pPr>
              <w:rPr>
                <w:b/>
                <w:color w:val="000080"/>
                <w:sz w:val="20"/>
                <w:szCs w:val="20"/>
              </w:rPr>
            </w:pPr>
            <w:r w:rsidRPr="00767D48">
              <w:rPr>
                <w:b/>
                <w:color w:val="000080"/>
                <w:sz w:val="20"/>
                <w:szCs w:val="20"/>
              </w:rPr>
              <w:t xml:space="preserve">т. </w:t>
            </w:r>
            <w:r w:rsidRPr="00AC2F22">
              <w:rPr>
                <w:b/>
                <w:color w:val="000080"/>
                <w:sz w:val="20"/>
                <w:szCs w:val="20"/>
              </w:rPr>
              <w:t>8 или 9</w:t>
            </w:r>
            <w:r w:rsidRPr="000A7FDB">
              <w:rPr>
                <w:b/>
                <w:color w:val="000080"/>
                <w:sz w:val="20"/>
                <w:szCs w:val="20"/>
              </w:rPr>
              <w:t xml:space="preserve"> от  Насоките</w:t>
            </w:r>
          </w:p>
          <w:p w:rsidR="00C90C43" w:rsidRPr="000A7FDB" w:rsidRDefault="00C90C43" w:rsidP="004D44C0">
            <w:pPr>
              <w:rPr>
                <w:color w:val="008000"/>
                <w:sz w:val="20"/>
                <w:szCs w:val="20"/>
              </w:rPr>
            </w:pPr>
            <w:r w:rsidRPr="000A7FDB">
              <w:rPr>
                <w:b/>
                <w:color w:val="548DD4"/>
                <w:sz w:val="20"/>
                <w:szCs w:val="20"/>
              </w:rPr>
              <w:t>използвайте таблица № 3</w:t>
            </w:r>
          </w:p>
          <w:p w:rsidR="00C90C43" w:rsidRPr="000A7FDB" w:rsidRDefault="00C90C43" w:rsidP="00573425">
            <w:pPr>
              <w:keepNext/>
              <w:keepLines/>
              <w:jc w:val="both"/>
              <w:outlineLvl w:val="1"/>
              <w:rPr>
                <w:color w:val="008000"/>
                <w:sz w:val="20"/>
                <w:szCs w:val="20"/>
              </w:rPr>
            </w:pPr>
            <w:r w:rsidRPr="000A7FDB">
              <w:rPr>
                <w:color w:val="008000"/>
                <w:sz w:val="20"/>
                <w:szCs w:val="20"/>
              </w:rPr>
              <w:t>За всяко постъпило искане поотделно анализирайте и документирайте в таблица по образец:</w:t>
            </w:r>
          </w:p>
          <w:p w:rsidR="00C90C43" w:rsidRPr="000A7FDB" w:rsidRDefault="00C90C43" w:rsidP="00573425">
            <w:pPr>
              <w:keepNext/>
              <w:keepLines/>
              <w:jc w:val="both"/>
              <w:outlineLvl w:val="1"/>
              <w:rPr>
                <w:color w:val="008000"/>
                <w:sz w:val="20"/>
                <w:szCs w:val="20"/>
              </w:rPr>
            </w:pPr>
            <w:r w:rsidRPr="000A7FDB">
              <w:rPr>
                <w:color w:val="008000"/>
                <w:sz w:val="20"/>
                <w:szCs w:val="20"/>
              </w:rPr>
              <w:t>- датата, на която е постъпило искането за разяснение, включително и наименованието на подателя;</w:t>
            </w:r>
          </w:p>
          <w:p w:rsidR="00C90C43" w:rsidRPr="00133734" w:rsidRDefault="00C90C43" w:rsidP="00573425">
            <w:pPr>
              <w:jc w:val="both"/>
              <w:rPr>
                <w:color w:val="008000"/>
                <w:sz w:val="20"/>
                <w:szCs w:val="20"/>
              </w:rPr>
            </w:pPr>
            <w:r w:rsidRPr="000A7FDB">
              <w:rPr>
                <w:color w:val="008000"/>
                <w:sz w:val="20"/>
                <w:szCs w:val="20"/>
              </w:rPr>
              <w:t xml:space="preserve">- датата, на която е </w:t>
            </w:r>
            <w:r>
              <w:rPr>
                <w:color w:val="008000"/>
                <w:sz w:val="20"/>
                <w:szCs w:val="20"/>
              </w:rPr>
              <w:t>публикуван</w:t>
            </w:r>
            <w:r w:rsidRPr="000A7FDB">
              <w:rPr>
                <w:color w:val="008000"/>
                <w:sz w:val="20"/>
                <w:szCs w:val="20"/>
              </w:rPr>
              <w:t xml:space="preserve"> отговора на поисканото разяснение</w:t>
            </w:r>
          </w:p>
          <w:p w:rsidR="00C90C43" w:rsidRPr="000A7FDB" w:rsidRDefault="00C90C43" w:rsidP="004169D1">
            <w:pPr>
              <w:jc w:val="both"/>
              <w:rPr>
                <w:b/>
                <w:sz w:val="20"/>
                <w:szCs w:val="20"/>
                <w:lang w:eastAsia="fr-FR"/>
              </w:rPr>
            </w:pPr>
          </w:p>
        </w:tc>
        <w:tc>
          <w:tcPr>
            <w:tcW w:w="993" w:type="dxa"/>
          </w:tcPr>
          <w:p w:rsidR="00C90C43" w:rsidRPr="008438F2" w:rsidRDefault="00C90C43" w:rsidP="00F81223">
            <w:pPr>
              <w:jc w:val="both"/>
              <w:outlineLvl w:val="1"/>
              <w:rPr>
                <w:sz w:val="20"/>
                <w:szCs w:val="20"/>
              </w:rPr>
            </w:pPr>
          </w:p>
        </w:tc>
        <w:tc>
          <w:tcPr>
            <w:tcW w:w="1701" w:type="dxa"/>
          </w:tcPr>
          <w:p w:rsidR="00C90C43" w:rsidRPr="000A7FDB" w:rsidRDefault="00C90C43" w:rsidP="00CC4A7A">
            <w:pPr>
              <w:jc w:val="both"/>
              <w:outlineLvl w:val="1"/>
              <w:rPr>
                <w:sz w:val="20"/>
                <w:szCs w:val="20"/>
              </w:rPr>
            </w:pPr>
          </w:p>
        </w:tc>
        <w:tc>
          <w:tcPr>
            <w:tcW w:w="992" w:type="dxa"/>
          </w:tcPr>
          <w:p w:rsidR="00C90C43" w:rsidRPr="000A7FDB" w:rsidRDefault="00C90C43" w:rsidP="00CC4A7A">
            <w:pPr>
              <w:jc w:val="both"/>
              <w:outlineLvl w:val="1"/>
              <w:rPr>
                <w:sz w:val="20"/>
                <w:szCs w:val="20"/>
              </w:rPr>
            </w:pPr>
          </w:p>
        </w:tc>
        <w:tc>
          <w:tcPr>
            <w:tcW w:w="1701" w:type="dxa"/>
          </w:tcPr>
          <w:p w:rsidR="00C90C43" w:rsidRPr="000A7FDB" w:rsidRDefault="00C90C43" w:rsidP="00CC4A7A">
            <w:pPr>
              <w:jc w:val="both"/>
              <w:outlineLvl w:val="1"/>
              <w:rPr>
                <w:sz w:val="20"/>
                <w:szCs w:val="20"/>
              </w:rPr>
            </w:pPr>
          </w:p>
        </w:tc>
        <w:tc>
          <w:tcPr>
            <w:tcW w:w="2410" w:type="dxa"/>
            <w:gridSpan w:val="2"/>
          </w:tcPr>
          <w:p w:rsidR="00C90C43" w:rsidRPr="000A7FDB" w:rsidRDefault="00C90C43" w:rsidP="00CC4A7A">
            <w:pPr>
              <w:jc w:val="both"/>
              <w:outlineLvl w:val="1"/>
              <w:rPr>
                <w:sz w:val="20"/>
                <w:szCs w:val="20"/>
              </w:rPr>
            </w:pPr>
          </w:p>
        </w:tc>
      </w:tr>
      <w:tr w:rsidR="00C90C43" w:rsidRPr="000A7FDB" w:rsidTr="004A5ADA">
        <w:trPr>
          <w:gridBefore w:val="1"/>
          <w:wBefore w:w="29" w:type="dxa"/>
          <w:trHeight w:val="270"/>
        </w:trPr>
        <w:tc>
          <w:tcPr>
            <w:tcW w:w="421" w:type="dxa"/>
            <w:gridSpan w:val="2"/>
          </w:tcPr>
          <w:p w:rsidR="00C90C43" w:rsidRPr="00994B8F" w:rsidRDefault="00C90C43"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Pr>
                <w:rFonts w:ascii="Times New Roman" w:hAnsi="Times New Roman" w:cs="Times New Roman"/>
                <w:szCs w:val="20"/>
                <w:lang w:val="bg-BG"/>
              </w:rPr>
              <w:t>0</w:t>
            </w:r>
          </w:p>
        </w:tc>
        <w:tc>
          <w:tcPr>
            <w:tcW w:w="6637" w:type="dxa"/>
            <w:gridSpan w:val="2"/>
            <w:noWrap/>
          </w:tcPr>
          <w:p w:rsidR="00C90C43" w:rsidRPr="00C13447" w:rsidRDefault="00C90C43" w:rsidP="00F81223">
            <w:pPr>
              <w:jc w:val="both"/>
              <w:rPr>
                <w:b/>
                <w:sz w:val="20"/>
                <w:szCs w:val="20"/>
                <w:lang w:eastAsia="fr-FR"/>
              </w:rPr>
            </w:pPr>
            <w:r w:rsidRPr="00C13447">
              <w:rPr>
                <w:b/>
                <w:sz w:val="20"/>
                <w:szCs w:val="20"/>
                <w:lang w:eastAsia="fr-FR"/>
              </w:rPr>
              <w:t>Даденото от възложителя разяснение</w:t>
            </w:r>
            <w:r w:rsidR="009C4ED1">
              <w:rPr>
                <w:b/>
                <w:sz w:val="20"/>
                <w:szCs w:val="20"/>
                <w:lang w:eastAsia="fr-FR"/>
              </w:rPr>
              <w:t xml:space="preserve"> не</w:t>
            </w:r>
            <w:r w:rsidRPr="00C13447">
              <w:rPr>
                <w:b/>
                <w:sz w:val="20"/>
                <w:szCs w:val="20"/>
                <w:lang w:eastAsia="fr-FR"/>
              </w:rPr>
              <w:t xml:space="preserve"> променя съдържанието на изискванията, съдържащи се в документацията за участие</w:t>
            </w:r>
            <w:r w:rsidR="009C4ED1">
              <w:rPr>
                <w:b/>
                <w:sz w:val="20"/>
                <w:szCs w:val="20"/>
                <w:lang w:eastAsia="fr-FR"/>
              </w:rPr>
              <w:t>, нали</w:t>
            </w:r>
            <w:r w:rsidRPr="00C13447">
              <w:rPr>
                <w:b/>
                <w:sz w:val="20"/>
                <w:szCs w:val="20"/>
                <w:lang w:eastAsia="fr-FR"/>
              </w:rPr>
              <w:t>?</w:t>
            </w:r>
          </w:p>
          <w:p w:rsidR="00C90C43" w:rsidRPr="000A7FDB" w:rsidRDefault="00C90C43" w:rsidP="00F81223">
            <w:pPr>
              <w:jc w:val="both"/>
              <w:rPr>
                <w:sz w:val="20"/>
                <w:szCs w:val="20"/>
                <w:lang w:eastAsia="fr-FR"/>
              </w:rPr>
            </w:pPr>
            <w:r w:rsidRPr="002A39E0">
              <w:rPr>
                <w:sz w:val="20"/>
                <w:szCs w:val="20"/>
                <w:lang w:eastAsia="fr-FR"/>
              </w:rPr>
              <w:t>Възложителят няма право да променя изискванията, съдържащи се в документацията за</w:t>
            </w:r>
            <w:r w:rsidRPr="006B7210">
              <w:rPr>
                <w:sz w:val="20"/>
                <w:szCs w:val="20"/>
                <w:lang w:eastAsia="fr-FR"/>
              </w:rPr>
              <w:t xml:space="preserve"> участие, с разясненията по нея – </w:t>
            </w:r>
            <w:r w:rsidRPr="00DF02DE">
              <w:rPr>
                <w:sz w:val="20"/>
                <w:szCs w:val="20"/>
                <w:lang w:eastAsia="fr-FR"/>
              </w:rPr>
              <w:t xml:space="preserve">няма право </w:t>
            </w:r>
            <w:r w:rsidRPr="007570F6">
              <w:rPr>
                <w:sz w:val="20"/>
                <w:szCs w:val="20"/>
                <w:lang w:eastAsia="fr-FR"/>
              </w:rPr>
              <w:t xml:space="preserve">нито да допълва, нито да изменя, нито да отменя изисквания. Информацията </w:t>
            </w:r>
            <w:r w:rsidRPr="00767D48">
              <w:rPr>
                <w:sz w:val="20"/>
                <w:szCs w:val="20"/>
                <w:lang w:eastAsia="fr-FR"/>
              </w:rPr>
              <w:t>в</w:t>
            </w:r>
            <w:r w:rsidRPr="00AC2F22">
              <w:rPr>
                <w:sz w:val="20"/>
                <w:szCs w:val="20"/>
                <w:lang w:eastAsia="fr-FR"/>
              </w:rPr>
              <w:t xml:space="preserve"> отговорите</w:t>
            </w:r>
            <w:r w:rsidRPr="000A7FDB">
              <w:rPr>
                <w:sz w:val="20"/>
                <w:szCs w:val="20"/>
                <w:lang w:eastAsia="fr-FR"/>
              </w:rPr>
              <w:t xml:space="preserve"> на възложителя не трябва да противоречи на информацията от документацията за участие. </w:t>
            </w:r>
          </w:p>
          <w:p w:rsidR="00C90C43" w:rsidRPr="00AC2F22" w:rsidRDefault="00C90C43" w:rsidP="00F81223">
            <w:pPr>
              <w:jc w:val="both"/>
              <w:rPr>
                <w:b/>
                <w:sz w:val="20"/>
                <w:szCs w:val="20"/>
                <w:lang w:eastAsia="fr-FR"/>
              </w:rPr>
            </w:pPr>
            <w:r w:rsidRPr="000A7FDB">
              <w:rPr>
                <w:b/>
                <w:sz w:val="20"/>
                <w:szCs w:val="20"/>
                <w:lang w:eastAsia="fr-FR"/>
              </w:rPr>
              <w:t xml:space="preserve">(чл. </w:t>
            </w:r>
            <w:r>
              <w:rPr>
                <w:b/>
                <w:sz w:val="20"/>
                <w:szCs w:val="20"/>
                <w:lang w:eastAsia="fr-FR"/>
              </w:rPr>
              <w:t>100, ал.1-2</w:t>
            </w:r>
            <w:r w:rsidRPr="000A7FDB">
              <w:rPr>
                <w:b/>
                <w:sz w:val="20"/>
                <w:szCs w:val="20"/>
                <w:lang w:eastAsia="fr-FR"/>
              </w:rPr>
              <w:t xml:space="preserve"> от ЗОП</w:t>
            </w:r>
            <w:r w:rsidRPr="00AC2F22">
              <w:rPr>
                <w:b/>
                <w:sz w:val="20"/>
                <w:szCs w:val="20"/>
                <w:lang w:eastAsia="fr-FR"/>
              </w:rPr>
              <w:t xml:space="preserve">) </w:t>
            </w:r>
          </w:p>
          <w:p w:rsidR="00C90C43" w:rsidRPr="000A7FDB" w:rsidRDefault="00C90C43" w:rsidP="00672EF2">
            <w:pPr>
              <w:jc w:val="both"/>
              <w:outlineLvl w:val="1"/>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 xml:space="preserve">прегледайте </w:t>
            </w:r>
            <w:r>
              <w:rPr>
                <w:color w:val="C0504D"/>
                <w:sz w:val="20"/>
                <w:szCs w:val="20"/>
              </w:rPr>
              <w:t>публикуваните</w:t>
            </w:r>
            <w:r w:rsidRPr="000A7FDB">
              <w:rPr>
                <w:color w:val="C0504D"/>
                <w:sz w:val="20"/>
                <w:szCs w:val="20"/>
              </w:rPr>
              <w:t xml:space="preserve"> отговори, както и документацията за участие, включително обявлението за обществената поръчка.</w:t>
            </w:r>
          </w:p>
          <w:p w:rsidR="00C90C43" w:rsidRPr="000A7FDB" w:rsidRDefault="00C90C43" w:rsidP="00D55EFA">
            <w:pPr>
              <w:rPr>
                <w:b/>
                <w:sz w:val="20"/>
                <w:szCs w:val="20"/>
                <w:lang w:eastAsia="fr-FR"/>
              </w:rPr>
            </w:pPr>
            <w:r w:rsidRPr="000A7FDB">
              <w:rPr>
                <w:b/>
                <w:color w:val="000080"/>
                <w:sz w:val="20"/>
                <w:szCs w:val="20"/>
              </w:rPr>
              <w:t>т. 8 или 9 от  Насоките</w:t>
            </w:r>
          </w:p>
          <w:p w:rsidR="00C90C43" w:rsidRPr="000A7FDB" w:rsidRDefault="00C90C43" w:rsidP="00573425">
            <w:pPr>
              <w:jc w:val="both"/>
              <w:rPr>
                <w:color w:val="008000"/>
                <w:sz w:val="20"/>
                <w:szCs w:val="20"/>
              </w:rPr>
            </w:pPr>
            <w:r w:rsidRPr="000A7FDB">
              <w:rPr>
                <w:color w:val="008000"/>
                <w:sz w:val="20"/>
                <w:szCs w:val="20"/>
              </w:rPr>
              <w:t xml:space="preserve">Анализирайте дали дадените отговори на практика изменят изисквания, </w:t>
            </w:r>
            <w:r w:rsidRPr="000A7FDB">
              <w:rPr>
                <w:color w:val="008000"/>
                <w:sz w:val="20"/>
                <w:szCs w:val="20"/>
              </w:rPr>
              <w:lastRenderedPageBreak/>
              <w:t>съдържащи се в документацията за участие.</w:t>
            </w:r>
          </w:p>
          <w:p w:rsidR="00C90C43" w:rsidRPr="000A7FDB" w:rsidRDefault="00C90C43" w:rsidP="00B54C40">
            <w:pPr>
              <w:jc w:val="both"/>
              <w:rPr>
                <w:b/>
                <w:sz w:val="20"/>
                <w:szCs w:val="20"/>
                <w:lang w:eastAsia="fr-FR"/>
              </w:rPr>
            </w:pPr>
            <w:r w:rsidRPr="000A7FDB">
              <w:rPr>
                <w:color w:val="008000"/>
                <w:sz w:val="20"/>
                <w:szCs w:val="20"/>
              </w:rPr>
              <w:t>Ако с разяснението се променят изисквания, следва да се формулира констатация. Същата ще има  финансово влияние, ако изменението се отнася до изисквания от обявлението за обществена поръчка.</w:t>
            </w:r>
          </w:p>
        </w:tc>
        <w:tc>
          <w:tcPr>
            <w:tcW w:w="993" w:type="dxa"/>
          </w:tcPr>
          <w:p w:rsidR="00C90C43" w:rsidRPr="000A7FDB" w:rsidRDefault="00C90C43" w:rsidP="00F81223">
            <w:pPr>
              <w:jc w:val="both"/>
              <w:outlineLvl w:val="1"/>
              <w:rPr>
                <w:sz w:val="20"/>
                <w:szCs w:val="20"/>
              </w:rPr>
            </w:pPr>
          </w:p>
        </w:tc>
        <w:tc>
          <w:tcPr>
            <w:tcW w:w="1701" w:type="dxa"/>
          </w:tcPr>
          <w:p w:rsidR="00C90C43" w:rsidRPr="000A7FDB" w:rsidRDefault="00C90C43" w:rsidP="00CC4A7A">
            <w:pPr>
              <w:jc w:val="both"/>
              <w:outlineLvl w:val="1"/>
              <w:rPr>
                <w:sz w:val="20"/>
                <w:szCs w:val="20"/>
              </w:rPr>
            </w:pPr>
          </w:p>
        </w:tc>
        <w:tc>
          <w:tcPr>
            <w:tcW w:w="992" w:type="dxa"/>
          </w:tcPr>
          <w:p w:rsidR="00C90C43" w:rsidRPr="000A7FDB" w:rsidRDefault="00C90C43" w:rsidP="00CC4A7A">
            <w:pPr>
              <w:jc w:val="both"/>
              <w:outlineLvl w:val="1"/>
              <w:rPr>
                <w:sz w:val="20"/>
                <w:szCs w:val="20"/>
              </w:rPr>
            </w:pPr>
          </w:p>
        </w:tc>
        <w:tc>
          <w:tcPr>
            <w:tcW w:w="1701" w:type="dxa"/>
          </w:tcPr>
          <w:p w:rsidR="00C90C43" w:rsidRPr="000A7FDB" w:rsidRDefault="00C90C43" w:rsidP="00CC4A7A">
            <w:pPr>
              <w:jc w:val="both"/>
              <w:outlineLvl w:val="1"/>
              <w:rPr>
                <w:sz w:val="20"/>
                <w:szCs w:val="20"/>
              </w:rPr>
            </w:pPr>
          </w:p>
        </w:tc>
        <w:tc>
          <w:tcPr>
            <w:tcW w:w="2410" w:type="dxa"/>
            <w:gridSpan w:val="2"/>
          </w:tcPr>
          <w:p w:rsidR="00C90C43" w:rsidRPr="000A7FDB" w:rsidRDefault="00C90C43" w:rsidP="00CC4A7A">
            <w:pPr>
              <w:jc w:val="both"/>
              <w:outlineLvl w:val="1"/>
              <w:rPr>
                <w:sz w:val="20"/>
                <w:szCs w:val="20"/>
              </w:rPr>
            </w:pPr>
          </w:p>
        </w:tc>
      </w:tr>
      <w:tr w:rsidR="00C90C43" w:rsidRPr="000A7FDB" w:rsidTr="004A5ADA">
        <w:trPr>
          <w:gridBefore w:val="1"/>
          <w:wBefore w:w="29" w:type="dxa"/>
          <w:trHeight w:val="462"/>
        </w:trPr>
        <w:tc>
          <w:tcPr>
            <w:tcW w:w="9752" w:type="dxa"/>
            <w:gridSpan w:val="6"/>
          </w:tcPr>
          <w:p w:rsidR="00C90C43" w:rsidRPr="000A7FDB" w:rsidDel="00F92C34" w:rsidRDefault="00C90C43" w:rsidP="005C3215">
            <w:pPr>
              <w:outlineLvl w:val="1"/>
              <w:rPr>
                <w:sz w:val="20"/>
                <w:szCs w:val="20"/>
              </w:rPr>
            </w:pPr>
            <w:r w:rsidRPr="000A7FDB">
              <w:rPr>
                <w:b/>
                <w:bCs/>
                <w:sz w:val="20"/>
                <w:szCs w:val="20"/>
              </w:rPr>
              <w:lastRenderedPageBreak/>
              <w:t>ІІ. 2 Получаване и регистриране на офертите</w:t>
            </w:r>
          </w:p>
        </w:tc>
        <w:tc>
          <w:tcPr>
            <w:tcW w:w="992" w:type="dxa"/>
          </w:tcPr>
          <w:p w:rsidR="00C90C43" w:rsidRPr="000A7FDB" w:rsidRDefault="00C90C43" w:rsidP="005C3215">
            <w:pPr>
              <w:outlineLvl w:val="1"/>
              <w:rPr>
                <w:b/>
                <w:bCs/>
                <w:sz w:val="20"/>
                <w:szCs w:val="20"/>
              </w:rPr>
            </w:pPr>
          </w:p>
        </w:tc>
        <w:tc>
          <w:tcPr>
            <w:tcW w:w="1701" w:type="dxa"/>
          </w:tcPr>
          <w:p w:rsidR="00C90C43" w:rsidRPr="000A7FDB" w:rsidRDefault="00C90C43" w:rsidP="005C3215">
            <w:pPr>
              <w:outlineLvl w:val="1"/>
              <w:rPr>
                <w:b/>
                <w:bCs/>
                <w:sz w:val="20"/>
                <w:szCs w:val="20"/>
              </w:rPr>
            </w:pPr>
          </w:p>
        </w:tc>
        <w:tc>
          <w:tcPr>
            <w:tcW w:w="2410" w:type="dxa"/>
            <w:gridSpan w:val="2"/>
          </w:tcPr>
          <w:p w:rsidR="00C90C43" w:rsidRPr="000A7FDB" w:rsidRDefault="00C90C43" w:rsidP="005C3215">
            <w:pPr>
              <w:outlineLvl w:val="1"/>
              <w:rPr>
                <w:b/>
                <w:bCs/>
                <w:sz w:val="20"/>
                <w:szCs w:val="20"/>
              </w:rPr>
            </w:pPr>
          </w:p>
        </w:tc>
      </w:tr>
      <w:tr w:rsidR="00C90C43" w:rsidRPr="000A7FDB" w:rsidTr="004A5ADA">
        <w:trPr>
          <w:gridBefore w:val="1"/>
          <w:wBefore w:w="29" w:type="dxa"/>
          <w:trHeight w:val="270"/>
        </w:trPr>
        <w:tc>
          <w:tcPr>
            <w:tcW w:w="421" w:type="dxa"/>
            <w:gridSpan w:val="2"/>
          </w:tcPr>
          <w:p w:rsidR="00C90C43" w:rsidRPr="00994B8F" w:rsidRDefault="00C90C43"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3</w:t>
            </w:r>
            <w:r>
              <w:rPr>
                <w:rFonts w:ascii="Times New Roman" w:hAnsi="Times New Roman" w:cs="Times New Roman"/>
                <w:szCs w:val="20"/>
                <w:lang w:val="bg-BG"/>
              </w:rPr>
              <w:t>1</w:t>
            </w:r>
          </w:p>
        </w:tc>
        <w:tc>
          <w:tcPr>
            <w:tcW w:w="6637" w:type="dxa"/>
            <w:gridSpan w:val="2"/>
            <w:noWrap/>
          </w:tcPr>
          <w:p w:rsidR="00C90C43" w:rsidRPr="00C13447" w:rsidRDefault="00C90C43" w:rsidP="00F81223">
            <w:pPr>
              <w:jc w:val="both"/>
              <w:rPr>
                <w:b/>
                <w:sz w:val="20"/>
                <w:szCs w:val="20"/>
                <w:lang w:eastAsia="fr-FR"/>
              </w:rPr>
            </w:pPr>
            <w:r w:rsidRPr="00C13447">
              <w:rPr>
                <w:b/>
                <w:sz w:val="20"/>
                <w:szCs w:val="20"/>
                <w:lang w:eastAsia="fr-FR"/>
              </w:rPr>
              <w:t>Регистрирани ли са всички разгледани и оценени оферти?</w:t>
            </w:r>
          </w:p>
          <w:p w:rsidR="00C90C43" w:rsidRPr="006B7210" w:rsidRDefault="00C90C43" w:rsidP="00F81223">
            <w:pPr>
              <w:jc w:val="both"/>
              <w:rPr>
                <w:b/>
                <w:sz w:val="20"/>
                <w:szCs w:val="20"/>
                <w:lang w:eastAsia="fr-FR"/>
              </w:rPr>
            </w:pPr>
            <w:r w:rsidRPr="002A39E0">
              <w:rPr>
                <w:sz w:val="20"/>
                <w:szCs w:val="20"/>
                <w:lang w:eastAsia="fr-FR"/>
              </w:rPr>
              <w:t xml:space="preserve">Всички получени оферти трябва да са регистрирани в деловодната система и/или регистър на получените оферти. </w:t>
            </w:r>
          </w:p>
          <w:p w:rsidR="00C90C43" w:rsidRPr="000A7FDB" w:rsidRDefault="00C90C43" w:rsidP="00F81223">
            <w:pPr>
              <w:jc w:val="both"/>
              <w:rPr>
                <w:b/>
                <w:sz w:val="20"/>
                <w:szCs w:val="20"/>
                <w:lang w:eastAsia="fr-FR"/>
              </w:rPr>
            </w:pPr>
            <w:r w:rsidRPr="00DF02DE">
              <w:rPr>
                <w:b/>
                <w:sz w:val="20"/>
                <w:szCs w:val="20"/>
                <w:lang w:eastAsia="fr-FR"/>
              </w:rPr>
              <w:t xml:space="preserve">(чл. </w:t>
            </w:r>
            <w:r>
              <w:rPr>
                <w:b/>
                <w:sz w:val="20"/>
                <w:szCs w:val="20"/>
                <w:lang w:val="en-US" w:eastAsia="fr-FR"/>
              </w:rPr>
              <w:t>48</w:t>
            </w:r>
            <w:r w:rsidRPr="00DF02DE">
              <w:rPr>
                <w:b/>
                <w:sz w:val="20"/>
                <w:szCs w:val="20"/>
                <w:lang w:eastAsia="fr-FR"/>
              </w:rPr>
              <w:t xml:space="preserve">, </w:t>
            </w:r>
            <w:r w:rsidRPr="007570F6">
              <w:rPr>
                <w:b/>
                <w:sz w:val="20"/>
                <w:szCs w:val="20"/>
                <w:lang w:eastAsia="fr-FR"/>
              </w:rPr>
              <w:t>ал</w:t>
            </w:r>
            <w:r w:rsidRPr="00767D48">
              <w:rPr>
                <w:b/>
                <w:sz w:val="20"/>
                <w:szCs w:val="20"/>
                <w:lang w:eastAsia="fr-FR"/>
              </w:rPr>
              <w:t xml:space="preserve">. </w:t>
            </w:r>
            <w:r>
              <w:rPr>
                <w:b/>
                <w:sz w:val="20"/>
                <w:szCs w:val="20"/>
                <w:lang w:val="en-US" w:eastAsia="fr-FR"/>
              </w:rPr>
              <w:t>1</w:t>
            </w:r>
            <w:r w:rsidRPr="000A7FDB">
              <w:rPr>
                <w:b/>
                <w:sz w:val="20"/>
                <w:szCs w:val="20"/>
                <w:lang w:eastAsia="fr-FR"/>
              </w:rPr>
              <w:t xml:space="preserve"> от </w:t>
            </w:r>
            <w:r>
              <w:rPr>
                <w:b/>
                <w:sz w:val="20"/>
                <w:szCs w:val="20"/>
                <w:lang w:eastAsia="fr-FR"/>
              </w:rPr>
              <w:t>ПП</w:t>
            </w:r>
            <w:r w:rsidRPr="000A7FDB">
              <w:rPr>
                <w:b/>
                <w:sz w:val="20"/>
                <w:szCs w:val="20"/>
                <w:lang w:eastAsia="fr-FR"/>
              </w:rPr>
              <w:t>ЗОП)</w:t>
            </w:r>
          </w:p>
          <w:p w:rsidR="00C90C43" w:rsidRPr="000C1983" w:rsidRDefault="00C90C43" w:rsidP="00F81223">
            <w:pPr>
              <w:jc w:val="both"/>
              <w:rPr>
                <w:color w:val="C0504D"/>
                <w:sz w:val="20"/>
                <w:szCs w:val="20"/>
              </w:rPr>
            </w:pPr>
            <w:r w:rsidRPr="000C1983">
              <w:rPr>
                <w:b/>
                <w:color w:val="C0504D"/>
                <w:sz w:val="20"/>
                <w:szCs w:val="20"/>
              </w:rPr>
              <w:t xml:space="preserve">Насочващи източници на информация: </w:t>
            </w:r>
            <w:r w:rsidRPr="000C1983">
              <w:rPr>
                <w:color w:val="C0504D"/>
                <w:sz w:val="20"/>
                <w:szCs w:val="20"/>
              </w:rPr>
              <w:t>извлечение от деловодната система и/ или регистър на получените оферти, други документи.</w:t>
            </w:r>
          </w:p>
          <w:p w:rsidR="00C90C43" w:rsidRPr="00F370DD" w:rsidRDefault="00C90C43" w:rsidP="00F81223">
            <w:pPr>
              <w:jc w:val="both"/>
              <w:rPr>
                <w:sz w:val="20"/>
                <w:szCs w:val="20"/>
                <w:lang w:eastAsia="fr-FR"/>
              </w:rPr>
            </w:pPr>
            <w:r w:rsidRPr="00F370DD">
              <w:rPr>
                <w:b/>
                <w:color w:val="000080"/>
                <w:sz w:val="20"/>
                <w:szCs w:val="20"/>
              </w:rPr>
              <w:t>т. 16 от  Насоките</w:t>
            </w:r>
          </w:p>
        </w:tc>
        <w:tc>
          <w:tcPr>
            <w:tcW w:w="993" w:type="dxa"/>
          </w:tcPr>
          <w:p w:rsidR="00C90C43" w:rsidRPr="00F370DD" w:rsidRDefault="00C90C43" w:rsidP="00F81223">
            <w:pPr>
              <w:jc w:val="both"/>
              <w:outlineLvl w:val="1"/>
              <w:rPr>
                <w:sz w:val="20"/>
                <w:szCs w:val="20"/>
              </w:rPr>
            </w:pPr>
          </w:p>
        </w:tc>
        <w:tc>
          <w:tcPr>
            <w:tcW w:w="1701" w:type="dxa"/>
          </w:tcPr>
          <w:p w:rsidR="00C90C43" w:rsidRPr="00F370DD" w:rsidRDefault="00C90C43" w:rsidP="006F5C65">
            <w:pPr>
              <w:jc w:val="both"/>
              <w:outlineLvl w:val="1"/>
              <w:rPr>
                <w:sz w:val="20"/>
                <w:szCs w:val="20"/>
              </w:rPr>
            </w:pPr>
          </w:p>
        </w:tc>
        <w:tc>
          <w:tcPr>
            <w:tcW w:w="992" w:type="dxa"/>
          </w:tcPr>
          <w:p w:rsidR="00C90C43" w:rsidRPr="00F370DD" w:rsidRDefault="00C90C43" w:rsidP="006F5C65">
            <w:pPr>
              <w:jc w:val="both"/>
              <w:outlineLvl w:val="1"/>
              <w:rPr>
                <w:sz w:val="20"/>
                <w:szCs w:val="20"/>
              </w:rPr>
            </w:pPr>
          </w:p>
        </w:tc>
        <w:tc>
          <w:tcPr>
            <w:tcW w:w="1701" w:type="dxa"/>
          </w:tcPr>
          <w:p w:rsidR="00C90C43" w:rsidRPr="00F370DD" w:rsidRDefault="00C90C43" w:rsidP="006F5C65">
            <w:pPr>
              <w:jc w:val="both"/>
              <w:outlineLvl w:val="1"/>
              <w:rPr>
                <w:sz w:val="20"/>
                <w:szCs w:val="20"/>
              </w:rPr>
            </w:pPr>
          </w:p>
        </w:tc>
        <w:tc>
          <w:tcPr>
            <w:tcW w:w="2410" w:type="dxa"/>
            <w:gridSpan w:val="2"/>
          </w:tcPr>
          <w:p w:rsidR="00C90C43" w:rsidRPr="00F370DD" w:rsidRDefault="00C90C43" w:rsidP="006F5C65">
            <w:pPr>
              <w:jc w:val="both"/>
              <w:outlineLvl w:val="1"/>
              <w:rPr>
                <w:sz w:val="20"/>
                <w:szCs w:val="20"/>
              </w:rPr>
            </w:pPr>
          </w:p>
        </w:tc>
      </w:tr>
      <w:tr w:rsidR="00C90C43" w:rsidRPr="000A7FDB" w:rsidTr="004A5ADA">
        <w:trPr>
          <w:gridBefore w:val="1"/>
          <w:wBefore w:w="29" w:type="dxa"/>
          <w:trHeight w:val="270"/>
        </w:trPr>
        <w:tc>
          <w:tcPr>
            <w:tcW w:w="9752" w:type="dxa"/>
            <w:gridSpan w:val="6"/>
          </w:tcPr>
          <w:p w:rsidR="00C90C43" w:rsidRPr="000A7FDB" w:rsidRDefault="00C90C43" w:rsidP="00F81223">
            <w:pPr>
              <w:pStyle w:val="Heading1"/>
              <w:keepNext w:val="0"/>
              <w:jc w:val="both"/>
              <w:rPr>
                <w:bCs/>
                <w:sz w:val="20"/>
              </w:rPr>
            </w:pPr>
            <w:r w:rsidRPr="000A7FDB">
              <w:rPr>
                <w:bCs/>
                <w:sz w:val="20"/>
              </w:rPr>
              <w:t xml:space="preserve">ІІ.3 Назначаване на комисия за провеждане на процедурата  </w:t>
            </w:r>
          </w:p>
        </w:tc>
        <w:tc>
          <w:tcPr>
            <w:tcW w:w="992" w:type="dxa"/>
          </w:tcPr>
          <w:p w:rsidR="00C90C43" w:rsidRPr="000A7FDB" w:rsidRDefault="00C90C43" w:rsidP="00F81223">
            <w:pPr>
              <w:pStyle w:val="Heading1"/>
              <w:keepNext w:val="0"/>
              <w:jc w:val="both"/>
              <w:rPr>
                <w:bCs/>
                <w:sz w:val="20"/>
              </w:rPr>
            </w:pPr>
          </w:p>
        </w:tc>
        <w:tc>
          <w:tcPr>
            <w:tcW w:w="1701" w:type="dxa"/>
          </w:tcPr>
          <w:p w:rsidR="00C90C43" w:rsidRPr="000A7FDB" w:rsidRDefault="00C90C43" w:rsidP="00F81223">
            <w:pPr>
              <w:pStyle w:val="Heading1"/>
              <w:keepNext w:val="0"/>
              <w:jc w:val="both"/>
              <w:rPr>
                <w:bCs/>
                <w:sz w:val="20"/>
              </w:rPr>
            </w:pPr>
          </w:p>
        </w:tc>
        <w:tc>
          <w:tcPr>
            <w:tcW w:w="2410" w:type="dxa"/>
            <w:gridSpan w:val="2"/>
          </w:tcPr>
          <w:p w:rsidR="00C90C43" w:rsidRPr="000A7FDB" w:rsidRDefault="00C90C43" w:rsidP="00F81223">
            <w:pPr>
              <w:pStyle w:val="Heading1"/>
              <w:keepNext w:val="0"/>
              <w:jc w:val="both"/>
              <w:rPr>
                <w:bCs/>
                <w:sz w:val="20"/>
              </w:rPr>
            </w:pPr>
          </w:p>
        </w:tc>
      </w:tr>
      <w:tr w:rsidR="00C90C43" w:rsidRPr="000A7FDB" w:rsidTr="004A5ADA">
        <w:trPr>
          <w:gridBefore w:val="1"/>
          <w:wBefore w:w="29" w:type="dxa"/>
          <w:trHeight w:val="270"/>
        </w:trPr>
        <w:tc>
          <w:tcPr>
            <w:tcW w:w="421" w:type="dxa"/>
            <w:gridSpan w:val="2"/>
          </w:tcPr>
          <w:p w:rsidR="00C90C43" w:rsidRPr="000A7FDB" w:rsidRDefault="00C90C43" w:rsidP="00457B1F">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Pr>
                <w:rFonts w:ascii="Times New Roman" w:hAnsi="Times New Roman" w:cs="Times New Roman"/>
                <w:szCs w:val="20"/>
                <w:lang w:val="bg-BG"/>
              </w:rPr>
              <w:t>2</w:t>
            </w:r>
          </w:p>
        </w:tc>
        <w:tc>
          <w:tcPr>
            <w:tcW w:w="6637" w:type="dxa"/>
            <w:gridSpan w:val="2"/>
            <w:noWrap/>
          </w:tcPr>
          <w:p w:rsidR="00C90C43" w:rsidRPr="007F50CD" w:rsidRDefault="00C90C43" w:rsidP="007F50CD">
            <w:pPr>
              <w:ind w:right="110"/>
              <w:jc w:val="both"/>
              <w:outlineLvl w:val="1"/>
              <w:rPr>
                <w:sz w:val="20"/>
                <w:szCs w:val="20"/>
                <w:lang w:eastAsia="fr-FR"/>
              </w:rPr>
            </w:pPr>
            <w:r w:rsidRPr="007F50CD">
              <w:rPr>
                <w:b/>
                <w:sz w:val="20"/>
                <w:szCs w:val="20"/>
                <w:lang w:eastAsia="fr-FR"/>
              </w:rPr>
              <w:t>Декларирана ли е липсата на обстоятелствата по чл. 103, ал. 2 от ЗОП от всички членове на комисията и консултантите (ако има такива), след получаване списъка с постъпилите оферти?</w:t>
            </w:r>
          </w:p>
          <w:p w:rsidR="00C90C43" w:rsidRPr="007F50CD" w:rsidRDefault="00C90C43" w:rsidP="007F50CD">
            <w:pPr>
              <w:ind w:right="110"/>
              <w:jc w:val="both"/>
              <w:outlineLvl w:val="1"/>
              <w:rPr>
                <w:sz w:val="20"/>
                <w:szCs w:val="20"/>
                <w:lang w:eastAsia="fr-FR"/>
              </w:rPr>
            </w:pPr>
            <w:r w:rsidRPr="007F50CD">
              <w:rPr>
                <w:sz w:val="20"/>
                <w:szCs w:val="20"/>
                <w:lang w:eastAsia="fr-FR"/>
              </w:rPr>
              <w:t xml:space="preserve">Членовете на комисията за провеждане на процедурата и консултантите, ако има такива, са длъжни да подадат декларации за липса на конфликт на интереси </w:t>
            </w:r>
            <w:r w:rsidRPr="007F50CD">
              <w:rPr>
                <w:b/>
                <w:sz w:val="20"/>
                <w:szCs w:val="20"/>
                <w:lang w:eastAsia="fr-FR"/>
              </w:rPr>
              <w:t>след получаване списъка на постъпилите оферти</w:t>
            </w:r>
            <w:r w:rsidRPr="007F50CD">
              <w:rPr>
                <w:sz w:val="20"/>
                <w:szCs w:val="20"/>
                <w:lang w:eastAsia="fr-FR"/>
              </w:rPr>
              <w:t>.</w:t>
            </w:r>
          </w:p>
          <w:p w:rsidR="00C90C43" w:rsidRPr="007F50CD" w:rsidRDefault="00C90C43" w:rsidP="007F50CD">
            <w:pPr>
              <w:ind w:right="110"/>
              <w:jc w:val="both"/>
              <w:outlineLvl w:val="1"/>
              <w:rPr>
                <w:b/>
                <w:sz w:val="20"/>
                <w:szCs w:val="20"/>
                <w:lang w:eastAsia="fr-FR"/>
              </w:rPr>
            </w:pPr>
            <w:r w:rsidRPr="007F50CD">
              <w:rPr>
                <w:b/>
                <w:sz w:val="20"/>
                <w:szCs w:val="20"/>
                <w:lang w:eastAsia="fr-FR"/>
              </w:rPr>
              <w:t>(чл. 51, ал. 8 от ППЗОП)</w:t>
            </w:r>
          </w:p>
          <w:p w:rsidR="00C90C43" w:rsidRPr="000A7FDB" w:rsidRDefault="00C90C43" w:rsidP="00F81223">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подписаните декларации и протокола за работата на комисията в съответната част.</w:t>
            </w:r>
          </w:p>
          <w:p w:rsidR="00C90C43" w:rsidRPr="000A7FDB" w:rsidRDefault="00C90C43" w:rsidP="00FD636E">
            <w:pPr>
              <w:rPr>
                <w:sz w:val="20"/>
                <w:szCs w:val="20"/>
                <w:lang w:eastAsia="fr-FR"/>
              </w:rPr>
            </w:pPr>
            <w:r w:rsidRPr="000A7FDB">
              <w:rPr>
                <w:b/>
                <w:color w:val="000080"/>
                <w:sz w:val="20"/>
                <w:szCs w:val="20"/>
              </w:rPr>
              <w:t>т. 21 от  Насоките</w:t>
            </w:r>
          </w:p>
          <w:p w:rsidR="00C90C43" w:rsidRPr="000A7FDB" w:rsidRDefault="00C90C43" w:rsidP="002D140A">
            <w:pPr>
              <w:jc w:val="both"/>
              <w:outlineLvl w:val="1"/>
              <w:rPr>
                <w:color w:val="008000"/>
                <w:sz w:val="20"/>
                <w:szCs w:val="20"/>
              </w:rPr>
            </w:pPr>
            <w:r w:rsidRPr="000A7FDB">
              <w:rPr>
                <w:color w:val="008000"/>
                <w:sz w:val="20"/>
                <w:szCs w:val="20"/>
              </w:rPr>
              <w:t>Анализирайте:</w:t>
            </w:r>
          </w:p>
          <w:p w:rsidR="00C90C43" w:rsidRPr="000A7FDB" w:rsidRDefault="00C90C43" w:rsidP="002D140A">
            <w:pPr>
              <w:jc w:val="both"/>
              <w:outlineLvl w:val="1"/>
              <w:rPr>
                <w:color w:val="008000"/>
                <w:sz w:val="20"/>
                <w:szCs w:val="20"/>
              </w:rPr>
            </w:pPr>
            <w:r w:rsidRPr="000A7FDB">
              <w:rPr>
                <w:color w:val="008000"/>
                <w:sz w:val="20"/>
                <w:szCs w:val="20"/>
              </w:rPr>
              <w:t>- броя на членовете на комисията и нейните консултанти,</w:t>
            </w:r>
          </w:p>
          <w:p w:rsidR="00C90C43" w:rsidRPr="000A7FDB" w:rsidRDefault="00C90C43" w:rsidP="002D140A">
            <w:pPr>
              <w:jc w:val="both"/>
              <w:outlineLvl w:val="1"/>
              <w:rPr>
                <w:color w:val="008000"/>
                <w:sz w:val="20"/>
                <w:szCs w:val="20"/>
              </w:rPr>
            </w:pPr>
            <w:r w:rsidRPr="000A7FDB">
              <w:rPr>
                <w:color w:val="008000"/>
                <w:sz w:val="20"/>
                <w:szCs w:val="20"/>
              </w:rPr>
              <w:t>- датата на получаване на списъка с постъпилите оферти,</w:t>
            </w:r>
          </w:p>
          <w:p w:rsidR="00C90C43" w:rsidRPr="000A7FDB" w:rsidRDefault="00C90C43" w:rsidP="002D140A">
            <w:pPr>
              <w:jc w:val="both"/>
              <w:outlineLvl w:val="1"/>
              <w:rPr>
                <w:color w:val="008000"/>
                <w:sz w:val="20"/>
                <w:szCs w:val="20"/>
              </w:rPr>
            </w:pPr>
            <w:r w:rsidRPr="000A7FDB">
              <w:rPr>
                <w:color w:val="008000"/>
                <w:sz w:val="20"/>
                <w:szCs w:val="20"/>
              </w:rPr>
              <w:t>- броя на подадените декларации,</w:t>
            </w:r>
          </w:p>
          <w:p w:rsidR="00C90C43" w:rsidRPr="000A7FDB" w:rsidRDefault="00C90C43" w:rsidP="002D140A">
            <w:pPr>
              <w:jc w:val="both"/>
              <w:outlineLvl w:val="1"/>
              <w:rPr>
                <w:color w:val="008000"/>
                <w:sz w:val="20"/>
                <w:szCs w:val="20"/>
              </w:rPr>
            </w:pPr>
            <w:r w:rsidRPr="000A7FDB">
              <w:rPr>
                <w:color w:val="008000"/>
                <w:sz w:val="20"/>
                <w:szCs w:val="20"/>
              </w:rPr>
              <w:lastRenderedPageBreak/>
              <w:t>- датата на подаване на декларациите,</w:t>
            </w:r>
          </w:p>
          <w:p w:rsidR="00C90C43" w:rsidRPr="000A7FDB" w:rsidRDefault="00C90C43" w:rsidP="002D140A">
            <w:pPr>
              <w:jc w:val="both"/>
              <w:outlineLvl w:val="1"/>
              <w:rPr>
                <w:color w:val="008000"/>
                <w:sz w:val="20"/>
                <w:szCs w:val="20"/>
              </w:rPr>
            </w:pPr>
            <w:r w:rsidRPr="000A7FDB">
              <w:rPr>
                <w:color w:val="008000"/>
                <w:sz w:val="20"/>
                <w:szCs w:val="20"/>
              </w:rPr>
              <w:t>- съдържанието на декларациите.</w:t>
            </w:r>
          </w:p>
          <w:p w:rsidR="00C90C43" w:rsidRPr="000A7FDB" w:rsidRDefault="00C90C43" w:rsidP="002D140A">
            <w:pPr>
              <w:jc w:val="both"/>
              <w:outlineLvl w:val="1"/>
              <w:rPr>
                <w:b/>
                <w:sz w:val="20"/>
                <w:szCs w:val="20"/>
                <w:lang w:eastAsia="fr-FR"/>
              </w:rPr>
            </w:pPr>
            <w:r w:rsidRPr="000A7FDB">
              <w:rPr>
                <w:color w:val="008000"/>
                <w:sz w:val="20"/>
                <w:szCs w:val="20"/>
              </w:rPr>
              <w:t>При наличие на индикатори за свързаност на възложителя или членовете на комисията с лица, имащи отношение към офертата на спечелилия участник, следва да се направят допълнителни проверки, вкл. в официални регистри и други публични източници на информация.</w:t>
            </w:r>
          </w:p>
        </w:tc>
        <w:tc>
          <w:tcPr>
            <w:tcW w:w="993" w:type="dxa"/>
          </w:tcPr>
          <w:p w:rsidR="00C90C43" w:rsidRPr="000A7FDB" w:rsidRDefault="00C90C43" w:rsidP="00F81223">
            <w:pPr>
              <w:jc w:val="both"/>
              <w:outlineLvl w:val="1"/>
              <w:rPr>
                <w:sz w:val="20"/>
                <w:szCs w:val="20"/>
              </w:rPr>
            </w:pPr>
          </w:p>
        </w:tc>
        <w:tc>
          <w:tcPr>
            <w:tcW w:w="1701" w:type="dxa"/>
          </w:tcPr>
          <w:p w:rsidR="00C90C43" w:rsidRPr="000A7FDB" w:rsidRDefault="00C90C43" w:rsidP="00021B30">
            <w:pPr>
              <w:ind w:left="110"/>
              <w:jc w:val="both"/>
              <w:outlineLvl w:val="1"/>
              <w:rPr>
                <w:sz w:val="20"/>
                <w:szCs w:val="20"/>
              </w:rPr>
            </w:pPr>
          </w:p>
        </w:tc>
        <w:tc>
          <w:tcPr>
            <w:tcW w:w="992" w:type="dxa"/>
          </w:tcPr>
          <w:p w:rsidR="00C90C43" w:rsidRPr="000A7FDB" w:rsidRDefault="00C90C43" w:rsidP="00021B30">
            <w:pPr>
              <w:ind w:left="110"/>
              <w:jc w:val="both"/>
              <w:outlineLvl w:val="1"/>
              <w:rPr>
                <w:sz w:val="20"/>
                <w:szCs w:val="20"/>
              </w:rPr>
            </w:pPr>
          </w:p>
        </w:tc>
        <w:tc>
          <w:tcPr>
            <w:tcW w:w="1701" w:type="dxa"/>
          </w:tcPr>
          <w:p w:rsidR="00C90C43" w:rsidRPr="000A7FDB" w:rsidRDefault="00C90C43" w:rsidP="00021B30">
            <w:pPr>
              <w:ind w:left="110"/>
              <w:jc w:val="both"/>
              <w:outlineLvl w:val="1"/>
              <w:rPr>
                <w:sz w:val="20"/>
                <w:szCs w:val="20"/>
              </w:rPr>
            </w:pPr>
          </w:p>
        </w:tc>
        <w:tc>
          <w:tcPr>
            <w:tcW w:w="2410" w:type="dxa"/>
            <w:gridSpan w:val="2"/>
          </w:tcPr>
          <w:p w:rsidR="00C90C43" w:rsidRPr="000A7FDB" w:rsidRDefault="00C90C43" w:rsidP="00021B30">
            <w:pPr>
              <w:ind w:left="110"/>
              <w:jc w:val="both"/>
              <w:outlineLvl w:val="1"/>
              <w:rPr>
                <w:sz w:val="20"/>
                <w:szCs w:val="20"/>
              </w:rPr>
            </w:pPr>
          </w:p>
        </w:tc>
      </w:tr>
      <w:tr w:rsidR="00C90C43" w:rsidRPr="000A7FDB" w:rsidTr="004A5ADA">
        <w:trPr>
          <w:gridBefore w:val="1"/>
          <w:wBefore w:w="29" w:type="dxa"/>
          <w:trHeight w:val="482"/>
        </w:trPr>
        <w:tc>
          <w:tcPr>
            <w:tcW w:w="9752" w:type="dxa"/>
            <w:gridSpan w:val="6"/>
          </w:tcPr>
          <w:p w:rsidR="00C90C43" w:rsidRPr="000A7FDB" w:rsidDel="00B91CA2" w:rsidRDefault="00C90C43" w:rsidP="005C3215">
            <w:pPr>
              <w:outlineLvl w:val="1"/>
              <w:rPr>
                <w:sz w:val="20"/>
                <w:szCs w:val="20"/>
              </w:rPr>
            </w:pPr>
            <w:r w:rsidRPr="000A7FDB">
              <w:rPr>
                <w:b/>
                <w:bCs/>
                <w:sz w:val="20"/>
                <w:szCs w:val="20"/>
              </w:rPr>
              <w:lastRenderedPageBreak/>
              <w:t>ІІ.4 Работа на комисията за провеждане на процедурата</w:t>
            </w:r>
          </w:p>
        </w:tc>
        <w:tc>
          <w:tcPr>
            <w:tcW w:w="992" w:type="dxa"/>
          </w:tcPr>
          <w:p w:rsidR="00C90C43" w:rsidRPr="000A7FDB" w:rsidRDefault="00C90C43" w:rsidP="005C3215">
            <w:pPr>
              <w:outlineLvl w:val="1"/>
              <w:rPr>
                <w:b/>
                <w:bCs/>
                <w:sz w:val="20"/>
                <w:szCs w:val="20"/>
              </w:rPr>
            </w:pPr>
          </w:p>
        </w:tc>
        <w:tc>
          <w:tcPr>
            <w:tcW w:w="1701" w:type="dxa"/>
          </w:tcPr>
          <w:p w:rsidR="00C90C43" w:rsidRPr="000A7FDB" w:rsidRDefault="00C90C43" w:rsidP="005C3215">
            <w:pPr>
              <w:outlineLvl w:val="1"/>
              <w:rPr>
                <w:b/>
                <w:bCs/>
                <w:sz w:val="20"/>
                <w:szCs w:val="20"/>
              </w:rPr>
            </w:pPr>
          </w:p>
        </w:tc>
        <w:tc>
          <w:tcPr>
            <w:tcW w:w="2410" w:type="dxa"/>
            <w:gridSpan w:val="2"/>
          </w:tcPr>
          <w:p w:rsidR="00C90C43" w:rsidRPr="000A7FDB" w:rsidRDefault="00C90C43" w:rsidP="005C3215">
            <w:pPr>
              <w:outlineLvl w:val="1"/>
              <w:rPr>
                <w:b/>
                <w:bCs/>
                <w:sz w:val="20"/>
                <w:szCs w:val="20"/>
              </w:rPr>
            </w:pPr>
          </w:p>
        </w:tc>
      </w:tr>
      <w:tr w:rsidR="00C90C43" w:rsidRPr="000A7FDB" w:rsidTr="004A5ADA">
        <w:trPr>
          <w:gridBefore w:val="1"/>
          <w:wBefore w:w="29" w:type="dxa"/>
          <w:trHeight w:val="270"/>
        </w:trPr>
        <w:tc>
          <w:tcPr>
            <w:tcW w:w="421" w:type="dxa"/>
            <w:gridSpan w:val="2"/>
          </w:tcPr>
          <w:p w:rsidR="00C90C43" w:rsidRPr="00715E99" w:rsidRDefault="00C90C43"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3</w:t>
            </w:r>
            <w:r>
              <w:rPr>
                <w:rFonts w:ascii="Times New Roman" w:hAnsi="Times New Roman" w:cs="Times New Roman"/>
                <w:szCs w:val="20"/>
                <w:lang w:val="en-US"/>
              </w:rPr>
              <w:t>3</w:t>
            </w:r>
          </w:p>
        </w:tc>
        <w:tc>
          <w:tcPr>
            <w:tcW w:w="6637" w:type="dxa"/>
            <w:gridSpan w:val="2"/>
            <w:noWrap/>
          </w:tcPr>
          <w:p w:rsidR="00C90C43" w:rsidRPr="000A7FDB" w:rsidRDefault="00C90C43" w:rsidP="00F81223">
            <w:pPr>
              <w:jc w:val="both"/>
              <w:rPr>
                <w:b/>
                <w:sz w:val="20"/>
                <w:szCs w:val="20"/>
                <w:lang w:eastAsia="fr-FR"/>
              </w:rPr>
            </w:pPr>
            <w:r w:rsidRPr="000A7FDB">
              <w:rPr>
                <w:b/>
                <w:sz w:val="20"/>
                <w:szCs w:val="20"/>
                <w:lang w:eastAsia="fr-FR"/>
              </w:rPr>
              <w:t>Публичните заседания на комисията (за отваряне на офертите и за отваряне на ценовите предложения) проведени ли са законосъобразно?</w:t>
            </w:r>
          </w:p>
          <w:p w:rsidR="00C90C43" w:rsidRPr="000A7FDB" w:rsidRDefault="00C90C43" w:rsidP="00F81223">
            <w:pPr>
              <w:jc w:val="both"/>
              <w:rPr>
                <w:b/>
                <w:sz w:val="20"/>
                <w:szCs w:val="20"/>
                <w:lang w:eastAsia="fr-FR"/>
              </w:rPr>
            </w:pPr>
            <w:r w:rsidRPr="000A7FDB">
              <w:rPr>
                <w:b/>
                <w:sz w:val="20"/>
                <w:szCs w:val="20"/>
                <w:lang w:eastAsia="fr-FR"/>
              </w:rPr>
              <w:t xml:space="preserve">(чл. </w:t>
            </w:r>
            <w:r>
              <w:rPr>
                <w:b/>
                <w:sz w:val="20"/>
                <w:szCs w:val="20"/>
                <w:lang w:val="en-US" w:eastAsia="fr-FR"/>
              </w:rPr>
              <w:t>54</w:t>
            </w:r>
            <w:r w:rsidRPr="000A7FDB">
              <w:rPr>
                <w:b/>
                <w:sz w:val="20"/>
                <w:szCs w:val="20"/>
                <w:lang w:eastAsia="fr-FR"/>
              </w:rPr>
              <w:t xml:space="preserve">, ал. </w:t>
            </w:r>
            <w:r>
              <w:rPr>
                <w:b/>
                <w:sz w:val="20"/>
                <w:szCs w:val="20"/>
                <w:lang w:val="en-US" w:eastAsia="fr-FR"/>
              </w:rPr>
              <w:t>3</w:t>
            </w:r>
            <w:r w:rsidRPr="000A7FDB">
              <w:rPr>
                <w:b/>
                <w:sz w:val="20"/>
                <w:szCs w:val="20"/>
                <w:lang w:eastAsia="fr-FR"/>
              </w:rPr>
              <w:t>-</w:t>
            </w:r>
            <w:r>
              <w:rPr>
                <w:b/>
                <w:sz w:val="20"/>
                <w:szCs w:val="20"/>
                <w:lang w:val="en-US" w:eastAsia="fr-FR"/>
              </w:rPr>
              <w:t>5</w:t>
            </w:r>
            <w:r w:rsidRPr="000A7FDB">
              <w:rPr>
                <w:b/>
                <w:sz w:val="20"/>
                <w:szCs w:val="20"/>
                <w:lang w:eastAsia="fr-FR"/>
              </w:rPr>
              <w:t xml:space="preserve"> от </w:t>
            </w:r>
            <w:r>
              <w:rPr>
                <w:b/>
                <w:sz w:val="20"/>
                <w:szCs w:val="20"/>
                <w:lang w:eastAsia="fr-FR"/>
              </w:rPr>
              <w:t>ПП</w:t>
            </w:r>
            <w:r w:rsidRPr="000A7FDB">
              <w:rPr>
                <w:b/>
                <w:sz w:val="20"/>
                <w:szCs w:val="20"/>
                <w:lang w:eastAsia="fr-FR"/>
              </w:rPr>
              <w:t>ЗОП)</w:t>
            </w:r>
          </w:p>
          <w:p w:rsidR="00C90C43" w:rsidRPr="000A7FDB" w:rsidRDefault="00C90C43" w:rsidP="002306C0">
            <w:pPr>
              <w:ind w:right="110"/>
              <w:jc w:val="both"/>
              <w:outlineLvl w:val="1"/>
              <w:rPr>
                <w:b/>
                <w:sz w:val="20"/>
                <w:szCs w:val="20"/>
                <w:lang w:eastAsia="fr-FR"/>
              </w:rPr>
            </w:pPr>
            <w:r w:rsidRPr="000A7FDB">
              <w:rPr>
                <w:b/>
                <w:sz w:val="20"/>
                <w:szCs w:val="20"/>
                <w:lang w:eastAsia="fr-FR"/>
              </w:rPr>
              <w:t xml:space="preserve">(чл. </w:t>
            </w:r>
            <w:r>
              <w:rPr>
                <w:b/>
                <w:sz w:val="20"/>
                <w:szCs w:val="20"/>
                <w:lang w:eastAsia="fr-FR"/>
              </w:rPr>
              <w:t>57</w:t>
            </w:r>
            <w:r w:rsidRPr="000A7FDB">
              <w:rPr>
                <w:b/>
                <w:sz w:val="20"/>
                <w:szCs w:val="20"/>
                <w:lang w:eastAsia="fr-FR"/>
              </w:rPr>
              <w:t xml:space="preserve">, ал. 3 от </w:t>
            </w:r>
            <w:r>
              <w:rPr>
                <w:b/>
                <w:sz w:val="20"/>
                <w:szCs w:val="20"/>
                <w:lang w:eastAsia="fr-FR"/>
              </w:rPr>
              <w:t>ПП</w:t>
            </w:r>
            <w:r w:rsidRPr="000A7FDB">
              <w:rPr>
                <w:b/>
                <w:sz w:val="20"/>
                <w:szCs w:val="20"/>
                <w:lang w:eastAsia="fr-FR"/>
              </w:rPr>
              <w:t>ЗОП)</w:t>
            </w:r>
          </w:p>
          <w:p w:rsidR="00C90C43" w:rsidRPr="00CA3D30" w:rsidRDefault="00C90C43" w:rsidP="00F81223">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w:t>
            </w:r>
            <w:r>
              <w:t xml:space="preserve"> </w:t>
            </w:r>
            <w:r w:rsidRPr="00CA3D30">
              <w:rPr>
                <w:color w:val="C0504D"/>
                <w:sz w:val="20"/>
                <w:szCs w:val="20"/>
              </w:rPr>
              <w:t>и съобщението за отваряне на офертите и ценовите предложения.</w:t>
            </w:r>
          </w:p>
          <w:p w:rsidR="00C90C43" w:rsidRPr="00F32B4B" w:rsidRDefault="00C90C43" w:rsidP="00F81223">
            <w:pPr>
              <w:jc w:val="both"/>
              <w:rPr>
                <w:b/>
                <w:sz w:val="20"/>
                <w:szCs w:val="20"/>
                <w:lang w:eastAsia="fr-FR"/>
              </w:rPr>
            </w:pPr>
            <w:r w:rsidRPr="00CA3D30">
              <w:rPr>
                <w:b/>
                <w:color w:val="333399"/>
                <w:sz w:val="20"/>
                <w:szCs w:val="20"/>
              </w:rPr>
              <w:t>т. 16 от Насоките</w:t>
            </w:r>
          </w:p>
          <w:p w:rsidR="00C90C43" w:rsidRPr="00F32B4B" w:rsidRDefault="00C90C43">
            <w:pPr>
              <w:jc w:val="both"/>
              <w:rPr>
                <w:color w:val="008000"/>
                <w:sz w:val="20"/>
                <w:szCs w:val="20"/>
              </w:rPr>
            </w:pPr>
            <w:r w:rsidRPr="00F32B4B">
              <w:rPr>
                <w:color w:val="008000"/>
                <w:sz w:val="20"/>
                <w:szCs w:val="20"/>
              </w:rPr>
              <w:t>Анализирайте дали датата и мястото на проведеното  публично заседание съвпадат с датата и мястото на публичното заседание съгласно обявлението за ОП. Ако има разлики, анализирайте дали са уведомени писмено всички участници в процедурата.</w:t>
            </w:r>
          </w:p>
          <w:p w:rsidR="00C90C43" w:rsidRDefault="00C90C43" w:rsidP="00AE2785">
            <w:pPr>
              <w:jc w:val="both"/>
              <w:rPr>
                <w:color w:val="008000"/>
                <w:sz w:val="20"/>
                <w:szCs w:val="20"/>
                <w:lang w:eastAsia="fr-FR"/>
              </w:rPr>
            </w:pPr>
            <w:r w:rsidRPr="005B2203">
              <w:rPr>
                <w:color w:val="008000"/>
                <w:sz w:val="20"/>
                <w:szCs w:val="20"/>
                <w:lang w:eastAsia="fr-FR"/>
              </w:rPr>
              <w:t xml:space="preserve">Анализирайте дали е проведено публичното заседание за отваряне на ценовите предложения и дали участниците са уведомени </w:t>
            </w:r>
            <w:r w:rsidRPr="00994B8F">
              <w:rPr>
                <w:color w:val="008000"/>
                <w:sz w:val="20"/>
                <w:szCs w:val="20"/>
                <w:lang w:eastAsia="fr-FR"/>
              </w:rPr>
              <w:t>съгласно разпоредбите на закона. Не по-късно от два раб</w:t>
            </w:r>
            <w:r w:rsidRPr="00C13447">
              <w:rPr>
                <w:color w:val="008000"/>
                <w:sz w:val="20"/>
                <w:szCs w:val="20"/>
                <w:lang w:eastAsia="fr-FR"/>
              </w:rPr>
              <w:t xml:space="preserve">отни дни преди датата на отваряне на ценовите оферти комисията за провеждане на процедурата е длъжна да обяви най-малко чрез съобщение в профила на купувача датата, часа и мястото на отварянето. Когато критерият е икономически най-изгодна оферта, </w:t>
            </w:r>
            <w:r>
              <w:rPr>
                <w:color w:val="008000"/>
                <w:sz w:val="20"/>
                <w:szCs w:val="20"/>
                <w:lang w:eastAsia="fr-FR"/>
              </w:rPr>
              <w:t>Комисията съобщава</w:t>
            </w:r>
            <w:r w:rsidRPr="002A39E0">
              <w:rPr>
                <w:color w:val="008000"/>
                <w:sz w:val="20"/>
                <w:szCs w:val="20"/>
                <w:lang w:eastAsia="fr-FR"/>
              </w:rPr>
              <w:t xml:space="preserve"> резултатите от оценяването на </w:t>
            </w:r>
            <w:r w:rsidRPr="002A39E0">
              <w:rPr>
                <w:color w:val="008000"/>
                <w:sz w:val="20"/>
                <w:szCs w:val="20"/>
                <w:lang w:eastAsia="fr-FR"/>
              </w:rPr>
              <w:lastRenderedPageBreak/>
              <w:t>офертите по другите показатели за оценка</w:t>
            </w:r>
            <w:r>
              <w:rPr>
                <w:color w:val="008000"/>
                <w:sz w:val="20"/>
                <w:szCs w:val="20"/>
                <w:lang w:eastAsia="fr-FR"/>
              </w:rPr>
              <w:t xml:space="preserve"> преди отваряне на ценовите предложения</w:t>
            </w:r>
            <w:r w:rsidRPr="006B7210">
              <w:rPr>
                <w:color w:val="008000"/>
                <w:sz w:val="20"/>
                <w:szCs w:val="20"/>
                <w:lang w:eastAsia="fr-FR"/>
              </w:rPr>
              <w:t>.</w:t>
            </w:r>
            <w:r>
              <w:rPr>
                <w:color w:val="008000"/>
                <w:sz w:val="20"/>
                <w:szCs w:val="20"/>
                <w:lang w:eastAsia="fr-FR"/>
              </w:rPr>
              <w:t xml:space="preserve"> Ако е приложен редът на чл.104, ал.2 от ЗОП, а именно п</w:t>
            </w:r>
            <w:r w:rsidRPr="00AE2785">
              <w:rPr>
                <w:color w:val="008000"/>
                <w:sz w:val="20"/>
                <w:szCs w:val="20"/>
                <w:lang w:eastAsia="fr-FR"/>
              </w:rPr>
              <w:t>ри открита процедура в обявлението за обществена поръчка възложителят може да предвиди оценката на техническите и ценовите предложения на участниците да се извърши преди провеждане на предварителен подбор. В тези случаи проверката за наличие на основания за отстраняване и съответствие с критериите за подбор се извършва по начин, който не се влияе от резултатите от оценката на техническите и ценовите предложения</w:t>
            </w:r>
            <w:r>
              <w:rPr>
                <w:color w:val="008000"/>
                <w:sz w:val="20"/>
                <w:szCs w:val="20"/>
                <w:lang w:eastAsia="fr-FR"/>
              </w:rPr>
              <w:t xml:space="preserve">. </w:t>
            </w:r>
          </w:p>
          <w:p w:rsidR="00C90C43" w:rsidRPr="00DF02DE" w:rsidRDefault="00C90C43" w:rsidP="00AE2785">
            <w:pPr>
              <w:jc w:val="both"/>
              <w:rPr>
                <w:b/>
                <w:sz w:val="20"/>
                <w:szCs w:val="20"/>
                <w:lang w:eastAsia="fr-FR"/>
              </w:rPr>
            </w:pPr>
            <w:r>
              <w:rPr>
                <w:color w:val="008000"/>
                <w:sz w:val="20"/>
                <w:szCs w:val="20"/>
                <w:lang w:eastAsia="fr-FR"/>
              </w:rPr>
              <w:t>Важно: За да се приложи чл.104, ал.2 от ЗОП освен, че това трябва да е посочено в обявлението</w:t>
            </w:r>
            <w:r>
              <w:t xml:space="preserve"> тази възможност </w:t>
            </w:r>
            <w:r>
              <w:rPr>
                <w:color w:val="008000"/>
                <w:sz w:val="20"/>
                <w:szCs w:val="20"/>
                <w:lang w:eastAsia="fr-FR"/>
              </w:rPr>
              <w:t xml:space="preserve">се допуска само </w:t>
            </w:r>
            <w:r w:rsidRPr="00AE2785">
              <w:rPr>
                <w:color w:val="008000"/>
                <w:sz w:val="20"/>
                <w:szCs w:val="20"/>
                <w:lang w:eastAsia="fr-FR"/>
              </w:rPr>
              <w:t>когато всички предложения от офертите на участниците се представят чрез числова стойност, която се оповестява в момента на отваряне на офертите.</w:t>
            </w:r>
          </w:p>
        </w:tc>
        <w:tc>
          <w:tcPr>
            <w:tcW w:w="993" w:type="dxa"/>
          </w:tcPr>
          <w:p w:rsidR="00C90C43" w:rsidRPr="00AC2F22" w:rsidRDefault="00C90C43" w:rsidP="00F81223">
            <w:pPr>
              <w:jc w:val="both"/>
              <w:outlineLvl w:val="1"/>
              <w:rPr>
                <w:sz w:val="20"/>
                <w:szCs w:val="20"/>
              </w:rPr>
            </w:pPr>
          </w:p>
        </w:tc>
        <w:tc>
          <w:tcPr>
            <w:tcW w:w="1701" w:type="dxa"/>
          </w:tcPr>
          <w:p w:rsidR="00C90C43" w:rsidRPr="000A7FDB" w:rsidRDefault="00C90C43" w:rsidP="00440600">
            <w:pPr>
              <w:jc w:val="both"/>
              <w:outlineLvl w:val="1"/>
              <w:rPr>
                <w:sz w:val="20"/>
                <w:szCs w:val="20"/>
              </w:rPr>
            </w:pPr>
          </w:p>
        </w:tc>
        <w:tc>
          <w:tcPr>
            <w:tcW w:w="992" w:type="dxa"/>
          </w:tcPr>
          <w:p w:rsidR="00C90C43" w:rsidRPr="000A7FDB" w:rsidRDefault="00C90C43" w:rsidP="00440600">
            <w:pPr>
              <w:jc w:val="both"/>
              <w:outlineLvl w:val="1"/>
              <w:rPr>
                <w:sz w:val="20"/>
                <w:szCs w:val="20"/>
              </w:rPr>
            </w:pPr>
          </w:p>
        </w:tc>
        <w:tc>
          <w:tcPr>
            <w:tcW w:w="1701" w:type="dxa"/>
          </w:tcPr>
          <w:p w:rsidR="00C90C43" w:rsidRPr="000A7FDB" w:rsidRDefault="00C90C43" w:rsidP="00440600">
            <w:pPr>
              <w:jc w:val="both"/>
              <w:outlineLvl w:val="1"/>
              <w:rPr>
                <w:sz w:val="20"/>
                <w:szCs w:val="20"/>
              </w:rPr>
            </w:pPr>
          </w:p>
        </w:tc>
        <w:tc>
          <w:tcPr>
            <w:tcW w:w="2410" w:type="dxa"/>
            <w:gridSpan w:val="2"/>
          </w:tcPr>
          <w:p w:rsidR="00C90C43" w:rsidRPr="000A7FDB" w:rsidRDefault="00C90C43" w:rsidP="00440600">
            <w:pPr>
              <w:jc w:val="both"/>
              <w:outlineLvl w:val="1"/>
              <w:rPr>
                <w:sz w:val="20"/>
                <w:szCs w:val="20"/>
              </w:rPr>
            </w:pPr>
          </w:p>
        </w:tc>
      </w:tr>
      <w:tr w:rsidR="00C90C43" w:rsidRPr="000A7FDB" w:rsidTr="004A5ADA">
        <w:trPr>
          <w:gridBefore w:val="1"/>
          <w:wBefore w:w="29" w:type="dxa"/>
          <w:trHeight w:val="270"/>
        </w:trPr>
        <w:tc>
          <w:tcPr>
            <w:tcW w:w="421" w:type="dxa"/>
            <w:gridSpan w:val="2"/>
          </w:tcPr>
          <w:p w:rsidR="00C90C43" w:rsidRPr="00715E99" w:rsidRDefault="00C90C43"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lastRenderedPageBreak/>
              <w:t>3</w:t>
            </w:r>
            <w:r>
              <w:rPr>
                <w:rFonts w:ascii="Times New Roman" w:hAnsi="Times New Roman" w:cs="Times New Roman"/>
                <w:szCs w:val="20"/>
                <w:lang w:val="en-US"/>
              </w:rPr>
              <w:t>4</w:t>
            </w:r>
          </w:p>
        </w:tc>
        <w:tc>
          <w:tcPr>
            <w:tcW w:w="6637" w:type="dxa"/>
            <w:gridSpan w:val="2"/>
            <w:noWrap/>
          </w:tcPr>
          <w:p w:rsidR="00C90C43" w:rsidRPr="000A7FDB" w:rsidRDefault="00C90C43" w:rsidP="000F6F08">
            <w:pPr>
              <w:jc w:val="both"/>
              <w:rPr>
                <w:b/>
                <w:sz w:val="20"/>
                <w:szCs w:val="20"/>
                <w:lang w:eastAsia="fr-FR"/>
              </w:rPr>
            </w:pPr>
            <w:r w:rsidRPr="000A7FDB">
              <w:rPr>
                <w:b/>
                <w:sz w:val="20"/>
                <w:szCs w:val="20"/>
                <w:lang w:eastAsia="fr-FR"/>
              </w:rPr>
              <w:t xml:space="preserve">Изпратен ли е на всички участници в процедурата протокола по чл. </w:t>
            </w:r>
            <w:r>
              <w:rPr>
                <w:b/>
                <w:sz w:val="20"/>
                <w:szCs w:val="20"/>
                <w:lang w:eastAsia="fr-FR"/>
              </w:rPr>
              <w:t>54</w:t>
            </w:r>
            <w:r w:rsidRPr="000A7FDB">
              <w:rPr>
                <w:b/>
                <w:sz w:val="20"/>
                <w:szCs w:val="20"/>
                <w:lang w:eastAsia="fr-FR"/>
              </w:rPr>
              <w:t xml:space="preserve">, ал. 7 от </w:t>
            </w:r>
            <w:r>
              <w:rPr>
                <w:b/>
                <w:sz w:val="20"/>
                <w:szCs w:val="20"/>
                <w:lang w:eastAsia="fr-FR"/>
              </w:rPr>
              <w:t>ПП</w:t>
            </w:r>
            <w:r w:rsidRPr="000A7FDB">
              <w:rPr>
                <w:b/>
                <w:sz w:val="20"/>
                <w:szCs w:val="20"/>
                <w:lang w:eastAsia="fr-FR"/>
              </w:rPr>
              <w:t>ЗОП?</w:t>
            </w:r>
          </w:p>
          <w:p w:rsidR="00C90C43" w:rsidRPr="000A7FDB" w:rsidRDefault="00C90C43" w:rsidP="000F6F08">
            <w:pPr>
              <w:jc w:val="both"/>
              <w:rPr>
                <w:b/>
                <w:sz w:val="20"/>
                <w:szCs w:val="20"/>
                <w:lang w:eastAsia="fr-FR"/>
              </w:rPr>
            </w:pPr>
            <w:r w:rsidRPr="000A7FDB">
              <w:rPr>
                <w:b/>
                <w:sz w:val="20"/>
                <w:szCs w:val="20"/>
                <w:lang w:eastAsia="fr-FR"/>
              </w:rPr>
              <w:t xml:space="preserve">(чл. </w:t>
            </w:r>
            <w:r>
              <w:rPr>
                <w:b/>
                <w:sz w:val="20"/>
                <w:szCs w:val="20"/>
                <w:lang w:val="en-US" w:eastAsia="fr-FR"/>
              </w:rPr>
              <w:t>54</w:t>
            </w:r>
            <w:r>
              <w:rPr>
                <w:b/>
                <w:sz w:val="20"/>
                <w:szCs w:val="20"/>
                <w:lang w:eastAsia="fr-FR"/>
              </w:rPr>
              <w:t>,</w:t>
            </w:r>
            <w:r w:rsidRPr="000A7FDB">
              <w:rPr>
                <w:b/>
                <w:sz w:val="20"/>
                <w:szCs w:val="20"/>
                <w:lang w:eastAsia="fr-FR"/>
              </w:rPr>
              <w:t xml:space="preserve"> ал. </w:t>
            </w:r>
            <w:r>
              <w:rPr>
                <w:b/>
                <w:sz w:val="20"/>
                <w:szCs w:val="20"/>
                <w:lang w:eastAsia="fr-FR"/>
              </w:rPr>
              <w:t>7</w:t>
            </w:r>
            <w:r w:rsidRPr="000A7FDB">
              <w:rPr>
                <w:b/>
                <w:sz w:val="20"/>
                <w:szCs w:val="20"/>
                <w:lang w:eastAsia="fr-FR"/>
              </w:rPr>
              <w:t>-1</w:t>
            </w:r>
            <w:r>
              <w:rPr>
                <w:b/>
                <w:sz w:val="20"/>
                <w:szCs w:val="20"/>
                <w:lang w:eastAsia="fr-FR"/>
              </w:rPr>
              <w:t>2</w:t>
            </w:r>
            <w:r w:rsidRPr="000A7FDB">
              <w:rPr>
                <w:b/>
                <w:sz w:val="20"/>
                <w:szCs w:val="20"/>
                <w:lang w:eastAsia="fr-FR"/>
              </w:rPr>
              <w:t xml:space="preserve"> от </w:t>
            </w:r>
            <w:r>
              <w:rPr>
                <w:b/>
                <w:sz w:val="20"/>
                <w:szCs w:val="20"/>
                <w:lang w:eastAsia="fr-FR"/>
              </w:rPr>
              <w:t>ПП</w:t>
            </w:r>
            <w:r w:rsidRPr="000A7FDB">
              <w:rPr>
                <w:b/>
                <w:sz w:val="20"/>
                <w:szCs w:val="20"/>
                <w:lang w:eastAsia="fr-FR"/>
              </w:rPr>
              <w:t>ЗОП)</w:t>
            </w:r>
          </w:p>
          <w:p w:rsidR="00C90C43" w:rsidRPr="000A7FDB" w:rsidRDefault="00C90C43" w:rsidP="000F6F08">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писмата, с които е изпратен протокола на участниците, както и други документи, свързани с установяването на подлежащите на проверка факти, ако е необходимо.</w:t>
            </w:r>
          </w:p>
          <w:p w:rsidR="00C90C43" w:rsidRPr="000A7FDB" w:rsidRDefault="00C90C43" w:rsidP="000F6F08">
            <w:pPr>
              <w:jc w:val="both"/>
              <w:rPr>
                <w:b/>
                <w:sz w:val="20"/>
                <w:szCs w:val="20"/>
                <w:lang w:eastAsia="fr-FR"/>
              </w:rPr>
            </w:pPr>
            <w:r w:rsidRPr="000A7FDB">
              <w:rPr>
                <w:b/>
                <w:color w:val="333399"/>
                <w:sz w:val="20"/>
                <w:szCs w:val="20"/>
              </w:rPr>
              <w:t>т. 16 от Насоките</w:t>
            </w:r>
          </w:p>
          <w:p w:rsidR="00C90C43" w:rsidRPr="00133734" w:rsidRDefault="00C90C43" w:rsidP="00E32D49">
            <w:pPr>
              <w:jc w:val="both"/>
              <w:rPr>
                <w:color w:val="008000"/>
                <w:sz w:val="20"/>
                <w:szCs w:val="20"/>
              </w:rPr>
            </w:pPr>
            <w:r w:rsidRPr="000A7FDB">
              <w:rPr>
                <w:color w:val="008000"/>
                <w:sz w:val="20"/>
                <w:szCs w:val="20"/>
              </w:rPr>
              <w:t xml:space="preserve">Анализирайте датата и адресатите на писмата, с които е изпратен протоколът. Анализирайте датата, на която протоколът е бил публикуван в профила на купувача. Протоколът по чл. </w:t>
            </w:r>
            <w:r>
              <w:rPr>
                <w:color w:val="008000"/>
                <w:sz w:val="20"/>
                <w:szCs w:val="20"/>
              </w:rPr>
              <w:t>54</w:t>
            </w:r>
            <w:r w:rsidRPr="000A7FDB">
              <w:rPr>
                <w:color w:val="008000"/>
                <w:sz w:val="20"/>
                <w:szCs w:val="20"/>
              </w:rPr>
              <w:t>, ал. 7 от ЗОП се изпраща на всички участници в деня на публикуването му в профила на купувача.</w:t>
            </w:r>
          </w:p>
        </w:tc>
        <w:tc>
          <w:tcPr>
            <w:tcW w:w="993" w:type="dxa"/>
          </w:tcPr>
          <w:p w:rsidR="00C90C43" w:rsidRPr="00580159" w:rsidRDefault="00C90C43" w:rsidP="00F81223">
            <w:pPr>
              <w:jc w:val="both"/>
              <w:outlineLvl w:val="1"/>
              <w:rPr>
                <w:sz w:val="20"/>
                <w:szCs w:val="20"/>
              </w:rPr>
            </w:pPr>
          </w:p>
        </w:tc>
        <w:tc>
          <w:tcPr>
            <w:tcW w:w="1701" w:type="dxa"/>
          </w:tcPr>
          <w:p w:rsidR="00C90C43" w:rsidRPr="000C1983" w:rsidRDefault="00C90C43" w:rsidP="00F86E88">
            <w:pPr>
              <w:outlineLvl w:val="1"/>
              <w:rPr>
                <w:sz w:val="20"/>
                <w:szCs w:val="20"/>
              </w:rPr>
            </w:pPr>
          </w:p>
        </w:tc>
        <w:tc>
          <w:tcPr>
            <w:tcW w:w="992" w:type="dxa"/>
          </w:tcPr>
          <w:p w:rsidR="00C90C43" w:rsidRPr="000C1983" w:rsidRDefault="00C90C43" w:rsidP="00F86E88">
            <w:pPr>
              <w:outlineLvl w:val="1"/>
              <w:rPr>
                <w:sz w:val="20"/>
                <w:szCs w:val="20"/>
              </w:rPr>
            </w:pPr>
          </w:p>
        </w:tc>
        <w:tc>
          <w:tcPr>
            <w:tcW w:w="1701" w:type="dxa"/>
          </w:tcPr>
          <w:p w:rsidR="00C90C43" w:rsidRPr="000C1983" w:rsidRDefault="00C90C43" w:rsidP="00F86E88">
            <w:pPr>
              <w:outlineLvl w:val="1"/>
              <w:rPr>
                <w:sz w:val="20"/>
                <w:szCs w:val="20"/>
              </w:rPr>
            </w:pPr>
          </w:p>
        </w:tc>
        <w:tc>
          <w:tcPr>
            <w:tcW w:w="2410" w:type="dxa"/>
            <w:gridSpan w:val="2"/>
          </w:tcPr>
          <w:p w:rsidR="00C90C43" w:rsidRPr="000C1983" w:rsidRDefault="00C90C43" w:rsidP="00F86E88">
            <w:pPr>
              <w:outlineLvl w:val="1"/>
              <w:rPr>
                <w:sz w:val="20"/>
                <w:szCs w:val="20"/>
              </w:rPr>
            </w:pPr>
          </w:p>
        </w:tc>
      </w:tr>
      <w:tr w:rsidR="00C90C43" w:rsidRPr="000A7FDB" w:rsidTr="004A5ADA">
        <w:trPr>
          <w:gridBefore w:val="1"/>
          <w:wBefore w:w="29" w:type="dxa"/>
          <w:trHeight w:val="270"/>
        </w:trPr>
        <w:tc>
          <w:tcPr>
            <w:tcW w:w="421" w:type="dxa"/>
            <w:gridSpan w:val="2"/>
          </w:tcPr>
          <w:p w:rsidR="00C90C43" w:rsidRPr="000A7FDB" w:rsidDel="00D6092D" w:rsidRDefault="00C90C43"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3</w:t>
            </w:r>
            <w:r>
              <w:rPr>
                <w:rFonts w:ascii="Times New Roman" w:hAnsi="Times New Roman" w:cs="Times New Roman"/>
                <w:szCs w:val="20"/>
                <w:lang w:val="bg-BG"/>
              </w:rPr>
              <w:t>5</w:t>
            </w:r>
          </w:p>
        </w:tc>
        <w:tc>
          <w:tcPr>
            <w:tcW w:w="6637" w:type="dxa"/>
            <w:gridSpan w:val="2"/>
            <w:noWrap/>
          </w:tcPr>
          <w:p w:rsidR="00C90C43" w:rsidRPr="000A7FDB" w:rsidRDefault="00C90C43" w:rsidP="00B24EA4">
            <w:pPr>
              <w:jc w:val="both"/>
              <w:rPr>
                <w:b/>
                <w:sz w:val="20"/>
                <w:szCs w:val="20"/>
                <w:lang w:eastAsia="fr-FR"/>
              </w:rPr>
            </w:pPr>
            <w:r w:rsidRPr="000A7FDB">
              <w:rPr>
                <w:b/>
                <w:sz w:val="20"/>
                <w:szCs w:val="20"/>
                <w:lang w:eastAsia="fr-FR"/>
              </w:rPr>
              <w:t xml:space="preserve">При прегледа на </w:t>
            </w:r>
            <w:r>
              <w:rPr>
                <w:b/>
                <w:sz w:val="20"/>
                <w:szCs w:val="20"/>
                <w:lang w:eastAsia="fr-FR"/>
              </w:rPr>
              <w:t>офертата</w:t>
            </w:r>
            <w:r w:rsidRPr="000A7FDB">
              <w:rPr>
                <w:b/>
                <w:sz w:val="20"/>
                <w:szCs w:val="20"/>
                <w:lang w:eastAsia="fr-FR"/>
              </w:rPr>
              <w:t xml:space="preserve"> правилно ли са установени всички липсващи документи и/или несъответствия с критериите за подбор или с други изисквания на възложителя (вкл. фактически грешки) на отстранените във връзка с тези документи  участници?</w:t>
            </w:r>
          </w:p>
          <w:p w:rsidR="00C90C43" w:rsidRDefault="00C90C43" w:rsidP="00B24EA4">
            <w:pPr>
              <w:jc w:val="both"/>
              <w:rPr>
                <w:sz w:val="20"/>
                <w:szCs w:val="20"/>
                <w:lang w:eastAsia="fr-FR"/>
              </w:rPr>
            </w:pPr>
            <w:r w:rsidRPr="000A7FDB">
              <w:rPr>
                <w:sz w:val="20"/>
                <w:szCs w:val="20"/>
                <w:lang w:eastAsia="fr-FR"/>
              </w:rPr>
              <w:lastRenderedPageBreak/>
              <w:t xml:space="preserve">При прегледа на документите, съдържащи се в </w:t>
            </w:r>
            <w:r>
              <w:rPr>
                <w:sz w:val="20"/>
                <w:szCs w:val="20"/>
                <w:lang w:eastAsia="fr-FR"/>
              </w:rPr>
              <w:t>офертата</w:t>
            </w:r>
            <w:r w:rsidRPr="000A7FDB">
              <w:rPr>
                <w:sz w:val="20"/>
                <w:szCs w:val="20"/>
                <w:lang w:eastAsia="fr-FR"/>
              </w:rPr>
              <w:t>, комисията е длъжна да установи всички липсващи документи и несъответствия в критериите за подбор и другите изисквания на възложителя.</w:t>
            </w:r>
          </w:p>
          <w:p w:rsidR="00C90C43" w:rsidRPr="0084260C" w:rsidRDefault="00C90C43" w:rsidP="00B24EA4">
            <w:pPr>
              <w:jc w:val="both"/>
              <w:rPr>
                <w:sz w:val="20"/>
                <w:szCs w:val="20"/>
                <w:lang w:eastAsia="fr-FR"/>
              </w:rPr>
            </w:pPr>
            <w:r>
              <w:rPr>
                <w:sz w:val="20"/>
                <w:szCs w:val="20"/>
                <w:lang w:eastAsia="fr-FR"/>
              </w:rPr>
              <w:t>К</w:t>
            </w:r>
            <w:r w:rsidRPr="00AC2F22">
              <w:rPr>
                <w:sz w:val="20"/>
                <w:szCs w:val="20"/>
                <w:lang w:eastAsia="fr-FR"/>
              </w:rPr>
              <w:t xml:space="preserve">огато </w:t>
            </w:r>
            <w:r>
              <w:rPr>
                <w:sz w:val="20"/>
                <w:szCs w:val="20"/>
                <w:lang w:eastAsia="fr-FR"/>
              </w:rPr>
              <w:t xml:space="preserve">комисията </w:t>
            </w:r>
            <w:r w:rsidRPr="00AC2F22">
              <w:rPr>
                <w:sz w:val="20"/>
                <w:szCs w:val="20"/>
                <w:lang w:eastAsia="fr-FR"/>
              </w:rPr>
              <w:t>е установ</w:t>
            </w:r>
            <w:r>
              <w:rPr>
                <w:sz w:val="20"/>
                <w:szCs w:val="20"/>
                <w:lang w:eastAsia="fr-FR"/>
              </w:rPr>
              <w:t>ила</w:t>
            </w:r>
            <w:r w:rsidRPr="00AC2F22">
              <w:rPr>
                <w:sz w:val="20"/>
                <w:szCs w:val="20"/>
                <w:lang w:eastAsia="fr-FR"/>
              </w:rPr>
              <w:t xml:space="preserve"> липса на документи и/или несъответствие с критериите за подбор, участникът може </w:t>
            </w:r>
            <w:r>
              <w:rPr>
                <w:sz w:val="20"/>
                <w:szCs w:val="20"/>
                <w:lang w:eastAsia="fr-FR"/>
              </w:rPr>
              <w:t xml:space="preserve">по собствена преценка </w:t>
            </w:r>
            <w:r w:rsidRPr="00AC2F22">
              <w:rPr>
                <w:sz w:val="20"/>
                <w:szCs w:val="20"/>
                <w:lang w:eastAsia="fr-FR"/>
              </w:rPr>
              <w:t>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Pr>
                <w:sz w:val="20"/>
                <w:szCs w:val="20"/>
                <w:lang w:eastAsia="fr-FR"/>
              </w:rPr>
              <w:t xml:space="preserve"> Комисията не определя документите, които следва да представи участникът. Тя само установява нередовността в документите от офертата и уведомява за това участниците.</w:t>
            </w:r>
          </w:p>
          <w:p w:rsidR="00C90C43" w:rsidRDefault="00C90C43" w:rsidP="00B24EA4">
            <w:pPr>
              <w:jc w:val="both"/>
              <w:rPr>
                <w:b/>
                <w:sz w:val="20"/>
                <w:szCs w:val="20"/>
                <w:lang w:eastAsia="fr-FR"/>
              </w:rPr>
            </w:pPr>
            <w:r w:rsidRPr="0084260C">
              <w:rPr>
                <w:b/>
                <w:sz w:val="20"/>
                <w:szCs w:val="20"/>
                <w:lang w:eastAsia="fr-FR"/>
              </w:rPr>
              <w:t>(</w:t>
            </w:r>
            <w:r>
              <w:rPr>
                <w:b/>
                <w:sz w:val="20"/>
                <w:szCs w:val="20"/>
                <w:lang w:eastAsia="fr-FR"/>
              </w:rPr>
              <w:t>чл.104, ал.4 от ЗОП</w:t>
            </w:r>
            <w:r w:rsidRPr="000744D5">
              <w:rPr>
                <w:b/>
                <w:sz w:val="20"/>
                <w:szCs w:val="20"/>
                <w:lang w:eastAsia="fr-FR"/>
              </w:rPr>
              <w:t>)</w:t>
            </w:r>
          </w:p>
          <w:p w:rsidR="00C90C43" w:rsidRPr="00133734" w:rsidRDefault="00C90C43" w:rsidP="00B24EA4">
            <w:pPr>
              <w:jc w:val="both"/>
              <w:rPr>
                <w:b/>
                <w:sz w:val="20"/>
                <w:szCs w:val="20"/>
                <w:lang w:eastAsia="fr-FR"/>
              </w:rPr>
            </w:pPr>
            <w:r w:rsidRPr="000744D5">
              <w:rPr>
                <w:b/>
                <w:sz w:val="20"/>
                <w:szCs w:val="20"/>
                <w:lang w:eastAsia="fr-FR"/>
              </w:rPr>
              <w:t>(</w:t>
            </w:r>
            <w:r w:rsidRPr="0084260C">
              <w:rPr>
                <w:b/>
                <w:sz w:val="20"/>
                <w:szCs w:val="20"/>
                <w:lang w:eastAsia="fr-FR"/>
              </w:rPr>
              <w:t xml:space="preserve">чл. </w:t>
            </w:r>
            <w:r>
              <w:rPr>
                <w:b/>
                <w:sz w:val="20"/>
                <w:szCs w:val="20"/>
                <w:lang w:eastAsia="fr-FR"/>
              </w:rPr>
              <w:t>54</w:t>
            </w:r>
            <w:r w:rsidRPr="0084260C">
              <w:rPr>
                <w:b/>
                <w:sz w:val="20"/>
                <w:szCs w:val="20"/>
                <w:lang w:eastAsia="fr-FR"/>
              </w:rPr>
              <w:t>, ал. 8</w:t>
            </w:r>
            <w:r>
              <w:rPr>
                <w:b/>
                <w:sz w:val="20"/>
                <w:szCs w:val="20"/>
                <w:lang w:eastAsia="fr-FR"/>
              </w:rPr>
              <w:t xml:space="preserve"> и ал.9</w:t>
            </w:r>
            <w:r w:rsidRPr="0084260C">
              <w:rPr>
                <w:b/>
                <w:sz w:val="20"/>
                <w:szCs w:val="20"/>
                <w:lang w:eastAsia="fr-FR"/>
              </w:rPr>
              <w:t xml:space="preserve"> от </w:t>
            </w:r>
            <w:r>
              <w:rPr>
                <w:b/>
                <w:sz w:val="20"/>
                <w:szCs w:val="20"/>
                <w:lang w:eastAsia="fr-FR"/>
              </w:rPr>
              <w:t>ПП</w:t>
            </w:r>
            <w:r w:rsidRPr="0084260C">
              <w:rPr>
                <w:b/>
                <w:sz w:val="20"/>
                <w:szCs w:val="20"/>
                <w:lang w:eastAsia="fr-FR"/>
              </w:rPr>
              <w:t>ЗОП)</w:t>
            </w:r>
          </w:p>
          <w:p w:rsidR="00C90C43" w:rsidRPr="000C1983" w:rsidRDefault="00C90C43" w:rsidP="00C339DD">
            <w:pPr>
              <w:jc w:val="both"/>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протокола за работата на комисията и офертите на отстр</w:t>
            </w:r>
            <w:r w:rsidRPr="000C1983">
              <w:rPr>
                <w:color w:val="C0504D"/>
                <w:sz w:val="20"/>
                <w:szCs w:val="20"/>
              </w:rPr>
              <w:t xml:space="preserve">анените участници в частта на документите от </w:t>
            </w:r>
            <w:r>
              <w:rPr>
                <w:color w:val="C0504D"/>
                <w:sz w:val="20"/>
                <w:szCs w:val="20"/>
              </w:rPr>
              <w:t>офертата</w:t>
            </w:r>
            <w:r w:rsidRPr="000C1983">
              <w:rPr>
                <w:color w:val="C0504D"/>
                <w:sz w:val="20"/>
                <w:szCs w:val="20"/>
              </w:rPr>
              <w:t xml:space="preserve"> и допълнително представените документи.</w:t>
            </w:r>
          </w:p>
          <w:p w:rsidR="00C90C43" w:rsidRPr="00F370DD" w:rsidRDefault="00C90C43" w:rsidP="00573425">
            <w:pPr>
              <w:jc w:val="both"/>
              <w:rPr>
                <w:b/>
                <w:color w:val="000080"/>
                <w:sz w:val="20"/>
                <w:szCs w:val="20"/>
              </w:rPr>
            </w:pPr>
            <w:r w:rsidRPr="00F370DD">
              <w:rPr>
                <w:b/>
                <w:color w:val="000080"/>
                <w:sz w:val="20"/>
                <w:szCs w:val="20"/>
              </w:rPr>
              <w:t>т. 13-15, 17 от Насоките</w:t>
            </w:r>
          </w:p>
          <w:p w:rsidR="00C90C43" w:rsidRPr="008C2581" w:rsidRDefault="00C90C43" w:rsidP="00C339DD">
            <w:pPr>
              <w:jc w:val="both"/>
              <w:rPr>
                <w:color w:val="008000"/>
                <w:sz w:val="20"/>
                <w:szCs w:val="20"/>
              </w:rPr>
            </w:pPr>
            <w:r w:rsidRPr="008C2581">
              <w:rPr>
                <w:color w:val="008000"/>
                <w:sz w:val="20"/>
                <w:szCs w:val="20"/>
              </w:rPr>
              <w:t>Анализирайте:</w:t>
            </w:r>
          </w:p>
          <w:p w:rsidR="00C90C43" w:rsidRPr="008C2581" w:rsidRDefault="00C90C43" w:rsidP="00C339DD">
            <w:pPr>
              <w:jc w:val="both"/>
              <w:rPr>
                <w:color w:val="008000"/>
                <w:sz w:val="20"/>
                <w:szCs w:val="20"/>
              </w:rPr>
            </w:pPr>
            <w:r w:rsidRPr="008C2581">
              <w:rPr>
                <w:color w:val="008000"/>
                <w:sz w:val="20"/>
                <w:szCs w:val="20"/>
              </w:rPr>
              <w:t xml:space="preserve">- офертите на ОТСТРАНЕНИТЕ участници в случай, че са отстранени във връзка с </w:t>
            </w:r>
            <w:proofErr w:type="spellStart"/>
            <w:r w:rsidRPr="008C2581">
              <w:rPr>
                <w:color w:val="008000"/>
                <w:sz w:val="20"/>
                <w:szCs w:val="20"/>
              </w:rPr>
              <w:t>нередовности</w:t>
            </w:r>
            <w:proofErr w:type="spellEnd"/>
            <w:r w:rsidRPr="008C2581">
              <w:rPr>
                <w:color w:val="008000"/>
                <w:sz w:val="20"/>
                <w:szCs w:val="20"/>
              </w:rPr>
              <w:t xml:space="preserve"> на документите, съдържащи се в </w:t>
            </w:r>
            <w:r>
              <w:rPr>
                <w:color w:val="008000"/>
                <w:sz w:val="20"/>
                <w:szCs w:val="20"/>
              </w:rPr>
              <w:t>офертата по отношение на критериите за подбор</w:t>
            </w:r>
            <w:r w:rsidRPr="008C2581">
              <w:rPr>
                <w:color w:val="008000"/>
                <w:sz w:val="20"/>
                <w:szCs w:val="20"/>
              </w:rPr>
              <w:t>;</w:t>
            </w:r>
          </w:p>
          <w:p w:rsidR="00C90C43" w:rsidRPr="00E942C0" w:rsidRDefault="00C90C43" w:rsidP="00C339DD">
            <w:pPr>
              <w:jc w:val="both"/>
              <w:rPr>
                <w:color w:val="008000"/>
                <w:sz w:val="20"/>
                <w:szCs w:val="20"/>
              </w:rPr>
            </w:pPr>
            <w:r w:rsidRPr="00E942C0">
              <w:rPr>
                <w:color w:val="008000"/>
                <w:sz w:val="20"/>
                <w:szCs w:val="20"/>
              </w:rPr>
              <w:t xml:space="preserve">- установените от комисията </w:t>
            </w:r>
            <w:proofErr w:type="spellStart"/>
            <w:r w:rsidRPr="00E942C0">
              <w:rPr>
                <w:color w:val="008000"/>
                <w:sz w:val="20"/>
                <w:szCs w:val="20"/>
              </w:rPr>
              <w:t>нередовности</w:t>
            </w:r>
            <w:proofErr w:type="spellEnd"/>
            <w:r w:rsidRPr="00E942C0">
              <w:rPr>
                <w:color w:val="008000"/>
                <w:sz w:val="20"/>
                <w:szCs w:val="20"/>
              </w:rPr>
              <w:t xml:space="preserve"> и</w:t>
            </w:r>
          </w:p>
          <w:p w:rsidR="00C90C43" w:rsidRPr="00E942C0" w:rsidRDefault="00C90C43" w:rsidP="00C339DD">
            <w:pPr>
              <w:jc w:val="both"/>
              <w:rPr>
                <w:color w:val="008000"/>
                <w:sz w:val="20"/>
                <w:szCs w:val="20"/>
              </w:rPr>
            </w:pPr>
            <w:r w:rsidRPr="00E942C0">
              <w:rPr>
                <w:color w:val="008000"/>
                <w:sz w:val="20"/>
                <w:szCs w:val="20"/>
              </w:rPr>
              <w:t xml:space="preserve">- </w:t>
            </w:r>
            <w:r>
              <w:rPr>
                <w:color w:val="008000"/>
                <w:sz w:val="20"/>
                <w:szCs w:val="20"/>
              </w:rPr>
              <w:t>представените от</w:t>
            </w:r>
            <w:r w:rsidRPr="00E942C0">
              <w:rPr>
                <w:color w:val="008000"/>
                <w:sz w:val="20"/>
                <w:szCs w:val="20"/>
              </w:rPr>
              <w:t xml:space="preserve"> участниците документи за отстраняването им. </w:t>
            </w:r>
          </w:p>
          <w:p w:rsidR="00C90C43" w:rsidRPr="00994B8F" w:rsidRDefault="00C90C43" w:rsidP="0084260C">
            <w:pPr>
              <w:jc w:val="both"/>
              <w:rPr>
                <w:sz w:val="20"/>
                <w:szCs w:val="20"/>
                <w:lang w:eastAsia="fr-FR"/>
              </w:rPr>
            </w:pPr>
            <w:r w:rsidRPr="00CA3D30">
              <w:rPr>
                <w:color w:val="008000"/>
                <w:sz w:val="20"/>
                <w:szCs w:val="20"/>
              </w:rPr>
              <w:t xml:space="preserve">Установете дали комисията е действала </w:t>
            </w:r>
            <w:r>
              <w:rPr>
                <w:color w:val="008000"/>
                <w:sz w:val="20"/>
                <w:szCs w:val="20"/>
              </w:rPr>
              <w:t>законосъобразно</w:t>
            </w:r>
            <w:r w:rsidRPr="00CA3D30">
              <w:rPr>
                <w:color w:val="008000"/>
                <w:sz w:val="20"/>
                <w:szCs w:val="20"/>
              </w:rPr>
              <w:t xml:space="preserve"> спрямо </w:t>
            </w:r>
            <w:r>
              <w:rPr>
                <w:color w:val="008000"/>
                <w:sz w:val="20"/>
                <w:szCs w:val="20"/>
              </w:rPr>
              <w:t xml:space="preserve">отстранения </w:t>
            </w:r>
            <w:r w:rsidRPr="00CA3D30">
              <w:rPr>
                <w:color w:val="008000"/>
                <w:sz w:val="20"/>
                <w:szCs w:val="20"/>
              </w:rPr>
              <w:t xml:space="preserve">участник. </w:t>
            </w:r>
            <w:r w:rsidRPr="00F32B4B">
              <w:rPr>
                <w:color w:val="008000"/>
                <w:sz w:val="20"/>
                <w:szCs w:val="20"/>
              </w:rPr>
              <w:t>Анализът се прави за всеки отстранен участник поотделно</w:t>
            </w:r>
            <w:r w:rsidRPr="005B2203">
              <w:rPr>
                <w:color w:val="008000"/>
                <w:sz w:val="20"/>
                <w:szCs w:val="20"/>
              </w:rPr>
              <w:t xml:space="preserve"> с цел </w:t>
            </w:r>
            <w:r w:rsidRPr="00353225">
              <w:rPr>
                <w:color w:val="008000"/>
                <w:sz w:val="20"/>
                <w:szCs w:val="20"/>
              </w:rPr>
              <w:t xml:space="preserve">да се потвърди </w:t>
            </w:r>
            <w:r w:rsidRPr="00994B8F">
              <w:rPr>
                <w:color w:val="008000"/>
                <w:sz w:val="20"/>
                <w:szCs w:val="20"/>
              </w:rPr>
              <w:t>законосъобразността на действията на комисията.</w:t>
            </w:r>
          </w:p>
        </w:tc>
        <w:tc>
          <w:tcPr>
            <w:tcW w:w="993" w:type="dxa"/>
          </w:tcPr>
          <w:p w:rsidR="00C90C43" w:rsidRPr="00C13447" w:rsidRDefault="00C90C43" w:rsidP="00F81223">
            <w:pPr>
              <w:jc w:val="both"/>
              <w:outlineLvl w:val="1"/>
              <w:rPr>
                <w:sz w:val="20"/>
                <w:szCs w:val="20"/>
              </w:rPr>
            </w:pPr>
          </w:p>
        </w:tc>
        <w:tc>
          <w:tcPr>
            <w:tcW w:w="1701" w:type="dxa"/>
          </w:tcPr>
          <w:p w:rsidR="00C90C43" w:rsidRPr="006D4973" w:rsidRDefault="00C90C43" w:rsidP="001C6127">
            <w:pPr>
              <w:jc w:val="both"/>
              <w:outlineLvl w:val="1"/>
              <w:rPr>
                <w:sz w:val="20"/>
                <w:szCs w:val="20"/>
              </w:rPr>
            </w:pPr>
          </w:p>
        </w:tc>
        <w:tc>
          <w:tcPr>
            <w:tcW w:w="992" w:type="dxa"/>
          </w:tcPr>
          <w:p w:rsidR="00C90C43" w:rsidRPr="006D4973" w:rsidRDefault="00C90C43" w:rsidP="001C6127">
            <w:pPr>
              <w:jc w:val="both"/>
              <w:outlineLvl w:val="1"/>
              <w:rPr>
                <w:sz w:val="20"/>
                <w:szCs w:val="20"/>
              </w:rPr>
            </w:pPr>
          </w:p>
        </w:tc>
        <w:tc>
          <w:tcPr>
            <w:tcW w:w="1701" w:type="dxa"/>
          </w:tcPr>
          <w:p w:rsidR="00C90C43" w:rsidRPr="006D4973" w:rsidRDefault="00C90C43" w:rsidP="001C6127">
            <w:pPr>
              <w:jc w:val="both"/>
              <w:outlineLvl w:val="1"/>
              <w:rPr>
                <w:sz w:val="20"/>
                <w:szCs w:val="20"/>
              </w:rPr>
            </w:pPr>
          </w:p>
        </w:tc>
        <w:tc>
          <w:tcPr>
            <w:tcW w:w="2410" w:type="dxa"/>
            <w:gridSpan w:val="2"/>
          </w:tcPr>
          <w:p w:rsidR="00C90C43" w:rsidRPr="006D4973" w:rsidRDefault="00C90C43" w:rsidP="001C6127">
            <w:pPr>
              <w:jc w:val="both"/>
              <w:outlineLvl w:val="1"/>
              <w:rPr>
                <w:sz w:val="20"/>
                <w:szCs w:val="20"/>
              </w:rPr>
            </w:pPr>
          </w:p>
        </w:tc>
      </w:tr>
      <w:tr w:rsidR="00C90C43" w:rsidRPr="000A7FDB" w:rsidTr="004A5ADA">
        <w:trPr>
          <w:gridBefore w:val="1"/>
          <w:wBefore w:w="29" w:type="dxa"/>
          <w:trHeight w:val="270"/>
        </w:trPr>
        <w:tc>
          <w:tcPr>
            <w:tcW w:w="421" w:type="dxa"/>
            <w:gridSpan w:val="2"/>
          </w:tcPr>
          <w:p w:rsidR="00C90C43" w:rsidRPr="000A7FDB" w:rsidRDefault="00C90C43" w:rsidP="00723086">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Pr>
                <w:rFonts w:ascii="Times New Roman" w:hAnsi="Times New Roman" w:cs="Times New Roman"/>
                <w:szCs w:val="20"/>
                <w:lang w:val="bg-BG"/>
              </w:rPr>
              <w:t>6</w:t>
            </w:r>
          </w:p>
        </w:tc>
        <w:tc>
          <w:tcPr>
            <w:tcW w:w="6637" w:type="dxa"/>
            <w:gridSpan w:val="2"/>
            <w:noWrap/>
          </w:tcPr>
          <w:p w:rsidR="00C90C43" w:rsidRPr="000A7FDB" w:rsidRDefault="00C90C43" w:rsidP="00B24EA4">
            <w:pPr>
              <w:jc w:val="both"/>
              <w:rPr>
                <w:b/>
                <w:sz w:val="20"/>
                <w:szCs w:val="20"/>
                <w:lang w:eastAsia="fr-FR"/>
              </w:rPr>
            </w:pPr>
            <w:r w:rsidRPr="000A7FDB">
              <w:rPr>
                <w:b/>
                <w:sz w:val="20"/>
                <w:szCs w:val="20"/>
                <w:lang w:eastAsia="fr-FR"/>
              </w:rPr>
              <w:t>Офертата на участника, определен за изпълнител, отговаря ли на изискванията на възложителя?</w:t>
            </w:r>
          </w:p>
          <w:p w:rsidR="00C90C43" w:rsidRPr="000A7FDB" w:rsidRDefault="00C90C43" w:rsidP="00B24EA4">
            <w:pPr>
              <w:jc w:val="both"/>
              <w:rPr>
                <w:b/>
                <w:sz w:val="20"/>
                <w:szCs w:val="20"/>
                <w:lang w:eastAsia="fr-FR"/>
              </w:rPr>
            </w:pPr>
            <w:r w:rsidRPr="000A7FDB">
              <w:rPr>
                <w:b/>
                <w:sz w:val="20"/>
                <w:szCs w:val="20"/>
                <w:lang w:eastAsia="fr-FR"/>
              </w:rPr>
              <w:t>Съдържа ли тази оферта всички изискуеми документи и по-специално:</w:t>
            </w:r>
          </w:p>
          <w:p w:rsidR="00C90C43" w:rsidRPr="00CD2739" w:rsidRDefault="00C90C43" w:rsidP="00862585">
            <w:pPr>
              <w:numPr>
                <w:ilvl w:val="0"/>
                <w:numId w:val="14"/>
              </w:numPr>
              <w:jc w:val="both"/>
              <w:rPr>
                <w:sz w:val="20"/>
                <w:szCs w:val="20"/>
              </w:rPr>
            </w:pPr>
            <w:r w:rsidRPr="00CD2739">
              <w:rPr>
                <w:sz w:val="20"/>
                <w:szCs w:val="20"/>
              </w:rPr>
              <w:t>единен европейски документ за обществени поръчки (ЕЕДОП) за кандидата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C90C43" w:rsidRDefault="00C90C43" w:rsidP="00862585">
            <w:pPr>
              <w:numPr>
                <w:ilvl w:val="0"/>
                <w:numId w:val="14"/>
              </w:numPr>
              <w:jc w:val="both"/>
              <w:rPr>
                <w:sz w:val="20"/>
                <w:szCs w:val="20"/>
              </w:rPr>
            </w:pPr>
            <w:r w:rsidRPr="00CD2739">
              <w:rPr>
                <w:sz w:val="20"/>
                <w:szCs w:val="20"/>
              </w:rPr>
              <w:t>документи за доказване на предприетите мерки за надеждност, когато е приложимо;</w:t>
            </w:r>
          </w:p>
          <w:p w:rsidR="00C90C43" w:rsidRPr="00CD2739" w:rsidRDefault="00C90C43" w:rsidP="00862585">
            <w:pPr>
              <w:numPr>
                <w:ilvl w:val="0"/>
                <w:numId w:val="14"/>
              </w:numPr>
              <w:jc w:val="both"/>
              <w:rPr>
                <w:sz w:val="20"/>
                <w:szCs w:val="20"/>
              </w:rPr>
            </w:pPr>
            <w:r>
              <w:rPr>
                <w:sz w:val="20"/>
                <w:szCs w:val="20"/>
              </w:rPr>
              <w:t>Декларации по чл.54 и чл.55 от ЗОП относно основанията за отстраняване;</w:t>
            </w:r>
          </w:p>
          <w:p w:rsidR="00C90C43" w:rsidRDefault="00C90C43" w:rsidP="00862585">
            <w:pPr>
              <w:numPr>
                <w:ilvl w:val="0"/>
                <w:numId w:val="14"/>
              </w:numPr>
              <w:jc w:val="both"/>
              <w:rPr>
                <w:sz w:val="20"/>
                <w:szCs w:val="20"/>
              </w:rPr>
            </w:pPr>
            <w:r>
              <w:rPr>
                <w:sz w:val="20"/>
                <w:szCs w:val="20"/>
              </w:rPr>
              <w:t>К</w:t>
            </w:r>
            <w:r w:rsidRPr="00D13CA3">
              <w:rPr>
                <w:sz w:val="20"/>
                <w:szCs w:val="20"/>
              </w:rPr>
              <w:t xml:space="preserve">опие от документ, от който да е видно правното основание за създаване на обединението, </w:t>
            </w:r>
            <w:r w:rsidRPr="006215F5">
              <w:rPr>
                <w:sz w:val="20"/>
                <w:szCs w:val="20"/>
              </w:rPr>
              <w:t>когато е приложимо</w:t>
            </w:r>
            <w:r w:rsidRPr="00D13CA3">
              <w:rPr>
                <w:sz w:val="20"/>
                <w:szCs w:val="20"/>
              </w:rPr>
              <w:t xml:space="preserve"> както и информация във връзка с конкретната обществена поръчка</w:t>
            </w:r>
            <w:r>
              <w:rPr>
                <w:sz w:val="20"/>
                <w:szCs w:val="20"/>
              </w:rPr>
              <w:t xml:space="preserve"> относно</w:t>
            </w:r>
            <w:r w:rsidRPr="00D13CA3">
              <w:rPr>
                <w:sz w:val="20"/>
                <w:szCs w:val="20"/>
              </w:rPr>
              <w:t xml:space="preserve"> правата и задълженията на участниците в обединението</w:t>
            </w:r>
            <w:r w:rsidRPr="00C13579">
              <w:rPr>
                <w:sz w:val="20"/>
                <w:szCs w:val="20"/>
              </w:rPr>
              <w:t xml:space="preserve">, </w:t>
            </w:r>
            <w:r w:rsidRPr="007878C2">
              <w:rPr>
                <w:sz w:val="20"/>
                <w:szCs w:val="20"/>
              </w:rPr>
              <w:t>разпределението</w:t>
            </w:r>
            <w:r w:rsidRPr="00CD2739">
              <w:rPr>
                <w:sz w:val="20"/>
                <w:szCs w:val="20"/>
              </w:rPr>
              <w:t xml:space="preserve"> на отговорността между членовете на обединението и дейностите, които ще изпълнява всеки член на обединението. </w:t>
            </w:r>
          </w:p>
          <w:p w:rsidR="00C90C43" w:rsidRPr="00D13CA3" w:rsidRDefault="00C90C43" w:rsidP="00862585">
            <w:pPr>
              <w:numPr>
                <w:ilvl w:val="0"/>
                <w:numId w:val="14"/>
              </w:numPr>
              <w:jc w:val="both"/>
              <w:rPr>
                <w:sz w:val="20"/>
                <w:szCs w:val="20"/>
              </w:rPr>
            </w:pPr>
            <w:r>
              <w:rPr>
                <w:sz w:val="20"/>
                <w:szCs w:val="20"/>
              </w:rPr>
              <w:t>Документи по чл.59-62 от ЗОП относно критериите за подбор, ако е приложимо;</w:t>
            </w:r>
          </w:p>
          <w:p w:rsidR="00C90C43" w:rsidRDefault="00C90C43" w:rsidP="00862585">
            <w:pPr>
              <w:numPr>
                <w:ilvl w:val="0"/>
                <w:numId w:val="14"/>
              </w:numPr>
              <w:jc w:val="both"/>
              <w:rPr>
                <w:sz w:val="20"/>
                <w:szCs w:val="20"/>
              </w:rPr>
            </w:pPr>
            <w:r w:rsidRPr="00C13579">
              <w:rPr>
                <w:sz w:val="20"/>
                <w:szCs w:val="20"/>
              </w:rPr>
              <w:t>техническо предложение, съдържащо:</w:t>
            </w:r>
          </w:p>
          <w:p w:rsidR="00C90C43" w:rsidRPr="00C13579" w:rsidRDefault="00C90C43" w:rsidP="00E31789">
            <w:pPr>
              <w:ind w:left="720"/>
              <w:jc w:val="both"/>
              <w:rPr>
                <w:sz w:val="20"/>
                <w:szCs w:val="20"/>
              </w:rPr>
            </w:pPr>
            <w:r w:rsidRPr="00D13CA3">
              <w:rPr>
                <w:sz w:val="20"/>
                <w:szCs w:val="20"/>
              </w:rPr>
              <w:t>а) документ за упълномощаване, когато лицето, което подава офертата, не е законният представител на участника;</w:t>
            </w:r>
          </w:p>
          <w:p w:rsidR="00C90C43" w:rsidRPr="00CD2739" w:rsidRDefault="00C90C43" w:rsidP="00E31789">
            <w:pPr>
              <w:ind w:left="720"/>
              <w:jc w:val="both"/>
              <w:rPr>
                <w:sz w:val="20"/>
                <w:szCs w:val="20"/>
              </w:rPr>
            </w:pPr>
            <w:r w:rsidRPr="00CD2739">
              <w:rPr>
                <w:sz w:val="20"/>
                <w:szCs w:val="20"/>
              </w:rPr>
              <w:t>б) предложение за изпълнение на поръчката в съответствие с техническите спецификации и изискванията на възложителя;</w:t>
            </w:r>
          </w:p>
          <w:p w:rsidR="00C90C43" w:rsidRPr="00CD2739" w:rsidRDefault="00C90C43" w:rsidP="00E31789">
            <w:pPr>
              <w:ind w:left="720"/>
              <w:jc w:val="both"/>
              <w:rPr>
                <w:sz w:val="20"/>
                <w:szCs w:val="20"/>
              </w:rPr>
            </w:pPr>
            <w:r w:rsidRPr="00CD2739">
              <w:rPr>
                <w:sz w:val="20"/>
                <w:szCs w:val="20"/>
              </w:rPr>
              <w:t xml:space="preserve">в) декларация за съгласие с клаузите на приложения проект на </w:t>
            </w:r>
            <w:r w:rsidRPr="00CD2739">
              <w:rPr>
                <w:sz w:val="20"/>
                <w:szCs w:val="20"/>
              </w:rPr>
              <w:lastRenderedPageBreak/>
              <w:t>договор;</w:t>
            </w:r>
          </w:p>
          <w:p w:rsidR="00C90C43" w:rsidRPr="00CD2739" w:rsidRDefault="00C90C43" w:rsidP="00E31789">
            <w:pPr>
              <w:ind w:left="720"/>
              <w:jc w:val="both"/>
              <w:rPr>
                <w:sz w:val="20"/>
                <w:szCs w:val="20"/>
              </w:rPr>
            </w:pPr>
            <w:r w:rsidRPr="00CD2739">
              <w:rPr>
                <w:sz w:val="20"/>
                <w:szCs w:val="20"/>
              </w:rPr>
              <w:t>г) декларация за срока на валидност на офертата;</w:t>
            </w:r>
          </w:p>
          <w:p w:rsidR="00C90C43" w:rsidRPr="00CD2739" w:rsidRDefault="00C90C43" w:rsidP="00E31789">
            <w:pPr>
              <w:ind w:left="720"/>
              <w:jc w:val="both"/>
              <w:rPr>
                <w:sz w:val="20"/>
                <w:szCs w:val="20"/>
              </w:rPr>
            </w:pPr>
            <w:r w:rsidRPr="00CD2739">
              <w:rPr>
                <w:sz w:val="20"/>
                <w:szCs w:val="20"/>
              </w:rPr>
              <w:t>д)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C90C43" w:rsidRPr="00CD2739" w:rsidRDefault="00C90C43" w:rsidP="00E31789">
            <w:pPr>
              <w:ind w:left="720"/>
              <w:jc w:val="both"/>
              <w:rPr>
                <w:sz w:val="20"/>
                <w:szCs w:val="20"/>
              </w:rPr>
            </w:pPr>
            <w:r w:rsidRPr="00CD2739">
              <w:rPr>
                <w:sz w:val="20"/>
                <w:szCs w:val="20"/>
              </w:rPr>
              <w:t>е) мостри, описание и/или снимки на стоките, които ще се доставят, когато е приложимо;</w:t>
            </w:r>
          </w:p>
          <w:p w:rsidR="00C90C43" w:rsidRPr="00CD2739" w:rsidRDefault="00C90C43" w:rsidP="00E31789">
            <w:pPr>
              <w:ind w:left="720"/>
              <w:jc w:val="both"/>
              <w:rPr>
                <w:sz w:val="20"/>
                <w:szCs w:val="20"/>
              </w:rPr>
            </w:pPr>
            <w:r w:rsidRPr="00CD2739">
              <w:rPr>
                <w:sz w:val="20"/>
                <w:szCs w:val="20"/>
              </w:rPr>
              <w:t>ж) друга информация и/или документи, изискани от възложителя, когато това се налага от предмета на поръчката;</w:t>
            </w:r>
          </w:p>
          <w:p w:rsidR="00C90C43" w:rsidRDefault="00C90C43" w:rsidP="00862585">
            <w:pPr>
              <w:numPr>
                <w:ilvl w:val="0"/>
                <w:numId w:val="14"/>
              </w:numPr>
              <w:jc w:val="both"/>
              <w:rPr>
                <w:sz w:val="20"/>
                <w:szCs w:val="20"/>
              </w:rPr>
            </w:pPr>
            <w:r w:rsidRPr="00CD2739">
              <w:rPr>
                <w:sz w:val="20"/>
                <w:szCs w:val="20"/>
              </w:rPr>
              <w:t>ценово предложение, съдържащо предложението на участника относно цената за придобиване, и предложенията по други показатели с парично изражение</w:t>
            </w:r>
            <w:r>
              <w:rPr>
                <w:sz w:val="20"/>
                <w:szCs w:val="20"/>
              </w:rPr>
              <w:t xml:space="preserve">, поставено в непрозрачен запечатан плик </w:t>
            </w:r>
            <w:r w:rsidRPr="00D13CA3">
              <w:rPr>
                <w:sz w:val="20"/>
                <w:szCs w:val="20"/>
              </w:rPr>
              <w:t>с надпис "Предлагани ценови параметри",</w:t>
            </w:r>
          </w:p>
          <w:p w:rsidR="00C90C43" w:rsidRPr="002A39E0" w:rsidRDefault="00C90C43" w:rsidP="00862585">
            <w:pPr>
              <w:numPr>
                <w:ilvl w:val="0"/>
                <w:numId w:val="14"/>
              </w:numPr>
              <w:ind w:left="429" w:hanging="113"/>
              <w:jc w:val="both"/>
              <w:rPr>
                <w:sz w:val="20"/>
                <w:szCs w:val="20"/>
              </w:rPr>
            </w:pPr>
            <w:r w:rsidRPr="00C13447">
              <w:rPr>
                <w:sz w:val="20"/>
                <w:szCs w:val="20"/>
              </w:rPr>
              <w:t>друга информация, посочена в обявлението или в документа</w:t>
            </w:r>
            <w:r w:rsidRPr="002A39E0">
              <w:rPr>
                <w:sz w:val="20"/>
                <w:szCs w:val="20"/>
              </w:rPr>
              <w:t>цията за участие;</w:t>
            </w:r>
          </w:p>
          <w:p w:rsidR="00C90C43" w:rsidRPr="007570F6" w:rsidRDefault="00C90C43" w:rsidP="00862585">
            <w:pPr>
              <w:numPr>
                <w:ilvl w:val="0"/>
                <w:numId w:val="14"/>
              </w:numPr>
              <w:tabs>
                <w:tab w:val="left" w:pos="415"/>
              </w:tabs>
              <w:ind w:left="429" w:hanging="113"/>
              <w:jc w:val="both"/>
              <w:rPr>
                <w:sz w:val="20"/>
                <w:szCs w:val="20"/>
              </w:rPr>
            </w:pPr>
            <w:r>
              <w:rPr>
                <w:sz w:val="20"/>
                <w:szCs w:val="20"/>
              </w:rPr>
              <w:t>опис</w:t>
            </w:r>
            <w:r w:rsidRPr="006B7210">
              <w:rPr>
                <w:sz w:val="20"/>
                <w:szCs w:val="20"/>
              </w:rPr>
              <w:t xml:space="preserve"> на документите</w:t>
            </w:r>
            <w:r w:rsidRPr="00DF02DE">
              <w:rPr>
                <w:sz w:val="20"/>
                <w:szCs w:val="20"/>
              </w:rPr>
              <w:t xml:space="preserve"> и информацията</w:t>
            </w:r>
            <w:r w:rsidRPr="007570F6">
              <w:rPr>
                <w:sz w:val="20"/>
                <w:szCs w:val="20"/>
              </w:rPr>
              <w:t>, съдържащи се в офертата, подписан от участника</w:t>
            </w:r>
          </w:p>
          <w:p w:rsidR="00C90C43" w:rsidRPr="00AC2F22" w:rsidRDefault="00C90C43" w:rsidP="00B24EA4">
            <w:pPr>
              <w:ind w:left="40"/>
              <w:jc w:val="both"/>
              <w:rPr>
                <w:b/>
                <w:i/>
                <w:sz w:val="20"/>
                <w:szCs w:val="20"/>
              </w:rPr>
            </w:pPr>
            <w:r w:rsidRPr="00767D48">
              <w:rPr>
                <w:b/>
                <w:sz w:val="20"/>
                <w:szCs w:val="20"/>
              </w:rPr>
              <w:t xml:space="preserve">(чл. </w:t>
            </w:r>
            <w:r>
              <w:rPr>
                <w:b/>
                <w:sz w:val="20"/>
                <w:szCs w:val="20"/>
              </w:rPr>
              <w:t>47</w:t>
            </w:r>
            <w:r w:rsidRPr="00767D48">
              <w:rPr>
                <w:b/>
                <w:sz w:val="20"/>
                <w:szCs w:val="20"/>
              </w:rPr>
              <w:t xml:space="preserve">, ал. </w:t>
            </w:r>
            <w:r>
              <w:rPr>
                <w:b/>
                <w:sz w:val="20"/>
                <w:szCs w:val="20"/>
              </w:rPr>
              <w:t>3</w:t>
            </w:r>
            <w:r w:rsidRPr="00767D48">
              <w:rPr>
                <w:b/>
                <w:sz w:val="20"/>
                <w:szCs w:val="20"/>
              </w:rPr>
              <w:t xml:space="preserve"> от </w:t>
            </w:r>
            <w:r>
              <w:rPr>
                <w:b/>
                <w:sz w:val="20"/>
                <w:szCs w:val="20"/>
              </w:rPr>
              <w:t>ПП</w:t>
            </w:r>
            <w:r w:rsidRPr="00767D48">
              <w:rPr>
                <w:b/>
                <w:sz w:val="20"/>
                <w:szCs w:val="20"/>
              </w:rPr>
              <w:t>ЗОП</w:t>
            </w:r>
            <w:r>
              <w:rPr>
                <w:b/>
                <w:sz w:val="20"/>
                <w:szCs w:val="20"/>
              </w:rPr>
              <w:t xml:space="preserve"> и чл.39, ал.3 от ППЗОП</w:t>
            </w:r>
            <w:r w:rsidRPr="00767D48">
              <w:rPr>
                <w:b/>
                <w:sz w:val="20"/>
                <w:szCs w:val="20"/>
              </w:rPr>
              <w:t>)</w:t>
            </w:r>
          </w:p>
          <w:p w:rsidR="00C90C43" w:rsidRPr="000A7FDB" w:rsidRDefault="00C90C43" w:rsidP="00B24EA4">
            <w:pPr>
              <w:ind w:left="40"/>
              <w:jc w:val="both"/>
              <w:rPr>
                <w:b/>
                <w:i/>
                <w:sz w:val="20"/>
                <w:szCs w:val="20"/>
              </w:rPr>
            </w:pPr>
            <w:r w:rsidRPr="000A7FDB">
              <w:rPr>
                <w:b/>
                <w:i/>
                <w:sz w:val="20"/>
                <w:szCs w:val="20"/>
                <w:u w:val="single"/>
              </w:rPr>
              <w:t>Внимание!</w:t>
            </w:r>
            <w:r w:rsidRPr="000A7FDB">
              <w:rPr>
                <w:sz w:val="20"/>
                <w:szCs w:val="20"/>
              </w:rPr>
              <w:t xml:space="preserve"> Въпросът се отнася само до офертата на участника, определен за изпълнител.</w:t>
            </w:r>
          </w:p>
          <w:p w:rsidR="00C90C43" w:rsidRPr="00767D48" w:rsidRDefault="00C90C43" w:rsidP="00B24EA4">
            <w:pPr>
              <w:ind w:left="40"/>
              <w:jc w:val="both"/>
              <w:rPr>
                <w:sz w:val="20"/>
                <w:szCs w:val="20"/>
              </w:rPr>
            </w:pPr>
            <w:r w:rsidRPr="00133734">
              <w:rPr>
                <w:b/>
                <w:sz w:val="20"/>
                <w:szCs w:val="20"/>
              </w:rPr>
              <w:t>ВНИМАНИЕ!</w:t>
            </w:r>
            <w:r>
              <w:rPr>
                <w:sz w:val="20"/>
                <w:szCs w:val="20"/>
              </w:rPr>
              <w:t xml:space="preserve"> При тази проверка за преценката дали участникът е основателно избран за изпълнител е необходимо да се вземе предвид, че преди подписване на договора  </w:t>
            </w:r>
            <w:r w:rsidRPr="00D13CA3">
              <w:rPr>
                <w:sz w:val="20"/>
                <w:szCs w:val="20"/>
              </w:rPr>
              <w:t>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r>
              <w:rPr>
                <w:sz w:val="20"/>
                <w:szCs w:val="20"/>
              </w:rPr>
              <w:t>. (чл. 6</w:t>
            </w:r>
            <w:r w:rsidRPr="00D13CA3">
              <w:rPr>
                <w:sz w:val="20"/>
                <w:szCs w:val="20"/>
              </w:rPr>
              <w:t xml:space="preserve">7, ал. </w:t>
            </w:r>
            <w:r>
              <w:rPr>
                <w:sz w:val="20"/>
                <w:szCs w:val="20"/>
              </w:rPr>
              <w:t xml:space="preserve">6 от </w:t>
            </w:r>
            <w:r w:rsidRPr="00D13CA3">
              <w:rPr>
                <w:sz w:val="20"/>
                <w:szCs w:val="20"/>
              </w:rPr>
              <w:t>ЗОП)</w:t>
            </w:r>
            <w:r>
              <w:rPr>
                <w:sz w:val="20"/>
                <w:szCs w:val="20"/>
              </w:rPr>
              <w:t>.</w:t>
            </w:r>
          </w:p>
          <w:p w:rsidR="00C90C43" w:rsidRPr="0084260C" w:rsidRDefault="00C90C43">
            <w:pPr>
              <w:jc w:val="both"/>
              <w:rPr>
                <w:color w:val="C0504D"/>
                <w:sz w:val="20"/>
                <w:szCs w:val="20"/>
              </w:rPr>
            </w:pPr>
            <w:r w:rsidRPr="00AC2F22">
              <w:rPr>
                <w:b/>
                <w:color w:val="C0504D"/>
                <w:sz w:val="20"/>
                <w:szCs w:val="20"/>
              </w:rPr>
              <w:lastRenderedPageBreak/>
              <w:t xml:space="preserve">Насочващи източници на информация: </w:t>
            </w:r>
            <w:r w:rsidRPr="0084260C">
              <w:rPr>
                <w:color w:val="C0504D"/>
                <w:sz w:val="20"/>
                <w:szCs w:val="20"/>
              </w:rPr>
              <w:t>прегледайте всички документи от офертата на участника, определен за изпълнител.</w:t>
            </w:r>
          </w:p>
          <w:p w:rsidR="00C90C43" w:rsidRPr="000A7FDB" w:rsidRDefault="00C90C43" w:rsidP="00573425">
            <w:pPr>
              <w:jc w:val="both"/>
              <w:rPr>
                <w:b/>
                <w:color w:val="000080"/>
                <w:sz w:val="20"/>
                <w:szCs w:val="20"/>
              </w:rPr>
            </w:pPr>
            <w:r w:rsidRPr="000A7FDB">
              <w:rPr>
                <w:b/>
                <w:color w:val="000080"/>
                <w:sz w:val="20"/>
                <w:szCs w:val="20"/>
              </w:rPr>
              <w:t>т. 13 от Насоките</w:t>
            </w:r>
          </w:p>
          <w:p w:rsidR="00C90C43" w:rsidRPr="000A7FDB" w:rsidRDefault="00C90C43" w:rsidP="00573425">
            <w:pPr>
              <w:jc w:val="both"/>
              <w:rPr>
                <w:color w:val="548DD4"/>
                <w:sz w:val="20"/>
                <w:szCs w:val="20"/>
              </w:rPr>
            </w:pPr>
            <w:r w:rsidRPr="000A7FDB">
              <w:rPr>
                <w:b/>
                <w:color w:val="548DD4"/>
                <w:sz w:val="20"/>
                <w:szCs w:val="20"/>
              </w:rPr>
              <w:t>използвайте Таблица № 4.</w:t>
            </w:r>
          </w:p>
          <w:p w:rsidR="00C90C43" w:rsidRPr="000A7FDB" w:rsidRDefault="00C90C43" w:rsidP="00E31789">
            <w:pPr>
              <w:jc w:val="both"/>
              <w:rPr>
                <w:color w:val="008000"/>
                <w:sz w:val="20"/>
                <w:szCs w:val="20"/>
              </w:rPr>
            </w:pPr>
            <w:r w:rsidRPr="000A7FDB">
              <w:rPr>
                <w:color w:val="008000"/>
                <w:sz w:val="20"/>
                <w:szCs w:val="20"/>
              </w:rPr>
              <w:t xml:space="preserve">Прегледайте цялата оферта на участника, определен за изпълнител, и преценете дали отговаря на </w:t>
            </w:r>
            <w:r w:rsidRPr="000A7FDB">
              <w:rPr>
                <w:b/>
                <w:color w:val="008000"/>
                <w:sz w:val="20"/>
                <w:szCs w:val="20"/>
              </w:rPr>
              <w:t>ВСИЧКИ ИЗИСКВАНИЯ НА ВЪЗЛОЖИТЕЛЯ</w:t>
            </w:r>
            <w:r w:rsidRPr="000A7FDB">
              <w:rPr>
                <w:color w:val="008000"/>
                <w:sz w:val="20"/>
                <w:szCs w:val="20"/>
              </w:rPr>
              <w:t xml:space="preserve">, както относно критериите за подбор на участниците, така и относно техническото и ценово предложение за изпълнение на поръчката. </w:t>
            </w:r>
          </w:p>
          <w:p w:rsidR="00C90C43" w:rsidRPr="000A7FDB" w:rsidRDefault="00C90C43">
            <w:pPr>
              <w:jc w:val="both"/>
              <w:rPr>
                <w:color w:val="008000"/>
                <w:sz w:val="20"/>
                <w:szCs w:val="20"/>
              </w:rPr>
            </w:pPr>
            <w:r w:rsidRPr="000A7FDB">
              <w:rPr>
                <w:color w:val="008000"/>
                <w:sz w:val="20"/>
                <w:szCs w:val="20"/>
              </w:rPr>
              <w:t>В случай, че установите липсващи документи</w:t>
            </w:r>
            <w:r>
              <w:rPr>
                <w:color w:val="008000"/>
                <w:sz w:val="20"/>
                <w:szCs w:val="20"/>
              </w:rPr>
              <w:t xml:space="preserve"> или несъответствия</w:t>
            </w:r>
            <w:r w:rsidRPr="000A7FDB">
              <w:rPr>
                <w:color w:val="008000"/>
                <w:sz w:val="20"/>
                <w:szCs w:val="20"/>
              </w:rPr>
              <w:t>, анализирайте и посочете дали са описани като такива в съответния протокол за работата на комисията. Преценете дали установените отклонения представляват основание за отстраняване на участника.</w:t>
            </w:r>
          </w:p>
          <w:p w:rsidR="00C90C43" w:rsidRPr="000A7FDB" w:rsidRDefault="00C90C43">
            <w:pPr>
              <w:jc w:val="both"/>
              <w:rPr>
                <w:color w:val="008000"/>
                <w:sz w:val="20"/>
                <w:szCs w:val="20"/>
              </w:rPr>
            </w:pPr>
            <w:r w:rsidRPr="000A7FDB">
              <w:rPr>
                <w:color w:val="008000"/>
                <w:sz w:val="20"/>
                <w:szCs w:val="20"/>
              </w:rPr>
              <w:t>Ако поръчката е с обособени позиции, проверката се прави за всеки участник, определен за изпълнител по всяка обособена позиция, попаднала в проверката.</w:t>
            </w:r>
          </w:p>
          <w:p w:rsidR="00C90C43" w:rsidRPr="000A7FDB" w:rsidRDefault="00C90C43" w:rsidP="00FA73B4">
            <w:pPr>
              <w:jc w:val="both"/>
              <w:rPr>
                <w:b/>
                <w:color w:val="008000"/>
                <w:sz w:val="20"/>
                <w:szCs w:val="20"/>
              </w:rPr>
            </w:pPr>
            <w:r w:rsidRPr="000A7FDB">
              <w:rPr>
                <w:b/>
                <w:color w:val="008000"/>
                <w:sz w:val="20"/>
                <w:szCs w:val="20"/>
              </w:rPr>
              <w:t xml:space="preserve">ВНИМАНИЕ! ДА СЕ АНАЛИЗИРА ДАЛИ УЧАСТНИКЪТ, ОПРЕДЕЛЕН ЗА ИЗПЪЛНИТЕЛ, Е ТРЕТИРАН ПО-БЛАГОПРИЯТНО ОТ ОТСТРАНЕНИТЕ УЧАСТНИЦИ. </w:t>
            </w:r>
          </w:p>
          <w:p w:rsidR="00C90C43" w:rsidRPr="000A7FDB" w:rsidRDefault="00C90C43" w:rsidP="00E03A2E">
            <w:pPr>
              <w:jc w:val="both"/>
              <w:rPr>
                <w:sz w:val="20"/>
                <w:szCs w:val="20"/>
                <w:lang w:eastAsia="fr-FR"/>
              </w:rPr>
            </w:pPr>
            <w:r w:rsidRPr="000A7FDB">
              <w:rPr>
                <w:color w:val="008000"/>
                <w:sz w:val="20"/>
                <w:szCs w:val="20"/>
              </w:rPr>
              <w:t>За целта проверете специално дали участникът, определен за изпълнител, отговаря на изискванията, които са посочени като причини за отстраняване на участниците.</w:t>
            </w:r>
          </w:p>
        </w:tc>
        <w:tc>
          <w:tcPr>
            <w:tcW w:w="993" w:type="dxa"/>
          </w:tcPr>
          <w:p w:rsidR="00C90C43" w:rsidRPr="000A7FDB" w:rsidRDefault="00C90C43" w:rsidP="00F81223">
            <w:pPr>
              <w:jc w:val="both"/>
              <w:outlineLvl w:val="1"/>
              <w:rPr>
                <w:sz w:val="20"/>
                <w:szCs w:val="20"/>
              </w:rPr>
            </w:pPr>
          </w:p>
        </w:tc>
        <w:tc>
          <w:tcPr>
            <w:tcW w:w="1701" w:type="dxa"/>
          </w:tcPr>
          <w:p w:rsidR="00C90C43" w:rsidRPr="000A7FDB" w:rsidRDefault="00C90C43" w:rsidP="00A00B91">
            <w:pPr>
              <w:outlineLvl w:val="1"/>
              <w:rPr>
                <w:b/>
                <w:sz w:val="20"/>
                <w:szCs w:val="20"/>
              </w:rPr>
            </w:pPr>
          </w:p>
        </w:tc>
        <w:tc>
          <w:tcPr>
            <w:tcW w:w="992" w:type="dxa"/>
          </w:tcPr>
          <w:p w:rsidR="00C90C43" w:rsidRPr="000A7FDB" w:rsidRDefault="00C90C43" w:rsidP="00A00B91">
            <w:pPr>
              <w:outlineLvl w:val="1"/>
              <w:rPr>
                <w:b/>
                <w:sz w:val="20"/>
                <w:szCs w:val="20"/>
              </w:rPr>
            </w:pPr>
          </w:p>
        </w:tc>
        <w:tc>
          <w:tcPr>
            <w:tcW w:w="1701" w:type="dxa"/>
          </w:tcPr>
          <w:p w:rsidR="00C90C43" w:rsidRPr="000A7FDB" w:rsidRDefault="00C90C43" w:rsidP="00A00B91">
            <w:pPr>
              <w:outlineLvl w:val="1"/>
              <w:rPr>
                <w:b/>
                <w:sz w:val="20"/>
                <w:szCs w:val="20"/>
              </w:rPr>
            </w:pPr>
          </w:p>
        </w:tc>
        <w:tc>
          <w:tcPr>
            <w:tcW w:w="2410" w:type="dxa"/>
            <w:gridSpan w:val="2"/>
          </w:tcPr>
          <w:p w:rsidR="00C90C43" w:rsidRPr="000A7FDB" w:rsidRDefault="00C90C43" w:rsidP="00A00B91">
            <w:pPr>
              <w:outlineLvl w:val="1"/>
              <w:rPr>
                <w:b/>
                <w:sz w:val="20"/>
                <w:szCs w:val="20"/>
              </w:rPr>
            </w:pPr>
          </w:p>
        </w:tc>
      </w:tr>
      <w:tr w:rsidR="00C90C43" w:rsidRPr="000A7FDB" w:rsidTr="004A5ADA">
        <w:trPr>
          <w:gridBefore w:val="1"/>
          <w:wBefore w:w="29" w:type="dxa"/>
          <w:trHeight w:val="270"/>
        </w:trPr>
        <w:tc>
          <w:tcPr>
            <w:tcW w:w="421" w:type="dxa"/>
            <w:gridSpan w:val="2"/>
          </w:tcPr>
          <w:p w:rsidR="00C90C43" w:rsidRPr="000A7FDB" w:rsidRDefault="00C90C43"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3</w:t>
            </w:r>
            <w:r>
              <w:rPr>
                <w:rFonts w:ascii="Times New Roman" w:hAnsi="Times New Roman" w:cs="Times New Roman"/>
                <w:szCs w:val="20"/>
                <w:lang w:val="bg-BG"/>
              </w:rPr>
              <w:t>7</w:t>
            </w:r>
          </w:p>
        </w:tc>
        <w:tc>
          <w:tcPr>
            <w:tcW w:w="6637" w:type="dxa"/>
            <w:gridSpan w:val="2"/>
            <w:noWrap/>
          </w:tcPr>
          <w:p w:rsidR="00C90C43" w:rsidRPr="000A7FDB" w:rsidRDefault="00C90C43" w:rsidP="000F6F08">
            <w:pPr>
              <w:jc w:val="both"/>
              <w:rPr>
                <w:b/>
                <w:sz w:val="20"/>
                <w:szCs w:val="20"/>
                <w:lang w:eastAsia="fr-FR"/>
              </w:rPr>
            </w:pPr>
            <w:r w:rsidRPr="000A7FDB">
              <w:rPr>
                <w:b/>
                <w:sz w:val="20"/>
                <w:szCs w:val="20"/>
                <w:lang w:eastAsia="fr-FR"/>
              </w:rPr>
              <w:t>Отстранените участници и оферти действително ли не отговарят на обявените от възложителя условия?</w:t>
            </w:r>
          </w:p>
          <w:p w:rsidR="00C90C43" w:rsidRPr="000A7FDB" w:rsidRDefault="00C90C43" w:rsidP="000F6F08">
            <w:pPr>
              <w:jc w:val="both"/>
              <w:rPr>
                <w:sz w:val="20"/>
                <w:szCs w:val="20"/>
                <w:lang w:eastAsia="fr-FR"/>
              </w:rPr>
            </w:pPr>
            <w:r w:rsidRPr="000A7FDB">
              <w:rPr>
                <w:sz w:val="20"/>
                <w:szCs w:val="20"/>
                <w:lang w:eastAsia="fr-FR"/>
              </w:rPr>
              <w:t xml:space="preserve">Участникът/ офертата се отстранява, ако не са представени някои от документите (или информация) по чл. </w:t>
            </w:r>
            <w:r>
              <w:rPr>
                <w:sz w:val="20"/>
                <w:szCs w:val="20"/>
                <w:lang w:eastAsia="fr-FR"/>
              </w:rPr>
              <w:t>47</w:t>
            </w:r>
            <w:r w:rsidRPr="000A7FDB">
              <w:rPr>
                <w:sz w:val="20"/>
                <w:szCs w:val="20"/>
                <w:lang w:eastAsia="fr-FR"/>
              </w:rPr>
              <w:t xml:space="preserve">, ал. </w:t>
            </w:r>
            <w:r>
              <w:rPr>
                <w:sz w:val="20"/>
                <w:szCs w:val="20"/>
                <w:lang w:eastAsia="fr-FR"/>
              </w:rPr>
              <w:t>3</w:t>
            </w:r>
            <w:r w:rsidRPr="000A7FDB">
              <w:rPr>
                <w:sz w:val="20"/>
                <w:szCs w:val="20"/>
                <w:lang w:eastAsia="fr-FR"/>
              </w:rPr>
              <w:t xml:space="preserve"> от </w:t>
            </w:r>
            <w:r>
              <w:rPr>
                <w:sz w:val="20"/>
                <w:szCs w:val="20"/>
                <w:lang w:eastAsia="fr-FR"/>
              </w:rPr>
              <w:t>ПП</w:t>
            </w:r>
            <w:r w:rsidRPr="000A7FDB">
              <w:rPr>
                <w:sz w:val="20"/>
                <w:szCs w:val="20"/>
                <w:lang w:eastAsia="fr-FR"/>
              </w:rPr>
              <w:t>ЗОП и/или участникът не отговаря на критериите за подбор и/или други изисквания на възложителя.</w:t>
            </w:r>
          </w:p>
          <w:p w:rsidR="00C90C43" w:rsidRPr="00F32B4B" w:rsidRDefault="00C90C43" w:rsidP="000F6F08">
            <w:pPr>
              <w:jc w:val="both"/>
              <w:rPr>
                <w:b/>
                <w:sz w:val="20"/>
                <w:szCs w:val="20"/>
                <w:lang w:eastAsia="fr-FR"/>
              </w:rPr>
            </w:pPr>
            <w:r w:rsidRPr="00A7432F" w:rsidDel="003A6F5E">
              <w:rPr>
                <w:sz w:val="20"/>
                <w:szCs w:val="20"/>
                <w:lang w:val="en" w:eastAsia="fr-FR"/>
              </w:rPr>
              <w:lastRenderedPageBreak/>
              <w:t xml:space="preserve"> </w:t>
            </w:r>
            <w:r w:rsidRPr="00F32B4B">
              <w:rPr>
                <w:b/>
                <w:sz w:val="20"/>
                <w:szCs w:val="20"/>
                <w:lang w:eastAsia="fr-FR"/>
              </w:rPr>
              <w:t>(чл.</w:t>
            </w:r>
            <w:r>
              <w:rPr>
                <w:b/>
                <w:sz w:val="20"/>
                <w:szCs w:val="20"/>
                <w:lang w:eastAsia="fr-FR"/>
              </w:rPr>
              <w:t xml:space="preserve"> 54, ал. 1, чл.</w:t>
            </w:r>
            <w:r w:rsidRPr="00F32B4B">
              <w:rPr>
                <w:b/>
                <w:sz w:val="20"/>
                <w:szCs w:val="20"/>
                <w:lang w:eastAsia="fr-FR"/>
              </w:rPr>
              <w:t xml:space="preserve"> </w:t>
            </w:r>
            <w:r>
              <w:rPr>
                <w:b/>
                <w:sz w:val="20"/>
                <w:szCs w:val="20"/>
                <w:lang w:eastAsia="fr-FR"/>
              </w:rPr>
              <w:t>55</w:t>
            </w:r>
            <w:r w:rsidRPr="00F32B4B">
              <w:rPr>
                <w:b/>
                <w:sz w:val="20"/>
                <w:szCs w:val="20"/>
                <w:lang w:eastAsia="fr-FR"/>
              </w:rPr>
              <w:t xml:space="preserve">, ал. 1, </w:t>
            </w:r>
            <w:r>
              <w:rPr>
                <w:b/>
                <w:sz w:val="20"/>
                <w:szCs w:val="20"/>
                <w:lang w:eastAsia="fr-FR"/>
              </w:rPr>
              <w:t xml:space="preserve">и чл.107 </w:t>
            </w:r>
            <w:r w:rsidRPr="00F32B4B">
              <w:rPr>
                <w:b/>
                <w:sz w:val="20"/>
                <w:szCs w:val="20"/>
                <w:lang w:eastAsia="fr-FR"/>
              </w:rPr>
              <w:t>от ЗОП)</w:t>
            </w:r>
          </w:p>
          <w:p w:rsidR="00C90C43" w:rsidRPr="00353225" w:rsidRDefault="00C90C43" w:rsidP="000F6F08">
            <w:pPr>
              <w:jc w:val="both"/>
              <w:rPr>
                <w:b/>
                <w:sz w:val="20"/>
                <w:szCs w:val="20"/>
                <w:u w:val="single"/>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съответните документи от офертите на отстранените участници, протоколите за работата на</w:t>
            </w:r>
            <w:r w:rsidRPr="005B2203">
              <w:rPr>
                <w:color w:val="C0504D"/>
                <w:sz w:val="20"/>
                <w:szCs w:val="20"/>
              </w:rPr>
              <w:t xml:space="preserve"> комисията и решението за класиране на участниците и определяне на изпълнител.</w:t>
            </w:r>
          </w:p>
          <w:p w:rsidR="00C90C43" w:rsidRPr="00994B8F" w:rsidRDefault="00C90C43" w:rsidP="00573425">
            <w:pPr>
              <w:jc w:val="both"/>
              <w:rPr>
                <w:sz w:val="20"/>
                <w:szCs w:val="20"/>
              </w:rPr>
            </w:pPr>
            <w:r w:rsidRPr="00994B8F">
              <w:rPr>
                <w:b/>
                <w:color w:val="000080"/>
                <w:sz w:val="20"/>
                <w:szCs w:val="20"/>
              </w:rPr>
              <w:t xml:space="preserve">т. 14 от Насоките </w:t>
            </w:r>
          </w:p>
          <w:p w:rsidR="00C90C43" w:rsidRPr="006B7210" w:rsidRDefault="00C90C43" w:rsidP="00A32988">
            <w:pPr>
              <w:jc w:val="both"/>
              <w:rPr>
                <w:color w:val="008000"/>
                <w:sz w:val="20"/>
                <w:szCs w:val="20"/>
              </w:rPr>
            </w:pPr>
            <w:r w:rsidRPr="00C13447">
              <w:rPr>
                <w:color w:val="008000"/>
                <w:sz w:val="20"/>
                <w:szCs w:val="20"/>
              </w:rPr>
              <w:t xml:space="preserve">За всеки участник поотделно анализирайте дали са налице основанията за отстраняването им, посочени в протокола, т.е. дали действително отстраненият участник не е представил някой от изискуемите документи и/или не отговаря на изискванията на възложителя. </w:t>
            </w:r>
            <w:r w:rsidRPr="002A39E0">
              <w:rPr>
                <w:color w:val="008000"/>
                <w:sz w:val="20"/>
                <w:szCs w:val="20"/>
              </w:rPr>
              <w:t xml:space="preserve">За целта е необходимо да се прегледат офертите на отстранените участници в частта, </w:t>
            </w:r>
            <w:proofErr w:type="spellStart"/>
            <w:r w:rsidRPr="002A39E0">
              <w:rPr>
                <w:color w:val="008000"/>
                <w:sz w:val="20"/>
                <w:szCs w:val="20"/>
              </w:rPr>
              <w:t>относима</w:t>
            </w:r>
            <w:proofErr w:type="spellEnd"/>
            <w:r w:rsidRPr="002A39E0">
              <w:rPr>
                <w:color w:val="008000"/>
                <w:sz w:val="20"/>
                <w:szCs w:val="20"/>
              </w:rPr>
              <w:t xml:space="preserve"> към основанието за отстраняването им.</w:t>
            </w:r>
            <w:r w:rsidRPr="006B7210">
              <w:rPr>
                <w:color w:val="008000"/>
                <w:sz w:val="20"/>
                <w:szCs w:val="20"/>
              </w:rPr>
              <w:t xml:space="preserve"> Прегледът включва:</w:t>
            </w:r>
          </w:p>
          <w:p w:rsidR="00C90C43" w:rsidRPr="00AC2F22" w:rsidRDefault="00C90C43" w:rsidP="00862585">
            <w:pPr>
              <w:numPr>
                <w:ilvl w:val="0"/>
                <w:numId w:val="13"/>
              </w:numPr>
              <w:jc w:val="both"/>
              <w:rPr>
                <w:b/>
                <w:sz w:val="20"/>
                <w:szCs w:val="20"/>
                <w:lang w:eastAsia="fr-FR"/>
              </w:rPr>
            </w:pPr>
            <w:r w:rsidRPr="00DF02DE">
              <w:rPr>
                <w:color w:val="008000"/>
                <w:sz w:val="20"/>
                <w:szCs w:val="20"/>
              </w:rPr>
              <w:t xml:space="preserve"> идентифициране на условието, което е посочено като причина за отстраняване на участника – от закона и от док</w:t>
            </w:r>
            <w:r w:rsidRPr="00767D48">
              <w:rPr>
                <w:color w:val="008000"/>
                <w:sz w:val="20"/>
                <w:szCs w:val="20"/>
              </w:rPr>
              <w:t>ументацията за участие, включително обявлението за обществената поръчка. Важно е да се установи действителното съдържание на причините за отстраняване;</w:t>
            </w:r>
          </w:p>
          <w:p w:rsidR="00C90C43" w:rsidRPr="000A7FDB" w:rsidRDefault="00C90C43" w:rsidP="00862585">
            <w:pPr>
              <w:numPr>
                <w:ilvl w:val="0"/>
                <w:numId w:val="13"/>
              </w:numPr>
              <w:jc w:val="both"/>
              <w:rPr>
                <w:b/>
                <w:sz w:val="20"/>
                <w:szCs w:val="20"/>
                <w:lang w:eastAsia="fr-FR"/>
              </w:rPr>
            </w:pPr>
            <w:r w:rsidRPr="000A7FDB">
              <w:rPr>
                <w:color w:val="008000"/>
                <w:sz w:val="20"/>
                <w:szCs w:val="20"/>
              </w:rPr>
              <w:t>установяване съдържанието на офертата в частта, която не отговаря на изискванията на възложителя.</w:t>
            </w:r>
          </w:p>
        </w:tc>
        <w:tc>
          <w:tcPr>
            <w:tcW w:w="993" w:type="dxa"/>
          </w:tcPr>
          <w:p w:rsidR="00C90C43" w:rsidRPr="000A7FDB" w:rsidRDefault="00C90C43" w:rsidP="00F81223">
            <w:pPr>
              <w:jc w:val="both"/>
              <w:outlineLvl w:val="1"/>
              <w:rPr>
                <w:sz w:val="20"/>
                <w:szCs w:val="20"/>
              </w:rPr>
            </w:pPr>
          </w:p>
        </w:tc>
        <w:tc>
          <w:tcPr>
            <w:tcW w:w="1701" w:type="dxa"/>
          </w:tcPr>
          <w:p w:rsidR="00C90C43" w:rsidRPr="000A7FDB" w:rsidRDefault="00C90C43" w:rsidP="009E310D">
            <w:pPr>
              <w:jc w:val="both"/>
              <w:rPr>
                <w:sz w:val="20"/>
                <w:szCs w:val="20"/>
              </w:rPr>
            </w:pPr>
          </w:p>
        </w:tc>
        <w:tc>
          <w:tcPr>
            <w:tcW w:w="992" w:type="dxa"/>
          </w:tcPr>
          <w:p w:rsidR="00C90C43" w:rsidRPr="000A7FDB" w:rsidRDefault="00C90C43" w:rsidP="009E310D">
            <w:pPr>
              <w:jc w:val="both"/>
              <w:rPr>
                <w:sz w:val="20"/>
                <w:szCs w:val="20"/>
              </w:rPr>
            </w:pPr>
          </w:p>
        </w:tc>
        <w:tc>
          <w:tcPr>
            <w:tcW w:w="1701" w:type="dxa"/>
          </w:tcPr>
          <w:p w:rsidR="00C90C43" w:rsidRPr="000A7FDB" w:rsidRDefault="00C90C43" w:rsidP="009E310D">
            <w:pPr>
              <w:jc w:val="both"/>
              <w:rPr>
                <w:sz w:val="20"/>
                <w:szCs w:val="20"/>
              </w:rPr>
            </w:pPr>
          </w:p>
        </w:tc>
        <w:tc>
          <w:tcPr>
            <w:tcW w:w="2410" w:type="dxa"/>
            <w:gridSpan w:val="2"/>
          </w:tcPr>
          <w:p w:rsidR="00C90C43" w:rsidRPr="000A7FDB" w:rsidRDefault="00C90C43" w:rsidP="009E310D">
            <w:pPr>
              <w:jc w:val="both"/>
              <w:rPr>
                <w:sz w:val="20"/>
                <w:szCs w:val="20"/>
              </w:rPr>
            </w:pPr>
          </w:p>
        </w:tc>
      </w:tr>
      <w:tr w:rsidR="00C90C43" w:rsidRPr="000A7FDB" w:rsidTr="004A5ADA">
        <w:trPr>
          <w:gridBefore w:val="1"/>
          <w:wBefore w:w="29" w:type="dxa"/>
          <w:trHeight w:val="270"/>
        </w:trPr>
        <w:tc>
          <w:tcPr>
            <w:tcW w:w="421" w:type="dxa"/>
            <w:gridSpan w:val="2"/>
          </w:tcPr>
          <w:p w:rsidR="00C90C43" w:rsidRPr="00994B8F" w:rsidRDefault="00C90C43"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lastRenderedPageBreak/>
              <w:t>3</w:t>
            </w:r>
            <w:r>
              <w:rPr>
                <w:rFonts w:ascii="Times New Roman" w:hAnsi="Times New Roman" w:cs="Times New Roman"/>
                <w:szCs w:val="20"/>
                <w:lang w:val="bg-BG"/>
              </w:rPr>
              <w:t>8</w:t>
            </w:r>
          </w:p>
        </w:tc>
        <w:tc>
          <w:tcPr>
            <w:tcW w:w="6637" w:type="dxa"/>
            <w:gridSpan w:val="2"/>
            <w:noWrap/>
          </w:tcPr>
          <w:p w:rsidR="00C90C43" w:rsidRPr="00994B8F" w:rsidRDefault="00C90C43" w:rsidP="008067BB">
            <w:pPr>
              <w:jc w:val="both"/>
              <w:rPr>
                <w:b/>
                <w:sz w:val="20"/>
                <w:szCs w:val="20"/>
                <w:lang w:eastAsia="fr-FR"/>
              </w:rPr>
            </w:pPr>
            <w:r w:rsidRPr="00994B8F">
              <w:rPr>
                <w:b/>
                <w:sz w:val="20"/>
                <w:szCs w:val="20"/>
                <w:lang w:eastAsia="fr-FR"/>
              </w:rPr>
              <w:t xml:space="preserve">Подизпълнител на участника, определен за изпълнител, </w:t>
            </w:r>
            <w:r w:rsidR="00ED1CD9">
              <w:rPr>
                <w:b/>
                <w:sz w:val="20"/>
                <w:szCs w:val="20"/>
                <w:lang w:eastAsia="fr-FR"/>
              </w:rPr>
              <w:t xml:space="preserve">не е </w:t>
            </w:r>
            <w:r w:rsidRPr="00994B8F">
              <w:rPr>
                <w:b/>
                <w:sz w:val="20"/>
                <w:szCs w:val="20"/>
                <w:lang w:eastAsia="fr-FR"/>
              </w:rPr>
              <w:t>представил самостоятелна оферта</w:t>
            </w:r>
            <w:r w:rsidR="00ED1CD9">
              <w:rPr>
                <w:b/>
                <w:sz w:val="20"/>
                <w:szCs w:val="20"/>
                <w:lang w:eastAsia="fr-FR"/>
              </w:rPr>
              <w:t>, нали</w:t>
            </w:r>
            <w:r w:rsidRPr="00994B8F">
              <w:rPr>
                <w:b/>
                <w:sz w:val="20"/>
                <w:szCs w:val="20"/>
                <w:lang w:eastAsia="fr-FR"/>
              </w:rPr>
              <w:t>?</w:t>
            </w:r>
          </w:p>
          <w:p w:rsidR="00C90C43" w:rsidRPr="00C13447" w:rsidRDefault="00C90C43" w:rsidP="008067BB">
            <w:pPr>
              <w:jc w:val="both"/>
              <w:rPr>
                <w:b/>
                <w:sz w:val="20"/>
                <w:szCs w:val="20"/>
                <w:lang w:eastAsia="fr-FR"/>
              </w:rPr>
            </w:pPr>
            <w:r w:rsidRPr="00C13447">
              <w:rPr>
                <w:b/>
                <w:sz w:val="20"/>
                <w:szCs w:val="20"/>
                <w:lang w:eastAsia="fr-FR"/>
              </w:rPr>
              <w:t>В случай, че участникът, определен за изпълнител, е обединение, съдружник в обединението</w:t>
            </w:r>
            <w:r w:rsidR="00ED1CD9">
              <w:rPr>
                <w:b/>
                <w:sz w:val="20"/>
                <w:szCs w:val="20"/>
                <w:lang w:eastAsia="fr-FR"/>
              </w:rPr>
              <w:t>,</w:t>
            </w:r>
            <w:r w:rsidRPr="00C13447">
              <w:rPr>
                <w:b/>
                <w:sz w:val="20"/>
                <w:szCs w:val="20"/>
                <w:lang w:eastAsia="fr-FR"/>
              </w:rPr>
              <w:t xml:space="preserve"> </w:t>
            </w:r>
            <w:r w:rsidR="00ED1CD9">
              <w:rPr>
                <w:b/>
                <w:sz w:val="20"/>
                <w:szCs w:val="20"/>
                <w:lang w:eastAsia="fr-FR"/>
              </w:rPr>
              <w:t xml:space="preserve">нали не е </w:t>
            </w:r>
            <w:r w:rsidRPr="00C13447">
              <w:rPr>
                <w:b/>
                <w:sz w:val="20"/>
                <w:szCs w:val="20"/>
                <w:lang w:eastAsia="fr-FR"/>
              </w:rPr>
              <w:t>представил самостоятелна оферта?</w:t>
            </w:r>
          </w:p>
          <w:p w:rsidR="00C90C43" w:rsidRPr="002A39E0" w:rsidRDefault="00C90C43" w:rsidP="008067BB">
            <w:pPr>
              <w:jc w:val="both"/>
              <w:rPr>
                <w:b/>
                <w:sz w:val="20"/>
                <w:szCs w:val="20"/>
                <w:lang w:eastAsia="fr-FR"/>
              </w:rPr>
            </w:pPr>
            <w:r w:rsidRPr="002A39E0">
              <w:rPr>
                <w:b/>
                <w:sz w:val="20"/>
                <w:szCs w:val="20"/>
                <w:lang w:eastAsia="fr-FR"/>
              </w:rPr>
              <w:t>В случай, че участникът, определен за изпълнител, е обединение, съдружник в обединението</w:t>
            </w:r>
            <w:r w:rsidR="00ED1CD9">
              <w:rPr>
                <w:b/>
                <w:sz w:val="20"/>
                <w:szCs w:val="20"/>
                <w:lang w:eastAsia="fr-FR"/>
              </w:rPr>
              <w:t>, нали не е</w:t>
            </w:r>
            <w:r w:rsidRPr="002A39E0">
              <w:rPr>
                <w:b/>
                <w:sz w:val="20"/>
                <w:szCs w:val="20"/>
                <w:lang w:eastAsia="fr-FR"/>
              </w:rPr>
              <w:t xml:space="preserve"> участвал в друго обединение, което е подало оферта по същата процедура за възлагане на обществена поръчка?</w:t>
            </w:r>
          </w:p>
          <w:p w:rsidR="00C90C43" w:rsidRPr="00DF02DE" w:rsidRDefault="00C90C43" w:rsidP="008067BB">
            <w:pPr>
              <w:jc w:val="both"/>
              <w:rPr>
                <w:sz w:val="20"/>
                <w:szCs w:val="20"/>
                <w:lang w:eastAsia="fr-FR"/>
              </w:rPr>
            </w:pPr>
            <w:r w:rsidRPr="006B7210">
              <w:rPr>
                <w:sz w:val="20"/>
                <w:szCs w:val="20"/>
                <w:lang w:eastAsia="fr-FR"/>
              </w:rPr>
              <w:lastRenderedPageBreak/>
              <w:t>Лице, което участва в обединение или е дало съгласие и фигурира като подизпълнител в оферта</w:t>
            </w:r>
            <w:r w:rsidRPr="00DF02DE">
              <w:rPr>
                <w:sz w:val="20"/>
                <w:szCs w:val="20"/>
                <w:lang w:eastAsia="fr-FR"/>
              </w:rPr>
              <w:t>та на друг участник, не може да представя самостоятелна оферта.</w:t>
            </w:r>
          </w:p>
          <w:p w:rsidR="00C90C43" w:rsidRPr="00767D48" w:rsidRDefault="00C90C43" w:rsidP="008067BB">
            <w:pPr>
              <w:jc w:val="both"/>
              <w:rPr>
                <w:sz w:val="20"/>
                <w:szCs w:val="20"/>
                <w:lang w:eastAsia="fr-FR"/>
              </w:rPr>
            </w:pPr>
            <w:r w:rsidRPr="00767D48">
              <w:rPr>
                <w:sz w:val="20"/>
                <w:szCs w:val="20"/>
                <w:lang w:eastAsia="fr-FR"/>
              </w:rPr>
              <w:t>В процедура за възлагане на обществена поръчка едно физическо или юридическо лице може да участва само в едно обединение.</w:t>
            </w:r>
          </w:p>
          <w:p w:rsidR="00C90C43" w:rsidRPr="00AC2F22" w:rsidRDefault="00C90C43" w:rsidP="008067BB">
            <w:pPr>
              <w:jc w:val="both"/>
              <w:rPr>
                <w:b/>
                <w:sz w:val="20"/>
                <w:szCs w:val="20"/>
                <w:lang w:eastAsia="fr-FR"/>
              </w:rPr>
            </w:pPr>
            <w:r w:rsidRPr="00AC2F22">
              <w:rPr>
                <w:b/>
                <w:sz w:val="20"/>
                <w:szCs w:val="20"/>
                <w:lang w:eastAsia="fr-FR"/>
              </w:rPr>
              <w:t>(</w:t>
            </w:r>
            <w:r w:rsidRPr="00891E9C">
              <w:rPr>
                <w:b/>
                <w:sz w:val="20"/>
                <w:szCs w:val="20"/>
                <w:lang w:eastAsia="fr-FR"/>
              </w:rPr>
              <w:t xml:space="preserve">чл. </w:t>
            </w:r>
            <w:r w:rsidRPr="00891E9C">
              <w:rPr>
                <w:b/>
                <w:sz w:val="20"/>
                <w:szCs w:val="20"/>
                <w:lang w:val="en-US" w:eastAsia="fr-FR"/>
              </w:rPr>
              <w:t>101</w:t>
            </w:r>
            <w:r w:rsidRPr="00891E9C">
              <w:rPr>
                <w:b/>
                <w:sz w:val="20"/>
                <w:szCs w:val="20"/>
                <w:lang w:eastAsia="fr-FR"/>
              </w:rPr>
              <w:t xml:space="preserve">, ал. </w:t>
            </w:r>
            <w:r w:rsidRPr="00891E9C">
              <w:rPr>
                <w:b/>
                <w:sz w:val="20"/>
                <w:szCs w:val="20"/>
                <w:lang w:val="en-US" w:eastAsia="fr-FR"/>
              </w:rPr>
              <w:t>8 -</w:t>
            </w:r>
            <w:r w:rsidRPr="00891E9C">
              <w:rPr>
                <w:b/>
                <w:sz w:val="20"/>
                <w:szCs w:val="20"/>
                <w:lang w:eastAsia="fr-FR"/>
              </w:rPr>
              <w:t xml:space="preserve"> ал.</w:t>
            </w:r>
            <w:r w:rsidRPr="00891E9C">
              <w:rPr>
                <w:b/>
                <w:sz w:val="20"/>
                <w:szCs w:val="20"/>
                <w:lang w:val="en-US" w:eastAsia="fr-FR"/>
              </w:rPr>
              <w:t>11</w:t>
            </w:r>
            <w:r w:rsidRPr="00891E9C">
              <w:rPr>
                <w:b/>
                <w:sz w:val="20"/>
                <w:szCs w:val="20"/>
                <w:lang w:eastAsia="fr-FR"/>
              </w:rPr>
              <w:t xml:space="preserve"> от ЗОП</w:t>
            </w:r>
            <w:r w:rsidRPr="00AC2F22">
              <w:rPr>
                <w:b/>
                <w:sz w:val="20"/>
                <w:szCs w:val="20"/>
                <w:lang w:eastAsia="fr-FR"/>
              </w:rPr>
              <w:t>)</w:t>
            </w:r>
          </w:p>
          <w:p w:rsidR="00C90C43" w:rsidRPr="000A7FDB" w:rsidRDefault="00C90C43" w:rsidP="008067BB">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90C43" w:rsidRPr="000A7FDB" w:rsidRDefault="00C90C43" w:rsidP="008067BB">
            <w:pPr>
              <w:jc w:val="both"/>
              <w:rPr>
                <w:sz w:val="20"/>
                <w:szCs w:val="20"/>
              </w:rPr>
            </w:pPr>
            <w:r w:rsidRPr="000A7FDB">
              <w:rPr>
                <w:b/>
                <w:color w:val="000080"/>
                <w:sz w:val="20"/>
                <w:szCs w:val="20"/>
              </w:rPr>
              <w:t xml:space="preserve">т. 13 и т. 14 от Насоките </w:t>
            </w:r>
          </w:p>
          <w:p w:rsidR="00C90C43" w:rsidRPr="000A7FDB" w:rsidRDefault="00C90C43" w:rsidP="008067BB">
            <w:pPr>
              <w:jc w:val="both"/>
              <w:rPr>
                <w:color w:val="008000"/>
                <w:sz w:val="20"/>
                <w:szCs w:val="20"/>
              </w:rPr>
            </w:pPr>
            <w:r w:rsidRPr="000A7FDB">
              <w:rPr>
                <w:color w:val="008000"/>
                <w:sz w:val="20"/>
                <w:szCs w:val="20"/>
              </w:rPr>
              <w:t>Прегледайте офертата на участника, определен за изпълнител. Проверете дали същият е декларирал, че ще използва подизпълнител/и. За всеки от подизпълнителите поотделно направете проверка дали са подали самостоятелни оферти в регистъра на получените оферти.</w:t>
            </w:r>
          </w:p>
          <w:p w:rsidR="00C90C43" w:rsidRDefault="00C90C43" w:rsidP="008067BB">
            <w:pPr>
              <w:jc w:val="both"/>
              <w:rPr>
                <w:color w:val="008000"/>
                <w:sz w:val="20"/>
                <w:szCs w:val="20"/>
              </w:rPr>
            </w:pPr>
            <w:r w:rsidRPr="000A7FDB">
              <w:rPr>
                <w:color w:val="008000"/>
                <w:sz w:val="20"/>
                <w:szCs w:val="20"/>
              </w:rPr>
              <w:t xml:space="preserve">Проверете дали участникът, определен за изпълнител, е обединение на физически и/или юридически лица. Ако случаят е такъв, анализирайте кои са </w:t>
            </w:r>
            <w:proofErr w:type="spellStart"/>
            <w:r w:rsidRPr="000A7FDB">
              <w:rPr>
                <w:color w:val="008000"/>
                <w:sz w:val="20"/>
                <w:szCs w:val="20"/>
              </w:rPr>
              <w:t>съдружниците</w:t>
            </w:r>
            <w:proofErr w:type="spellEnd"/>
            <w:r w:rsidRPr="000A7FDB">
              <w:rPr>
                <w:color w:val="008000"/>
                <w:sz w:val="20"/>
                <w:szCs w:val="20"/>
              </w:rPr>
              <w:t xml:space="preserve"> в обединението. За всеки от </w:t>
            </w:r>
            <w:proofErr w:type="spellStart"/>
            <w:r w:rsidRPr="000A7FDB">
              <w:rPr>
                <w:color w:val="008000"/>
                <w:sz w:val="20"/>
                <w:szCs w:val="20"/>
              </w:rPr>
              <w:t>съдружниците</w:t>
            </w:r>
            <w:proofErr w:type="spellEnd"/>
            <w:r w:rsidRPr="000A7FDB">
              <w:rPr>
                <w:color w:val="008000"/>
                <w:sz w:val="20"/>
                <w:szCs w:val="20"/>
              </w:rPr>
              <w:t xml:space="preserve"> поотделно направете проверка дали са подали самостоятелни оферти. За всеки от </w:t>
            </w:r>
            <w:proofErr w:type="spellStart"/>
            <w:r w:rsidRPr="000A7FDB">
              <w:rPr>
                <w:color w:val="008000"/>
                <w:sz w:val="20"/>
                <w:szCs w:val="20"/>
              </w:rPr>
              <w:t>съдружниците</w:t>
            </w:r>
            <w:proofErr w:type="spellEnd"/>
            <w:r w:rsidRPr="000A7FDB">
              <w:rPr>
                <w:color w:val="008000"/>
                <w:sz w:val="20"/>
                <w:szCs w:val="20"/>
              </w:rPr>
              <w:t xml:space="preserve"> поотделно направете проверка дали същите са участвали в друго обединение, което е подало оферта по същата процедура за възлагане на обществена поръчка.</w:t>
            </w:r>
          </w:p>
          <w:p w:rsidR="00A82840" w:rsidRDefault="00A82840" w:rsidP="008067BB">
            <w:pPr>
              <w:jc w:val="both"/>
              <w:rPr>
                <w:color w:val="008000"/>
                <w:sz w:val="20"/>
                <w:szCs w:val="20"/>
              </w:rPr>
            </w:pPr>
          </w:p>
          <w:p w:rsidR="00A82840" w:rsidRPr="000A7FDB" w:rsidRDefault="00A82840" w:rsidP="008067BB">
            <w:pPr>
              <w:jc w:val="both"/>
              <w:rPr>
                <w:b/>
                <w:sz w:val="20"/>
                <w:szCs w:val="20"/>
                <w:lang w:eastAsia="fr-FR"/>
              </w:rPr>
            </w:pPr>
          </w:p>
        </w:tc>
        <w:tc>
          <w:tcPr>
            <w:tcW w:w="993" w:type="dxa"/>
          </w:tcPr>
          <w:p w:rsidR="00C90C43" w:rsidRPr="000A7FDB" w:rsidRDefault="00C90C43" w:rsidP="00F81223">
            <w:pPr>
              <w:jc w:val="both"/>
              <w:outlineLvl w:val="1"/>
              <w:rPr>
                <w:sz w:val="20"/>
                <w:szCs w:val="20"/>
              </w:rPr>
            </w:pPr>
          </w:p>
        </w:tc>
        <w:tc>
          <w:tcPr>
            <w:tcW w:w="1701" w:type="dxa"/>
          </w:tcPr>
          <w:p w:rsidR="00C90C43" w:rsidRPr="000A7FDB" w:rsidRDefault="00C90C43" w:rsidP="00C21C02">
            <w:pPr>
              <w:jc w:val="both"/>
              <w:rPr>
                <w:sz w:val="20"/>
                <w:szCs w:val="20"/>
              </w:rPr>
            </w:pPr>
          </w:p>
        </w:tc>
        <w:tc>
          <w:tcPr>
            <w:tcW w:w="992" w:type="dxa"/>
          </w:tcPr>
          <w:p w:rsidR="00C90C43" w:rsidRPr="000A7FDB" w:rsidRDefault="00C90C43" w:rsidP="00C21C02">
            <w:pPr>
              <w:jc w:val="both"/>
              <w:rPr>
                <w:sz w:val="20"/>
                <w:szCs w:val="20"/>
              </w:rPr>
            </w:pPr>
          </w:p>
        </w:tc>
        <w:tc>
          <w:tcPr>
            <w:tcW w:w="1701" w:type="dxa"/>
          </w:tcPr>
          <w:p w:rsidR="00C90C43" w:rsidRPr="000A7FDB" w:rsidRDefault="00C90C43" w:rsidP="00C21C02">
            <w:pPr>
              <w:jc w:val="both"/>
              <w:rPr>
                <w:sz w:val="20"/>
                <w:szCs w:val="20"/>
              </w:rPr>
            </w:pPr>
          </w:p>
        </w:tc>
        <w:tc>
          <w:tcPr>
            <w:tcW w:w="2410" w:type="dxa"/>
            <w:gridSpan w:val="2"/>
          </w:tcPr>
          <w:p w:rsidR="00C90C43" w:rsidRPr="000A7FDB" w:rsidRDefault="00C90C43" w:rsidP="00C21C02">
            <w:pPr>
              <w:jc w:val="both"/>
              <w:rPr>
                <w:sz w:val="20"/>
                <w:szCs w:val="20"/>
              </w:rPr>
            </w:pPr>
          </w:p>
        </w:tc>
      </w:tr>
      <w:tr w:rsidR="00C90C43" w:rsidRPr="000A7FDB" w:rsidTr="004A5ADA">
        <w:trPr>
          <w:gridBefore w:val="1"/>
          <w:wBefore w:w="29" w:type="dxa"/>
          <w:trHeight w:val="270"/>
        </w:trPr>
        <w:tc>
          <w:tcPr>
            <w:tcW w:w="421" w:type="dxa"/>
            <w:gridSpan w:val="2"/>
          </w:tcPr>
          <w:p w:rsidR="00C90C43" w:rsidRPr="000A7FDB" w:rsidRDefault="00C90C43" w:rsidP="008774EE">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lastRenderedPageBreak/>
              <w:t>39</w:t>
            </w:r>
          </w:p>
        </w:tc>
        <w:tc>
          <w:tcPr>
            <w:tcW w:w="6637" w:type="dxa"/>
            <w:gridSpan w:val="2"/>
            <w:noWrap/>
          </w:tcPr>
          <w:p w:rsidR="00C90C43" w:rsidRPr="000A7FDB" w:rsidRDefault="00C90C43" w:rsidP="00D87E3C">
            <w:pPr>
              <w:jc w:val="both"/>
              <w:rPr>
                <w:b/>
                <w:sz w:val="20"/>
                <w:szCs w:val="20"/>
                <w:lang w:eastAsia="fr-FR"/>
              </w:rPr>
            </w:pPr>
            <w:r w:rsidRPr="000A7FDB">
              <w:rPr>
                <w:b/>
                <w:sz w:val="20"/>
                <w:szCs w:val="20"/>
                <w:lang w:eastAsia="fr-FR"/>
              </w:rPr>
              <w:t xml:space="preserve">В проверяваната процедура свързани лица или свързани предприятия </w:t>
            </w:r>
            <w:r w:rsidR="00A82840">
              <w:rPr>
                <w:b/>
                <w:sz w:val="20"/>
                <w:szCs w:val="20"/>
                <w:lang w:eastAsia="fr-FR"/>
              </w:rPr>
              <w:t xml:space="preserve">нали не са </w:t>
            </w:r>
            <w:r w:rsidRPr="000A7FDB">
              <w:rPr>
                <w:b/>
                <w:sz w:val="20"/>
                <w:szCs w:val="20"/>
                <w:lang w:eastAsia="fr-FR"/>
              </w:rPr>
              <w:t>подали оферти като самостоятелни участници?</w:t>
            </w:r>
          </w:p>
          <w:p w:rsidR="00C90C43" w:rsidRPr="000A7FDB" w:rsidRDefault="00C90C43" w:rsidP="00D87E3C">
            <w:pPr>
              <w:jc w:val="both"/>
              <w:rPr>
                <w:sz w:val="20"/>
                <w:szCs w:val="20"/>
                <w:lang w:eastAsia="fr-FR"/>
              </w:rPr>
            </w:pPr>
            <w:r w:rsidRPr="000A7FDB">
              <w:rPr>
                <w:sz w:val="20"/>
                <w:szCs w:val="20"/>
                <w:lang w:eastAsia="fr-FR"/>
              </w:rPr>
              <w:t xml:space="preserve">Свързани лица не </w:t>
            </w:r>
            <w:r>
              <w:rPr>
                <w:sz w:val="20"/>
                <w:szCs w:val="20"/>
                <w:lang w:eastAsia="fr-FR"/>
              </w:rPr>
              <w:t>могат</w:t>
            </w:r>
            <w:r w:rsidRPr="00767D48">
              <w:rPr>
                <w:sz w:val="20"/>
                <w:szCs w:val="20"/>
                <w:lang w:eastAsia="fr-FR"/>
              </w:rPr>
              <w:t xml:space="preserve"> да бъдат самостоятелни </w:t>
            </w:r>
            <w:r w:rsidRPr="00294D14">
              <w:rPr>
                <w:sz w:val="20"/>
                <w:szCs w:val="20"/>
                <w:lang w:eastAsia="fr-FR"/>
              </w:rPr>
              <w:t>участници в една и съща процедура.</w:t>
            </w:r>
          </w:p>
          <w:p w:rsidR="00C90C43" w:rsidRPr="000A7FDB" w:rsidRDefault="00C90C43" w:rsidP="00D87E3C">
            <w:pPr>
              <w:jc w:val="both"/>
              <w:rPr>
                <w:b/>
                <w:sz w:val="20"/>
                <w:szCs w:val="20"/>
                <w:lang w:eastAsia="fr-FR"/>
              </w:rPr>
            </w:pPr>
            <w:r w:rsidRPr="000A7FDB">
              <w:rPr>
                <w:b/>
                <w:sz w:val="20"/>
                <w:szCs w:val="20"/>
                <w:lang w:eastAsia="fr-FR"/>
              </w:rPr>
              <w:t xml:space="preserve">(чл. </w:t>
            </w:r>
            <w:r>
              <w:rPr>
                <w:b/>
                <w:sz w:val="20"/>
                <w:szCs w:val="20"/>
                <w:lang w:eastAsia="fr-FR"/>
              </w:rPr>
              <w:t>101</w:t>
            </w:r>
            <w:r w:rsidRPr="000A7FDB">
              <w:rPr>
                <w:b/>
                <w:sz w:val="20"/>
                <w:szCs w:val="20"/>
                <w:lang w:eastAsia="fr-FR"/>
              </w:rPr>
              <w:t xml:space="preserve">, ал. </w:t>
            </w:r>
            <w:r>
              <w:rPr>
                <w:b/>
                <w:sz w:val="20"/>
                <w:szCs w:val="20"/>
                <w:lang w:eastAsia="fr-FR"/>
              </w:rPr>
              <w:t>11 и</w:t>
            </w:r>
            <w:r w:rsidRPr="000A7FDB">
              <w:rPr>
                <w:b/>
                <w:sz w:val="20"/>
                <w:szCs w:val="20"/>
                <w:lang w:eastAsia="fr-FR"/>
              </w:rPr>
              <w:t xml:space="preserve"> § </w:t>
            </w:r>
            <w:r>
              <w:rPr>
                <w:b/>
                <w:sz w:val="20"/>
                <w:szCs w:val="20"/>
                <w:lang w:eastAsia="fr-FR"/>
              </w:rPr>
              <w:t>2</w:t>
            </w:r>
            <w:r w:rsidRPr="000A7FDB">
              <w:rPr>
                <w:b/>
                <w:sz w:val="20"/>
                <w:szCs w:val="20"/>
                <w:lang w:eastAsia="fr-FR"/>
              </w:rPr>
              <w:t xml:space="preserve">, т. </w:t>
            </w:r>
            <w:r>
              <w:rPr>
                <w:b/>
                <w:sz w:val="20"/>
                <w:szCs w:val="20"/>
                <w:lang w:eastAsia="fr-FR"/>
              </w:rPr>
              <w:t xml:space="preserve">45 </w:t>
            </w:r>
            <w:r w:rsidRPr="000A7FDB">
              <w:rPr>
                <w:b/>
                <w:sz w:val="20"/>
                <w:szCs w:val="20"/>
                <w:lang w:eastAsia="fr-FR"/>
              </w:rPr>
              <w:t>от ЗОП)</w:t>
            </w:r>
          </w:p>
          <w:p w:rsidR="00C90C43" w:rsidRPr="000A7FDB" w:rsidRDefault="00C90C43" w:rsidP="00D87E3C">
            <w:pPr>
              <w:jc w:val="both"/>
              <w:rPr>
                <w:color w:val="C0504D"/>
                <w:sz w:val="20"/>
                <w:szCs w:val="20"/>
              </w:rPr>
            </w:pPr>
            <w:r w:rsidRPr="000A7FDB">
              <w:rPr>
                <w:b/>
                <w:color w:val="C0504D"/>
                <w:sz w:val="20"/>
                <w:szCs w:val="20"/>
              </w:rPr>
              <w:t xml:space="preserve">Насочващи източници на информация: </w:t>
            </w:r>
            <w:r w:rsidRPr="000A7FDB">
              <w:rPr>
                <w:color w:val="C0504D"/>
                <w:sz w:val="20"/>
                <w:szCs w:val="20"/>
              </w:rPr>
              <w:t>прегледайте съответните документи (представяне на участника, др. документи, съдържащи идентифицираща информация за лицата) от офертите на определения за изпълнител участник, както и от офертите на другите участници, вкл. отстранените. Анализирайте протоколите за работата на комисията и решението за класиране на участниците и определяне на изпълнител. При необходимост направете справки в официални регистри и други публични източници на информация.</w:t>
            </w:r>
          </w:p>
          <w:p w:rsidR="00C90C43" w:rsidRPr="000A7FDB" w:rsidRDefault="00C90C43" w:rsidP="00D87E3C">
            <w:pPr>
              <w:jc w:val="both"/>
              <w:rPr>
                <w:sz w:val="20"/>
                <w:szCs w:val="20"/>
              </w:rPr>
            </w:pPr>
            <w:r w:rsidRPr="000A7FDB">
              <w:rPr>
                <w:b/>
                <w:color w:val="000080"/>
                <w:sz w:val="20"/>
                <w:szCs w:val="20"/>
              </w:rPr>
              <w:t xml:space="preserve">т. 13 и т. 14 от Насоките </w:t>
            </w:r>
          </w:p>
          <w:p w:rsidR="00C90C43" w:rsidRDefault="00C90C43" w:rsidP="00531A46">
            <w:pPr>
              <w:jc w:val="both"/>
              <w:rPr>
                <w:color w:val="008000"/>
                <w:sz w:val="20"/>
                <w:szCs w:val="20"/>
              </w:rPr>
            </w:pPr>
            <w:r w:rsidRPr="000A7FDB">
              <w:rPr>
                <w:color w:val="008000"/>
                <w:sz w:val="20"/>
                <w:szCs w:val="20"/>
              </w:rPr>
              <w:t xml:space="preserve">Прегледайте офертата на участника, определен за изпълнител. Проверете дали същият се явява свързано лице по смисъла на § </w:t>
            </w:r>
            <w:r w:rsidRPr="00C27160">
              <w:rPr>
                <w:color w:val="008000"/>
                <w:sz w:val="20"/>
                <w:szCs w:val="20"/>
              </w:rPr>
              <w:t xml:space="preserve">2, т. 45 </w:t>
            </w:r>
            <w:r w:rsidRPr="000A7FDB">
              <w:rPr>
                <w:color w:val="008000"/>
                <w:sz w:val="20"/>
                <w:szCs w:val="20"/>
              </w:rPr>
              <w:t>от ЗОП с възложителя и/или с другите самостоятелни участници в процедурата.</w:t>
            </w:r>
          </w:p>
          <w:p w:rsidR="00C90C43" w:rsidRPr="005B561B" w:rsidRDefault="00C90C43" w:rsidP="005B561B">
            <w:pPr>
              <w:jc w:val="both"/>
              <w:rPr>
                <w:color w:val="008000"/>
                <w:sz w:val="20"/>
                <w:szCs w:val="20"/>
              </w:rPr>
            </w:pPr>
            <w:r w:rsidRPr="005B561B">
              <w:rPr>
                <w:color w:val="008000"/>
                <w:sz w:val="20"/>
                <w:szCs w:val="20"/>
              </w:rPr>
              <w:t xml:space="preserve">"Свързани лица" </w:t>
            </w:r>
            <w:r>
              <w:rPr>
                <w:color w:val="008000"/>
                <w:sz w:val="20"/>
                <w:szCs w:val="20"/>
              </w:rPr>
              <w:t xml:space="preserve">съгласно </w:t>
            </w:r>
            <w:r w:rsidRPr="005B561B">
              <w:rPr>
                <w:color w:val="008000"/>
                <w:sz w:val="20"/>
                <w:szCs w:val="20"/>
              </w:rPr>
              <w:t>§ 2, т. 45 от ЗОП са тези по смисъла на § 1, т. 13 и 14 от допълнителните разпоредби на Закона за публи</w:t>
            </w:r>
            <w:r>
              <w:rPr>
                <w:color w:val="008000"/>
                <w:sz w:val="20"/>
                <w:szCs w:val="20"/>
              </w:rPr>
              <w:t>чното предлагане на ценни книжа, а именно</w:t>
            </w:r>
            <w:r w:rsidRPr="005B561B">
              <w:rPr>
                <w:color w:val="008000"/>
                <w:sz w:val="20"/>
                <w:szCs w:val="20"/>
              </w:rPr>
              <w:t>:</w:t>
            </w:r>
          </w:p>
          <w:p w:rsidR="00C90C43" w:rsidRPr="005B561B" w:rsidRDefault="00C90C43" w:rsidP="005B561B">
            <w:pPr>
              <w:jc w:val="both"/>
              <w:rPr>
                <w:color w:val="008000"/>
                <w:sz w:val="20"/>
                <w:szCs w:val="20"/>
              </w:rPr>
            </w:pPr>
            <w:r w:rsidRPr="005B561B">
              <w:rPr>
                <w:color w:val="008000"/>
                <w:sz w:val="20"/>
                <w:szCs w:val="20"/>
              </w:rPr>
              <w:t>а) лицата, едното от които контролира другото лице или негово дъщерно дружество;</w:t>
            </w:r>
          </w:p>
          <w:p w:rsidR="00C90C43" w:rsidRPr="005B561B" w:rsidRDefault="00C90C43" w:rsidP="005B561B">
            <w:pPr>
              <w:jc w:val="both"/>
              <w:rPr>
                <w:color w:val="008000"/>
                <w:sz w:val="20"/>
                <w:szCs w:val="20"/>
              </w:rPr>
            </w:pPr>
            <w:r w:rsidRPr="005B561B">
              <w:rPr>
                <w:color w:val="008000"/>
                <w:sz w:val="20"/>
                <w:szCs w:val="20"/>
              </w:rPr>
              <w:t>б) лицата, чиято дейност се контролира от трето лице;</w:t>
            </w:r>
          </w:p>
          <w:p w:rsidR="00C90C43" w:rsidRPr="005B561B" w:rsidRDefault="00C90C43" w:rsidP="005B561B">
            <w:pPr>
              <w:jc w:val="both"/>
              <w:rPr>
                <w:color w:val="008000"/>
                <w:sz w:val="20"/>
                <w:szCs w:val="20"/>
              </w:rPr>
            </w:pPr>
            <w:r w:rsidRPr="005B561B">
              <w:rPr>
                <w:color w:val="008000"/>
                <w:sz w:val="20"/>
                <w:szCs w:val="20"/>
              </w:rPr>
              <w:t>в) лицата, които съвместно контролират трето лице;</w:t>
            </w:r>
          </w:p>
          <w:p w:rsidR="00C90C43" w:rsidRPr="005B561B" w:rsidRDefault="00C90C43" w:rsidP="005B561B">
            <w:pPr>
              <w:jc w:val="both"/>
              <w:rPr>
                <w:color w:val="008000"/>
                <w:sz w:val="20"/>
                <w:szCs w:val="20"/>
              </w:rPr>
            </w:pPr>
            <w:r w:rsidRPr="005B561B">
              <w:rPr>
                <w:color w:val="008000"/>
                <w:sz w:val="20"/>
                <w:szCs w:val="20"/>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C90C43" w:rsidRPr="005B561B" w:rsidRDefault="00C90C43" w:rsidP="005B561B">
            <w:pPr>
              <w:jc w:val="both"/>
              <w:rPr>
                <w:color w:val="008000"/>
                <w:sz w:val="20"/>
                <w:szCs w:val="20"/>
              </w:rPr>
            </w:pPr>
            <w:r w:rsidRPr="005B561B">
              <w:rPr>
                <w:color w:val="008000"/>
                <w:sz w:val="20"/>
                <w:szCs w:val="20"/>
              </w:rPr>
              <w:t>"Контрол" е налице, когато едно лице:</w:t>
            </w:r>
          </w:p>
          <w:p w:rsidR="00C90C43" w:rsidRPr="005B561B" w:rsidRDefault="00C90C43" w:rsidP="005B561B">
            <w:pPr>
              <w:jc w:val="both"/>
              <w:rPr>
                <w:color w:val="008000"/>
                <w:sz w:val="20"/>
                <w:szCs w:val="20"/>
              </w:rPr>
            </w:pPr>
            <w:r w:rsidRPr="005B561B">
              <w:rPr>
                <w:color w:val="008000"/>
                <w:sz w:val="20"/>
                <w:szCs w:val="20"/>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C90C43" w:rsidRPr="005B561B" w:rsidRDefault="00C90C43" w:rsidP="005B561B">
            <w:pPr>
              <w:jc w:val="both"/>
              <w:rPr>
                <w:color w:val="008000"/>
                <w:sz w:val="20"/>
                <w:szCs w:val="20"/>
              </w:rPr>
            </w:pPr>
            <w:r w:rsidRPr="005B561B">
              <w:rPr>
                <w:color w:val="008000"/>
                <w:sz w:val="20"/>
                <w:szCs w:val="20"/>
              </w:rPr>
              <w:t>б) може да определя пряко или непряко повече от половината от членовете на управителния или контролния орган на едно юридическо лице; или</w:t>
            </w:r>
          </w:p>
          <w:p w:rsidR="00C90C43" w:rsidRPr="00133734" w:rsidRDefault="00C90C43" w:rsidP="005B561B">
            <w:pPr>
              <w:jc w:val="both"/>
              <w:rPr>
                <w:color w:val="008000"/>
                <w:sz w:val="20"/>
                <w:szCs w:val="20"/>
              </w:rPr>
            </w:pPr>
            <w:r w:rsidRPr="005B561B">
              <w:rPr>
                <w:color w:val="008000"/>
                <w:sz w:val="20"/>
                <w:szCs w:val="20"/>
              </w:rPr>
              <w:t>в) може по друг начин да упражнява решаващо влияние върху вземането на решения във връзка с дейността на юридическо лице.</w:t>
            </w:r>
          </w:p>
        </w:tc>
        <w:tc>
          <w:tcPr>
            <w:tcW w:w="993" w:type="dxa"/>
          </w:tcPr>
          <w:p w:rsidR="00C90C43" w:rsidRPr="008E5FC7" w:rsidRDefault="00C90C43" w:rsidP="00F81223">
            <w:pPr>
              <w:jc w:val="both"/>
              <w:outlineLvl w:val="1"/>
              <w:rPr>
                <w:sz w:val="20"/>
                <w:szCs w:val="20"/>
              </w:rPr>
            </w:pPr>
          </w:p>
        </w:tc>
        <w:tc>
          <w:tcPr>
            <w:tcW w:w="1701" w:type="dxa"/>
          </w:tcPr>
          <w:p w:rsidR="00C90C43" w:rsidRPr="000C1983" w:rsidRDefault="00C90C43" w:rsidP="00C21C02">
            <w:pPr>
              <w:jc w:val="both"/>
              <w:rPr>
                <w:sz w:val="20"/>
                <w:szCs w:val="20"/>
              </w:rPr>
            </w:pPr>
          </w:p>
        </w:tc>
        <w:tc>
          <w:tcPr>
            <w:tcW w:w="992" w:type="dxa"/>
          </w:tcPr>
          <w:p w:rsidR="00C90C43" w:rsidRPr="000C1983" w:rsidRDefault="00C90C43" w:rsidP="00C21C02">
            <w:pPr>
              <w:jc w:val="both"/>
              <w:rPr>
                <w:sz w:val="20"/>
                <w:szCs w:val="20"/>
              </w:rPr>
            </w:pPr>
          </w:p>
        </w:tc>
        <w:tc>
          <w:tcPr>
            <w:tcW w:w="1701" w:type="dxa"/>
          </w:tcPr>
          <w:p w:rsidR="00C90C43" w:rsidRPr="000C1983" w:rsidRDefault="00C90C43" w:rsidP="00C21C02">
            <w:pPr>
              <w:jc w:val="both"/>
              <w:rPr>
                <w:sz w:val="20"/>
                <w:szCs w:val="20"/>
              </w:rPr>
            </w:pPr>
          </w:p>
        </w:tc>
        <w:tc>
          <w:tcPr>
            <w:tcW w:w="2410" w:type="dxa"/>
            <w:gridSpan w:val="2"/>
          </w:tcPr>
          <w:p w:rsidR="00C90C43" w:rsidRPr="000C1983" w:rsidRDefault="00C90C43" w:rsidP="00C21C02">
            <w:pPr>
              <w:jc w:val="both"/>
              <w:rPr>
                <w:sz w:val="20"/>
                <w:szCs w:val="20"/>
              </w:rPr>
            </w:pPr>
          </w:p>
        </w:tc>
      </w:tr>
      <w:tr w:rsidR="00C90C43" w:rsidRPr="000A7FDB" w:rsidTr="004A5ADA">
        <w:trPr>
          <w:gridBefore w:val="1"/>
          <w:wBefore w:w="29" w:type="dxa"/>
          <w:trHeight w:val="775"/>
        </w:trPr>
        <w:tc>
          <w:tcPr>
            <w:tcW w:w="421" w:type="dxa"/>
            <w:gridSpan w:val="2"/>
          </w:tcPr>
          <w:p w:rsidR="00C90C43" w:rsidRPr="000A7FDB" w:rsidRDefault="00C90C43" w:rsidP="007D2949">
            <w:pPr>
              <w:pStyle w:val="111Heading3"/>
              <w:keepNext w:val="0"/>
              <w:widowControl w:val="0"/>
              <w:numPr>
                <w:ilvl w:val="0"/>
                <w:numId w:val="0"/>
              </w:numPr>
              <w:spacing w:before="240" w:after="60"/>
              <w:jc w:val="both"/>
              <w:rPr>
                <w:rFonts w:ascii="Times New Roman" w:hAnsi="Times New Roman" w:cs="Times New Roman"/>
                <w:szCs w:val="20"/>
                <w:lang w:val="bg-BG"/>
              </w:rPr>
            </w:pPr>
            <w:r w:rsidRPr="00133734">
              <w:rPr>
                <w:rFonts w:ascii="Times New Roman" w:hAnsi="Times New Roman" w:cs="Times New Roman"/>
                <w:szCs w:val="20"/>
                <w:lang w:val="bg-BG"/>
              </w:rPr>
              <w:lastRenderedPageBreak/>
              <w:t>4</w:t>
            </w:r>
            <w:r>
              <w:rPr>
                <w:rFonts w:ascii="Times New Roman" w:hAnsi="Times New Roman" w:cs="Times New Roman"/>
                <w:szCs w:val="20"/>
                <w:lang w:val="bg-BG"/>
              </w:rPr>
              <w:t>0</w:t>
            </w:r>
          </w:p>
        </w:tc>
        <w:tc>
          <w:tcPr>
            <w:tcW w:w="6637" w:type="dxa"/>
            <w:gridSpan w:val="2"/>
            <w:noWrap/>
          </w:tcPr>
          <w:p w:rsidR="00C90C43" w:rsidRPr="000C1983" w:rsidRDefault="00C90C43">
            <w:pPr>
              <w:ind w:right="110"/>
              <w:jc w:val="both"/>
              <w:outlineLvl w:val="1"/>
              <w:rPr>
                <w:b/>
                <w:sz w:val="20"/>
                <w:szCs w:val="20"/>
                <w:lang w:eastAsia="fr-FR"/>
              </w:rPr>
            </w:pPr>
            <w:r w:rsidRPr="000C1983">
              <w:rPr>
                <w:b/>
                <w:sz w:val="20"/>
                <w:szCs w:val="20"/>
                <w:lang w:eastAsia="fr-FR"/>
              </w:rPr>
              <w:t xml:space="preserve">Комисията приложила ли е точно и обективно методиката за оценка на офертите, включително правилно ли са изчислени оценките? </w:t>
            </w:r>
          </w:p>
          <w:p w:rsidR="00C90C43" w:rsidRPr="00F370DD" w:rsidRDefault="00C90C43">
            <w:pPr>
              <w:ind w:right="110"/>
              <w:jc w:val="both"/>
              <w:outlineLvl w:val="1"/>
              <w:rPr>
                <w:b/>
                <w:sz w:val="20"/>
                <w:szCs w:val="20"/>
                <w:lang w:eastAsia="fr-FR"/>
              </w:rPr>
            </w:pPr>
            <w:r w:rsidRPr="000C1983">
              <w:rPr>
                <w:sz w:val="20"/>
                <w:szCs w:val="20"/>
                <w:lang w:eastAsia="fr-FR"/>
              </w:rPr>
              <w:t xml:space="preserve">Комисията разглежда допуснатите оферти и ги оценява в съответствие с предварително обявените условия. Комисията прилага методиката за оценка на офертите по отношение на </w:t>
            </w:r>
            <w:r w:rsidRPr="00F370DD">
              <w:rPr>
                <w:b/>
                <w:sz w:val="20"/>
                <w:szCs w:val="20"/>
                <w:lang w:eastAsia="fr-FR"/>
              </w:rPr>
              <w:t>всички допуснати до оценка оферти, без да я променя.</w:t>
            </w:r>
          </w:p>
          <w:p w:rsidR="00C90C43" w:rsidRPr="00F370DD" w:rsidRDefault="00C90C43">
            <w:pPr>
              <w:pStyle w:val="Heading1"/>
              <w:keepNext w:val="0"/>
              <w:spacing w:before="0" w:line="240" w:lineRule="auto"/>
              <w:jc w:val="both"/>
              <w:rPr>
                <w:bCs/>
                <w:sz w:val="20"/>
              </w:rPr>
            </w:pPr>
            <w:r w:rsidRPr="00F370DD">
              <w:rPr>
                <w:sz w:val="20"/>
                <w:lang w:eastAsia="fr-FR"/>
              </w:rPr>
              <w:t xml:space="preserve">(чл. 2, ал. </w:t>
            </w:r>
            <w:r>
              <w:rPr>
                <w:sz w:val="20"/>
                <w:lang w:eastAsia="fr-FR"/>
              </w:rPr>
              <w:t>1</w:t>
            </w:r>
            <w:r w:rsidRPr="00F370DD">
              <w:rPr>
                <w:sz w:val="20"/>
                <w:lang w:eastAsia="fr-FR"/>
              </w:rPr>
              <w:t xml:space="preserve"> от ЗОП и чл. 7</w:t>
            </w:r>
            <w:r>
              <w:rPr>
                <w:sz w:val="20"/>
                <w:lang w:eastAsia="fr-FR"/>
              </w:rPr>
              <w:t>0</w:t>
            </w:r>
            <w:r w:rsidRPr="00F370DD">
              <w:rPr>
                <w:sz w:val="20"/>
                <w:lang w:eastAsia="fr-FR"/>
              </w:rPr>
              <w:t xml:space="preserve"> от ЗОП)</w:t>
            </w:r>
          </w:p>
          <w:p w:rsidR="00C90C43" w:rsidRPr="008C2581" w:rsidRDefault="00C90C43">
            <w:pPr>
              <w:pStyle w:val="BodyText"/>
              <w:spacing w:before="0" w:after="0"/>
              <w:jc w:val="both"/>
            </w:pPr>
            <w:r w:rsidRPr="008C2581">
              <w:rPr>
                <w:b/>
                <w:color w:val="C0504D"/>
                <w:sz w:val="20"/>
                <w:szCs w:val="20"/>
              </w:rPr>
              <w:t xml:space="preserve">Насочващи източници на информация: </w:t>
            </w:r>
            <w:r w:rsidRPr="008C2581">
              <w:rPr>
                <w:color w:val="C0504D"/>
                <w:sz w:val="20"/>
                <w:szCs w:val="20"/>
              </w:rPr>
              <w:t>прегледайте подлежащите на оценка документи от офертите на допуснатите до оценяване участници, както и протокола за работата на комисията.</w:t>
            </w:r>
          </w:p>
          <w:p w:rsidR="00C90C43" w:rsidRPr="00E942C0" w:rsidRDefault="00C90C43" w:rsidP="00573425">
            <w:pPr>
              <w:jc w:val="both"/>
              <w:rPr>
                <w:sz w:val="20"/>
                <w:szCs w:val="20"/>
              </w:rPr>
            </w:pPr>
            <w:r w:rsidRPr="00E942C0">
              <w:rPr>
                <w:b/>
                <w:color w:val="000080"/>
                <w:sz w:val="20"/>
                <w:szCs w:val="20"/>
              </w:rPr>
              <w:t xml:space="preserve">т. 15 от Насоките </w:t>
            </w:r>
          </w:p>
          <w:p w:rsidR="00C90C43" w:rsidRPr="005B2203" w:rsidRDefault="00C90C43" w:rsidP="005C11F9">
            <w:pPr>
              <w:pStyle w:val="Heading1"/>
              <w:spacing w:before="0" w:line="240" w:lineRule="auto"/>
              <w:jc w:val="both"/>
              <w:rPr>
                <w:lang w:eastAsia="fr-FR"/>
              </w:rPr>
            </w:pPr>
            <w:r w:rsidRPr="00CA3D30">
              <w:rPr>
                <w:b w:val="0"/>
                <w:bCs/>
                <w:color w:val="008000"/>
                <w:sz w:val="20"/>
              </w:rPr>
              <w:t xml:space="preserve">Анализирайте дали методиката за оценка е приложена точно и обективно по отношение на КЛАСИРАНИТЕ оферти. </w:t>
            </w:r>
            <w:r w:rsidRPr="00F32B4B">
              <w:rPr>
                <w:b w:val="0"/>
                <w:bCs/>
                <w:color w:val="008000"/>
                <w:sz w:val="20"/>
              </w:rPr>
              <w:t xml:space="preserve">Пресметнете оценките съгласно методиката за оценка на офертите и приложете създадения работен документ. </w:t>
            </w:r>
          </w:p>
        </w:tc>
        <w:tc>
          <w:tcPr>
            <w:tcW w:w="993" w:type="dxa"/>
          </w:tcPr>
          <w:p w:rsidR="00C90C43" w:rsidRPr="007765BB" w:rsidRDefault="00C90C43" w:rsidP="00F81223">
            <w:pPr>
              <w:pStyle w:val="Heading1"/>
              <w:keepNext w:val="0"/>
              <w:jc w:val="both"/>
              <w:rPr>
                <w:bCs/>
                <w:sz w:val="20"/>
              </w:rPr>
            </w:pPr>
          </w:p>
        </w:tc>
        <w:tc>
          <w:tcPr>
            <w:tcW w:w="1701" w:type="dxa"/>
          </w:tcPr>
          <w:p w:rsidR="00C90C43" w:rsidRPr="007765BB" w:rsidRDefault="00C90C43" w:rsidP="00F81223">
            <w:pPr>
              <w:pStyle w:val="Heading1"/>
              <w:keepNext w:val="0"/>
              <w:jc w:val="both"/>
              <w:rPr>
                <w:b w:val="0"/>
                <w:bCs/>
                <w:sz w:val="20"/>
              </w:rPr>
            </w:pPr>
          </w:p>
        </w:tc>
        <w:tc>
          <w:tcPr>
            <w:tcW w:w="992" w:type="dxa"/>
          </w:tcPr>
          <w:p w:rsidR="00C90C43" w:rsidRPr="007765BB" w:rsidRDefault="00C90C43" w:rsidP="00F81223">
            <w:pPr>
              <w:pStyle w:val="Heading1"/>
              <w:keepNext w:val="0"/>
              <w:jc w:val="both"/>
              <w:rPr>
                <w:b w:val="0"/>
                <w:bCs/>
                <w:sz w:val="20"/>
              </w:rPr>
            </w:pPr>
          </w:p>
        </w:tc>
        <w:tc>
          <w:tcPr>
            <w:tcW w:w="1701" w:type="dxa"/>
          </w:tcPr>
          <w:p w:rsidR="00C90C43" w:rsidRPr="007765BB" w:rsidRDefault="00C90C43" w:rsidP="00F81223">
            <w:pPr>
              <w:pStyle w:val="Heading1"/>
              <w:keepNext w:val="0"/>
              <w:jc w:val="both"/>
              <w:rPr>
                <w:b w:val="0"/>
                <w:bCs/>
                <w:sz w:val="20"/>
              </w:rPr>
            </w:pPr>
          </w:p>
        </w:tc>
        <w:tc>
          <w:tcPr>
            <w:tcW w:w="2410" w:type="dxa"/>
            <w:gridSpan w:val="2"/>
          </w:tcPr>
          <w:p w:rsidR="00C90C43" w:rsidRPr="007765BB" w:rsidRDefault="00C90C43" w:rsidP="00F81223">
            <w:pPr>
              <w:pStyle w:val="Heading1"/>
              <w:keepNext w:val="0"/>
              <w:jc w:val="both"/>
              <w:rPr>
                <w:b w:val="0"/>
                <w:bCs/>
                <w:sz w:val="20"/>
              </w:rPr>
            </w:pPr>
          </w:p>
        </w:tc>
      </w:tr>
      <w:tr w:rsidR="00C90C43" w:rsidRPr="000A7FDB" w:rsidTr="004A5ADA">
        <w:trPr>
          <w:gridBefore w:val="1"/>
          <w:wBefore w:w="29" w:type="dxa"/>
          <w:trHeight w:val="270"/>
        </w:trPr>
        <w:tc>
          <w:tcPr>
            <w:tcW w:w="421" w:type="dxa"/>
            <w:gridSpan w:val="2"/>
          </w:tcPr>
          <w:p w:rsidR="00C90C43" w:rsidRPr="000C1983" w:rsidRDefault="00C90C43" w:rsidP="007D294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t>4</w:t>
            </w:r>
            <w:r>
              <w:rPr>
                <w:rFonts w:ascii="Times New Roman" w:hAnsi="Times New Roman" w:cs="Times New Roman"/>
                <w:szCs w:val="20"/>
                <w:lang w:val="bg-BG"/>
              </w:rPr>
              <w:t>1</w:t>
            </w:r>
          </w:p>
        </w:tc>
        <w:tc>
          <w:tcPr>
            <w:tcW w:w="6637" w:type="dxa"/>
            <w:gridSpan w:val="2"/>
            <w:noWrap/>
          </w:tcPr>
          <w:p w:rsidR="00C90C43" w:rsidRPr="008C2581" w:rsidRDefault="00C90C43" w:rsidP="00200DA6">
            <w:pPr>
              <w:ind w:right="110"/>
              <w:jc w:val="both"/>
              <w:outlineLvl w:val="1"/>
              <w:rPr>
                <w:b/>
                <w:sz w:val="20"/>
                <w:szCs w:val="20"/>
                <w:lang w:eastAsia="fr-FR"/>
              </w:rPr>
            </w:pPr>
            <w:r w:rsidRPr="000C1983">
              <w:rPr>
                <w:b/>
                <w:sz w:val="20"/>
                <w:szCs w:val="20"/>
                <w:lang w:eastAsia="fr-FR"/>
              </w:rPr>
              <w:t xml:space="preserve">Комисията изискала ли е обосновка от участника, ако предложението е с </w:t>
            </w:r>
            <w:r w:rsidRPr="00F370DD">
              <w:rPr>
                <w:b/>
                <w:sz w:val="20"/>
                <w:szCs w:val="20"/>
                <w:lang w:eastAsia="fr-FR"/>
              </w:rPr>
              <w:t xml:space="preserve">20 % по-благоприятно от средната стойност на съответните предложения в останалите допуснати до оценка оферти? </w:t>
            </w:r>
          </w:p>
          <w:p w:rsidR="00C90C43" w:rsidRPr="00E942C0" w:rsidRDefault="00C90C43" w:rsidP="00200DA6">
            <w:pPr>
              <w:ind w:right="110"/>
              <w:jc w:val="both"/>
              <w:outlineLvl w:val="1"/>
              <w:rPr>
                <w:b/>
                <w:sz w:val="20"/>
                <w:szCs w:val="20"/>
                <w:lang w:eastAsia="fr-FR"/>
              </w:rPr>
            </w:pPr>
            <w:r w:rsidRPr="00614668">
              <w:rPr>
                <w:b/>
                <w:sz w:val="20"/>
                <w:szCs w:val="20"/>
                <w:lang w:eastAsia="fr-FR"/>
              </w:rPr>
              <w:t>Определен ли е 5-дневен срок за предоставянето й?</w:t>
            </w:r>
          </w:p>
          <w:p w:rsidR="00C90C43" w:rsidRPr="00CA3D30" w:rsidRDefault="00C90C43" w:rsidP="00200DA6">
            <w:pPr>
              <w:ind w:right="110"/>
              <w:jc w:val="both"/>
              <w:outlineLvl w:val="1"/>
              <w:rPr>
                <w:b/>
                <w:sz w:val="20"/>
                <w:szCs w:val="20"/>
                <w:lang w:eastAsia="fr-FR"/>
              </w:rPr>
            </w:pPr>
            <w:r w:rsidRPr="00E942C0">
              <w:rPr>
                <w:b/>
                <w:sz w:val="20"/>
                <w:szCs w:val="20"/>
                <w:lang w:eastAsia="fr-FR"/>
              </w:rPr>
              <w:lastRenderedPageBreak/>
              <w:t>Писмената обосновка на участника свързана ли е с обективните обстоятелства, визирани в чл. 7</w:t>
            </w:r>
            <w:r>
              <w:rPr>
                <w:b/>
                <w:sz w:val="20"/>
                <w:szCs w:val="20"/>
                <w:lang w:eastAsia="fr-FR"/>
              </w:rPr>
              <w:t>2</w:t>
            </w:r>
            <w:r w:rsidRPr="00E942C0">
              <w:rPr>
                <w:b/>
                <w:sz w:val="20"/>
                <w:szCs w:val="20"/>
                <w:lang w:eastAsia="fr-FR"/>
              </w:rPr>
              <w:t>, ал. 2, т. 1-5 от ЗОП?</w:t>
            </w:r>
          </w:p>
          <w:p w:rsidR="00C90C43" w:rsidRPr="00CA3D30" w:rsidRDefault="00C90C43" w:rsidP="00200DA6">
            <w:pPr>
              <w:ind w:right="110"/>
              <w:jc w:val="both"/>
              <w:outlineLvl w:val="1"/>
              <w:rPr>
                <w:b/>
                <w:sz w:val="20"/>
                <w:szCs w:val="20"/>
                <w:lang w:eastAsia="fr-FR"/>
              </w:rPr>
            </w:pPr>
            <w:r w:rsidRPr="00CA3D30">
              <w:rPr>
                <w:b/>
                <w:sz w:val="20"/>
                <w:szCs w:val="20"/>
                <w:lang w:eastAsia="fr-FR"/>
              </w:rPr>
              <w:t>(чл. 7</w:t>
            </w:r>
            <w:r>
              <w:rPr>
                <w:b/>
                <w:sz w:val="20"/>
                <w:szCs w:val="20"/>
                <w:lang w:eastAsia="fr-FR"/>
              </w:rPr>
              <w:t>2</w:t>
            </w:r>
            <w:r w:rsidRPr="00CA3D30">
              <w:rPr>
                <w:b/>
                <w:sz w:val="20"/>
                <w:szCs w:val="20"/>
                <w:lang w:eastAsia="fr-FR"/>
              </w:rPr>
              <w:t>, ал. 1 и 2 от ЗОП)</w:t>
            </w:r>
          </w:p>
          <w:p w:rsidR="00C90C43" w:rsidRPr="00F32B4B" w:rsidRDefault="00C90C43" w:rsidP="00200DA6">
            <w:pPr>
              <w:ind w:right="110"/>
              <w:jc w:val="both"/>
              <w:outlineLvl w:val="1"/>
              <w:rPr>
                <w:b/>
                <w:sz w:val="20"/>
                <w:szCs w:val="20"/>
                <w:lang w:eastAsia="fr-FR"/>
              </w:rPr>
            </w:pPr>
            <w:r w:rsidRPr="00F32B4B">
              <w:rPr>
                <w:b/>
                <w:color w:val="C0504D"/>
                <w:sz w:val="20"/>
                <w:szCs w:val="20"/>
              </w:rPr>
              <w:t xml:space="preserve">Насочващи източници на информация: </w:t>
            </w:r>
            <w:r w:rsidRPr="00F32B4B">
              <w:rPr>
                <w:color w:val="C0504D"/>
                <w:sz w:val="20"/>
                <w:szCs w:val="20"/>
              </w:rPr>
              <w:t>прегледайте предложенията на участниците, които са допуснати до оценяване, протокола за работата на комисията, получените обосновки.</w:t>
            </w:r>
          </w:p>
          <w:p w:rsidR="00C90C43" w:rsidRPr="00994B8F" w:rsidRDefault="00C90C43" w:rsidP="00573425">
            <w:pPr>
              <w:jc w:val="both"/>
              <w:rPr>
                <w:sz w:val="20"/>
                <w:szCs w:val="20"/>
              </w:rPr>
            </w:pPr>
            <w:r w:rsidRPr="00F32B4B">
              <w:rPr>
                <w:b/>
                <w:color w:val="000080"/>
                <w:sz w:val="20"/>
                <w:szCs w:val="20"/>
              </w:rPr>
              <w:t xml:space="preserve">т. </w:t>
            </w:r>
            <w:r w:rsidRPr="005B2203">
              <w:rPr>
                <w:b/>
                <w:color w:val="000080"/>
                <w:sz w:val="20"/>
                <w:szCs w:val="20"/>
              </w:rPr>
              <w:t>15 и 20 от Насоките</w:t>
            </w:r>
          </w:p>
          <w:p w:rsidR="00C90C43" w:rsidRPr="00994B8F" w:rsidRDefault="00C90C43" w:rsidP="004F1289">
            <w:pPr>
              <w:pStyle w:val="BodyText"/>
              <w:spacing w:before="0" w:after="0"/>
              <w:jc w:val="both"/>
              <w:rPr>
                <w:bCs/>
                <w:color w:val="008000"/>
                <w:sz w:val="20"/>
                <w:szCs w:val="20"/>
              </w:rPr>
            </w:pPr>
            <w:r w:rsidRPr="00994B8F">
              <w:rPr>
                <w:bCs/>
                <w:color w:val="008000"/>
                <w:sz w:val="20"/>
                <w:szCs w:val="20"/>
              </w:rPr>
              <w:t>Анализирайте:</w:t>
            </w:r>
          </w:p>
          <w:p w:rsidR="00C90C43" w:rsidRPr="00AC2F22" w:rsidRDefault="00C90C43" w:rsidP="004F1289">
            <w:pPr>
              <w:pStyle w:val="BodyText"/>
              <w:spacing w:before="0" w:after="0"/>
              <w:jc w:val="both"/>
              <w:rPr>
                <w:bCs/>
                <w:color w:val="008000"/>
                <w:sz w:val="20"/>
                <w:szCs w:val="20"/>
              </w:rPr>
            </w:pPr>
            <w:r w:rsidRPr="00C13447">
              <w:rPr>
                <w:bCs/>
                <w:color w:val="008000"/>
                <w:sz w:val="20"/>
                <w:szCs w:val="20"/>
              </w:rPr>
              <w:t>- чис</w:t>
            </w:r>
            <w:r w:rsidRPr="002A39E0">
              <w:rPr>
                <w:bCs/>
                <w:color w:val="008000"/>
                <w:sz w:val="20"/>
                <w:szCs w:val="20"/>
              </w:rPr>
              <w:t>ловото изражение на необичайно ниското предложение, направено от участник в процедурата</w:t>
            </w:r>
            <w:r w:rsidRPr="006B7210">
              <w:rPr>
                <w:bCs/>
                <w:color w:val="008000"/>
                <w:sz w:val="20"/>
                <w:szCs w:val="20"/>
              </w:rPr>
              <w:t>, и аналоги</w:t>
            </w:r>
            <w:r w:rsidRPr="00DF02DE">
              <w:rPr>
                <w:bCs/>
                <w:color w:val="008000"/>
                <w:sz w:val="20"/>
                <w:szCs w:val="20"/>
              </w:rPr>
              <w:t>чните</w:t>
            </w:r>
            <w:r w:rsidRPr="007570F6">
              <w:rPr>
                <w:bCs/>
                <w:color w:val="008000"/>
                <w:sz w:val="20"/>
                <w:szCs w:val="20"/>
              </w:rPr>
              <w:t xml:space="preserve"> числови изражения</w:t>
            </w:r>
            <w:r w:rsidRPr="00767D48">
              <w:rPr>
                <w:bCs/>
                <w:color w:val="008000"/>
                <w:sz w:val="20"/>
                <w:szCs w:val="20"/>
              </w:rPr>
              <w:t xml:space="preserve"> на съответните</w:t>
            </w:r>
            <w:r w:rsidRPr="00AC2F22">
              <w:rPr>
                <w:bCs/>
                <w:color w:val="008000"/>
                <w:sz w:val="20"/>
                <w:szCs w:val="20"/>
              </w:rPr>
              <w:t xml:space="preserve"> предложения от офертите на останалите допуснати до оценяване участници. </w:t>
            </w:r>
          </w:p>
          <w:p w:rsidR="00C90C43" w:rsidRPr="000A7FDB" w:rsidRDefault="00C90C43" w:rsidP="004F1289">
            <w:pPr>
              <w:pStyle w:val="BodyText"/>
              <w:spacing w:before="0" w:after="0"/>
              <w:jc w:val="both"/>
              <w:rPr>
                <w:color w:val="008000"/>
                <w:sz w:val="20"/>
                <w:szCs w:val="20"/>
              </w:rPr>
            </w:pPr>
            <w:r w:rsidRPr="000A7FDB">
              <w:rPr>
                <w:bCs/>
                <w:color w:val="008000"/>
                <w:sz w:val="20"/>
                <w:szCs w:val="20"/>
              </w:rPr>
              <w:t>- дали предложение с числово изражение от офертата на участника е с 20 % по-ниско от средната стойност на съответните предложения на останалите допуснати до оценяване оферти (последните не могат да бъдат по-малко от две).</w:t>
            </w:r>
          </w:p>
          <w:p w:rsidR="00C90C43" w:rsidRPr="000A7FDB" w:rsidRDefault="00C90C43" w:rsidP="004F1289">
            <w:pPr>
              <w:pStyle w:val="BodyText"/>
              <w:spacing w:before="0" w:after="0"/>
              <w:jc w:val="both"/>
              <w:rPr>
                <w:color w:val="008000"/>
                <w:sz w:val="20"/>
                <w:szCs w:val="20"/>
              </w:rPr>
            </w:pPr>
            <w:r w:rsidRPr="000A7FDB">
              <w:rPr>
                <w:color w:val="008000"/>
                <w:sz w:val="20"/>
                <w:szCs w:val="20"/>
              </w:rPr>
              <w:t>- определения от комисията срок за получаване на писмената обосновка.</w:t>
            </w:r>
          </w:p>
          <w:p w:rsidR="00C90C43" w:rsidRPr="000A7FDB" w:rsidRDefault="00C90C43" w:rsidP="004F1289">
            <w:pPr>
              <w:pStyle w:val="BodyText"/>
              <w:spacing w:before="0" w:after="0"/>
              <w:jc w:val="both"/>
              <w:rPr>
                <w:color w:val="008000"/>
                <w:sz w:val="20"/>
                <w:szCs w:val="20"/>
              </w:rPr>
            </w:pPr>
            <w:r w:rsidRPr="000A7FDB">
              <w:rPr>
                <w:color w:val="008000"/>
                <w:sz w:val="20"/>
                <w:szCs w:val="20"/>
              </w:rPr>
              <w:t>- дата на постъпване на писмената обосновка.</w:t>
            </w:r>
          </w:p>
          <w:p w:rsidR="00C90C43" w:rsidRPr="00994B8F" w:rsidRDefault="00C90C43" w:rsidP="004F1289">
            <w:pPr>
              <w:ind w:right="110"/>
              <w:jc w:val="both"/>
              <w:outlineLvl w:val="1"/>
              <w:rPr>
                <w:sz w:val="20"/>
                <w:szCs w:val="20"/>
                <w:lang w:eastAsia="fr-FR"/>
              </w:rPr>
            </w:pPr>
            <w:r w:rsidRPr="000A7FDB">
              <w:rPr>
                <w:color w:val="008000"/>
                <w:sz w:val="20"/>
                <w:szCs w:val="20"/>
              </w:rPr>
              <w:t>- дали писмената обосновка съдържа обективните обстоятелства, визирани в чл. 7</w:t>
            </w:r>
            <w:r>
              <w:rPr>
                <w:color w:val="008000"/>
                <w:sz w:val="20"/>
                <w:szCs w:val="20"/>
              </w:rPr>
              <w:t>2</w:t>
            </w:r>
            <w:r w:rsidRPr="000A7FDB">
              <w:rPr>
                <w:color w:val="008000"/>
                <w:sz w:val="20"/>
                <w:szCs w:val="20"/>
              </w:rPr>
              <w:t xml:space="preserve">, </w:t>
            </w:r>
            <w:r w:rsidRPr="00994B8F">
              <w:rPr>
                <w:color w:val="008000"/>
                <w:sz w:val="20"/>
                <w:szCs w:val="20"/>
              </w:rPr>
              <w:t>ал. 2, т. 1-5 от ЗОП.</w:t>
            </w:r>
          </w:p>
        </w:tc>
        <w:tc>
          <w:tcPr>
            <w:tcW w:w="993" w:type="dxa"/>
          </w:tcPr>
          <w:p w:rsidR="00C90C43" w:rsidRPr="00C13447" w:rsidRDefault="00C90C43" w:rsidP="00F81223">
            <w:pPr>
              <w:pStyle w:val="Heading1"/>
              <w:keepNext w:val="0"/>
              <w:jc w:val="both"/>
              <w:rPr>
                <w:b w:val="0"/>
                <w:bCs/>
                <w:sz w:val="20"/>
              </w:rPr>
            </w:pPr>
          </w:p>
        </w:tc>
        <w:tc>
          <w:tcPr>
            <w:tcW w:w="1701" w:type="dxa"/>
          </w:tcPr>
          <w:p w:rsidR="00C90C43" w:rsidRPr="006419DF" w:rsidRDefault="00C90C43" w:rsidP="006419DF">
            <w:pPr>
              <w:pStyle w:val="BodyText"/>
              <w:jc w:val="both"/>
              <w:rPr>
                <w:sz w:val="20"/>
                <w:szCs w:val="20"/>
              </w:rPr>
            </w:pPr>
          </w:p>
        </w:tc>
        <w:tc>
          <w:tcPr>
            <w:tcW w:w="992" w:type="dxa"/>
          </w:tcPr>
          <w:p w:rsidR="00C90C43" w:rsidRPr="006419DF" w:rsidRDefault="00C90C43" w:rsidP="006419DF">
            <w:pPr>
              <w:pStyle w:val="BodyText"/>
              <w:jc w:val="both"/>
              <w:rPr>
                <w:sz w:val="20"/>
                <w:szCs w:val="20"/>
              </w:rPr>
            </w:pPr>
          </w:p>
        </w:tc>
        <w:tc>
          <w:tcPr>
            <w:tcW w:w="1701" w:type="dxa"/>
          </w:tcPr>
          <w:p w:rsidR="00C90C43" w:rsidRPr="006419DF" w:rsidRDefault="00C90C43" w:rsidP="006419DF">
            <w:pPr>
              <w:pStyle w:val="BodyText"/>
              <w:jc w:val="both"/>
              <w:rPr>
                <w:sz w:val="20"/>
                <w:szCs w:val="20"/>
              </w:rPr>
            </w:pPr>
          </w:p>
        </w:tc>
        <w:tc>
          <w:tcPr>
            <w:tcW w:w="2410" w:type="dxa"/>
            <w:gridSpan w:val="2"/>
          </w:tcPr>
          <w:p w:rsidR="00C90C43" w:rsidRPr="006419DF" w:rsidRDefault="00C90C43" w:rsidP="006419DF">
            <w:pPr>
              <w:pStyle w:val="BodyText"/>
              <w:jc w:val="both"/>
              <w:rPr>
                <w:sz w:val="20"/>
                <w:szCs w:val="20"/>
              </w:rPr>
            </w:pPr>
          </w:p>
        </w:tc>
      </w:tr>
      <w:tr w:rsidR="00C90C43" w:rsidRPr="000A7FDB" w:rsidTr="004A5ADA">
        <w:trPr>
          <w:gridBefore w:val="1"/>
          <w:wBefore w:w="29" w:type="dxa"/>
          <w:trHeight w:val="270"/>
        </w:trPr>
        <w:tc>
          <w:tcPr>
            <w:tcW w:w="421" w:type="dxa"/>
            <w:gridSpan w:val="2"/>
          </w:tcPr>
          <w:p w:rsidR="00C90C43" w:rsidRPr="00715E99" w:rsidRDefault="00C90C43"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lastRenderedPageBreak/>
              <w:t>4</w:t>
            </w:r>
            <w:r>
              <w:rPr>
                <w:rFonts w:ascii="Times New Roman" w:hAnsi="Times New Roman" w:cs="Times New Roman"/>
                <w:szCs w:val="20"/>
                <w:lang w:val="en-US"/>
              </w:rPr>
              <w:t>2</w:t>
            </w:r>
          </w:p>
        </w:tc>
        <w:tc>
          <w:tcPr>
            <w:tcW w:w="6637" w:type="dxa"/>
            <w:gridSpan w:val="2"/>
            <w:noWrap/>
          </w:tcPr>
          <w:p w:rsidR="00C90C43" w:rsidRPr="000A7FDB" w:rsidRDefault="00C90C43" w:rsidP="00200DA6">
            <w:pPr>
              <w:ind w:right="110"/>
              <w:jc w:val="both"/>
              <w:outlineLvl w:val="1"/>
              <w:rPr>
                <w:b/>
                <w:sz w:val="20"/>
                <w:szCs w:val="20"/>
                <w:lang w:eastAsia="fr-FR"/>
              </w:rPr>
            </w:pPr>
            <w:r w:rsidRPr="000A7FDB">
              <w:rPr>
                <w:b/>
                <w:sz w:val="20"/>
                <w:szCs w:val="20"/>
                <w:lang w:eastAsia="fr-FR"/>
              </w:rPr>
              <w:t xml:space="preserve">Комисията </w:t>
            </w:r>
            <w:r w:rsidR="000B406C">
              <w:rPr>
                <w:b/>
                <w:sz w:val="20"/>
                <w:szCs w:val="20"/>
                <w:lang w:eastAsia="fr-FR"/>
              </w:rPr>
              <w:t xml:space="preserve">не е </w:t>
            </w:r>
            <w:r w:rsidRPr="000A7FDB">
              <w:rPr>
                <w:b/>
                <w:sz w:val="20"/>
                <w:szCs w:val="20"/>
                <w:lang w:eastAsia="fr-FR"/>
              </w:rPr>
              <w:t xml:space="preserve">допуснала забранено изменение на предложението за изпълнение на поръчката на участника, определен за изпълнител, в рамките на процедурата по чл. </w:t>
            </w:r>
            <w:r>
              <w:rPr>
                <w:b/>
                <w:sz w:val="20"/>
                <w:szCs w:val="20"/>
                <w:lang w:eastAsia="fr-FR"/>
              </w:rPr>
              <w:t>104</w:t>
            </w:r>
            <w:r w:rsidRPr="000A7FDB">
              <w:rPr>
                <w:b/>
                <w:sz w:val="20"/>
                <w:szCs w:val="20"/>
                <w:lang w:eastAsia="fr-FR"/>
              </w:rPr>
              <w:t xml:space="preserve">, ал. </w:t>
            </w:r>
            <w:r>
              <w:rPr>
                <w:b/>
                <w:sz w:val="20"/>
                <w:szCs w:val="20"/>
                <w:lang w:eastAsia="fr-FR"/>
              </w:rPr>
              <w:t>4</w:t>
            </w:r>
            <w:r w:rsidRPr="000A7FDB">
              <w:rPr>
                <w:b/>
                <w:sz w:val="20"/>
                <w:szCs w:val="20"/>
                <w:lang w:eastAsia="fr-FR"/>
              </w:rPr>
              <w:t xml:space="preserve">, ал. </w:t>
            </w:r>
            <w:r>
              <w:rPr>
                <w:b/>
                <w:sz w:val="20"/>
                <w:szCs w:val="20"/>
                <w:lang w:eastAsia="fr-FR"/>
              </w:rPr>
              <w:t>5</w:t>
            </w:r>
            <w:r w:rsidRPr="000A7FDB">
              <w:rPr>
                <w:b/>
                <w:sz w:val="20"/>
                <w:szCs w:val="20"/>
                <w:lang w:eastAsia="fr-FR"/>
              </w:rPr>
              <w:t xml:space="preserve"> от ЗОП?</w:t>
            </w:r>
          </w:p>
          <w:p w:rsidR="00C90C43" w:rsidRPr="000A7FDB" w:rsidRDefault="00C90C43" w:rsidP="00200DA6">
            <w:pPr>
              <w:ind w:right="110"/>
              <w:jc w:val="both"/>
              <w:outlineLvl w:val="1"/>
              <w:rPr>
                <w:sz w:val="20"/>
                <w:szCs w:val="20"/>
                <w:lang w:eastAsia="fr-FR"/>
              </w:rPr>
            </w:pPr>
            <w:r w:rsidRPr="005A476B">
              <w:rPr>
                <w:sz w:val="20"/>
                <w:szCs w:val="20"/>
                <w:lang w:eastAsia="fr-FR"/>
              </w:rPr>
              <w:t>При разглеждане на офертите, когато е необходимо, се до</w:t>
            </w:r>
            <w:r>
              <w:rPr>
                <w:sz w:val="20"/>
                <w:szCs w:val="20"/>
                <w:lang w:eastAsia="fr-FR"/>
              </w:rPr>
              <w:t xml:space="preserve">пуска извършване на проверки по </w:t>
            </w:r>
            <w:r w:rsidRPr="005A476B">
              <w:rPr>
                <w:sz w:val="20"/>
                <w:szCs w:val="20"/>
                <w:lang w:eastAsia="fr-FR"/>
              </w:rPr>
              <w:t>заявените от участниците данни, включително чрез изискване на информация от други органи и лица.</w:t>
            </w:r>
            <w:r w:rsidRPr="000A7FDB">
              <w:rPr>
                <w:sz w:val="20"/>
                <w:szCs w:val="20"/>
                <w:lang w:eastAsia="fr-FR"/>
              </w:rPr>
              <w:t xml:space="preserve"> Съгласно чл. </w:t>
            </w:r>
            <w:r>
              <w:rPr>
                <w:sz w:val="20"/>
                <w:szCs w:val="20"/>
                <w:lang w:eastAsia="fr-FR"/>
              </w:rPr>
              <w:t>104</w:t>
            </w:r>
            <w:r w:rsidRPr="000A7FDB">
              <w:rPr>
                <w:sz w:val="20"/>
                <w:szCs w:val="20"/>
                <w:lang w:eastAsia="fr-FR"/>
              </w:rPr>
              <w:t xml:space="preserve">, ал. </w:t>
            </w:r>
            <w:r>
              <w:rPr>
                <w:sz w:val="20"/>
                <w:szCs w:val="20"/>
                <w:lang w:eastAsia="fr-FR"/>
              </w:rPr>
              <w:t>5</w:t>
            </w:r>
            <w:r w:rsidRPr="000A7FDB">
              <w:rPr>
                <w:sz w:val="20"/>
                <w:szCs w:val="20"/>
                <w:lang w:eastAsia="fr-FR"/>
              </w:rPr>
              <w:t xml:space="preserve"> от ЗОП </w:t>
            </w:r>
            <w:r>
              <w:rPr>
                <w:sz w:val="20"/>
                <w:szCs w:val="20"/>
                <w:lang w:eastAsia="fr-FR"/>
              </w:rPr>
              <w:t>о</w:t>
            </w:r>
            <w:r w:rsidRPr="005A476B">
              <w:rPr>
                <w:sz w:val="20"/>
                <w:szCs w:val="20"/>
                <w:lang w:eastAsia="fr-FR"/>
              </w:rPr>
              <w:t xml:space="preserve">т участниците може да се изиска да предоставят разяснения или допълнителни доказателства за данни, </w:t>
            </w:r>
            <w:r w:rsidRPr="005A476B">
              <w:rPr>
                <w:sz w:val="20"/>
                <w:szCs w:val="20"/>
                <w:lang w:eastAsia="fr-FR"/>
              </w:rPr>
              <w:lastRenderedPageBreak/>
              <w:t xml:space="preserve">посочени в офертата. </w:t>
            </w:r>
            <w:r w:rsidRPr="000A7FDB">
              <w:rPr>
                <w:sz w:val="20"/>
                <w:szCs w:val="20"/>
                <w:lang w:eastAsia="fr-FR"/>
              </w:rPr>
              <w:t>Тази възможност не може да се използва за промяна на техническото и ценовото предложения</w:t>
            </w:r>
            <w:r w:rsidRPr="005A476B">
              <w:rPr>
                <w:sz w:val="20"/>
                <w:szCs w:val="20"/>
                <w:lang w:eastAsia="fr-FR"/>
              </w:rPr>
              <w:t xml:space="preserve"> на участниците</w:t>
            </w:r>
            <w:r w:rsidRPr="000A7FDB">
              <w:rPr>
                <w:sz w:val="20"/>
                <w:szCs w:val="20"/>
                <w:lang w:eastAsia="fr-FR"/>
              </w:rPr>
              <w:t>.</w:t>
            </w:r>
          </w:p>
          <w:p w:rsidR="00C90C43" w:rsidRPr="000A7FDB" w:rsidRDefault="00C90C43" w:rsidP="00200DA6">
            <w:pPr>
              <w:ind w:right="110"/>
              <w:jc w:val="both"/>
              <w:outlineLvl w:val="1"/>
              <w:rPr>
                <w:b/>
                <w:sz w:val="20"/>
                <w:szCs w:val="20"/>
                <w:lang w:eastAsia="fr-FR"/>
              </w:rPr>
            </w:pPr>
            <w:r w:rsidRPr="000A7FDB">
              <w:rPr>
                <w:b/>
                <w:sz w:val="20"/>
                <w:szCs w:val="20"/>
                <w:lang w:eastAsia="fr-FR"/>
              </w:rPr>
              <w:t xml:space="preserve">(чл. </w:t>
            </w:r>
            <w:r>
              <w:rPr>
                <w:b/>
                <w:sz w:val="20"/>
                <w:szCs w:val="20"/>
                <w:lang w:eastAsia="fr-FR"/>
              </w:rPr>
              <w:t>104</w:t>
            </w:r>
            <w:r w:rsidRPr="000A7FDB">
              <w:rPr>
                <w:b/>
                <w:sz w:val="20"/>
                <w:szCs w:val="20"/>
                <w:lang w:eastAsia="fr-FR"/>
              </w:rPr>
              <w:t xml:space="preserve">, ал. </w:t>
            </w:r>
            <w:r>
              <w:rPr>
                <w:b/>
                <w:sz w:val="20"/>
                <w:szCs w:val="20"/>
                <w:lang w:eastAsia="fr-FR"/>
              </w:rPr>
              <w:t>4 и 5</w:t>
            </w:r>
            <w:r w:rsidRPr="000A7FDB">
              <w:rPr>
                <w:b/>
                <w:sz w:val="20"/>
                <w:szCs w:val="20"/>
                <w:lang w:eastAsia="fr-FR"/>
              </w:rPr>
              <w:t xml:space="preserve"> от ЗОП)</w:t>
            </w:r>
          </w:p>
          <w:p w:rsidR="00C90C43" w:rsidRPr="000A7FDB" w:rsidRDefault="00C90C43" w:rsidP="00BD235D">
            <w:pPr>
              <w:ind w:right="110"/>
              <w:jc w:val="both"/>
              <w:outlineLvl w:val="1"/>
              <w:rPr>
                <w:b/>
                <w:sz w:val="20"/>
                <w:szCs w:val="20"/>
                <w:lang w:eastAsia="fr-FR"/>
              </w:rPr>
            </w:pPr>
            <w:r w:rsidRPr="000A7FDB">
              <w:rPr>
                <w:b/>
                <w:color w:val="C0504D"/>
                <w:sz w:val="20"/>
                <w:szCs w:val="20"/>
              </w:rPr>
              <w:t xml:space="preserve">Насочващи източници на информация: </w:t>
            </w:r>
            <w:r w:rsidRPr="000A7FDB">
              <w:rPr>
                <w:color w:val="C0504D"/>
                <w:sz w:val="20"/>
                <w:szCs w:val="20"/>
              </w:rPr>
              <w:t>прегледайте предложенията на участниците, които са допуснати до оценяване, протокола за работата на комисията, кореспонденция с участниците, други документи.</w:t>
            </w:r>
          </w:p>
          <w:p w:rsidR="00C90C43" w:rsidRPr="000A7FDB" w:rsidRDefault="00C90C43" w:rsidP="00BD235D">
            <w:pPr>
              <w:jc w:val="both"/>
              <w:rPr>
                <w:sz w:val="20"/>
                <w:szCs w:val="20"/>
              </w:rPr>
            </w:pPr>
            <w:r w:rsidRPr="000A7FDB">
              <w:rPr>
                <w:b/>
                <w:color w:val="000080"/>
                <w:sz w:val="20"/>
                <w:szCs w:val="20"/>
              </w:rPr>
              <w:t xml:space="preserve">т. 17 от Насоките </w:t>
            </w:r>
          </w:p>
          <w:p w:rsidR="00C90C43" w:rsidRPr="000A7FDB" w:rsidRDefault="00C90C43" w:rsidP="00FC4D9A">
            <w:pPr>
              <w:ind w:right="110"/>
              <w:jc w:val="both"/>
              <w:outlineLvl w:val="1"/>
              <w:rPr>
                <w:sz w:val="20"/>
                <w:szCs w:val="20"/>
                <w:lang w:eastAsia="fr-FR"/>
              </w:rPr>
            </w:pPr>
            <w:r w:rsidRPr="000A7FDB">
              <w:rPr>
                <w:color w:val="008000"/>
                <w:sz w:val="20"/>
                <w:szCs w:val="20"/>
                <w:lang w:eastAsia="fr-FR"/>
              </w:rPr>
              <w:t>Анализирайте документите, съдържащи се в досието на обществената поръчка, за да установите дали комисията е допуснала изменение на офертата на участника, определен за изпълнител.</w:t>
            </w:r>
          </w:p>
        </w:tc>
        <w:tc>
          <w:tcPr>
            <w:tcW w:w="993" w:type="dxa"/>
          </w:tcPr>
          <w:p w:rsidR="00C90C43" w:rsidRPr="000A7FDB" w:rsidRDefault="00C90C43" w:rsidP="00F81223">
            <w:pPr>
              <w:pStyle w:val="Heading1"/>
              <w:keepNext w:val="0"/>
              <w:jc w:val="both"/>
              <w:rPr>
                <w:b w:val="0"/>
                <w:bCs/>
                <w:sz w:val="20"/>
              </w:rPr>
            </w:pPr>
          </w:p>
        </w:tc>
        <w:tc>
          <w:tcPr>
            <w:tcW w:w="1701" w:type="dxa"/>
          </w:tcPr>
          <w:p w:rsidR="00C90C43" w:rsidRPr="00A172D8" w:rsidRDefault="00C90C43" w:rsidP="00A172D8">
            <w:pPr>
              <w:jc w:val="both"/>
              <w:outlineLvl w:val="1"/>
              <w:rPr>
                <w:sz w:val="20"/>
                <w:szCs w:val="20"/>
              </w:rPr>
            </w:pPr>
          </w:p>
        </w:tc>
        <w:tc>
          <w:tcPr>
            <w:tcW w:w="992" w:type="dxa"/>
          </w:tcPr>
          <w:p w:rsidR="00C90C43" w:rsidRPr="00A172D8" w:rsidRDefault="00C90C43" w:rsidP="00A172D8">
            <w:pPr>
              <w:jc w:val="both"/>
              <w:outlineLvl w:val="1"/>
              <w:rPr>
                <w:sz w:val="20"/>
                <w:szCs w:val="20"/>
              </w:rPr>
            </w:pPr>
          </w:p>
        </w:tc>
        <w:tc>
          <w:tcPr>
            <w:tcW w:w="1701" w:type="dxa"/>
          </w:tcPr>
          <w:p w:rsidR="00C90C43" w:rsidRPr="00A172D8" w:rsidRDefault="00C90C43" w:rsidP="00A172D8">
            <w:pPr>
              <w:jc w:val="both"/>
              <w:outlineLvl w:val="1"/>
              <w:rPr>
                <w:sz w:val="20"/>
                <w:szCs w:val="20"/>
              </w:rPr>
            </w:pPr>
          </w:p>
        </w:tc>
        <w:tc>
          <w:tcPr>
            <w:tcW w:w="2410" w:type="dxa"/>
            <w:gridSpan w:val="2"/>
          </w:tcPr>
          <w:p w:rsidR="00C90C43" w:rsidRPr="00A172D8" w:rsidRDefault="00C90C43" w:rsidP="00A172D8">
            <w:pPr>
              <w:jc w:val="both"/>
              <w:outlineLvl w:val="1"/>
              <w:rPr>
                <w:sz w:val="20"/>
                <w:szCs w:val="20"/>
              </w:rPr>
            </w:pPr>
          </w:p>
        </w:tc>
      </w:tr>
      <w:tr w:rsidR="00C90C43" w:rsidRPr="000A7FDB" w:rsidTr="004A5ADA">
        <w:trPr>
          <w:gridBefore w:val="1"/>
          <w:wBefore w:w="29" w:type="dxa"/>
          <w:trHeight w:val="270"/>
        </w:trPr>
        <w:tc>
          <w:tcPr>
            <w:tcW w:w="9752" w:type="dxa"/>
            <w:gridSpan w:val="6"/>
          </w:tcPr>
          <w:p w:rsidR="00C90C43" w:rsidRPr="000A7FDB" w:rsidRDefault="00C90C43" w:rsidP="00F81223">
            <w:pPr>
              <w:pStyle w:val="Heading1"/>
              <w:keepNext w:val="0"/>
              <w:jc w:val="both"/>
              <w:rPr>
                <w:bCs/>
                <w:sz w:val="20"/>
              </w:rPr>
            </w:pPr>
            <w:r w:rsidRPr="000A7FDB">
              <w:rPr>
                <w:bCs/>
                <w:sz w:val="20"/>
              </w:rPr>
              <w:lastRenderedPageBreak/>
              <w:t>ІІІ. ПРИКЛЮЧВАНЕ НА ПРОЦЕДУРАТА ЗА ОБЩЕСТВЕНА ПОРЪЧКА</w:t>
            </w:r>
          </w:p>
        </w:tc>
        <w:tc>
          <w:tcPr>
            <w:tcW w:w="992" w:type="dxa"/>
          </w:tcPr>
          <w:p w:rsidR="00C90C43" w:rsidRPr="000A7FDB" w:rsidRDefault="00C90C43" w:rsidP="00F81223">
            <w:pPr>
              <w:pStyle w:val="Heading1"/>
              <w:keepNext w:val="0"/>
              <w:jc w:val="both"/>
              <w:rPr>
                <w:bCs/>
                <w:sz w:val="20"/>
              </w:rPr>
            </w:pPr>
          </w:p>
        </w:tc>
        <w:tc>
          <w:tcPr>
            <w:tcW w:w="1701" w:type="dxa"/>
          </w:tcPr>
          <w:p w:rsidR="00C90C43" w:rsidRPr="000A7FDB" w:rsidRDefault="00C90C43" w:rsidP="00F81223">
            <w:pPr>
              <w:pStyle w:val="Heading1"/>
              <w:keepNext w:val="0"/>
              <w:jc w:val="both"/>
              <w:rPr>
                <w:bCs/>
                <w:sz w:val="20"/>
              </w:rPr>
            </w:pPr>
          </w:p>
        </w:tc>
        <w:tc>
          <w:tcPr>
            <w:tcW w:w="2410" w:type="dxa"/>
            <w:gridSpan w:val="2"/>
          </w:tcPr>
          <w:p w:rsidR="00C90C43" w:rsidRPr="000A7FDB" w:rsidRDefault="00C90C43" w:rsidP="00F81223">
            <w:pPr>
              <w:pStyle w:val="Heading1"/>
              <w:keepNext w:val="0"/>
              <w:jc w:val="both"/>
              <w:rPr>
                <w:bCs/>
                <w:sz w:val="20"/>
              </w:rPr>
            </w:pPr>
          </w:p>
        </w:tc>
      </w:tr>
      <w:tr w:rsidR="00C90C43" w:rsidRPr="000A7FDB" w:rsidTr="004A5ADA">
        <w:trPr>
          <w:gridBefore w:val="1"/>
          <w:wBefore w:w="29" w:type="dxa"/>
          <w:trHeight w:val="270"/>
        </w:trPr>
        <w:tc>
          <w:tcPr>
            <w:tcW w:w="9752" w:type="dxa"/>
            <w:gridSpan w:val="6"/>
          </w:tcPr>
          <w:p w:rsidR="00C90C43" w:rsidRPr="000A7FDB" w:rsidRDefault="00C90C43" w:rsidP="00F81223">
            <w:pPr>
              <w:pStyle w:val="Heading1"/>
              <w:keepNext w:val="0"/>
              <w:jc w:val="both"/>
              <w:rPr>
                <w:bCs/>
                <w:sz w:val="20"/>
              </w:rPr>
            </w:pPr>
            <w:r w:rsidRPr="000A7FDB">
              <w:rPr>
                <w:bCs/>
                <w:sz w:val="20"/>
              </w:rPr>
              <w:t>ІІІ. 1 Решение за класиране и определяне на изпълнител</w:t>
            </w:r>
          </w:p>
        </w:tc>
        <w:tc>
          <w:tcPr>
            <w:tcW w:w="992" w:type="dxa"/>
          </w:tcPr>
          <w:p w:rsidR="00C90C43" w:rsidRPr="000A7FDB" w:rsidRDefault="00C90C43" w:rsidP="00F81223">
            <w:pPr>
              <w:pStyle w:val="Heading1"/>
              <w:keepNext w:val="0"/>
              <w:jc w:val="both"/>
              <w:rPr>
                <w:bCs/>
                <w:sz w:val="20"/>
              </w:rPr>
            </w:pPr>
          </w:p>
        </w:tc>
        <w:tc>
          <w:tcPr>
            <w:tcW w:w="1701" w:type="dxa"/>
          </w:tcPr>
          <w:p w:rsidR="00C90C43" w:rsidRPr="000A7FDB" w:rsidRDefault="00C90C43" w:rsidP="00F81223">
            <w:pPr>
              <w:pStyle w:val="Heading1"/>
              <w:keepNext w:val="0"/>
              <w:jc w:val="both"/>
              <w:rPr>
                <w:bCs/>
                <w:sz w:val="20"/>
              </w:rPr>
            </w:pPr>
          </w:p>
        </w:tc>
        <w:tc>
          <w:tcPr>
            <w:tcW w:w="2410" w:type="dxa"/>
            <w:gridSpan w:val="2"/>
          </w:tcPr>
          <w:p w:rsidR="00C90C43" w:rsidRPr="000A7FDB" w:rsidRDefault="00C90C43" w:rsidP="00F81223">
            <w:pPr>
              <w:pStyle w:val="Heading1"/>
              <w:keepNext w:val="0"/>
              <w:jc w:val="both"/>
              <w:rPr>
                <w:bCs/>
                <w:sz w:val="20"/>
              </w:rPr>
            </w:pPr>
          </w:p>
        </w:tc>
      </w:tr>
      <w:tr w:rsidR="00C90C43" w:rsidRPr="000A7FDB" w:rsidTr="004A5ADA">
        <w:trPr>
          <w:gridBefore w:val="1"/>
          <w:wBefore w:w="29" w:type="dxa"/>
          <w:trHeight w:val="270"/>
        </w:trPr>
        <w:tc>
          <w:tcPr>
            <w:tcW w:w="421" w:type="dxa"/>
            <w:gridSpan w:val="2"/>
          </w:tcPr>
          <w:p w:rsidR="00C90C43" w:rsidRPr="00715E99" w:rsidRDefault="00C90C43" w:rsidP="00715E99">
            <w:pPr>
              <w:pStyle w:val="111Heading3"/>
              <w:keepNext w:val="0"/>
              <w:widowControl w:val="0"/>
              <w:numPr>
                <w:ilvl w:val="0"/>
                <w:numId w:val="0"/>
              </w:numPr>
              <w:spacing w:before="240" w:after="60"/>
              <w:jc w:val="both"/>
              <w:rPr>
                <w:rFonts w:ascii="Times New Roman" w:hAnsi="Times New Roman" w:cs="Times New Roman"/>
                <w:b/>
                <w:szCs w:val="20"/>
                <w:lang w:val="en-US"/>
              </w:rPr>
            </w:pPr>
            <w:r w:rsidRPr="000A7FDB">
              <w:rPr>
                <w:rFonts w:ascii="Times New Roman" w:hAnsi="Times New Roman" w:cs="Times New Roman"/>
                <w:szCs w:val="20"/>
                <w:lang w:val="bg-BG"/>
              </w:rPr>
              <w:t>4</w:t>
            </w:r>
            <w:r>
              <w:rPr>
                <w:rFonts w:ascii="Times New Roman" w:hAnsi="Times New Roman" w:cs="Times New Roman"/>
                <w:szCs w:val="20"/>
                <w:lang w:val="en-US"/>
              </w:rPr>
              <w:t>3</w:t>
            </w:r>
          </w:p>
        </w:tc>
        <w:tc>
          <w:tcPr>
            <w:tcW w:w="6637" w:type="dxa"/>
            <w:gridSpan w:val="2"/>
            <w:noWrap/>
          </w:tcPr>
          <w:p w:rsidR="00C90C43" w:rsidRPr="000A7FDB" w:rsidRDefault="00C90C43">
            <w:pPr>
              <w:ind w:right="110"/>
              <w:jc w:val="both"/>
              <w:outlineLvl w:val="1"/>
              <w:rPr>
                <w:b/>
                <w:sz w:val="20"/>
                <w:szCs w:val="20"/>
                <w:lang w:eastAsia="fr-FR"/>
              </w:rPr>
            </w:pPr>
            <w:r w:rsidRPr="000A7FDB">
              <w:rPr>
                <w:b/>
                <w:sz w:val="20"/>
                <w:szCs w:val="20"/>
                <w:lang w:eastAsia="fr-FR"/>
              </w:rPr>
              <w:t>Възложителят определил ли е за изпълнител на обществената поръчка участника,</w:t>
            </w:r>
            <w:r>
              <w:rPr>
                <w:b/>
                <w:sz w:val="20"/>
                <w:szCs w:val="20"/>
                <w:lang w:eastAsia="fr-FR"/>
              </w:rPr>
              <w:t xml:space="preserve"> получил най-висока оценка</w:t>
            </w:r>
            <w:r w:rsidRPr="000A7FDB">
              <w:rPr>
                <w:b/>
                <w:sz w:val="20"/>
                <w:szCs w:val="20"/>
                <w:lang w:eastAsia="fr-FR"/>
              </w:rPr>
              <w:t xml:space="preserve"> </w:t>
            </w:r>
            <w:r>
              <w:rPr>
                <w:b/>
                <w:sz w:val="20"/>
                <w:szCs w:val="20"/>
                <w:lang w:eastAsia="fr-FR"/>
              </w:rPr>
              <w:t>и за който няма основания за отстраняване</w:t>
            </w:r>
            <w:r w:rsidRPr="000A7FDB">
              <w:rPr>
                <w:b/>
                <w:sz w:val="20"/>
                <w:szCs w:val="20"/>
                <w:lang w:eastAsia="fr-FR"/>
              </w:rPr>
              <w:t xml:space="preserve">? </w:t>
            </w:r>
          </w:p>
          <w:p w:rsidR="00C90C43" w:rsidRPr="000A7FDB" w:rsidRDefault="00C90C43">
            <w:pPr>
              <w:ind w:right="110"/>
              <w:jc w:val="both"/>
              <w:outlineLvl w:val="1"/>
              <w:rPr>
                <w:sz w:val="20"/>
                <w:szCs w:val="20"/>
                <w:lang w:eastAsia="fr-FR"/>
              </w:rPr>
            </w:pPr>
            <w:r w:rsidRPr="000A7FDB">
              <w:rPr>
                <w:sz w:val="20"/>
                <w:szCs w:val="20"/>
                <w:lang w:eastAsia="fr-FR"/>
              </w:rPr>
              <w:t>Възложителят е длъжен да определи за изпълнител участника, класиран на първо място от комисията.</w:t>
            </w:r>
          </w:p>
          <w:p w:rsidR="00C90C43" w:rsidRPr="000A7FDB" w:rsidRDefault="00C90C43">
            <w:pPr>
              <w:pStyle w:val="Heading1"/>
              <w:keepNext w:val="0"/>
              <w:spacing w:before="0" w:line="240" w:lineRule="auto"/>
              <w:jc w:val="both"/>
              <w:rPr>
                <w:sz w:val="20"/>
                <w:lang w:eastAsia="fr-FR"/>
              </w:rPr>
            </w:pPr>
            <w:r w:rsidRPr="000A7FDB">
              <w:rPr>
                <w:sz w:val="20"/>
                <w:lang w:eastAsia="fr-FR"/>
              </w:rPr>
              <w:t xml:space="preserve">(чл. </w:t>
            </w:r>
            <w:r>
              <w:rPr>
                <w:sz w:val="20"/>
                <w:lang w:eastAsia="fr-FR"/>
              </w:rPr>
              <w:t>109</w:t>
            </w:r>
            <w:r w:rsidRPr="000A7FDB">
              <w:rPr>
                <w:sz w:val="20"/>
                <w:lang w:eastAsia="fr-FR"/>
              </w:rPr>
              <w:t xml:space="preserve"> </w:t>
            </w:r>
            <w:r w:rsidRPr="000A7FDB">
              <w:rPr>
                <w:b w:val="0"/>
                <w:sz w:val="20"/>
                <w:lang w:eastAsia="fr-FR"/>
              </w:rPr>
              <w:t xml:space="preserve">от </w:t>
            </w:r>
            <w:r w:rsidRPr="000A7FDB">
              <w:rPr>
                <w:sz w:val="20"/>
                <w:lang w:eastAsia="fr-FR"/>
              </w:rPr>
              <w:t>ЗОП)</w:t>
            </w:r>
          </w:p>
          <w:p w:rsidR="00C90C43" w:rsidRPr="000A7FDB" w:rsidRDefault="00C90C43">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решението за определяне на изпълнител и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C90C43" w:rsidRPr="000A7FDB" w:rsidRDefault="00C90C43" w:rsidP="00FD636E">
            <w:pPr>
              <w:jc w:val="both"/>
              <w:rPr>
                <w:b/>
                <w:sz w:val="20"/>
                <w:szCs w:val="20"/>
                <w:lang w:eastAsia="fr-FR"/>
              </w:rPr>
            </w:pPr>
            <w:r w:rsidRPr="000A7FDB">
              <w:rPr>
                <w:b/>
                <w:color w:val="000080"/>
                <w:sz w:val="20"/>
                <w:szCs w:val="20"/>
              </w:rPr>
              <w:t xml:space="preserve">т. 15- 18 от Насоките </w:t>
            </w:r>
          </w:p>
        </w:tc>
        <w:tc>
          <w:tcPr>
            <w:tcW w:w="993" w:type="dxa"/>
          </w:tcPr>
          <w:p w:rsidR="00C90C43" w:rsidRPr="000A7FDB" w:rsidRDefault="00C90C43" w:rsidP="00F81223">
            <w:pPr>
              <w:pStyle w:val="Heading1"/>
              <w:keepNext w:val="0"/>
              <w:jc w:val="both"/>
              <w:rPr>
                <w:b w:val="0"/>
                <w:bCs/>
                <w:sz w:val="20"/>
              </w:rPr>
            </w:pPr>
          </w:p>
        </w:tc>
        <w:tc>
          <w:tcPr>
            <w:tcW w:w="1701" w:type="dxa"/>
          </w:tcPr>
          <w:p w:rsidR="00C90C43" w:rsidRPr="00E5343E" w:rsidRDefault="00C90C43" w:rsidP="00E67804">
            <w:pPr>
              <w:pStyle w:val="Heading1"/>
              <w:keepNext w:val="0"/>
              <w:spacing w:before="0" w:line="240" w:lineRule="auto"/>
              <w:rPr>
                <w:b w:val="0"/>
                <w:bCs/>
                <w:sz w:val="20"/>
              </w:rPr>
            </w:pPr>
          </w:p>
        </w:tc>
        <w:tc>
          <w:tcPr>
            <w:tcW w:w="992" w:type="dxa"/>
          </w:tcPr>
          <w:p w:rsidR="00C90C43" w:rsidRPr="00E5343E" w:rsidRDefault="00C90C43" w:rsidP="00E67804">
            <w:pPr>
              <w:pStyle w:val="Heading1"/>
              <w:keepNext w:val="0"/>
              <w:spacing w:before="0" w:line="240" w:lineRule="auto"/>
              <w:rPr>
                <w:b w:val="0"/>
                <w:bCs/>
                <w:sz w:val="20"/>
              </w:rPr>
            </w:pPr>
          </w:p>
        </w:tc>
        <w:tc>
          <w:tcPr>
            <w:tcW w:w="1701" w:type="dxa"/>
          </w:tcPr>
          <w:p w:rsidR="00C90C43" w:rsidRPr="00E5343E" w:rsidRDefault="00C90C43" w:rsidP="00E67804">
            <w:pPr>
              <w:pStyle w:val="Heading1"/>
              <w:keepNext w:val="0"/>
              <w:spacing w:before="0" w:line="240" w:lineRule="auto"/>
              <w:rPr>
                <w:b w:val="0"/>
                <w:bCs/>
                <w:sz w:val="20"/>
              </w:rPr>
            </w:pPr>
          </w:p>
        </w:tc>
        <w:tc>
          <w:tcPr>
            <w:tcW w:w="2410" w:type="dxa"/>
            <w:gridSpan w:val="2"/>
          </w:tcPr>
          <w:p w:rsidR="00C90C43" w:rsidRPr="00E5343E" w:rsidRDefault="00C90C43" w:rsidP="00E67804">
            <w:pPr>
              <w:pStyle w:val="Heading1"/>
              <w:keepNext w:val="0"/>
              <w:spacing w:before="0" w:line="240" w:lineRule="auto"/>
              <w:rPr>
                <w:b w:val="0"/>
                <w:bCs/>
                <w:sz w:val="20"/>
              </w:rPr>
            </w:pPr>
          </w:p>
        </w:tc>
      </w:tr>
      <w:tr w:rsidR="00C90C43" w:rsidRPr="000A7FDB" w:rsidTr="004A5ADA">
        <w:trPr>
          <w:gridBefore w:val="1"/>
          <w:wBefore w:w="29" w:type="dxa"/>
          <w:trHeight w:val="270"/>
        </w:trPr>
        <w:tc>
          <w:tcPr>
            <w:tcW w:w="421" w:type="dxa"/>
            <w:gridSpan w:val="2"/>
          </w:tcPr>
          <w:p w:rsidR="00C90C43" w:rsidRPr="00715E99" w:rsidRDefault="00C90C43" w:rsidP="00723086">
            <w:pPr>
              <w:pStyle w:val="111Heading3"/>
              <w:keepNext w:val="0"/>
              <w:widowControl w:val="0"/>
              <w:numPr>
                <w:ilvl w:val="0"/>
                <w:numId w:val="0"/>
              </w:numPr>
              <w:spacing w:before="240" w:after="60"/>
              <w:jc w:val="both"/>
              <w:rPr>
                <w:rFonts w:ascii="Times New Roman" w:hAnsi="Times New Roman" w:cs="Times New Roman"/>
                <w:szCs w:val="20"/>
                <w:lang w:val="en-US"/>
              </w:rPr>
            </w:pPr>
            <w:r>
              <w:rPr>
                <w:rFonts w:ascii="Times New Roman" w:hAnsi="Times New Roman" w:cs="Times New Roman"/>
                <w:szCs w:val="20"/>
                <w:lang w:val="en-US"/>
              </w:rPr>
              <w:t>44</w:t>
            </w:r>
          </w:p>
        </w:tc>
        <w:tc>
          <w:tcPr>
            <w:tcW w:w="6637" w:type="dxa"/>
            <w:gridSpan w:val="2"/>
            <w:noWrap/>
          </w:tcPr>
          <w:p w:rsidR="00C90C43" w:rsidRDefault="00C90C43">
            <w:pPr>
              <w:ind w:right="110"/>
              <w:jc w:val="both"/>
              <w:outlineLvl w:val="1"/>
              <w:rPr>
                <w:b/>
                <w:sz w:val="20"/>
                <w:szCs w:val="20"/>
                <w:lang w:eastAsia="fr-FR"/>
              </w:rPr>
            </w:pPr>
            <w:r>
              <w:rPr>
                <w:b/>
                <w:sz w:val="20"/>
                <w:szCs w:val="20"/>
                <w:lang w:eastAsia="fr-FR"/>
              </w:rPr>
              <w:t>Доклада на Комисията по чл.103, ал.3 от ЗОП приет ли е от Възложителя в 10 дневния срок?</w:t>
            </w:r>
          </w:p>
          <w:p w:rsidR="00C90C43" w:rsidRDefault="00C90C43">
            <w:pPr>
              <w:ind w:right="110"/>
              <w:jc w:val="both"/>
              <w:outlineLvl w:val="1"/>
              <w:rPr>
                <w:b/>
                <w:sz w:val="20"/>
                <w:szCs w:val="20"/>
                <w:lang w:eastAsia="fr-FR"/>
              </w:rPr>
            </w:pPr>
            <w:r>
              <w:rPr>
                <w:b/>
                <w:sz w:val="20"/>
                <w:szCs w:val="20"/>
                <w:lang w:eastAsia="fr-FR"/>
              </w:rPr>
              <w:t>Възложителят възползвал ли се е от възможността да върне доклада с писмени указания (чл. 106, ал.3</w:t>
            </w:r>
            <w:r w:rsidRPr="00740659">
              <w:rPr>
                <w:b/>
                <w:sz w:val="20"/>
                <w:szCs w:val="20"/>
                <w:lang w:eastAsia="fr-FR"/>
              </w:rPr>
              <w:t xml:space="preserve"> от ЗОП)</w:t>
            </w:r>
          </w:p>
          <w:p w:rsidR="00C90C43" w:rsidRDefault="00C90C43" w:rsidP="00C13579">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w:t>
            </w:r>
            <w:r>
              <w:rPr>
                <w:color w:val="C0504D"/>
                <w:sz w:val="20"/>
                <w:szCs w:val="20"/>
                <w:lang w:eastAsia="fr-FR"/>
              </w:rPr>
              <w:t xml:space="preserve">мотивите на </w:t>
            </w:r>
            <w:r>
              <w:rPr>
                <w:color w:val="C0504D"/>
                <w:sz w:val="20"/>
                <w:szCs w:val="20"/>
                <w:lang w:eastAsia="fr-FR"/>
              </w:rPr>
              <w:lastRenderedPageBreak/>
              <w:t>Възложителя за утвърждаване или връщане на</w:t>
            </w:r>
            <w:r w:rsidRPr="000A7FDB">
              <w:rPr>
                <w:color w:val="C0504D"/>
                <w:sz w:val="20"/>
                <w:szCs w:val="20"/>
                <w:lang w:eastAsia="fr-FR"/>
              </w:rPr>
              <w:t xml:space="preserve"> </w:t>
            </w:r>
            <w:r>
              <w:rPr>
                <w:color w:val="C0504D"/>
                <w:sz w:val="20"/>
                <w:szCs w:val="20"/>
                <w:lang w:eastAsia="fr-FR"/>
              </w:rPr>
              <w:t xml:space="preserve">доклада с </w:t>
            </w:r>
            <w:r w:rsidRPr="000A7FDB">
              <w:rPr>
                <w:color w:val="C0504D"/>
                <w:sz w:val="20"/>
                <w:szCs w:val="20"/>
                <w:lang w:eastAsia="fr-FR"/>
              </w:rPr>
              <w:t>протокол</w:t>
            </w:r>
            <w:r>
              <w:rPr>
                <w:color w:val="C0504D"/>
                <w:sz w:val="20"/>
                <w:szCs w:val="20"/>
                <w:lang w:eastAsia="fr-FR"/>
              </w:rPr>
              <w:t>ите от</w:t>
            </w:r>
            <w:r w:rsidRPr="000A7FDB">
              <w:rPr>
                <w:color w:val="C0504D"/>
                <w:sz w:val="20"/>
                <w:szCs w:val="20"/>
                <w:lang w:eastAsia="fr-FR"/>
              </w:rPr>
              <w:t xml:space="preserve"> работата на комисията</w:t>
            </w:r>
          </w:p>
          <w:p w:rsidR="00C90C43" w:rsidRPr="00E31789" w:rsidRDefault="00C90C43" w:rsidP="00740659">
            <w:pPr>
              <w:keepLines/>
              <w:outlineLvl w:val="0"/>
              <w:rPr>
                <w:bCs/>
                <w:color w:val="006600"/>
                <w:sz w:val="20"/>
                <w:szCs w:val="20"/>
              </w:rPr>
            </w:pPr>
            <w:r w:rsidRPr="00E31789">
              <w:rPr>
                <w:bCs/>
                <w:color w:val="006600"/>
                <w:sz w:val="20"/>
                <w:szCs w:val="20"/>
              </w:rPr>
              <w:t>Анализирайте:</w:t>
            </w:r>
          </w:p>
          <w:p w:rsidR="00C90C43" w:rsidRPr="00E31789" w:rsidRDefault="00C90C43" w:rsidP="00862585">
            <w:pPr>
              <w:pStyle w:val="ListParagraph"/>
              <w:keepLines/>
              <w:numPr>
                <w:ilvl w:val="0"/>
                <w:numId w:val="11"/>
              </w:numPr>
              <w:outlineLvl w:val="0"/>
              <w:rPr>
                <w:bCs/>
                <w:color w:val="006600"/>
                <w:sz w:val="20"/>
                <w:szCs w:val="20"/>
              </w:rPr>
            </w:pPr>
            <w:r w:rsidRPr="00E31789">
              <w:rPr>
                <w:bCs/>
                <w:color w:val="006600"/>
                <w:sz w:val="20"/>
                <w:szCs w:val="20"/>
              </w:rPr>
              <w:t>дали доклада отговаря на условията на чл.60 от ППЗОП</w:t>
            </w:r>
          </w:p>
          <w:p w:rsidR="00C90C43" w:rsidRPr="00E31789" w:rsidRDefault="00C90C43" w:rsidP="00862585">
            <w:pPr>
              <w:pStyle w:val="ListParagraph"/>
              <w:numPr>
                <w:ilvl w:val="0"/>
                <w:numId w:val="11"/>
              </w:numPr>
              <w:ind w:right="110"/>
              <w:jc w:val="both"/>
              <w:outlineLvl w:val="1"/>
              <w:rPr>
                <w:color w:val="006600"/>
                <w:sz w:val="20"/>
                <w:szCs w:val="20"/>
                <w:lang w:eastAsia="fr-FR"/>
              </w:rPr>
            </w:pPr>
            <w:r w:rsidRPr="00E31789">
              <w:rPr>
                <w:color w:val="006600"/>
                <w:sz w:val="20"/>
                <w:szCs w:val="20"/>
                <w:lang w:eastAsia="fr-FR"/>
              </w:rPr>
              <w:t>дали са налице основанията на чл.106, ал.3 от ЗОП за връщане на доклада с писмени указания</w:t>
            </w:r>
          </w:p>
          <w:p w:rsidR="00C90C43" w:rsidRPr="00E31789" w:rsidRDefault="00C90C43" w:rsidP="00862585">
            <w:pPr>
              <w:pStyle w:val="ListParagraph"/>
              <w:numPr>
                <w:ilvl w:val="0"/>
                <w:numId w:val="11"/>
              </w:numPr>
              <w:ind w:right="110"/>
              <w:jc w:val="both"/>
              <w:outlineLvl w:val="1"/>
              <w:rPr>
                <w:b/>
                <w:sz w:val="20"/>
                <w:szCs w:val="20"/>
                <w:lang w:eastAsia="fr-FR"/>
              </w:rPr>
            </w:pPr>
            <w:r w:rsidRPr="00E31789">
              <w:rPr>
                <w:color w:val="006600"/>
                <w:sz w:val="20"/>
                <w:szCs w:val="20"/>
                <w:lang w:eastAsia="fr-FR"/>
              </w:rPr>
              <w:t>новият доклад</w:t>
            </w:r>
            <w:r>
              <w:rPr>
                <w:color w:val="006600"/>
                <w:sz w:val="20"/>
                <w:szCs w:val="20"/>
                <w:lang w:eastAsia="fr-FR"/>
              </w:rPr>
              <w:t>,</w:t>
            </w:r>
            <w:r w:rsidRPr="00E31789">
              <w:rPr>
                <w:color w:val="006600"/>
                <w:sz w:val="20"/>
                <w:szCs w:val="20"/>
                <w:lang w:eastAsia="fr-FR"/>
              </w:rPr>
              <w:t xml:space="preserve"> ако е приложимо</w:t>
            </w:r>
            <w:r>
              <w:rPr>
                <w:color w:val="006600"/>
                <w:sz w:val="20"/>
                <w:szCs w:val="20"/>
                <w:lang w:eastAsia="fr-FR"/>
              </w:rPr>
              <w:t>,</w:t>
            </w:r>
            <w:r w:rsidRPr="00E31789">
              <w:rPr>
                <w:color w:val="006600"/>
                <w:sz w:val="20"/>
                <w:szCs w:val="20"/>
                <w:lang w:eastAsia="fr-FR"/>
              </w:rPr>
              <w:t xml:space="preserve"> отговаря на изискванията на закона и пороците по чл.106, ал.3 от ЗОП са отстранени.</w:t>
            </w:r>
          </w:p>
          <w:p w:rsidR="00C90C43" w:rsidRPr="00E31789" w:rsidRDefault="00C90C43" w:rsidP="00C13579">
            <w:pPr>
              <w:ind w:right="110"/>
              <w:jc w:val="both"/>
              <w:outlineLvl w:val="1"/>
              <w:rPr>
                <w:b/>
                <w:sz w:val="20"/>
                <w:szCs w:val="20"/>
                <w:lang w:eastAsia="fr-FR"/>
              </w:rPr>
            </w:pPr>
            <w:r w:rsidRPr="000A7FDB">
              <w:rPr>
                <w:b/>
                <w:color w:val="000080"/>
                <w:sz w:val="20"/>
                <w:szCs w:val="20"/>
              </w:rPr>
              <w:t xml:space="preserve">т. </w:t>
            </w:r>
            <w:r>
              <w:rPr>
                <w:b/>
                <w:color w:val="000080"/>
                <w:sz w:val="20"/>
                <w:szCs w:val="20"/>
              </w:rPr>
              <w:t>13- 20</w:t>
            </w:r>
            <w:r w:rsidRPr="000A7FDB">
              <w:rPr>
                <w:b/>
                <w:color w:val="000080"/>
                <w:sz w:val="20"/>
                <w:szCs w:val="20"/>
              </w:rPr>
              <w:t xml:space="preserve"> от Насоките</w:t>
            </w:r>
          </w:p>
        </w:tc>
        <w:tc>
          <w:tcPr>
            <w:tcW w:w="993" w:type="dxa"/>
          </w:tcPr>
          <w:p w:rsidR="00C90C43" w:rsidDel="006540D2" w:rsidRDefault="00C90C43" w:rsidP="00F81223">
            <w:pPr>
              <w:pStyle w:val="Heading1"/>
              <w:keepNext w:val="0"/>
              <w:jc w:val="both"/>
              <w:rPr>
                <w:b w:val="0"/>
                <w:bCs/>
                <w:sz w:val="20"/>
              </w:rPr>
            </w:pPr>
          </w:p>
        </w:tc>
        <w:tc>
          <w:tcPr>
            <w:tcW w:w="1701" w:type="dxa"/>
          </w:tcPr>
          <w:p w:rsidR="00C90C43" w:rsidDel="006540D2" w:rsidRDefault="00C90C43" w:rsidP="006F64E1">
            <w:pPr>
              <w:pStyle w:val="Heading1"/>
              <w:keepNext w:val="0"/>
              <w:spacing w:before="0" w:line="240" w:lineRule="auto"/>
              <w:rPr>
                <w:b w:val="0"/>
                <w:bCs/>
                <w:sz w:val="20"/>
              </w:rPr>
            </w:pPr>
          </w:p>
        </w:tc>
        <w:tc>
          <w:tcPr>
            <w:tcW w:w="992" w:type="dxa"/>
          </w:tcPr>
          <w:p w:rsidR="00C90C43" w:rsidDel="006540D2" w:rsidRDefault="00C90C43" w:rsidP="006F64E1">
            <w:pPr>
              <w:pStyle w:val="Heading1"/>
              <w:keepNext w:val="0"/>
              <w:spacing w:before="0" w:line="240" w:lineRule="auto"/>
              <w:rPr>
                <w:b w:val="0"/>
                <w:bCs/>
                <w:sz w:val="20"/>
              </w:rPr>
            </w:pPr>
          </w:p>
        </w:tc>
        <w:tc>
          <w:tcPr>
            <w:tcW w:w="1701" w:type="dxa"/>
          </w:tcPr>
          <w:p w:rsidR="00C90C43" w:rsidDel="006540D2" w:rsidRDefault="00C90C43" w:rsidP="006F64E1">
            <w:pPr>
              <w:pStyle w:val="Heading1"/>
              <w:keepNext w:val="0"/>
              <w:spacing w:before="0" w:line="240" w:lineRule="auto"/>
              <w:rPr>
                <w:b w:val="0"/>
                <w:bCs/>
                <w:sz w:val="20"/>
              </w:rPr>
            </w:pPr>
          </w:p>
        </w:tc>
        <w:tc>
          <w:tcPr>
            <w:tcW w:w="2410" w:type="dxa"/>
            <w:gridSpan w:val="2"/>
          </w:tcPr>
          <w:p w:rsidR="00C90C43" w:rsidDel="006540D2" w:rsidRDefault="00C90C43" w:rsidP="006F64E1">
            <w:pPr>
              <w:pStyle w:val="Heading1"/>
              <w:keepNext w:val="0"/>
              <w:spacing w:before="0" w:line="240" w:lineRule="auto"/>
              <w:rPr>
                <w:b w:val="0"/>
                <w:bCs/>
                <w:sz w:val="20"/>
              </w:rPr>
            </w:pPr>
          </w:p>
        </w:tc>
      </w:tr>
      <w:tr w:rsidR="00C90C43" w:rsidRPr="000A7FDB" w:rsidTr="004A5ADA">
        <w:trPr>
          <w:gridBefore w:val="1"/>
          <w:wBefore w:w="29" w:type="dxa"/>
          <w:trHeight w:val="270"/>
        </w:trPr>
        <w:tc>
          <w:tcPr>
            <w:tcW w:w="421" w:type="dxa"/>
            <w:gridSpan w:val="2"/>
          </w:tcPr>
          <w:p w:rsidR="00C90C43" w:rsidRPr="000A7FDB" w:rsidRDefault="00C90C43" w:rsidP="004F1289">
            <w:pPr>
              <w:pStyle w:val="111Heading3"/>
              <w:keepNext w:val="0"/>
              <w:widowControl w:val="0"/>
              <w:numPr>
                <w:ilvl w:val="0"/>
                <w:numId w:val="0"/>
              </w:numPr>
              <w:spacing w:before="240" w:after="60"/>
              <w:jc w:val="both"/>
              <w:rPr>
                <w:rFonts w:ascii="Times New Roman" w:hAnsi="Times New Roman" w:cs="Times New Roman"/>
                <w:b/>
                <w:szCs w:val="20"/>
                <w:lang w:val="bg-BG"/>
              </w:rPr>
            </w:pPr>
            <w:r w:rsidRPr="000A7FDB">
              <w:rPr>
                <w:rFonts w:ascii="Times New Roman" w:hAnsi="Times New Roman" w:cs="Times New Roman"/>
                <w:szCs w:val="20"/>
                <w:lang w:val="bg-BG"/>
              </w:rPr>
              <w:lastRenderedPageBreak/>
              <w:t>4</w:t>
            </w:r>
            <w:r>
              <w:rPr>
                <w:rFonts w:ascii="Times New Roman" w:hAnsi="Times New Roman" w:cs="Times New Roman"/>
                <w:szCs w:val="20"/>
                <w:lang w:val="bg-BG"/>
              </w:rPr>
              <w:t>5</w:t>
            </w:r>
          </w:p>
        </w:tc>
        <w:tc>
          <w:tcPr>
            <w:tcW w:w="6637" w:type="dxa"/>
            <w:gridSpan w:val="2"/>
            <w:noWrap/>
          </w:tcPr>
          <w:p w:rsidR="00C90C43" w:rsidRPr="000A7FDB" w:rsidRDefault="00C90C43" w:rsidP="00200DA6">
            <w:pPr>
              <w:ind w:right="110"/>
              <w:jc w:val="both"/>
              <w:outlineLvl w:val="1"/>
              <w:rPr>
                <w:b/>
                <w:sz w:val="20"/>
                <w:szCs w:val="20"/>
                <w:lang w:eastAsia="fr-FR"/>
              </w:rPr>
            </w:pPr>
            <w:r w:rsidRPr="000A7FDB">
              <w:rPr>
                <w:b/>
                <w:sz w:val="20"/>
                <w:szCs w:val="20"/>
                <w:lang w:eastAsia="fr-FR"/>
              </w:rPr>
              <w:t>Решението за класиране и определяне на изпълнител изпратено ли е на всички участници в 3-дневен срок от издаването му и публикувано ли е в профила на купувача?</w:t>
            </w:r>
          </w:p>
          <w:p w:rsidR="00C90C43" w:rsidRPr="00133734" w:rsidRDefault="00C90C43" w:rsidP="00200DA6">
            <w:pPr>
              <w:ind w:right="110"/>
              <w:jc w:val="both"/>
              <w:outlineLvl w:val="1"/>
              <w:rPr>
                <w:sz w:val="20"/>
                <w:szCs w:val="20"/>
                <w:lang w:eastAsia="fr-FR"/>
              </w:rPr>
            </w:pPr>
            <w:r w:rsidRPr="000A7FDB">
              <w:rPr>
                <w:sz w:val="20"/>
                <w:szCs w:val="20"/>
                <w:lang w:eastAsia="fr-FR"/>
              </w:rPr>
              <w:t>Възложителят е длъжен да изпрати на участниците решението за класиране и определяне на изпълнител в тридневен срок от издаването му</w:t>
            </w:r>
            <w:r w:rsidRPr="00C13579">
              <w:rPr>
                <w:sz w:val="20"/>
                <w:szCs w:val="20"/>
                <w:lang w:eastAsia="fr-FR"/>
              </w:rPr>
              <w:t>.</w:t>
            </w:r>
            <w:r w:rsidRPr="00C13579">
              <w:rPr>
                <w:b/>
                <w:sz w:val="20"/>
                <w:szCs w:val="20"/>
                <w:lang w:eastAsia="fr-FR"/>
              </w:rPr>
              <w:t xml:space="preserve"> </w:t>
            </w:r>
            <w:r w:rsidRPr="007878C2">
              <w:rPr>
                <w:sz w:val="20"/>
                <w:szCs w:val="20"/>
                <w:lang w:val="en"/>
              </w:rPr>
              <w:t xml:space="preserve">В </w:t>
            </w:r>
            <w:proofErr w:type="spellStart"/>
            <w:r w:rsidRPr="007878C2">
              <w:rPr>
                <w:sz w:val="20"/>
                <w:szCs w:val="20"/>
                <w:lang w:val="en"/>
              </w:rPr>
              <w:t>решението</w:t>
            </w:r>
            <w:proofErr w:type="spellEnd"/>
            <w:r w:rsidRPr="00E31789">
              <w:rPr>
                <w:sz w:val="20"/>
                <w:szCs w:val="20"/>
                <w:lang w:val="en"/>
              </w:rPr>
              <w:t xml:space="preserve"> </w:t>
            </w:r>
            <w:proofErr w:type="spellStart"/>
            <w:r w:rsidRPr="00E31789">
              <w:rPr>
                <w:sz w:val="20"/>
                <w:szCs w:val="20"/>
                <w:lang w:val="en"/>
              </w:rPr>
              <w:t>се</w:t>
            </w:r>
            <w:proofErr w:type="spellEnd"/>
            <w:r w:rsidRPr="00E31789">
              <w:rPr>
                <w:sz w:val="20"/>
                <w:szCs w:val="20"/>
                <w:lang w:val="en"/>
              </w:rPr>
              <w:t xml:space="preserve"> </w:t>
            </w:r>
            <w:proofErr w:type="spellStart"/>
            <w:r w:rsidRPr="00E31789">
              <w:rPr>
                <w:sz w:val="20"/>
                <w:szCs w:val="20"/>
                <w:lang w:val="en"/>
              </w:rPr>
              <w:t>посочва</w:t>
            </w:r>
            <w:proofErr w:type="spellEnd"/>
            <w:r w:rsidRPr="00E31789">
              <w:rPr>
                <w:sz w:val="20"/>
                <w:szCs w:val="20"/>
                <w:lang w:val="en"/>
              </w:rPr>
              <w:t xml:space="preserve"> </w:t>
            </w:r>
            <w:proofErr w:type="spellStart"/>
            <w:r w:rsidRPr="00E31789">
              <w:rPr>
                <w:sz w:val="20"/>
                <w:szCs w:val="20"/>
                <w:lang w:val="en"/>
              </w:rPr>
              <w:t>връзка</w:t>
            </w:r>
            <w:proofErr w:type="spellEnd"/>
            <w:r w:rsidRPr="00E31789">
              <w:rPr>
                <w:sz w:val="20"/>
                <w:szCs w:val="20"/>
                <w:lang w:val="en"/>
              </w:rPr>
              <w:t xml:space="preserve"> </w:t>
            </w:r>
            <w:proofErr w:type="spellStart"/>
            <w:r w:rsidRPr="00E31789">
              <w:rPr>
                <w:sz w:val="20"/>
                <w:szCs w:val="20"/>
                <w:lang w:val="en"/>
              </w:rPr>
              <w:t>към</w:t>
            </w:r>
            <w:proofErr w:type="spellEnd"/>
            <w:r w:rsidRPr="00E31789">
              <w:rPr>
                <w:sz w:val="20"/>
                <w:szCs w:val="20"/>
                <w:lang w:val="en"/>
              </w:rPr>
              <w:t xml:space="preserve"> </w:t>
            </w:r>
            <w:proofErr w:type="spellStart"/>
            <w:r w:rsidRPr="00E31789">
              <w:rPr>
                <w:sz w:val="20"/>
                <w:szCs w:val="20"/>
                <w:lang w:val="en"/>
              </w:rPr>
              <w:t>електронната</w:t>
            </w:r>
            <w:proofErr w:type="spellEnd"/>
            <w:r w:rsidRPr="00E31789">
              <w:rPr>
                <w:sz w:val="20"/>
                <w:szCs w:val="20"/>
                <w:lang w:val="en"/>
              </w:rPr>
              <w:t xml:space="preserve"> </w:t>
            </w:r>
            <w:proofErr w:type="spellStart"/>
            <w:r w:rsidRPr="00E31789">
              <w:rPr>
                <w:sz w:val="20"/>
                <w:szCs w:val="20"/>
                <w:lang w:val="en"/>
              </w:rPr>
              <w:t>преписка</w:t>
            </w:r>
            <w:proofErr w:type="spellEnd"/>
            <w:r w:rsidRPr="00E31789">
              <w:rPr>
                <w:sz w:val="20"/>
                <w:szCs w:val="20"/>
                <w:lang w:val="en"/>
              </w:rPr>
              <w:t xml:space="preserve"> в </w:t>
            </w:r>
            <w:proofErr w:type="spellStart"/>
            <w:r w:rsidRPr="00E31789">
              <w:rPr>
                <w:sz w:val="20"/>
                <w:szCs w:val="20"/>
                <w:lang w:val="en"/>
              </w:rPr>
              <w:t>профила</w:t>
            </w:r>
            <w:proofErr w:type="spellEnd"/>
            <w:r w:rsidRPr="00E31789">
              <w:rPr>
                <w:sz w:val="20"/>
                <w:szCs w:val="20"/>
                <w:lang w:val="en"/>
              </w:rPr>
              <w:t xml:space="preserve"> </w:t>
            </w:r>
            <w:proofErr w:type="spellStart"/>
            <w:r w:rsidRPr="00E31789">
              <w:rPr>
                <w:sz w:val="20"/>
                <w:szCs w:val="20"/>
                <w:lang w:val="en"/>
              </w:rPr>
              <w:t>на</w:t>
            </w:r>
            <w:proofErr w:type="spellEnd"/>
            <w:r w:rsidRPr="00E31789">
              <w:rPr>
                <w:sz w:val="20"/>
                <w:szCs w:val="20"/>
                <w:lang w:val="en"/>
              </w:rPr>
              <w:t xml:space="preserve"> </w:t>
            </w:r>
            <w:proofErr w:type="spellStart"/>
            <w:r w:rsidRPr="00E31789">
              <w:rPr>
                <w:sz w:val="20"/>
                <w:szCs w:val="20"/>
                <w:lang w:val="en"/>
              </w:rPr>
              <w:t>купувача</w:t>
            </w:r>
            <w:proofErr w:type="spellEnd"/>
            <w:r w:rsidRPr="00E31789">
              <w:rPr>
                <w:sz w:val="20"/>
                <w:szCs w:val="20"/>
                <w:lang w:val="en"/>
              </w:rPr>
              <w:t xml:space="preserve">, </w:t>
            </w:r>
            <w:proofErr w:type="spellStart"/>
            <w:r w:rsidRPr="00E31789">
              <w:rPr>
                <w:sz w:val="20"/>
                <w:szCs w:val="20"/>
                <w:lang w:val="en"/>
              </w:rPr>
              <w:t>където</w:t>
            </w:r>
            <w:proofErr w:type="spellEnd"/>
            <w:r w:rsidRPr="00E31789">
              <w:rPr>
                <w:sz w:val="20"/>
                <w:szCs w:val="20"/>
                <w:lang w:val="en"/>
              </w:rPr>
              <w:t xml:space="preserve"> </w:t>
            </w:r>
            <w:proofErr w:type="spellStart"/>
            <w:r w:rsidRPr="00E31789">
              <w:rPr>
                <w:sz w:val="20"/>
                <w:szCs w:val="20"/>
                <w:lang w:val="en"/>
              </w:rPr>
              <w:t>са</w:t>
            </w:r>
            <w:proofErr w:type="spellEnd"/>
            <w:r w:rsidRPr="00E31789">
              <w:rPr>
                <w:sz w:val="20"/>
                <w:szCs w:val="20"/>
                <w:lang w:val="en"/>
              </w:rPr>
              <w:t xml:space="preserve"> </w:t>
            </w:r>
            <w:proofErr w:type="spellStart"/>
            <w:r w:rsidRPr="00E31789">
              <w:rPr>
                <w:sz w:val="20"/>
                <w:szCs w:val="20"/>
                <w:lang w:val="en"/>
              </w:rPr>
              <w:t>публикувани</w:t>
            </w:r>
            <w:proofErr w:type="spellEnd"/>
            <w:r w:rsidRPr="00E31789">
              <w:rPr>
                <w:sz w:val="20"/>
                <w:szCs w:val="20"/>
                <w:lang w:val="en"/>
              </w:rPr>
              <w:t xml:space="preserve"> </w:t>
            </w:r>
            <w:proofErr w:type="spellStart"/>
            <w:r w:rsidRPr="00E31789">
              <w:rPr>
                <w:sz w:val="20"/>
                <w:szCs w:val="20"/>
                <w:lang w:val="en"/>
              </w:rPr>
              <w:t>протоколите</w:t>
            </w:r>
            <w:proofErr w:type="spellEnd"/>
            <w:r w:rsidRPr="00E31789">
              <w:rPr>
                <w:sz w:val="20"/>
                <w:szCs w:val="20"/>
                <w:lang w:val="en"/>
              </w:rPr>
              <w:t xml:space="preserve"> и </w:t>
            </w:r>
            <w:proofErr w:type="spellStart"/>
            <w:r w:rsidRPr="00E31789">
              <w:rPr>
                <w:sz w:val="20"/>
                <w:szCs w:val="20"/>
                <w:lang w:val="en"/>
              </w:rPr>
              <w:t>окончателните</w:t>
            </w:r>
            <w:proofErr w:type="spellEnd"/>
            <w:r w:rsidRPr="00E31789">
              <w:rPr>
                <w:sz w:val="20"/>
                <w:szCs w:val="20"/>
                <w:lang w:val="en"/>
              </w:rPr>
              <w:t xml:space="preserve"> </w:t>
            </w:r>
            <w:proofErr w:type="spellStart"/>
            <w:r w:rsidRPr="00E31789">
              <w:rPr>
                <w:sz w:val="20"/>
                <w:szCs w:val="20"/>
                <w:lang w:val="en"/>
              </w:rPr>
              <w:t>доклади</w:t>
            </w:r>
            <w:proofErr w:type="spellEnd"/>
            <w:r w:rsidRPr="00E31789">
              <w:rPr>
                <w:sz w:val="20"/>
                <w:szCs w:val="20"/>
                <w:lang w:val="en"/>
              </w:rPr>
              <w:t xml:space="preserve"> </w:t>
            </w:r>
            <w:proofErr w:type="spellStart"/>
            <w:r w:rsidRPr="00E31789">
              <w:rPr>
                <w:sz w:val="20"/>
                <w:szCs w:val="20"/>
                <w:lang w:val="en"/>
              </w:rPr>
              <w:t>на</w:t>
            </w:r>
            <w:proofErr w:type="spellEnd"/>
            <w:r w:rsidRPr="00E31789">
              <w:rPr>
                <w:sz w:val="20"/>
                <w:szCs w:val="20"/>
                <w:lang w:val="en"/>
              </w:rPr>
              <w:t xml:space="preserve"> </w:t>
            </w:r>
            <w:proofErr w:type="spellStart"/>
            <w:r w:rsidRPr="00E31789">
              <w:rPr>
                <w:sz w:val="20"/>
                <w:szCs w:val="20"/>
                <w:lang w:val="en"/>
              </w:rPr>
              <w:t>комисията</w:t>
            </w:r>
            <w:proofErr w:type="spellEnd"/>
            <w:r>
              <w:rPr>
                <w:lang w:val="en"/>
              </w:rPr>
              <w:t>.</w:t>
            </w:r>
            <w:r w:rsidRPr="00133734">
              <w:rPr>
                <w:sz w:val="20"/>
                <w:szCs w:val="20"/>
                <w:lang w:eastAsia="fr-FR"/>
              </w:rPr>
              <w:t xml:space="preserve"> Възложителят </w:t>
            </w:r>
            <w:r w:rsidRPr="000A7FDB">
              <w:rPr>
                <w:sz w:val="20"/>
                <w:szCs w:val="20"/>
                <w:lang w:eastAsia="fr-FR"/>
              </w:rPr>
              <w:t xml:space="preserve">е длъжен да </w:t>
            </w:r>
            <w:r w:rsidRPr="00133734">
              <w:rPr>
                <w:sz w:val="20"/>
                <w:szCs w:val="20"/>
                <w:lang w:eastAsia="fr-FR"/>
              </w:rPr>
              <w:t xml:space="preserve">публикува в профила на купувача решението </w:t>
            </w:r>
            <w:r w:rsidRPr="000A7FDB">
              <w:rPr>
                <w:sz w:val="20"/>
                <w:szCs w:val="20"/>
                <w:lang w:eastAsia="fr-FR"/>
              </w:rPr>
              <w:t>за класиране</w:t>
            </w:r>
            <w:r w:rsidRPr="00133734">
              <w:rPr>
                <w:sz w:val="20"/>
                <w:szCs w:val="20"/>
                <w:lang w:eastAsia="fr-FR"/>
              </w:rPr>
              <w:t xml:space="preserve"> заедно с протокол</w:t>
            </w:r>
            <w:r>
              <w:rPr>
                <w:sz w:val="20"/>
                <w:szCs w:val="20"/>
                <w:lang w:eastAsia="fr-FR"/>
              </w:rPr>
              <w:t>ите</w:t>
            </w:r>
            <w:r w:rsidRPr="00133734">
              <w:rPr>
                <w:sz w:val="20"/>
                <w:szCs w:val="20"/>
                <w:lang w:eastAsia="fr-FR"/>
              </w:rPr>
              <w:t xml:space="preserve"> на комисията и </w:t>
            </w:r>
            <w:r>
              <w:rPr>
                <w:sz w:val="20"/>
                <w:szCs w:val="20"/>
                <w:lang w:eastAsia="fr-FR"/>
              </w:rPr>
              <w:t xml:space="preserve">доклада </w:t>
            </w:r>
            <w:r w:rsidRPr="00133734">
              <w:rPr>
                <w:sz w:val="20"/>
                <w:szCs w:val="20"/>
                <w:lang w:eastAsia="fr-FR"/>
              </w:rPr>
              <w:t xml:space="preserve">в </w:t>
            </w:r>
            <w:r>
              <w:rPr>
                <w:sz w:val="20"/>
                <w:szCs w:val="20"/>
                <w:lang w:eastAsia="fr-FR"/>
              </w:rPr>
              <w:t xml:space="preserve">деня на изпращане на решението за определяне на изпълнител </w:t>
            </w:r>
            <w:r w:rsidRPr="00133734">
              <w:rPr>
                <w:sz w:val="20"/>
                <w:szCs w:val="20"/>
                <w:lang w:eastAsia="fr-FR"/>
              </w:rPr>
              <w:t>на участниците.</w:t>
            </w:r>
          </w:p>
          <w:p w:rsidR="00C90C43" w:rsidRDefault="00C90C43" w:rsidP="00200DA6">
            <w:pPr>
              <w:pStyle w:val="Heading1"/>
              <w:keepNext w:val="0"/>
              <w:spacing w:before="0" w:line="240" w:lineRule="auto"/>
              <w:rPr>
                <w:sz w:val="20"/>
                <w:lang w:eastAsia="fr-FR"/>
              </w:rPr>
            </w:pPr>
            <w:r w:rsidRPr="000A7FDB">
              <w:rPr>
                <w:sz w:val="20"/>
                <w:lang w:eastAsia="fr-FR"/>
              </w:rPr>
              <w:t xml:space="preserve">(чл. </w:t>
            </w:r>
            <w:r>
              <w:rPr>
                <w:sz w:val="20"/>
                <w:lang w:eastAsia="fr-FR"/>
              </w:rPr>
              <w:t>4</w:t>
            </w:r>
            <w:r w:rsidRPr="000A7FDB">
              <w:rPr>
                <w:sz w:val="20"/>
                <w:lang w:eastAsia="fr-FR"/>
              </w:rPr>
              <w:t>3, а</w:t>
            </w:r>
            <w:r w:rsidRPr="000C1983">
              <w:rPr>
                <w:sz w:val="20"/>
                <w:lang w:eastAsia="fr-FR"/>
              </w:rPr>
              <w:t xml:space="preserve">л. </w:t>
            </w:r>
            <w:r>
              <w:rPr>
                <w:sz w:val="20"/>
                <w:lang w:eastAsia="fr-FR"/>
              </w:rPr>
              <w:t>1</w:t>
            </w:r>
            <w:r w:rsidRPr="000C1983">
              <w:rPr>
                <w:sz w:val="20"/>
                <w:lang w:eastAsia="fr-FR"/>
              </w:rPr>
              <w:t xml:space="preserve"> от ЗОП)</w:t>
            </w:r>
          </w:p>
          <w:p w:rsidR="00C90C43" w:rsidRPr="00477688" w:rsidRDefault="00C90C43" w:rsidP="00477688">
            <w:pPr>
              <w:keepLines/>
              <w:outlineLvl w:val="0"/>
              <w:rPr>
                <w:b/>
                <w:sz w:val="20"/>
                <w:szCs w:val="20"/>
                <w:lang w:eastAsia="fr-FR"/>
              </w:rPr>
            </w:pPr>
            <w:r w:rsidRPr="00477688">
              <w:rPr>
                <w:b/>
                <w:sz w:val="20"/>
                <w:szCs w:val="20"/>
                <w:lang w:eastAsia="fr-FR"/>
              </w:rPr>
              <w:t xml:space="preserve">(чл. </w:t>
            </w:r>
            <w:r>
              <w:rPr>
                <w:b/>
                <w:sz w:val="20"/>
                <w:szCs w:val="20"/>
                <w:lang w:eastAsia="fr-FR"/>
              </w:rPr>
              <w:t>24</w:t>
            </w:r>
            <w:r w:rsidRPr="00477688">
              <w:rPr>
                <w:b/>
                <w:sz w:val="20"/>
                <w:szCs w:val="20"/>
                <w:lang w:eastAsia="fr-FR"/>
              </w:rPr>
              <w:t>, ал. 1</w:t>
            </w:r>
            <w:r>
              <w:rPr>
                <w:b/>
                <w:sz w:val="20"/>
                <w:szCs w:val="20"/>
                <w:lang w:eastAsia="fr-FR"/>
              </w:rPr>
              <w:t>, т.2 и т.5</w:t>
            </w:r>
            <w:r w:rsidRPr="00477688">
              <w:rPr>
                <w:b/>
                <w:sz w:val="20"/>
                <w:szCs w:val="20"/>
                <w:lang w:eastAsia="fr-FR"/>
              </w:rPr>
              <w:t xml:space="preserve"> от </w:t>
            </w:r>
            <w:r>
              <w:rPr>
                <w:b/>
                <w:sz w:val="20"/>
                <w:szCs w:val="20"/>
                <w:lang w:eastAsia="fr-FR"/>
              </w:rPr>
              <w:t>ПП</w:t>
            </w:r>
            <w:r w:rsidRPr="00477688">
              <w:rPr>
                <w:b/>
                <w:sz w:val="20"/>
                <w:szCs w:val="20"/>
                <w:lang w:eastAsia="fr-FR"/>
              </w:rPr>
              <w:t>ЗОП)</w:t>
            </w:r>
          </w:p>
          <w:p w:rsidR="00C90C43" w:rsidRPr="00F370DD" w:rsidRDefault="00C90C43" w:rsidP="00596C0A">
            <w:pPr>
              <w:pStyle w:val="Heading1"/>
              <w:keepNext w:val="0"/>
              <w:spacing w:before="0" w:line="240" w:lineRule="auto"/>
              <w:jc w:val="both"/>
              <w:rPr>
                <w:b w:val="0"/>
                <w:color w:val="C0504D"/>
                <w:sz w:val="20"/>
                <w:lang w:eastAsia="fr-FR"/>
              </w:rPr>
            </w:pPr>
            <w:r w:rsidRPr="000C1983">
              <w:rPr>
                <w:color w:val="C0504D"/>
                <w:sz w:val="20"/>
                <w:lang w:eastAsia="fr-FR"/>
              </w:rPr>
              <w:t xml:space="preserve">Насочващи източници на информация: </w:t>
            </w:r>
            <w:r w:rsidRPr="000C1983">
              <w:rPr>
                <w:b w:val="0"/>
                <w:color w:val="C0504D"/>
                <w:sz w:val="20"/>
                <w:lang w:eastAsia="fr-FR"/>
              </w:rPr>
              <w:t xml:space="preserve">прегледайте писмата, с които възложителят е изпратил решението за класиране на участниците и определяне на изпълнител, или други документи, от които могат </w:t>
            </w:r>
            <w:r w:rsidRPr="00F370DD">
              <w:rPr>
                <w:b w:val="0"/>
                <w:color w:val="C0504D"/>
                <w:sz w:val="20"/>
                <w:lang w:eastAsia="fr-FR"/>
              </w:rPr>
              <w:t>да се установят подлежащите на проверка факти.</w:t>
            </w:r>
          </w:p>
          <w:p w:rsidR="00C90C43" w:rsidRPr="008C2581" w:rsidRDefault="00C90C43" w:rsidP="00FD636E">
            <w:pPr>
              <w:pStyle w:val="BodyText"/>
              <w:spacing w:before="0" w:after="0"/>
              <w:rPr>
                <w:lang w:eastAsia="fr-FR"/>
              </w:rPr>
            </w:pPr>
            <w:r w:rsidRPr="00F370DD">
              <w:rPr>
                <w:b/>
                <w:color w:val="000080"/>
                <w:sz w:val="20"/>
                <w:szCs w:val="20"/>
              </w:rPr>
              <w:t>т. 16 от Насоките</w:t>
            </w:r>
          </w:p>
          <w:p w:rsidR="00C90C43" w:rsidRPr="008C2581" w:rsidRDefault="00C90C43" w:rsidP="00596C0A">
            <w:pPr>
              <w:pStyle w:val="Heading1"/>
              <w:keepNext w:val="0"/>
              <w:spacing w:before="0" w:line="240" w:lineRule="auto"/>
              <w:rPr>
                <w:b w:val="0"/>
                <w:bCs/>
                <w:color w:val="008000"/>
                <w:sz w:val="20"/>
              </w:rPr>
            </w:pPr>
            <w:r w:rsidRPr="008C2581">
              <w:rPr>
                <w:b w:val="0"/>
                <w:bCs/>
                <w:color w:val="008000"/>
                <w:sz w:val="20"/>
              </w:rPr>
              <w:t>Анализирайте:</w:t>
            </w:r>
          </w:p>
          <w:p w:rsidR="00C90C43" w:rsidRPr="00E942C0" w:rsidRDefault="00C90C43" w:rsidP="00573425">
            <w:pPr>
              <w:pStyle w:val="BodyText"/>
              <w:spacing w:before="0" w:after="0"/>
              <w:jc w:val="both"/>
              <w:rPr>
                <w:color w:val="008000"/>
                <w:sz w:val="20"/>
                <w:szCs w:val="20"/>
              </w:rPr>
            </w:pPr>
            <w:r w:rsidRPr="00E942C0">
              <w:rPr>
                <w:color w:val="008000"/>
                <w:sz w:val="20"/>
                <w:szCs w:val="20"/>
              </w:rPr>
              <w:lastRenderedPageBreak/>
              <w:t>- датата на решението за класиране и определяне на изпълнител;</w:t>
            </w:r>
          </w:p>
          <w:p w:rsidR="00C90C43" w:rsidRPr="00E942C0" w:rsidRDefault="00C90C43" w:rsidP="00523F69">
            <w:pPr>
              <w:pStyle w:val="BodyText"/>
              <w:spacing w:before="0" w:after="0"/>
              <w:jc w:val="both"/>
              <w:rPr>
                <w:color w:val="008000"/>
                <w:sz w:val="20"/>
                <w:szCs w:val="20"/>
              </w:rPr>
            </w:pPr>
            <w:r w:rsidRPr="00E942C0">
              <w:rPr>
                <w:color w:val="008000"/>
                <w:sz w:val="20"/>
                <w:szCs w:val="20"/>
              </w:rPr>
              <w:t xml:space="preserve">- датата на </w:t>
            </w:r>
            <w:proofErr w:type="spellStart"/>
            <w:r w:rsidRPr="00E942C0">
              <w:rPr>
                <w:color w:val="008000"/>
                <w:sz w:val="20"/>
                <w:szCs w:val="20"/>
              </w:rPr>
              <w:t>придружителното</w:t>
            </w:r>
            <w:proofErr w:type="spellEnd"/>
            <w:r w:rsidRPr="00E942C0">
              <w:rPr>
                <w:color w:val="008000"/>
                <w:sz w:val="20"/>
                <w:szCs w:val="20"/>
              </w:rPr>
              <w:t xml:space="preserve"> писмо, с което е изпратено писмото (за всеки участник поотделно) или</w:t>
            </w:r>
          </w:p>
          <w:p w:rsidR="00C90C43" w:rsidRPr="00CA3D30" w:rsidRDefault="00C90C43" w:rsidP="00BE528B">
            <w:pPr>
              <w:pStyle w:val="BodyText"/>
              <w:spacing w:before="0" w:after="0"/>
              <w:jc w:val="both"/>
              <w:rPr>
                <w:color w:val="008000"/>
                <w:sz w:val="20"/>
                <w:szCs w:val="20"/>
              </w:rPr>
            </w:pPr>
            <w:r w:rsidRPr="00CA3D30">
              <w:rPr>
                <w:color w:val="008000"/>
                <w:sz w:val="20"/>
                <w:szCs w:val="20"/>
              </w:rPr>
              <w:t>- датата на получаване на решението (за всеки участник по отделно)</w:t>
            </w:r>
          </w:p>
          <w:p w:rsidR="00C90C43" w:rsidRPr="00F32B4B" w:rsidRDefault="00C90C43" w:rsidP="00BE528B">
            <w:pPr>
              <w:pStyle w:val="BodyText"/>
              <w:spacing w:before="0" w:after="0"/>
              <w:jc w:val="both"/>
              <w:rPr>
                <w:b/>
                <w:i/>
                <w:sz w:val="20"/>
                <w:szCs w:val="20"/>
                <w:lang w:eastAsia="fr-FR"/>
              </w:rPr>
            </w:pPr>
            <w:r w:rsidRPr="00CA3D30">
              <w:rPr>
                <w:color w:val="008000"/>
                <w:sz w:val="20"/>
                <w:szCs w:val="20"/>
              </w:rPr>
              <w:t>- датата на публикуване на решението в профила на купувача</w:t>
            </w:r>
            <w:r w:rsidRPr="00F32B4B">
              <w:rPr>
                <w:color w:val="008000"/>
                <w:sz w:val="20"/>
                <w:szCs w:val="20"/>
              </w:rPr>
              <w:t>.</w:t>
            </w:r>
          </w:p>
        </w:tc>
        <w:tc>
          <w:tcPr>
            <w:tcW w:w="993" w:type="dxa"/>
          </w:tcPr>
          <w:p w:rsidR="00C90C43" w:rsidRPr="007B0341" w:rsidRDefault="00C90C43" w:rsidP="00F81223">
            <w:pPr>
              <w:pStyle w:val="Heading1"/>
              <w:keepNext w:val="0"/>
              <w:jc w:val="both"/>
              <w:rPr>
                <w:b w:val="0"/>
                <w:bCs/>
                <w:sz w:val="20"/>
              </w:rPr>
            </w:pPr>
          </w:p>
        </w:tc>
        <w:tc>
          <w:tcPr>
            <w:tcW w:w="1701" w:type="dxa"/>
          </w:tcPr>
          <w:p w:rsidR="00C90C43" w:rsidRPr="00E60258" w:rsidRDefault="00C90C43" w:rsidP="00AA136C">
            <w:pPr>
              <w:pStyle w:val="BodyText"/>
              <w:rPr>
                <w:sz w:val="20"/>
                <w:szCs w:val="20"/>
              </w:rPr>
            </w:pPr>
          </w:p>
        </w:tc>
        <w:tc>
          <w:tcPr>
            <w:tcW w:w="992" w:type="dxa"/>
          </w:tcPr>
          <w:p w:rsidR="00C90C43" w:rsidRPr="00E60258" w:rsidRDefault="00C90C43" w:rsidP="00AA136C">
            <w:pPr>
              <w:pStyle w:val="BodyText"/>
              <w:rPr>
                <w:sz w:val="20"/>
                <w:szCs w:val="20"/>
              </w:rPr>
            </w:pPr>
          </w:p>
        </w:tc>
        <w:tc>
          <w:tcPr>
            <w:tcW w:w="1701" w:type="dxa"/>
          </w:tcPr>
          <w:p w:rsidR="00C90C43" w:rsidRPr="00E60258" w:rsidRDefault="00C90C43" w:rsidP="00AA136C">
            <w:pPr>
              <w:pStyle w:val="BodyText"/>
              <w:rPr>
                <w:sz w:val="20"/>
                <w:szCs w:val="20"/>
              </w:rPr>
            </w:pPr>
          </w:p>
        </w:tc>
        <w:tc>
          <w:tcPr>
            <w:tcW w:w="2410" w:type="dxa"/>
            <w:gridSpan w:val="2"/>
          </w:tcPr>
          <w:p w:rsidR="00C90C43" w:rsidRPr="00E60258" w:rsidRDefault="00C90C43" w:rsidP="00AA136C">
            <w:pPr>
              <w:pStyle w:val="BodyText"/>
              <w:rPr>
                <w:sz w:val="20"/>
                <w:szCs w:val="20"/>
              </w:rPr>
            </w:pPr>
          </w:p>
        </w:tc>
      </w:tr>
      <w:tr w:rsidR="00C90C43" w:rsidRPr="000A7FDB" w:rsidTr="004A5ADA">
        <w:trPr>
          <w:gridBefore w:val="1"/>
          <w:wBefore w:w="29" w:type="dxa"/>
          <w:trHeight w:val="270"/>
        </w:trPr>
        <w:tc>
          <w:tcPr>
            <w:tcW w:w="9752" w:type="dxa"/>
            <w:gridSpan w:val="6"/>
          </w:tcPr>
          <w:p w:rsidR="00C90C43" w:rsidRPr="000A7FDB" w:rsidRDefault="00C90C43" w:rsidP="00F81223">
            <w:pPr>
              <w:pStyle w:val="Heading1"/>
              <w:keepNext w:val="0"/>
              <w:jc w:val="both"/>
              <w:rPr>
                <w:bCs/>
                <w:sz w:val="20"/>
              </w:rPr>
            </w:pPr>
            <w:r w:rsidRPr="000A7FDB">
              <w:rPr>
                <w:bCs/>
                <w:sz w:val="20"/>
              </w:rPr>
              <w:lastRenderedPageBreak/>
              <w:t>ІІІ. 2 Решение за прекратяване на процедурата</w:t>
            </w:r>
          </w:p>
        </w:tc>
        <w:tc>
          <w:tcPr>
            <w:tcW w:w="992" w:type="dxa"/>
          </w:tcPr>
          <w:p w:rsidR="00C90C43" w:rsidRPr="000A7FDB" w:rsidRDefault="00C90C43" w:rsidP="00F81223">
            <w:pPr>
              <w:pStyle w:val="Heading1"/>
              <w:keepNext w:val="0"/>
              <w:jc w:val="both"/>
              <w:rPr>
                <w:bCs/>
                <w:sz w:val="20"/>
              </w:rPr>
            </w:pPr>
          </w:p>
        </w:tc>
        <w:tc>
          <w:tcPr>
            <w:tcW w:w="1701" w:type="dxa"/>
          </w:tcPr>
          <w:p w:rsidR="00C90C43" w:rsidRPr="000A7FDB" w:rsidRDefault="00C90C43" w:rsidP="00F81223">
            <w:pPr>
              <w:pStyle w:val="Heading1"/>
              <w:keepNext w:val="0"/>
              <w:jc w:val="both"/>
              <w:rPr>
                <w:bCs/>
                <w:sz w:val="20"/>
              </w:rPr>
            </w:pPr>
          </w:p>
        </w:tc>
        <w:tc>
          <w:tcPr>
            <w:tcW w:w="2410" w:type="dxa"/>
            <w:gridSpan w:val="2"/>
          </w:tcPr>
          <w:p w:rsidR="00C90C43" w:rsidRPr="000A7FDB" w:rsidRDefault="00C90C43" w:rsidP="00F81223">
            <w:pPr>
              <w:pStyle w:val="Heading1"/>
              <w:keepNext w:val="0"/>
              <w:jc w:val="both"/>
              <w:rPr>
                <w:bCs/>
                <w:sz w:val="20"/>
              </w:rPr>
            </w:pPr>
          </w:p>
        </w:tc>
      </w:tr>
      <w:tr w:rsidR="00C90C43" w:rsidRPr="000A7FDB" w:rsidTr="004A5ADA">
        <w:trPr>
          <w:gridBefore w:val="1"/>
          <w:wBefore w:w="29" w:type="dxa"/>
          <w:trHeight w:val="270"/>
        </w:trPr>
        <w:tc>
          <w:tcPr>
            <w:tcW w:w="421" w:type="dxa"/>
            <w:gridSpan w:val="2"/>
          </w:tcPr>
          <w:p w:rsidR="00C90C43" w:rsidRPr="00994B8F" w:rsidRDefault="00C90C43"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994B8F">
              <w:rPr>
                <w:rFonts w:ascii="Times New Roman" w:hAnsi="Times New Roman" w:cs="Times New Roman"/>
                <w:szCs w:val="20"/>
                <w:lang w:val="bg-BG"/>
              </w:rPr>
              <w:t>4</w:t>
            </w:r>
            <w:r>
              <w:rPr>
                <w:rFonts w:ascii="Times New Roman" w:hAnsi="Times New Roman" w:cs="Times New Roman"/>
                <w:szCs w:val="20"/>
                <w:lang w:val="bg-BG"/>
              </w:rPr>
              <w:t>6</w:t>
            </w:r>
          </w:p>
        </w:tc>
        <w:tc>
          <w:tcPr>
            <w:tcW w:w="6637" w:type="dxa"/>
            <w:gridSpan w:val="2"/>
            <w:noWrap/>
          </w:tcPr>
          <w:p w:rsidR="00C90C43" w:rsidRPr="002A39E0" w:rsidRDefault="00C90C43">
            <w:pPr>
              <w:ind w:right="110"/>
              <w:jc w:val="both"/>
              <w:outlineLvl w:val="1"/>
              <w:rPr>
                <w:b/>
                <w:sz w:val="20"/>
                <w:szCs w:val="20"/>
                <w:lang w:eastAsia="fr-FR"/>
              </w:rPr>
            </w:pPr>
            <w:r w:rsidRPr="00C13447">
              <w:rPr>
                <w:b/>
                <w:sz w:val="20"/>
                <w:szCs w:val="20"/>
                <w:lang w:eastAsia="fr-FR"/>
              </w:rPr>
              <w:t>Процедурата прекратена ли е и решението на възложителя съдържа ли мотиви, обосноваващи настъпването на едно от основания</w:t>
            </w:r>
            <w:r>
              <w:rPr>
                <w:b/>
                <w:sz w:val="20"/>
                <w:szCs w:val="20"/>
                <w:lang w:eastAsia="fr-FR"/>
              </w:rPr>
              <w:t>та по чл.110, ал.1 от ЗОП?</w:t>
            </w:r>
          </w:p>
          <w:p w:rsidR="00C90C43" w:rsidRPr="000A7FDB" w:rsidRDefault="00C90C43">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е </w:t>
            </w:r>
            <w:r w:rsidRPr="000A7FDB">
              <w:rPr>
                <w:rFonts w:ascii="Times New Roman" w:hAnsi="Times New Roman" w:cs="Times New Roman"/>
                <w:b/>
                <w:i/>
                <w:sz w:val="20"/>
                <w:szCs w:val="20"/>
                <w:u w:val="single"/>
              </w:rPr>
              <w:t>длъжен</w:t>
            </w:r>
            <w:r w:rsidRPr="000A7FDB">
              <w:rPr>
                <w:rFonts w:ascii="Times New Roman" w:hAnsi="Times New Roman" w:cs="Times New Roman"/>
                <w:sz w:val="20"/>
                <w:szCs w:val="20"/>
              </w:rPr>
              <w:t xml:space="preserve"> да прекрати процедурата на основанията по т. 1-</w:t>
            </w:r>
            <w:r>
              <w:rPr>
                <w:rFonts w:ascii="Times New Roman" w:hAnsi="Times New Roman" w:cs="Times New Roman"/>
                <w:sz w:val="20"/>
                <w:szCs w:val="20"/>
              </w:rPr>
              <w:t>9</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Pr>
                <w:rFonts w:ascii="Times New Roman" w:hAnsi="Times New Roman" w:cs="Times New Roman"/>
                <w:sz w:val="20"/>
                <w:szCs w:val="20"/>
              </w:rPr>
              <w:t>110</w:t>
            </w:r>
            <w:r w:rsidRPr="000A7FDB">
              <w:rPr>
                <w:rFonts w:ascii="Times New Roman" w:hAnsi="Times New Roman" w:cs="Times New Roman"/>
                <w:sz w:val="20"/>
                <w:szCs w:val="20"/>
              </w:rPr>
              <w:t xml:space="preserve">, ал. 1 от ЗОП. За това издава мотивирано решение, с което обосновавана настъпването на всички обстоятелства. </w:t>
            </w:r>
          </w:p>
          <w:p w:rsidR="00C90C43" w:rsidRPr="000A7FDB" w:rsidRDefault="00C90C43">
            <w:pPr>
              <w:pStyle w:val="NormalWeb"/>
              <w:spacing w:before="0" w:beforeAutospacing="0" w:after="0" w:afterAutospacing="0"/>
              <w:jc w:val="both"/>
              <w:rPr>
                <w:rFonts w:ascii="Times New Roman" w:hAnsi="Times New Roman" w:cs="Times New Roman"/>
                <w:sz w:val="20"/>
                <w:szCs w:val="20"/>
              </w:rPr>
            </w:pPr>
            <w:r w:rsidRPr="000A7FDB">
              <w:rPr>
                <w:rFonts w:ascii="Times New Roman" w:hAnsi="Times New Roman" w:cs="Times New Roman"/>
                <w:sz w:val="20"/>
                <w:szCs w:val="20"/>
              </w:rPr>
              <w:t xml:space="preserve">Възложителят  по преценка </w:t>
            </w:r>
            <w:r w:rsidRPr="000A7FDB">
              <w:rPr>
                <w:rFonts w:ascii="Times New Roman" w:hAnsi="Times New Roman" w:cs="Times New Roman"/>
                <w:b/>
                <w:i/>
                <w:sz w:val="20"/>
                <w:szCs w:val="20"/>
                <w:u w:val="single"/>
              </w:rPr>
              <w:t>може</w:t>
            </w:r>
            <w:r w:rsidRPr="000A7FDB">
              <w:rPr>
                <w:rFonts w:ascii="Times New Roman" w:hAnsi="Times New Roman" w:cs="Times New Roman"/>
                <w:sz w:val="20"/>
                <w:szCs w:val="20"/>
              </w:rPr>
              <w:t xml:space="preserve"> да прекрати процедурата на основанията по т. </w:t>
            </w:r>
            <w:r>
              <w:rPr>
                <w:rFonts w:ascii="Times New Roman" w:hAnsi="Times New Roman" w:cs="Times New Roman"/>
                <w:sz w:val="20"/>
                <w:szCs w:val="20"/>
              </w:rPr>
              <w:t>10-13</w:t>
            </w:r>
            <w:r w:rsidRPr="000A7FDB">
              <w:rPr>
                <w:rFonts w:ascii="Times New Roman" w:hAnsi="Times New Roman" w:cs="Times New Roman"/>
                <w:sz w:val="20"/>
                <w:szCs w:val="20"/>
              </w:rPr>
              <w:t xml:space="preserve"> от настоящия въпрос при възникване на обстоятелствата, визирани в чл. </w:t>
            </w:r>
            <w:r>
              <w:rPr>
                <w:rFonts w:ascii="Times New Roman" w:hAnsi="Times New Roman" w:cs="Times New Roman"/>
                <w:sz w:val="20"/>
                <w:szCs w:val="20"/>
              </w:rPr>
              <w:t>110</w:t>
            </w:r>
            <w:r w:rsidRPr="000A7FDB">
              <w:rPr>
                <w:rFonts w:ascii="Times New Roman" w:hAnsi="Times New Roman" w:cs="Times New Roman"/>
                <w:sz w:val="20"/>
                <w:szCs w:val="20"/>
              </w:rPr>
              <w:t>, ал. 2 от ЗОП.</w:t>
            </w:r>
          </w:p>
          <w:p w:rsidR="00C90C43" w:rsidRPr="000A7FDB" w:rsidRDefault="00C90C43">
            <w:pPr>
              <w:pStyle w:val="Heading1"/>
              <w:keepNext w:val="0"/>
              <w:spacing w:before="0" w:line="240" w:lineRule="auto"/>
              <w:jc w:val="both"/>
              <w:rPr>
                <w:sz w:val="20"/>
              </w:rPr>
            </w:pPr>
            <w:r w:rsidRPr="000A7FDB">
              <w:rPr>
                <w:sz w:val="20"/>
              </w:rPr>
              <w:t xml:space="preserve">(чл. </w:t>
            </w:r>
            <w:r>
              <w:rPr>
                <w:sz w:val="20"/>
              </w:rPr>
              <w:t>110</w:t>
            </w:r>
            <w:r w:rsidRPr="000A7FDB">
              <w:rPr>
                <w:sz w:val="20"/>
              </w:rPr>
              <w:t>, ал. 1 и ал. 2 от ЗОП)</w:t>
            </w:r>
          </w:p>
          <w:p w:rsidR="00C90C43" w:rsidRPr="000A7FDB" w:rsidRDefault="00C90C43">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протокола за работата на комисията, решението за прекратяване на процедурата и документите, които обосновават фактите, съдържащи се в мотивите на издаденото решение.</w:t>
            </w:r>
          </w:p>
          <w:p w:rsidR="00C90C43" w:rsidRPr="000A7FDB" w:rsidRDefault="00C90C43">
            <w:pPr>
              <w:ind w:right="110"/>
              <w:jc w:val="both"/>
              <w:outlineLvl w:val="1"/>
              <w:rPr>
                <w:b/>
                <w:color w:val="365F91"/>
              </w:rPr>
            </w:pPr>
            <w:r w:rsidRPr="000A7FDB">
              <w:rPr>
                <w:b/>
                <w:color w:val="365F91"/>
                <w:sz w:val="20"/>
                <w:szCs w:val="20"/>
                <w:lang w:eastAsia="fr-FR"/>
              </w:rPr>
              <w:t>т. 13-20 от Насоки</w:t>
            </w:r>
            <w:r>
              <w:rPr>
                <w:b/>
                <w:color w:val="365F91"/>
                <w:sz w:val="20"/>
                <w:szCs w:val="20"/>
                <w:lang w:eastAsia="fr-FR"/>
              </w:rPr>
              <w:t>те</w:t>
            </w:r>
          </w:p>
          <w:p w:rsidR="00C90C43" w:rsidRPr="000A7FDB" w:rsidRDefault="00C90C43">
            <w:pPr>
              <w:pStyle w:val="Heading1"/>
              <w:keepNext w:val="0"/>
              <w:spacing w:before="0" w:line="240" w:lineRule="auto"/>
              <w:jc w:val="both"/>
              <w:rPr>
                <w:b w:val="0"/>
                <w:bCs/>
                <w:color w:val="008000"/>
                <w:sz w:val="20"/>
              </w:rPr>
            </w:pPr>
            <w:r w:rsidRPr="000A7FDB">
              <w:rPr>
                <w:b w:val="0"/>
                <w:bCs/>
                <w:color w:val="008000"/>
                <w:sz w:val="20"/>
              </w:rPr>
              <w:t>Анализирайте:</w:t>
            </w:r>
          </w:p>
          <w:p w:rsidR="00C90C43" w:rsidRPr="000A7FDB" w:rsidRDefault="00C90C43" w:rsidP="002D140A">
            <w:pPr>
              <w:pStyle w:val="Heading1"/>
              <w:keepNext w:val="0"/>
              <w:spacing w:before="0" w:line="240" w:lineRule="auto"/>
              <w:jc w:val="both"/>
              <w:rPr>
                <w:b w:val="0"/>
                <w:color w:val="008000"/>
                <w:sz w:val="20"/>
              </w:rPr>
            </w:pPr>
            <w:r w:rsidRPr="000A7FDB">
              <w:rPr>
                <w:b w:val="0"/>
                <w:bCs/>
                <w:color w:val="008000"/>
                <w:sz w:val="20"/>
              </w:rPr>
              <w:t xml:space="preserve">- </w:t>
            </w:r>
            <w:r w:rsidRPr="000A7FDB">
              <w:rPr>
                <w:b w:val="0"/>
                <w:color w:val="008000"/>
                <w:sz w:val="20"/>
              </w:rPr>
              <w:t xml:space="preserve">дали в решението се съдържат мотиви относно всички обстоятелства, визирани в съответното правно основание; </w:t>
            </w:r>
          </w:p>
          <w:p w:rsidR="00C90C43" w:rsidRPr="000A7FDB" w:rsidRDefault="00C90C43">
            <w:pPr>
              <w:pStyle w:val="NormalWeb"/>
              <w:spacing w:before="0" w:beforeAutospacing="0" w:after="0" w:afterAutospacing="0"/>
              <w:jc w:val="both"/>
              <w:rPr>
                <w:sz w:val="20"/>
                <w:szCs w:val="20"/>
                <w:lang w:eastAsia="fr-FR"/>
              </w:rPr>
            </w:pPr>
            <w:r w:rsidRPr="000A7FDB">
              <w:rPr>
                <w:rFonts w:ascii="Times New Roman" w:hAnsi="Times New Roman" w:cs="Times New Roman"/>
                <w:color w:val="008000"/>
                <w:sz w:val="20"/>
                <w:szCs w:val="20"/>
              </w:rPr>
              <w:t>- дали настъпването на всички обстоятелства, визирани в съответното правно основание, се потвърждава от доказателствата, намиращи се при  възложителя.</w:t>
            </w:r>
          </w:p>
        </w:tc>
        <w:tc>
          <w:tcPr>
            <w:tcW w:w="993" w:type="dxa"/>
          </w:tcPr>
          <w:p w:rsidR="00C90C43" w:rsidRPr="000A7FDB" w:rsidRDefault="00C90C43" w:rsidP="00F81223">
            <w:pPr>
              <w:pStyle w:val="Heading1"/>
              <w:keepNext w:val="0"/>
              <w:jc w:val="both"/>
              <w:rPr>
                <w:b w:val="0"/>
                <w:bCs/>
                <w:sz w:val="20"/>
              </w:rPr>
            </w:pPr>
          </w:p>
        </w:tc>
        <w:tc>
          <w:tcPr>
            <w:tcW w:w="1701" w:type="dxa"/>
          </w:tcPr>
          <w:p w:rsidR="00C90C43" w:rsidRPr="000A7FDB" w:rsidRDefault="00C90C43" w:rsidP="00544A3A">
            <w:pPr>
              <w:pStyle w:val="BodyText"/>
              <w:rPr>
                <w:sz w:val="20"/>
                <w:szCs w:val="20"/>
              </w:rPr>
            </w:pPr>
          </w:p>
        </w:tc>
        <w:tc>
          <w:tcPr>
            <w:tcW w:w="992" w:type="dxa"/>
          </w:tcPr>
          <w:p w:rsidR="00C90C43" w:rsidRPr="000A7FDB" w:rsidRDefault="00C90C43" w:rsidP="00544A3A">
            <w:pPr>
              <w:pStyle w:val="BodyText"/>
              <w:rPr>
                <w:sz w:val="20"/>
                <w:szCs w:val="20"/>
              </w:rPr>
            </w:pPr>
          </w:p>
        </w:tc>
        <w:tc>
          <w:tcPr>
            <w:tcW w:w="1701" w:type="dxa"/>
          </w:tcPr>
          <w:p w:rsidR="00C90C43" w:rsidRPr="000A7FDB" w:rsidRDefault="00C90C43" w:rsidP="00544A3A">
            <w:pPr>
              <w:pStyle w:val="BodyText"/>
              <w:rPr>
                <w:sz w:val="20"/>
                <w:szCs w:val="20"/>
              </w:rPr>
            </w:pPr>
          </w:p>
        </w:tc>
        <w:tc>
          <w:tcPr>
            <w:tcW w:w="2410" w:type="dxa"/>
            <w:gridSpan w:val="2"/>
          </w:tcPr>
          <w:p w:rsidR="00C90C43" w:rsidRPr="000A7FDB" w:rsidRDefault="00C90C43" w:rsidP="00544A3A">
            <w:pPr>
              <w:pStyle w:val="BodyText"/>
              <w:rPr>
                <w:sz w:val="20"/>
                <w:szCs w:val="20"/>
              </w:rPr>
            </w:pPr>
          </w:p>
        </w:tc>
      </w:tr>
      <w:tr w:rsidR="00C90C43" w:rsidRPr="000A7FDB" w:rsidTr="004A5ADA">
        <w:trPr>
          <w:gridBefore w:val="1"/>
          <w:wBefore w:w="29" w:type="dxa"/>
          <w:trHeight w:val="270"/>
        </w:trPr>
        <w:tc>
          <w:tcPr>
            <w:tcW w:w="421" w:type="dxa"/>
            <w:gridSpan w:val="2"/>
          </w:tcPr>
          <w:p w:rsidR="00C90C43" w:rsidRPr="00715E99" w:rsidRDefault="00C90C43" w:rsidP="00715E99">
            <w:pPr>
              <w:pStyle w:val="111Heading3"/>
              <w:keepNext w:val="0"/>
              <w:widowControl w:val="0"/>
              <w:numPr>
                <w:ilvl w:val="0"/>
                <w:numId w:val="0"/>
              </w:numPr>
              <w:spacing w:before="240" w:after="60"/>
              <w:jc w:val="center"/>
              <w:rPr>
                <w:rFonts w:ascii="Times New Roman" w:hAnsi="Times New Roman" w:cs="Times New Roman"/>
                <w:szCs w:val="20"/>
                <w:lang w:val="en-US"/>
              </w:rPr>
            </w:pPr>
            <w:r w:rsidRPr="000A7FDB">
              <w:rPr>
                <w:rFonts w:ascii="Times New Roman" w:hAnsi="Times New Roman" w:cs="Times New Roman"/>
                <w:szCs w:val="20"/>
                <w:lang w:val="bg-BG"/>
              </w:rPr>
              <w:lastRenderedPageBreak/>
              <w:t>4</w:t>
            </w:r>
            <w:r>
              <w:rPr>
                <w:rFonts w:ascii="Times New Roman" w:hAnsi="Times New Roman" w:cs="Times New Roman"/>
                <w:szCs w:val="20"/>
                <w:lang w:val="en-US"/>
              </w:rPr>
              <w:t>7</w:t>
            </w:r>
          </w:p>
        </w:tc>
        <w:tc>
          <w:tcPr>
            <w:tcW w:w="6637" w:type="dxa"/>
            <w:gridSpan w:val="2"/>
            <w:noWrap/>
          </w:tcPr>
          <w:p w:rsidR="00C90C43" w:rsidRPr="000A7FDB" w:rsidRDefault="00C90C43">
            <w:pPr>
              <w:ind w:right="110"/>
              <w:jc w:val="both"/>
              <w:outlineLvl w:val="1"/>
              <w:rPr>
                <w:b/>
                <w:sz w:val="20"/>
                <w:szCs w:val="20"/>
                <w:lang w:eastAsia="fr-FR"/>
              </w:rPr>
            </w:pPr>
            <w:r w:rsidRPr="000A7FDB">
              <w:rPr>
                <w:b/>
                <w:sz w:val="20"/>
                <w:szCs w:val="20"/>
                <w:lang w:eastAsia="fr-FR"/>
              </w:rPr>
              <w:t>Сключеното рамково споразумение съответства ли на проекта</w:t>
            </w:r>
            <w:r>
              <w:rPr>
                <w:b/>
                <w:sz w:val="20"/>
                <w:szCs w:val="20"/>
                <w:lang w:val="en-US" w:eastAsia="fr-FR"/>
              </w:rPr>
              <w:t xml:space="preserve"> </w:t>
            </w:r>
            <w:r>
              <w:rPr>
                <w:b/>
                <w:sz w:val="20"/>
                <w:szCs w:val="20"/>
                <w:lang w:eastAsia="fr-FR"/>
              </w:rPr>
              <w:t xml:space="preserve">от </w:t>
            </w:r>
            <w:r w:rsidRPr="000A7FDB">
              <w:rPr>
                <w:b/>
                <w:sz w:val="20"/>
                <w:szCs w:val="20"/>
                <w:lang w:eastAsia="fr-FR"/>
              </w:rPr>
              <w:t>документацията за участие, и на предложенията на потенциалния изпълнител/ потенциалните изпълнители, въз основа на които са определени за такива?</w:t>
            </w:r>
          </w:p>
          <w:p w:rsidR="00C90C43" w:rsidRPr="000A7FDB" w:rsidRDefault="00C90C43">
            <w:pPr>
              <w:ind w:right="110"/>
              <w:jc w:val="both"/>
              <w:outlineLvl w:val="1"/>
              <w:rPr>
                <w:sz w:val="20"/>
                <w:szCs w:val="20"/>
                <w:lang w:eastAsia="fr-FR"/>
              </w:rPr>
            </w:pPr>
            <w:r w:rsidRPr="000A7FDB">
              <w:rPr>
                <w:sz w:val="20"/>
                <w:szCs w:val="20"/>
                <w:lang w:eastAsia="fr-FR"/>
              </w:rPr>
              <w:t>Възложителят е длъжен да сключи рамково споразумение, което по съдържание отговаря на заложените в документацията за участие условия, както и на предложенията на участниците, определени за потенциални изпълнители.</w:t>
            </w:r>
          </w:p>
          <w:p w:rsidR="00C90C43" w:rsidRPr="000A7FDB" w:rsidRDefault="00C90C43">
            <w:pPr>
              <w:ind w:right="110"/>
              <w:jc w:val="both"/>
              <w:outlineLvl w:val="1"/>
              <w:rPr>
                <w:b/>
                <w:sz w:val="20"/>
                <w:szCs w:val="20"/>
                <w:lang w:eastAsia="fr-FR"/>
              </w:rPr>
            </w:pPr>
            <w:r w:rsidRPr="000A7FDB">
              <w:rPr>
                <w:b/>
                <w:sz w:val="20"/>
                <w:szCs w:val="20"/>
                <w:lang w:eastAsia="fr-FR"/>
              </w:rPr>
              <w:t xml:space="preserve">(чл. 2, ал. 1, т. </w:t>
            </w:r>
            <w:r>
              <w:rPr>
                <w:b/>
                <w:sz w:val="20"/>
                <w:szCs w:val="20"/>
                <w:lang w:eastAsia="fr-FR"/>
              </w:rPr>
              <w:t>1</w:t>
            </w:r>
            <w:r w:rsidRPr="000A7FDB">
              <w:rPr>
                <w:b/>
                <w:sz w:val="20"/>
                <w:szCs w:val="20"/>
                <w:lang w:eastAsia="fr-FR"/>
              </w:rPr>
              <w:t xml:space="preserve"> от ЗОП)</w:t>
            </w:r>
          </w:p>
          <w:p w:rsidR="00C90C43" w:rsidRPr="000A7FDB" w:rsidRDefault="00C90C43">
            <w:pPr>
              <w:ind w:right="110"/>
              <w:jc w:val="both"/>
              <w:outlineLvl w:val="1"/>
              <w:rPr>
                <w:color w:val="C0504D"/>
                <w:sz w:val="20"/>
                <w:szCs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прегледайте документацията за участие и по-специално съдържащия се в нея проект на рамково споразумение, както и офертата на участниците, определени за потенциални изпълнители.</w:t>
            </w:r>
          </w:p>
          <w:p w:rsidR="00C90C43" w:rsidRPr="000A7FDB" w:rsidRDefault="00C90C43" w:rsidP="00FD636E">
            <w:pPr>
              <w:jc w:val="both"/>
              <w:rPr>
                <w:color w:val="C0504D"/>
                <w:sz w:val="20"/>
                <w:szCs w:val="20"/>
                <w:lang w:eastAsia="fr-FR"/>
              </w:rPr>
            </w:pPr>
            <w:r w:rsidRPr="000A7FDB">
              <w:rPr>
                <w:b/>
                <w:color w:val="000080"/>
                <w:sz w:val="20"/>
                <w:szCs w:val="20"/>
              </w:rPr>
              <w:t xml:space="preserve">т. 17 и 18 от Насоките </w:t>
            </w:r>
          </w:p>
          <w:p w:rsidR="00C90C43" w:rsidRPr="000A7FDB" w:rsidRDefault="00C90C43">
            <w:pPr>
              <w:ind w:right="110"/>
              <w:jc w:val="both"/>
              <w:outlineLvl w:val="1"/>
              <w:rPr>
                <w:sz w:val="20"/>
                <w:szCs w:val="20"/>
                <w:lang w:eastAsia="fr-FR"/>
              </w:rPr>
            </w:pPr>
            <w:r w:rsidRPr="000A7FDB">
              <w:rPr>
                <w:bCs/>
                <w:color w:val="008000"/>
                <w:sz w:val="20"/>
              </w:rPr>
              <w:t xml:space="preserve">Анализирайте дали е налице съответствие между условията от сключеното рамково споразумение и това от документацията за участие и предложенията на участниците, определени за потенциални изпълнители. </w:t>
            </w:r>
          </w:p>
        </w:tc>
        <w:tc>
          <w:tcPr>
            <w:tcW w:w="993" w:type="dxa"/>
          </w:tcPr>
          <w:p w:rsidR="00C90C43" w:rsidRPr="00C91DB4" w:rsidRDefault="00C90C43" w:rsidP="00F81223">
            <w:pPr>
              <w:pStyle w:val="Heading1"/>
              <w:keepNext w:val="0"/>
              <w:jc w:val="both"/>
              <w:rPr>
                <w:b w:val="0"/>
                <w:bCs/>
                <w:sz w:val="20"/>
              </w:rPr>
            </w:pPr>
          </w:p>
        </w:tc>
        <w:tc>
          <w:tcPr>
            <w:tcW w:w="1701" w:type="dxa"/>
          </w:tcPr>
          <w:p w:rsidR="00C90C43" w:rsidRPr="000A7FDB" w:rsidRDefault="00C90C43" w:rsidP="001919E0">
            <w:pPr>
              <w:pStyle w:val="Heading1"/>
              <w:keepNext w:val="0"/>
              <w:jc w:val="both"/>
              <w:rPr>
                <w:bCs/>
                <w:sz w:val="20"/>
              </w:rPr>
            </w:pPr>
          </w:p>
        </w:tc>
        <w:tc>
          <w:tcPr>
            <w:tcW w:w="992" w:type="dxa"/>
          </w:tcPr>
          <w:p w:rsidR="00C90C43" w:rsidRPr="000A7FDB" w:rsidRDefault="00C90C43" w:rsidP="001919E0">
            <w:pPr>
              <w:pStyle w:val="Heading1"/>
              <w:keepNext w:val="0"/>
              <w:jc w:val="both"/>
              <w:rPr>
                <w:bCs/>
                <w:sz w:val="20"/>
              </w:rPr>
            </w:pPr>
          </w:p>
        </w:tc>
        <w:tc>
          <w:tcPr>
            <w:tcW w:w="1701" w:type="dxa"/>
          </w:tcPr>
          <w:p w:rsidR="00C90C43" w:rsidRPr="000A7FDB" w:rsidRDefault="00C90C43" w:rsidP="001919E0">
            <w:pPr>
              <w:pStyle w:val="Heading1"/>
              <w:keepNext w:val="0"/>
              <w:jc w:val="both"/>
              <w:rPr>
                <w:bCs/>
                <w:sz w:val="20"/>
              </w:rPr>
            </w:pPr>
          </w:p>
        </w:tc>
        <w:tc>
          <w:tcPr>
            <w:tcW w:w="2410" w:type="dxa"/>
            <w:gridSpan w:val="2"/>
          </w:tcPr>
          <w:p w:rsidR="00C90C43" w:rsidRPr="000A7FDB" w:rsidRDefault="00C90C43" w:rsidP="001919E0">
            <w:pPr>
              <w:pStyle w:val="Heading1"/>
              <w:keepNext w:val="0"/>
              <w:jc w:val="both"/>
              <w:rPr>
                <w:bCs/>
                <w:sz w:val="20"/>
              </w:rPr>
            </w:pPr>
          </w:p>
        </w:tc>
      </w:tr>
      <w:tr w:rsidR="00C90C43" w:rsidRPr="000A7FDB" w:rsidTr="004A5ADA">
        <w:trPr>
          <w:gridBefore w:val="1"/>
          <w:wBefore w:w="29" w:type="dxa"/>
          <w:trHeight w:val="270"/>
        </w:trPr>
        <w:tc>
          <w:tcPr>
            <w:tcW w:w="421" w:type="dxa"/>
            <w:gridSpan w:val="2"/>
          </w:tcPr>
          <w:p w:rsidR="00C90C43" w:rsidRPr="005B2203" w:rsidRDefault="00C90C4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t>48</w:t>
            </w:r>
          </w:p>
        </w:tc>
        <w:tc>
          <w:tcPr>
            <w:tcW w:w="6637" w:type="dxa"/>
            <w:gridSpan w:val="2"/>
            <w:noWrap/>
          </w:tcPr>
          <w:p w:rsidR="00C90C43" w:rsidRDefault="00C90C43" w:rsidP="005B2203">
            <w:pPr>
              <w:ind w:right="110"/>
              <w:jc w:val="both"/>
              <w:outlineLvl w:val="1"/>
              <w:rPr>
                <w:b/>
                <w:sz w:val="20"/>
                <w:szCs w:val="20"/>
                <w:lang w:eastAsia="fr-FR"/>
              </w:rPr>
            </w:pPr>
            <w:r>
              <w:rPr>
                <w:b/>
                <w:sz w:val="20"/>
                <w:szCs w:val="20"/>
                <w:lang w:eastAsia="fr-FR"/>
              </w:rPr>
              <w:t>Възложителят посочил ли е</w:t>
            </w:r>
            <w:r w:rsidRPr="007878C2">
              <w:rPr>
                <w:b/>
                <w:sz w:val="20"/>
                <w:szCs w:val="20"/>
                <w:lang w:eastAsia="fr-FR"/>
              </w:rPr>
              <w:t xml:space="preserve"> в обявлението, в документацията за обществена поръчка и в рамковото споразумение критерия, въз основа на който ще се провежда вътрешен конкурентен избор, а когато е приложимо – и показателите, и методиката за оценка на офертите</w:t>
            </w:r>
            <w:r>
              <w:rPr>
                <w:b/>
                <w:sz w:val="20"/>
                <w:szCs w:val="20"/>
                <w:lang w:eastAsia="fr-FR"/>
              </w:rPr>
              <w:t>?</w:t>
            </w:r>
          </w:p>
          <w:p w:rsidR="00C90C43" w:rsidRDefault="00C90C43" w:rsidP="005B2203">
            <w:pPr>
              <w:ind w:right="110"/>
              <w:jc w:val="both"/>
              <w:outlineLvl w:val="1"/>
              <w:rPr>
                <w:b/>
                <w:sz w:val="20"/>
                <w:szCs w:val="20"/>
                <w:lang w:eastAsia="fr-FR"/>
              </w:rPr>
            </w:pPr>
            <w:r>
              <w:rPr>
                <w:b/>
                <w:sz w:val="20"/>
                <w:szCs w:val="20"/>
                <w:lang w:eastAsia="fr-FR"/>
              </w:rPr>
              <w:t>(чл. 82, ал. 5 от ЗОП)</w:t>
            </w:r>
          </w:p>
          <w:p w:rsidR="00C90C43" w:rsidRDefault="00C90C43" w:rsidP="005B2203">
            <w:pPr>
              <w:ind w:right="110"/>
              <w:jc w:val="both"/>
              <w:outlineLvl w:val="1"/>
              <w:rPr>
                <w:color w:val="C0504D"/>
                <w:sz w:val="20"/>
                <w:szCs w:val="20"/>
                <w:lang w:eastAsia="fr-FR"/>
              </w:rPr>
            </w:pPr>
            <w:r w:rsidRPr="003505F5">
              <w:rPr>
                <w:b/>
                <w:color w:val="C0504D"/>
                <w:sz w:val="20"/>
                <w:szCs w:val="20"/>
                <w:lang w:eastAsia="fr-FR"/>
              </w:rPr>
              <w:t xml:space="preserve">Насочващи източници на информация: </w:t>
            </w:r>
            <w:r w:rsidRPr="003505F5">
              <w:rPr>
                <w:color w:val="C0504D"/>
                <w:sz w:val="20"/>
                <w:szCs w:val="20"/>
                <w:lang w:eastAsia="fr-FR"/>
              </w:rPr>
              <w:t>прегледайте документацията за участие и по-специално съдържащия се в нея проект на рамково споразумение</w:t>
            </w:r>
            <w:r>
              <w:rPr>
                <w:color w:val="C0504D"/>
                <w:sz w:val="20"/>
                <w:szCs w:val="20"/>
                <w:lang w:eastAsia="fr-FR"/>
              </w:rPr>
              <w:t>.</w:t>
            </w:r>
          </w:p>
          <w:p w:rsidR="00C90C43" w:rsidRPr="005B2203" w:rsidRDefault="00C90C43" w:rsidP="00353225">
            <w:pPr>
              <w:ind w:right="110"/>
              <w:jc w:val="both"/>
              <w:outlineLvl w:val="1"/>
              <w:rPr>
                <w:b/>
                <w:sz w:val="20"/>
                <w:szCs w:val="20"/>
                <w:lang w:eastAsia="fr-FR"/>
              </w:rPr>
            </w:pPr>
            <w:r w:rsidRPr="003505F5">
              <w:rPr>
                <w:bCs/>
                <w:color w:val="008000"/>
                <w:sz w:val="20"/>
              </w:rPr>
              <w:t xml:space="preserve">Анализирайте дали </w:t>
            </w:r>
            <w:r>
              <w:rPr>
                <w:bCs/>
                <w:color w:val="008000"/>
                <w:sz w:val="20"/>
              </w:rPr>
              <w:t>в</w:t>
            </w:r>
            <w:r w:rsidRPr="003505F5">
              <w:rPr>
                <w:bCs/>
                <w:color w:val="008000"/>
                <w:sz w:val="20"/>
              </w:rPr>
              <w:t xml:space="preserve"> рамково</w:t>
            </w:r>
            <w:r>
              <w:rPr>
                <w:bCs/>
                <w:color w:val="008000"/>
                <w:sz w:val="20"/>
              </w:rPr>
              <w:t>то</w:t>
            </w:r>
            <w:r w:rsidRPr="003505F5">
              <w:rPr>
                <w:bCs/>
                <w:color w:val="008000"/>
                <w:sz w:val="20"/>
              </w:rPr>
              <w:t xml:space="preserve"> споразумение </w:t>
            </w:r>
            <w:r>
              <w:rPr>
                <w:bCs/>
                <w:color w:val="008000"/>
                <w:sz w:val="20"/>
              </w:rPr>
              <w:t xml:space="preserve">са определени редът за </w:t>
            </w:r>
            <w:r>
              <w:rPr>
                <w:bCs/>
                <w:color w:val="008000"/>
                <w:sz w:val="20"/>
              </w:rPr>
              <w:lastRenderedPageBreak/>
              <w:t>сключване на договорите за обществени поръчки, вкл. и сроковете за получаване на оферти и за класиране на офертите</w:t>
            </w:r>
            <w:r w:rsidRPr="003505F5">
              <w:rPr>
                <w:bCs/>
                <w:color w:val="008000"/>
                <w:sz w:val="20"/>
              </w:rPr>
              <w:t>.</w:t>
            </w:r>
          </w:p>
        </w:tc>
        <w:tc>
          <w:tcPr>
            <w:tcW w:w="993" w:type="dxa"/>
          </w:tcPr>
          <w:p w:rsidR="00C90C43" w:rsidRPr="00C91DB4" w:rsidRDefault="00C90C43" w:rsidP="00F81223">
            <w:pPr>
              <w:pStyle w:val="Heading1"/>
              <w:keepNext w:val="0"/>
              <w:jc w:val="both"/>
              <w:rPr>
                <w:b w:val="0"/>
                <w:sz w:val="20"/>
              </w:rPr>
            </w:pPr>
          </w:p>
        </w:tc>
        <w:tc>
          <w:tcPr>
            <w:tcW w:w="1701" w:type="dxa"/>
          </w:tcPr>
          <w:p w:rsidR="00C90C43" w:rsidRPr="001919E0" w:rsidRDefault="00C90C43" w:rsidP="00F81223">
            <w:pPr>
              <w:pStyle w:val="Heading1"/>
              <w:keepNext w:val="0"/>
              <w:jc w:val="both"/>
              <w:rPr>
                <w:b w:val="0"/>
                <w:bCs/>
                <w:sz w:val="20"/>
              </w:rPr>
            </w:pPr>
          </w:p>
        </w:tc>
        <w:tc>
          <w:tcPr>
            <w:tcW w:w="992" w:type="dxa"/>
          </w:tcPr>
          <w:p w:rsidR="00C90C43" w:rsidRPr="001919E0" w:rsidRDefault="00C90C43" w:rsidP="00F81223">
            <w:pPr>
              <w:pStyle w:val="Heading1"/>
              <w:keepNext w:val="0"/>
              <w:jc w:val="both"/>
              <w:rPr>
                <w:b w:val="0"/>
                <w:bCs/>
                <w:sz w:val="20"/>
              </w:rPr>
            </w:pPr>
          </w:p>
        </w:tc>
        <w:tc>
          <w:tcPr>
            <w:tcW w:w="1701" w:type="dxa"/>
          </w:tcPr>
          <w:p w:rsidR="00C90C43" w:rsidRPr="001919E0" w:rsidRDefault="00C90C43" w:rsidP="00F81223">
            <w:pPr>
              <w:pStyle w:val="Heading1"/>
              <w:keepNext w:val="0"/>
              <w:jc w:val="both"/>
              <w:rPr>
                <w:b w:val="0"/>
                <w:bCs/>
                <w:sz w:val="20"/>
              </w:rPr>
            </w:pPr>
          </w:p>
        </w:tc>
        <w:tc>
          <w:tcPr>
            <w:tcW w:w="2410" w:type="dxa"/>
            <w:gridSpan w:val="2"/>
          </w:tcPr>
          <w:p w:rsidR="00C90C43" w:rsidRPr="001919E0" w:rsidRDefault="00C90C43" w:rsidP="00F81223">
            <w:pPr>
              <w:pStyle w:val="Heading1"/>
              <w:keepNext w:val="0"/>
              <w:jc w:val="both"/>
              <w:rPr>
                <w:b w:val="0"/>
                <w:bCs/>
                <w:sz w:val="20"/>
              </w:rPr>
            </w:pPr>
          </w:p>
        </w:tc>
      </w:tr>
      <w:tr w:rsidR="00C90C43" w:rsidRPr="000A7FDB" w:rsidTr="004A5ADA">
        <w:trPr>
          <w:gridBefore w:val="1"/>
          <w:wBefore w:w="29" w:type="dxa"/>
          <w:trHeight w:val="270"/>
        </w:trPr>
        <w:tc>
          <w:tcPr>
            <w:tcW w:w="421" w:type="dxa"/>
            <w:gridSpan w:val="2"/>
          </w:tcPr>
          <w:p w:rsidR="00C90C43" w:rsidRPr="00133734" w:rsidRDefault="00C90C43" w:rsidP="004F1289">
            <w:pPr>
              <w:pStyle w:val="111Heading3"/>
              <w:keepNext w:val="0"/>
              <w:widowControl w:val="0"/>
              <w:numPr>
                <w:ilvl w:val="0"/>
                <w:numId w:val="0"/>
              </w:numPr>
              <w:spacing w:before="240" w:after="60"/>
              <w:jc w:val="center"/>
              <w:rPr>
                <w:rFonts w:ascii="Times New Roman" w:hAnsi="Times New Roman" w:cs="Times New Roman"/>
                <w:szCs w:val="20"/>
                <w:lang w:val="bg-BG"/>
              </w:rPr>
            </w:pPr>
            <w:r>
              <w:rPr>
                <w:rFonts w:ascii="Times New Roman" w:hAnsi="Times New Roman" w:cs="Times New Roman"/>
                <w:szCs w:val="20"/>
                <w:lang w:val="bg-BG"/>
              </w:rPr>
              <w:lastRenderedPageBreak/>
              <w:t>49</w:t>
            </w:r>
          </w:p>
        </w:tc>
        <w:tc>
          <w:tcPr>
            <w:tcW w:w="6637" w:type="dxa"/>
            <w:gridSpan w:val="2"/>
            <w:noWrap/>
          </w:tcPr>
          <w:p w:rsidR="00C90C43" w:rsidRPr="000C1983" w:rsidRDefault="00C90C43" w:rsidP="00CF7F4A">
            <w:pPr>
              <w:ind w:right="110"/>
              <w:jc w:val="both"/>
              <w:outlineLvl w:val="1"/>
              <w:rPr>
                <w:b/>
                <w:sz w:val="20"/>
                <w:szCs w:val="20"/>
                <w:lang w:eastAsia="fr-FR"/>
              </w:rPr>
            </w:pPr>
            <w:r w:rsidRPr="000A7FDB">
              <w:rPr>
                <w:b/>
                <w:sz w:val="20"/>
                <w:szCs w:val="20"/>
                <w:lang w:eastAsia="fr-FR"/>
              </w:rPr>
              <w:t>Срокът на рамковото споразумение надвишава ли  4 години</w:t>
            </w:r>
            <w:r>
              <w:rPr>
                <w:b/>
                <w:sz w:val="20"/>
                <w:szCs w:val="20"/>
                <w:lang w:eastAsia="fr-FR"/>
              </w:rPr>
              <w:t xml:space="preserve"> за публичните възложители и 8 години за секторните</w:t>
            </w:r>
            <w:r w:rsidRPr="000A7FDB">
              <w:rPr>
                <w:b/>
                <w:sz w:val="20"/>
                <w:szCs w:val="20"/>
                <w:lang w:eastAsia="fr-FR"/>
              </w:rPr>
              <w:t>?</w:t>
            </w:r>
          </w:p>
          <w:p w:rsidR="00C90C43" w:rsidRPr="00F370DD" w:rsidRDefault="00C90C43" w:rsidP="00CF7F4A">
            <w:pPr>
              <w:ind w:right="110"/>
              <w:jc w:val="both"/>
              <w:outlineLvl w:val="1"/>
              <w:rPr>
                <w:b/>
                <w:sz w:val="20"/>
                <w:szCs w:val="20"/>
                <w:lang w:eastAsia="fr-FR"/>
              </w:rPr>
            </w:pPr>
            <w:r w:rsidRPr="000C1983">
              <w:rPr>
                <w:b/>
                <w:sz w:val="20"/>
                <w:szCs w:val="20"/>
                <w:lang w:eastAsia="fr-FR"/>
              </w:rPr>
              <w:t>Ако отговорът е „да”, възложителят посочил ли е мотиви за това в обявлението за обществената поръчка</w:t>
            </w:r>
            <w:r w:rsidRPr="00F370DD">
              <w:rPr>
                <w:b/>
                <w:sz w:val="20"/>
                <w:szCs w:val="20"/>
                <w:lang w:eastAsia="fr-FR"/>
              </w:rPr>
              <w:t>?</w:t>
            </w:r>
          </w:p>
          <w:p w:rsidR="00C90C43" w:rsidRPr="00E942C0" w:rsidRDefault="00C90C43" w:rsidP="00CF7F4A">
            <w:pPr>
              <w:ind w:right="110"/>
              <w:jc w:val="both"/>
              <w:outlineLvl w:val="1"/>
              <w:rPr>
                <w:sz w:val="20"/>
                <w:szCs w:val="20"/>
                <w:lang w:eastAsia="fr-FR"/>
              </w:rPr>
            </w:pPr>
            <w:r w:rsidRPr="00F370DD">
              <w:rPr>
                <w:sz w:val="20"/>
                <w:szCs w:val="20"/>
                <w:lang w:eastAsia="fr-FR"/>
              </w:rPr>
              <w:t xml:space="preserve">Срокът на рамковото споразумение може да бъде не повече от 4 </w:t>
            </w:r>
            <w:r>
              <w:rPr>
                <w:sz w:val="20"/>
                <w:szCs w:val="20"/>
                <w:lang w:eastAsia="fr-FR"/>
              </w:rPr>
              <w:t xml:space="preserve">или 8 </w:t>
            </w:r>
            <w:r w:rsidRPr="00F370DD">
              <w:rPr>
                <w:sz w:val="20"/>
                <w:szCs w:val="20"/>
                <w:lang w:eastAsia="fr-FR"/>
              </w:rPr>
              <w:t>години. Ако възложителят мотивира реш</w:t>
            </w:r>
            <w:r w:rsidRPr="008C2581">
              <w:rPr>
                <w:sz w:val="20"/>
                <w:szCs w:val="20"/>
                <w:lang w:eastAsia="fr-FR"/>
              </w:rPr>
              <w:t xml:space="preserve">ението си в обявлението за поръчката, може да сключи рамково споразумение и за по-дълъг срок. Това право на възложителя е ограничено от задължението по чл. </w:t>
            </w:r>
            <w:r>
              <w:rPr>
                <w:sz w:val="20"/>
                <w:szCs w:val="20"/>
                <w:lang w:eastAsia="fr-FR"/>
              </w:rPr>
              <w:t>81</w:t>
            </w:r>
            <w:r w:rsidRPr="008C2581">
              <w:rPr>
                <w:sz w:val="20"/>
                <w:szCs w:val="20"/>
                <w:lang w:eastAsia="fr-FR"/>
              </w:rPr>
              <w:t xml:space="preserve">, ал. </w:t>
            </w:r>
            <w:r>
              <w:rPr>
                <w:sz w:val="20"/>
                <w:szCs w:val="20"/>
                <w:lang w:eastAsia="fr-FR"/>
              </w:rPr>
              <w:t>7</w:t>
            </w:r>
            <w:r w:rsidRPr="00E942C0">
              <w:rPr>
                <w:sz w:val="20"/>
                <w:szCs w:val="20"/>
                <w:lang w:eastAsia="fr-FR"/>
              </w:rPr>
              <w:t xml:space="preserve"> от ЗОП да не се прилага рамковото споразумение за предотвратяване, ограничаване или нарушаване на конкуренцията.</w:t>
            </w:r>
          </w:p>
          <w:p w:rsidR="00C90C43" w:rsidRPr="00CA3D30" w:rsidRDefault="00C90C43" w:rsidP="00CF7F4A">
            <w:pPr>
              <w:ind w:right="110"/>
              <w:jc w:val="both"/>
              <w:outlineLvl w:val="1"/>
              <w:rPr>
                <w:b/>
                <w:sz w:val="20"/>
                <w:szCs w:val="20"/>
                <w:lang w:eastAsia="fr-FR"/>
              </w:rPr>
            </w:pPr>
            <w:r w:rsidRPr="00CA3D30">
              <w:rPr>
                <w:b/>
                <w:sz w:val="20"/>
                <w:szCs w:val="20"/>
                <w:lang w:eastAsia="fr-FR"/>
              </w:rPr>
              <w:t xml:space="preserve">(чл. </w:t>
            </w:r>
            <w:r>
              <w:rPr>
                <w:b/>
                <w:sz w:val="20"/>
                <w:szCs w:val="20"/>
                <w:lang w:eastAsia="fr-FR"/>
              </w:rPr>
              <w:t>81</w:t>
            </w:r>
            <w:r w:rsidRPr="00CA3D30">
              <w:rPr>
                <w:b/>
                <w:sz w:val="20"/>
                <w:szCs w:val="20"/>
                <w:lang w:eastAsia="fr-FR"/>
              </w:rPr>
              <w:t xml:space="preserve">, ал. </w:t>
            </w:r>
            <w:r>
              <w:rPr>
                <w:b/>
                <w:sz w:val="20"/>
                <w:szCs w:val="20"/>
                <w:lang w:eastAsia="fr-FR"/>
              </w:rPr>
              <w:t>3, ал.4 и ал.7</w:t>
            </w:r>
            <w:r w:rsidRPr="00CA3D30">
              <w:rPr>
                <w:b/>
                <w:sz w:val="20"/>
                <w:szCs w:val="20"/>
                <w:lang w:eastAsia="fr-FR"/>
              </w:rPr>
              <w:t xml:space="preserve"> от ЗОП)</w:t>
            </w:r>
          </w:p>
          <w:p w:rsidR="00C90C43" w:rsidRPr="00CA3D30" w:rsidRDefault="00C90C43">
            <w:pPr>
              <w:ind w:right="110"/>
              <w:jc w:val="both"/>
              <w:outlineLvl w:val="1"/>
              <w:rPr>
                <w:color w:val="C0504D"/>
                <w:sz w:val="20"/>
                <w:szCs w:val="20"/>
                <w:lang w:eastAsia="fr-FR"/>
              </w:rPr>
            </w:pPr>
            <w:r w:rsidRPr="00CA3D30">
              <w:rPr>
                <w:b/>
                <w:color w:val="C0504D"/>
                <w:sz w:val="20"/>
                <w:szCs w:val="20"/>
                <w:lang w:eastAsia="fr-FR"/>
              </w:rPr>
              <w:t xml:space="preserve">Насочващи източници на информация: </w:t>
            </w:r>
            <w:r w:rsidRPr="00CA3D30">
              <w:rPr>
                <w:color w:val="C0504D"/>
                <w:sz w:val="20"/>
                <w:szCs w:val="20"/>
                <w:lang w:eastAsia="fr-FR"/>
              </w:rPr>
              <w:t>прегледайте обявлението за обществената поръчка в раздел ІІ Обект на поръчката (т. ІІ, 1.3 и т. ІІ.1.4.).</w:t>
            </w:r>
          </w:p>
          <w:p w:rsidR="00C90C43" w:rsidRPr="00F32B4B" w:rsidRDefault="00C90C43" w:rsidP="00FD636E">
            <w:pPr>
              <w:jc w:val="both"/>
              <w:rPr>
                <w:b/>
                <w:color w:val="333399"/>
                <w:sz w:val="20"/>
                <w:szCs w:val="20"/>
              </w:rPr>
            </w:pPr>
            <w:r w:rsidRPr="00CA3D30">
              <w:rPr>
                <w:b/>
                <w:color w:val="000080"/>
                <w:sz w:val="20"/>
                <w:szCs w:val="20"/>
              </w:rPr>
              <w:t xml:space="preserve">т. </w:t>
            </w:r>
            <w:r w:rsidRPr="00F32B4B">
              <w:rPr>
                <w:b/>
                <w:color w:val="000080"/>
                <w:sz w:val="20"/>
                <w:szCs w:val="20"/>
              </w:rPr>
              <w:t xml:space="preserve">9 от Насоките </w:t>
            </w:r>
          </w:p>
          <w:p w:rsidR="00C90C43" w:rsidRPr="005B2203" w:rsidRDefault="00C90C43">
            <w:pPr>
              <w:ind w:right="110"/>
              <w:jc w:val="both"/>
              <w:outlineLvl w:val="1"/>
              <w:rPr>
                <w:b/>
                <w:sz w:val="20"/>
                <w:szCs w:val="20"/>
                <w:lang w:eastAsia="fr-FR"/>
              </w:rPr>
            </w:pPr>
            <w:r w:rsidRPr="005B2203">
              <w:rPr>
                <w:bCs/>
                <w:color w:val="008000"/>
                <w:sz w:val="20"/>
              </w:rPr>
              <w:t>Анализирайте срока на рамковото споразумение. Ако надвишава 4</w:t>
            </w:r>
            <w:r>
              <w:rPr>
                <w:bCs/>
                <w:color w:val="008000"/>
                <w:sz w:val="20"/>
              </w:rPr>
              <w:t>/ 8</w:t>
            </w:r>
            <w:r w:rsidRPr="005B2203">
              <w:rPr>
                <w:bCs/>
                <w:color w:val="008000"/>
                <w:sz w:val="20"/>
              </w:rPr>
              <w:t xml:space="preserve"> години, направете анализ доколко това е обосновано и дали не е налице нарушение на чл. </w:t>
            </w:r>
            <w:r>
              <w:rPr>
                <w:bCs/>
                <w:color w:val="008000"/>
                <w:sz w:val="20"/>
              </w:rPr>
              <w:t>81</w:t>
            </w:r>
            <w:r w:rsidRPr="005B2203">
              <w:rPr>
                <w:bCs/>
                <w:color w:val="008000"/>
                <w:sz w:val="20"/>
              </w:rPr>
              <w:t xml:space="preserve">, ал. </w:t>
            </w:r>
            <w:r>
              <w:rPr>
                <w:bCs/>
                <w:color w:val="008000"/>
                <w:sz w:val="20"/>
              </w:rPr>
              <w:t>7</w:t>
            </w:r>
            <w:r w:rsidRPr="005B2203">
              <w:rPr>
                <w:bCs/>
                <w:color w:val="008000"/>
                <w:sz w:val="20"/>
              </w:rPr>
              <w:t xml:space="preserve"> от ЗОП.</w:t>
            </w:r>
          </w:p>
        </w:tc>
        <w:tc>
          <w:tcPr>
            <w:tcW w:w="993" w:type="dxa"/>
          </w:tcPr>
          <w:p w:rsidR="00C90C43" w:rsidRPr="00C91DB4" w:rsidRDefault="00C90C43" w:rsidP="00F81223">
            <w:pPr>
              <w:pStyle w:val="Heading1"/>
              <w:keepNext w:val="0"/>
              <w:jc w:val="both"/>
              <w:rPr>
                <w:b w:val="0"/>
                <w:bCs/>
                <w:sz w:val="20"/>
              </w:rPr>
            </w:pPr>
          </w:p>
        </w:tc>
        <w:tc>
          <w:tcPr>
            <w:tcW w:w="1701" w:type="dxa"/>
          </w:tcPr>
          <w:p w:rsidR="00C90C43" w:rsidRPr="001919E0" w:rsidRDefault="00C90C43" w:rsidP="00F81223">
            <w:pPr>
              <w:pStyle w:val="Heading1"/>
              <w:keepNext w:val="0"/>
              <w:jc w:val="both"/>
              <w:rPr>
                <w:b w:val="0"/>
                <w:bCs/>
                <w:sz w:val="20"/>
              </w:rPr>
            </w:pPr>
          </w:p>
        </w:tc>
        <w:tc>
          <w:tcPr>
            <w:tcW w:w="992" w:type="dxa"/>
          </w:tcPr>
          <w:p w:rsidR="00C90C43" w:rsidRPr="001919E0" w:rsidRDefault="00C90C43" w:rsidP="00F81223">
            <w:pPr>
              <w:pStyle w:val="Heading1"/>
              <w:keepNext w:val="0"/>
              <w:jc w:val="both"/>
              <w:rPr>
                <w:b w:val="0"/>
                <w:bCs/>
                <w:sz w:val="20"/>
              </w:rPr>
            </w:pPr>
          </w:p>
        </w:tc>
        <w:tc>
          <w:tcPr>
            <w:tcW w:w="1701" w:type="dxa"/>
          </w:tcPr>
          <w:p w:rsidR="00C90C43" w:rsidRPr="001919E0" w:rsidRDefault="00C90C43" w:rsidP="00F81223">
            <w:pPr>
              <w:pStyle w:val="Heading1"/>
              <w:keepNext w:val="0"/>
              <w:jc w:val="both"/>
              <w:rPr>
                <w:b w:val="0"/>
                <w:bCs/>
                <w:sz w:val="20"/>
              </w:rPr>
            </w:pPr>
          </w:p>
        </w:tc>
        <w:tc>
          <w:tcPr>
            <w:tcW w:w="2410" w:type="dxa"/>
            <w:gridSpan w:val="2"/>
          </w:tcPr>
          <w:p w:rsidR="00C90C43" w:rsidRPr="001919E0" w:rsidRDefault="00C90C43" w:rsidP="00F81223">
            <w:pPr>
              <w:pStyle w:val="Heading1"/>
              <w:keepNext w:val="0"/>
              <w:jc w:val="both"/>
              <w:rPr>
                <w:b w:val="0"/>
                <w:bCs/>
                <w:sz w:val="20"/>
              </w:rPr>
            </w:pPr>
          </w:p>
        </w:tc>
      </w:tr>
      <w:tr w:rsidR="00C90C43" w:rsidRPr="000A7FDB" w:rsidTr="004A5ADA">
        <w:trPr>
          <w:gridBefore w:val="1"/>
          <w:wBefore w:w="29" w:type="dxa"/>
          <w:trHeight w:val="270"/>
        </w:trPr>
        <w:tc>
          <w:tcPr>
            <w:tcW w:w="421" w:type="dxa"/>
            <w:gridSpan w:val="2"/>
          </w:tcPr>
          <w:p w:rsidR="00C90C43" w:rsidRPr="000C1983" w:rsidRDefault="00C90C43" w:rsidP="005B2203">
            <w:pPr>
              <w:pStyle w:val="111Heading3"/>
              <w:keepNext w:val="0"/>
              <w:widowControl w:val="0"/>
              <w:numPr>
                <w:ilvl w:val="0"/>
                <w:numId w:val="0"/>
              </w:numPr>
              <w:spacing w:before="240" w:after="60"/>
              <w:jc w:val="center"/>
              <w:rPr>
                <w:rFonts w:ascii="Times New Roman" w:hAnsi="Times New Roman" w:cs="Times New Roman"/>
                <w:szCs w:val="20"/>
                <w:lang w:val="bg-BG"/>
              </w:rPr>
            </w:pPr>
            <w:r w:rsidRPr="00133734">
              <w:rPr>
                <w:rFonts w:ascii="Times New Roman" w:hAnsi="Times New Roman" w:cs="Times New Roman"/>
                <w:szCs w:val="20"/>
                <w:lang w:val="bg-BG"/>
              </w:rPr>
              <w:t>5</w:t>
            </w:r>
            <w:r>
              <w:rPr>
                <w:rFonts w:ascii="Times New Roman" w:hAnsi="Times New Roman" w:cs="Times New Roman"/>
                <w:szCs w:val="20"/>
                <w:lang w:val="bg-BG"/>
              </w:rPr>
              <w:t>0</w:t>
            </w:r>
          </w:p>
        </w:tc>
        <w:tc>
          <w:tcPr>
            <w:tcW w:w="6637" w:type="dxa"/>
            <w:gridSpan w:val="2"/>
            <w:noWrap/>
          </w:tcPr>
          <w:p w:rsidR="00C90C43" w:rsidRPr="00F370DD" w:rsidRDefault="00C90C43" w:rsidP="00200DA6">
            <w:pPr>
              <w:ind w:right="110"/>
              <w:jc w:val="both"/>
              <w:outlineLvl w:val="1"/>
              <w:rPr>
                <w:b/>
                <w:sz w:val="20"/>
                <w:szCs w:val="20"/>
                <w:lang w:eastAsia="fr-FR"/>
              </w:rPr>
            </w:pPr>
            <w:r w:rsidRPr="000C1983">
              <w:rPr>
                <w:b/>
                <w:sz w:val="20"/>
                <w:szCs w:val="20"/>
                <w:lang w:eastAsia="fr-FR"/>
              </w:rPr>
              <w:t xml:space="preserve">В случай, че рамковото споразумение не определя всички условия на договора за обществена </w:t>
            </w:r>
            <w:r w:rsidRPr="00F370DD">
              <w:rPr>
                <w:b/>
                <w:sz w:val="20"/>
                <w:szCs w:val="20"/>
                <w:lang w:eastAsia="fr-FR"/>
              </w:rPr>
              <w:t>поръчка и</w:t>
            </w:r>
            <w:r>
              <w:rPr>
                <w:b/>
                <w:sz w:val="20"/>
                <w:szCs w:val="20"/>
                <w:lang w:eastAsia="fr-FR"/>
              </w:rPr>
              <w:t>/или</w:t>
            </w:r>
            <w:r w:rsidRPr="00F370DD">
              <w:rPr>
                <w:b/>
                <w:sz w:val="20"/>
                <w:szCs w:val="20"/>
                <w:lang w:eastAsia="fr-FR"/>
              </w:rPr>
              <w:t xml:space="preserve"> е сключено с повече от едно лице:</w:t>
            </w:r>
          </w:p>
          <w:p w:rsidR="00C90C43" w:rsidRPr="008C2581" w:rsidRDefault="00C90C43" w:rsidP="00862585">
            <w:pPr>
              <w:pStyle w:val="ListParagraph"/>
              <w:numPr>
                <w:ilvl w:val="0"/>
                <w:numId w:val="10"/>
              </w:numPr>
              <w:tabs>
                <w:tab w:val="clear" w:pos="1050"/>
                <w:tab w:val="num" w:pos="427"/>
              </w:tabs>
              <w:ind w:left="427" w:right="110" w:hanging="283"/>
              <w:jc w:val="both"/>
              <w:outlineLvl w:val="1"/>
              <w:rPr>
                <w:b/>
                <w:sz w:val="20"/>
                <w:szCs w:val="20"/>
                <w:lang w:eastAsia="fr-FR"/>
              </w:rPr>
            </w:pPr>
            <w:r w:rsidRPr="00F370DD">
              <w:rPr>
                <w:b/>
                <w:sz w:val="20"/>
                <w:szCs w:val="20"/>
                <w:lang w:eastAsia="fr-FR"/>
              </w:rPr>
              <w:t>отправена ли е писмена покана;</w:t>
            </w:r>
          </w:p>
          <w:p w:rsidR="00C90C43" w:rsidRPr="00E31789" w:rsidRDefault="00C90C43" w:rsidP="00862585">
            <w:pPr>
              <w:pStyle w:val="ListParagraph"/>
              <w:numPr>
                <w:ilvl w:val="0"/>
                <w:numId w:val="10"/>
              </w:numPr>
              <w:tabs>
                <w:tab w:val="clear" w:pos="1050"/>
                <w:tab w:val="num" w:pos="427"/>
              </w:tabs>
              <w:ind w:left="427" w:right="110" w:hanging="283"/>
              <w:jc w:val="both"/>
              <w:outlineLvl w:val="1"/>
              <w:rPr>
                <w:b/>
                <w:sz w:val="20"/>
                <w:szCs w:val="20"/>
                <w:lang w:eastAsia="fr-FR"/>
              </w:rPr>
            </w:pPr>
            <w:r w:rsidRPr="008C2581">
              <w:rPr>
                <w:b/>
                <w:sz w:val="20"/>
                <w:szCs w:val="20"/>
                <w:lang w:eastAsia="fr-FR"/>
              </w:rPr>
              <w:t xml:space="preserve">определен ли е подходящ срок за </w:t>
            </w:r>
            <w:r>
              <w:rPr>
                <w:b/>
                <w:sz w:val="20"/>
                <w:szCs w:val="20"/>
                <w:lang w:eastAsia="fr-FR"/>
              </w:rPr>
              <w:t xml:space="preserve">получаване </w:t>
            </w:r>
            <w:r w:rsidRPr="008C2581">
              <w:rPr>
                <w:b/>
                <w:sz w:val="20"/>
                <w:szCs w:val="20"/>
                <w:lang w:eastAsia="fr-FR"/>
              </w:rPr>
              <w:t>на офертите</w:t>
            </w:r>
            <w:r w:rsidRPr="00E31789">
              <w:rPr>
                <w:b/>
                <w:sz w:val="20"/>
                <w:szCs w:val="20"/>
                <w:lang w:eastAsia="fr-FR"/>
              </w:rPr>
              <w:t>?</w:t>
            </w:r>
          </w:p>
          <w:p w:rsidR="00C90C43" w:rsidRPr="00CA3D30" w:rsidRDefault="00C90C43">
            <w:pPr>
              <w:ind w:right="110"/>
              <w:jc w:val="both"/>
              <w:outlineLvl w:val="1"/>
              <w:rPr>
                <w:sz w:val="20"/>
                <w:szCs w:val="20"/>
                <w:lang w:eastAsia="fr-FR"/>
              </w:rPr>
            </w:pPr>
            <w:r w:rsidRPr="00CA3D30">
              <w:rPr>
                <w:sz w:val="20"/>
                <w:szCs w:val="20"/>
                <w:lang w:eastAsia="fr-FR"/>
              </w:rPr>
              <w:t>За определяне на клаузите от договора за обществена поръчка, възложителят спазва определения в ЗОП</w:t>
            </w:r>
            <w:r>
              <w:rPr>
                <w:sz w:val="20"/>
                <w:szCs w:val="20"/>
                <w:lang w:eastAsia="fr-FR"/>
              </w:rPr>
              <w:t xml:space="preserve"> и ППЗОП</w:t>
            </w:r>
            <w:r w:rsidRPr="00CA3D30">
              <w:rPr>
                <w:sz w:val="20"/>
                <w:szCs w:val="20"/>
                <w:lang w:eastAsia="fr-FR"/>
              </w:rPr>
              <w:t xml:space="preserve"> ред.</w:t>
            </w:r>
          </w:p>
          <w:p w:rsidR="00C90C43" w:rsidRPr="00F32B4B" w:rsidRDefault="00C90C43">
            <w:pPr>
              <w:ind w:right="110"/>
              <w:jc w:val="both"/>
              <w:outlineLvl w:val="1"/>
              <w:rPr>
                <w:b/>
                <w:sz w:val="20"/>
                <w:szCs w:val="20"/>
                <w:lang w:eastAsia="fr-FR"/>
              </w:rPr>
            </w:pPr>
            <w:r w:rsidRPr="00CA3D30">
              <w:rPr>
                <w:b/>
                <w:sz w:val="20"/>
                <w:szCs w:val="20"/>
                <w:lang w:eastAsia="fr-FR"/>
              </w:rPr>
              <w:t xml:space="preserve">(чл. </w:t>
            </w:r>
            <w:r>
              <w:rPr>
                <w:b/>
                <w:sz w:val="20"/>
                <w:szCs w:val="20"/>
                <w:lang w:eastAsia="fr-FR"/>
              </w:rPr>
              <w:t>82</w:t>
            </w:r>
            <w:r w:rsidRPr="00F32B4B">
              <w:rPr>
                <w:b/>
                <w:sz w:val="20"/>
                <w:szCs w:val="20"/>
                <w:lang w:eastAsia="fr-FR"/>
              </w:rPr>
              <w:t xml:space="preserve">, ал. </w:t>
            </w:r>
            <w:r>
              <w:rPr>
                <w:b/>
                <w:sz w:val="20"/>
                <w:szCs w:val="20"/>
                <w:lang w:eastAsia="fr-FR"/>
              </w:rPr>
              <w:t xml:space="preserve">4 </w:t>
            </w:r>
            <w:r w:rsidRPr="00F32B4B">
              <w:rPr>
                <w:b/>
                <w:sz w:val="20"/>
                <w:szCs w:val="20"/>
                <w:lang w:eastAsia="fr-FR"/>
              </w:rPr>
              <w:t>от ЗОП)</w:t>
            </w:r>
          </w:p>
          <w:p w:rsidR="00C90C43" w:rsidRPr="002A39E0" w:rsidRDefault="00C90C43">
            <w:pPr>
              <w:ind w:right="110"/>
              <w:jc w:val="both"/>
              <w:outlineLvl w:val="1"/>
              <w:rPr>
                <w:color w:val="C0504D"/>
                <w:sz w:val="20"/>
                <w:szCs w:val="20"/>
                <w:lang w:eastAsia="fr-FR"/>
              </w:rPr>
            </w:pPr>
            <w:r w:rsidRPr="00F32B4B">
              <w:rPr>
                <w:b/>
                <w:color w:val="C0504D"/>
                <w:sz w:val="20"/>
                <w:szCs w:val="20"/>
                <w:lang w:eastAsia="fr-FR"/>
              </w:rPr>
              <w:lastRenderedPageBreak/>
              <w:t xml:space="preserve">Насочващи източници на информация: </w:t>
            </w:r>
            <w:r w:rsidRPr="005B2203">
              <w:rPr>
                <w:color w:val="C0504D"/>
                <w:sz w:val="20"/>
                <w:szCs w:val="20"/>
                <w:lang w:eastAsia="fr-FR"/>
              </w:rPr>
              <w:t>прегледайте кореспонденцията на възложителя относно сключването на конкретни</w:t>
            </w:r>
            <w:r w:rsidRPr="002A39E0">
              <w:rPr>
                <w:color w:val="C0504D"/>
                <w:sz w:val="20"/>
                <w:szCs w:val="20"/>
                <w:lang w:eastAsia="fr-FR"/>
              </w:rPr>
              <w:t>я договор – писма с покани, подадени оферти и т.н.</w:t>
            </w:r>
          </w:p>
          <w:p w:rsidR="00C90C43" w:rsidRPr="007570F6" w:rsidRDefault="00C90C43" w:rsidP="00FD636E">
            <w:pPr>
              <w:jc w:val="both"/>
              <w:rPr>
                <w:color w:val="C0504D"/>
                <w:sz w:val="20"/>
                <w:szCs w:val="20"/>
                <w:lang w:eastAsia="fr-FR"/>
              </w:rPr>
            </w:pPr>
            <w:r w:rsidRPr="006B7210">
              <w:rPr>
                <w:b/>
                <w:color w:val="000080"/>
                <w:sz w:val="20"/>
                <w:szCs w:val="20"/>
              </w:rPr>
              <w:t xml:space="preserve">т. </w:t>
            </w:r>
            <w:r w:rsidRPr="00DF02DE">
              <w:rPr>
                <w:b/>
                <w:color w:val="000080"/>
                <w:sz w:val="20"/>
                <w:szCs w:val="20"/>
              </w:rPr>
              <w:t>16, 17, 18</w:t>
            </w:r>
            <w:r w:rsidRPr="007570F6">
              <w:rPr>
                <w:b/>
                <w:color w:val="000080"/>
                <w:sz w:val="20"/>
                <w:szCs w:val="20"/>
              </w:rPr>
              <w:t xml:space="preserve"> от Насоките </w:t>
            </w:r>
          </w:p>
          <w:p w:rsidR="00C90C43" w:rsidRPr="00AC2F22" w:rsidRDefault="00C90C43">
            <w:pPr>
              <w:ind w:right="110"/>
              <w:jc w:val="both"/>
              <w:outlineLvl w:val="1"/>
              <w:rPr>
                <w:bCs/>
                <w:color w:val="008000"/>
                <w:sz w:val="20"/>
              </w:rPr>
            </w:pPr>
            <w:r w:rsidRPr="00767D48">
              <w:rPr>
                <w:bCs/>
                <w:color w:val="008000"/>
                <w:sz w:val="20"/>
              </w:rPr>
              <w:t>Анализирай</w:t>
            </w:r>
            <w:r w:rsidRPr="00AC2F22">
              <w:rPr>
                <w:bCs/>
                <w:color w:val="008000"/>
                <w:sz w:val="20"/>
              </w:rPr>
              <w:t>те:</w:t>
            </w:r>
          </w:p>
          <w:p w:rsidR="00C90C43" w:rsidRPr="000A7FDB" w:rsidRDefault="00C90C43">
            <w:pPr>
              <w:ind w:right="110"/>
              <w:jc w:val="both"/>
              <w:outlineLvl w:val="1"/>
              <w:rPr>
                <w:bCs/>
                <w:color w:val="008000"/>
                <w:sz w:val="20"/>
              </w:rPr>
            </w:pPr>
            <w:r w:rsidRPr="000A7FDB">
              <w:rPr>
                <w:bCs/>
                <w:color w:val="008000"/>
                <w:sz w:val="20"/>
              </w:rPr>
              <w:t>- дали е отправена писмена покана до всички лица, с които е сключено рамковото споразумение – № и дата на писмото, както и адресати;</w:t>
            </w:r>
          </w:p>
          <w:p w:rsidR="00C90C43" w:rsidRPr="000A7FDB" w:rsidRDefault="00C90C43">
            <w:pPr>
              <w:ind w:right="110"/>
              <w:jc w:val="both"/>
              <w:outlineLvl w:val="1"/>
              <w:rPr>
                <w:bCs/>
                <w:color w:val="008000"/>
                <w:sz w:val="20"/>
              </w:rPr>
            </w:pPr>
            <w:r w:rsidRPr="000A7FDB">
              <w:rPr>
                <w:bCs/>
                <w:color w:val="008000"/>
                <w:sz w:val="20"/>
              </w:rPr>
              <w:t>- определения в поканата срок за подаване на офертите и анализирайте доколко е подходящ за представяне на офертите;</w:t>
            </w:r>
          </w:p>
          <w:p w:rsidR="00C90C43" w:rsidRPr="000A7FDB" w:rsidRDefault="00C90C43">
            <w:pPr>
              <w:ind w:right="110"/>
              <w:jc w:val="both"/>
              <w:outlineLvl w:val="1"/>
              <w:rPr>
                <w:b/>
                <w:sz w:val="20"/>
                <w:szCs w:val="20"/>
                <w:lang w:eastAsia="fr-FR"/>
              </w:rPr>
            </w:pPr>
            <w:r w:rsidRPr="000A7FDB">
              <w:rPr>
                <w:bCs/>
                <w:color w:val="008000"/>
                <w:sz w:val="20"/>
              </w:rPr>
              <w:t>- дали потвърждавате класирането на потенциалните изпълнители, след като повторите оценяването на получените оферти.</w:t>
            </w:r>
          </w:p>
        </w:tc>
        <w:tc>
          <w:tcPr>
            <w:tcW w:w="993" w:type="dxa"/>
          </w:tcPr>
          <w:p w:rsidR="00C90C43" w:rsidRPr="00C91DB4" w:rsidRDefault="00C90C43" w:rsidP="00F81223">
            <w:pPr>
              <w:pStyle w:val="Heading1"/>
              <w:keepNext w:val="0"/>
              <w:jc w:val="both"/>
              <w:rPr>
                <w:b w:val="0"/>
                <w:bCs/>
                <w:sz w:val="20"/>
              </w:rPr>
            </w:pPr>
          </w:p>
        </w:tc>
        <w:tc>
          <w:tcPr>
            <w:tcW w:w="1701" w:type="dxa"/>
          </w:tcPr>
          <w:p w:rsidR="00C90C43" w:rsidRPr="001919E0" w:rsidRDefault="00C90C43" w:rsidP="00F81223">
            <w:pPr>
              <w:pStyle w:val="Heading1"/>
              <w:keepNext w:val="0"/>
              <w:jc w:val="both"/>
              <w:rPr>
                <w:b w:val="0"/>
                <w:bCs/>
                <w:sz w:val="20"/>
              </w:rPr>
            </w:pPr>
          </w:p>
        </w:tc>
        <w:tc>
          <w:tcPr>
            <w:tcW w:w="992" w:type="dxa"/>
          </w:tcPr>
          <w:p w:rsidR="00C90C43" w:rsidRPr="001919E0" w:rsidRDefault="00C90C43" w:rsidP="00F81223">
            <w:pPr>
              <w:pStyle w:val="Heading1"/>
              <w:keepNext w:val="0"/>
              <w:jc w:val="both"/>
              <w:rPr>
                <w:b w:val="0"/>
                <w:bCs/>
                <w:sz w:val="20"/>
              </w:rPr>
            </w:pPr>
          </w:p>
        </w:tc>
        <w:tc>
          <w:tcPr>
            <w:tcW w:w="1701" w:type="dxa"/>
          </w:tcPr>
          <w:p w:rsidR="00C90C43" w:rsidRPr="001919E0" w:rsidRDefault="00C90C43" w:rsidP="00F81223">
            <w:pPr>
              <w:pStyle w:val="Heading1"/>
              <w:keepNext w:val="0"/>
              <w:jc w:val="both"/>
              <w:rPr>
                <w:b w:val="0"/>
                <w:bCs/>
                <w:sz w:val="20"/>
              </w:rPr>
            </w:pPr>
          </w:p>
        </w:tc>
        <w:tc>
          <w:tcPr>
            <w:tcW w:w="2410" w:type="dxa"/>
            <w:gridSpan w:val="2"/>
          </w:tcPr>
          <w:p w:rsidR="00C90C43" w:rsidRPr="001919E0" w:rsidRDefault="00C90C43" w:rsidP="00F81223">
            <w:pPr>
              <w:pStyle w:val="Heading1"/>
              <w:keepNext w:val="0"/>
              <w:jc w:val="both"/>
              <w:rPr>
                <w:b w:val="0"/>
                <w:bCs/>
                <w:sz w:val="20"/>
              </w:rPr>
            </w:pPr>
          </w:p>
        </w:tc>
      </w:tr>
      <w:tr w:rsidR="00C90C43" w:rsidRPr="000A7FDB" w:rsidTr="004A5ADA">
        <w:trPr>
          <w:gridBefore w:val="1"/>
          <w:wBefore w:w="29" w:type="dxa"/>
          <w:trHeight w:val="270"/>
        </w:trPr>
        <w:tc>
          <w:tcPr>
            <w:tcW w:w="9752" w:type="dxa"/>
            <w:gridSpan w:val="6"/>
          </w:tcPr>
          <w:p w:rsidR="00C90C43" w:rsidRPr="000A7FDB" w:rsidRDefault="00C90C43" w:rsidP="001805A7">
            <w:pPr>
              <w:pStyle w:val="Heading1"/>
              <w:keepNext w:val="0"/>
              <w:jc w:val="both"/>
              <w:rPr>
                <w:bCs/>
                <w:sz w:val="20"/>
              </w:rPr>
            </w:pPr>
          </w:p>
        </w:tc>
        <w:tc>
          <w:tcPr>
            <w:tcW w:w="992" w:type="dxa"/>
          </w:tcPr>
          <w:p w:rsidR="00C90C43" w:rsidRPr="000A7FDB" w:rsidRDefault="00C90C43" w:rsidP="001805A7">
            <w:pPr>
              <w:pStyle w:val="Heading1"/>
              <w:keepNext w:val="0"/>
              <w:jc w:val="both"/>
              <w:rPr>
                <w:bCs/>
                <w:sz w:val="20"/>
              </w:rPr>
            </w:pPr>
          </w:p>
        </w:tc>
        <w:tc>
          <w:tcPr>
            <w:tcW w:w="1701" w:type="dxa"/>
          </w:tcPr>
          <w:p w:rsidR="00C90C43" w:rsidRPr="000A7FDB" w:rsidRDefault="00C90C43" w:rsidP="001805A7">
            <w:pPr>
              <w:pStyle w:val="Heading1"/>
              <w:keepNext w:val="0"/>
              <w:jc w:val="both"/>
              <w:rPr>
                <w:bCs/>
                <w:sz w:val="20"/>
              </w:rPr>
            </w:pPr>
          </w:p>
        </w:tc>
        <w:tc>
          <w:tcPr>
            <w:tcW w:w="2410" w:type="dxa"/>
            <w:gridSpan w:val="2"/>
          </w:tcPr>
          <w:p w:rsidR="00C90C43" w:rsidRPr="000A7FDB" w:rsidRDefault="00C90C43" w:rsidP="001805A7">
            <w:pPr>
              <w:pStyle w:val="Heading1"/>
              <w:keepNext w:val="0"/>
              <w:jc w:val="both"/>
              <w:rPr>
                <w:bCs/>
                <w:sz w:val="20"/>
              </w:rPr>
            </w:pPr>
          </w:p>
        </w:tc>
      </w:tr>
      <w:tr w:rsidR="00C90C43" w:rsidRPr="000A7FDB" w:rsidTr="004A5ADA">
        <w:trPr>
          <w:gridBefore w:val="1"/>
          <w:wBefore w:w="29" w:type="dxa"/>
          <w:trHeight w:val="270"/>
        </w:trPr>
        <w:tc>
          <w:tcPr>
            <w:tcW w:w="421" w:type="dxa"/>
            <w:gridSpan w:val="2"/>
          </w:tcPr>
          <w:p w:rsidR="00C90C43" w:rsidRPr="000C1983" w:rsidRDefault="00C90C43"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1</w:t>
            </w:r>
          </w:p>
        </w:tc>
        <w:tc>
          <w:tcPr>
            <w:tcW w:w="6637" w:type="dxa"/>
            <w:gridSpan w:val="2"/>
            <w:noWrap/>
          </w:tcPr>
          <w:p w:rsidR="00C90C43" w:rsidRPr="00F370DD" w:rsidRDefault="00C90C43" w:rsidP="00200DA6">
            <w:pPr>
              <w:jc w:val="both"/>
              <w:rPr>
                <w:b/>
                <w:sz w:val="20"/>
                <w:szCs w:val="20"/>
                <w:lang w:eastAsia="fr-FR"/>
              </w:rPr>
            </w:pPr>
            <w:r w:rsidRPr="000C1983">
              <w:rPr>
                <w:b/>
                <w:sz w:val="20"/>
                <w:szCs w:val="20"/>
                <w:u w:val="single"/>
                <w:lang w:eastAsia="fr-FR"/>
              </w:rPr>
              <w:t xml:space="preserve">Приложим и за договори за обществена поръчка, сключени в резултат на рамково </w:t>
            </w:r>
            <w:r w:rsidRPr="00F370DD">
              <w:rPr>
                <w:b/>
                <w:sz w:val="20"/>
                <w:szCs w:val="20"/>
                <w:u w:val="single"/>
                <w:lang w:eastAsia="fr-FR"/>
              </w:rPr>
              <w:t>споразумение:</w:t>
            </w:r>
          </w:p>
          <w:p w:rsidR="00C90C43" w:rsidRPr="00472DA6" w:rsidRDefault="00C90C43" w:rsidP="00472DA6">
            <w:pPr>
              <w:jc w:val="both"/>
              <w:rPr>
                <w:b/>
                <w:sz w:val="20"/>
                <w:szCs w:val="20"/>
                <w:lang w:eastAsia="fr-FR"/>
              </w:rPr>
            </w:pPr>
            <w:r w:rsidRPr="00472DA6">
              <w:rPr>
                <w:b/>
                <w:sz w:val="20"/>
                <w:szCs w:val="20"/>
                <w:lang w:eastAsia="fr-FR"/>
              </w:rPr>
              <w:t>Договорът за обществена поръчка сключен ли е след изтичането на 14-дневен срок от уведомяването на заинтересованите участници за решението за определяне на изпълнител и след влизането в сила на решението за определяне на изпълнител или на определението, с което е допуснато предварително изпълнение на това решение?</w:t>
            </w:r>
          </w:p>
          <w:p w:rsidR="00C90C43" w:rsidRPr="00472DA6" w:rsidRDefault="00C90C43" w:rsidP="00472DA6">
            <w:pPr>
              <w:ind w:right="110"/>
              <w:jc w:val="both"/>
              <w:outlineLvl w:val="1"/>
              <w:rPr>
                <w:b/>
                <w:sz w:val="20"/>
                <w:szCs w:val="20"/>
                <w:lang w:eastAsia="fr-FR"/>
              </w:rPr>
            </w:pPr>
            <w:r w:rsidRPr="00472DA6">
              <w:rPr>
                <w:b/>
                <w:sz w:val="20"/>
                <w:szCs w:val="20"/>
                <w:lang w:eastAsia="fr-FR"/>
              </w:rPr>
              <w:t>(чл. 112, ал. 5 и ал.6 от ЗОП)</w:t>
            </w:r>
          </w:p>
          <w:p w:rsidR="00C90C43" w:rsidRPr="00472DA6" w:rsidRDefault="00C90C43" w:rsidP="00472DA6">
            <w:pPr>
              <w:ind w:right="110"/>
              <w:jc w:val="both"/>
              <w:outlineLvl w:val="1"/>
              <w:rPr>
                <w:b/>
                <w:sz w:val="20"/>
                <w:szCs w:val="20"/>
                <w:lang w:eastAsia="fr-FR"/>
              </w:rPr>
            </w:pPr>
            <w:r w:rsidRPr="00472DA6">
              <w:rPr>
                <w:b/>
                <w:sz w:val="20"/>
                <w:szCs w:val="20"/>
                <w:lang w:eastAsia="fr-FR"/>
              </w:rPr>
              <w:t>Възложителят може да сключи договор за обществена поръчка преди изтичането на 14-дневния срок при осно</w:t>
            </w:r>
            <w:r>
              <w:rPr>
                <w:b/>
                <w:sz w:val="20"/>
                <w:szCs w:val="20"/>
                <w:lang w:eastAsia="fr-FR"/>
              </w:rPr>
              <w:t>ванията, посочени в чл.112, ал.7</w:t>
            </w:r>
            <w:r w:rsidRPr="00472DA6">
              <w:rPr>
                <w:b/>
                <w:sz w:val="20"/>
                <w:szCs w:val="20"/>
                <w:lang w:eastAsia="fr-FR"/>
              </w:rPr>
              <w:t xml:space="preserve"> от ЗОП.</w:t>
            </w:r>
          </w:p>
          <w:p w:rsidR="00C90C43" w:rsidRPr="00994B8F" w:rsidRDefault="00C90C43" w:rsidP="00F81223">
            <w:pPr>
              <w:ind w:right="110"/>
              <w:jc w:val="both"/>
              <w:outlineLvl w:val="1"/>
              <w:rPr>
                <w:color w:val="C0504D"/>
                <w:sz w:val="20"/>
                <w:szCs w:val="20"/>
                <w:lang w:eastAsia="fr-FR"/>
              </w:rPr>
            </w:pPr>
            <w:r w:rsidRPr="00353225">
              <w:rPr>
                <w:b/>
                <w:color w:val="C0504D"/>
                <w:sz w:val="20"/>
                <w:szCs w:val="20"/>
                <w:lang w:eastAsia="fr-FR"/>
              </w:rPr>
              <w:t xml:space="preserve">Насочващи източници на информация: </w:t>
            </w:r>
            <w:r w:rsidRPr="00353225">
              <w:rPr>
                <w:color w:val="C0504D"/>
                <w:sz w:val="20"/>
                <w:szCs w:val="20"/>
                <w:lang w:eastAsia="fr-FR"/>
              </w:rPr>
              <w:t xml:space="preserve">прегледайте обратните разписки за писмата, с които е изпратено решението за класиране </w:t>
            </w:r>
            <w:r w:rsidRPr="00994B8F">
              <w:rPr>
                <w:color w:val="C0504D"/>
                <w:sz w:val="20"/>
                <w:szCs w:val="20"/>
                <w:lang w:eastAsia="fr-FR"/>
              </w:rPr>
              <w:t xml:space="preserve">и определяне на изпълнител, жалби и </w:t>
            </w:r>
            <w:proofErr w:type="spellStart"/>
            <w:r w:rsidRPr="00994B8F">
              <w:rPr>
                <w:color w:val="C0504D"/>
                <w:sz w:val="20"/>
                <w:szCs w:val="20"/>
                <w:lang w:eastAsia="fr-FR"/>
              </w:rPr>
              <w:t>др</w:t>
            </w:r>
            <w:proofErr w:type="spellEnd"/>
            <w:r w:rsidRPr="00994B8F">
              <w:rPr>
                <w:color w:val="C0504D"/>
                <w:sz w:val="20"/>
                <w:szCs w:val="20"/>
                <w:lang w:eastAsia="fr-FR"/>
              </w:rPr>
              <w:t>,, ако има такива, и договор за обществена поръчка.</w:t>
            </w:r>
          </w:p>
          <w:p w:rsidR="00C90C43" w:rsidRPr="00994B8F" w:rsidRDefault="00C90C43" w:rsidP="00735BF0">
            <w:pPr>
              <w:ind w:right="110"/>
              <w:jc w:val="both"/>
              <w:outlineLvl w:val="1"/>
              <w:rPr>
                <w:b/>
                <w:color w:val="365F91"/>
                <w:sz w:val="20"/>
                <w:szCs w:val="20"/>
                <w:lang w:eastAsia="fr-FR"/>
              </w:rPr>
            </w:pPr>
            <w:r w:rsidRPr="00994B8F">
              <w:rPr>
                <w:b/>
                <w:color w:val="365F91"/>
                <w:sz w:val="20"/>
                <w:szCs w:val="20"/>
                <w:lang w:eastAsia="fr-FR"/>
              </w:rPr>
              <w:t>т. 18 от Насоки</w:t>
            </w:r>
            <w:r>
              <w:rPr>
                <w:b/>
                <w:color w:val="365F91"/>
                <w:sz w:val="20"/>
                <w:szCs w:val="20"/>
                <w:lang w:eastAsia="fr-FR"/>
              </w:rPr>
              <w:t>те</w:t>
            </w:r>
          </w:p>
          <w:p w:rsidR="00C90C43" w:rsidRPr="00C13447" w:rsidRDefault="00C90C43" w:rsidP="007425EC">
            <w:pPr>
              <w:ind w:right="110"/>
              <w:jc w:val="both"/>
              <w:outlineLvl w:val="1"/>
              <w:rPr>
                <w:bCs/>
                <w:color w:val="008000"/>
                <w:sz w:val="20"/>
              </w:rPr>
            </w:pPr>
            <w:r w:rsidRPr="00C13447">
              <w:rPr>
                <w:bCs/>
                <w:color w:val="008000"/>
                <w:sz w:val="20"/>
              </w:rPr>
              <w:lastRenderedPageBreak/>
              <w:t>Анализирайте:</w:t>
            </w:r>
          </w:p>
          <w:p w:rsidR="00C90C43" w:rsidRPr="002A39E0" w:rsidRDefault="00C90C43" w:rsidP="00B05A3E">
            <w:pPr>
              <w:ind w:right="110"/>
              <w:jc w:val="both"/>
              <w:outlineLvl w:val="1"/>
              <w:rPr>
                <w:bCs/>
                <w:color w:val="008000"/>
                <w:sz w:val="20"/>
              </w:rPr>
            </w:pPr>
            <w:r w:rsidRPr="00C13447">
              <w:rPr>
                <w:bCs/>
                <w:color w:val="008000"/>
                <w:sz w:val="20"/>
              </w:rPr>
              <w:t>- датите, на които е получено решението за класиране на участниците и определяне на изпълнител</w:t>
            </w:r>
            <w:r w:rsidRPr="002A39E0">
              <w:rPr>
                <w:bCs/>
                <w:color w:val="008000"/>
                <w:sz w:val="20"/>
              </w:rPr>
              <w:t xml:space="preserve"> (това е начална дата за срока за обжалване);</w:t>
            </w:r>
          </w:p>
          <w:p w:rsidR="00C90C43" w:rsidRPr="006B7210" w:rsidRDefault="00C90C43" w:rsidP="00B05A3E">
            <w:pPr>
              <w:ind w:right="110"/>
              <w:jc w:val="both"/>
              <w:outlineLvl w:val="1"/>
              <w:rPr>
                <w:bCs/>
                <w:color w:val="008000"/>
                <w:sz w:val="20"/>
              </w:rPr>
            </w:pPr>
            <w:r w:rsidRPr="006B7210">
              <w:rPr>
                <w:bCs/>
                <w:color w:val="008000"/>
                <w:sz w:val="20"/>
              </w:rPr>
              <w:t>- датите, на които е изтекъл срока за обжалване;</w:t>
            </w:r>
          </w:p>
          <w:p w:rsidR="00C90C43" w:rsidRPr="00DF02DE" w:rsidRDefault="00C90C43" w:rsidP="00B05A3E">
            <w:pPr>
              <w:ind w:right="110"/>
              <w:jc w:val="both"/>
              <w:outlineLvl w:val="1"/>
              <w:rPr>
                <w:bCs/>
                <w:color w:val="008000"/>
                <w:sz w:val="20"/>
              </w:rPr>
            </w:pPr>
            <w:r w:rsidRPr="00DF02DE">
              <w:rPr>
                <w:bCs/>
                <w:color w:val="008000"/>
                <w:sz w:val="20"/>
              </w:rPr>
              <w:t>- датата на сключения договор;</w:t>
            </w:r>
          </w:p>
          <w:p w:rsidR="00C90C43" w:rsidRDefault="00C90C43">
            <w:pPr>
              <w:ind w:right="110"/>
              <w:jc w:val="both"/>
              <w:outlineLvl w:val="1"/>
              <w:rPr>
                <w:bCs/>
                <w:color w:val="008000"/>
                <w:sz w:val="20"/>
              </w:rPr>
            </w:pPr>
            <w:r w:rsidRPr="00767D48">
              <w:rPr>
                <w:bCs/>
                <w:color w:val="008000"/>
                <w:sz w:val="20"/>
              </w:rPr>
              <w:t>- ин</w:t>
            </w:r>
            <w:r w:rsidRPr="00AC2F22">
              <w:rPr>
                <w:bCs/>
                <w:color w:val="008000"/>
                <w:sz w:val="20"/>
              </w:rPr>
              <w:t>формация относно датата, на която решението/ определението за допуснато предварително изпълнение е влязло в сила.</w:t>
            </w:r>
          </w:p>
          <w:p w:rsidR="00C90C43" w:rsidRPr="000A7FDB" w:rsidRDefault="00C90C43">
            <w:pPr>
              <w:ind w:right="110"/>
              <w:jc w:val="both"/>
              <w:outlineLvl w:val="1"/>
              <w:rPr>
                <w:sz w:val="20"/>
                <w:szCs w:val="20"/>
                <w:lang w:eastAsia="fr-FR"/>
              </w:rPr>
            </w:pPr>
            <w:r w:rsidRPr="006B6221">
              <w:rPr>
                <w:sz w:val="20"/>
                <w:szCs w:val="20"/>
                <w:lang w:eastAsia="fr-FR"/>
              </w:rPr>
              <w:t>Внимание!!! Когато решението за определяне на изпълнител е изпратено до участниците по електронна поща, съобщението (имейлът) с прикаченото към него решение за класиране трябва да е удостоверено с електронен подпис</w:t>
            </w:r>
            <w:r>
              <w:rPr>
                <w:sz w:val="20"/>
                <w:szCs w:val="20"/>
                <w:lang w:val="en-US" w:eastAsia="fr-FR"/>
              </w:rPr>
              <w:t xml:space="preserve"> </w:t>
            </w:r>
            <w:r>
              <w:rPr>
                <w:sz w:val="20"/>
                <w:szCs w:val="20"/>
                <w:lang w:eastAsia="fr-FR"/>
              </w:rPr>
              <w:t>(чл.43, ал.2, т.1, б.“б“ от ЗОП)</w:t>
            </w:r>
            <w:r w:rsidRPr="006B6221">
              <w:rPr>
                <w:sz w:val="20"/>
                <w:szCs w:val="20"/>
                <w:lang w:eastAsia="fr-FR"/>
              </w:rPr>
              <w:t>. В противен случай, срокът за обжалване на решението за класиране не може да започне да тече, тъй като участникът/участниците не са редовно уведомени.</w:t>
            </w:r>
          </w:p>
        </w:tc>
        <w:tc>
          <w:tcPr>
            <w:tcW w:w="993" w:type="dxa"/>
          </w:tcPr>
          <w:p w:rsidR="00C90C43" w:rsidRPr="000A7FDB" w:rsidRDefault="00C90C43" w:rsidP="00F81223">
            <w:pPr>
              <w:pStyle w:val="Heading1"/>
              <w:keepNext w:val="0"/>
              <w:jc w:val="both"/>
              <w:rPr>
                <w:b w:val="0"/>
                <w:bCs/>
                <w:sz w:val="20"/>
              </w:rPr>
            </w:pPr>
          </w:p>
        </w:tc>
        <w:tc>
          <w:tcPr>
            <w:tcW w:w="1701" w:type="dxa"/>
          </w:tcPr>
          <w:p w:rsidR="00C90C43" w:rsidRPr="005D10C5" w:rsidRDefault="00C90C43" w:rsidP="00483AEF">
            <w:pPr>
              <w:pStyle w:val="BodyText"/>
              <w:rPr>
                <w:sz w:val="20"/>
                <w:szCs w:val="20"/>
              </w:rPr>
            </w:pPr>
          </w:p>
        </w:tc>
        <w:tc>
          <w:tcPr>
            <w:tcW w:w="992" w:type="dxa"/>
          </w:tcPr>
          <w:p w:rsidR="00C90C43" w:rsidRPr="005D10C5" w:rsidRDefault="00C90C43" w:rsidP="00483AEF">
            <w:pPr>
              <w:pStyle w:val="BodyText"/>
              <w:rPr>
                <w:sz w:val="20"/>
                <w:szCs w:val="20"/>
              </w:rPr>
            </w:pPr>
          </w:p>
        </w:tc>
        <w:tc>
          <w:tcPr>
            <w:tcW w:w="1701" w:type="dxa"/>
          </w:tcPr>
          <w:p w:rsidR="00C90C43" w:rsidRPr="005D10C5" w:rsidRDefault="00C90C43" w:rsidP="00483AEF">
            <w:pPr>
              <w:pStyle w:val="BodyText"/>
              <w:rPr>
                <w:sz w:val="20"/>
                <w:szCs w:val="20"/>
              </w:rPr>
            </w:pPr>
          </w:p>
        </w:tc>
        <w:tc>
          <w:tcPr>
            <w:tcW w:w="2410" w:type="dxa"/>
            <w:gridSpan w:val="2"/>
          </w:tcPr>
          <w:p w:rsidR="00C90C43" w:rsidRPr="005D10C5" w:rsidRDefault="00C90C43" w:rsidP="00483AEF">
            <w:pPr>
              <w:pStyle w:val="BodyText"/>
              <w:rPr>
                <w:sz w:val="20"/>
                <w:szCs w:val="20"/>
              </w:rPr>
            </w:pPr>
          </w:p>
        </w:tc>
      </w:tr>
      <w:tr w:rsidR="00C90C43" w:rsidRPr="000A7FDB" w:rsidTr="004A5ADA">
        <w:trPr>
          <w:gridBefore w:val="1"/>
          <w:wBefore w:w="29" w:type="dxa"/>
          <w:trHeight w:val="270"/>
        </w:trPr>
        <w:tc>
          <w:tcPr>
            <w:tcW w:w="421" w:type="dxa"/>
            <w:gridSpan w:val="2"/>
          </w:tcPr>
          <w:p w:rsidR="00C90C43" w:rsidRPr="005B2203" w:rsidRDefault="00C90C43" w:rsidP="0007183A">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Pr>
                <w:rFonts w:ascii="Times New Roman" w:hAnsi="Times New Roman" w:cs="Times New Roman"/>
                <w:szCs w:val="20"/>
                <w:lang w:val="bg-BG"/>
              </w:rPr>
              <w:t>2</w:t>
            </w:r>
          </w:p>
        </w:tc>
        <w:tc>
          <w:tcPr>
            <w:tcW w:w="6637" w:type="dxa"/>
            <w:gridSpan w:val="2"/>
            <w:noWrap/>
          </w:tcPr>
          <w:p w:rsidR="00C90C43" w:rsidRPr="00994B8F" w:rsidRDefault="00C90C43" w:rsidP="00200DA6">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90C43" w:rsidRPr="005515F9" w:rsidRDefault="00C90C43" w:rsidP="005515F9">
            <w:pPr>
              <w:jc w:val="both"/>
              <w:rPr>
                <w:b/>
                <w:sz w:val="20"/>
                <w:szCs w:val="20"/>
                <w:lang w:eastAsia="fr-FR"/>
              </w:rPr>
            </w:pPr>
            <w:r w:rsidRPr="005515F9">
              <w:rPr>
                <w:b/>
                <w:sz w:val="20"/>
                <w:szCs w:val="20"/>
                <w:lang w:eastAsia="fr-FR"/>
              </w:rPr>
              <w:t>Преди сключване на договора за обществена поръчка участникът, определен за изпълнител:</w:t>
            </w:r>
          </w:p>
          <w:p w:rsidR="00C90C43" w:rsidRPr="005515F9" w:rsidRDefault="00C90C43" w:rsidP="005515F9">
            <w:pPr>
              <w:jc w:val="both"/>
              <w:rPr>
                <w:b/>
                <w:sz w:val="20"/>
                <w:szCs w:val="20"/>
                <w:lang w:eastAsia="fr-FR"/>
              </w:rPr>
            </w:pPr>
            <w:r w:rsidRPr="005515F9">
              <w:rPr>
                <w:b/>
                <w:sz w:val="20"/>
                <w:szCs w:val="20"/>
                <w:lang w:eastAsia="fr-FR"/>
              </w:rPr>
              <w:t xml:space="preserve">1. представил ли е документ за регистрация в съответствие с изискването по </w:t>
            </w:r>
            <w:hyperlink r:id="rId9" w:history="1">
              <w:r w:rsidRPr="005515F9">
                <w:rPr>
                  <w:b/>
                  <w:sz w:val="20"/>
                  <w:szCs w:val="20"/>
                  <w:lang w:eastAsia="fr-FR"/>
                </w:rPr>
                <w:t>чл. 10, ал. 2</w:t>
              </w:r>
            </w:hyperlink>
            <w:r w:rsidRPr="005515F9">
              <w:rPr>
                <w:b/>
                <w:sz w:val="20"/>
                <w:szCs w:val="20"/>
                <w:lang w:eastAsia="fr-FR"/>
              </w:rPr>
              <w:t xml:space="preserve"> от ЗОП;</w:t>
            </w:r>
          </w:p>
          <w:p w:rsidR="00C90C43" w:rsidRPr="005515F9" w:rsidRDefault="00C90C43" w:rsidP="005515F9">
            <w:pPr>
              <w:jc w:val="both"/>
              <w:rPr>
                <w:b/>
                <w:sz w:val="20"/>
                <w:szCs w:val="20"/>
                <w:lang w:eastAsia="fr-FR"/>
              </w:rPr>
            </w:pPr>
            <w:r w:rsidRPr="005515F9">
              <w:rPr>
                <w:b/>
                <w:sz w:val="20"/>
                <w:szCs w:val="20"/>
                <w:lang w:eastAsia="fr-FR"/>
              </w:rPr>
              <w:t xml:space="preserve">2. изпълнил ли е задължението по </w:t>
            </w:r>
            <w:hyperlink r:id="rId10" w:history="1">
              <w:r w:rsidRPr="005515F9">
                <w:rPr>
                  <w:b/>
                  <w:sz w:val="20"/>
                  <w:szCs w:val="20"/>
                  <w:lang w:eastAsia="fr-FR"/>
                </w:rPr>
                <w:t>чл. 67, ал. 6</w:t>
              </w:r>
            </w:hyperlink>
            <w:r w:rsidRPr="005515F9">
              <w:rPr>
                <w:b/>
                <w:sz w:val="20"/>
                <w:szCs w:val="20"/>
                <w:lang w:eastAsia="fr-FR"/>
              </w:rPr>
              <w:t xml:space="preserve"> от ЗОП;</w:t>
            </w:r>
          </w:p>
          <w:p w:rsidR="00C90C43" w:rsidRPr="005515F9" w:rsidRDefault="00C90C43" w:rsidP="005515F9">
            <w:pPr>
              <w:jc w:val="both"/>
              <w:rPr>
                <w:b/>
                <w:sz w:val="20"/>
                <w:szCs w:val="20"/>
                <w:lang w:eastAsia="fr-FR"/>
              </w:rPr>
            </w:pPr>
            <w:r w:rsidRPr="005515F9">
              <w:rPr>
                <w:b/>
                <w:sz w:val="20"/>
                <w:szCs w:val="20"/>
                <w:lang w:eastAsia="fr-FR"/>
              </w:rPr>
              <w:t>3. представил ли е определената гаранция за изпълнение на договора</w:t>
            </w:r>
            <w:r>
              <w:rPr>
                <w:b/>
                <w:sz w:val="20"/>
                <w:szCs w:val="20"/>
                <w:lang w:eastAsia="fr-FR"/>
              </w:rPr>
              <w:t xml:space="preserve"> (ако е приложимо)</w:t>
            </w:r>
            <w:r w:rsidRPr="005515F9">
              <w:rPr>
                <w:b/>
                <w:sz w:val="20"/>
                <w:szCs w:val="20"/>
                <w:lang w:eastAsia="fr-FR"/>
              </w:rPr>
              <w:t>;</w:t>
            </w:r>
          </w:p>
          <w:p w:rsidR="00C90C43" w:rsidRPr="005515F9" w:rsidRDefault="00C90C43" w:rsidP="005515F9">
            <w:pPr>
              <w:jc w:val="both"/>
              <w:rPr>
                <w:b/>
                <w:sz w:val="20"/>
                <w:szCs w:val="20"/>
                <w:lang w:eastAsia="fr-FR"/>
              </w:rPr>
            </w:pPr>
            <w:r w:rsidRPr="005515F9">
              <w:rPr>
                <w:b/>
                <w:sz w:val="20"/>
                <w:szCs w:val="20"/>
                <w:lang w:eastAsia="fr-FR"/>
              </w:rPr>
              <w:t>4. извършил ли е съответната регистрация, представил ли е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p>
          <w:p w:rsidR="00C90C43" w:rsidRPr="005515F9" w:rsidRDefault="00C90C43" w:rsidP="005515F9">
            <w:pPr>
              <w:ind w:right="110"/>
              <w:jc w:val="both"/>
              <w:outlineLvl w:val="1"/>
              <w:rPr>
                <w:b/>
                <w:sz w:val="20"/>
                <w:szCs w:val="20"/>
                <w:lang w:eastAsia="fr-FR"/>
              </w:rPr>
            </w:pPr>
            <w:r w:rsidRPr="005515F9">
              <w:rPr>
                <w:b/>
                <w:sz w:val="20"/>
                <w:szCs w:val="20"/>
                <w:lang w:eastAsia="fr-FR"/>
              </w:rPr>
              <w:t>(чл. 112, ал. 1 от ЗОП)</w:t>
            </w:r>
          </w:p>
          <w:p w:rsidR="00C90C43" w:rsidRPr="00994B8F" w:rsidRDefault="00C90C43" w:rsidP="00F81223">
            <w:pPr>
              <w:ind w:right="110"/>
              <w:jc w:val="both"/>
              <w:outlineLvl w:val="1"/>
              <w:rPr>
                <w:color w:val="C0504D"/>
                <w:sz w:val="20"/>
                <w:szCs w:val="20"/>
                <w:lang w:eastAsia="fr-FR"/>
              </w:rPr>
            </w:pPr>
            <w:r w:rsidRPr="00994B8F">
              <w:rPr>
                <w:b/>
                <w:color w:val="C0504D"/>
                <w:sz w:val="20"/>
                <w:szCs w:val="20"/>
                <w:lang w:eastAsia="fr-FR"/>
              </w:rPr>
              <w:lastRenderedPageBreak/>
              <w:t xml:space="preserve">Насочващи източници на информация: </w:t>
            </w:r>
            <w:r w:rsidRPr="00994B8F">
              <w:rPr>
                <w:color w:val="C0504D"/>
                <w:sz w:val="20"/>
                <w:szCs w:val="20"/>
                <w:lang w:eastAsia="fr-FR"/>
              </w:rPr>
              <w:t>прегледайте удостоверенията от съответните компетентни органи, документа за гаранция за изпълнение и др.</w:t>
            </w:r>
          </w:p>
          <w:p w:rsidR="00C90C43" w:rsidRPr="00C13447" w:rsidRDefault="00C90C43" w:rsidP="00F81223">
            <w:pPr>
              <w:ind w:right="110"/>
              <w:jc w:val="both"/>
              <w:outlineLvl w:val="1"/>
              <w:rPr>
                <w:b/>
                <w:color w:val="365F91"/>
                <w:sz w:val="20"/>
                <w:szCs w:val="20"/>
                <w:lang w:eastAsia="fr-FR"/>
              </w:rPr>
            </w:pPr>
            <w:r w:rsidRPr="00C13447">
              <w:rPr>
                <w:b/>
                <w:color w:val="365F91"/>
                <w:sz w:val="20"/>
                <w:szCs w:val="20"/>
                <w:lang w:eastAsia="fr-FR"/>
              </w:rPr>
              <w:t>т. 18 от Насоки</w:t>
            </w:r>
          </w:p>
          <w:p w:rsidR="00C90C43" w:rsidRPr="00C13447" w:rsidRDefault="00C90C43" w:rsidP="00F81223">
            <w:pPr>
              <w:ind w:right="110"/>
              <w:jc w:val="both"/>
              <w:outlineLvl w:val="1"/>
              <w:rPr>
                <w:color w:val="008000"/>
                <w:sz w:val="20"/>
                <w:szCs w:val="20"/>
                <w:lang w:eastAsia="fr-FR"/>
              </w:rPr>
            </w:pPr>
            <w:r w:rsidRPr="00C13447">
              <w:rPr>
                <w:color w:val="008000"/>
                <w:sz w:val="20"/>
                <w:szCs w:val="20"/>
                <w:lang w:eastAsia="fr-FR"/>
              </w:rPr>
              <w:t>Анализирайте датата и издателя на следните документи:</w:t>
            </w:r>
          </w:p>
          <w:p w:rsidR="00C90C43" w:rsidRPr="006B7210" w:rsidRDefault="00C90C43" w:rsidP="00862585">
            <w:pPr>
              <w:numPr>
                <w:ilvl w:val="0"/>
                <w:numId w:val="15"/>
              </w:numPr>
              <w:ind w:left="287" w:right="110"/>
              <w:jc w:val="both"/>
              <w:outlineLvl w:val="1"/>
              <w:rPr>
                <w:color w:val="008000"/>
                <w:sz w:val="20"/>
                <w:szCs w:val="20"/>
                <w:lang w:eastAsia="fr-FR"/>
              </w:rPr>
            </w:pPr>
            <w:r w:rsidRPr="002A39E0">
              <w:rPr>
                <w:color w:val="008000"/>
                <w:sz w:val="20"/>
                <w:szCs w:val="20"/>
                <w:lang w:eastAsia="fr-FR"/>
              </w:rPr>
              <w:t xml:space="preserve">удостоверение за регистрация като юридическо лице (приложимо, ако изпълнителят е обединение, което не е регистрирано като такова, </w:t>
            </w:r>
            <w:r w:rsidRPr="006B7210">
              <w:rPr>
                <w:color w:val="008000"/>
                <w:sz w:val="20"/>
                <w:szCs w:val="20"/>
                <w:lang w:eastAsia="fr-FR"/>
              </w:rPr>
              <w:t>и възложителят е формулирал подобно изискване в обявлението за ОП);</w:t>
            </w:r>
          </w:p>
          <w:p w:rsidR="00C90C43" w:rsidRPr="0084260C" w:rsidRDefault="00C90C43" w:rsidP="00862585">
            <w:pPr>
              <w:numPr>
                <w:ilvl w:val="0"/>
                <w:numId w:val="15"/>
              </w:numPr>
              <w:ind w:left="287" w:right="110"/>
              <w:jc w:val="both"/>
              <w:outlineLvl w:val="1"/>
              <w:rPr>
                <w:color w:val="008000"/>
                <w:sz w:val="20"/>
                <w:szCs w:val="20"/>
                <w:lang w:eastAsia="fr-FR"/>
              </w:rPr>
            </w:pPr>
            <w:r w:rsidRPr="007570F6">
              <w:rPr>
                <w:color w:val="008000"/>
                <w:sz w:val="20"/>
                <w:szCs w:val="20"/>
                <w:lang w:eastAsia="fr-FR"/>
              </w:rPr>
              <w:t xml:space="preserve">свидетелства за съдимост на лицата </w:t>
            </w:r>
          </w:p>
          <w:p w:rsidR="00C90C43" w:rsidRPr="000A7FDB" w:rsidRDefault="00C90C43" w:rsidP="00862585">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актуално състояние, ако участникът не е представил ЕИК по чл. 23 от ЗТР;</w:t>
            </w:r>
          </w:p>
          <w:p w:rsidR="00C90C43" w:rsidRDefault="00C90C43" w:rsidP="00862585">
            <w:pPr>
              <w:numPr>
                <w:ilvl w:val="0"/>
                <w:numId w:val="15"/>
              </w:numPr>
              <w:ind w:left="287" w:right="110"/>
              <w:jc w:val="both"/>
              <w:outlineLvl w:val="1"/>
              <w:rPr>
                <w:color w:val="008000"/>
                <w:sz w:val="20"/>
                <w:szCs w:val="20"/>
                <w:lang w:eastAsia="fr-FR"/>
              </w:rPr>
            </w:pPr>
            <w:r w:rsidRPr="000A7FDB">
              <w:rPr>
                <w:color w:val="008000"/>
                <w:sz w:val="20"/>
                <w:szCs w:val="20"/>
                <w:lang w:eastAsia="fr-FR"/>
              </w:rPr>
              <w:t>удостоверение за липса на задължения към държавата/общината, ако е посочено подобно изискване в обявлението за ОП;</w:t>
            </w:r>
          </w:p>
          <w:p w:rsidR="00C90C43" w:rsidRPr="000A7FDB" w:rsidRDefault="00C90C43" w:rsidP="00862585">
            <w:pPr>
              <w:numPr>
                <w:ilvl w:val="0"/>
                <w:numId w:val="15"/>
              </w:numPr>
              <w:ind w:right="110"/>
              <w:jc w:val="both"/>
              <w:outlineLvl w:val="1"/>
              <w:rPr>
                <w:color w:val="008000"/>
                <w:sz w:val="20"/>
                <w:szCs w:val="20"/>
                <w:lang w:eastAsia="fr-FR"/>
              </w:rPr>
            </w:pPr>
            <w:r w:rsidRPr="00762C22">
              <w:rPr>
                <w:color w:val="008000"/>
                <w:sz w:val="20"/>
                <w:szCs w:val="20"/>
                <w:lang w:eastAsia="fr-FR"/>
              </w:rPr>
              <w:t>- удостоверение от органите на Изпълнителна агенция "Главна инспекция по труда" по чл. 58, ал. 1, т.3 (като се имат предвид и чл. 54, ал. 1 , т.6 от ЗОП);</w:t>
            </w:r>
          </w:p>
          <w:p w:rsidR="00C90C43" w:rsidRPr="000A7FDB" w:rsidRDefault="00C90C43" w:rsidP="00862585">
            <w:pPr>
              <w:numPr>
                <w:ilvl w:val="0"/>
                <w:numId w:val="15"/>
              </w:numPr>
              <w:ind w:left="287" w:right="110"/>
              <w:jc w:val="both"/>
              <w:outlineLvl w:val="1"/>
              <w:rPr>
                <w:color w:val="008000"/>
                <w:sz w:val="20"/>
                <w:szCs w:val="20"/>
                <w:lang w:eastAsia="fr-FR"/>
              </w:rPr>
            </w:pPr>
            <w:r w:rsidRPr="000A7FDB">
              <w:rPr>
                <w:color w:val="008000"/>
                <w:sz w:val="20"/>
                <w:szCs w:val="20"/>
                <w:lang w:eastAsia="fr-FR"/>
              </w:rPr>
              <w:t>документ за гаранция за изпълнение – платежно нареждане, разписка</w:t>
            </w:r>
            <w:r>
              <w:rPr>
                <w:color w:val="008000"/>
                <w:sz w:val="20"/>
                <w:szCs w:val="20"/>
                <w:lang w:eastAsia="fr-FR"/>
              </w:rPr>
              <w:t>,</w:t>
            </w:r>
            <w:r w:rsidRPr="000A7FDB">
              <w:rPr>
                <w:color w:val="008000"/>
                <w:sz w:val="20"/>
                <w:szCs w:val="20"/>
                <w:lang w:eastAsia="fr-FR"/>
              </w:rPr>
              <w:t xml:space="preserve"> банкова гаранция</w:t>
            </w:r>
            <w:r>
              <w:rPr>
                <w:color w:val="008000"/>
                <w:sz w:val="20"/>
                <w:szCs w:val="20"/>
                <w:lang w:eastAsia="fr-FR"/>
              </w:rPr>
              <w:t xml:space="preserve"> или застраховка</w:t>
            </w:r>
            <w:r w:rsidRPr="000A7FDB">
              <w:rPr>
                <w:color w:val="008000"/>
                <w:sz w:val="20"/>
                <w:szCs w:val="20"/>
                <w:lang w:eastAsia="fr-FR"/>
              </w:rPr>
              <w:t>; Проверете дали документът за гаранция за изпълнение удостоверява изпълнението на цялото задължение за внасянето й;</w:t>
            </w:r>
          </w:p>
          <w:p w:rsidR="00C90C43" w:rsidRPr="000A7FDB" w:rsidRDefault="00C90C43" w:rsidP="00862585">
            <w:pPr>
              <w:numPr>
                <w:ilvl w:val="0"/>
                <w:numId w:val="15"/>
              </w:numPr>
              <w:ind w:left="287" w:right="110"/>
              <w:jc w:val="both"/>
              <w:outlineLvl w:val="1"/>
              <w:rPr>
                <w:i/>
                <w:color w:val="008000"/>
                <w:sz w:val="20"/>
                <w:szCs w:val="20"/>
                <w:lang w:eastAsia="fr-FR"/>
              </w:rPr>
            </w:pPr>
            <w:r w:rsidRPr="000A7FDB">
              <w:rPr>
                <w:color w:val="008000"/>
                <w:sz w:val="20"/>
                <w:szCs w:val="20"/>
                <w:lang w:eastAsia="fr-FR"/>
              </w:rPr>
              <w:t>други регистрационни документи.</w:t>
            </w:r>
          </w:p>
        </w:tc>
        <w:tc>
          <w:tcPr>
            <w:tcW w:w="993" w:type="dxa"/>
          </w:tcPr>
          <w:p w:rsidR="00C90C43" w:rsidRPr="000A7FDB" w:rsidRDefault="00C90C43" w:rsidP="00A26D90">
            <w:pPr>
              <w:pStyle w:val="BodyText"/>
              <w:rPr>
                <w:sz w:val="20"/>
                <w:szCs w:val="20"/>
              </w:rPr>
            </w:pPr>
          </w:p>
        </w:tc>
        <w:tc>
          <w:tcPr>
            <w:tcW w:w="1701" w:type="dxa"/>
          </w:tcPr>
          <w:p w:rsidR="00C90C43" w:rsidRPr="00441EA6" w:rsidRDefault="00C90C43" w:rsidP="00D428ED">
            <w:pPr>
              <w:pStyle w:val="BodyText"/>
              <w:ind w:left="1050"/>
              <w:jc w:val="both"/>
            </w:pPr>
          </w:p>
        </w:tc>
        <w:tc>
          <w:tcPr>
            <w:tcW w:w="992" w:type="dxa"/>
          </w:tcPr>
          <w:p w:rsidR="00C90C43" w:rsidRPr="00441EA6" w:rsidRDefault="00C90C43" w:rsidP="00D428ED">
            <w:pPr>
              <w:pStyle w:val="BodyText"/>
              <w:ind w:left="1050"/>
              <w:jc w:val="both"/>
            </w:pPr>
          </w:p>
        </w:tc>
        <w:tc>
          <w:tcPr>
            <w:tcW w:w="1701" w:type="dxa"/>
          </w:tcPr>
          <w:p w:rsidR="00C90C43" w:rsidRPr="00441EA6" w:rsidRDefault="00C90C43" w:rsidP="00D428ED">
            <w:pPr>
              <w:pStyle w:val="BodyText"/>
              <w:ind w:left="1050"/>
              <w:jc w:val="both"/>
            </w:pPr>
          </w:p>
        </w:tc>
        <w:tc>
          <w:tcPr>
            <w:tcW w:w="2410" w:type="dxa"/>
            <w:gridSpan w:val="2"/>
          </w:tcPr>
          <w:p w:rsidR="00C90C43" w:rsidRPr="00441EA6" w:rsidRDefault="00C90C43" w:rsidP="00D428ED">
            <w:pPr>
              <w:pStyle w:val="BodyText"/>
              <w:ind w:left="1050"/>
              <w:jc w:val="both"/>
            </w:pPr>
          </w:p>
        </w:tc>
      </w:tr>
      <w:tr w:rsidR="00C90C43" w:rsidRPr="000A7FDB" w:rsidTr="004A5ADA">
        <w:trPr>
          <w:gridBefore w:val="1"/>
          <w:wBefore w:w="29" w:type="dxa"/>
          <w:trHeight w:val="270"/>
        </w:trPr>
        <w:tc>
          <w:tcPr>
            <w:tcW w:w="421" w:type="dxa"/>
            <w:gridSpan w:val="2"/>
          </w:tcPr>
          <w:p w:rsidR="00C90C43" w:rsidRPr="005B2203" w:rsidRDefault="00C90C43" w:rsidP="004F1289">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Pr>
                <w:rFonts w:ascii="Times New Roman" w:hAnsi="Times New Roman" w:cs="Times New Roman"/>
                <w:szCs w:val="20"/>
                <w:lang w:val="bg-BG"/>
              </w:rPr>
              <w:t>3</w:t>
            </w:r>
          </w:p>
        </w:tc>
        <w:tc>
          <w:tcPr>
            <w:tcW w:w="6637" w:type="dxa"/>
            <w:gridSpan w:val="2"/>
            <w:noWrap/>
          </w:tcPr>
          <w:p w:rsidR="00C90C43" w:rsidRPr="00353225" w:rsidRDefault="00C90C43" w:rsidP="00200DA6">
            <w:pPr>
              <w:ind w:right="110"/>
              <w:jc w:val="both"/>
              <w:outlineLvl w:val="1"/>
              <w:rPr>
                <w:b/>
                <w:sz w:val="20"/>
                <w:szCs w:val="20"/>
                <w:u w:val="single"/>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90C43" w:rsidRPr="00C01190" w:rsidRDefault="00C90C43" w:rsidP="00C01190">
            <w:pPr>
              <w:ind w:right="110"/>
              <w:jc w:val="both"/>
              <w:outlineLvl w:val="1"/>
              <w:rPr>
                <w:b/>
                <w:bCs/>
                <w:sz w:val="20"/>
                <w:szCs w:val="20"/>
              </w:rPr>
            </w:pPr>
            <w:r w:rsidRPr="00762C22">
              <w:rPr>
                <w:b/>
                <w:sz w:val="20"/>
                <w:szCs w:val="20"/>
                <w:lang w:eastAsia="fr-FR"/>
              </w:rPr>
              <w:t>Клаузите на договора за обществена поръчка съответстват ли на клаузите от проекта на договор, приложен в документацията за участие?</w:t>
            </w:r>
            <w:r w:rsidRPr="00C01190">
              <w:rPr>
                <w:sz w:val="20"/>
                <w:szCs w:val="20"/>
                <w:lang w:eastAsia="fr-FR"/>
              </w:rPr>
              <w:t xml:space="preserve">Възложителят е длъжен да сключи договора за обществена поръчка, без да изменя условията за възлагането й, обявени при </w:t>
            </w:r>
            <w:r w:rsidRPr="00C01190">
              <w:rPr>
                <w:sz w:val="20"/>
                <w:szCs w:val="20"/>
                <w:lang w:eastAsia="fr-FR"/>
              </w:rPr>
              <w:lastRenderedPageBreak/>
              <w:t>откриването й.</w:t>
            </w:r>
            <w:r w:rsidRPr="00C01190">
              <w:rPr>
                <w:b/>
                <w:bCs/>
                <w:sz w:val="20"/>
                <w:szCs w:val="20"/>
              </w:rPr>
              <w:t xml:space="preserve"> </w:t>
            </w:r>
          </w:p>
          <w:p w:rsidR="00C90C43" w:rsidRPr="00C01190" w:rsidRDefault="00C90C43" w:rsidP="00C01190">
            <w:pPr>
              <w:ind w:right="110"/>
              <w:jc w:val="both"/>
              <w:outlineLvl w:val="1"/>
              <w:rPr>
                <w:b/>
                <w:bCs/>
                <w:sz w:val="20"/>
                <w:szCs w:val="20"/>
              </w:rPr>
            </w:pPr>
            <w:r w:rsidRPr="00C01190">
              <w:rPr>
                <w:b/>
                <w:bCs/>
                <w:sz w:val="20"/>
                <w:szCs w:val="20"/>
              </w:rPr>
              <w:t>(чл. 2, ал. 1, т. 1 и чл.112, ал.4 от ЗОП)</w:t>
            </w:r>
          </w:p>
          <w:p w:rsidR="00C90C43" w:rsidRPr="000A7FDB" w:rsidRDefault="00C90C43" w:rsidP="00200DA6">
            <w:pPr>
              <w:ind w:right="110"/>
              <w:jc w:val="both"/>
              <w:outlineLvl w:val="1"/>
              <w:rPr>
                <w:b/>
                <w:bCs/>
                <w:sz w:val="20"/>
                <w:szCs w:val="20"/>
              </w:rPr>
            </w:pPr>
            <w:r w:rsidRPr="00767D48">
              <w:rPr>
                <w:b/>
                <w:color w:val="C0504D"/>
                <w:sz w:val="20"/>
                <w:szCs w:val="20"/>
                <w:lang w:eastAsia="fr-FR"/>
              </w:rPr>
              <w:t xml:space="preserve">Насочващи източници на информация: </w:t>
            </w:r>
            <w:r w:rsidRPr="00AC2F22">
              <w:rPr>
                <w:color w:val="C0504D"/>
                <w:sz w:val="20"/>
                <w:szCs w:val="20"/>
                <w:lang w:eastAsia="fr-FR"/>
              </w:rPr>
              <w:t xml:space="preserve">прегледайте сключения договор за обществена поръчка и съдържащия се в документацията за участие проект на договор. Ако договорът се сключва въз основа на рамково споразумение, прегледайте и подписаното </w:t>
            </w:r>
            <w:r w:rsidRPr="000A7FDB">
              <w:rPr>
                <w:color w:val="C0504D"/>
                <w:sz w:val="20"/>
                <w:szCs w:val="20"/>
                <w:lang w:eastAsia="fr-FR"/>
              </w:rPr>
              <w:t>рамково споразумение.</w:t>
            </w:r>
          </w:p>
          <w:p w:rsidR="00C90C43" w:rsidRPr="000A7FDB" w:rsidRDefault="00C90C43" w:rsidP="00FD636E">
            <w:pPr>
              <w:jc w:val="both"/>
              <w:rPr>
                <w:b/>
                <w:bCs/>
                <w:sz w:val="20"/>
                <w:szCs w:val="20"/>
              </w:rPr>
            </w:pPr>
            <w:r w:rsidRPr="000A7FDB">
              <w:rPr>
                <w:b/>
                <w:color w:val="000080"/>
                <w:sz w:val="20"/>
                <w:szCs w:val="20"/>
              </w:rPr>
              <w:t>т. 17 и т. 18 от Насоките</w:t>
            </w:r>
          </w:p>
          <w:p w:rsidR="00C90C43" w:rsidRPr="000A7FDB" w:rsidRDefault="00C90C43" w:rsidP="00200DA6">
            <w:pPr>
              <w:ind w:right="110"/>
              <w:jc w:val="both"/>
              <w:outlineLvl w:val="1"/>
              <w:rPr>
                <w:bCs/>
                <w:color w:val="008000"/>
                <w:sz w:val="20"/>
                <w:szCs w:val="20"/>
              </w:rPr>
            </w:pPr>
            <w:r w:rsidRPr="000A7FDB">
              <w:rPr>
                <w:bCs/>
                <w:color w:val="008000"/>
                <w:sz w:val="20"/>
                <w:szCs w:val="20"/>
              </w:rPr>
              <w:t>Сравнете подписаният договор за обществена поръчка и проекта на договор, приложен в документацията за участие, и установете дали са налице разлики между тях.</w:t>
            </w:r>
          </w:p>
          <w:p w:rsidR="00C90C43" w:rsidRPr="000A7FDB" w:rsidRDefault="00C90C43">
            <w:pPr>
              <w:ind w:right="110"/>
              <w:jc w:val="both"/>
              <w:outlineLvl w:val="1"/>
              <w:rPr>
                <w:sz w:val="20"/>
                <w:szCs w:val="20"/>
                <w:lang w:eastAsia="fr-FR"/>
              </w:rPr>
            </w:pPr>
            <w:r w:rsidRPr="000A7FDB">
              <w:rPr>
                <w:bCs/>
                <w:color w:val="008000"/>
                <w:sz w:val="20"/>
                <w:szCs w:val="20"/>
              </w:rPr>
              <w:t>В случай, че става въпрос за договор, сключен след рамково споразумение, прегледайте не само проекта на договор за обществена поръчка от документацията за участие, но и сключеното рамково споразумение.</w:t>
            </w:r>
          </w:p>
        </w:tc>
        <w:tc>
          <w:tcPr>
            <w:tcW w:w="993" w:type="dxa"/>
          </w:tcPr>
          <w:p w:rsidR="00C90C43" w:rsidRPr="000A7FDB" w:rsidRDefault="00C90C43" w:rsidP="00F81223">
            <w:pPr>
              <w:pStyle w:val="Heading1"/>
              <w:keepNext w:val="0"/>
              <w:jc w:val="both"/>
              <w:rPr>
                <w:b w:val="0"/>
                <w:bCs/>
                <w:sz w:val="20"/>
              </w:rPr>
            </w:pPr>
          </w:p>
        </w:tc>
        <w:tc>
          <w:tcPr>
            <w:tcW w:w="1701" w:type="dxa"/>
          </w:tcPr>
          <w:p w:rsidR="00C90C43" w:rsidRPr="00BA247F" w:rsidRDefault="00C90C43" w:rsidP="00441EA6">
            <w:pPr>
              <w:pStyle w:val="Heading1"/>
              <w:keepNext w:val="0"/>
              <w:spacing w:before="0" w:line="240" w:lineRule="auto"/>
              <w:rPr>
                <w:b w:val="0"/>
                <w:bCs/>
                <w:sz w:val="20"/>
              </w:rPr>
            </w:pPr>
          </w:p>
        </w:tc>
        <w:tc>
          <w:tcPr>
            <w:tcW w:w="992" w:type="dxa"/>
          </w:tcPr>
          <w:p w:rsidR="00C90C43" w:rsidRPr="00BA247F" w:rsidRDefault="00C90C43" w:rsidP="00441EA6">
            <w:pPr>
              <w:pStyle w:val="Heading1"/>
              <w:keepNext w:val="0"/>
              <w:spacing w:before="0" w:line="240" w:lineRule="auto"/>
              <w:rPr>
                <w:b w:val="0"/>
                <w:bCs/>
                <w:sz w:val="20"/>
              </w:rPr>
            </w:pPr>
          </w:p>
        </w:tc>
        <w:tc>
          <w:tcPr>
            <w:tcW w:w="1701" w:type="dxa"/>
          </w:tcPr>
          <w:p w:rsidR="00C90C43" w:rsidRPr="00BA247F" w:rsidRDefault="00C90C43" w:rsidP="00441EA6">
            <w:pPr>
              <w:pStyle w:val="Heading1"/>
              <w:keepNext w:val="0"/>
              <w:spacing w:before="0" w:line="240" w:lineRule="auto"/>
              <w:rPr>
                <w:b w:val="0"/>
                <w:bCs/>
                <w:sz w:val="20"/>
              </w:rPr>
            </w:pPr>
          </w:p>
        </w:tc>
        <w:tc>
          <w:tcPr>
            <w:tcW w:w="2410" w:type="dxa"/>
            <w:gridSpan w:val="2"/>
          </w:tcPr>
          <w:p w:rsidR="00C90C43" w:rsidRPr="00BA247F" w:rsidRDefault="00C90C43" w:rsidP="00441EA6">
            <w:pPr>
              <w:pStyle w:val="Heading1"/>
              <w:keepNext w:val="0"/>
              <w:spacing w:before="0" w:line="240" w:lineRule="auto"/>
              <w:rPr>
                <w:b w:val="0"/>
                <w:bCs/>
                <w:sz w:val="20"/>
              </w:rPr>
            </w:pPr>
          </w:p>
        </w:tc>
      </w:tr>
      <w:tr w:rsidR="00C90C43" w:rsidRPr="000A7FDB" w:rsidTr="004A5ADA">
        <w:trPr>
          <w:gridBefore w:val="1"/>
          <w:wBefore w:w="29" w:type="dxa"/>
          <w:trHeight w:val="270"/>
        </w:trPr>
        <w:tc>
          <w:tcPr>
            <w:tcW w:w="421" w:type="dxa"/>
            <w:gridSpan w:val="2"/>
          </w:tcPr>
          <w:p w:rsidR="00C90C43" w:rsidRPr="005B2203" w:rsidRDefault="00C90C43" w:rsidP="00F81223">
            <w:pPr>
              <w:pStyle w:val="111Heading3"/>
              <w:keepNext w:val="0"/>
              <w:widowControl w:val="0"/>
              <w:numPr>
                <w:ilvl w:val="0"/>
                <w:numId w:val="0"/>
              </w:numPr>
              <w:spacing w:before="240" w:after="60"/>
              <w:jc w:val="both"/>
              <w:rPr>
                <w:rFonts w:ascii="Times New Roman" w:hAnsi="Times New Roman" w:cs="Times New Roman"/>
                <w:szCs w:val="20"/>
                <w:lang w:val="bg-BG"/>
              </w:rPr>
            </w:pPr>
            <w:r w:rsidRPr="00C13447">
              <w:rPr>
                <w:rFonts w:ascii="Times New Roman" w:hAnsi="Times New Roman" w:cs="Times New Roman"/>
                <w:szCs w:val="20"/>
                <w:lang w:val="bg-BG"/>
              </w:rPr>
              <w:lastRenderedPageBreak/>
              <w:t>5</w:t>
            </w:r>
            <w:r>
              <w:rPr>
                <w:rFonts w:ascii="Times New Roman" w:hAnsi="Times New Roman" w:cs="Times New Roman"/>
                <w:szCs w:val="20"/>
                <w:lang w:val="bg-BG"/>
              </w:rPr>
              <w:t>4</w:t>
            </w:r>
          </w:p>
          <w:p w:rsidR="00C90C43" w:rsidRPr="00353225" w:rsidRDefault="00C90C43" w:rsidP="00F81223">
            <w:pPr>
              <w:pStyle w:val="111Heading3"/>
              <w:keepNext w:val="0"/>
              <w:widowControl w:val="0"/>
              <w:numPr>
                <w:ilvl w:val="0"/>
                <w:numId w:val="0"/>
              </w:numPr>
              <w:spacing w:before="240" w:after="60"/>
              <w:jc w:val="both"/>
              <w:rPr>
                <w:rFonts w:ascii="Times New Roman" w:hAnsi="Times New Roman" w:cs="Times New Roman"/>
                <w:szCs w:val="20"/>
                <w:lang w:val="bg-BG"/>
              </w:rPr>
            </w:pPr>
          </w:p>
        </w:tc>
        <w:tc>
          <w:tcPr>
            <w:tcW w:w="6637" w:type="dxa"/>
            <w:gridSpan w:val="2"/>
            <w:noWrap/>
          </w:tcPr>
          <w:p w:rsidR="00C90C43" w:rsidRPr="00994B8F" w:rsidRDefault="00C90C43">
            <w:pPr>
              <w:ind w:right="110"/>
              <w:jc w:val="both"/>
              <w:outlineLvl w:val="1"/>
              <w:rPr>
                <w:b/>
                <w:sz w:val="20"/>
                <w:szCs w:val="20"/>
                <w:lang w:eastAsia="fr-FR"/>
              </w:rPr>
            </w:pPr>
            <w:r w:rsidRPr="00994B8F">
              <w:rPr>
                <w:b/>
                <w:sz w:val="20"/>
                <w:szCs w:val="20"/>
                <w:u w:val="single"/>
                <w:lang w:eastAsia="fr-FR"/>
              </w:rPr>
              <w:t>Приложим и за договори за обществена поръчка, сключени в резултат на рамково споразумение:</w:t>
            </w:r>
          </w:p>
          <w:p w:rsidR="00C90C43" w:rsidRPr="00C13447" w:rsidRDefault="00C90C43">
            <w:pPr>
              <w:ind w:right="110"/>
              <w:jc w:val="both"/>
              <w:outlineLvl w:val="1"/>
              <w:rPr>
                <w:b/>
                <w:sz w:val="20"/>
                <w:szCs w:val="20"/>
                <w:lang w:eastAsia="fr-FR"/>
              </w:rPr>
            </w:pPr>
            <w:r w:rsidRPr="00C13447">
              <w:rPr>
                <w:b/>
                <w:sz w:val="20"/>
                <w:szCs w:val="20"/>
                <w:lang w:eastAsia="fr-FR"/>
              </w:rPr>
              <w:t>Договорът за обществена поръчка съдържа ли всички предложения от офертата на участника, определен за изпълнител?</w:t>
            </w:r>
          </w:p>
          <w:p w:rsidR="00C90C43" w:rsidRPr="002A39E0" w:rsidRDefault="00C90C43">
            <w:pPr>
              <w:pStyle w:val="Heading1"/>
              <w:spacing w:before="0" w:line="240" w:lineRule="auto"/>
              <w:jc w:val="both"/>
              <w:rPr>
                <w:sz w:val="20"/>
                <w:lang w:eastAsia="fr-FR"/>
              </w:rPr>
            </w:pPr>
            <w:r w:rsidRPr="002A39E0">
              <w:rPr>
                <w:sz w:val="20"/>
                <w:lang w:eastAsia="fr-FR"/>
              </w:rPr>
              <w:t xml:space="preserve">(чл. </w:t>
            </w:r>
            <w:r>
              <w:rPr>
                <w:sz w:val="20"/>
                <w:lang w:eastAsia="fr-FR"/>
              </w:rPr>
              <w:t>1</w:t>
            </w:r>
            <w:r w:rsidRPr="002A39E0">
              <w:rPr>
                <w:sz w:val="20"/>
                <w:lang w:eastAsia="fr-FR"/>
              </w:rPr>
              <w:t>1</w:t>
            </w:r>
            <w:r>
              <w:rPr>
                <w:sz w:val="20"/>
                <w:lang w:eastAsia="fr-FR"/>
              </w:rPr>
              <w:t>2</w:t>
            </w:r>
            <w:r w:rsidRPr="002A39E0">
              <w:rPr>
                <w:sz w:val="20"/>
                <w:lang w:eastAsia="fr-FR"/>
              </w:rPr>
              <w:t xml:space="preserve">, ал. </w:t>
            </w:r>
            <w:r>
              <w:rPr>
                <w:sz w:val="20"/>
                <w:lang w:eastAsia="fr-FR"/>
              </w:rPr>
              <w:t>4</w:t>
            </w:r>
            <w:r w:rsidRPr="002A39E0">
              <w:rPr>
                <w:sz w:val="20"/>
                <w:lang w:eastAsia="fr-FR"/>
              </w:rPr>
              <w:t xml:space="preserve"> от ЗОП)</w:t>
            </w:r>
          </w:p>
          <w:p w:rsidR="00C90C43" w:rsidRPr="00AC2F22" w:rsidRDefault="00C90C43">
            <w:pPr>
              <w:pStyle w:val="BodyText"/>
              <w:spacing w:before="0" w:after="0"/>
              <w:jc w:val="both"/>
              <w:rPr>
                <w:lang w:eastAsia="fr-FR"/>
              </w:rPr>
            </w:pPr>
            <w:r w:rsidRPr="006B7210">
              <w:rPr>
                <w:b/>
                <w:color w:val="C0504D"/>
                <w:sz w:val="20"/>
                <w:szCs w:val="20"/>
                <w:lang w:eastAsia="fr-FR"/>
              </w:rPr>
              <w:t xml:space="preserve">Насочващи източници на информация: </w:t>
            </w:r>
            <w:r w:rsidRPr="00DF02DE">
              <w:rPr>
                <w:color w:val="C0504D"/>
                <w:sz w:val="20"/>
                <w:szCs w:val="20"/>
                <w:lang w:eastAsia="fr-FR"/>
              </w:rPr>
              <w:t xml:space="preserve">прегледайте сключения договор за обществена поръчка и документите, съдържащи предложения, </w:t>
            </w:r>
            <w:r w:rsidRPr="00767D48">
              <w:rPr>
                <w:color w:val="C0504D"/>
                <w:sz w:val="20"/>
                <w:szCs w:val="20"/>
                <w:lang w:eastAsia="fr-FR"/>
              </w:rPr>
              <w:t>въз основа на които участникът е определен за изпълнител.</w:t>
            </w:r>
          </w:p>
          <w:p w:rsidR="00C90C43" w:rsidRPr="000A7FDB" w:rsidRDefault="00C90C43" w:rsidP="00FD636E">
            <w:pPr>
              <w:jc w:val="both"/>
              <w:rPr>
                <w:bCs/>
                <w:color w:val="008000"/>
                <w:sz w:val="20"/>
              </w:rPr>
            </w:pPr>
            <w:r w:rsidRPr="000A7FDB">
              <w:rPr>
                <w:b/>
                <w:color w:val="000080"/>
                <w:sz w:val="20"/>
                <w:szCs w:val="20"/>
              </w:rPr>
              <w:t xml:space="preserve">т. 17 и т. 18 от Насоките </w:t>
            </w:r>
          </w:p>
          <w:p w:rsidR="00C90C43" w:rsidRPr="000A7FDB" w:rsidRDefault="00C90C43">
            <w:pPr>
              <w:pStyle w:val="Heading1"/>
              <w:spacing w:before="0" w:line="240" w:lineRule="auto"/>
              <w:jc w:val="both"/>
              <w:rPr>
                <w:b w:val="0"/>
                <w:bCs/>
                <w:color w:val="008000"/>
                <w:sz w:val="20"/>
              </w:rPr>
            </w:pPr>
            <w:r w:rsidRPr="000A7FDB">
              <w:rPr>
                <w:b w:val="0"/>
                <w:bCs/>
                <w:color w:val="008000"/>
                <w:sz w:val="20"/>
              </w:rPr>
              <w:t>Сравнете подписаният договор за обществена поръчка и съответните предложения от офертата на участника, определен за изпълнител, и установете дали са налице разлики между тях.</w:t>
            </w:r>
          </w:p>
          <w:p w:rsidR="00C90C43" w:rsidRPr="000A7FDB" w:rsidRDefault="00C90C43">
            <w:pPr>
              <w:ind w:right="110"/>
              <w:jc w:val="both"/>
              <w:outlineLvl w:val="1"/>
              <w:rPr>
                <w:b/>
                <w:sz w:val="20"/>
                <w:szCs w:val="20"/>
                <w:lang w:eastAsia="fr-FR"/>
              </w:rPr>
            </w:pPr>
            <w:r w:rsidRPr="000A7FDB">
              <w:rPr>
                <w:color w:val="008000"/>
                <w:sz w:val="20"/>
                <w:szCs w:val="20"/>
              </w:rPr>
              <w:t xml:space="preserve">Обърнете внимание на срока за изпълнение на договора; цената за </w:t>
            </w:r>
            <w:r w:rsidRPr="000A7FDB">
              <w:rPr>
                <w:color w:val="008000"/>
                <w:sz w:val="20"/>
                <w:szCs w:val="20"/>
              </w:rPr>
              <w:lastRenderedPageBreak/>
              <w:t>изпълнение на поръчката; техническите спецификации и дейностите, предвидени за изпълнение от подизпълнителите.</w:t>
            </w:r>
          </w:p>
        </w:tc>
        <w:tc>
          <w:tcPr>
            <w:tcW w:w="993" w:type="dxa"/>
          </w:tcPr>
          <w:p w:rsidR="00C90C43" w:rsidRPr="00FE4E8A" w:rsidRDefault="00C90C43" w:rsidP="00F81223">
            <w:pPr>
              <w:pStyle w:val="Heading1"/>
              <w:keepNext w:val="0"/>
              <w:jc w:val="both"/>
              <w:rPr>
                <w:b w:val="0"/>
                <w:bCs/>
                <w:sz w:val="20"/>
              </w:rPr>
            </w:pPr>
          </w:p>
        </w:tc>
        <w:tc>
          <w:tcPr>
            <w:tcW w:w="1701" w:type="dxa"/>
          </w:tcPr>
          <w:p w:rsidR="00C90C43" w:rsidRPr="00793EAA" w:rsidRDefault="00C90C43" w:rsidP="00793EAA">
            <w:pPr>
              <w:pStyle w:val="BodyText"/>
              <w:rPr>
                <w:sz w:val="20"/>
                <w:szCs w:val="20"/>
              </w:rPr>
            </w:pPr>
          </w:p>
        </w:tc>
        <w:tc>
          <w:tcPr>
            <w:tcW w:w="992" w:type="dxa"/>
          </w:tcPr>
          <w:p w:rsidR="00C90C43" w:rsidRPr="00793EAA" w:rsidRDefault="00C90C43" w:rsidP="00793EAA">
            <w:pPr>
              <w:pStyle w:val="BodyText"/>
              <w:rPr>
                <w:sz w:val="20"/>
                <w:szCs w:val="20"/>
              </w:rPr>
            </w:pPr>
          </w:p>
        </w:tc>
        <w:tc>
          <w:tcPr>
            <w:tcW w:w="1701" w:type="dxa"/>
          </w:tcPr>
          <w:p w:rsidR="00C90C43" w:rsidRPr="00793EAA" w:rsidRDefault="00C90C43" w:rsidP="00793EAA">
            <w:pPr>
              <w:pStyle w:val="BodyText"/>
              <w:rPr>
                <w:sz w:val="20"/>
                <w:szCs w:val="20"/>
              </w:rPr>
            </w:pPr>
          </w:p>
        </w:tc>
        <w:tc>
          <w:tcPr>
            <w:tcW w:w="2410" w:type="dxa"/>
            <w:gridSpan w:val="2"/>
          </w:tcPr>
          <w:p w:rsidR="00C90C43" w:rsidRPr="00793EAA" w:rsidRDefault="00C90C43" w:rsidP="00793EAA">
            <w:pPr>
              <w:pStyle w:val="BodyText"/>
              <w:rPr>
                <w:sz w:val="20"/>
                <w:szCs w:val="20"/>
              </w:rPr>
            </w:pPr>
          </w:p>
        </w:tc>
      </w:tr>
      <w:tr w:rsidR="00C90C43" w:rsidRPr="000A7FDB" w:rsidTr="004A5ADA">
        <w:trPr>
          <w:gridBefore w:val="1"/>
          <w:wBefore w:w="29" w:type="dxa"/>
          <w:trHeight w:val="270"/>
        </w:trPr>
        <w:tc>
          <w:tcPr>
            <w:tcW w:w="421" w:type="dxa"/>
            <w:gridSpan w:val="2"/>
          </w:tcPr>
          <w:p w:rsidR="00C90C43" w:rsidRPr="005B2203" w:rsidRDefault="00C90C43" w:rsidP="00E546CD">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lastRenderedPageBreak/>
              <w:t>5</w:t>
            </w:r>
            <w:r>
              <w:rPr>
                <w:rFonts w:ascii="Times New Roman" w:hAnsi="Times New Roman" w:cs="Times New Roman"/>
                <w:szCs w:val="20"/>
                <w:lang w:val="bg-BG"/>
              </w:rPr>
              <w:t>5</w:t>
            </w:r>
          </w:p>
        </w:tc>
        <w:tc>
          <w:tcPr>
            <w:tcW w:w="6637" w:type="dxa"/>
            <w:gridSpan w:val="2"/>
            <w:noWrap/>
          </w:tcPr>
          <w:p w:rsidR="00C90C43" w:rsidRPr="00994B8F" w:rsidRDefault="00C90C43" w:rsidP="00967B8D">
            <w:pPr>
              <w:jc w:val="both"/>
              <w:rPr>
                <w:b/>
                <w:sz w:val="20"/>
                <w:szCs w:val="20"/>
                <w:lang w:eastAsia="fr-FR"/>
              </w:rPr>
            </w:pPr>
            <w:r w:rsidRPr="00353225">
              <w:rPr>
                <w:b/>
                <w:sz w:val="20"/>
                <w:szCs w:val="20"/>
                <w:u w:val="single"/>
                <w:lang w:eastAsia="fr-FR"/>
              </w:rPr>
              <w:t>Приложим и за договори за обществена поръчка, сключени в резултат на рамково споразумение:</w:t>
            </w:r>
          </w:p>
          <w:p w:rsidR="00C90C43" w:rsidRPr="00425F98" w:rsidRDefault="00C90C43" w:rsidP="00425F98">
            <w:pPr>
              <w:jc w:val="both"/>
              <w:rPr>
                <w:b/>
                <w:sz w:val="20"/>
                <w:szCs w:val="20"/>
                <w:lang w:eastAsia="fr-FR"/>
              </w:rPr>
            </w:pPr>
            <w:r w:rsidRPr="00425F98">
              <w:rPr>
                <w:b/>
                <w:sz w:val="20"/>
                <w:szCs w:val="20"/>
                <w:lang w:eastAsia="fr-FR"/>
              </w:rPr>
              <w:t>Договорът за обществена поръчка изменян ли е от подписването му до момента на извършване на настоящата проверка?</w:t>
            </w:r>
          </w:p>
          <w:p w:rsidR="00C90C43" w:rsidRPr="00425F98" w:rsidRDefault="00C90C43" w:rsidP="00425F98">
            <w:pPr>
              <w:jc w:val="both"/>
              <w:rPr>
                <w:b/>
                <w:sz w:val="20"/>
                <w:szCs w:val="20"/>
                <w:lang w:eastAsia="fr-FR"/>
              </w:rPr>
            </w:pPr>
            <w:r w:rsidRPr="00425F98">
              <w:rPr>
                <w:b/>
                <w:sz w:val="20"/>
                <w:szCs w:val="20"/>
                <w:lang w:eastAsia="fr-FR"/>
              </w:rPr>
              <w:t>Изпълнението на договора до момента на проверката съответства ли на първоначално обявените условия и сключения договор за обществена поръчка?</w:t>
            </w:r>
          </w:p>
          <w:p w:rsidR="00C90C43" w:rsidRPr="00425F98" w:rsidRDefault="00C90C43" w:rsidP="00425F98">
            <w:pPr>
              <w:jc w:val="both"/>
              <w:rPr>
                <w:sz w:val="20"/>
                <w:szCs w:val="20"/>
                <w:lang w:eastAsia="fr-FR"/>
              </w:rPr>
            </w:pPr>
            <w:r w:rsidRPr="00425F98">
              <w:rPr>
                <w:sz w:val="20"/>
                <w:szCs w:val="20"/>
                <w:lang w:eastAsia="fr-FR"/>
              </w:rPr>
              <w:t>Възложителят няма право да изменя подписания договор за обществена поръчка освен в изключителни случаи.</w:t>
            </w:r>
          </w:p>
          <w:p w:rsidR="00C90C43" w:rsidRPr="00425F98" w:rsidRDefault="00C90C43" w:rsidP="00425F98">
            <w:pPr>
              <w:jc w:val="both"/>
              <w:rPr>
                <w:sz w:val="20"/>
                <w:szCs w:val="20"/>
                <w:lang w:eastAsia="fr-FR"/>
              </w:rPr>
            </w:pPr>
            <w:r w:rsidRPr="00425F98">
              <w:rPr>
                <w:sz w:val="20"/>
                <w:szCs w:val="20"/>
                <w:lang w:eastAsia="fr-FR"/>
              </w:rPr>
              <w:t xml:space="preserve">Съществени изменения на условия на договора ще са налице, когато са изпълнени едно или повече от следните условия </w:t>
            </w:r>
            <w:r w:rsidRPr="00425F98">
              <w:rPr>
                <w:b/>
                <w:sz w:val="20"/>
                <w:szCs w:val="20"/>
                <w:lang w:eastAsia="fr-FR"/>
              </w:rPr>
              <w:t>(</w:t>
            </w:r>
            <w:r w:rsidRPr="00425F98">
              <w:rPr>
                <w:sz w:val="20"/>
                <w:szCs w:val="20"/>
                <w:lang w:eastAsia="fr-FR"/>
              </w:rPr>
              <w:t>чл.116, ал.5 от ЗОП</w:t>
            </w:r>
            <w:r w:rsidRPr="00425F98">
              <w:rPr>
                <w:b/>
                <w:sz w:val="20"/>
                <w:szCs w:val="20"/>
                <w:lang w:eastAsia="fr-FR"/>
              </w:rPr>
              <w:t>)</w:t>
            </w:r>
            <w:r w:rsidRPr="00425F98">
              <w:rPr>
                <w:sz w:val="20"/>
                <w:szCs w:val="20"/>
                <w:lang w:eastAsia="fr-FR"/>
              </w:rPr>
              <w:t>:</w:t>
            </w:r>
          </w:p>
          <w:p w:rsidR="00C90C43" w:rsidRPr="00425F98" w:rsidRDefault="00C90C43" w:rsidP="00425F98">
            <w:pPr>
              <w:jc w:val="both"/>
              <w:rPr>
                <w:sz w:val="20"/>
                <w:szCs w:val="20"/>
                <w:lang w:eastAsia="fr-FR"/>
              </w:rPr>
            </w:pPr>
            <w:r w:rsidRPr="00425F98">
              <w:rPr>
                <w:sz w:val="20"/>
                <w:szCs w:val="20"/>
                <w:lang w:eastAsia="fr-FR"/>
              </w:rPr>
              <w:t>1. изменението въвежда условия, които, ако са били част от процедурата за възлагане на обществена поръчка, биха привлекли към участие допълнителни участници или кандидати, биха позволили допускането на други участници или кандидати, различни от първоначално избраните, или биха довели до приемане на оферта, различна от първоначално приетата;</w:t>
            </w:r>
          </w:p>
          <w:p w:rsidR="00C90C43" w:rsidRPr="00425F98" w:rsidRDefault="00C90C43" w:rsidP="00425F98">
            <w:pPr>
              <w:jc w:val="both"/>
              <w:rPr>
                <w:sz w:val="20"/>
                <w:szCs w:val="20"/>
                <w:lang w:eastAsia="fr-FR"/>
              </w:rPr>
            </w:pPr>
            <w:r w:rsidRPr="00425F98">
              <w:rPr>
                <w:sz w:val="20"/>
                <w:szCs w:val="20"/>
                <w:lang w:eastAsia="fr-FR"/>
              </w:rPr>
              <w:t>2. изменението води до ползи за изпълнителя, които не са били известни на останалите участници в процедурата;</w:t>
            </w:r>
          </w:p>
          <w:p w:rsidR="00C90C43" w:rsidRPr="00425F98" w:rsidRDefault="00C90C43" w:rsidP="00425F98">
            <w:pPr>
              <w:jc w:val="both"/>
              <w:rPr>
                <w:sz w:val="20"/>
                <w:szCs w:val="20"/>
                <w:lang w:eastAsia="fr-FR"/>
              </w:rPr>
            </w:pPr>
            <w:r w:rsidRPr="00425F98">
              <w:rPr>
                <w:sz w:val="20"/>
                <w:szCs w:val="20"/>
                <w:lang w:eastAsia="fr-FR"/>
              </w:rPr>
              <w:t>3. изменението засяга предмета или обема на договора за обществена поръчка или рамковото споразумение;</w:t>
            </w:r>
          </w:p>
          <w:p w:rsidR="00C90C43" w:rsidRPr="00425F98" w:rsidRDefault="00C90C43" w:rsidP="00425F98">
            <w:pPr>
              <w:jc w:val="both"/>
              <w:rPr>
                <w:sz w:val="20"/>
                <w:szCs w:val="20"/>
                <w:lang w:eastAsia="fr-FR"/>
              </w:rPr>
            </w:pPr>
            <w:r w:rsidRPr="00425F98">
              <w:rPr>
                <w:sz w:val="20"/>
                <w:szCs w:val="20"/>
                <w:lang w:eastAsia="fr-FR"/>
              </w:rPr>
              <w:t>4. изпълнителят е заменен с нов извън случаите на чл.116, ал. 1, т. 4 от ЗОП.</w:t>
            </w:r>
          </w:p>
          <w:p w:rsidR="00C90C43" w:rsidRDefault="00C90C43" w:rsidP="00425F98">
            <w:pPr>
              <w:jc w:val="both"/>
              <w:rPr>
                <w:b/>
                <w:sz w:val="20"/>
                <w:szCs w:val="20"/>
                <w:lang w:eastAsia="fr-FR"/>
              </w:rPr>
            </w:pPr>
            <w:r w:rsidRPr="00425F98">
              <w:rPr>
                <w:b/>
                <w:sz w:val="20"/>
                <w:szCs w:val="20"/>
                <w:lang w:eastAsia="fr-FR"/>
              </w:rPr>
              <w:t>(чл. 116, ал. 1 - ал. 5 от ЗОП)</w:t>
            </w:r>
          </w:p>
          <w:p w:rsidR="00C90C43" w:rsidRPr="007563F2" w:rsidRDefault="00C90C43" w:rsidP="007563F2">
            <w:pPr>
              <w:jc w:val="both"/>
              <w:rPr>
                <w:b/>
                <w:sz w:val="20"/>
                <w:szCs w:val="20"/>
                <w:lang w:eastAsia="fr-FR"/>
              </w:rPr>
            </w:pPr>
            <w:r>
              <w:rPr>
                <w:b/>
                <w:sz w:val="20"/>
                <w:szCs w:val="20"/>
                <w:lang w:eastAsia="fr-FR"/>
              </w:rPr>
              <w:t xml:space="preserve">В случаите на чл.116, ал.1, т.2 Възложителят изпратил ли е проекта на анекс за контрол от АОП </w:t>
            </w:r>
            <w:r w:rsidRPr="007563F2">
              <w:rPr>
                <w:b/>
                <w:sz w:val="20"/>
                <w:szCs w:val="20"/>
                <w:lang w:eastAsia="fr-FR"/>
              </w:rPr>
              <w:t>(чл. 1</w:t>
            </w:r>
            <w:r>
              <w:rPr>
                <w:b/>
                <w:sz w:val="20"/>
                <w:szCs w:val="20"/>
                <w:lang w:eastAsia="fr-FR"/>
              </w:rPr>
              <w:t>38, ал.1</w:t>
            </w:r>
            <w:r w:rsidRPr="007563F2">
              <w:rPr>
                <w:b/>
                <w:sz w:val="20"/>
                <w:szCs w:val="20"/>
                <w:lang w:eastAsia="fr-FR"/>
              </w:rPr>
              <w:t xml:space="preserve"> от </w:t>
            </w:r>
            <w:r>
              <w:rPr>
                <w:b/>
                <w:sz w:val="20"/>
                <w:szCs w:val="20"/>
                <w:lang w:eastAsia="fr-FR"/>
              </w:rPr>
              <w:t>ПП</w:t>
            </w:r>
            <w:r w:rsidRPr="007563F2">
              <w:rPr>
                <w:b/>
                <w:sz w:val="20"/>
                <w:szCs w:val="20"/>
                <w:lang w:eastAsia="fr-FR"/>
              </w:rPr>
              <w:t>ЗОП)</w:t>
            </w:r>
          </w:p>
          <w:p w:rsidR="00C90C43" w:rsidRPr="000A7FDB" w:rsidRDefault="00C90C43" w:rsidP="00FD636E">
            <w:pPr>
              <w:jc w:val="both"/>
              <w:rPr>
                <w:b/>
                <w:color w:val="333399"/>
                <w:sz w:val="20"/>
                <w:szCs w:val="20"/>
              </w:rPr>
            </w:pPr>
            <w:r w:rsidRPr="000A7FDB">
              <w:rPr>
                <w:b/>
                <w:color w:val="000080"/>
                <w:sz w:val="20"/>
                <w:szCs w:val="20"/>
              </w:rPr>
              <w:lastRenderedPageBreak/>
              <w:t xml:space="preserve">т. 22-24 от Насоките </w:t>
            </w:r>
          </w:p>
          <w:p w:rsidR="00C90C43" w:rsidRPr="00FE4E3A" w:rsidRDefault="00C90C43" w:rsidP="003057AE">
            <w:pPr>
              <w:ind w:right="110"/>
              <w:jc w:val="both"/>
              <w:outlineLvl w:val="1"/>
              <w:rPr>
                <w:color w:val="00B050"/>
                <w:sz w:val="20"/>
                <w:lang w:eastAsia="fr-FR"/>
              </w:rPr>
            </w:pPr>
            <w:r w:rsidRPr="000A7FDB">
              <w:rPr>
                <w:b/>
                <w:color w:val="C0504D"/>
                <w:sz w:val="20"/>
                <w:szCs w:val="20"/>
                <w:lang w:eastAsia="fr-FR"/>
              </w:rPr>
              <w:t xml:space="preserve">Насочващи източници на информация: </w:t>
            </w:r>
            <w:r w:rsidRPr="000A7FDB">
              <w:rPr>
                <w:color w:val="C0504D"/>
                <w:sz w:val="20"/>
                <w:szCs w:val="20"/>
                <w:lang w:eastAsia="fr-FR"/>
              </w:rPr>
              <w:t xml:space="preserve">прегледайте сключения договор за обществена поръчка и документите, </w:t>
            </w:r>
          </w:p>
          <w:p w:rsidR="00C90C43" w:rsidRPr="00FE4E3A" w:rsidRDefault="00C90C43" w:rsidP="00FE4E3A">
            <w:pPr>
              <w:pStyle w:val="BodyText"/>
              <w:spacing w:after="0"/>
              <w:jc w:val="both"/>
              <w:rPr>
                <w:color w:val="00B050"/>
                <w:sz w:val="20"/>
                <w:szCs w:val="20"/>
                <w:lang w:eastAsia="fr-FR"/>
              </w:rPr>
            </w:pPr>
            <w:r w:rsidRPr="00FE4E3A">
              <w:rPr>
                <w:color w:val="00B050"/>
                <w:sz w:val="20"/>
                <w:szCs w:val="20"/>
                <w:lang w:eastAsia="fr-FR"/>
              </w:rPr>
              <w:t>Проверете дали има подписани анекси.</w:t>
            </w:r>
          </w:p>
          <w:p w:rsidR="00C90C43" w:rsidRPr="00FE4E3A" w:rsidRDefault="00C90C43" w:rsidP="00FE4E3A">
            <w:pPr>
              <w:pStyle w:val="BodyText"/>
              <w:spacing w:after="0"/>
              <w:jc w:val="both"/>
              <w:rPr>
                <w:color w:val="00B050"/>
                <w:sz w:val="20"/>
                <w:szCs w:val="20"/>
                <w:lang w:eastAsia="fr-FR"/>
              </w:rPr>
            </w:pPr>
            <w:r w:rsidRPr="00FE4E3A">
              <w:rPr>
                <w:color w:val="00B050"/>
                <w:sz w:val="20"/>
                <w:szCs w:val="20"/>
                <w:lang w:eastAsia="fr-FR"/>
              </w:rPr>
              <w:t xml:space="preserve">. </w:t>
            </w:r>
          </w:p>
          <w:p w:rsidR="00C90C43" w:rsidRPr="000A7FDB" w:rsidRDefault="00C90C43">
            <w:pPr>
              <w:pStyle w:val="Heading1"/>
              <w:spacing w:before="0" w:line="240" w:lineRule="auto"/>
              <w:jc w:val="both"/>
              <w:rPr>
                <w:b w:val="0"/>
                <w:i/>
                <w:sz w:val="20"/>
                <w:lang w:eastAsia="fr-FR"/>
              </w:rPr>
            </w:pPr>
            <w:r w:rsidRPr="00FE4E3A">
              <w:rPr>
                <w:b w:val="0"/>
                <w:color w:val="00B050"/>
                <w:sz w:val="20"/>
                <w:lang w:eastAsia="fr-FR"/>
              </w:rPr>
              <w:t>Анализирайте основанието за изменение на договора – например дали става въпрос за възникване на непредвидени обстоятелства. В случай, че възложителят се е позовал на някое от основанията по чл.</w:t>
            </w:r>
            <w:r>
              <w:rPr>
                <w:b w:val="0"/>
                <w:color w:val="00B050"/>
                <w:sz w:val="20"/>
                <w:lang w:eastAsia="fr-FR"/>
              </w:rPr>
              <w:t>116</w:t>
            </w:r>
            <w:r w:rsidRPr="00FE4E3A">
              <w:rPr>
                <w:b w:val="0"/>
                <w:color w:val="00B050"/>
                <w:sz w:val="20"/>
                <w:lang w:eastAsia="fr-FR"/>
              </w:rPr>
              <w:t xml:space="preserve">, ал. </w:t>
            </w:r>
            <w:r>
              <w:rPr>
                <w:b w:val="0"/>
                <w:color w:val="00B050"/>
                <w:sz w:val="20"/>
                <w:lang w:eastAsia="fr-FR"/>
              </w:rPr>
              <w:t>1</w:t>
            </w:r>
            <w:r w:rsidRPr="00FE4E3A">
              <w:rPr>
                <w:b w:val="0"/>
                <w:color w:val="00B050"/>
                <w:sz w:val="20"/>
                <w:lang w:eastAsia="fr-FR"/>
              </w:rPr>
              <w:t xml:space="preserve"> от ЗОП, проверете дали са налице доказателства, които обосновават настъпването на всички факти и обстоятелства, визирани в съответната правна норма.</w:t>
            </w:r>
          </w:p>
        </w:tc>
        <w:tc>
          <w:tcPr>
            <w:tcW w:w="993" w:type="dxa"/>
          </w:tcPr>
          <w:p w:rsidR="00C90C43" w:rsidRPr="00BC5273" w:rsidRDefault="00C90C43" w:rsidP="00F81223">
            <w:pPr>
              <w:pStyle w:val="Heading1"/>
              <w:keepNext w:val="0"/>
              <w:jc w:val="both"/>
              <w:rPr>
                <w:b w:val="0"/>
                <w:bCs/>
                <w:sz w:val="20"/>
              </w:rPr>
            </w:pPr>
          </w:p>
        </w:tc>
        <w:tc>
          <w:tcPr>
            <w:tcW w:w="1701" w:type="dxa"/>
          </w:tcPr>
          <w:p w:rsidR="00C90C43" w:rsidRPr="00BC5273" w:rsidRDefault="00C90C43" w:rsidP="002F1021">
            <w:pPr>
              <w:pStyle w:val="BodyText"/>
              <w:rPr>
                <w:sz w:val="20"/>
                <w:szCs w:val="20"/>
              </w:rPr>
            </w:pPr>
          </w:p>
        </w:tc>
        <w:tc>
          <w:tcPr>
            <w:tcW w:w="992" w:type="dxa"/>
          </w:tcPr>
          <w:p w:rsidR="00C90C43" w:rsidRPr="00BC5273" w:rsidRDefault="00C90C43" w:rsidP="002F1021">
            <w:pPr>
              <w:pStyle w:val="BodyText"/>
              <w:rPr>
                <w:sz w:val="20"/>
                <w:szCs w:val="20"/>
              </w:rPr>
            </w:pPr>
          </w:p>
        </w:tc>
        <w:tc>
          <w:tcPr>
            <w:tcW w:w="1701" w:type="dxa"/>
          </w:tcPr>
          <w:p w:rsidR="00C90C43" w:rsidRPr="00BC5273" w:rsidRDefault="00C90C43" w:rsidP="002F1021">
            <w:pPr>
              <w:pStyle w:val="BodyText"/>
              <w:rPr>
                <w:sz w:val="20"/>
                <w:szCs w:val="20"/>
              </w:rPr>
            </w:pPr>
          </w:p>
        </w:tc>
        <w:tc>
          <w:tcPr>
            <w:tcW w:w="2410" w:type="dxa"/>
            <w:gridSpan w:val="2"/>
          </w:tcPr>
          <w:p w:rsidR="00C90C43" w:rsidRPr="00BC5273" w:rsidRDefault="00C90C43" w:rsidP="002F1021">
            <w:pPr>
              <w:pStyle w:val="BodyText"/>
              <w:rPr>
                <w:sz w:val="20"/>
                <w:szCs w:val="20"/>
              </w:rPr>
            </w:pPr>
          </w:p>
        </w:tc>
      </w:tr>
      <w:tr w:rsidR="00C90C43" w:rsidRPr="000C1983" w:rsidTr="004A5ADA">
        <w:trPr>
          <w:trHeight w:val="270"/>
        </w:trPr>
        <w:tc>
          <w:tcPr>
            <w:tcW w:w="9781" w:type="dxa"/>
            <w:gridSpan w:val="7"/>
          </w:tcPr>
          <w:p w:rsidR="00C90C43" w:rsidRPr="000C1983" w:rsidRDefault="00C90C43" w:rsidP="000A198C">
            <w:pPr>
              <w:pStyle w:val="Heading1"/>
              <w:keepNext w:val="0"/>
              <w:spacing w:before="0" w:line="240" w:lineRule="auto"/>
              <w:jc w:val="both"/>
              <w:rPr>
                <w:sz w:val="20"/>
                <w:lang w:eastAsia="fr-FR"/>
              </w:rPr>
            </w:pPr>
            <w:r w:rsidRPr="00133734">
              <w:rPr>
                <w:sz w:val="20"/>
                <w:lang w:eastAsia="fr-FR"/>
              </w:rPr>
              <w:lastRenderedPageBreak/>
              <w:t>IV</w:t>
            </w:r>
            <w:r w:rsidRPr="00133734">
              <w:rPr>
                <w:b w:val="0"/>
                <w:sz w:val="20"/>
                <w:lang w:eastAsia="fr-FR"/>
              </w:rPr>
              <w:t xml:space="preserve">. </w:t>
            </w:r>
            <w:r w:rsidRPr="000A7FDB">
              <w:rPr>
                <w:sz w:val="20"/>
                <w:lang w:eastAsia="fr-FR"/>
              </w:rPr>
              <w:t>ИНДИКАТ</w:t>
            </w:r>
            <w:r w:rsidRPr="000C1983">
              <w:rPr>
                <w:sz w:val="20"/>
                <w:lang w:eastAsia="fr-FR"/>
              </w:rPr>
              <w:t xml:space="preserve">ОРИ ЗА НЕРЕДНОСТИ И ИЗМАМИ, КОИТО ИМАТ ОТНОШЕНИЕ КЪМ ОБЩЕСТВЕНАТА ПОРЪЧКА </w:t>
            </w:r>
          </w:p>
          <w:p w:rsidR="00C90C43" w:rsidRPr="000C1983" w:rsidRDefault="00C90C43" w:rsidP="000A198C">
            <w:pPr>
              <w:pStyle w:val="Heading1"/>
              <w:keepNext w:val="0"/>
              <w:spacing w:before="0" w:line="240" w:lineRule="auto"/>
              <w:jc w:val="both"/>
              <w:rPr>
                <w:bCs/>
                <w:sz w:val="20"/>
              </w:rPr>
            </w:pPr>
            <w:r w:rsidRPr="000C1983">
              <w:rPr>
                <w:sz w:val="20"/>
                <w:lang w:eastAsia="fr-FR"/>
              </w:rPr>
              <w:t>(„ЧЕРВЕНИ ФЛАГОВЕ“)</w:t>
            </w:r>
          </w:p>
        </w:tc>
        <w:tc>
          <w:tcPr>
            <w:tcW w:w="992" w:type="dxa"/>
          </w:tcPr>
          <w:p w:rsidR="00C90C43" w:rsidRPr="00133734" w:rsidRDefault="00C90C43" w:rsidP="000A198C">
            <w:pPr>
              <w:pStyle w:val="Heading1"/>
              <w:keepNext w:val="0"/>
              <w:spacing w:before="0" w:line="240" w:lineRule="auto"/>
              <w:jc w:val="both"/>
              <w:rPr>
                <w:sz w:val="20"/>
                <w:lang w:eastAsia="fr-FR"/>
              </w:rPr>
            </w:pPr>
          </w:p>
        </w:tc>
        <w:tc>
          <w:tcPr>
            <w:tcW w:w="1701" w:type="dxa"/>
          </w:tcPr>
          <w:p w:rsidR="00C90C43" w:rsidRPr="00133734" w:rsidRDefault="00C90C43" w:rsidP="000A198C">
            <w:pPr>
              <w:pStyle w:val="Heading1"/>
              <w:keepNext w:val="0"/>
              <w:spacing w:before="0" w:line="240" w:lineRule="auto"/>
              <w:jc w:val="both"/>
              <w:rPr>
                <w:sz w:val="20"/>
                <w:lang w:eastAsia="fr-FR"/>
              </w:rPr>
            </w:pPr>
          </w:p>
        </w:tc>
        <w:tc>
          <w:tcPr>
            <w:tcW w:w="2410" w:type="dxa"/>
            <w:gridSpan w:val="2"/>
          </w:tcPr>
          <w:p w:rsidR="00C90C43" w:rsidRPr="00133734" w:rsidRDefault="00C90C43" w:rsidP="000A198C">
            <w:pPr>
              <w:pStyle w:val="Heading1"/>
              <w:keepNext w:val="0"/>
              <w:spacing w:before="0" w:line="240" w:lineRule="auto"/>
              <w:jc w:val="both"/>
              <w:rPr>
                <w:sz w:val="20"/>
                <w:lang w:eastAsia="fr-FR"/>
              </w:rPr>
            </w:pPr>
          </w:p>
        </w:tc>
      </w:tr>
      <w:tr w:rsidR="00C90C43" w:rsidRPr="00C13447" w:rsidTr="004A5ADA">
        <w:trPr>
          <w:trHeight w:val="270"/>
        </w:trPr>
        <w:tc>
          <w:tcPr>
            <w:tcW w:w="420" w:type="dxa"/>
            <w:gridSpan w:val="2"/>
          </w:tcPr>
          <w:p w:rsidR="00C90C43" w:rsidRPr="00715E99" w:rsidRDefault="00C90C43" w:rsidP="00715E99">
            <w:pPr>
              <w:pStyle w:val="111Heading3"/>
              <w:keepNext w:val="0"/>
              <w:widowControl w:val="0"/>
              <w:numPr>
                <w:ilvl w:val="0"/>
                <w:numId w:val="0"/>
              </w:numPr>
              <w:spacing w:before="240" w:after="60"/>
              <w:jc w:val="both"/>
              <w:rPr>
                <w:rFonts w:ascii="Times New Roman" w:hAnsi="Times New Roman" w:cs="Times New Roman"/>
                <w:szCs w:val="20"/>
                <w:lang w:val="en-US"/>
              </w:rPr>
            </w:pPr>
            <w:r w:rsidRPr="000A7FDB">
              <w:rPr>
                <w:rFonts w:ascii="Times New Roman" w:hAnsi="Times New Roman" w:cs="Times New Roman"/>
                <w:szCs w:val="20"/>
                <w:lang w:val="bg-BG"/>
              </w:rPr>
              <w:t>5</w:t>
            </w:r>
            <w:r>
              <w:rPr>
                <w:rFonts w:ascii="Times New Roman" w:hAnsi="Times New Roman" w:cs="Times New Roman"/>
                <w:szCs w:val="20"/>
                <w:lang w:val="en-US"/>
              </w:rPr>
              <w:t>6</w:t>
            </w:r>
          </w:p>
        </w:tc>
        <w:tc>
          <w:tcPr>
            <w:tcW w:w="6667" w:type="dxa"/>
            <w:gridSpan w:val="3"/>
            <w:noWrap/>
          </w:tcPr>
          <w:p w:rsidR="00C90C43" w:rsidRPr="00353225" w:rsidRDefault="00C90C43" w:rsidP="000A198C">
            <w:pPr>
              <w:jc w:val="both"/>
              <w:rPr>
                <w:b/>
                <w:sz w:val="20"/>
                <w:szCs w:val="20"/>
                <w:lang w:eastAsia="fr-FR"/>
              </w:rPr>
            </w:pPr>
            <w:r w:rsidRPr="00353225">
              <w:rPr>
                <w:b/>
                <w:sz w:val="20"/>
                <w:szCs w:val="20"/>
                <w:lang w:eastAsia="fr-FR"/>
              </w:rPr>
              <w:t>Налице ли са в проверяваната процедура индикатори за конфликт на интереси?</w:t>
            </w:r>
          </w:p>
          <w:p w:rsidR="00C90C43" w:rsidRPr="00994B8F" w:rsidRDefault="00C90C43" w:rsidP="000A198C">
            <w:pPr>
              <w:jc w:val="both"/>
              <w:rPr>
                <w:b/>
                <w:sz w:val="20"/>
                <w:szCs w:val="20"/>
                <w:u w:val="single"/>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993" w:type="dxa"/>
          </w:tcPr>
          <w:p w:rsidR="00C90C43" w:rsidRPr="00C13447" w:rsidRDefault="00C90C43" w:rsidP="000A198C">
            <w:pPr>
              <w:pStyle w:val="Heading1"/>
              <w:keepNext w:val="0"/>
              <w:jc w:val="both"/>
              <w:rPr>
                <w:bCs/>
                <w:sz w:val="20"/>
              </w:rPr>
            </w:pPr>
          </w:p>
        </w:tc>
        <w:tc>
          <w:tcPr>
            <w:tcW w:w="1701" w:type="dxa"/>
          </w:tcPr>
          <w:p w:rsidR="00C90C43" w:rsidRPr="00C13447" w:rsidRDefault="00C90C43" w:rsidP="000A198C">
            <w:pPr>
              <w:pStyle w:val="Heading1"/>
              <w:keepNext w:val="0"/>
              <w:jc w:val="both"/>
              <w:rPr>
                <w:bCs/>
                <w:sz w:val="20"/>
              </w:rPr>
            </w:pPr>
          </w:p>
        </w:tc>
        <w:tc>
          <w:tcPr>
            <w:tcW w:w="992" w:type="dxa"/>
          </w:tcPr>
          <w:p w:rsidR="00C90C43" w:rsidRPr="00C13447" w:rsidRDefault="00C90C43" w:rsidP="000A198C">
            <w:pPr>
              <w:pStyle w:val="Heading1"/>
              <w:keepNext w:val="0"/>
              <w:jc w:val="both"/>
              <w:rPr>
                <w:bCs/>
                <w:sz w:val="20"/>
              </w:rPr>
            </w:pPr>
          </w:p>
        </w:tc>
        <w:tc>
          <w:tcPr>
            <w:tcW w:w="1701" w:type="dxa"/>
          </w:tcPr>
          <w:p w:rsidR="00C90C43" w:rsidRPr="00C13447" w:rsidRDefault="00C90C43" w:rsidP="000A198C">
            <w:pPr>
              <w:pStyle w:val="Heading1"/>
              <w:keepNext w:val="0"/>
              <w:jc w:val="both"/>
              <w:rPr>
                <w:bCs/>
                <w:sz w:val="20"/>
              </w:rPr>
            </w:pPr>
          </w:p>
        </w:tc>
        <w:tc>
          <w:tcPr>
            <w:tcW w:w="2410" w:type="dxa"/>
            <w:gridSpan w:val="2"/>
          </w:tcPr>
          <w:p w:rsidR="00C90C43" w:rsidRPr="00C13447" w:rsidRDefault="00C90C43" w:rsidP="000A198C">
            <w:pPr>
              <w:pStyle w:val="Heading1"/>
              <w:keepNext w:val="0"/>
              <w:jc w:val="both"/>
              <w:rPr>
                <w:bCs/>
                <w:sz w:val="20"/>
              </w:rPr>
            </w:pPr>
          </w:p>
        </w:tc>
      </w:tr>
      <w:tr w:rsidR="00C90C43" w:rsidRPr="002A39E0" w:rsidTr="004A5ADA">
        <w:trPr>
          <w:trHeight w:val="270"/>
        </w:trPr>
        <w:tc>
          <w:tcPr>
            <w:tcW w:w="420" w:type="dxa"/>
            <w:gridSpan w:val="2"/>
          </w:tcPr>
          <w:p w:rsidR="00C90C43" w:rsidRPr="005B2203" w:rsidRDefault="00C90C43" w:rsidP="000A198C">
            <w:pPr>
              <w:pStyle w:val="111Heading3"/>
              <w:keepNext w:val="0"/>
              <w:widowControl w:val="0"/>
              <w:numPr>
                <w:ilvl w:val="0"/>
                <w:numId w:val="0"/>
              </w:numPr>
              <w:spacing w:before="240" w:after="60"/>
              <w:jc w:val="both"/>
              <w:rPr>
                <w:rFonts w:ascii="Times New Roman" w:hAnsi="Times New Roman" w:cs="Times New Roman"/>
                <w:szCs w:val="20"/>
                <w:lang w:val="bg-BG"/>
              </w:rPr>
            </w:pPr>
            <w:r w:rsidRPr="000A7FDB">
              <w:rPr>
                <w:rFonts w:ascii="Times New Roman" w:hAnsi="Times New Roman" w:cs="Times New Roman"/>
                <w:szCs w:val="20"/>
                <w:lang w:val="bg-BG"/>
              </w:rPr>
              <w:t>5</w:t>
            </w:r>
            <w:r>
              <w:rPr>
                <w:rFonts w:ascii="Times New Roman" w:hAnsi="Times New Roman" w:cs="Times New Roman"/>
                <w:szCs w:val="20"/>
                <w:lang w:val="bg-BG"/>
              </w:rPr>
              <w:t>7</w:t>
            </w:r>
          </w:p>
        </w:tc>
        <w:tc>
          <w:tcPr>
            <w:tcW w:w="6667" w:type="dxa"/>
            <w:gridSpan w:val="3"/>
            <w:noWrap/>
          </w:tcPr>
          <w:p w:rsidR="00C90C43" w:rsidRPr="00994B8F" w:rsidRDefault="00C90C43" w:rsidP="000A198C">
            <w:pPr>
              <w:jc w:val="both"/>
              <w:rPr>
                <w:color w:val="008000"/>
                <w:sz w:val="20"/>
                <w:szCs w:val="20"/>
              </w:rPr>
            </w:pPr>
            <w:r w:rsidRPr="00353225">
              <w:rPr>
                <w:b/>
                <w:sz w:val="20"/>
                <w:szCs w:val="20"/>
                <w:lang w:eastAsia="fr-FR"/>
              </w:rPr>
              <w:t>Налице ли са в проверяваната процедура индикатори за договаряне при офериране?</w:t>
            </w:r>
          </w:p>
          <w:p w:rsidR="00C90C43" w:rsidRPr="00C13447" w:rsidRDefault="00C90C43" w:rsidP="000A198C">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w:t>
            </w:r>
            <w:r w:rsidRPr="00C13447">
              <w:rPr>
                <w:b/>
                <w:sz w:val="20"/>
                <w:szCs w:val="20"/>
                <w:lang w:eastAsia="fr-FR"/>
              </w:rPr>
              <w:t>т.</w:t>
            </w:r>
          </w:p>
        </w:tc>
        <w:tc>
          <w:tcPr>
            <w:tcW w:w="993" w:type="dxa"/>
          </w:tcPr>
          <w:p w:rsidR="00C90C43" w:rsidRPr="00C13447" w:rsidRDefault="00C90C43" w:rsidP="000A198C">
            <w:pPr>
              <w:pStyle w:val="Heading1"/>
              <w:keepNext w:val="0"/>
              <w:jc w:val="both"/>
              <w:rPr>
                <w:bCs/>
                <w:sz w:val="20"/>
              </w:rPr>
            </w:pPr>
          </w:p>
        </w:tc>
        <w:tc>
          <w:tcPr>
            <w:tcW w:w="1701" w:type="dxa"/>
          </w:tcPr>
          <w:p w:rsidR="00C90C43" w:rsidRPr="002A39E0" w:rsidRDefault="00C90C43" w:rsidP="000A198C">
            <w:pPr>
              <w:pStyle w:val="Heading1"/>
              <w:keepNext w:val="0"/>
              <w:jc w:val="both"/>
              <w:rPr>
                <w:bCs/>
                <w:sz w:val="20"/>
              </w:rPr>
            </w:pPr>
          </w:p>
        </w:tc>
        <w:tc>
          <w:tcPr>
            <w:tcW w:w="992" w:type="dxa"/>
          </w:tcPr>
          <w:p w:rsidR="00C90C43" w:rsidRPr="002A39E0" w:rsidRDefault="00C90C43" w:rsidP="000A198C">
            <w:pPr>
              <w:pStyle w:val="Heading1"/>
              <w:keepNext w:val="0"/>
              <w:jc w:val="both"/>
              <w:rPr>
                <w:bCs/>
                <w:sz w:val="20"/>
              </w:rPr>
            </w:pPr>
          </w:p>
        </w:tc>
        <w:tc>
          <w:tcPr>
            <w:tcW w:w="1701" w:type="dxa"/>
          </w:tcPr>
          <w:p w:rsidR="00C90C43" w:rsidRPr="002A39E0" w:rsidRDefault="00C90C43" w:rsidP="000A198C">
            <w:pPr>
              <w:pStyle w:val="Heading1"/>
              <w:keepNext w:val="0"/>
              <w:jc w:val="both"/>
              <w:rPr>
                <w:bCs/>
                <w:sz w:val="20"/>
              </w:rPr>
            </w:pPr>
          </w:p>
        </w:tc>
        <w:tc>
          <w:tcPr>
            <w:tcW w:w="2410" w:type="dxa"/>
            <w:gridSpan w:val="2"/>
          </w:tcPr>
          <w:p w:rsidR="00C90C43" w:rsidRPr="002A39E0" w:rsidRDefault="00C90C43" w:rsidP="000A198C">
            <w:pPr>
              <w:pStyle w:val="Heading1"/>
              <w:keepNext w:val="0"/>
              <w:jc w:val="both"/>
              <w:rPr>
                <w:bCs/>
                <w:sz w:val="20"/>
              </w:rPr>
            </w:pPr>
          </w:p>
        </w:tc>
      </w:tr>
      <w:tr w:rsidR="00C90C43" w:rsidRPr="002A39E0" w:rsidTr="004A5ADA">
        <w:trPr>
          <w:trHeight w:val="270"/>
        </w:trPr>
        <w:tc>
          <w:tcPr>
            <w:tcW w:w="420" w:type="dxa"/>
            <w:gridSpan w:val="2"/>
          </w:tcPr>
          <w:p w:rsidR="00C90C43" w:rsidRPr="005B2203" w:rsidRDefault="00C90C43" w:rsidP="000A198C">
            <w:pPr>
              <w:pStyle w:val="111Heading3"/>
              <w:keepNext w:val="0"/>
              <w:widowControl w:val="0"/>
              <w:numPr>
                <w:ilvl w:val="0"/>
                <w:numId w:val="0"/>
              </w:numPr>
              <w:spacing w:before="240" w:after="60"/>
              <w:jc w:val="both"/>
              <w:rPr>
                <w:rFonts w:ascii="Times New Roman" w:hAnsi="Times New Roman" w:cs="Times New Roman"/>
                <w:szCs w:val="20"/>
                <w:lang w:val="bg-BG"/>
              </w:rPr>
            </w:pPr>
            <w:r>
              <w:rPr>
                <w:rFonts w:ascii="Times New Roman" w:hAnsi="Times New Roman" w:cs="Times New Roman"/>
                <w:szCs w:val="20"/>
                <w:lang w:val="bg-BG"/>
              </w:rPr>
              <w:t>58</w:t>
            </w:r>
          </w:p>
        </w:tc>
        <w:tc>
          <w:tcPr>
            <w:tcW w:w="6667" w:type="dxa"/>
            <w:gridSpan w:val="3"/>
            <w:noWrap/>
          </w:tcPr>
          <w:p w:rsidR="00C90C43" w:rsidRPr="00994B8F" w:rsidRDefault="00C90C43" w:rsidP="000A198C">
            <w:pPr>
              <w:jc w:val="both"/>
              <w:rPr>
                <w:b/>
                <w:sz w:val="20"/>
                <w:szCs w:val="20"/>
                <w:lang w:eastAsia="fr-FR"/>
              </w:rPr>
            </w:pPr>
            <w:r w:rsidRPr="00353225">
              <w:rPr>
                <w:b/>
                <w:sz w:val="20"/>
                <w:szCs w:val="20"/>
                <w:lang w:eastAsia="fr-FR"/>
              </w:rPr>
              <w:t xml:space="preserve">Налице ли са в проверяваната процедура индикатори за неоснователно </w:t>
            </w:r>
            <w:r w:rsidRPr="00994B8F">
              <w:rPr>
                <w:b/>
                <w:sz w:val="20"/>
                <w:szCs w:val="20"/>
                <w:lang w:eastAsia="fr-FR"/>
              </w:rPr>
              <w:t>възлагане на един изпълнител?</w:t>
            </w:r>
          </w:p>
          <w:p w:rsidR="00C90C43" w:rsidRPr="00C13447" w:rsidRDefault="00C90C43" w:rsidP="000A198C">
            <w:pPr>
              <w:jc w:val="both"/>
              <w:rPr>
                <w:b/>
                <w:sz w:val="20"/>
                <w:szCs w:val="20"/>
                <w:lang w:eastAsia="fr-FR"/>
              </w:rPr>
            </w:pPr>
            <w:r w:rsidRPr="00994B8F">
              <w:rPr>
                <w:b/>
                <w:sz w:val="20"/>
                <w:szCs w:val="20"/>
                <w:lang w:eastAsia="fr-FR"/>
              </w:rPr>
              <w:t>Моля формирайте заключението си за проверяваната процедура, след като изпълните т. ІІІ от указанията към настоящия контролен лист.</w:t>
            </w:r>
          </w:p>
        </w:tc>
        <w:tc>
          <w:tcPr>
            <w:tcW w:w="993" w:type="dxa"/>
          </w:tcPr>
          <w:p w:rsidR="00C90C43" w:rsidRPr="00C13447" w:rsidRDefault="00C90C43" w:rsidP="000A198C">
            <w:pPr>
              <w:pStyle w:val="Heading1"/>
              <w:keepNext w:val="0"/>
              <w:jc w:val="both"/>
              <w:rPr>
                <w:bCs/>
                <w:sz w:val="20"/>
              </w:rPr>
            </w:pPr>
          </w:p>
        </w:tc>
        <w:tc>
          <w:tcPr>
            <w:tcW w:w="1701" w:type="dxa"/>
          </w:tcPr>
          <w:p w:rsidR="00C90C43" w:rsidRPr="002A39E0" w:rsidRDefault="00C90C43" w:rsidP="000A198C">
            <w:pPr>
              <w:pStyle w:val="Heading1"/>
              <w:keepNext w:val="0"/>
              <w:jc w:val="both"/>
              <w:rPr>
                <w:bCs/>
                <w:sz w:val="20"/>
              </w:rPr>
            </w:pPr>
          </w:p>
        </w:tc>
        <w:tc>
          <w:tcPr>
            <w:tcW w:w="992" w:type="dxa"/>
          </w:tcPr>
          <w:p w:rsidR="00C90C43" w:rsidRPr="002A39E0" w:rsidRDefault="00C90C43" w:rsidP="000A198C">
            <w:pPr>
              <w:pStyle w:val="Heading1"/>
              <w:keepNext w:val="0"/>
              <w:jc w:val="both"/>
              <w:rPr>
                <w:bCs/>
                <w:sz w:val="20"/>
              </w:rPr>
            </w:pPr>
          </w:p>
        </w:tc>
        <w:tc>
          <w:tcPr>
            <w:tcW w:w="1701" w:type="dxa"/>
          </w:tcPr>
          <w:p w:rsidR="00C90C43" w:rsidRPr="002A39E0" w:rsidRDefault="00C90C43" w:rsidP="000A198C">
            <w:pPr>
              <w:pStyle w:val="Heading1"/>
              <w:keepNext w:val="0"/>
              <w:jc w:val="both"/>
              <w:rPr>
                <w:bCs/>
                <w:sz w:val="20"/>
              </w:rPr>
            </w:pPr>
          </w:p>
        </w:tc>
        <w:tc>
          <w:tcPr>
            <w:tcW w:w="2410" w:type="dxa"/>
            <w:gridSpan w:val="2"/>
          </w:tcPr>
          <w:p w:rsidR="00C90C43" w:rsidRPr="002A39E0" w:rsidRDefault="00C90C43" w:rsidP="000A198C">
            <w:pPr>
              <w:pStyle w:val="Heading1"/>
              <w:keepNext w:val="0"/>
              <w:jc w:val="both"/>
              <w:rPr>
                <w:bCs/>
                <w:sz w:val="20"/>
              </w:rPr>
            </w:pPr>
          </w:p>
        </w:tc>
      </w:tr>
    </w:tbl>
    <w:p w:rsidR="00FE4E3A" w:rsidRDefault="00FE4E3A" w:rsidP="00CC3A87">
      <w:pPr>
        <w:rPr>
          <w:lang w:val="en-US"/>
        </w:rPr>
      </w:pPr>
    </w:p>
    <w:tbl>
      <w:tblPr>
        <w:tblW w:w="1371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CellMar>
          <w:left w:w="70" w:type="dxa"/>
          <w:right w:w="70" w:type="dxa"/>
        </w:tblCellMar>
        <w:tblLook w:val="01E0" w:firstRow="1" w:lastRow="1" w:firstColumn="1" w:lastColumn="1" w:noHBand="0" w:noVBand="0"/>
      </w:tblPr>
      <w:tblGrid>
        <w:gridCol w:w="12260"/>
        <w:gridCol w:w="1418"/>
        <w:gridCol w:w="38"/>
      </w:tblGrid>
      <w:tr w:rsidR="00FE4E3A" w:rsidRPr="002B2658" w:rsidTr="00F85B2A">
        <w:trPr>
          <w:trHeight w:val="296"/>
          <w:tblHeader/>
        </w:trPr>
        <w:tc>
          <w:tcPr>
            <w:tcW w:w="13716" w:type="dxa"/>
            <w:gridSpan w:val="3"/>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6C17CE">
            <w:pPr>
              <w:ind w:left="142" w:right="283"/>
              <w:rPr>
                <w:b/>
              </w:rPr>
            </w:pPr>
            <w:r w:rsidRPr="00FE4E3A">
              <w:rPr>
                <w:b/>
              </w:rPr>
              <w:lastRenderedPageBreak/>
              <w:t>Заключение относно вероятност за налагане на финансови корекции</w:t>
            </w:r>
          </w:p>
        </w:tc>
      </w:tr>
      <w:tr w:rsidR="00FE4E3A" w:rsidRPr="007934D9" w:rsidTr="00F85B2A">
        <w:trPr>
          <w:gridAfter w:val="1"/>
          <w:wAfter w:w="38" w:type="dxa"/>
          <w:trHeight w:val="406"/>
          <w:tblHeader/>
        </w:trPr>
        <w:tc>
          <w:tcPr>
            <w:tcW w:w="12260" w:type="dxa"/>
            <w:tcBorders>
              <w:top w:val="single" w:sz="4" w:space="0" w:color="auto"/>
              <w:left w:val="single" w:sz="4" w:space="0" w:color="auto"/>
              <w:bottom w:val="single" w:sz="4" w:space="0" w:color="auto"/>
              <w:right w:val="single" w:sz="4" w:space="0" w:color="auto"/>
            </w:tcBorders>
            <w:shd w:val="clear" w:color="auto" w:fill="FFFF99"/>
          </w:tcPr>
          <w:p w:rsidR="00FE4E3A" w:rsidRPr="002B2658" w:rsidRDefault="00FE4E3A" w:rsidP="00E657FC">
            <w:pPr>
              <w:jc w:val="both"/>
              <w:rPr>
                <w:b/>
                <w:color w:val="FFFFFF"/>
              </w:rPr>
            </w:pPr>
            <w:r w:rsidRPr="00136040">
              <w:t xml:space="preserve">Предвид констатациите в настоящия контролен лист, </w:t>
            </w:r>
            <w:r>
              <w:t>при провеждането на процедурата</w:t>
            </w:r>
            <w:r w:rsidRPr="00136040">
              <w:t xml:space="preserve"> са установени нарушения, </w:t>
            </w:r>
            <w:r w:rsidRPr="007934D9">
              <w:t>които водят до съмнение за извършена нередност и до вероятност за налагане на финансови корекции</w:t>
            </w:r>
            <w:r w:rsidRPr="007934D9">
              <w:rPr>
                <w:lang w:val="ru-RU"/>
              </w:rPr>
              <w:t>,</w:t>
            </w:r>
            <w:r w:rsidRPr="007934D9">
              <w:t xml:space="preserve"> съгласно </w:t>
            </w:r>
            <w:r w:rsidR="00E657FC" w:rsidRPr="00E657FC">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7934D9">
              <w:t>(</w:t>
            </w:r>
            <w:r w:rsidR="00E657FC">
              <w:t>Наредбата</w:t>
            </w:r>
            <w:r w:rsidRPr="007934D9">
              <w:t xml:space="preserve">), приета с ПМС № </w:t>
            </w:r>
            <w:r w:rsidR="00E657FC">
              <w:t>57 от 28 март 2017</w:t>
            </w:r>
            <w:r w:rsidRPr="007934D9">
              <w:t xml:space="preserve"> г.</w:t>
            </w:r>
            <w:r w:rsidRPr="00D428ED">
              <w:t>, респ. Насоките</w:t>
            </w:r>
            <w:r w:rsidRPr="007934D9">
              <w:rPr>
                <w:i/>
              </w:rPr>
              <w:t xml:space="preserve"> </w:t>
            </w:r>
            <w:r w:rsidRPr="00D428ED">
              <w:t>за</w:t>
            </w:r>
            <w:r w:rsidR="0078430A" w:rsidRPr="00D428ED">
              <w:t xml:space="preserve"> </w:t>
            </w:r>
            <w:r w:rsidRPr="00D428ED">
              <w:t xml:space="preserve">определянето на финансовите корекции, които трябва да се прилагат спрямо разходите, </w:t>
            </w:r>
            <w:proofErr w:type="spellStart"/>
            <w:r w:rsidRPr="00D428ED">
              <w:t>съфинансирани</w:t>
            </w:r>
            <w:proofErr w:type="spellEnd"/>
            <w:r w:rsidRPr="00D428ED">
              <w:t xml:space="preserve"> от Структурните фондове и </w:t>
            </w:r>
            <w:proofErr w:type="spellStart"/>
            <w:r w:rsidRPr="00D428ED">
              <w:t>Кохезионния</w:t>
            </w:r>
            <w:proofErr w:type="spellEnd"/>
            <w:r w:rsidRPr="00D428ED">
              <w:t xml:space="preserve"> фонд при неспазване на правилата относно обществените поръчки (COCOF).</w:t>
            </w:r>
          </w:p>
        </w:tc>
        <w:tc>
          <w:tcPr>
            <w:tcW w:w="1418" w:type="dxa"/>
          </w:tcPr>
          <w:p w:rsidR="00FE4E3A" w:rsidRPr="002B2658" w:rsidRDefault="00FE4E3A" w:rsidP="00FE4E3A">
            <w:pPr>
              <w:rPr>
                <w:sz w:val="18"/>
                <w:szCs w:val="18"/>
              </w:rPr>
            </w:pPr>
            <w:r w:rsidRPr="002B2658">
              <w:rPr>
                <w:sz w:val="18"/>
                <w:szCs w:val="18"/>
              </w:rPr>
              <w:t>Експерт</w:t>
            </w:r>
          </w:p>
          <w:p w:rsidR="00FE4E3A" w:rsidRPr="002B2658" w:rsidRDefault="00FE4E3A" w:rsidP="00FE4E3A">
            <w:pPr>
              <w:rPr>
                <w:b/>
              </w:rPr>
            </w:pPr>
            <w:r w:rsidRPr="002B2658">
              <w:rPr>
                <w:b/>
              </w:rPr>
              <w:t>Да/</w:t>
            </w:r>
            <w:r w:rsidRPr="001C25AC">
              <w:rPr>
                <w:b/>
              </w:rPr>
              <w:t>Не</w:t>
            </w:r>
          </w:p>
        </w:tc>
      </w:tr>
    </w:tbl>
    <w:p w:rsidR="00CC3A87" w:rsidRDefault="00CC3A87" w:rsidP="00CC3A87"/>
    <w:tbl>
      <w:tblPr>
        <w:tblW w:w="1387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E77317" w:rsidRPr="00892787" w:rsidTr="00395D7A">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E77317" w:rsidRPr="00892787" w:rsidRDefault="00E77317" w:rsidP="00395D7A">
            <w:pPr>
              <w:rPr>
                <w:lang w:eastAsia="en-US"/>
              </w:rPr>
            </w:pPr>
            <w:r w:rsidRPr="00892787">
              <w:rPr>
                <w:b/>
                <w:bCs/>
                <w:lang w:eastAsia="en-US"/>
              </w:rPr>
              <w:t xml:space="preserve">ЗАКЛЮЧЕНИЕ НА </w:t>
            </w:r>
            <w:r w:rsidR="006258A6">
              <w:rPr>
                <w:b/>
                <w:bCs/>
                <w:lang w:eastAsia="en-US"/>
              </w:rPr>
              <w:t xml:space="preserve">ПЪРВИ </w:t>
            </w:r>
            <w:r w:rsidRPr="00892787">
              <w:rPr>
                <w:b/>
                <w:color w:val="000000"/>
              </w:rPr>
              <w:t>ЕКСПЕРТ</w:t>
            </w:r>
            <w:r w:rsidRPr="00892787">
              <w:rPr>
                <w:b/>
                <w:bCs/>
                <w:lang w:eastAsia="en-US"/>
              </w:rPr>
              <w:t>:</w:t>
            </w:r>
          </w:p>
        </w:tc>
      </w:tr>
      <w:tr w:rsidR="00E77317" w:rsidRPr="00892787" w:rsidTr="00395D7A">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E77317" w:rsidRPr="00892787" w:rsidRDefault="00E77317" w:rsidP="00395D7A">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E77317" w:rsidRPr="00892787" w:rsidRDefault="00E77317" w:rsidP="00395D7A">
            <w:pPr>
              <w:spacing w:before="130" w:after="130"/>
              <w:jc w:val="both"/>
              <w:rPr>
                <w:b/>
                <w:i/>
                <w:color w:val="7F7F7F"/>
                <w:sz w:val="20"/>
                <w:szCs w:val="20"/>
              </w:rPr>
            </w:pPr>
            <w:r w:rsidRPr="00892787">
              <w:rPr>
                <w:b/>
                <w:i/>
                <w:color w:val="7F7F7F"/>
                <w:sz w:val="20"/>
                <w:szCs w:val="20"/>
              </w:rPr>
              <w:t>Заключение:</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E77317" w:rsidRPr="00892787" w:rsidRDefault="00E77317" w:rsidP="00395D7A">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E77317" w:rsidRPr="00892787" w:rsidRDefault="00E77317" w:rsidP="00395D7A">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E77317" w:rsidRPr="00892787" w:rsidRDefault="00E77317" w:rsidP="00395D7A">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E77317" w:rsidRPr="00892787" w:rsidTr="00395D7A">
              <w:trPr>
                <w:trHeight w:val="330"/>
              </w:trPr>
              <w:tc>
                <w:tcPr>
                  <w:tcW w:w="525"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E77317" w:rsidRPr="00892787" w:rsidRDefault="00E77317" w:rsidP="00395D7A">
                  <w:pPr>
                    <w:rPr>
                      <w:b/>
                      <w:bCs/>
                      <w:lang w:eastAsia="en-US"/>
                    </w:rPr>
                  </w:pPr>
                  <w:r w:rsidRPr="00892787">
                    <w:rPr>
                      <w:b/>
                      <w:bCs/>
                      <w:lang w:eastAsia="en-US"/>
                    </w:rPr>
                    <w:t xml:space="preserve">Финансови корекции </w:t>
                  </w:r>
                </w:p>
              </w:tc>
            </w:tr>
            <w:tr w:rsidR="00E77317" w:rsidRPr="00892787" w:rsidTr="00395D7A">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C506E3">
                  <w:pPr>
                    <w:jc w:val="both"/>
                    <w:rPr>
                      <w:b/>
                      <w:bCs/>
                      <w:lang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tc>
              <w:tc>
                <w:tcPr>
                  <w:tcW w:w="201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lang w:eastAsia="en-US"/>
                    </w:rPr>
                    <w:t xml:space="preserve">не </w:t>
                  </w:r>
                  <w:r w:rsidRPr="00892787">
                    <w:rPr>
                      <w:b/>
                      <w:lang w:eastAsia="en-US"/>
                    </w:rPr>
                    <w:sym w:font="Wingdings 2" w:char="F0A3"/>
                  </w:r>
                </w:p>
              </w:tc>
            </w:tr>
            <w:tr w:rsidR="00E77317" w:rsidRPr="00892787" w:rsidTr="00395D7A">
              <w:trPr>
                <w:trHeight w:val="163"/>
              </w:trPr>
              <w:tc>
                <w:tcPr>
                  <w:tcW w:w="525" w:type="dxa"/>
                  <w:tcBorders>
                    <w:top w:val="single" w:sz="4" w:space="0" w:color="auto"/>
                    <w:left w:val="single" w:sz="4" w:space="0" w:color="auto"/>
                    <w:bottom w:val="single" w:sz="4" w:space="0" w:color="auto"/>
                    <w:right w:val="nil"/>
                  </w:tcBorders>
                  <w:vAlign w:val="center"/>
                </w:tcPr>
                <w:p w:rsidR="00E77317" w:rsidRPr="00892787" w:rsidRDefault="00E77317" w:rsidP="00395D7A">
                  <w:pPr>
                    <w:jc w:val="center"/>
                    <w:rPr>
                      <w:b/>
                      <w:bCs/>
                      <w:lang w:eastAsia="en-US"/>
                    </w:rPr>
                  </w:pPr>
                </w:p>
              </w:tc>
              <w:tc>
                <w:tcPr>
                  <w:tcW w:w="8919" w:type="dxa"/>
                  <w:tcBorders>
                    <w:top w:val="single" w:sz="4" w:space="0" w:color="auto"/>
                    <w:left w:val="nil"/>
                    <w:bottom w:val="single" w:sz="4" w:space="0" w:color="auto"/>
                    <w:right w:val="nil"/>
                  </w:tcBorders>
                </w:tcPr>
                <w:p w:rsidR="00E77317" w:rsidRPr="00892787" w:rsidRDefault="00E77317" w:rsidP="00395D7A">
                  <w:pPr>
                    <w:rPr>
                      <w:b/>
                      <w:bCs/>
                      <w:lang w:eastAsia="en-US"/>
                    </w:rPr>
                  </w:pPr>
                </w:p>
              </w:tc>
              <w:tc>
                <w:tcPr>
                  <w:tcW w:w="2015" w:type="dxa"/>
                  <w:tcBorders>
                    <w:top w:val="single" w:sz="4" w:space="0" w:color="auto"/>
                    <w:left w:val="nil"/>
                    <w:bottom w:val="single" w:sz="4" w:space="0" w:color="auto"/>
                    <w:right w:val="nil"/>
                  </w:tcBorders>
                </w:tcPr>
                <w:p w:rsidR="00E77317" w:rsidRPr="00892787" w:rsidRDefault="00E77317" w:rsidP="00395D7A">
                  <w:pPr>
                    <w:rPr>
                      <w:b/>
                      <w:bCs/>
                      <w:lang w:eastAsia="en-US"/>
                    </w:rPr>
                  </w:pPr>
                </w:p>
              </w:tc>
              <w:tc>
                <w:tcPr>
                  <w:tcW w:w="2114" w:type="dxa"/>
                  <w:tcBorders>
                    <w:top w:val="single" w:sz="4" w:space="0" w:color="auto"/>
                    <w:left w:val="nil"/>
                    <w:bottom w:val="single" w:sz="4" w:space="0" w:color="auto"/>
                    <w:right w:val="single" w:sz="4" w:space="0" w:color="auto"/>
                  </w:tcBorders>
                </w:tcPr>
                <w:p w:rsidR="00E77317" w:rsidRPr="00892787" w:rsidRDefault="00E77317" w:rsidP="00395D7A">
                  <w:pPr>
                    <w:rPr>
                      <w:b/>
                      <w:bCs/>
                      <w:lang w:eastAsia="en-US"/>
                    </w:rPr>
                  </w:pP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E77317" w:rsidRPr="00892787" w:rsidRDefault="00E77317" w:rsidP="00395D7A">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E77317" w:rsidRPr="00892787" w:rsidRDefault="00E77317" w:rsidP="00395D7A">
                  <w:pPr>
                    <w:jc w:val="center"/>
                    <w:rPr>
                      <w:b/>
                      <w:bCs/>
                      <w:lang w:eastAsia="en-US"/>
                    </w:rPr>
                  </w:pPr>
                  <w:r w:rsidRPr="00892787">
                    <w:rPr>
                      <w:b/>
                      <w:bCs/>
                      <w:lang w:eastAsia="en-US"/>
                    </w:rPr>
                    <w:t>% или стойност на финансовата корекция</w:t>
                  </w: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Cs/>
                      <w:lang w:eastAsia="en-US"/>
                    </w:rPr>
                  </w:pPr>
                  <w:r w:rsidRPr="00892787">
                    <w:rPr>
                      <w:bCs/>
                      <w:lang w:eastAsia="en-US"/>
                    </w:rPr>
                    <w:t>1.</w:t>
                  </w:r>
                </w:p>
              </w:tc>
              <w:tc>
                <w:tcPr>
                  <w:tcW w:w="8919"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p w:rsidR="00E77317" w:rsidRPr="00892787" w:rsidRDefault="00E77317" w:rsidP="00395D7A">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r>
            <w:tr w:rsidR="00E77317" w:rsidRPr="00892787" w:rsidTr="00395D7A">
              <w:tc>
                <w:tcPr>
                  <w:tcW w:w="525" w:type="dxa"/>
                  <w:tcBorders>
                    <w:top w:val="single" w:sz="4" w:space="0" w:color="auto"/>
                    <w:left w:val="single" w:sz="4" w:space="0" w:color="auto"/>
                    <w:bottom w:val="single" w:sz="4" w:space="0" w:color="auto"/>
                    <w:right w:val="single" w:sz="4" w:space="0" w:color="auto"/>
                  </w:tcBorders>
                  <w:vAlign w:val="center"/>
                  <w:hideMark/>
                </w:tcPr>
                <w:p w:rsidR="00E77317" w:rsidRPr="00892787" w:rsidRDefault="00E77317" w:rsidP="00395D7A">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p w:rsidR="00E77317" w:rsidRPr="00892787" w:rsidRDefault="00E77317" w:rsidP="00395D7A">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E77317" w:rsidRPr="00892787" w:rsidRDefault="00E77317" w:rsidP="00395D7A">
                  <w:pPr>
                    <w:rPr>
                      <w:b/>
                      <w:bCs/>
                      <w:lang w:eastAsia="en-US"/>
                    </w:rPr>
                  </w:pPr>
                </w:p>
              </w:tc>
            </w:tr>
          </w:tbl>
          <w:p w:rsidR="00E77317" w:rsidRPr="00892787" w:rsidRDefault="00E77317" w:rsidP="00395D7A">
            <w:pPr>
              <w:tabs>
                <w:tab w:val="left" w:pos="72"/>
              </w:tabs>
              <w:spacing w:before="20" w:after="20"/>
              <w:ind w:right="-68"/>
              <w:jc w:val="both"/>
              <w:rPr>
                <w:b/>
                <w:bCs/>
                <w:color w:val="808080"/>
                <w:lang w:eastAsia="en-US"/>
              </w:rPr>
            </w:pP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Дата:</w:t>
            </w:r>
          </w:p>
          <w:p w:rsidR="00E77317" w:rsidRPr="00892787" w:rsidRDefault="00E77317" w:rsidP="00395D7A">
            <w:pPr>
              <w:spacing w:before="20" w:after="20"/>
              <w:ind w:left="-45" w:right="-70"/>
              <w:rPr>
                <w:b/>
                <w:bCs/>
                <w:color w:val="808080"/>
                <w:lang w:eastAsia="en-US"/>
              </w:rPr>
            </w:pPr>
            <w:r w:rsidRPr="00892787">
              <w:rPr>
                <w:b/>
                <w:bCs/>
                <w:color w:val="808080"/>
                <w:lang w:eastAsia="en-US"/>
              </w:rPr>
              <w:t>Подпис:</w:t>
            </w:r>
          </w:p>
          <w:p w:rsidR="00E77317" w:rsidRDefault="00E77317"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p w:rsidR="00790A78" w:rsidRDefault="00790A78" w:rsidP="00395D7A">
            <w:pPr>
              <w:spacing w:before="20" w:after="20"/>
              <w:ind w:left="-45" w:right="-70"/>
              <w:rPr>
                <w:lang w:eastAsia="en-US"/>
              </w:rPr>
            </w:pPr>
          </w:p>
          <w:tbl>
            <w:tblPr>
              <w:tblW w:w="13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872"/>
            </w:tblGrid>
            <w:tr w:rsidR="006258A6" w:rsidRPr="00892787" w:rsidTr="00F34837">
              <w:trPr>
                <w:trHeight w:val="270"/>
              </w:trPr>
              <w:tc>
                <w:tcPr>
                  <w:tcW w:w="13872" w:type="dxa"/>
                  <w:tcBorders>
                    <w:top w:val="single" w:sz="12" w:space="0" w:color="auto"/>
                    <w:left w:val="single" w:sz="12" w:space="0" w:color="auto"/>
                    <w:bottom w:val="single" w:sz="12" w:space="0" w:color="auto"/>
                    <w:right w:val="single" w:sz="12" w:space="0" w:color="auto"/>
                  </w:tcBorders>
                  <w:shd w:val="clear" w:color="auto" w:fill="FFFF99"/>
                  <w:vAlign w:val="center"/>
                </w:tcPr>
                <w:p w:rsidR="006258A6" w:rsidRPr="00892787" w:rsidRDefault="006258A6" w:rsidP="00F34837">
                  <w:pPr>
                    <w:rPr>
                      <w:lang w:eastAsia="en-US"/>
                    </w:rPr>
                  </w:pPr>
                  <w:r w:rsidRPr="00892787">
                    <w:rPr>
                      <w:b/>
                      <w:bCs/>
                      <w:lang w:eastAsia="en-US"/>
                    </w:rPr>
                    <w:lastRenderedPageBreak/>
                    <w:t xml:space="preserve">ЗАКЛЮЧЕНИЕ НА </w:t>
                  </w:r>
                  <w:r>
                    <w:rPr>
                      <w:b/>
                      <w:bCs/>
                      <w:lang w:eastAsia="en-US"/>
                    </w:rPr>
                    <w:t xml:space="preserve">ВТОРИ </w:t>
                  </w:r>
                  <w:r w:rsidRPr="00892787">
                    <w:rPr>
                      <w:b/>
                      <w:color w:val="000000"/>
                    </w:rPr>
                    <w:t>ЕКСПЕРТ</w:t>
                  </w:r>
                  <w:r w:rsidRPr="00892787">
                    <w:rPr>
                      <w:b/>
                      <w:bCs/>
                      <w:lang w:eastAsia="en-US"/>
                    </w:rPr>
                    <w:t>:</w:t>
                  </w:r>
                </w:p>
              </w:tc>
            </w:tr>
            <w:tr w:rsidR="006258A6" w:rsidRPr="00892787" w:rsidTr="00F34837">
              <w:trPr>
                <w:trHeight w:val="270"/>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6258A6" w:rsidRPr="00892787" w:rsidRDefault="006258A6" w:rsidP="00F34837">
                  <w:pPr>
                    <w:tabs>
                      <w:tab w:val="left" w:pos="72"/>
                    </w:tabs>
                    <w:spacing w:before="20" w:after="20"/>
                    <w:ind w:right="-68"/>
                    <w:rPr>
                      <w:i/>
                      <w:color w:val="FF0000"/>
                      <w:sz w:val="20"/>
                      <w:szCs w:val="20"/>
                      <w:lang w:eastAsia="fr-FR"/>
                    </w:rPr>
                  </w:pPr>
                  <w:r w:rsidRPr="00892787">
                    <w:rPr>
                      <w:i/>
                      <w:color w:val="FF0000"/>
                      <w:sz w:val="20"/>
                      <w:szCs w:val="20"/>
                      <w:lang w:eastAsia="fr-FR"/>
                    </w:rPr>
                    <w:t>В случай, че не е необходимо изпращане на искане за пояснения и допълнителни документи, се попълва ЗАКЛЮЧЕНИЕ и се подписва.</w:t>
                  </w:r>
                </w:p>
                <w:p w:rsidR="006258A6" w:rsidRPr="00892787" w:rsidRDefault="006258A6" w:rsidP="00F34837">
                  <w:pPr>
                    <w:spacing w:before="130" w:after="130"/>
                    <w:jc w:val="both"/>
                    <w:rPr>
                      <w:b/>
                      <w:i/>
                      <w:color w:val="7F7F7F"/>
                      <w:sz w:val="20"/>
                      <w:szCs w:val="20"/>
                    </w:rPr>
                  </w:pPr>
                  <w:r w:rsidRPr="00892787">
                    <w:rPr>
                      <w:b/>
                      <w:i/>
                      <w:color w:val="7F7F7F"/>
                      <w:sz w:val="20"/>
                      <w:szCs w:val="20"/>
                    </w:rPr>
                    <w:t>Заключение:</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Процедурата е проведена законосъобразно, като не  установих  нарушения </w:t>
                  </w:r>
                  <w:r w:rsidRPr="00892787">
                    <w:rPr>
                      <w:b/>
                      <w:i/>
                      <w:color w:val="7F7F7F"/>
                      <w:sz w:val="20"/>
                      <w:szCs w:val="20"/>
                      <w:u w:val="single"/>
                    </w:rPr>
                    <w:t>ИЛИ</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Установих ......... броя нарушения,  които нямат финансов ефект – Референция -  Въпроси № ............. по-горе.  </w:t>
                  </w:r>
                  <w:r w:rsidRPr="00892787">
                    <w:rPr>
                      <w:b/>
                      <w:i/>
                      <w:color w:val="7F7F7F"/>
                      <w:sz w:val="20"/>
                      <w:szCs w:val="20"/>
                      <w:u w:val="single"/>
                    </w:rPr>
                    <w:t>И/ИЛИ</w:t>
                  </w:r>
                </w:p>
                <w:p w:rsidR="006258A6" w:rsidRPr="00892787" w:rsidRDefault="006258A6" w:rsidP="00F34837">
                  <w:pPr>
                    <w:spacing w:before="130" w:after="130"/>
                    <w:jc w:val="both"/>
                    <w:rPr>
                      <w:b/>
                      <w:i/>
                      <w:color w:val="7F7F7F"/>
                      <w:sz w:val="20"/>
                      <w:szCs w:val="20"/>
                    </w:rPr>
                  </w:pPr>
                  <w:r w:rsidRPr="00892787">
                    <w:rPr>
                      <w:b/>
                      <w:i/>
                      <w:color w:val="7F7F7F"/>
                      <w:sz w:val="20"/>
                      <w:szCs w:val="20"/>
                    </w:rPr>
                    <w:t xml:space="preserve">Установих ......... броя нарушения,  които имат финансов ефект – Референция -  Въпроси № ............ по-горе.  </w:t>
                  </w:r>
                </w:p>
                <w:p w:rsidR="006258A6" w:rsidRPr="00892787" w:rsidRDefault="006258A6" w:rsidP="00F34837">
                  <w:pPr>
                    <w:tabs>
                      <w:tab w:val="left" w:pos="72"/>
                    </w:tabs>
                    <w:spacing w:before="20" w:after="20"/>
                    <w:ind w:right="-68"/>
                    <w:jc w:val="both"/>
                    <w:rPr>
                      <w:b/>
                      <w:bCs/>
                      <w:color w:val="808080"/>
                      <w:lang w:eastAsia="en-US"/>
                    </w:rPr>
                  </w:pPr>
                  <w:r w:rsidRPr="00892787">
                    <w:rPr>
                      <w:color w:val="7F7F7F"/>
                      <w:sz w:val="20"/>
                      <w:szCs w:val="20"/>
                    </w:rPr>
                    <w:t>Въз основа на установеното, предлагам/не предлагам ф.к в размер:</w:t>
                  </w:r>
                </w:p>
                <w:p w:rsidR="006258A6" w:rsidRPr="00892787" w:rsidRDefault="006258A6" w:rsidP="00F34837">
                  <w:pPr>
                    <w:tabs>
                      <w:tab w:val="left" w:pos="72"/>
                    </w:tabs>
                    <w:spacing w:before="20" w:after="20"/>
                    <w:ind w:right="-68"/>
                    <w:jc w:val="both"/>
                    <w:rPr>
                      <w:b/>
                      <w:bCs/>
                      <w:color w:val="808080"/>
                      <w:lang w:eastAsia="en-US"/>
                    </w:rPr>
                  </w:pPr>
                </w:p>
                <w:tbl>
                  <w:tblPr>
                    <w:tblW w:w="13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8919"/>
                    <w:gridCol w:w="2015"/>
                    <w:gridCol w:w="2114"/>
                  </w:tblGrid>
                  <w:tr w:rsidR="006258A6" w:rsidRPr="00892787" w:rsidTr="00F34837">
                    <w:trPr>
                      <w:trHeight w:val="330"/>
                    </w:trPr>
                    <w:tc>
                      <w:tcPr>
                        <w:tcW w:w="525"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c>
                      <w:tcPr>
                        <w:tcW w:w="13048" w:type="dxa"/>
                        <w:gridSpan w:val="3"/>
                        <w:tcBorders>
                          <w:top w:val="single" w:sz="4" w:space="0" w:color="auto"/>
                          <w:left w:val="single" w:sz="4" w:space="0" w:color="auto"/>
                          <w:bottom w:val="single" w:sz="4" w:space="0" w:color="auto"/>
                          <w:right w:val="single" w:sz="4" w:space="0" w:color="auto"/>
                        </w:tcBorders>
                        <w:shd w:val="clear" w:color="auto" w:fill="FFFF99"/>
                        <w:hideMark/>
                      </w:tcPr>
                      <w:p w:rsidR="006258A6" w:rsidRPr="00892787" w:rsidRDefault="006258A6" w:rsidP="00F34837">
                        <w:pPr>
                          <w:rPr>
                            <w:b/>
                            <w:bCs/>
                            <w:lang w:eastAsia="en-US"/>
                          </w:rPr>
                        </w:pPr>
                        <w:r w:rsidRPr="00892787">
                          <w:rPr>
                            <w:b/>
                            <w:bCs/>
                            <w:lang w:eastAsia="en-US"/>
                          </w:rPr>
                          <w:t xml:space="preserve">Финансови корекции </w:t>
                        </w:r>
                      </w:p>
                    </w:tc>
                  </w:tr>
                  <w:tr w:rsidR="006258A6" w:rsidRPr="00892787" w:rsidTr="00F34837">
                    <w:trPr>
                      <w:trHeight w:val="389"/>
                    </w:trPr>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І.</w:t>
                        </w:r>
                      </w:p>
                    </w:tc>
                    <w:tc>
                      <w:tcPr>
                        <w:tcW w:w="8919"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C506E3">
                        <w:pPr>
                          <w:jc w:val="both"/>
                          <w:rPr>
                            <w:b/>
                            <w:bCs/>
                            <w:lang w:eastAsia="en-US"/>
                          </w:rPr>
                        </w:pPr>
                        <w:r w:rsidRPr="00892787">
                          <w:rPr>
                            <w:b/>
                            <w:bCs/>
                            <w:lang w:eastAsia="en-US"/>
                          </w:rPr>
                          <w:t>Констатирани са нарушения, за които се предлага налагане на финансови корекции по процедурата/договор с изпълнител</w:t>
                        </w:r>
                      </w:p>
                    </w:tc>
                    <w:tc>
                      <w:tcPr>
                        <w:tcW w:w="201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 xml:space="preserve">да </w:t>
                        </w:r>
                        <w:r w:rsidRPr="00892787">
                          <w:rPr>
                            <w:b/>
                            <w:lang w:eastAsia="en-US"/>
                          </w:rPr>
                          <w:sym w:font="Wingdings 2" w:char="F0A3"/>
                        </w:r>
                      </w:p>
                    </w:tc>
                    <w:tc>
                      <w:tcPr>
                        <w:tcW w:w="2114"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lang w:eastAsia="en-US"/>
                          </w:rPr>
                          <w:t xml:space="preserve">не </w:t>
                        </w:r>
                        <w:r w:rsidRPr="00892787">
                          <w:rPr>
                            <w:b/>
                            <w:lang w:eastAsia="en-US"/>
                          </w:rPr>
                          <w:sym w:font="Wingdings 2" w:char="F0A3"/>
                        </w:r>
                      </w:p>
                    </w:tc>
                  </w:tr>
                  <w:tr w:rsidR="006258A6" w:rsidRPr="00892787" w:rsidTr="00F34837">
                    <w:trPr>
                      <w:trHeight w:val="163"/>
                    </w:trPr>
                    <w:tc>
                      <w:tcPr>
                        <w:tcW w:w="525" w:type="dxa"/>
                        <w:tcBorders>
                          <w:top w:val="single" w:sz="4" w:space="0" w:color="auto"/>
                          <w:left w:val="single" w:sz="4" w:space="0" w:color="auto"/>
                          <w:bottom w:val="single" w:sz="4" w:space="0" w:color="auto"/>
                          <w:right w:val="nil"/>
                        </w:tcBorders>
                        <w:vAlign w:val="center"/>
                      </w:tcPr>
                      <w:p w:rsidR="006258A6" w:rsidRPr="00892787" w:rsidRDefault="006258A6" w:rsidP="00F34837">
                        <w:pPr>
                          <w:jc w:val="center"/>
                          <w:rPr>
                            <w:b/>
                            <w:bCs/>
                            <w:lang w:eastAsia="en-US"/>
                          </w:rPr>
                        </w:pPr>
                      </w:p>
                    </w:tc>
                    <w:tc>
                      <w:tcPr>
                        <w:tcW w:w="8919" w:type="dxa"/>
                        <w:tcBorders>
                          <w:top w:val="single" w:sz="4" w:space="0" w:color="auto"/>
                          <w:left w:val="nil"/>
                          <w:bottom w:val="single" w:sz="4" w:space="0" w:color="auto"/>
                          <w:right w:val="nil"/>
                        </w:tcBorders>
                      </w:tcPr>
                      <w:p w:rsidR="006258A6" w:rsidRPr="00892787" w:rsidRDefault="006258A6" w:rsidP="00F34837">
                        <w:pPr>
                          <w:rPr>
                            <w:b/>
                            <w:bCs/>
                            <w:lang w:eastAsia="en-US"/>
                          </w:rPr>
                        </w:pPr>
                      </w:p>
                    </w:tc>
                    <w:tc>
                      <w:tcPr>
                        <w:tcW w:w="2015" w:type="dxa"/>
                        <w:tcBorders>
                          <w:top w:val="single" w:sz="4" w:space="0" w:color="auto"/>
                          <w:left w:val="nil"/>
                          <w:bottom w:val="single" w:sz="4" w:space="0" w:color="auto"/>
                          <w:right w:val="nil"/>
                        </w:tcBorders>
                      </w:tcPr>
                      <w:p w:rsidR="006258A6" w:rsidRPr="00892787" w:rsidRDefault="006258A6" w:rsidP="00F34837">
                        <w:pPr>
                          <w:rPr>
                            <w:b/>
                            <w:bCs/>
                            <w:lang w:eastAsia="en-US"/>
                          </w:rPr>
                        </w:pPr>
                      </w:p>
                    </w:tc>
                    <w:tc>
                      <w:tcPr>
                        <w:tcW w:w="2114" w:type="dxa"/>
                        <w:tcBorders>
                          <w:top w:val="single" w:sz="4" w:space="0" w:color="auto"/>
                          <w:left w:val="nil"/>
                          <w:bottom w:val="single" w:sz="4" w:space="0" w:color="auto"/>
                          <w:right w:val="single" w:sz="4" w:space="0" w:color="auto"/>
                        </w:tcBorders>
                      </w:tcPr>
                      <w:p w:rsidR="006258A6" w:rsidRPr="00892787" w:rsidRDefault="006258A6" w:rsidP="00F34837">
                        <w:pPr>
                          <w:rPr>
                            <w:b/>
                            <w:bCs/>
                            <w:lang w:eastAsia="en-US"/>
                          </w:rPr>
                        </w:pP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
                            <w:bCs/>
                            <w:lang w:eastAsia="en-US"/>
                          </w:rPr>
                        </w:pPr>
                        <w:r w:rsidRPr="00892787">
                          <w:rPr>
                            <w:b/>
                            <w:bCs/>
                            <w:lang w:eastAsia="en-US"/>
                          </w:rPr>
                          <w:t>ІІ.</w:t>
                        </w:r>
                      </w:p>
                    </w:tc>
                    <w:tc>
                      <w:tcPr>
                        <w:tcW w:w="8919" w:type="dxa"/>
                        <w:tcBorders>
                          <w:top w:val="single" w:sz="4" w:space="0" w:color="auto"/>
                          <w:left w:val="single" w:sz="4" w:space="0" w:color="auto"/>
                          <w:bottom w:val="single" w:sz="4" w:space="0" w:color="auto"/>
                          <w:right w:val="single" w:sz="4" w:space="0" w:color="auto"/>
                        </w:tcBorders>
                        <w:shd w:val="clear" w:color="auto" w:fill="F3F3F3"/>
                        <w:hideMark/>
                      </w:tcPr>
                      <w:p w:rsidR="006258A6" w:rsidRPr="00892787" w:rsidRDefault="006258A6" w:rsidP="00F34837">
                        <w:pPr>
                          <w:jc w:val="both"/>
                          <w:rPr>
                            <w:b/>
                            <w:bCs/>
                            <w:lang w:eastAsia="en-US"/>
                          </w:rPr>
                        </w:pPr>
                        <w:r w:rsidRPr="00892787">
                          <w:rPr>
                            <w:b/>
                            <w:bCs/>
                            <w:lang w:eastAsia="en-US"/>
                          </w:rPr>
                          <w:t>Наименование на процедурата/договор с изпълнител, по която/който има определена финансова корекция</w:t>
                        </w:r>
                      </w:p>
                    </w:tc>
                    <w:tc>
                      <w:tcPr>
                        <w:tcW w:w="412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6258A6" w:rsidRPr="00892787" w:rsidRDefault="006258A6" w:rsidP="00F34837">
                        <w:pPr>
                          <w:jc w:val="center"/>
                          <w:rPr>
                            <w:b/>
                            <w:bCs/>
                            <w:lang w:eastAsia="en-US"/>
                          </w:rPr>
                        </w:pPr>
                        <w:r w:rsidRPr="00892787">
                          <w:rPr>
                            <w:b/>
                            <w:bCs/>
                            <w:lang w:eastAsia="en-US"/>
                          </w:rPr>
                          <w:t>% или стойност на финансовата корекция</w:t>
                        </w: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Cs/>
                            <w:lang w:eastAsia="en-US"/>
                          </w:rPr>
                        </w:pPr>
                        <w:r w:rsidRPr="00892787">
                          <w:rPr>
                            <w:bCs/>
                            <w:lang w:eastAsia="en-US"/>
                          </w:rPr>
                          <w:t>1.</w:t>
                        </w:r>
                      </w:p>
                    </w:tc>
                    <w:tc>
                      <w:tcPr>
                        <w:tcW w:w="8919"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p w:rsidR="006258A6" w:rsidRPr="00892787" w:rsidRDefault="006258A6" w:rsidP="00F34837">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r>
                  <w:tr w:rsidR="006258A6" w:rsidRPr="00892787" w:rsidTr="00F34837">
                    <w:tc>
                      <w:tcPr>
                        <w:tcW w:w="525" w:type="dxa"/>
                        <w:tcBorders>
                          <w:top w:val="single" w:sz="4" w:space="0" w:color="auto"/>
                          <w:left w:val="single" w:sz="4" w:space="0" w:color="auto"/>
                          <w:bottom w:val="single" w:sz="4" w:space="0" w:color="auto"/>
                          <w:right w:val="single" w:sz="4" w:space="0" w:color="auto"/>
                        </w:tcBorders>
                        <w:vAlign w:val="center"/>
                        <w:hideMark/>
                      </w:tcPr>
                      <w:p w:rsidR="006258A6" w:rsidRPr="00892787" w:rsidRDefault="006258A6" w:rsidP="00F34837">
                        <w:pPr>
                          <w:jc w:val="center"/>
                          <w:rPr>
                            <w:bCs/>
                            <w:lang w:eastAsia="en-US"/>
                          </w:rPr>
                        </w:pPr>
                        <w:r w:rsidRPr="00892787">
                          <w:rPr>
                            <w:bCs/>
                            <w:lang w:eastAsia="en-US"/>
                          </w:rPr>
                          <w:t>2.</w:t>
                        </w:r>
                      </w:p>
                    </w:tc>
                    <w:tc>
                      <w:tcPr>
                        <w:tcW w:w="8919" w:type="dxa"/>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p w:rsidR="006258A6" w:rsidRPr="00892787" w:rsidRDefault="006258A6" w:rsidP="00F34837">
                        <w:pPr>
                          <w:rPr>
                            <w:b/>
                            <w:bCs/>
                            <w:lang w:eastAsia="en-US"/>
                          </w:rPr>
                        </w:pPr>
                      </w:p>
                    </w:tc>
                    <w:tc>
                      <w:tcPr>
                        <w:tcW w:w="4129" w:type="dxa"/>
                        <w:gridSpan w:val="2"/>
                        <w:tcBorders>
                          <w:top w:val="single" w:sz="4" w:space="0" w:color="auto"/>
                          <w:left w:val="single" w:sz="4" w:space="0" w:color="auto"/>
                          <w:bottom w:val="single" w:sz="4" w:space="0" w:color="auto"/>
                          <w:right w:val="single" w:sz="4" w:space="0" w:color="auto"/>
                        </w:tcBorders>
                      </w:tcPr>
                      <w:p w:rsidR="006258A6" w:rsidRPr="00892787" w:rsidRDefault="006258A6" w:rsidP="00F34837">
                        <w:pPr>
                          <w:rPr>
                            <w:b/>
                            <w:bCs/>
                            <w:lang w:eastAsia="en-US"/>
                          </w:rPr>
                        </w:pPr>
                      </w:p>
                    </w:tc>
                  </w:tr>
                </w:tbl>
                <w:p w:rsidR="006258A6" w:rsidRPr="00892787" w:rsidRDefault="006258A6" w:rsidP="00F34837">
                  <w:pPr>
                    <w:tabs>
                      <w:tab w:val="left" w:pos="72"/>
                    </w:tabs>
                    <w:spacing w:before="20" w:after="20"/>
                    <w:ind w:right="-68"/>
                    <w:rPr>
                      <w:b/>
                      <w:bCs/>
                      <w:color w:val="808080"/>
                      <w:lang w:eastAsia="en-US"/>
                    </w:rPr>
                  </w:pPr>
                  <w:r w:rsidRPr="00892787">
                    <w:rPr>
                      <w:b/>
                      <w:bCs/>
                      <w:color w:val="808080"/>
                      <w:lang w:eastAsia="en-US"/>
                    </w:rPr>
                    <w:t xml:space="preserve">Име/длъжност: </w:t>
                  </w:r>
                </w:p>
                <w:p w:rsidR="006258A6" w:rsidRPr="00892787" w:rsidRDefault="006258A6" w:rsidP="00F34837">
                  <w:pPr>
                    <w:tabs>
                      <w:tab w:val="left" w:pos="72"/>
                    </w:tabs>
                    <w:spacing w:before="20" w:after="20"/>
                    <w:ind w:right="-68"/>
                    <w:rPr>
                      <w:b/>
                      <w:bCs/>
                      <w:color w:val="808080"/>
                      <w:lang w:eastAsia="en-US"/>
                    </w:rPr>
                  </w:pPr>
                  <w:r w:rsidRPr="00892787">
                    <w:rPr>
                      <w:b/>
                      <w:bCs/>
                      <w:color w:val="808080"/>
                      <w:lang w:eastAsia="en-US"/>
                    </w:rPr>
                    <w:t>Дата:</w:t>
                  </w:r>
                </w:p>
                <w:p w:rsidR="006258A6" w:rsidRPr="00892787" w:rsidRDefault="006258A6">
                  <w:pPr>
                    <w:spacing w:before="20" w:after="20"/>
                    <w:ind w:left="-45" w:right="-70"/>
                    <w:rPr>
                      <w:lang w:eastAsia="en-US"/>
                    </w:rPr>
                  </w:pPr>
                  <w:r w:rsidRPr="00892787">
                    <w:rPr>
                      <w:b/>
                      <w:bCs/>
                      <w:color w:val="808080"/>
                      <w:lang w:eastAsia="en-US"/>
                    </w:rPr>
                    <w:t>Подпис:</w:t>
                  </w:r>
                </w:p>
              </w:tc>
            </w:tr>
          </w:tbl>
          <w:p w:rsidR="006258A6" w:rsidRPr="00892787" w:rsidRDefault="006258A6" w:rsidP="00395D7A">
            <w:pPr>
              <w:spacing w:before="20" w:after="20"/>
              <w:ind w:left="-45" w:right="-70"/>
              <w:rPr>
                <w:lang w:eastAsia="en-US"/>
              </w:rPr>
            </w:pPr>
          </w:p>
        </w:tc>
      </w:tr>
      <w:tr w:rsidR="00E77317" w:rsidRPr="00892787" w:rsidTr="00395D7A">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99"/>
            <w:vAlign w:val="center"/>
          </w:tcPr>
          <w:p w:rsidR="00E77317" w:rsidRPr="00892787" w:rsidRDefault="00E77317" w:rsidP="00395D7A">
            <w:pPr>
              <w:tabs>
                <w:tab w:val="left" w:pos="72"/>
              </w:tabs>
              <w:spacing w:before="20" w:after="20"/>
              <w:ind w:right="-68"/>
              <w:rPr>
                <w:b/>
                <w:lang w:eastAsia="fr-FR"/>
              </w:rPr>
            </w:pPr>
            <w:r w:rsidRPr="00892787">
              <w:rPr>
                <w:b/>
                <w:lang w:eastAsia="fr-FR"/>
              </w:rPr>
              <w:lastRenderedPageBreak/>
              <w:t>СЪГЛАСУВАЛ</w:t>
            </w:r>
          </w:p>
        </w:tc>
      </w:tr>
      <w:tr w:rsidR="00E77317" w:rsidRPr="00892787" w:rsidTr="00395D7A">
        <w:trPr>
          <w:trHeight w:val="267"/>
        </w:trPr>
        <w:tc>
          <w:tcPr>
            <w:tcW w:w="13872" w:type="dxa"/>
            <w:tcBorders>
              <w:top w:val="single" w:sz="2" w:space="0" w:color="auto"/>
              <w:left w:val="single" w:sz="12" w:space="0" w:color="auto"/>
              <w:bottom w:val="single" w:sz="12" w:space="0" w:color="auto"/>
              <w:right w:val="single" w:sz="12" w:space="0" w:color="auto"/>
            </w:tcBorders>
            <w:shd w:val="clear" w:color="auto" w:fill="FFFFFF"/>
            <w:vAlign w:val="center"/>
          </w:tcPr>
          <w:p w:rsidR="00E77317" w:rsidRPr="00E77317" w:rsidRDefault="00E77317" w:rsidP="00E77317">
            <w:pPr>
              <w:pStyle w:val="ListParagraph"/>
              <w:numPr>
                <w:ilvl w:val="0"/>
                <w:numId w:val="17"/>
              </w:numPr>
              <w:rPr>
                <w:lang w:eastAsia="fr-FR"/>
              </w:rPr>
            </w:pPr>
            <w:r w:rsidRPr="00E77317">
              <w:rPr>
                <w:bCs/>
              </w:rPr>
              <w:t>Съгласен съм с предложението за финансова корекция</w:t>
            </w:r>
            <w:r>
              <w:rPr>
                <w:bCs/>
              </w:rPr>
              <w:t xml:space="preserve"> относно съществените нарушения;</w:t>
            </w:r>
          </w:p>
          <w:p w:rsidR="00E77317" w:rsidRPr="00E77317" w:rsidRDefault="00E77317" w:rsidP="00395D7A">
            <w:pPr>
              <w:pStyle w:val="ListParagraph"/>
              <w:numPr>
                <w:ilvl w:val="0"/>
                <w:numId w:val="17"/>
              </w:numPr>
              <w:rPr>
                <w:lang w:eastAsia="fr-FR"/>
              </w:rPr>
            </w:pPr>
            <w:r w:rsidRPr="00E77317">
              <w:rPr>
                <w:bCs/>
              </w:rPr>
              <w:t xml:space="preserve">Не съм съгласен с предложението за финансова корекция по референция № ……. – считам, че трябва да е не ……..%, а ……… %, тъй като ...................................................................................... </w:t>
            </w:r>
          </w:p>
          <w:p w:rsidR="00E77317" w:rsidRDefault="00E77317" w:rsidP="00395D7A">
            <w:pPr>
              <w:pStyle w:val="ListParagraph"/>
              <w:numPr>
                <w:ilvl w:val="0"/>
                <w:numId w:val="17"/>
              </w:numPr>
              <w:rPr>
                <w:lang w:eastAsia="fr-FR"/>
              </w:rPr>
            </w:pPr>
          </w:p>
          <w:p w:rsidR="00E77317" w:rsidRPr="00892787" w:rsidRDefault="00E77317" w:rsidP="00395D7A">
            <w:pPr>
              <w:rPr>
                <w:lang w:eastAsia="fr-FR"/>
              </w:rPr>
            </w:pPr>
            <w:r w:rsidRPr="00892787">
              <w:rPr>
                <w:lang w:eastAsia="fr-FR"/>
              </w:rPr>
              <w:t xml:space="preserve">Началник отдел </w:t>
            </w:r>
            <w:r>
              <w:rPr>
                <w:lang w:eastAsia="fr-FR"/>
              </w:rPr>
              <w:t>”Договаряне“</w:t>
            </w:r>
            <w:r w:rsidR="00790A78">
              <w:rPr>
                <w:lang w:eastAsia="fr-FR"/>
              </w:rPr>
              <w:t>, ДМДР</w:t>
            </w:r>
          </w:p>
          <w:p w:rsidR="00E77317" w:rsidRPr="00892787" w:rsidRDefault="00E77317" w:rsidP="00395D7A">
            <w:pPr>
              <w:rPr>
                <w:lang w:eastAsia="fr-FR"/>
              </w:rPr>
            </w:pPr>
            <w:r w:rsidRPr="00892787">
              <w:rPr>
                <w:lang w:eastAsia="fr-FR"/>
              </w:rPr>
              <w:t xml:space="preserve">Име: </w:t>
            </w:r>
          </w:p>
          <w:p w:rsidR="00E77317" w:rsidRPr="00892787" w:rsidRDefault="00E77317" w:rsidP="00395D7A">
            <w:pPr>
              <w:rPr>
                <w:lang w:eastAsia="fr-FR"/>
              </w:rPr>
            </w:pPr>
          </w:p>
          <w:p w:rsidR="00E77317" w:rsidRPr="00892787" w:rsidRDefault="00E77317" w:rsidP="00395D7A">
            <w:pPr>
              <w:rPr>
                <w:lang w:eastAsia="fr-FR"/>
              </w:rPr>
            </w:pPr>
          </w:p>
          <w:p w:rsidR="00E77317" w:rsidRPr="00892787" w:rsidRDefault="00E77317" w:rsidP="00395D7A">
            <w:pPr>
              <w:rPr>
                <w:lang w:eastAsia="fr-FR"/>
              </w:rPr>
            </w:pPr>
          </w:p>
          <w:p w:rsidR="00E77317" w:rsidRPr="00892787" w:rsidRDefault="00E77317" w:rsidP="00395D7A">
            <w:pPr>
              <w:rPr>
                <w:lang w:eastAsia="fr-FR"/>
              </w:rPr>
            </w:pPr>
          </w:p>
          <w:p w:rsidR="00E77317" w:rsidRPr="00892787" w:rsidRDefault="00E77317" w:rsidP="00395D7A">
            <w:pPr>
              <w:tabs>
                <w:tab w:val="left" w:pos="72"/>
              </w:tabs>
              <w:spacing w:before="20" w:after="20"/>
              <w:ind w:right="-68"/>
              <w:rPr>
                <w:b/>
                <w:bCs/>
                <w:color w:val="808080"/>
                <w:lang w:eastAsia="en-US"/>
              </w:rPr>
            </w:pPr>
            <w:r w:rsidRPr="00892787">
              <w:rPr>
                <w:b/>
                <w:bCs/>
                <w:color w:val="808080"/>
                <w:lang w:eastAsia="en-US"/>
              </w:rPr>
              <w:t>Дата:</w:t>
            </w:r>
          </w:p>
          <w:p w:rsidR="00E77317" w:rsidRPr="00892787" w:rsidRDefault="00E77317" w:rsidP="00395D7A">
            <w:pPr>
              <w:tabs>
                <w:tab w:val="left" w:pos="72"/>
              </w:tabs>
              <w:spacing w:before="20" w:after="20"/>
              <w:ind w:right="-68"/>
              <w:rPr>
                <w:i/>
                <w:color w:val="FF0000"/>
                <w:sz w:val="20"/>
                <w:szCs w:val="20"/>
                <w:lang w:eastAsia="fr-FR"/>
              </w:rPr>
            </w:pPr>
            <w:r w:rsidRPr="00892787">
              <w:rPr>
                <w:b/>
                <w:bCs/>
                <w:color w:val="808080"/>
                <w:lang w:eastAsia="en-US"/>
              </w:rPr>
              <w:t>Подпис:</w:t>
            </w:r>
          </w:p>
        </w:tc>
      </w:tr>
    </w:tbl>
    <w:p w:rsidR="00E77317" w:rsidRPr="00E77317" w:rsidRDefault="00E77317" w:rsidP="00CC3A87"/>
    <w:sectPr w:rsidR="00E77317" w:rsidRPr="00E77317" w:rsidSect="00FD636E">
      <w:headerReference w:type="even" r:id="rId11"/>
      <w:headerReference w:type="default" r:id="rId12"/>
      <w:footerReference w:type="even" r:id="rId13"/>
      <w:footerReference w:type="default" r:id="rId14"/>
      <w:headerReference w:type="first" r:id="rId15"/>
      <w:footerReference w:type="first" r:id="rId16"/>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237" w:rsidRDefault="00376237">
      <w:r>
        <w:separator/>
      </w:r>
    </w:p>
  </w:endnote>
  <w:endnote w:type="continuationSeparator" w:id="0">
    <w:p w:rsidR="00376237" w:rsidRDefault="00376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charset w:val="00"/>
    <w:family w:val="auto"/>
    <w:pitch w:val="variable"/>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837" w:rsidRDefault="00F3483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4837" w:rsidRDefault="00F34837" w:rsidP="00C037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837" w:rsidRDefault="00F34837"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5FBC">
      <w:rPr>
        <w:rStyle w:val="PageNumber"/>
        <w:noProof/>
      </w:rPr>
      <w:t>2</w:t>
    </w:r>
    <w:r>
      <w:rPr>
        <w:rStyle w:val="PageNumber"/>
      </w:rPr>
      <w:fldChar w:fldCharType="end"/>
    </w:r>
  </w:p>
  <w:p w:rsidR="00F34837" w:rsidRDefault="00F34837" w:rsidP="00C0376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4E" w:rsidRDefault="00B109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237" w:rsidRDefault="00376237">
      <w:r>
        <w:separator/>
      </w:r>
    </w:p>
  </w:footnote>
  <w:footnote w:type="continuationSeparator" w:id="0">
    <w:p w:rsidR="00376237" w:rsidRDefault="00376237">
      <w:r>
        <w:continuationSeparator/>
      </w:r>
    </w:p>
  </w:footnote>
  <w:footnote w:id="1">
    <w:p w:rsidR="00F34837" w:rsidRPr="00FD636E" w:rsidRDefault="00F34837" w:rsidP="001C25AC">
      <w:pPr>
        <w:pStyle w:val="FootnoteText"/>
        <w:jc w:val="both"/>
        <w:rPr>
          <w:lang w:val="bg-BG"/>
        </w:rPr>
      </w:pPr>
      <w:r w:rsidRPr="00FD636E">
        <w:rPr>
          <w:rStyle w:val="FootnoteReference"/>
        </w:rPr>
        <w:footnoteRef/>
      </w:r>
      <w:r w:rsidRPr="00FD636E">
        <w:t xml:space="preserve"> </w:t>
      </w:r>
      <w:r w:rsidRPr="00C44CA0">
        <w:rPr>
          <w:sz w:val="16"/>
          <w:szCs w:val="16"/>
          <w:lang w:val="bg-BG"/>
        </w:rPr>
        <w:t>Насоки за определяне на финансови корекции, които се правят върху съвместно управляваните разходи, финансирани от Общността,  при несъответствие с правилата за възлагане на обществени поръчки, приети с решение на Европейската комисия от 19.12.2013</w:t>
      </w:r>
      <w:r>
        <w:t xml:space="preserve"> </w:t>
      </w:r>
      <w:r w:rsidRPr="00C44CA0">
        <w:rPr>
          <w:b/>
          <w:bCs/>
          <w:sz w:val="16"/>
          <w:szCs w:val="16"/>
          <w:lang w:val="bg-BG"/>
        </w:rPr>
        <w:t xml:space="preserve">и </w:t>
      </w:r>
      <w:r w:rsidRPr="001636E6">
        <w:rPr>
          <w:bCs/>
          <w:sz w:val="16"/>
          <w:szCs w:val="16"/>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Pr="008D1B21">
        <w:rPr>
          <w:sz w:val="16"/>
          <w:szCs w:val="16"/>
          <w:lang w:val="bg-BG"/>
        </w:rPr>
        <w:t>,  приета с Постановление №</w:t>
      </w:r>
      <w:r>
        <w:rPr>
          <w:sz w:val="16"/>
          <w:szCs w:val="16"/>
          <w:lang w:val="bg-BG"/>
        </w:rPr>
        <w:t>57</w:t>
      </w:r>
      <w:r w:rsidRPr="008D1B21">
        <w:rPr>
          <w:sz w:val="16"/>
          <w:szCs w:val="16"/>
          <w:lang w:val="bg-BG"/>
        </w:rPr>
        <w:t xml:space="preserve"> на МС от 201</w:t>
      </w:r>
      <w:r>
        <w:rPr>
          <w:sz w:val="16"/>
          <w:szCs w:val="16"/>
          <w:lang w:val="bg-BG"/>
        </w:rPr>
        <w:t xml:space="preserve">7 г., </w:t>
      </w:r>
      <w:proofErr w:type="spellStart"/>
      <w:r>
        <w:rPr>
          <w:sz w:val="16"/>
          <w:szCs w:val="16"/>
          <w:lang w:val="bg-BG"/>
        </w:rPr>
        <w:t>обн</w:t>
      </w:r>
      <w:proofErr w:type="spellEnd"/>
      <w:r>
        <w:rPr>
          <w:sz w:val="16"/>
          <w:szCs w:val="16"/>
          <w:lang w:val="bg-BG"/>
        </w:rPr>
        <w:t>. ДВ бр.27</w:t>
      </w:r>
      <w:r w:rsidRPr="008D1B21">
        <w:rPr>
          <w:sz w:val="16"/>
          <w:szCs w:val="16"/>
          <w:lang w:val="bg-BG"/>
        </w:rPr>
        <w:t xml:space="preserve"> от 201</w:t>
      </w:r>
      <w:r>
        <w:rPr>
          <w:sz w:val="16"/>
          <w:szCs w:val="16"/>
          <w:lang w:val="bg-BG"/>
        </w:rPr>
        <w:t>7</w:t>
      </w:r>
      <w:r w:rsidRPr="008D1B21">
        <w:rPr>
          <w:sz w:val="16"/>
          <w:szCs w:val="16"/>
          <w:lang w:val="bg-BG"/>
        </w:rPr>
        <w:t xml:space="preserve"> г</w:t>
      </w:r>
      <w:r>
        <w:rPr>
          <w:sz w:val="16"/>
          <w:szCs w:val="16"/>
          <w:lang w:val="bg-BG"/>
        </w:rPr>
        <w:t xml:space="preserve">. </w:t>
      </w:r>
    </w:p>
  </w:footnote>
  <w:footnote w:id="2">
    <w:p w:rsidR="00F34837" w:rsidRPr="006E6213" w:rsidRDefault="00F34837" w:rsidP="006D23D8">
      <w:pPr>
        <w:pStyle w:val="FootnoteText"/>
        <w:jc w:val="both"/>
        <w:rPr>
          <w:lang w:val="bg-BG"/>
        </w:rPr>
      </w:pPr>
      <w:r w:rsidRPr="00877446">
        <w:rPr>
          <w:rStyle w:val="FootnoteReference"/>
          <w:rFonts w:ascii="Times New Roman" w:hAnsi="Times New Roman"/>
          <w:sz w:val="20"/>
          <w:szCs w:val="20"/>
        </w:rPr>
        <w:footnoteRef/>
      </w:r>
      <w:r w:rsidRPr="00877446">
        <w:rPr>
          <w:rFonts w:ascii="Times New Roman" w:hAnsi="Times New Roman"/>
          <w:sz w:val="20"/>
          <w:szCs w:val="20"/>
        </w:rPr>
        <w:t xml:space="preserve"> В </w:t>
      </w:r>
      <w:proofErr w:type="spellStart"/>
      <w:r w:rsidRPr="00877446">
        <w:rPr>
          <w:rFonts w:ascii="Times New Roman" w:hAnsi="Times New Roman"/>
          <w:sz w:val="20"/>
          <w:szCs w:val="20"/>
        </w:rPr>
        <w:t>случай</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че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документацията</w:t>
      </w:r>
      <w:proofErr w:type="spellEnd"/>
      <w:r w:rsidRPr="00877446">
        <w:rPr>
          <w:rFonts w:ascii="Times New Roman" w:hAnsi="Times New Roman"/>
          <w:sz w:val="20"/>
          <w:szCs w:val="20"/>
        </w:rPr>
        <w:t xml:space="preserve"> е </w:t>
      </w:r>
      <w:proofErr w:type="spellStart"/>
      <w:r w:rsidRPr="00877446">
        <w:rPr>
          <w:rFonts w:ascii="Times New Roman" w:hAnsi="Times New Roman"/>
          <w:sz w:val="20"/>
          <w:szCs w:val="20"/>
        </w:rPr>
        <w:t>непълна</w:t>
      </w:r>
      <w:proofErr w:type="spellEnd"/>
      <w:r w:rsidRPr="00877446">
        <w:rPr>
          <w:rFonts w:ascii="Times New Roman" w:hAnsi="Times New Roman"/>
          <w:sz w:val="20"/>
          <w:szCs w:val="20"/>
        </w:rPr>
        <w:t xml:space="preserve"> и/</w:t>
      </w:r>
      <w:proofErr w:type="spellStart"/>
      <w:r w:rsidRPr="00877446">
        <w:rPr>
          <w:rFonts w:ascii="Times New Roman" w:hAnsi="Times New Roman"/>
          <w:sz w:val="20"/>
          <w:szCs w:val="20"/>
        </w:rPr>
        <w:t>или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необходими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разяснения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експертът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попълва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въпросите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контролния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лист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които</w:t>
      </w:r>
      <w:proofErr w:type="spellEnd"/>
      <w:r w:rsidRPr="00877446">
        <w:rPr>
          <w:rFonts w:ascii="Times New Roman" w:hAnsi="Times New Roman"/>
          <w:sz w:val="20"/>
          <w:szCs w:val="20"/>
        </w:rPr>
        <w:t xml:space="preserve"> е </w:t>
      </w:r>
      <w:proofErr w:type="spellStart"/>
      <w:r w:rsidRPr="00877446">
        <w:rPr>
          <w:rFonts w:ascii="Times New Roman" w:hAnsi="Times New Roman"/>
          <w:sz w:val="20"/>
          <w:szCs w:val="20"/>
        </w:rPr>
        <w:t>възможно</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бъде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даден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отговор</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като</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поставя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отрицателен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отговор</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въпросите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очакващи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разяснения</w:t>
      </w:r>
      <w:proofErr w:type="spellEnd"/>
      <w:r w:rsidRPr="00877446">
        <w:rPr>
          <w:rFonts w:ascii="Times New Roman" w:hAnsi="Times New Roman"/>
          <w:sz w:val="20"/>
          <w:szCs w:val="20"/>
        </w:rPr>
        <w:t xml:space="preserve"> и/</w:t>
      </w:r>
      <w:proofErr w:type="spellStart"/>
      <w:r w:rsidRPr="00877446">
        <w:rPr>
          <w:rFonts w:ascii="Times New Roman" w:hAnsi="Times New Roman"/>
          <w:sz w:val="20"/>
          <w:szCs w:val="20"/>
        </w:rPr>
        <w:t>или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отбелязва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констатираните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несъответствия</w:t>
      </w:r>
      <w:proofErr w:type="spellEnd"/>
      <w:r w:rsidRPr="00877446">
        <w:rPr>
          <w:rFonts w:ascii="Times New Roman" w:hAnsi="Times New Roman"/>
          <w:sz w:val="20"/>
          <w:szCs w:val="20"/>
        </w:rPr>
        <w:t xml:space="preserve"> в </w:t>
      </w:r>
      <w:proofErr w:type="spellStart"/>
      <w:r w:rsidRPr="00877446">
        <w:rPr>
          <w:rFonts w:ascii="Times New Roman" w:hAnsi="Times New Roman"/>
          <w:sz w:val="20"/>
          <w:szCs w:val="20"/>
        </w:rPr>
        <w:t>Раздел</w:t>
      </w:r>
      <w:proofErr w:type="spellEnd"/>
      <w:r w:rsidRPr="00877446">
        <w:rPr>
          <w:rFonts w:ascii="Times New Roman" w:hAnsi="Times New Roman"/>
          <w:sz w:val="20"/>
          <w:szCs w:val="20"/>
        </w:rPr>
        <w:t xml:space="preserve"> </w:t>
      </w:r>
      <w:r>
        <w:rPr>
          <w:rFonts w:ascii="Times New Roman" w:hAnsi="Times New Roman"/>
          <w:sz w:val="20"/>
          <w:szCs w:val="20"/>
          <w:lang w:val="bg-BG"/>
        </w:rPr>
        <w:t>Б</w:t>
      </w:r>
      <w:r w:rsidRPr="00877446">
        <w:rPr>
          <w:rFonts w:ascii="Times New Roman" w:hAnsi="Times New Roman"/>
          <w:sz w:val="20"/>
          <w:szCs w:val="20"/>
        </w:rPr>
        <w:t xml:space="preserve"> в </w:t>
      </w:r>
      <w:proofErr w:type="spellStart"/>
      <w:r w:rsidRPr="00877446">
        <w:rPr>
          <w:rFonts w:ascii="Times New Roman" w:hAnsi="Times New Roman"/>
          <w:sz w:val="20"/>
          <w:szCs w:val="20"/>
        </w:rPr>
        <w:t>частта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Коментари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първи</w:t>
      </w:r>
      <w:proofErr w:type="spellEnd"/>
      <w:r w:rsidRPr="00877446">
        <w:rPr>
          <w:rFonts w:ascii="Times New Roman" w:hAnsi="Times New Roman"/>
          <w:sz w:val="20"/>
          <w:szCs w:val="20"/>
        </w:rPr>
        <w:t>/</w:t>
      </w:r>
      <w:proofErr w:type="spellStart"/>
      <w:r w:rsidRPr="00877446">
        <w:rPr>
          <w:rFonts w:ascii="Times New Roman" w:hAnsi="Times New Roman"/>
          <w:sz w:val="20"/>
          <w:szCs w:val="20"/>
        </w:rPr>
        <w:t>втори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w:t>
      </w:r>
      <w:proofErr w:type="spellEnd"/>
      <w:r w:rsidRPr="00877446">
        <w:rPr>
          <w:rFonts w:ascii="Times New Roman" w:hAnsi="Times New Roman"/>
          <w:sz w:val="20"/>
          <w:szCs w:val="20"/>
        </w:rPr>
        <w:t xml:space="preserve">“ и </w:t>
      </w:r>
      <w:proofErr w:type="spellStart"/>
      <w:r w:rsidRPr="00877446">
        <w:rPr>
          <w:rFonts w:ascii="Times New Roman" w:hAnsi="Times New Roman"/>
          <w:sz w:val="20"/>
          <w:szCs w:val="20"/>
        </w:rPr>
        <w:t>разпечатва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целия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контролен</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лист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След</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получаване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необходимата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документация</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попълва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съответстващият</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чек</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колона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Проверка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след</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допълнителни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документи</w:t>
      </w:r>
      <w:proofErr w:type="spellEnd"/>
      <w:r w:rsidRPr="00877446">
        <w:rPr>
          <w:rFonts w:ascii="Times New Roman" w:hAnsi="Times New Roman"/>
          <w:sz w:val="20"/>
          <w:szCs w:val="20"/>
        </w:rPr>
        <w:t xml:space="preserve">“ и </w:t>
      </w:r>
      <w:proofErr w:type="spellStart"/>
      <w:r w:rsidRPr="00877446">
        <w:rPr>
          <w:rFonts w:ascii="Times New Roman" w:hAnsi="Times New Roman"/>
          <w:sz w:val="20"/>
          <w:szCs w:val="20"/>
        </w:rPr>
        <w:t>Раздел</w:t>
      </w:r>
      <w:proofErr w:type="spellEnd"/>
      <w:r w:rsidRPr="00877446">
        <w:rPr>
          <w:rFonts w:ascii="Times New Roman" w:hAnsi="Times New Roman"/>
          <w:sz w:val="20"/>
          <w:szCs w:val="20"/>
        </w:rPr>
        <w:t xml:space="preserve"> </w:t>
      </w:r>
      <w:r>
        <w:rPr>
          <w:rFonts w:ascii="Times New Roman" w:hAnsi="Times New Roman"/>
          <w:sz w:val="20"/>
          <w:szCs w:val="20"/>
          <w:lang w:val="bg-BG"/>
        </w:rPr>
        <w:t>Б</w:t>
      </w:r>
      <w:r w:rsidRPr="00877446">
        <w:rPr>
          <w:rFonts w:ascii="Times New Roman" w:hAnsi="Times New Roman"/>
          <w:sz w:val="20"/>
          <w:szCs w:val="20"/>
        </w:rPr>
        <w:t xml:space="preserve"> в </w:t>
      </w:r>
      <w:proofErr w:type="spellStart"/>
      <w:r w:rsidRPr="00877446">
        <w:rPr>
          <w:rFonts w:ascii="Times New Roman" w:hAnsi="Times New Roman"/>
          <w:sz w:val="20"/>
          <w:szCs w:val="20"/>
        </w:rPr>
        <w:t>частта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Заключение</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на</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първи</w:t>
      </w:r>
      <w:proofErr w:type="spellEnd"/>
      <w:r w:rsidRPr="00877446">
        <w:rPr>
          <w:rFonts w:ascii="Times New Roman" w:hAnsi="Times New Roman"/>
          <w:sz w:val="20"/>
          <w:szCs w:val="20"/>
        </w:rPr>
        <w:t>/</w:t>
      </w:r>
      <w:proofErr w:type="spellStart"/>
      <w:r w:rsidRPr="00877446">
        <w:rPr>
          <w:rFonts w:ascii="Times New Roman" w:hAnsi="Times New Roman"/>
          <w:sz w:val="20"/>
          <w:szCs w:val="20"/>
        </w:rPr>
        <w:t>втори</w:t>
      </w:r>
      <w:proofErr w:type="spellEnd"/>
      <w:r w:rsidRPr="00877446">
        <w:rPr>
          <w:rFonts w:ascii="Times New Roman" w:hAnsi="Times New Roman"/>
          <w:sz w:val="20"/>
          <w:szCs w:val="20"/>
        </w:rPr>
        <w:t xml:space="preserve"> </w:t>
      </w:r>
      <w:proofErr w:type="spellStart"/>
      <w:r w:rsidRPr="00877446">
        <w:rPr>
          <w:rFonts w:ascii="Times New Roman" w:hAnsi="Times New Roman"/>
          <w:sz w:val="20"/>
          <w:szCs w:val="20"/>
        </w:rPr>
        <w:t>експерт</w:t>
      </w:r>
      <w:proofErr w:type="spellEnd"/>
      <w:r w:rsidRPr="00877446">
        <w:rPr>
          <w:rFonts w:ascii="Times New Roman" w:hAnsi="Times New Roman"/>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4E" w:rsidRDefault="00B109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04" w:type="dxa"/>
      <w:jc w:val="center"/>
      <w:tblInd w:w="-1495" w:type="dxa"/>
      <w:tblLayout w:type="fixed"/>
      <w:tblCellMar>
        <w:left w:w="0" w:type="dxa"/>
        <w:right w:w="0" w:type="dxa"/>
      </w:tblCellMar>
      <w:tblLook w:val="0000" w:firstRow="0" w:lastRow="0" w:firstColumn="0" w:lastColumn="0" w:noHBand="0" w:noVBand="0"/>
    </w:tblPr>
    <w:tblGrid>
      <w:gridCol w:w="5706"/>
      <w:gridCol w:w="1805"/>
      <w:gridCol w:w="5003"/>
      <w:gridCol w:w="2590"/>
    </w:tblGrid>
    <w:tr w:rsidR="00F34837" w:rsidRPr="004E1DE5" w:rsidTr="004051D5">
      <w:trPr>
        <w:trHeight w:val="646"/>
        <w:tblHeader/>
        <w:jc w:val="center"/>
      </w:trPr>
      <w:tc>
        <w:tcPr>
          <w:tcW w:w="5706" w:type="dxa"/>
          <w:vMerge w:val="restart"/>
          <w:tcBorders>
            <w:top w:val="single" w:sz="1" w:space="0" w:color="000000"/>
            <w:left w:val="single" w:sz="1" w:space="0" w:color="000000"/>
          </w:tcBorders>
          <w:vAlign w:val="center"/>
        </w:tcPr>
        <w:p w:rsidR="00F34837" w:rsidRPr="004E1DE5" w:rsidRDefault="00F34837" w:rsidP="00540C6C">
          <w:pPr>
            <w:pStyle w:val="Index"/>
            <w:spacing w:before="0" w:beforeAutospacing="0" w:after="0" w:afterAutospacing="0"/>
            <w:jc w:val="center"/>
            <w:rPr>
              <w:b/>
              <w:sz w:val="20"/>
              <w:szCs w:val="20"/>
              <w:lang w:val="bg-BG"/>
            </w:rPr>
          </w:pPr>
          <w:r w:rsidRPr="004E1DE5">
            <w:rPr>
              <w:b/>
              <w:sz w:val="20"/>
              <w:szCs w:val="20"/>
              <w:lang w:val="bg-BG"/>
            </w:rPr>
            <w:t>М</w:t>
          </w:r>
          <w:r>
            <w:rPr>
              <w:b/>
              <w:sz w:val="20"/>
              <w:szCs w:val="20"/>
              <w:lang w:val="bg-BG"/>
            </w:rPr>
            <w:t>инистерство на земеделието, храните и горите</w:t>
          </w:r>
        </w:p>
        <w:p w:rsidR="00F34837" w:rsidRPr="004E1DE5" w:rsidRDefault="00F34837" w:rsidP="00540C6C">
          <w:pPr>
            <w:pStyle w:val="Index"/>
            <w:spacing w:before="0" w:beforeAutospacing="0" w:after="0" w:afterAutospacing="0"/>
            <w:jc w:val="center"/>
            <w:rPr>
              <w:b/>
              <w:sz w:val="20"/>
              <w:szCs w:val="20"/>
              <w:lang w:val="bg-BG"/>
            </w:rPr>
          </w:pPr>
        </w:p>
        <w:p w:rsidR="00F34837" w:rsidRPr="004E1DE5" w:rsidRDefault="00F34837" w:rsidP="00540C6C">
          <w:pPr>
            <w:pStyle w:val="Index"/>
            <w:spacing w:before="0" w:beforeAutospacing="0" w:after="0" w:afterAutospacing="0"/>
            <w:jc w:val="center"/>
            <w:rPr>
              <w:b/>
              <w:sz w:val="20"/>
              <w:szCs w:val="20"/>
              <w:lang w:val="bg-BG"/>
            </w:rPr>
          </w:pPr>
          <w:r>
            <w:rPr>
              <w:b/>
              <w:sz w:val="20"/>
              <w:szCs w:val="20"/>
              <w:lang w:val="bg-BG"/>
            </w:rPr>
            <w:t>Дирекция “Морско дело и рибарство” – Управляващ орган на ПМДР</w:t>
          </w:r>
        </w:p>
      </w:tc>
      <w:tc>
        <w:tcPr>
          <w:tcW w:w="6808" w:type="dxa"/>
          <w:gridSpan w:val="2"/>
          <w:tcBorders>
            <w:top w:val="single" w:sz="1" w:space="0" w:color="000000"/>
            <w:left w:val="single" w:sz="1" w:space="0" w:color="000000"/>
            <w:bottom w:val="single" w:sz="1" w:space="0" w:color="000000"/>
          </w:tcBorders>
          <w:vAlign w:val="center"/>
        </w:tcPr>
        <w:p w:rsidR="00F34837" w:rsidRPr="004E1DE5" w:rsidRDefault="00F34837" w:rsidP="00540C6C">
          <w:pPr>
            <w:pStyle w:val="Index"/>
            <w:spacing w:before="0" w:beforeAutospacing="0" w:after="0" w:afterAutospacing="0"/>
            <w:jc w:val="center"/>
            <w:rPr>
              <w:b/>
              <w:sz w:val="20"/>
              <w:szCs w:val="20"/>
              <w:lang w:val="bg-BG"/>
            </w:rPr>
          </w:pPr>
          <w:r>
            <w:rPr>
              <w:b/>
              <w:sz w:val="20"/>
              <w:szCs w:val="20"/>
              <w:lang w:val="bg-BG"/>
            </w:rPr>
            <w:t>ПРОГРАМА ЗА МОРСКО ДЕЛО И РИБАРСТВО 2014-2020 (ПМДР</w:t>
          </w:r>
          <w:r w:rsidRPr="004E1DE5">
            <w:rPr>
              <w:b/>
              <w:sz w:val="20"/>
              <w:szCs w:val="20"/>
              <w:lang w:val="bg-BG"/>
            </w:rPr>
            <w:t>)</w:t>
          </w:r>
        </w:p>
      </w:tc>
      <w:tc>
        <w:tcPr>
          <w:tcW w:w="2590" w:type="dxa"/>
          <w:tcBorders>
            <w:top w:val="single" w:sz="1" w:space="0" w:color="000000"/>
            <w:left w:val="single" w:sz="1" w:space="0" w:color="000000"/>
            <w:bottom w:val="single" w:sz="1" w:space="0" w:color="000000"/>
            <w:right w:val="single" w:sz="1" w:space="0" w:color="000000"/>
          </w:tcBorders>
          <w:vAlign w:val="center"/>
        </w:tcPr>
        <w:p w:rsidR="00F34837" w:rsidRPr="003F139D" w:rsidRDefault="00F34837" w:rsidP="00D758A9">
          <w:pPr>
            <w:pStyle w:val="Index"/>
            <w:spacing w:before="0" w:beforeAutospacing="0" w:after="0" w:afterAutospacing="0"/>
            <w:jc w:val="center"/>
            <w:rPr>
              <w:b/>
              <w:sz w:val="20"/>
              <w:szCs w:val="20"/>
              <w:lang w:val="bg-BG"/>
            </w:rPr>
          </w:pPr>
          <w:r w:rsidRPr="004E1DE5">
            <w:rPr>
              <w:b/>
              <w:sz w:val="20"/>
              <w:szCs w:val="20"/>
              <w:lang w:val="bg-BG"/>
            </w:rPr>
            <w:t xml:space="preserve">Вариант </w:t>
          </w:r>
          <w:r w:rsidR="00D758A9">
            <w:rPr>
              <w:b/>
              <w:sz w:val="20"/>
              <w:szCs w:val="20"/>
              <w:lang w:val="bg-BG"/>
            </w:rPr>
            <w:t>2</w:t>
          </w:r>
        </w:p>
      </w:tc>
    </w:tr>
    <w:tr w:rsidR="00F34837" w:rsidRPr="004E1DE5" w:rsidTr="004051D5">
      <w:trPr>
        <w:trHeight w:val="747"/>
        <w:jc w:val="center"/>
      </w:trPr>
      <w:tc>
        <w:tcPr>
          <w:tcW w:w="5706" w:type="dxa"/>
          <w:vMerge/>
          <w:tcBorders>
            <w:left w:val="single" w:sz="1" w:space="0" w:color="000000"/>
          </w:tcBorders>
          <w:vAlign w:val="center"/>
        </w:tcPr>
        <w:p w:rsidR="00F34837" w:rsidRPr="004E1DE5" w:rsidRDefault="00F34837" w:rsidP="00540C6C">
          <w:pPr>
            <w:pStyle w:val="Index"/>
            <w:spacing w:before="0" w:beforeAutospacing="0" w:after="0" w:afterAutospacing="0"/>
            <w:jc w:val="center"/>
            <w:rPr>
              <w:b/>
              <w:sz w:val="20"/>
              <w:szCs w:val="20"/>
              <w:lang w:val="bg-BG"/>
            </w:rPr>
          </w:pPr>
        </w:p>
      </w:tc>
      <w:tc>
        <w:tcPr>
          <w:tcW w:w="1805" w:type="dxa"/>
          <w:tcBorders>
            <w:left w:val="single" w:sz="1" w:space="0" w:color="000000"/>
            <w:bottom w:val="single" w:sz="1" w:space="0" w:color="000000"/>
            <w:right w:val="single" w:sz="1" w:space="0" w:color="000000"/>
          </w:tcBorders>
          <w:vAlign w:val="center"/>
        </w:tcPr>
        <w:p w:rsidR="00F34837" w:rsidRPr="004E1DE5" w:rsidRDefault="00F34837" w:rsidP="00540C6C">
          <w:pPr>
            <w:pStyle w:val="TableContents"/>
            <w:spacing w:beforeAutospacing="0" w:after="0" w:afterAutospacing="0"/>
            <w:jc w:val="center"/>
            <w:rPr>
              <w:b/>
              <w:sz w:val="20"/>
              <w:lang w:val="bg-BG"/>
            </w:rPr>
          </w:pPr>
          <w:r w:rsidRPr="004E1DE5">
            <w:rPr>
              <w:b/>
              <w:sz w:val="20"/>
              <w:lang w:val="bg-BG"/>
            </w:rPr>
            <w:t>Глава 7</w:t>
          </w:r>
        </w:p>
        <w:p w:rsidR="00F34837" w:rsidRPr="00C416DC" w:rsidRDefault="00F34837" w:rsidP="00C416DC">
          <w:pPr>
            <w:pStyle w:val="TableContents"/>
            <w:spacing w:beforeAutospacing="0" w:after="0" w:afterAutospacing="0"/>
            <w:jc w:val="center"/>
            <w:rPr>
              <w:b/>
              <w:sz w:val="20"/>
              <w:lang w:val="bg-BG"/>
            </w:rPr>
          </w:pPr>
          <w:r w:rsidRPr="004E1DE5">
            <w:rPr>
              <w:b/>
              <w:sz w:val="20"/>
              <w:lang w:val="bg-BG"/>
            </w:rPr>
            <w:t xml:space="preserve">Приложение </w:t>
          </w:r>
          <w:r w:rsidRPr="00D428ED">
            <w:rPr>
              <w:b/>
              <w:sz w:val="20"/>
              <w:lang w:val="bg-BG"/>
            </w:rPr>
            <w:t>7.</w:t>
          </w:r>
          <w:r w:rsidRPr="00D428ED">
            <w:rPr>
              <w:b/>
              <w:sz w:val="20"/>
            </w:rPr>
            <w:t>2</w:t>
          </w:r>
          <w:r w:rsidRPr="00F34837">
            <w:rPr>
              <w:b/>
              <w:sz w:val="20"/>
              <w:lang w:val="bg-BG"/>
            </w:rPr>
            <w:t>6</w:t>
          </w:r>
        </w:p>
      </w:tc>
      <w:tc>
        <w:tcPr>
          <w:tcW w:w="5003" w:type="dxa"/>
          <w:tcBorders>
            <w:left w:val="single" w:sz="1" w:space="0" w:color="000000"/>
            <w:bottom w:val="single" w:sz="1" w:space="0" w:color="000000"/>
            <w:right w:val="single" w:sz="1" w:space="0" w:color="000000"/>
          </w:tcBorders>
          <w:vAlign w:val="center"/>
        </w:tcPr>
        <w:p w:rsidR="00F34837" w:rsidRPr="00171CE1" w:rsidRDefault="00F34837" w:rsidP="00540C6C">
          <w:pPr>
            <w:pStyle w:val="TableContents"/>
            <w:spacing w:beforeAutospacing="0" w:after="0" w:afterAutospacing="0"/>
            <w:jc w:val="center"/>
            <w:rPr>
              <w:b/>
              <w:iCs/>
              <w:sz w:val="20"/>
              <w:lang w:val="bg-BG"/>
            </w:rPr>
          </w:pPr>
          <w:r w:rsidRPr="00171CE1">
            <w:rPr>
              <w:b/>
              <w:iCs/>
              <w:sz w:val="20"/>
              <w:lang w:val="bg-BG"/>
            </w:rPr>
            <w:t xml:space="preserve">Контролен лист за </w:t>
          </w:r>
        </w:p>
        <w:p w:rsidR="00F34837" w:rsidRPr="000A7FDB" w:rsidRDefault="00F34837" w:rsidP="00B71CAB">
          <w:pPr>
            <w:tabs>
              <w:tab w:val="num" w:pos="0"/>
            </w:tabs>
            <w:jc w:val="center"/>
            <w:rPr>
              <w:b/>
              <w:sz w:val="20"/>
              <w:szCs w:val="20"/>
            </w:rPr>
          </w:pPr>
          <w:r w:rsidRPr="000A7FDB">
            <w:rPr>
              <w:b/>
              <w:sz w:val="20"/>
              <w:szCs w:val="20"/>
            </w:rPr>
            <w:t>проверка на обществени поръчки, възложени след открита процедура по</w:t>
          </w:r>
          <w:r>
            <w:rPr>
              <w:b/>
              <w:sz w:val="20"/>
              <w:szCs w:val="20"/>
            </w:rPr>
            <w:t xml:space="preserve"> чл. 18, ал. 1, т. 1 от </w:t>
          </w:r>
          <w:r w:rsidRPr="000A7FDB">
            <w:rPr>
              <w:b/>
              <w:sz w:val="20"/>
              <w:szCs w:val="20"/>
            </w:rPr>
            <w:t>Закона за обществените поръчки</w:t>
          </w:r>
          <w:r>
            <w:rPr>
              <w:b/>
              <w:sz w:val="20"/>
              <w:szCs w:val="20"/>
            </w:rPr>
            <w:t xml:space="preserve"> </w:t>
          </w:r>
          <w:r w:rsidRPr="00F34837">
            <w:rPr>
              <w:b/>
              <w:sz w:val="20"/>
              <w:szCs w:val="20"/>
            </w:rPr>
            <w:t>– в сила от 15.04.2016 г.</w:t>
          </w:r>
        </w:p>
        <w:p w:rsidR="00F34837" w:rsidRPr="00B71CAB" w:rsidRDefault="00F34837" w:rsidP="00B71CAB">
          <w:pPr>
            <w:pStyle w:val="TableContents"/>
            <w:spacing w:beforeAutospacing="0" w:after="0" w:afterAutospacing="0"/>
            <w:rPr>
              <w:b/>
              <w:iCs/>
              <w:sz w:val="20"/>
            </w:rPr>
          </w:pPr>
        </w:p>
      </w:tc>
      <w:tc>
        <w:tcPr>
          <w:tcW w:w="2590" w:type="dxa"/>
          <w:tcBorders>
            <w:left w:val="single" w:sz="1" w:space="0" w:color="000000"/>
            <w:bottom w:val="single" w:sz="2" w:space="0" w:color="000000"/>
            <w:right w:val="single" w:sz="1" w:space="0" w:color="000000"/>
          </w:tcBorders>
          <w:vAlign w:val="center"/>
        </w:tcPr>
        <w:p w:rsidR="00F34837" w:rsidRPr="004E1DE5" w:rsidRDefault="00F34837" w:rsidP="00540C6C">
          <w:pPr>
            <w:pStyle w:val="TableContents"/>
            <w:spacing w:beforeAutospacing="0" w:after="0" w:afterAutospacing="0"/>
            <w:jc w:val="center"/>
            <w:rPr>
              <w:b/>
              <w:sz w:val="20"/>
              <w:lang w:val="bg-BG"/>
            </w:rPr>
          </w:pPr>
          <w:r w:rsidRPr="004E1DE5">
            <w:rPr>
              <w:b/>
              <w:sz w:val="20"/>
              <w:lang w:val="bg-BG"/>
            </w:rPr>
            <w:t xml:space="preserve">страница: </w:t>
          </w:r>
          <w:r w:rsidRPr="004E1DE5">
            <w:rPr>
              <w:rStyle w:val="PageNumber"/>
              <w:rFonts w:eastAsia="Times New Roman"/>
              <w:color w:val="auto"/>
              <w:sz w:val="20"/>
              <w:lang w:val="bg-BG"/>
            </w:rPr>
            <w:fldChar w:fldCharType="begin"/>
          </w:r>
          <w:r w:rsidRPr="004E1DE5">
            <w:rPr>
              <w:rStyle w:val="PageNumber"/>
              <w:rFonts w:eastAsia="Times New Roman"/>
              <w:color w:val="auto"/>
              <w:sz w:val="20"/>
              <w:lang w:val="bg-BG"/>
            </w:rPr>
            <w:instrText xml:space="preserve"> PAGE </w:instrText>
          </w:r>
          <w:r w:rsidRPr="004E1DE5">
            <w:rPr>
              <w:rStyle w:val="PageNumber"/>
              <w:rFonts w:eastAsia="Times New Roman"/>
              <w:color w:val="auto"/>
              <w:sz w:val="20"/>
              <w:lang w:val="bg-BG"/>
            </w:rPr>
            <w:fldChar w:fldCharType="separate"/>
          </w:r>
          <w:r w:rsidR="00E55FBC">
            <w:rPr>
              <w:rStyle w:val="PageNumber"/>
              <w:rFonts w:eastAsia="Times New Roman"/>
              <w:noProof/>
              <w:color w:val="auto"/>
              <w:sz w:val="20"/>
              <w:lang w:val="bg-BG"/>
            </w:rPr>
            <w:t>2</w:t>
          </w:r>
          <w:r w:rsidRPr="004E1DE5">
            <w:rPr>
              <w:rStyle w:val="PageNumber"/>
              <w:rFonts w:eastAsia="Times New Roman"/>
              <w:color w:val="auto"/>
              <w:sz w:val="20"/>
              <w:lang w:val="bg-BG"/>
            </w:rPr>
            <w:fldChar w:fldCharType="end"/>
          </w:r>
        </w:p>
      </w:tc>
    </w:tr>
    <w:tr w:rsidR="00F34837" w:rsidRPr="004E1DE5" w:rsidTr="004051D5">
      <w:trPr>
        <w:trHeight w:val="179"/>
        <w:jc w:val="center"/>
      </w:trPr>
      <w:tc>
        <w:tcPr>
          <w:tcW w:w="5706" w:type="dxa"/>
          <w:vMerge/>
          <w:tcBorders>
            <w:left w:val="single" w:sz="1" w:space="0" w:color="000000"/>
          </w:tcBorders>
          <w:vAlign w:val="center"/>
        </w:tcPr>
        <w:p w:rsidR="00F34837" w:rsidRPr="004E1DE5" w:rsidRDefault="00F34837" w:rsidP="00540C6C">
          <w:pPr>
            <w:pStyle w:val="TableContents"/>
            <w:spacing w:beforeAutospacing="0" w:after="0" w:afterAutospacing="0"/>
            <w:jc w:val="center"/>
            <w:rPr>
              <w:b/>
              <w:sz w:val="20"/>
              <w:lang w:val="bg-BG"/>
            </w:rPr>
          </w:pPr>
        </w:p>
      </w:tc>
      <w:tc>
        <w:tcPr>
          <w:tcW w:w="6808" w:type="dxa"/>
          <w:gridSpan w:val="2"/>
          <w:vMerge w:val="restart"/>
          <w:tcBorders>
            <w:left w:val="single" w:sz="1" w:space="0" w:color="000000"/>
            <w:right w:val="single" w:sz="2" w:space="0" w:color="000000"/>
          </w:tcBorders>
          <w:vAlign w:val="center"/>
        </w:tcPr>
        <w:p w:rsidR="00F34837" w:rsidRPr="004E1DE5" w:rsidRDefault="00F34837" w:rsidP="00540C6C">
          <w:pPr>
            <w:pStyle w:val="TableContents"/>
            <w:spacing w:beforeAutospacing="0" w:after="0" w:afterAutospacing="0"/>
            <w:jc w:val="center"/>
            <w:rPr>
              <w:b/>
              <w:sz w:val="20"/>
              <w:lang w:val="bg-BG"/>
            </w:rPr>
          </w:pPr>
          <w:r w:rsidRPr="004E1DE5">
            <w:rPr>
              <w:b/>
              <w:sz w:val="20"/>
              <w:lang w:val="bg-BG"/>
            </w:rPr>
            <w:t>Одобрен от: Ръководител на Управляващия орган</w:t>
          </w:r>
        </w:p>
      </w:tc>
      <w:tc>
        <w:tcPr>
          <w:tcW w:w="2590" w:type="dxa"/>
          <w:tcBorders>
            <w:top w:val="single" w:sz="2" w:space="0" w:color="000000"/>
            <w:left w:val="single" w:sz="2" w:space="0" w:color="000000"/>
            <w:bottom w:val="single" w:sz="2" w:space="0" w:color="000000"/>
            <w:right w:val="single" w:sz="2" w:space="0" w:color="000000"/>
          </w:tcBorders>
          <w:vAlign w:val="center"/>
        </w:tcPr>
        <w:p w:rsidR="00F34837" w:rsidRPr="004E1DE5" w:rsidRDefault="00F34837" w:rsidP="00540C6C">
          <w:pPr>
            <w:pStyle w:val="TableContents"/>
            <w:spacing w:beforeAutospacing="0" w:after="0" w:afterAutospacing="0" w:line="276" w:lineRule="auto"/>
            <w:jc w:val="center"/>
            <w:rPr>
              <w:b/>
              <w:sz w:val="20"/>
              <w:lang w:val="bg-BG"/>
            </w:rPr>
          </w:pPr>
          <w:r w:rsidRPr="004E1DE5">
            <w:rPr>
              <w:b/>
              <w:sz w:val="20"/>
              <w:lang w:val="bg-BG"/>
            </w:rPr>
            <w:t>Дата:</w:t>
          </w:r>
        </w:p>
        <w:p w:rsidR="00F34837" w:rsidRPr="004E1DE5" w:rsidRDefault="00B1094E" w:rsidP="00540C6C">
          <w:pPr>
            <w:pStyle w:val="TableContents"/>
            <w:spacing w:beforeAutospacing="0" w:after="0" w:afterAutospacing="0" w:line="276" w:lineRule="auto"/>
            <w:jc w:val="center"/>
            <w:rPr>
              <w:b/>
              <w:sz w:val="20"/>
              <w:lang w:val="bg-BG"/>
            </w:rPr>
          </w:pPr>
          <w:r>
            <w:rPr>
              <w:b/>
              <w:sz w:val="20"/>
              <w:lang w:val="bg-BG"/>
            </w:rPr>
            <w:t>януари 2018</w:t>
          </w:r>
          <w:r w:rsidR="00F34837" w:rsidRPr="004E1DE5">
            <w:rPr>
              <w:b/>
              <w:sz w:val="20"/>
              <w:lang w:val="bg-BG"/>
            </w:rPr>
            <w:t xml:space="preserve"> г.</w:t>
          </w:r>
        </w:p>
      </w:tc>
    </w:tr>
    <w:tr w:rsidR="00F34837" w:rsidRPr="004E1DE5" w:rsidTr="004051D5">
      <w:trPr>
        <w:trHeight w:val="178"/>
        <w:jc w:val="center"/>
      </w:trPr>
      <w:tc>
        <w:tcPr>
          <w:tcW w:w="5706" w:type="dxa"/>
          <w:vMerge/>
          <w:tcBorders>
            <w:left w:val="single" w:sz="1" w:space="0" w:color="000000"/>
            <w:bottom w:val="single" w:sz="1" w:space="0" w:color="000000"/>
          </w:tcBorders>
          <w:vAlign w:val="center"/>
        </w:tcPr>
        <w:p w:rsidR="00F34837" w:rsidRPr="004E1DE5" w:rsidRDefault="00F34837" w:rsidP="00540C6C">
          <w:pPr>
            <w:pStyle w:val="TableContents"/>
            <w:spacing w:beforeAutospacing="0" w:after="0" w:afterAutospacing="0"/>
            <w:jc w:val="center"/>
            <w:rPr>
              <w:b/>
              <w:sz w:val="20"/>
              <w:lang w:val="bg-BG"/>
            </w:rPr>
          </w:pPr>
        </w:p>
      </w:tc>
      <w:tc>
        <w:tcPr>
          <w:tcW w:w="6808" w:type="dxa"/>
          <w:gridSpan w:val="2"/>
          <w:vMerge/>
          <w:tcBorders>
            <w:left w:val="single" w:sz="1" w:space="0" w:color="000000"/>
            <w:bottom w:val="single" w:sz="1" w:space="0" w:color="000000"/>
            <w:right w:val="single" w:sz="2" w:space="0" w:color="000000"/>
          </w:tcBorders>
          <w:vAlign w:val="center"/>
        </w:tcPr>
        <w:p w:rsidR="00F34837" w:rsidRPr="004E1DE5" w:rsidRDefault="00F34837" w:rsidP="00540C6C">
          <w:pPr>
            <w:pStyle w:val="TableContents"/>
            <w:spacing w:beforeAutospacing="0" w:after="0" w:afterAutospacing="0"/>
            <w:jc w:val="center"/>
            <w:rPr>
              <w:b/>
              <w:sz w:val="20"/>
              <w:lang w:val="bg-BG"/>
            </w:rPr>
          </w:pPr>
        </w:p>
      </w:tc>
      <w:tc>
        <w:tcPr>
          <w:tcW w:w="2590" w:type="dxa"/>
          <w:tcBorders>
            <w:top w:val="single" w:sz="2" w:space="0" w:color="000000"/>
            <w:left w:val="single" w:sz="2" w:space="0" w:color="000000"/>
            <w:bottom w:val="single" w:sz="2" w:space="0" w:color="000000"/>
            <w:right w:val="single" w:sz="2" w:space="0" w:color="000000"/>
          </w:tcBorders>
          <w:vAlign w:val="center"/>
        </w:tcPr>
        <w:p w:rsidR="00F34837" w:rsidRDefault="00F34837" w:rsidP="00540C6C">
          <w:pPr>
            <w:widowControl w:val="0"/>
            <w:suppressLineNumbers/>
            <w:suppressAutoHyphens/>
            <w:spacing w:line="276" w:lineRule="auto"/>
            <w:jc w:val="center"/>
            <w:rPr>
              <w:rFonts w:eastAsia="HG Mincho Light J"/>
              <w:b/>
              <w:color w:val="000000"/>
              <w:sz w:val="20"/>
              <w:szCs w:val="22"/>
              <w:lang w:eastAsia="en-US"/>
            </w:rPr>
          </w:pPr>
          <w:r>
            <w:rPr>
              <w:rFonts w:eastAsia="HG Mincho Light J"/>
              <w:b/>
              <w:color w:val="000000"/>
              <w:sz w:val="20"/>
              <w:szCs w:val="22"/>
              <w:lang w:eastAsia="en-US"/>
            </w:rPr>
            <w:t>Версия:</w:t>
          </w:r>
        </w:p>
        <w:p w:rsidR="00F34837" w:rsidRPr="004E1DE5" w:rsidRDefault="00B1094E" w:rsidP="00540C6C">
          <w:pPr>
            <w:pStyle w:val="TableContents"/>
            <w:spacing w:beforeAutospacing="0" w:after="0" w:afterAutospacing="0" w:line="276" w:lineRule="auto"/>
            <w:jc w:val="center"/>
            <w:rPr>
              <w:b/>
              <w:sz w:val="20"/>
              <w:lang w:val="bg-BG"/>
            </w:rPr>
          </w:pPr>
          <w:r>
            <w:rPr>
              <w:b/>
              <w:sz w:val="20"/>
              <w:lang w:val="bg-BG"/>
            </w:rPr>
            <w:t>януари 2018</w:t>
          </w:r>
          <w:r w:rsidR="00F34837">
            <w:rPr>
              <w:b/>
              <w:sz w:val="20"/>
              <w:szCs w:val="22"/>
              <w:lang w:eastAsia="en-US"/>
            </w:rPr>
            <w:t xml:space="preserve"> г.</w:t>
          </w:r>
        </w:p>
      </w:tc>
    </w:tr>
  </w:tbl>
  <w:p w:rsidR="00F34837" w:rsidRPr="00540C6C" w:rsidRDefault="00F34837" w:rsidP="00540C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94E" w:rsidRDefault="00B109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72"/>
    <w:multiLevelType w:val="hybridMultilevel"/>
    <w:tmpl w:val="FEB8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4">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5">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14">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31008F4"/>
    <w:multiLevelType w:val="hybridMultilevel"/>
    <w:tmpl w:val="573CF584"/>
    <w:lvl w:ilvl="0" w:tplc="4E86FF2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13"/>
  </w:num>
  <w:num w:numId="3">
    <w:abstractNumId w:val="3"/>
  </w:num>
  <w:num w:numId="4">
    <w:abstractNumId w:val="4"/>
  </w:num>
  <w:num w:numId="5">
    <w:abstractNumId w:val="11"/>
  </w:num>
  <w:num w:numId="6">
    <w:abstractNumId w:val="6"/>
  </w:num>
  <w:num w:numId="7">
    <w:abstractNumId w:val="2"/>
  </w:num>
  <w:num w:numId="8">
    <w:abstractNumId w:val="9"/>
  </w:num>
  <w:num w:numId="9">
    <w:abstractNumId w:val="1"/>
  </w:num>
  <w:num w:numId="10">
    <w:abstractNumId w:val="14"/>
  </w:num>
  <w:num w:numId="11">
    <w:abstractNumId w:val="15"/>
  </w:num>
  <w:num w:numId="12">
    <w:abstractNumId w:val="5"/>
  </w:num>
  <w:num w:numId="13">
    <w:abstractNumId w:val="12"/>
  </w:num>
  <w:num w:numId="14">
    <w:abstractNumId w:val="8"/>
  </w:num>
  <w:num w:numId="15">
    <w:abstractNumId w:val="10"/>
  </w:num>
  <w:num w:numId="16">
    <w:abstractNumId w:val="16"/>
  </w:num>
  <w:num w:numId="1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BC4D84"/>
    <w:rsid w:val="00000897"/>
    <w:rsid w:val="00000C51"/>
    <w:rsid w:val="00000FE6"/>
    <w:rsid w:val="00001D36"/>
    <w:rsid w:val="00002DE6"/>
    <w:rsid w:val="00003CE6"/>
    <w:rsid w:val="00007B60"/>
    <w:rsid w:val="00007B8D"/>
    <w:rsid w:val="00007E52"/>
    <w:rsid w:val="00010F9B"/>
    <w:rsid w:val="000110FC"/>
    <w:rsid w:val="000116E9"/>
    <w:rsid w:val="000127F6"/>
    <w:rsid w:val="00012FB0"/>
    <w:rsid w:val="00013681"/>
    <w:rsid w:val="0001372A"/>
    <w:rsid w:val="000140B7"/>
    <w:rsid w:val="00014102"/>
    <w:rsid w:val="0001450C"/>
    <w:rsid w:val="000149F0"/>
    <w:rsid w:val="00014EE0"/>
    <w:rsid w:val="0001592A"/>
    <w:rsid w:val="00015A3C"/>
    <w:rsid w:val="000210F6"/>
    <w:rsid w:val="0002118F"/>
    <w:rsid w:val="000216B3"/>
    <w:rsid w:val="000216FF"/>
    <w:rsid w:val="00021B30"/>
    <w:rsid w:val="00021DC5"/>
    <w:rsid w:val="00022645"/>
    <w:rsid w:val="00022D31"/>
    <w:rsid w:val="000236E5"/>
    <w:rsid w:val="0002569B"/>
    <w:rsid w:val="00025ED7"/>
    <w:rsid w:val="00026311"/>
    <w:rsid w:val="00026382"/>
    <w:rsid w:val="000264AD"/>
    <w:rsid w:val="00027CC4"/>
    <w:rsid w:val="0003042B"/>
    <w:rsid w:val="00030445"/>
    <w:rsid w:val="0003044B"/>
    <w:rsid w:val="00030600"/>
    <w:rsid w:val="00031791"/>
    <w:rsid w:val="000327A4"/>
    <w:rsid w:val="00032CED"/>
    <w:rsid w:val="000335F4"/>
    <w:rsid w:val="000348C9"/>
    <w:rsid w:val="00034ACA"/>
    <w:rsid w:val="00036BD9"/>
    <w:rsid w:val="0003712A"/>
    <w:rsid w:val="000371DE"/>
    <w:rsid w:val="00040389"/>
    <w:rsid w:val="00040835"/>
    <w:rsid w:val="0004146A"/>
    <w:rsid w:val="00042152"/>
    <w:rsid w:val="0004237B"/>
    <w:rsid w:val="00042E84"/>
    <w:rsid w:val="00044420"/>
    <w:rsid w:val="0004443D"/>
    <w:rsid w:val="00044603"/>
    <w:rsid w:val="00044D57"/>
    <w:rsid w:val="000457AD"/>
    <w:rsid w:val="000462A5"/>
    <w:rsid w:val="0004650C"/>
    <w:rsid w:val="00046E66"/>
    <w:rsid w:val="000470AC"/>
    <w:rsid w:val="00047283"/>
    <w:rsid w:val="00047303"/>
    <w:rsid w:val="000479EB"/>
    <w:rsid w:val="00047C7F"/>
    <w:rsid w:val="00047CFF"/>
    <w:rsid w:val="00050732"/>
    <w:rsid w:val="00050CEE"/>
    <w:rsid w:val="00050CFD"/>
    <w:rsid w:val="00051344"/>
    <w:rsid w:val="00051AE8"/>
    <w:rsid w:val="00052DE2"/>
    <w:rsid w:val="000533C2"/>
    <w:rsid w:val="00053830"/>
    <w:rsid w:val="00054D0F"/>
    <w:rsid w:val="00062FB6"/>
    <w:rsid w:val="00063A5C"/>
    <w:rsid w:val="00063D6B"/>
    <w:rsid w:val="00065C1C"/>
    <w:rsid w:val="00065FDA"/>
    <w:rsid w:val="00066AD1"/>
    <w:rsid w:val="00067B75"/>
    <w:rsid w:val="000713C0"/>
    <w:rsid w:val="0007183A"/>
    <w:rsid w:val="000741A8"/>
    <w:rsid w:val="000744D5"/>
    <w:rsid w:val="000746CA"/>
    <w:rsid w:val="00074FEF"/>
    <w:rsid w:val="0007578C"/>
    <w:rsid w:val="00077012"/>
    <w:rsid w:val="00077A17"/>
    <w:rsid w:val="00080569"/>
    <w:rsid w:val="0008080D"/>
    <w:rsid w:val="000809EC"/>
    <w:rsid w:val="00080B73"/>
    <w:rsid w:val="00080E11"/>
    <w:rsid w:val="00080E3D"/>
    <w:rsid w:val="00081016"/>
    <w:rsid w:val="0008197C"/>
    <w:rsid w:val="00081E66"/>
    <w:rsid w:val="00082812"/>
    <w:rsid w:val="0008309A"/>
    <w:rsid w:val="000833E3"/>
    <w:rsid w:val="000835A3"/>
    <w:rsid w:val="00083994"/>
    <w:rsid w:val="00083BA8"/>
    <w:rsid w:val="000844AE"/>
    <w:rsid w:val="000858F1"/>
    <w:rsid w:val="00086A23"/>
    <w:rsid w:val="00086E10"/>
    <w:rsid w:val="00087331"/>
    <w:rsid w:val="000901CD"/>
    <w:rsid w:val="00090A9A"/>
    <w:rsid w:val="00091564"/>
    <w:rsid w:val="00091CC1"/>
    <w:rsid w:val="00092758"/>
    <w:rsid w:val="000929C5"/>
    <w:rsid w:val="00092CDB"/>
    <w:rsid w:val="0009314C"/>
    <w:rsid w:val="0009324F"/>
    <w:rsid w:val="00093FCE"/>
    <w:rsid w:val="00094810"/>
    <w:rsid w:val="00096A1F"/>
    <w:rsid w:val="00096C44"/>
    <w:rsid w:val="0009794A"/>
    <w:rsid w:val="000A0888"/>
    <w:rsid w:val="000A1231"/>
    <w:rsid w:val="000A198C"/>
    <w:rsid w:val="000A1F21"/>
    <w:rsid w:val="000A21A6"/>
    <w:rsid w:val="000A2A0B"/>
    <w:rsid w:val="000A4AB5"/>
    <w:rsid w:val="000A4DE4"/>
    <w:rsid w:val="000A5541"/>
    <w:rsid w:val="000A5E06"/>
    <w:rsid w:val="000A6E4C"/>
    <w:rsid w:val="000A7A52"/>
    <w:rsid w:val="000A7FDB"/>
    <w:rsid w:val="000B1B58"/>
    <w:rsid w:val="000B240A"/>
    <w:rsid w:val="000B328D"/>
    <w:rsid w:val="000B406C"/>
    <w:rsid w:val="000B5A1A"/>
    <w:rsid w:val="000B62F5"/>
    <w:rsid w:val="000B6B9E"/>
    <w:rsid w:val="000B7C2B"/>
    <w:rsid w:val="000B7F4C"/>
    <w:rsid w:val="000C0246"/>
    <w:rsid w:val="000C0F30"/>
    <w:rsid w:val="000C1983"/>
    <w:rsid w:val="000C2933"/>
    <w:rsid w:val="000C2D37"/>
    <w:rsid w:val="000C4100"/>
    <w:rsid w:val="000C422E"/>
    <w:rsid w:val="000C4399"/>
    <w:rsid w:val="000C46EA"/>
    <w:rsid w:val="000C4796"/>
    <w:rsid w:val="000C51B7"/>
    <w:rsid w:val="000C52A2"/>
    <w:rsid w:val="000C53FA"/>
    <w:rsid w:val="000C5DDD"/>
    <w:rsid w:val="000C68E6"/>
    <w:rsid w:val="000D06DE"/>
    <w:rsid w:val="000D0E96"/>
    <w:rsid w:val="000D19B6"/>
    <w:rsid w:val="000D1A6F"/>
    <w:rsid w:val="000D3789"/>
    <w:rsid w:val="000D44BB"/>
    <w:rsid w:val="000D4C37"/>
    <w:rsid w:val="000D50C9"/>
    <w:rsid w:val="000D53FD"/>
    <w:rsid w:val="000D72D3"/>
    <w:rsid w:val="000D7FCC"/>
    <w:rsid w:val="000E024A"/>
    <w:rsid w:val="000E0CFA"/>
    <w:rsid w:val="000E1553"/>
    <w:rsid w:val="000E1F05"/>
    <w:rsid w:val="000E2DC5"/>
    <w:rsid w:val="000E50CE"/>
    <w:rsid w:val="000E5681"/>
    <w:rsid w:val="000E65EC"/>
    <w:rsid w:val="000E6E1E"/>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6D9"/>
    <w:rsid w:val="00101593"/>
    <w:rsid w:val="00101BE5"/>
    <w:rsid w:val="00101C37"/>
    <w:rsid w:val="0010227B"/>
    <w:rsid w:val="00102617"/>
    <w:rsid w:val="0010303D"/>
    <w:rsid w:val="0010372E"/>
    <w:rsid w:val="00103D02"/>
    <w:rsid w:val="00103DC7"/>
    <w:rsid w:val="001050A5"/>
    <w:rsid w:val="00106371"/>
    <w:rsid w:val="0010662B"/>
    <w:rsid w:val="001069DD"/>
    <w:rsid w:val="00106E1C"/>
    <w:rsid w:val="0010799F"/>
    <w:rsid w:val="00107B0F"/>
    <w:rsid w:val="0011062E"/>
    <w:rsid w:val="00111930"/>
    <w:rsid w:val="00111EE3"/>
    <w:rsid w:val="00112B65"/>
    <w:rsid w:val="001132B0"/>
    <w:rsid w:val="0011349A"/>
    <w:rsid w:val="0011494A"/>
    <w:rsid w:val="00115916"/>
    <w:rsid w:val="00116416"/>
    <w:rsid w:val="0011700C"/>
    <w:rsid w:val="00117650"/>
    <w:rsid w:val="00120D2E"/>
    <w:rsid w:val="001222FB"/>
    <w:rsid w:val="00123163"/>
    <w:rsid w:val="00123984"/>
    <w:rsid w:val="00123C58"/>
    <w:rsid w:val="001243ED"/>
    <w:rsid w:val="00124566"/>
    <w:rsid w:val="001250F1"/>
    <w:rsid w:val="001254B2"/>
    <w:rsid w:val="00126AF1"/>
    <w:rsid w:val="00126EDD"/>
    <w:rsid w:val="00127BC9"/>
    <w:rsid w:val="00130722"/>
    <w:rsid w:val="00130E97"/>
    <w:rsid w:val="001323C9"/>
    <w:rsid w:val="00133734"/>
    <w:rsid w:val="001344C5"/>
    <w:rsid w:val="00134CF3"/>
    <w:rsid w:val="00134EB2"/>
    <w:rsid w:val="00134ECF"/>
    <w:rsid w:val="001358E0"/>
    <w:rsid w:val="001361B9"/>
    <w:rsid w:val="00136489"/>
    <w:rsid w:val="00136991"/>
    <w:rsid w:val="00136FC3"/>
    <w:rsid w:val="001370D9"/>
    <w:rsid w:val="001400E8"/>
    <w:rsid w:val="00140EB1"/>
    <w:rsid w:val="0014197D"/>
    <w:rsid w:val="001420A0"/>
    <w:rsid w:val="0014211D"/>
    <w:rsid w:val="001427D0"/>
    <w:rsid w:val="00142E74"/>
    <w:rsid w:val="0014469F"/>
    <w:rsid w:val="00145166"/>
    <w:rsid w:val="001452FD"/>
    <w:rsid w:val="00145476"/>
    <w:rsid w:val="0014616F"/>
    <w:rsid w:val="00146631"/>
    <w:rsid w:val="00150F3E"/>
    <w:rsid w:val="001520B6"/>
    <w:rsid w:val="00152E10"/>
    <w:rsid w:val="00152FD1"/>
    <w:rsid w:val="00153D78"/>
    <w:rsid w:val="00154662"/>
    <w:rsid w:val="00155302"/>
    <w:rsid w:val="001553AD"/>
    <w:rsid w:val="00155584"/>
    <w:rsid w:val="00155CAF"/>
    <w:rsid w:val="00156DA9"/>
    <w:rsid w:val="0015750C"/>
    <w:rsid w:val="00157F41"/>
    <w:rsid w:val="0016061F"/>
    <w:rsid w:val="0016067E"/>
    <w:rsid w:val="001607C5"/>
    <w:rsid w:val="00160A52"/>
    <w:rsid w:val="00161305"/>
    <w:rsid w:val="001614F1"/>
    <w:rsid w:val="00161549"/>
    <w:rsid w:val="0016267F"/>
    <w:rsid w:val="00162E4B"/>
    <w:rsid w:val="00163AFD"/>
    <w:rsid w:val="00164484"/>
    <w:rsid w:val="001649ED"/>
    <w:rsid w:val="00165D44"/>
    <w:rsid w:val="00167508"/>
    <w:rsid w:val="00167B03"/>
    <w:rsid w:val="00171313"/>
    <w:rsid w:val="001715D6"/>
    <w:rsid w:val="00171AF5"/>
    <w:rsid w:val="00171BD0"/>
    <w:rsid w:val="00172A62"/>
    <w:rsid w:val="00172C16"/>
    <w:rsid w:val="001731E1"/>
    <w:rsid w:val="00173921"/>
    <w:rsid w:val="001762D2"/>
    <w:rsid w:val="00176348"/>
    <w:rsid w:val="00176692"/>
    <w:rsid w:val="00180203"/>
    <w:rsid w:val="001805A7"/>
    <w:rsid w:val="0018088C"/>
    <w:rsid w:val="00181264"/>
    <w:rsid w:val="00181412"/>
    <w:rsid w:val="00181733"/>
    <w:rsid w:val="00181D99"/>
    <w:rsid w:val="00182308"/>
    <w:rsid w:val="00182A4E"/>
    <w:rsid w:val="001835E6"/>
    <w:rsid w:val="0018437D"/>
    <w:rsid w:val="001846EB"/>
    <w:rsid w:val="0018502A"/>
    <w:rsid w:val="0018743E"/>
    <w:rsid w:val="001877F7"/>
    <w:rsid w:val="00187D48"/>
    <w:rsid w:val="00190E03"/>
    <w:rsid w:val="001919E0"/>
    <w:rsid w:val="001922B9"/>
    <w:rsid w:val="001926B1"/>
    <w:rsid w:val="00193C49"/>
    <w:rsid w:val="001942B5"/>
    <w:rsid w:val="00194ED3"/>
    <w:rsid w:val="00195809"/>
    <w:rsid w:val="00195B06"/>
    <w:rsid w:val="00195E00"/>
    <w:rsid w:val="00195EF3"/>
    <w:rsid w:val="001966E5"/>
    <w:rsid w:val="00197516"/>
    <w:rsid w:val="00197B67"/>
    <w:rsid w:val="001A0E88"/>
    <w:rsid w:val="001A15AE"/>
    <w:rsid w:val="001A209F"/>
    <w:rsid w:val="001A23DB"/>
    <w:rsid w:val="001A2560"/>
    <w:rsid w:val="001A2918"/>
    <w:rsid w:val="001A306D"/>
    <w:rsid w:val="001A3EEC"/>
    <w:rsid w:val="001A43BF"/>
    <w:rsid w:val="001A4449"/>
    <w:rsid w:val="001A5381"/>
    <w:rsid w:val="001A5DD4"/>
    <w:rsid w:val="001A62CD"/>
    <w:rsid w:val="001A6399"/>
    <w:rsid w:val="001A6C13"/>
    <w:rsid w:val="001A6E18"/>
    <w:rsid w:val="001B02F8"/>
    <w:rsid w:val="001B092D"/>
    <w:rsid w:val="001B16CF"/>
    <w:rsid w:val="001B2B51"/>
    <w:rsid w:val="001B2B99"/>
    <w:rsid w:val="001B3A5D"/>
    <w:rsid w:val="001B53B7"/>
    <w:rsid w:val="001B6F26"/>
    <w:rsid w:val="001B7305"/>
    <w:rsid w:val="001B780A"/>
    <w:rsid w:val="001C0CFC"/>
    <w:rsid w:val="001C1203"/>
    <w:rsid w:val="001C1918"/>
    <w:rsid w:val="001C19B5"/>
    <w:rsid w:val="001C228E"/>
    <w:rsid w:val="001C25AC"/>
    <w:rsid w:val="001C28C3"/>
    <w:rsid w:val="001C29C1"/>
    <w:rsid w:val="001C2C54"/>
    <w:rsid w:val="001C2E13"/>
    <w:rsid w:val="001C3276"/>
    <w:rsid w:val="001C357F"/>
    <w:rsid w:val="001C3898"/>
    <w:rsid w:val="001C3A4B"/>
    <w:rsid w:val="001C3FB6"/>
    <w:rsid w:val="001C486D"/>
    <w:rsid w:val="001C4CF7"/>
    <w:rsid w:val="001C54D7"/>
    <w:rsid w:val="001C5851"/>
    <w:rsid w:val="001C597F"/>
    <w:rsid w:val="001C5E7B"/>
    <w:rsid w:val="001C6127"/>
    <w:rsid w:val="001C636A"/>
    <w:rsid w:val="001C70CA"/>
    <w:rsid w:val="001C7C35"/>
    <w:rsid w:val="001C7CDD"/>
    <w:rsid w:val="001D0343"/>
    <w:rsid w:val="001D06E1"/>
    <w:rsid w:val="001D2560"/>
    <w:rsid w:val="001D2809"/>
    <w:rsid w:val="001D3166"/>
    <w:rsid w:val="001D3619"/>
    <w:rsid w:val="001D458B"/>
    <w:rsid w:val="001D4BC9"/>
    <w:rsid w:val="001D4F80"/>
    <w:rsid w:val="001D5E6A"/>
    <w:rsid w:val="001D6D53"/>
    <w:rsid w:val="001D6E9B"/>
    <w:rsid w:val="001D7F1F"/>
    <w:rsid w:val="001E08F4"/>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CDF"/>
    <w:rsid w:val="001F0CF6"/>
    <w:rsid w:val="001F0E7A"/>
    <w:rsid w:val="001F0FE1"/>
    <w:rsid w:val="001F28AA"/>
    <w:rsid w:val="001F38E2"/>
    <w:rsid w:val="001F3902"/>
    <w:rsid w:val="001F425F"/>
    <w:rsid w:val="001F51AE"/>
    <w:rsid w:val="001F5D5A"/>
    <w:rsid w:val="001F6989"/>
    <w:rsid w:val="001F7ECB"/>
    <w:rsid w:val="001F7FC5"/>
    <w:rsid w:val="00200530"/>
    <w:rsid w:val="002009D3"/>
    <w:rsid w:val="00200A4A"/>
    <w:rsid w:val="00200ABD"/>
    <w:rsid w:val="00200DA6"/>
    <w:rsid w:val="00200FE8"/>
    <w:rsid w:val="002017D1"/>
    <w:rsid w:val="00202B22"/>
    <w:rsid w:val="00202D7A"/>
    <w:rsid w:val="002034CB"/>
    <w:rsid w:val="0020451C"/>
    <w:rsid w:val="0020477F"/>
    <w:rsid w:val="0020594F"/>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819"/>
    <w:rsid w:val="0021797D"/>
    <w:rsid w:val="00220A4A"/>
    <w:rsid w:val="00220D78"/>
    <w:rsid w:val="00220E1A"/>
    <w:rsid w:val="002210E4"/>
    <w:rsid w:val="00221B4C"/>
    <w:rsid w:val="0022218B"/>
    <w:rsid w:val="002228F8"/>
    <w:rsid w:val="00222C22"/>
    <w:rsid w:val="00223607"/>
    <w:rsid w:val="002240ED"/>
    <w:rsid w:val="00224980"/>
    <w:rsid w:val="00224D9E"/>
    <w:rsid w:val="00225438"/>
    <w:rsid w:val="002269DF"/>
    <w:rsid w:val="00226C9D"/>
    <w:rsid w:val="0022735B"/>
    <w:rsid w:val="002306C0"/>
    <w:rsid w:val="002313F3"/>
    <w:rsid w:val="00231815"/>
    <w:rsid w:val="00232128"/>
    <w:rsid w:val="00232701"/>
    <w:rsid w:val="00232C2C"/>
    <w:rsid w:val="002339D5"/>
    <w:rsid w:val="00233EDB"/>
    <w:rsid w:val="00234CC2"/>
    <w:rsid w:val="00235167"/>
    <w:rsid w:val="002351BB"/>
    <w:rsid w:val="002362B5"/>
    <w:rsid w:val="002369C1"/>
    <w:rsid w:val="00236C73"/>
    <w:rsid w:val="00240643"/>
    <w:rsid w:val="0024220F"/>
    <w:rsid w:val="00242DA3"/>
    <w:rsid w:val="00243C3E"/>
    <w:rsid w:val="00243E02"/>
    <w:rsid w:val="00244256"/>
    <w:rsid w:val="00244717"/>
    <w:rsid w:val="00245E8C"/>
    <w:rsid w:val="0024648D"/>
    <w:rsid w:val="00250D51"/>
    <w:rsid w:val="00253390"/>
    <w:rsid w:val="00254D41"/>
    <w:rsid w:val="00256A20"/>
    <w:rsid w:val="00256DC1"/>
    <w:rsid w:val="00257491"/>
    <w:rsid w:val="00260883"/>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2F86"/>
    <w:rsid w:val="002745BF"/>
    <w:rsid w:val="0027535C"/>
    <w:rsid w:val="002756B1"/>
    <w:rsid w:val="002767A6"/>
    <w:rsid w:val="002769CC"/>
    <w:rsid w:val="00276C05"/>
    <w:rsid w:val="00280681"/>
    <w:rsid w:val="00280BED"/>
    <w:rsid w:val="0028111A"/>
    <w:rsid w:val="0028118A"/>
    <w:rsid w:val="00281A90"/>
    <w:rsid w:val="00285DBF"/>
    <w:rsid w:val="00286C69"/>
    <w:rsid w:val="00286DD1"/>
    <w:rsid w:val="002875A2"/>
    <w:rsid w:val="00287B15"/>
    <w:rsid w:val="00290270"/>
    <w:rsid w:val="002906B2"/>
    <w:rsid w:val="00290F57"/>
    <w:rsid w:val="002911B1"/>
    <w:rsid w:val="00291A2F"/>
    <w:rsid w:val="00291BDE"/>
    <w:rsid w:val="00292269"/>
    <w:rsid w:val="00293EE9"/>
    <w:rsid w:val="00294A80"/>
    <w:rsid w:val="00294D14"/>
    <w:rsid w:val="002951C0"/>
    <w:rsid w:val="002954BF"/>
    <w:rsid w:val="00295544"/>
    <w:rsid w:val="00295FD0"/>
    <w:rsid w:val="0029611F"/>
    <w:rsid w:val="002A01C3"/>
    <w:rsid w:val="002A028F"/>
    <w:rsid w:val="002A0653"/>
    <w:rsid w:val="002A0B5C"/>
    <w:rsid w:val="002A1A00"/>
    <w:rsid w:val="002A39E0"/>
    <w:rsid w:val="002A3DDE"/>
    <w:rsid w:val="002A4056"/>
    <w:rsid w:val="002A4F6B"/>
    <w:rsid w:val="002A4FD3"/>
    <w:rsid w:val="002A561D"/>
    <w:rsid w:val="002A5806"/>
    <w:rsid w:val="002A6975"/>
    <w:rsid w:val="002A75F0"/>
    <w:rsid w:val="002B04E5"/>
    <w:rsid w:val="002B0DAA"/>
    <w:rsid w:val="002B18E0"/>
    <w:rsid w:val="002B1AF3"/>
    <w:rsid w:val="002B1FCD"/>
    <w:rsid w:val="002B241D"/>
    <w:rsid w:val="002B261B"/>
    <w:rsid w:val="002B330B"/>
    <w:rsid w:val="002B3AD2"/>
    <w:rsid w:val="002B3D2E"/>
    <w:rsid w:val="002B3DB3"/>
    <w:rsid w:val="002B542B"/>
    <w:rsid w:val="002B5C6E"/>
    <w:rsid w:val="002B5F2B"/>
    <w:rsid w:val="002B6796"/>
    <w:rsid w:val="002B6C8C"/>
    <w:rsid w:val="002B6CE3"/>
    <w:rsid w:val="002B6E3A"/>
    <w:rsid w:val="002B6EE2"/>
    <w:rsid w:val="002C16C8"/>
    <w:rsid w:val="002C1BBA"/>
    <w:rsid w:val="002C218C"/>
    <w:rsid w:val="002C2931"/>
    <w:rsid w:val="002C48C9"/>
    <w:rsid w:val="002C4F8D"/>
    <w:rsid w:val="002C6AC7"/>
    <w:rsid w:val="002C7950"/>
    <w:rsid w:val="002C7B6D"/>
    <w:rsid w:val="002C7C27"/>
    <w:rsid w:val="002D01F3"/>
    <w:rsid w:val="002D0E36"/>
    <w:rsid w:val="002D140A"/>
    <w:rsid w:val="002D1AA4"/>
    <w:rsid w:val="002D270E"/>
    <w:rsid w:val="002D2FB2"/>
    <w:rsid w:val="002D321C"/>
    <w:rsid w:val="002D359E"/>
    <w:rsid w:val="002D438E"/>
    <w:rsid w:val="002D4786"/>
    <w:rsid w:val="002D4E33"/>
    <w:rsid w:val="002D53E6"/>
    <w:rsid w:val="002D5DFB"/>
    <w:rsid w:val="002D6A5C"/>
    <w:rsid w:val="002D793B"/>
    <w:rsid w:val="002D7D13"/>
    <w:rsid w:val="002E1476"/>
    <w:rsid w:val="002E1920"/>
    <w:rsid w:val="002E1F62"/>
    <w:rsid w:val="002E219F"/>
    <w:rsid w:val="002E2227"/>
    <w:rsid w:val="002E317C"/>
    <w:rsid w:val="002E39CD"/>
    <w:rsid w:val="002E5C8C"/>
    <w:rsid w:val="002E5D45"/>
    <w:rsid w:val="002E5E9F"/>
    <w:rsid w:val="002E6E54"/>
    <w:rsid w:val="002E7025"/>
    <w:rsid w:val="002E74F8"/>
    <w:rsid w:val="002F03B4"/>
    <w:rsid w:val="002F0D9E"/>
    <w:rsid w:val="002F1021"/>
    <w:rsid w:val="002F2792"/>
    <w:rsid w:val="002F4AE1"/>
    <w:rsid w:val="002F51AC"/>
    <w:rsid w:val="002F5549"/>
    <w:rsid w:val="002F58B2"/>
    <w:rsid w:val="002F5A52"/>
    <w:rsid w:val="002F5CEA"/>
    <w:rsid w:val="002F6B5E"/>
    <w:rsid w:val="002F72D0"/>
    <w:rsid w:val="00300198"/>
    <w:rsid w:val="00304046"/>
    <w:rsid w:val="00304791"/>
    <w:rsid w:val="003057AE"/>
    <w:rsid w:val="00305B93"/>
    <w:rsid w:val="00305F5C"/>
    <w:rsid w:val="0030693A"/>
    <w:rsid w:val="00307049"/>
    <w:rsid w:val="0030724D"/>
    <w:rsid w:val="00307A66"/>
    <w:rsid w:val="0031045C"/>
    <w:rsid w:val="003104B4"/>
    <w:rsid w:val="0031062F"/>
    <w:rsid w:val="00311A51"/>
    <w:rsid w:val="003126BD"/>
    <w:rsid w:val="0031364A"/>
    <w:rsid w:val="0031378F"/>
    <w:rsid w:val="003137FE"/>
    <w:rsid w:val="00314E90"/>
    <w:rsid w:val="003165B6"/>
    <w:rsid w:val="00317584"/>
    <w:rsid w:val="0031794A"/>
    <w:rsid w:val="003218C4"/>
    <w:rsid w:val="00321AF4"/>
    <w:rsid w:val="00322194"/>
    <w:rsid w:val="00323178"/>
    <w:rsid w:val="0032332A"/>
    <w:rsid w:val="00323C23"/>
    <w:rsid w:val="00323CBC"/>
    <w:rsid w:val="0032496F"/>
    <w:rsid w:val="003259E8"/>
    <w:rsid w:val="00325FB3"/>
    <w:rsid w:val="00326369"/>
    <w:rsid w:val="003263FD"/>
    <w:rsid w:val="00327185"/>
    <w:rsid w:val="0032757A"/>
    <w:rsid w:val="00327AF8"/>
    <w:rsid w:val="00330BE1"/>
    <w:rsid w:val="00331468"/>
    <w:rsid w:val="0033153E"/>
    <w:rsid w:val="00331E3C"/>
    <w:rsid w:val="0033384A"/>
    <w:rsid w:val="00335C2E"/>
    <w:rsid w:val="003365EA"/>
    <w:rsid w:val="00336C72"/>
    <w:rsid w:val="00337083"/>
    <w:rsid w:val="0033765D"/>
    <w:rsid w:val="00337A2B"/>
    <w:rsid w:val="00340045"/>
    <w:rsid w:val="003401C7"/>
    <w:rsid w:val="0034068F"/>
    <w:rsid w:val="003406E3"/>
    <w:rsid w:val="00341396"/>
    <w:rsid w:val="003413C5"/>
    <w:rsid w:val="00341C7C"/>
    <w:rsid w:val="00342775"/>
    <w:rsid w:val="00342FD4"/>
    <w:rsid w:val="00343B86"/>
    <w:rsid w:val="0034496D"/>
    <w:rsid w:val="003453F0"/>
    <w:rsid w:val="00345B05"/>
    <w:rsid w:val="00347185"/>
    <w:rsid w:val="00350D85"/>
    <w:rsid w:val="00350FAB"/>
    <w:rsid w:val="0035297D"/>
    <w:rsid w:val="00352C0A"/>
    <w:rsid w:val="00353225"/>
    <w:rsid w:val="0035430B"/>
    <w:rsid w:val="003557D8"/>
    <w:rsid w:val="00356AE4"/>
    <w:rsid w:val="00356C06"/>
    <w:rsid w:val="00360825"/>
    <w:rsid w:val="0036103F"/>
    <w:rsid w:val="00362874"/>
    <w:rsid w:val="003628A0"/>
    <w:rsid w:val="003629BA"/>
    <w:rsid w:val="00363252"/>
    <w:rsid w:val="0036371D"/>
    <w:rsid w:val="00363BFB"/>
    <w:rsid w:val="003643F3"/>
    <w:rsid w:val="00365029"/>
    <w:rsid w:val="003652B1"/>
    <w:rsid w:val="00365C4E"/>
    <w:rsid w:val="0036720F"/>
    <w:rsid w:val="00367507"/>
    <w:rsid w:val="0036773E"/>
    <w:rsid w:val="00367AF3"/>
    <w:rsid w:val="00370B17"/>
    <w:rsid w:val="00372780"/>
    <w:rsid w:val="0037383F"/>
    <w:rsid w:val="00373AE2"/>
    <w:rsid w:val="00374230"/>
    <w:rsid w:val="00374574"/>
    <w:rsid w:val="003758FF"/>
    <w:rsid w:val="00376237"/>
    <w:rsid w:val="00377A00"/>
    <w:rsid w:val="00377A05"/>
    <w:rsid w:val="00380303"/>
    <w:rsid w:val="00380FA3"/>
    <w:rsid w:val="00381001"/>
    <w:rsid w:val="003810D3"/>
    <w:rsid w:val="003816A1"/>
    <w:rsid w:val="00382702"/>
    <w:rsid w:val="00382C11"/>
    <w:rsid w:val="003835A8"/>
    <w:rsid w:val="003837DA"/>
    <w:rsid w:val="00383AEC"/>
    <w:rsid w:val="003845B6"/>
    <w:rsid w:val="00384CBD"/>
    <w:rsid w:val="00385114"/>
    <w:rsid w:val="00385297"/>
    <w:rsid w:val="00386A34"/>
    <w:rsid w:val="00386C49"/>
    <w:rsid w:val="00387C31"/>
    <w:rsid w:val="00387D22"/>
    <w:rsid w:val="00387EF9"/>
    <w:rsid w:val="0039027F"/>
    <w:rsid w:val="00390873"/>
    <w:rsid w:val="00390F39"/>
    <w:rsid w:val="0039221F"/>
    <w:rsid w:val="003925DF"/>
    <w:rsid w:val="003928EE"/>
    <w:rsid w:val="00393883"/>
    <w:rsid w:val="003939FB"/>
    <w:rsid w:val="003946AF"/>
    <w:rsid w:val="00394994"/>
    <w:rsid w:val="003959F5"/>
    <w:rsid w:val="00395D7A"/>
    <w:rsid w:val="0039616B"/>
    <w:rsid w:val="003964EA"/>
    <w:rsid w:val="00396698"/>
    <w:rsid w:val="0039685B"/>
    <w:rsid w:val="00397A68"/>
    <w:rsid w:val="003A09CC"/>
    <w:rsid w:val="003A2298"/>
    <w:rsid w:val="003A22BE"/>
    <w:rsid w:val="003A29CF"/>
    <w:rsid w:val="003A2A48"/>
    <w:rsid w:val="003A3102"/>
    <w:rsid w:val="003A3744"/>
    <w:rsid w:val="003A439C"/>
    <w:rsid w:val="003A4C23"/>
    <w:rsid w:val="003A4E4D"/>
    <w:rsid w:val="003A6064"/>
    <w:rsid w:val="003A6097"/>
    <w:rsid w:val="003A62A2"/>
    <w:rsid w:val="003A6F5E"/>
    <w:rsid w:val="003A7F9D"/>
    <w:rsid w:val="003B0022"/>
    <w:rsid w:val="003B0D7F"/>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0E7C"/>
    <w:rsid w:val="003C1659"/>
    <w:rsid w:val="003C1E50"/>
    <w:rsid w:val="003C220C"/>
    <w:rsid w:val="003C3244"/>
    <w:rsid w:val="003C33BB"/>
    <w:rsid w:val="003C3443"/>
    <w:rsid w:val="003C3510"/>
    <w:rsid w:val="003C396B"/>
    <w:rsid w:val="003C4101"/>
    <w:rsid w:val="003C4710"/>
    <w:rsid w:val="003C4B4B"/>
    <w:rsid w:val="003C4B54"/>
    <w:rsid w:val="003C6637"/>
    <w:rsid w:val="003C693B"/>
    <w:rsid w:val="003C6D8B"/>
    <w:rsid w:val="003C73E8"/>
    <w:rsid w:val="003C7F66"/>
    <w:rsid w:val="003D0D06"/>
    <w:rsid w:val="003D13B0"/>
    <w:rsid w:val="003D1C38"/>
    <w:rsid w:val="003D29CA"/>
    <w:rsid w:val="003D2B22"/>
    <w:rsid w:val="003D338B"/>
    <w:rsid w:val="003D4500"/>
    <w:rsid w:val="003D4635"/>
    <w:rsid w:val="003D4AAE"/>
    <w:rsid w:val="003D4C2B"/>
    <w:rsid w:val="003D5638"/>
    <w:rsid w:val="003D6B5E"/>
    <w:rsid w:val="003D7A25"/>
    <w:rsid w:val="003D7F0A"/>
    <w:rsid w:val="003E074A"/>
    <w:rsid w:val="003E2487"/>
    <w:rsid w:val="003E2A2D"/>
    <w:rsid w:val="003E30FB"/>
    <w:rsid w:val="003E33D3"/>
    <w:rsid w:val="003E40DE"/>
    <w:rsid w:val="003E4120"/>
    <w:rsid w:val="003E48DC"/>
    <w:rsid w:val="003E4935"/>
    <w:rsid w:val="003E4FB8"/>
    <w:rsid w:val="003E6232"/>
    <w:rsid w:val="003E6384"/>
    <w:rsid w:val="003E7337"/>
    <w:rsid w:val="003E7B34"/>
    <w:rsid w:val="003E7D76"/>
    <w:rsid w:val="003F02EC"/>
    <w:rsid w:val="003F0610"/>
    <w:rsid w:val="003F1B67"/>
    <w:rsid w:val="003F2DB7"/>
    <w:rsid w:val="003F4D0D"/>
    <w:rsid w:val="003F4D2C"/>
    <w:rsid w:val="003F4EED"/>
    <w:rsid w:val="003F556E"/>
    <w:rsid w:val="003F589F"/>
    <w:rsid w:val="003F6B41"/>
    <w:rsid w:val="003F704D"/>
    <w:rsid w:val="003F72D4"/>
    <w:rsid w:val="003F7D9C"/>
    <w:rsid w:val="0040019E"/>
    <w:rsid w:val="00400365"/>
    <w:rsid w:val="004005F8"/>
    <w:rsid w:val="0040118B"/>
    <w:rsid w:val="00402E6F"/>
    <w:rsid w:val="00403455"/>
    <w:rsid w:val="00404412"/>
    <w:rsid w:val="00404440"/>
    <w:rsid w:val="00404759"/>
    <w:rsid w:val="004049E2"/>
    <w:rsid w:val="00404BFF"/>
    <w:rsid w:val="004051D5"/>
    <w:rsid w:val="00405A6A"/>
    <w:rsid w:val="00405B7F"/>
    <w:rsid w:val="004105FC"/>
    <w:rsid w:val="004107BD"/>
    <w:rsid w:val="00414318"/>
    <w:rsid w:val="0041431F"/>
    <w:rsid w:val="00414364"/>
    <w:rsid w:val="00414BAC"/>
    <w:rsid w:val="00414CA7"/>
    <w:rsid w:val="0041555D"/>
    <w:rsid w:val="004160B2"/>
    <w:rsid w:val="004169D1"/>
    <w:rsid w:val="00417226"/>
    <w:rsid w:val="004172F8"/>
    <w:rsid w:val="004205A1"/>
    <w:rsid w:val="00420DB8"/>
    <w:rsid w:val="00421421"/>
    <w:rsid w:val="00421ED5"/>
    <w:rsid w:val="004226F9"/>
    <w:rsid w:val="00422B5A"/>
    <w:rsid w:val="00422B61"/>
    <w:rsid w:val="00423A5E"/>
    <w:rsid w:val="00424C66"/>
    <w:rsid w:val="0042527C"/>
    <w:rsid w:val="0042549E"/>
    <w:rsid w:val="00425C6A"/>
    <w:rsid w:val="00425DCD"/>
    <w:rsid w:val="00425F98"/>
    <w:rsid w:val="0043009A"/>
    <w:rsid w:val="00430201"/>
    <w:rsid w:val="00431056"/>
    <w:rsid w:val="00431EB7"/>
    <w:rsid w:val="004329D6"/>
    <w:rsid w:val="00432A9A"/>
    <w:rsid w:val="00432C52"/>
    <w:rsid w:val="0043322C"/>
    <w:rsid w:val="0043418F"/>
    <w:rsid w:val="004346B0"/>
    <w:rsid w:val="00434847"/>
    <w:rsid w:val="00434AC7"/>
    <w:rsid w:val="0043534E"/>
    <w:rsid w:val="00437F26"/>
    <w:rsid w:val="00440600"/>
    <w:rsid w:val="00441049"/>
    <w:rsid w:val="00441EA6"/>
    <w:rsid w:val="0044228F"/>
    <w:rsid w:val="004423E5"/>
    <w:rsid w:val="00443A3C"/>
    <w:rsid w:val="00443F15"/>
    <w:rsid w:val="00444120"/>
    <w:rsid w:val="00444DA2"/>
    <w:rsid w:val="00444EA5"/>
    <w:rsid w:val="00445175"/>
    <w:rsid w:val="004457F6"/>
    <w:rsid w:val="00446429"/>
    <w:rsid w:val="004464EC"/>
    <w:rsid w:val="00446844"/>
    <w:rsid w:val="004469DF"/>
    <w:rsid w:val="004473FF"/>
    <w:rsid w:val="004508B9"/>
    <w:rsid w:val="004508F3"/>
    <w:rsid w:val="00451916"/>
    <w:rsid w:val="004528FC"/>
    <w:rsid w:val="00453211"/>
    <w:rsid w:val="00453C1E"/>
    <w:rsid w:val="00453F90"/>
    <w:rsid w:val="00454056"/>
    <w:rsid w:val="00455039"/>
    <w:rsid w:val="00455048"/>
    <w:rsid w:val="004552E7"/>
    <w:rsid w:val="00455F32"/>
    <w:rsid w:val="0045673D"/>
    <w:rsid w:val="00456D70"/>
    <w:rsid w:val="00457075"/>
    <w:rsid w:val="00457335"/>
    <w:rsid w:val="00457473"/>
    <w:rsid w:val="00457B1F"/>
    <w:rsid w:val="00457D07"/>
    <w:rsid w:val="00460912"/>
    <w:rsid w:val="00460941"/>
    <w:rsid w:val="00461516"/>
    <w:rsid w:val="0046168D"/>
    <w:rsid w:val="00461A00"/>
    <w:rsid w:val="00461ABB"/>
    <w:rsid w:val="00461D73"/>
    <w:rsid w:val="00462C1E"/>
    <w:rsid w:val="00463489"/>
    <w:rsid w:val="00463699"/>
    <w:rsid w:val="00463865"/>
    <w:rsid w:val="00463AB3"/>
    <w:rsid w:val="00463BF5"/>
    <w:rsid w:val="00464304"/>
    <w:rsid w:val="0046560D"/>
    <w:rsid w:val="00465F6D"/>
    <w:rsid w:val="00466355"/>
    <w:rsid w:val="00466456"/>
    <w:rsid w:val="00467052"/>
    <w:rsid w:val="00467136"/>
    <w:rsid w:val="004678EA"/>
    <w:rsid w:val="004710DA"/>
    <w:rsid w:val="0047169C"/>
    <w:rsid w:val="00472A92"/>
    <w:rsid w:val="00472DA6"/>
    <w:rsid w:val="00473354"/>
    <w:rsid w:val="004746C6"/>
    <w:rsid w:val="0047524A"/>
    <w:rsid w:val="004759A8"/>
    <w:rsid w:val="00475DDC"/>
    <w:rsid w:val="00476259"/>
    <w:rsid w:val="0047696B"/>
    <w:rsid w:val="0047736F"/>
    <w:rsid w:val="00477688"/>
    <w:rsid w:val="00477A06"/>
    <w:rsid w:val="00477ED7"/>
    <w:rsid w:val="004801F6"/>
    <w:rsid w:val="004803FB"/>
    <w:rsid w:val="00480AD9"/>
    <w:rsid w:val="004816B8"/>
    <w:rsid w:val="0048189A"/>
    <w:rsid w:val="00482AEA"/>
    <w:rsid w:val="004835C0"/>
    <w:rsid w:val="00483AEF"/>
    <w:rsid w:val="0048483C"/>
    <w:rsid w:val="00484C2E"/>
    <w:rsid w:val="0048561E"/>
    <w:rsid w:val="0048573D"/>
    <w:rsid w:val="004858D4"/>
    <w:rsid w:val="00485955"/>
    <w:rsid w:val="00486D05"/>
    <w:rsid w:val="0048704D"/>
    <w:rsid w:val="004877D4"/>
    <w:rsid w:val="00490338"/>
    <w:rsid w:val="004909F3"/>
    <w:rsid w:val="00490CF7"/>
    <w:rsid w:val="004913B1"/>
    <w:rsid w:val="00492792"/>
    <w:rsid w:val="0049282A"/>
    <w:rsid w:val="00493D8F"/>
    <w:rsid w:val="004944DA"/>
    <w:rsid w:val="00494912"/>
    <w:rsid w:val="00494F4B"/>
    <w:rsid w:val="00495D2A"/>
    <w:rsid w:val="00496945"/>
    <w:rsid w:val="00496E53"/>
    <w:rsid w:val="004A07B5"/>
    <w:rsid w:val="004A0961"/>
    <w:rsid w:val="004A1326"/>
    <w:rsid w:val="004A2159"/>
    <w:rsid w:val="004A2EF0"/>
    <w:rsid w:val="004A304E"/>
    <w:rsid w:val="004A3566"/>
    <w:rsid w:val="004A3853"/>
    <w:rsid w:val="004A4EAA"/>
    <w:rsid w:val="004A5525"/>
    <w:rsid w:val="004A5ADA"/>
    <w:rsid w:val="004A6434"/>
    <w:rsid w:val="004A6E6B"/>
    <w:rsid w:val="004A700B"/>
    <w:rsid w:val="004A7148"/>
    <w:rsid w:val="004B0749"/>
    <w:rsid w:val="004B15BA"/>
    <w:rsid w:val="004B1743"/>
    <w:rsid w:val="004B2247"/>
    <w:rsid w:val="004B30E6"/>
    <w:rsid w:val="004B3F99"/>
    <w:rsid w:val="004B4436"/>
    <w:rsid w:val="004B59A7"/>
    <w:rsid w:val="004B608A"/>
    <w:rsid w:val="004B6472"/>
    <w:rsid w:val="004B6E57"/>
    <w:rsid w:val="004B76DB"/>
    <w:rsid w:val="004B79D5"/>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5F2"/>
    <w:rsid w:val="004C7B3D"/>
    <w:rsid w:val="004D06DD"/>
    <w:rsid w:val="004D0A2C"/>
    <w:rsid w:val="004D0C15"/>
    <w:rsid w:val="004D1A9B"/>
    <w:rsid w:val="004D1FC5"/>
    <w:rsid w:val="004D2E2F"/>
    <w:rsid w:val="004D31B2"/>
    <w:rsid w:val="004D3827"/>
    <w:rsid w:val="004D3D8B"/>
    <w:rsid w:val="004D44C0"/>
    <w:rsid w:val="004D4F63"/>
    <w:rsid w:val="004D5608"/>
    <w:rsid w:val="004D5BB3"/>
    <w:rsid w:val="004D5E21"/>
    <w:rsid w:val="004D6C8A"/>
    <w:rsid w:val="004D75E4"/>
    <w:rsid w:val="004D7BEE"/>
    <w:rsid w:val="004E0E5A"/>
    <w:rsid w:val="004E2592"/>
    <w:rsid w:val="004E26C2"/>
    <w:rsid w:val="004E2B95"/>
    <w:rsid w:val="004E2CAA"/>
    <w:rsid w:val="004E3130"/>
    <w:rsid w:val="004E3856"/>
    <w:rsid w:val="004E4FC5"/>
    <w:rsid w:val="004E5B9B"/>
    <w:rsid w:val="004E5D90"/>
    <w:rsid w:val="004E6BFA"/>
    <w:rsid w:val="004E7334"/>
    <w:rsid w:val="004E7515"/>
    <w:rsid w:val="004F099D"/>
    <w:rsid w:val="004F11DB"/>
    <w:rsid w:val="004F1289"/>
    <w:rsid w:val="004F19ED"/>
    <w:rsid w:val="004F1C8D"/>
    <w:rsid w:val="004F2BB3"/>
    <w:rsid w:val="004F352D"/>
    <w:rsid w:val="004F3CF5"/>
    <w:rsid w:val="004F4A1D"/>
    <w:rsid w:val="004F59BA"/>
    <w:rsid w:val="004F5DAB"/>
    <w:rsid w:val="004F68EF"/>
    <w:rsid w:val="004F6B7F"/>
    <w:rsid w:val="004F71EF"/>
    <w:rsid w:val="004F753A"/>
    <w:rsid w:val="004F77F7"/>
    <w:rsid w:val="004F7BD0"/>
    <w:rsid w:val="005009A3"/>
    <w:rsid w:val="00501CC7"/>
    <w:rsid w:val="00502B2B"/>
    <w:rsid w:val="00502CF2"/>
    <w:rsid w:val="00503085"/>
    <w:rsid w:val="005039A9"/>
    <w:rsid w:val="00503DE7"/>
    <w:rsid w:val="00504E5B"/>
    <w:rsid w:val="005058FC"/>
    <w:rsid w:val="00505A61"/>
    <w:rsid w:val="00505DDC"/>
    <w:rsid w:val="0050684F"/>
    <w:rsid w:val="0050775C"/>
    <w:rsid w:val="00507C26"/>
    <w:rsid w:val="005105FE"/>
    <w:rsid w:val="00510706"/>
    <w:rsid w:val="005114A2"/>
    <w:rsid w:val="00512455"/>
    <w:rsid w:val="0051269B"/>
    <w:rsid w:val="00512797"/>
    <w:rsid w:val="005128E3"/>
    <w:rsid w:val="00513777"/>
    <w:rsid w:val="00515324"/>
    <w:rsid w:val="00515AA1"/>
    <w:rsid w:val="00515F14"/>
    <w:rsid w:val="005163BF"/>
    <w:rsid w:val="005164D4"/>
    <w:rsid w:val="0051714B"/>
    <w:rsid w:val="00517926"/>
    <w:rsid w:val="0051793E"/>
    <w:rsid w:val="005179B4"/>
    <w:rsid w:val="005201BC"/>
    <w:rsid w:val="00522C09"/>
    <w:rsid w:val="00522FC7"/>
    <w:rsid w:val="0052325E"/>
    <w:rsid w:val="00523F69"/>
    <w:rsid w:val="0052516F"/>
    <w:rsid w:val="00526E44"/>
    <w:rsid w:val="00526FD0"/>
    <w:rsid w:val="005279B6"/>
    <w:rsid w:val="00530BE1"/>
    <w:rsid w:val="00530F24"/>
    <w:rsid w:val="00531A46"/>
    <w:rsid w:val="0053229E"/>
    <w:rsid w:val="00532398"/>
    <w:rsid w:val="00532ABD"/>
    <w:rsid w:val="00533987"/>
    <w:rsid w:val="00534577"/>
    <w:rsid w:val="00534641"/>
    <w:rsid w:val="005346B4"/>
    <w:rsid w:val="00534C6A"/>
    <w:rsid w:val="00534EAB"/>
    <w:rsid w:val="005355B7"/>
    <w:rsid w:val="00535764"/>
    <w:rsid w:val="005358A7"/>
    <w:rsid w:val="0053776E"/>
    <w:rsid w:val="0053778E"/>
    <w:rsid w:val="00540666"/>
    <w:rsid w:val="00540C6C"/>
    <w:rsid w:val="00540CF0"/>
    <w:rsid w:val="00541F26"/>
    <w:rsid w:val="005430FA"/>
    <w:rsid w:val="00543D72"/>
    <w:rsid w:val="00543DCB"/>
    <w:rsid w:val="00544064"/>
    <w:rsid w:val="0054416C"/>
    <w:rsid w:val="00544A3A"/>
    <w:rsid w:val="00544C3C"/>
    <w:rsid w:val="00545AB0"/>
    <w:rsid w:val="00545E01"/>
    <w:rsid w:val="00545F1C"/>
    <w:rsid w:val="00545FED"/>
    <w:rsid w:val="005466DE"/>
    <w:rsid w:val="005468CB"/>
    <w:rsid w:val="005471CE"/>
    <w:rsid w:val="005473F7"/>
    <w:rsid w:val="005474C4"/>
    <w:rsid w:val="0054780C"/>
    <w:rsid w:val="0055084B"/>
    <w:rsid w:val="00551570"/>
    <w:rsid w:val="005515F9"/>
    <w:rsid w:val="00552C8B"/>
    <w:rsid w:val="005542D2"/>
    <w:rsid w:val="00554930"/>
    <w:rsid w:val="005555B1"/>
    <w:rsid w:val="00555A55"/>
    <w:rsid w:val="00556294"/>
    <w:rsid w:val="00556526"/>
    <w:rsid w:val="00556AD3"/>
    <w:rsid w:val="00557B2E"/>
    <w:rsid w:val="00561FA6"/>
    <w:rsid w:val="00562A65"/>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4CD"/>
    <w:rsid w:val="00575C86"/>
    <w:rsid w:val="00576E65"/>
    <w:rsid w:val="00576F48"/>
    <w:rsid w:val="005777DE"/>
    <w:rsid w:val="00580159"/>
    <w:rsid w:val="00581990"/>
    <w:rsid w:val="00582FA6"/>
    <w:rsid w:val="00583DE5"/>
    <w:rsid w:val="0058699B"/>
    <w:rsid w:val="00586BA3"/>
    <w:rsid w:val="00586FEF"/>
    <w:rsid w:val="00587A7C"/>
    <w:rsid w:val="00587F6D"/>
    <w:rsid w:val="00590F34"/>
    <w:rsid w:val="0059171B"/>
    <w:rsid w:val="005923A1"/>
    <w:rsid w:val="005923B6"/>
    <w:rsid w:val="0059245B"/>
    <w:rsid w:val="0059270F"/>
    <w:rsid w:val="00593A30"/>
    <w:rsid w:val="0059482D"/>
    <w:rsid w:val="005968B7"/>
    <w:rsid w:val="00596C0A"/>
    <w:rsid w:val="00597E5F"/>
    <w:rsid w:val="005A0404"/>
    <w:rsid w:val="005A11F1"/>
    <w:rsid w:val="005A1699"/>
    <w:rsid w:val="005A1CAE"/>
    <w:rsid w:val="005A21F3"/>
    <w:rsid w:val="005A2507"/>
    <w:rsid w:val="005A269A"/>
    <w:rsid w:val="005A34D3"/>
    <w:rsid w:val="005A3A8C"/>
    <w:rsid w:val="005A3AD2"/>
    <w:rsid w:val="005A3EA3"/>
    <w:rsid w:val="005A476B"/>
    <w:rsid w:val="005A486E"/>
    <w:rsid w:val="005A4DDB"/>
    <w:rsid w:val="005A546C"/>
    <w:rsid w:val="005A5E51"/>
    <w:rsid w:val="005A68EF"/>
    <w:rsid w:val="005A6EBF"/>
    <w:rsid w:val="005A7E77"/>
    <w:rsid w:val="005B01C5"/>
    <w:rsid w:val="005B0389"/>
    <w:rsid w:val="005B131F"/>
    <w:rsid w:val="005B15F6"/>
    <w:rsid w:val="005B1E73"/>
    <w:rsid w:val="005B2203"/>
    <w:rsid w:val="005B22FF"/>
    <w:rsid w:val="005B25D4"/>
    <w:rsid w:val="005B3DBC"/>
    <w:rsid w:val="005B561B"/>
    <w:rsid w:val="005B5C0D"/>
    <w:rsid w:val="005B6F10"/>
    <w:rsid w:val="005B7BBC"/>
    <w:rsid w:val="005B7CBC"/>
    <w:rsid w:val="005C06F9"/>
    <w:rsid w:val="005C11F9"/>
    <w:rsid w:val="005C197B"/>
    <w:rsid w:val="005C2585"/>
    <w:rsid w:val="005C28E1"/>
    <w:rsid w:val="005C3096"/>
    <w:rsid w:val="005C3215"/>
    <w:rsid w:val="005C42E7"/>
    <w:rsid w:val="005C4C5E"/>
    <w:rsid w:val="005C52AA"/>
    <w:rsid w:val="005C5EF2"/>
    <w:rsid w:val="005C73BE"/>
    <w:rsid w:val="005D01C7"/>
    <w:rsid w:val="005D05E6"/>
    <w:rsid w:val="005D10C5"/>
    <w:rsid w:val="005D2328"/>
    <w:rsid w:val="005D23AB"/>
    <w:rsid w:val="005D23F7"/>
    <w:rsid w:val="005D4036"/>
    <w:rsid w:val="005D5A10"/>
    <w:rsid w:val="005D644D"/>
    <w:rsid w:val="005D6491"/>
    <w:rsid w:val="005D64F2"/>
    <w:rsid w:val="005D6AAE"/>
    <w:rsid w:val="005D7236"/>
    <w:rsid w:val="005D729B"/>
    <w:rsid w:val="005D7E1B"/>
    <w:rsid w:val="005E1085"/>
    <w:rsid w:val="005E1700"/>
    <w:rsid w:val="005E42A7"/>
    <w:rsid w:val="005E4644"/>
    <w:rsid w:val="005E4DB1"/>
    <w:rsid w:val="005E52FD"/>
    <w:rsid w:val="005E5BD3"/>
    <w:rsid w:val="005E6208"/>
    <w:rsid w:val="005E6823"/>
    <w:rsid w:val="005E6E48"/>
    <w:rsid w:val="005E6EA0"/>
    <w:rsid w:val="005E6F3E"/>
    <w:rsid w:val="005E6F49"/>
    <w:rsid w:val="005E7389"/>
    <w:rsid w:val="005E7E00"/>
    <w:rsid w:val="005F1808"/>
    <w:rsid w:val="005F2947"/>
    <w:rsid w:val="005F2E42"/>
    <w:rsid w:val="005F3F95"/>
    <w:rsid w:val="005F4448"/>
    <w:rsid w:val="005F4764"/>
    <w:rsid w:val="005F6127"/>
    <w:rsid w:val="005F6769"/>
    <w:rsid w:val="005F6B39"/>
    <w:rsid w:val="005F76CE"/>
    <w:rsid w:val="005F7ADA"/>
    <w:rsid w:val="005F7DDB"/>
    <w:rsid w:val="005F7EED"/>
    <w:rsid w:val="00600820"/>
    <w:rsid w:val="00600ABB"/>
    <w:rsid w:val="0060185C"/>
    <w:rsid w:val="00601FB6"/>
    <w:rsid w:val="00602053"/>
    <w:rsid w:val="006024E8"/>
    <w:rsid w:val="00602930"/>
    <w:rsid w:val="006031EC"/>
    <w:rsid w:val="006035E9"/>
    <w:rsid w:val="00603A6B"/>
    <w:rsid w:val="00604203"/>
    <w:rsid w:val="00604AFF"/>
    <w:rsid w:val="0060595E"/>
    <w:rsid w:val="00605F6E"/>
    <w:rsid w:val="0060631B"/>
    <w:rsid w:val="006063E3"/>
    <w:rsid w:val="0060655E"/>
    <w:rsid w:val="00611867"/>
    <w:rsid w:val="00611CA8"/>
    <w:rsid w:val="00612957"/>
    <w:rsid w:val="00612A07"/>
    <w:rsid w:val="0061344C"/>
    <w:rsid w:val="00614668"/>
    <w:rsid w:val="00614935"/>
    <w:rsid w:val="00614E9C"/>
    <w:rsid w:val="00615D08"/>
    <w:rsid w:val="00616658"/>
    <w:rsid w:val="006167D7"/>
    <w:rsid w:val="00616ECB"/>
    <w:rsid w:val="00616F5C"/>
    <w:rsid w:val="00617BE6"/>
    <w:rsid w:val="00620216"/>
    <w:rsid w:val="00621C7A"/>
    <w:rsid w:val="00622600"/>
    <w:rsid w:val="00624359"/>
    <w:rsid w:val="006248CD"/>
    <w:rsid w:val="00624D03"/>
    <w:rsid w:val="00625247"/>
    <w:rsid w:val="006258A6"/>
    <w:rsid w:val="0062609A"/>
    <w:rsid w:val="006268C2"/>
    <w:rsid w:val="00626C17"/>
    <w:rsid w:val="00626CB4"/>
    <w:rsid w:val="0063127D"/>
    <w:rsid w:val="00632FB0"/>
    <w:rsid w:val="006333C8"/>
    <w:rsid w:val="00633888"/>
    <w:rsid w:val="0063437E"/>
    <w:rsid w:val="00634CCD"/>
    <w:rsid w:val="006350FB"/>
    <w:rsid w:val="00635347"/>
    <w:rsid w:val="00635DEC"/>
    <w:rsid w:val="00637384"/>
    <w:rsid w:val="006376DE"/>
    <w:rsid w:val="006378AF"/>
    <w:rsid w:val="00640682"/>
    <w:rsid w:val="00641328"/>
    <w:rsid w:val="006419DF"/>
    <w:rsid w:val="006420DC"/>
    <w:rsid w:val="006430E6"/>
    <w:rsid w:val="00643B24"/>
    <w:rsid w:val="00644F05"/>
    <w:rsid w:val="00645465"/>
    <w:rsid w:val="00645DF5"/>
    <w:rsid w:val="00645F32"/>
    <w:rsid w:val="00646770"/>
    <w:rsid w:val="006472FB"/>
    <w:rsid w:val="00647BF5"/>
    <w:rsid w:val="006502C5"/>
    <w:rsid w:val="00650402"/>
    <w:rsid w:val="00650922"/>
    <w:rsid w:val="0065146E"/>
    <w:rsid w:val="0065199E"/>
    <w:rsid w:val="00651A02"/>
    <w:rsid w:val="00651C10"/>
    <w:rsid w:val="00652AAD"/>
    <w:rsid w:val="00652BC5"/>
    <w:rsid w:val="006540D2"/>
    <w:rsid w:val="00654BD8"/>
    <w:rsid w:val="00655136"/>
    <w:rsid w:val="00655F9A"/>
    <w:rsid w:val="0065633B"/>
    <w:rsid w:val="00656577"/>
    <w:rsid w:val="00657170"/>
    <w:rsid w:val="006573FB"/>
    <w:rsid w:val="0066021C"/>
    <w:rsid w:val="006603BB"/>
    <w:rsid w:val="00661AAD"/>
    <w:rsid w:val="0066286D"/>
    <w:rsid w:val="00663DE2"/>
    <w:rsid w:val="0066547A"/>
    <w:rsid w:val="00665674"/>
    <w:rsid w:val="00665AF8"/>
    <w:rsid w:val="006665E5"/>
    <w:rsid w:val="0066689B"/>
    <w:rsid w:val="00666CEF"/>
    <w:rsid w:val="00667E20"/>
    <w:rsid w:val="0067032D"/>
    <w:rsid w:val="006704E0"/>
    <w:rsid w:val="0067059F"/>
    <w:rsid w:val="00671528"/>
    <w:rsid w:val="006719F9"/>
    <w:rsid w:val="006720A3"/>
    <w:rsid w:val="0067238A"/>
    <w:rsid w:val="00672D40"/>
    <w:rsid w:val="00672EF2"/>
    <w:rsid w:val="00673080"/>
    <w:rsid w:val="006730BE"/>
    <w:rsid w:val="00673B5B"/>
    <w:rsid w:val="00673BB0"/>
    <w:rsid w:val="0067627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1AF"/>
    <w:rsid w:val="00686F11"/>
    <w:rsid w:val="006874EB"/>
    <w:rsid w:val="00687E0F"/>
    <w:rsid w:val="00690FD5"/>
    <w:rsid w:val="00691C98"/>
    <w:rsid w:val="00691CD6"/>
    <w:rsid w:val="00691FC2"/>
    <w:rsid w:val="00692913"/>
    <w:rsid w:val="00693192"/>
    <w:rsid w:val="00693205"/>
    <w:rsid w:val="006933D3"/>
    <w:rsid w:val="0069352D"/>
    <w:rsid w:val="00693780"/>
    <w:rsid w:val="00693CDE"/>
    <w:rsid w:val="00693EDC"/>
    <w:rsid w:val="006947CF"/>
    <w:rsid w:val="00694B06"/>
    <w:rsid w:val="00695386"/>
    <w:rsid w:val="00696291"/>
    <w:rsid w:val="0069705A"/>
    <w:rsid w:val="00697A4A"/>
    <w:rsid w:val="006A0025"/>
    <w:rsid w:val="006A05DC"/>
    <w:rsid w:val="006A1276"/>
    <w:rsid w:val="006A1886"/>
    <w:rsid w:val="006A202D"/>
    <w:rsid w:val="006A31D0"/>
    <w:rsid w:val="006A46AA"/>
    <w:rsid w:val="006A51EB"/>
    <w:rsid w:val="006A57D3"/>
    <w:rsid w:val="006A5CBD"/>
    <w:rsid w:val="006A6C7D"/>
    <w:rsid w:val="006A7129"/>
    <w:rsid w:val="006A7580"/>
    <w:rsid w:val="006A7611"/>
    <w:rsid w:val="006A7B42"/>
    <w:rsid w:val="006B00F5"/>
    <w:rsid w:val="006B2C19"/>
    <w:rsid w:val="006B3451"/>
    <w:rsid w:val="006B3F5E"/>
    <w:rsid w:val="006B49BA"/>
    <w:rsid w:val="006B5002"/>
    <w:rsid w:val="006B5C90"/>
    <w:rsid w:val="006B5DEC"/>
    <w:rsid w:val="006B6221"/>
    <w:rsid w:val="006B69F8"/>
    <w:rsid w:val="006B6F4B"/>
    <w:rsid w:val="006B7210"/>
    <w:rsid w:val="006B739A"/>
    <w:rsid w:val="006C034D"/>
    <w:rsid w:val="006C034F"/>
    <w:rsid w:val="006C038B"/>
    <w:rsid w:val="006C083D"/>
    <w:rsid w:val="006C1157"/>
    <w:rsid w:val="006C1351"/>
    <w:rsid w:val="006C17CE"/>
    <w:rsid w:val="006C25F0"/>
    <w:rsid w:val="006C2CE5"/>
    <w:rsid w:val="006C34B2"/>
    <w:rsid w:val="006C35B7"/>
    <w:rsid w:val="006C3628"/>
    <w:rsid w:val="006C4044"/>
    <w:rsid w:val="006C4CFF"/>
    <w:rsid w:val="006C6408"/>
    <w:rsid w:val="006C6E9A"/>
    <w:rsid w:val="006C79A0"/>
    <w:rsid w:val="006D0313"/>
    <w:rsid w:val="006D0537"/>
    <w:rsid w:val="006D0888"/>
    <w:rsid w:val="006D0B8E"/>
    <w:rsid w:val="006D1D75"/>
    <w:rsid w:val="006D23D8"/>
    <w:rsid w:val="006D2AE7"/>
    <w:rsid w:val="006D3567"/>
    <w:rsid w:val="006D44BC"/>
    <w:rsid w:val="006D4973"/>
    <w:rsid w:val="006D4CA9"/>
    <w:rsid w:val="006D5538"/>
    <w:rsid w:val="006D635A"/>
    <w:rsid w:val="006D6A4B"/>
    <w:rsid w:val="006D75E9"/>
    <w:rsid w:val="006D75F7"/>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16"/>
    <w:rsid w:val="006E6C2B"/>
    <w:rsid w:val="006E6F97"/>
    <w:rsid w:val="006E7B5B"/>
    <w:rsid w:val="006F0271"/>
    <w:rsid w:val="006F0DED"/>
    <w:rsid w:val="006F11CB"/>
    <w:rsid w:val="006F1532"/>
    <w:rsid w:val="006F1EC5"/>
    <w:rsid w:val="006F1F3F"/>
    <w:rsid w:val="006F2840"/>
    <w:rsid w:val="006F2EC6"/>
    <w:rsid w:val="006F3FEE"/>
    <w:rsid w:val="006F439E"/>
    <w:rsid w:val="006F5C65"/>
    <w:rsid w:val="006F64E1"/>
    <w:rsid w:val="006F6762"/>
    <w:rsid w:val="00701604"/>
    <w:rsid w:val="00703C86"/>
    <w:rsid w:val="0070435E"/>
    <w:rsid w:val="00705597"/>
    <w:rsid w:val="007056D9"/>
    <w:rsid w:val="0070587D"/>
    <w:rsid w:val="00707186"/>
    <w:rsid w:val="00710016"/>
    <w:rsid w:val="007104C5"/>
    <w:rsid w:val="00710ED8"/>
    <w:rsid w:val="00711731"/>
    <w:rsid w:val="007119CA"/>
    <w:rsid w:val="00711BEC"/>
    <w:rsid w:val="00712EDE"/>
    <w:rsid w:val="007134CC"/>
    <w:rsid w:val="00713812"/>
    <w:rsid w:val="00713C2A"/>
    <w:rsid w:val="007141E3"/>
    <w:rsid w:val="007142BC"/>
    <w:rsid w:val="00714E1D"/>
    <w:rsid w:val="00715111"/>
    <w:rsid w:val="00715E99"/>
    <w:rsid w:val="00716A09"/>
    <w:rsid w:val="00717CE0"/>
    <w:rsid w:val="0072058E"/>
    <w:rsid w:val="00720D0D"/>
    <w:rsid w:val="0072114A"/>
    <w:rsid w:val="007211AA"/>
    <w:rsid w:val="00722C37"/>
    <w:rsid w:val="00723086"/>
    <w:rsid w:val="0072361F"/>
    <w:rsid w:val="00724041"/>
    <w:rsid w:val="00724CD0"/>
    <w:rsid w:val="00724FFC"/>
    <w:rsid w:val="00725339"/>
    <w:rsid w:val="007265AB"/>
    <w:rsid w:val="007265B7"/>
    <w:rsid w:val="0072749A"/>
    <w:rsid w:val="00727AD5"/>
    <w:rsid w:val="0073166E"/>
    <w:rsid w:val="00732DFD"/>
    <w:rsid w:val="00733632"/>
    <w:rsid w:val="00734184"/>
    <w:rsid w:val="007341E5"/>
    <w:rsid w:val="00735546"/>
    <w:rsid w:val="007355BC"/>
    <w:rsid w:val="007358A1"/>
    <w:rsid w:val="007358BA"/>
    <w:rsid w:val="00735BF0"/>
    <w:rsid w:val="00736006"/>
    <w:rsid w:val="007360EE"/>
    <w:rsid w:val="007365F6"/>
    <w:rsid w:val="0073768E"/>
    <w:rsid w:val="0074002D"/>
    <w:rsid w:val="00740659"/>
    <w:rsid w:val="00740855"/>
    <w:rsid w:val="00740A47"/>
    <w:rsid w:val="00742501"/>
    <w:rsid w:val="007425EC"/>
    <w:rsid w:val="00742B95"/>
    <w:rsid w:val="007430B9"/>
    <w:rsid w:val="007441D9"/>
    <w:rsid w:val="0074490A"/>
    <w:rsid w:val="00744A21"/>
    <w:rsid w:val="007458D7"/>
    <w:rsid w:val="00745CE4"/>
    <w:rsid w:val="00747622"/>
    <w:rsid w:val="00747894"/>
    <w:rsid w:val="00750896"/>
    <w:rsid w:val="00750CCB"/>
    <w:rsid w:val="00753A2B"/>
    <w:rsid w:val="00753AEF"/>
    <w:rsid w:val="00755EDB"/>
    <w:rsid w:val="007563F2"/>
    <w:rsid w:val="007570F6"/>
    <w:rsid w:val="00760F43"/>
    <w:rsid w:val="0076160B"/>
    <w:rsid w:val="007620DA"/>
    <w:rsid w:val="007628E2"/>
    <w:rsid w:val="00762C22"/>
    <w:rsid w:val="00762E4B"/>
    <w:rsid w:val="00763644"/>
    <w:rsid w:val="00764310"/>
    <w:rsid w:val="0076440A"/>
    <w:rsid w:val="0076454D"/>
    <w:rsid w:val="007645D8"/>
    <w:rsid w:val="007651F3"/>
    <w:rsid w:val="00765749"/>
    <w:rsid w:val="00766107"/>
    <w:rsid w:val="00767D48"/>
    <w:rsid w:val="0077052B"/>
    <w:rsid w:val="00772AC3"/>
    <w:rsid w:val="00773535"/>
    <w:rsid w:val="0077431C"/>
    <w:rsid w:val="00774DE8"/>
    <w:rsid w:val="00775C6A"/>
    <w:rsid w:val="007762C2"/>
    <w:rsid w:val="0077637D"/>
    <w:rsid w:val="00776381"/>
    <w:rsid w:val="007765BB"/>
    <w:rsid w:val="007768A7"/>
    <w:rsid w:val="00776A93"/>
    <w:rsid w:val="00776BB2"/>
    <w:rsid w:val="007810F3"/>
    <w:rsid w:val="00782029"/>
    <w:rsid w:val="007837DC"/>
    <w:rsid w:val="0078430A"/>
    <w:rsid w:val="00784B9B"/>
    <w:rsid w:val="00785161"/>
    <w:rsid w:val="00785CFE"/>
    <w:rsid w:val="00786C2A"/>
    <w:rsid w:val="007878C2"/>
    <w:rsid w:val="00787E0F"/>
    <w:rsid w:val="00787EC8"/>
    <w:rsid w:val="00790547"/>
    <w:rsid w:val="00790A78"/>
    <w:rsid w:val="00790CC1"/>
    <w:rsid w:val="00790EF5"/>
    <w:rsid w:val="00791626"/>
    <w:rsid w:val="00791881"/>
    <w:rsid w:val="0079189E"/>
    <w:rsid w:val="00791ED9"/>
    <w:rsid w:val="00792721"/>
    <w:rsid w:val="00793202"/>
    <w:rsid w:val="007932F6"/>
    <w:rsid w:val="007935B9"/>
    <w:rsid w:val="00793D80"/>
    <w:rsid w:val="00793EAA"/>
    <w:rsid w:val="00794613"/>
    <w:rsid w:val="00794B21"/>
    <w:rsid w:val="00797E7E"/>
    <w:rsid w:val="007A15F5"/>
    <w:rsid w:val="007A1EB0"/>
    <w:rsid w:val="007A219E"/>
    <w:rsid w:val="007A22D3"/>
    <w:rsid w:val="007A2D7C"/>
    <w:rsid w:val="007A2DB9"/>
    <w:rsid w:val="007A335A"/>
    <w:rsid w:val="007A423A"/>
    <w:rsid w:val="007A59A8"/>
    <w:rsid w:val="007A61DC"/>
    <w:rsid w:val="007A695F"/>
    <w:rsid w:val="007A6C82"/>
    <w:rsid w:val="007A6E35"/>
    <w:rsid w:val="007B0341"/>
    <w:rsid w:val="007B3177"/>
    <w:rsid w:val="007B3198"/>
    <w:rsid w:val="007B3C50"/>
    <w:rsid w:val="007B3FD5"/>
    <w:rsid w:val="007B400A"/>
    <w:rsid w:val="007B403E"/>
    <w:rsid w:val="007B4376"/>
    <w:rsid w:val="007B4564"/>
    <w:rsid w:val="007B4775"/>
    <w:rsid w:val="007B5D67"/>
    <w:rsid w:val="007B5F50"/>
    <w:rsid w:val="007B6F72"/>
    <w:rsid w:val="007C03E3"/>
    <w:rsid w:val="007C0546"/>
    <w:rsid w:val="007C0B06"/>
    <w:rsid w:val="007C1221"/>
    <w:rsid w:val="007C1D6A"/>
    <w:rsid w:val="007C21D1"/>
    <w:rsid w:val="007C30F7"/>
    <w:rsid w:val="007C3487"/>
    <w:rsid w:val="007C3AEA"/>
    <w:rsid w:val="007C3E33"/>
    <w:rsid w:val="007C4D34"/>
    <w:rsid w:val="007C4D5C"/>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65E"/>
    <w:rsid w:val="007D7790"/>
    <w:rsid w:val="007D78AE"/>
    <w:rsid w:val="007D78C4"/>
    <w:rsid w:val="007D7B9F"/>
    <w:rsid w:val="007D7E38"/>
    <w:rsid w:val="007D7E97"/>
    <w:rsid w:val="007E081B"/>
    <w:rsid w:val="007E2A81"/>
    <w:rsid w:val="007E31DE"/>
    <w:rsid w:val="007E3AEB"/>
    <w:rsid w:val="007E3D19"/>
    <w:rsid w:val="007E49A5"/>
    <w:rsid w:val="007E55C1"/>
    <w:rsid w:val="007E6852"/>
    <w:rsid w:val="007E6F9E"/>
    <w:rsid w:val="007E7077"/>
    <w:rsid w:val="007E7539"/>
    <w:rsid w:val="007E79A9"/>
    <w:rsid w:val="007E79DF"/>
    <w:rsid w:val="007E7A96"/>
    <w:rsid w:val="007F001B"/>
    <w:rsid w:val="007F25AB"/>
    <w:rsid w:val="007F277B"/>
    <w:rsid w:val="007F28EF"/>
    <w:rsid w:val="007F3364"/>
    <w:rsid w:val="007F3852"/>
    <w:rsid w:val="007F4054"/>
    <w:rsid w:val="007F40E0"/>
    <w:rsid w:val="007F4249"/>
    <w:rsid w:val="007F50CD"/>
    <w:rsid w:val="007F50D1"/>
    <w:rsid w:val="007F57CD"/>
    <w:rsid w:val="007F5C62"/>
    <w:rsid w:val="007F7354"/>
    <w:rsid w:val="007F7F17"/>
    <w:rsid w:val="0080136D"/>
    <w:rsid w:val="008016CE"/>
    <w:rsid w:val="00802387"/>
    <w:rsid w:val="008031BA"/>
    <w:rsid w:val="00803736"/>
    <w:rsid w:val="0080565C"/>
    <w:rsid w:val="008067BB"/>
    <w:rsid w:val="0081228F"/>
    <w:rsid w:val="00812849"/>
    <w:rsid w:val="0081321C"/>
    <w:rsid w:val="00813A7D"/>
    <w:rsid w:val="00813AA2"/>
    <w:rsid w:val="00813DC9"/>
    <w:rsid w:val="008146B4"/>
    <w:rsid w:val="008146E2"/>
    <w:rsid w:val="00815428"/>
    <w:rsid w:val="008156C4"/>
    <w:rsid w:val="00815762"/>
    <w:rsid w:val="008163E6"/>
    <w:rsid w:val="00816D6E"/>
    <w:rsid w:val="00820233"/>
    <w:rsid w:val="0082026D"/>
    <w:rsid w:val="00820375"/>
    <w:rsid w:val="00820673"/>
    <w:rsid w:val="00820EA5"/>
    <w:rsid w:val="008214DA"/>
    <w:rsid w:val="008215E2"/>
    <w:rsid w:val="00821FEC"/>
    <w:rsid w:val="008221DF"/>
    <w:rsid w:val="00822B56"/>
    <w:rsid w:val="00822BCC"/>
    <w:rsid w:val="008230BF"/>
    <w:rsid w:val="008232A9"/>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761"/>
    <w:rsid w:val="00835F85"/>
    <w:rsid w:val="0083775B"/>
    <w:rsid w:val="00840ECB"/>
    <w:rsid w:val="0084260C"/>
    <w:rsid w:val="008426B4"/>
    <w:rsid w:val="00842A02"/>
    <w:rsid w:val="00842EDE"/>
    <w:rsid w:val="008431BD"/>
    <w:rsid w:val="008438F2"/>
    <w:rsid w:val="0084415F"/>
    <w:rsid w:val="00844609"/>
    <w:rsid w:val="008449AB"/>
    <w:rsid w:val="00844C4A"/>
    <w:rsid w:val="0084512C"/>
    <w:rsid w:val="00846798"/>
    <w:rsid w:val="008469BA"/>
    <w:rsid w:val="008469F4"/>
    <w:rsid w:val="008473A8"/>
    <w:rsid w:val="00850EEE"/>
    <w:rsid w:val="008510EB"/>
    <w:rsid w:val="00851DF1"/>
    <w:rsid w:val="008526F4"/>
    <w:rsid w:val="00853867"/>
    <w:rsid w:val="00853A39"/>
    <w:rsid w:val="008541B5"/>
    <w:rsid w:val="0085527A"/>
    <w:rsid w:val="00856818"/>
    <w:rsid w:val="00857EB3"/>
    <w:rsid w:val="00860688"/>
    <w:rsid w:val="008616B3"/>
    <w:rsid w:val="00862585"/>
    <w:rsid w:val="0086283A"/>
    <w:rsid w:val="0086302D"/>
    <w:rsid w:val="00863189"/>
    <w:rsid w:val="00863E31"/>
    <w:rsid w:val="00863E8B"/>
    <w:rsid w:val="00864EAC"/>
    <w:rsid w:val="00865CA6"/>
    <w:rsid w:val="008667E2"/>
    <w:rsid w:val="00867408"/>
    <w:rsid w:val="00870180"/>
    <w:rsid w:val="00870737"/>
    <w:rsid w:val="00871719"/>
    <w:rsid w:val="00871CD0"/>
    <w:rsid w:val="00872C83"/>
    <w:rsid w:val="00874D18"/>
    <w:rsid w:val="00875D87"/>
    <w:rsid w:val="00876431"/>
    <w:rsid w:val="00876A21"/>
    <w:rsid w:val="008774EE"/>
    <w:rsid w:val="0088026C"/>
    <w:rsid w:val="0088062D"/>
    <w:rsid w:val="00880B0F"/>
    <w:rsid w:val="00881203"/>
    <w:rsid w:val="00881FF9"/>
    <w:rsid w:val="0088256C"/>
    <w:rsid w:val="00882F47"/>
    <w:rsid w:val="00883249"/>
    <w:rsid w:val="008841B9"/>
    <w:rsid w:val="00884573"/>
    <w:rsid w:val="008848FD"/>
    <w:rsid w:val="008853D5"/>
    <w:rsid w:val="0088655E"/>
    <w:rsid w:val="00886A8E"/>
    <w:rsid w:val="00886CD0"/>
    <w:rsid w:val="008875A4"/>
    <w:rsid w:val="00890481"/>
    <w:rsid w:val="008905C8"/>
    <w:rsid w:val="00890688"/>
    <w:rsid w:val="00891A49"/>
    <w:rsid w:val="00891E9C"/>
    <w:rsid w:val="0089233C"/>
    <w:rsid w:val="008929AA"/>
    <w:rsid w:val="00892C24"/>
    <w:rsid w:val="00893460"/>
    <w:rsid w:val="00893539"/>
    <w:rsid w:val="00893BFB"/>
    <w:rsid w:val="008940B8"/>
    <w:rsid w:val="00895A71"/>
    <w:rsid w:val="00895CFD"/>
    <w:rsid w:val="00896635"/>
    <w:rsid w:val="00897B5E"/>
    <w:rsid w:val="008A019F"/>
    <w:rsid w:val="008A0811"/>
    <w:rsid w:val="008A0C2E"/>
    <w:rsid w:val="008A1999"/>
    <w:rsid w:val="008A2146"/>
    <w:rsid w:val="008A2CE5"/>
    <w:rsid w:val="008A3A72"/>
    <w:rsid w:val="008A41B0"/>
    <w:rsid w:val="008A420D"/>
    <w:rsid w:val="008A6F78"/>
    <w:rsid w:val="008A74A0"/>
    <w:rsid w:val="008A7A59"/>
    <w:rsid w:val="008B0074"/>
    <w:rsid w:val="008B0334"/>
    <w:rsid w:val="008B0876"/>
    <w:rsid w:val="008B1965"/>
    <w:rsid w:val="008B2BBC"/>
    <w:rsid w:val="008B5CBF"/>
    <w:rsid w:val="008B5E3A"/>
    <w:rsid w:val="008C1049"/>
    <w:rsid w:val="008C157C"/>
    <w:rsid w:val="008C1821"/>
    <w:rsid w:val="008C2581"/>
    <w:rsid w:val="008C334F"/>
    <w:rsid w:val="008C36E3"/>
    <w:rsid w:val="008C379F"/>
    <w:rsid w:val="008C4B7A"/>
    <w:rsid w:val="008C4C49"/>
    <w:rsid w:val="008C4D40"/>
    <w:rsid w:val="008C5FD3"/>
    <w:rsid w:val="008C6134"/>
    <w:rsid w:val="008C6BC2"/>
    <w:rsid w:val="008C6C80"/>
    <w:rsid w:val="008D1E5C"/>
    <w:rsid w:val="008D41FB"/>
    <w:rsid w:val="008D493B"/>
    <w:rsid w:val="008D4E65"/>
    <w:rsid w:val="008D4F44"/>
    <w:rsid w:val="008D5566"/>
    <w:rsid w:val="008D563A"/>
    <w:rsid w:val="008E01FA"/>
    <w:rsid w:val="008E0552"/>
    <w:rsid w:val="008E09D2"/>
    <w:rsid w:val="008E22F2"/>
    <w:rsid w:val="008E2943"/>
    <w:rsid w:val="008E2D0B"/>
    <w:rsid w:val="008E2F1E"/>
    <w:rsid w:val="008E300A"/>
    <w:rsid w:val="008E3073"/>
    <w:rsid w:val="008E37EE"/>
    <w:rsid w:val="008E50B4"/>
    <w:rsid w:val="008E5A80"/>
    <w:rsid w:val="008E5FC7"/>
    <w:rsid w:val="008E611A"/>
    <w:rsid w:val="008E6729"/>
    <w:rsid w:val="008F0292"/>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142E"/>
    <w:rsid w:val="0090149C"/>
    <w:rsid w:val="00901584"/>
    <w:rsid w:val="0090221E"/>
    <w:rsid w:val="0090385E"/>
    <w:rsid w:val="00904036"/>
    <w:rsid w:val="00904F86"/>
    <w:rsid w:val="00910F56"/>
    <w:rsid w:val="00911307"/>
    <w:rsid w:val="00911AC0"/>
    <w:rsid w:val="00911AF5"/>
    <w:rsid w:val="00911E9B"/>
    <w:rsid w:val="0091335D"/>
    <w:rsid w:val="00913A87"/>
    <w:rsid w:val="00913C9A"/>
    <w:rsid w:val="0091428F"/>
    <w:rsid w:val="009142F6"/>
    <w:rsid w:val="00914929"/>
    <w:rsid w:val="009152D9"/>
    <w:rsid w:val="009155FD"/>
    <w:rsid w:val="0091588D"/>
    <w:rsid w:val="00916014"/>
    <w:rsid w:val="009165BE"/>
    <w:rsid w:val="00917118"/>
    <w:rsid w:val="00917FB8"/>
    <w:rsid w:val="0092029E"/>
    <w:rsid w:val="00920EE5"/>
    <w:rsid w:val="009210FB"/>
    <w:rsid w:val="00921C4D"/>
    <w:rsid w:val="00922042"/>
    <w:rsid w:val="00923047"/>
    <w:rsid w:val="00923170"/>
    <w:rsid w:val="009234E7"/>
    <w:rsid w:val="00923A4B"/>
    <w:rsid w:val="00924357"/>
    <w:rsid w:val="0092575E"/>
    <w:rsid w:val="009263C9"/>
    <w:rsid w:val="00926678"/>
    <w:rsid w:val="00927F7D"/>
    <w:rsid w:val="00930549"/>
    <w:rsid w:val="00930B00"/>
    <w:rsid w:val="00931BF7"/>
    <w:rsid w:val="009325A3"/>
    <w:rsid w:val="00932657"/>
    <w:rsid w:val="00933902"/>
    <w:rsid w:val="00933DF1"/>
    <w:rsid w:val="00934206"/>
    <w:rsid w:val="0093575F"/>
    <w:rsid w:val="009403F5"/>
    <w:rsid w:val="00940C6D"/>
    <w:rsid w:val="00941919"/>
    <w:rsid w:val="00941F73"/>
    <w:rsid w:val="009428D0"/>
    <w:rsid w:val="00942B4A"/>
    <w:rsid w:val="00942FF3"/>
    <w:rsid w:val="00943584"/>
    <w:rsid w:val="00945E73"/>
    <w:rsid w:val="0094684E"/>
    <w:rsid w:val="00946AE1"/>
    <w:rsid w:val="00946BA9"/>
    <w:rsid w:val="00946F50"/>
    <w:rsid w:val="00947737"/>
    <w:rsid w:val="00950F93"/>
    <w:rsid w:val="00951575"/>
    <w:rsid w:val="00952017"/>
    <w:rsid w:val="009522ED"/>
    <w:rsid w:val="00953B6C"/>
    <w:rsid w:val="00955AE9"/>
    <w:rsid w:val="0095658A"/>
    <w:rsid w:val="009566AC"/>
    <w:rsid w:val="00956DE2"/>
    <w:rsid w:val="00957DA3"/>
    <w:rsid w:val="00957F74"/>
    <w:rsid w:val="0096065F"/>
    <w:rsid w:val="0096083B"/>
    <w:rsid w:val="00960B28"/>
    <w:rsid w:val="009619F4"/>
    <w:rsid w:val="00961D0F"/>
    <w:rsid w:val="009625EF"/>
    <w:rsid w:val="00963630"/>
    <w:rsid w:val="00964393"/>
    <w:rsid w:val="00964D01"/>
    <w:rsid w:val="00964D62"/>
    <w:rsid w:val="0096530B"/>
    <w:rsid w:val="0096580C"/>
    <w:rsid w:val="00965B71"/>
    <w:rsid w:val="00965CC0"/>
    <w:rsid w:val="00965D86"/>
    <w:rsid w:val="009665B7"/>
    <w:rsid w:val="00967302"/>
    <w:rsid w:val="00967B8D"/>
    <w:rsid w:val="00970A45"/>
    <w:rsid w:val="0097115F"/>
    <w:rsid w:val="009714C8"/>
    <w:rsid w:val="00972007"/>
    <w:rsid w:val="00972894"/>
    <w:rsid w:val="00972D0C"/>
    <w:rsid w:val="009734C1"/>
    <w:rsid w:val="009742B9"/>
    <w:rsid w:val="009759E0"/>
    <w:rsid w:val="0097627E"/>
    <w:rsid w:val="009769AF"/>
    <w:rsid w:val="00976A8D"/>
    <w:rsid w:val="00976C9C"/>
    <w:rsid w:val="00976D42"/>
    <w:rsid w:val="00977BF1"/>
    <w:rsid w:val="00980620"/>
    <w:rsid w:val="0098222B"/>
    <w:rsid w:val="009826D6"/>
    <w:rsid w:val="009829C0"/>
    <w:rsid w:val="00982F1E"/>
    <w:rsid w:val="009830E8"/>
    <w:rsid w:val="00983665"/>
    <w:rsid w:val="009837B4"/>
    <w:rsid w:val="009844D1"/>
    <w:rsid w:val="00985883"/>
    <w:rsid w:val="00985CE1"/>
    <w:rsid w:val="00985E51"/>
    <w:rsid w:val="00986146"/>
    <w:rsid w:val="00986643"/>
    <w:rsid w:val="00990742"/>
    <w:rsid w:val="00991685"/>
    <w:rsid w:val="00991E55"/>
    <w:rsid w:val="00992548"/>
    <w:rsid w:val="009927D5"/>
    <w:rsid w:val="009927D7"/>
    <w:rsid w:val="00992CBE"/>
    <w:rsid w:val="00994352"/>
    <w:rsid w:val="0099492F"/>
    <w:rsid w:val="00994B8F"/>
    <w:rsid w:val="00994DFC"/>
    <w:rsid w:val="00995724"/>
    <w:rsid w:val="009966F3"/>
    <w:rsid w:val="00997061"/>
    <w:rsid w:val="00997391"/>
    <w:rsid w:val="009A052F"/>
    <w:rsid w:val="009A0F41"/>
    <w:rsid w:val="009A10A3"/>
    <w:rsid w:val="009A1709"/>
    <w:rsid w:val="009A1A6F"/>
    <w:rsid w:val="009A21A6"/>
    <w:rsid w:val="009A26A3"/>
    <w:rsid w:val="009A4C78"/>
    <w:rsid w:val="009A68CC"/>
    <w:rsid w:val="009A6A9D"/>
    <w:rsid w:val="009A6AD1"/>
    <w:rsid w:val="009A70C0"/>
    <w:rsid w:val="009B01C7"/>
    <w:rsid w:val="009B0294"/>
    <w:rsid w:val="009B0E19"/>
    <w:rsid w:val="009B13EA"/>
    <w:rsid w:val="009B148C"/>
    <w:rsid w:val="009B3922"/>
    <w:rsid w:val="009B3DC0"/>
    <w:rsid w:val="009B466A"/>
    <w:rsid w:val="009B53DE"/>
    <w:rsid w:val="009B5505"/>
    <w:rsid w:val="009B561E"/>
    <w:rsid w:val="009C0926"/>
    <w:rsid w:val="009C0B3F"/>
    <w:rsid w:val="009C0BDC"/>
    <w:rsid w:val="009C0D63"/>
    <w:rsid w:val="009C1684"/>
    <w:rsid w:val="009C1B42"/>
    <w:rsid w:val="009C22B4"/>
    <w:rsid w:val="009C3228"/>
    <w:rsid w:val="009C3553"/>
    <w:rsid w:val="009C3E20"/>
    <w:rsid w:val="009C3F6D"/>
    <w:rsid w:val="009C4ED1"/>
    <w:rsid w:val="009C53AC"/>
    <w:rsid w:val="009C5945"/>
    <w:rsid w:val="009C5D0B"/>
    <w:rsid w:val="009C7362"/>
    <w:rsid w:val="009C7723"/>
    <w:rsid w:val="009C7B40"/>
    <w:rsid w:val="009D032D"/>
    <w:rsid w:val="009D09CF"/>
    <w:rsid w:val="009D0C0B"/>
    <w:rsid w:val="009D0C95"/>
    <w:rsid w:val="009D0E2F"/>
    <w:rsid w:val="009D105D"/>
    <w:rsid w:val="009D2302"/>
    <w:rsid w:val="009D29A4"/>
    <w:rsid w:val="009D2B08"/>
    <w:rsid w:val="009D34C3"/>
    <w:rsid w:val="009D3A5A"/>
    <w:rsid w:val="009D4B92"/>
    <w:rsid w:val="009D51F5"/>
    <w:rsid w:val="009D5455"/>
    <w:rsid w:val="009D60EC"/>
    <w:rsid w:val="009D61B0"/>
    <w:rsid w:val="009D6E91"/>
    <w:rsid w:val="009D7AD5"/>
    <w:rsid w:val="009D7CD9"/>
    <w:rsid w:val="009E0624"/>
    <w:rsid w:val="009E0CED"/>
    <w:rsid w:val="009E1A8B"/>
    <w:rsid w:val="009E3054"/>
    <w:rsid w:val="009E310D"/>
    <w:rsid w:val="009E3A01"/>
    <w:rsid w:val="009E3DBB"/>
    <w:rsid w:val="009E42E1"/>
    <w:rsid w:val="009E438D"/>
    <w:rsid w:val="009E5363"/>
    <w:rsid w:val="009E56A3"/>
    <w:rsid w:val="009E5C37"/>
    <w:rsid w:val="009E634B"/>
    <w:rsid w:val="009E6C4B"/>
    <w:rsid w:val="009E72F4"/>
    <w:rsid w:val="009E7516"/>
    <w:rsid w:val="009E79FB"/>
    <w:rsid w:val="009E7D5B"/>
    <w:rsid w:val="009F1DFA"/>
    <w:rsid w:val="009F201C"/>
    <w:rsid w:val="009F31C8"/>
    <w:rsid w:val="009F55ED"/>
    <w:rsid w:val="009F5673"/>
    <w:rsid w:val="009F62FC"/>
    <w:rsid w:val="009F778F"/>
    <w:rsid w:val="009F7BD6"/>
    <w:rsid w:val="009F7C36"/>
    <w:rsid w:val="009F7D30"/>
    <w:rsid w:val="00A00B91"/>
    <w:rsid w:val="00A011DE"/>
    <w:rsid w:val="00A028F1"/>
    <w:rsid w:val="00A02FA7"/>
    <w:rsid w:val="00A037EE"/>
    <w:rsid w:val="00A040D5"/>
    <w:rsid w:val="00A054FE"/>
    <w:rsid w:val="00A06464"/>
    <w:rsid w:val="00A07BE8"/>
    <w:rsid w:val="00A1005D"/>
    <w:rsid w:val="00A100F8"/>
    <w:rsid w:val="00A1090C"/>
    <w:rsid w:val="00A11311"/>
    <w:rsid w:val="00A11A38"/>
    <w:rsid w:val="00A11A9B"/>
    <w:rsid w:val="00A11CB4"/>
    <w:rsid w:val="00A126D7"/>
    <w:rsid w:val="00A13DEB"/>
    <w:rsid w:val="00A142DA"/>
    <w:rsid w:val="00A1481C"/>
    <w:rsid w:val="00A14934"/>
    <w:rsid w:val="00A157BE"/>
    <w:rsid w:val="00A1600A"/>
    <w:rsid w:val="00A1612C"/>
    <w:rsid w:val="00A1699C"/>
    <w:rsid w:val="00A169F4"/>
    <w:rsid w:val="00A16F8A"/>
    <w:rsid w:val="00A172D8"/>
    <w:rsid w:val="00A20098"/>
    <w:rsid w:val="00A20524"/>
    <w:rsid w:val="00A21498"/>
    <w:rsid w:val="00A2160D"/>
    <w:rsid w:val="00A2186E"/>
    <w:rsid w:val="00A2210F"/>
    <w:rsid w:val="00A22834"/>
    <w:rsid w:val="00A22C2A"/>
    <w:rsid w:val="00A23E2E"/>
    <w:rsid w:val="00A24C27"/>
    <w:rsid w:val="00A25000"/>
    <w:rsid w:val="00A25306"/>
    <w:rsid w:val="00A2552A"/>
    <w:rsid w:val="00A26D90"/>
    <w:rsid w:val="00A27CAE"/>
    <w:rsid w:val="00A30AB3"/>
    <w:rsid w:val="00A30BC1"/>
    <w:rsid w:val="00A30BD5"/>
    <w:rsid w:val="00A31DFF"/>
    <w:rsid w:val="00A31E88"/>
    <w:rsid w:val="00A32051"/>
    <w:rsid w:val="00A32448"/>
    <w:rsid w:val="00A32988"/>
    <w:rsid w:val="00A32FB5"/>
    <w:rsid w:val="00A3466A"/>
    <w:rsid w:val="00A3632B"/>
    <w:rsid w:val="00A368E7"/>
    <w:rsid w:val="00A36C57"/>
    <w:rsid w:val="00A36E9C"/>
    <w:rsid w:val="00A372DA"/>
    <w:rsid w:val="00A374BD"/>
    <w:rsid w:val="00A3754D"/>
    <w:rsid w:val="00A37AAF"/>
    <w:rsid w:val="00A37F51"/>
    <w:rsid w:val="00A40298"/>
    <w:rsid w:val="00A40B01"/>
    <w:rsid w:val="00A419F6"/>
    <w:rsid w:val="00A42AF4"/>
    <w:rsid w:val="00A42F2E"/>
    <w:rsid w:val="00A4331B"/>
    <w:rsid w:val="00A453BF"/>
    <w:rsid w:val="00A4580C"/>
    <w:rsid w:val="00A45B86"/>
    <w:rsid w:val="00A45CA9"/>
    <w:rsid w:val="00A462B7"/>
    <w:rsid w:val="00A462CA"/>
    <w:rsid w:val="00A5040E"/>
    <w:rsid w:val="00A50EE1"/>
    <w:rsid w:val="00A522FD"/>
    <w:rsid w:val="00A53163"/>
    <w:rsid w:val="00A546FF"/>
    <w:rsid w:val="00A54880"/>
    <w:rsid w:val="00A5488A"/>
    <w:rsid w:val="00A5581C"/>
    <w:rsid w:val="00A572D6"/>
    <w:rsid w:val="00A573ED"/>
    <w:rsid w:val="00A600BF"/>
    <w:rsid w:val="00A60107"/>
    <w:rsid w:val="00A60175"/>
    <w:rsid w:val="00A603A7"/>
    <w:rsid w:val="00A61D9A"/>
    <w:rsid w:val="00A622DB"/>
    <w:rsid w:val="00A63B18"/>
    <w:rsid w:val="00A64915"/>
    <w:rsid w:val="00A650DC"/>
    <w:rsid w:val="00A6542A"/>
    <w:rsid w:val="00A65F88"/>
    <w:rsid w:val="00A67089"/>
    <w:rsid w:val="00A67259"/>
    <w:rsid w:val="00A67313"/>
    <w:rsid w:val="00A6764A"/>
    <w:rsid w:val="00A704FD"/>
    <w:rsid w:val="00A71594"/>
    <w:rsid w:val="00A71DAF"/>
    <w:rsid w:val="00A723CE"/>
    <w:rsid w:val="00A723EA"/>
    <w:rsid w:val="00A7285F"/>
    <w:rsid w:val="00A7432F"/>
    <w:rsid w:val="00A74591"/>
    <w:rsid w:val="00A74716"/>
    <w:rsid w:val="00A76CDC"/>
    <w:rsid w:val="00A7726B"/>
    <w:rsid w:val="00A81734"/>
    <w:rsid w:val="00A818E5"/>
    <w:rsid w:val="00A81D78"/>
    <w:rsid w:val="00A82840"/>
    <w:rsid w:val="00A82A42"/>
    <w:rsid w:val="00A84074"/>
    <w:rsid w:val="00A84076"/>
    <w:rsid w:val="00A85137"/>
    <w:rsid w:val="00A85757"/>
    <w:rsid w:val="00A85A23"/>
    <w:rsid w:val="00A869AA"/>
    <w:rsid w:val="00A878DB"/>
    <w:rsid w:val="00A87903"/>
    <w:rsid w:val="00A87977"/>
    <w:rsid w:val="00A87E27"/>
    <w:rsid w:val="00A905E8"/>
    <w:rsid w:val="00A90E3C"/>
    <w:rsid w:val="00A90F05"/>
    <w:rsid w:val="00A91671"/>
    <w:rsid w:val="00A92050"/>
    <w:rsid w:val="00A924AC"/>
    <w:rsid w:val="00A925E9"/>
    <w:rsid w:val="00A92D10"/>
    <w:rsid w:val="00A932D7"/>
    <w:rsid w:val="00A938DF"/>
    <w:rsid w:val="00A939BC"/>
    <w:rsid w:val="00A93C81"/>
    <w:rsid w:val="00A94E02"/>
    <w:rsid w:val="00A952F7"/>
    <w:rsid w:val="00A96696"/>
    <w:rsid w:val="00A97BAA"/>
    <w:rsid w:val="00A97C78"/>
    <w:rsid w:val="00AA0B85"/>
    <w:rsid w:val="00AA136C"/>
    <w:rsid w:val="00AA21D4"/>
    <w:rsid w:val="00AA2F5E"/>
    <w:rsid w:val="00AA48A2"/>
    <w:rsid w:val="00AA4BA4"/>
    <w:rsid w:val="00AA5299"/>
    <w:rsid w:val="00AA742E"/>
    <w:rsid w:val="00AA75C8"/>
    <w:rsid w:val="00AA7E2F"/>
    <w:rsid w:val="00AB0746"/>
    <w:rsid w:val="00AB08ED"/>
    <w:rsid w:val="00AB0FB0"/>
    <w:rsid w:val="00AB1291"/>
    <w:rsid w:val="00AB13EB"/>
    <w:rsid w:val="00AB1B10"/>
    <w:rsid w:val="00AB21FA"/>
    <w:rsid w:val="00AB2A8E"/>
    <w:rsid w:val="00AB2BC3"/>
    <w:rsid w:val="00AB2BEE"/>
    <w:rsid w:val="00AB3026"/>
    <w:rsid w:val="00AB3349"/>
    <w:rsid w:val="00AB3B9D"/>
    <w:rsid w:val="00AB3D9E"/>
    <w:rsid w:val="00AB4051"/>
    <w:rsid w:val="00AB4EFC"/>
    <w:rsid w:val="00AB570F"/>
    <w:rsid w:val="00AB5F95"/>
    <w:rsid w:val="00AB61EB"/>
    <w:rsid w:val="00AB7C5A"/>
    <w:rsid w:val="00AC0B3E"/>
    <w:rsid w:val="00AC0C1A"/>
    <w:rsid w:val="00AC1152"/>
    <w:rsid w:val="00AC16B0"/>
    <w:rsid w:val="00AC265B"/>
    <w:rsid w:val="00AC2F22"/>
    <w:rsid w:val="00AC3259"/>
    <w:rsid w:val="00AC5135"/>
    <w:rsid w:val="00AC5AFC"/>
    <w:rsid w:val="00AC6783"/>
    <w:rsid w:val="00AC6C22"/>
    <w:rsid w:val="00AC6E3D"/>
    <w:rsid w:val="00AC7513"/>
    <w:rsid w:val="00AD059F"/>
    <w:rsid w:val="00AD06E8"/>
    <w:rsid w:val="00AD217D"/>
    <w:rsid w:val="00AD2716"/>
    <w:rsid w:val="00AD2C5C"/>
    <w:rsid w:val="00AD4220"/>
    <w:rsid w:val="00AD501A"/>
    <w:rsid w:val="00AD5620"/>
    <w:rsid w:val="00AD6DB4"/>
    <w:rsid w:val="00AD7E80"/>
    <w:rsid w:val="00AE0AC9"/>
    <w:rsid w:val="00AE16F5"/>
    <w:rsid w:val="00AE1C84"/>
    <w:rsid w:val="00AE1D86"/>
    <w:rsid w:val="00AE2785"/>
    <w:rsid w:val="00AE283D"/>
    <w:rsid w:val="00AE4258"/>
    <w:rsid w:val="00AE5F7D"/>
    <w:rsid w:val="00AE7090"/>
    <w:rsid w:val="00AE7315"/>
    <w:rsid w:val="00AE7C8E"/>
    <w:rsid w:val="00AF02EC"/>
    <w:rsid w:val="00AF06A2"/>
    <w:rsid w:val="00AF06E2"/>
    <w:rsid w:val="00AF0807"/>
    <w:rsid w:val="00AF0CED"/>
    <w:rsid w:val="00AF1137"/>
    <w:rsid w:val="00AF19BE"/>
    <w:rsid w:val="00AF2884"/>
    <w:rsid w:val="00AF2C22"/>
    <w:rsid w:val="00AF3199"/>
    <w:rsid w:val="00AF33E7"/>
    <w:rsid w:val="00AF56EE"/>
    <w:rsid w:val="00AF5759"/>
    <w:rsid w:val="00AF67DC"/>
    <w:rsid w:val="00AF71BC"/>
    <w:rsid w:val="00B00513"/>
    <w:rsid w:val="00B016E3"/>
    <w:rsid w:val="00B036CA"/>
    <w:rsid w:val="00B038F9"/>
    <w:rsid w:val="00B03BC5"/>
    <w:rsid w:val="00B04AA9"/>
    <w:rsid w:val="00B04EF4"/>
    <w:rsid w:val="00B054B8"/>
    <w:rsid w:val="00B05A3E"/>
    <w:rsid w:val="00B06C81"/>
    <w:rsid w:val="00B075A1"/>
    <w:rsid w:val="00B07D74"/>
    <w:rsid w:val="00B1028E"/>
    <w:rsid w:val="00B1094E"/>
    <w:rsid w:val="00B11E50"/>
    <w:rsid w:val="00B12071"/>
    <w:rsid w:val="00B12874"/>
    <w:rsid w:val="00B13456"/>
    <w:rsid w:val="00B13BFA"/>
    <w:rsid w:val="00B140C5"/>
    <w:rsid w:val="00B14906"/>
    <w:rsid w:val="00B1498E"/>
    <w:rsid w:val="00B16A96"/>
    <w:rsid w:val="00B16E60"/>
    <w:rsid w:val="00B1780B"/>
    <w:rsid w:val="00B20806"/>
    <w:rsid w:val="00B20B7F"/>
    <w:rsid w:val="00B20E5B"/>
    <w:rsid w:val="00B20FAF"/>
    <w:rsid w:val="00B218A4"/>
    <w:rsid w:val="00B2262E"/>
    <w:rsid w:val="00B23499"/>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552D"/>
    <w:rsid w:val="00B36A1E"/>
    <w:rsid w:val="00B379FB"/>
    <w:rsid w:val="00B405B5"/>
    <w:rsid w:val="00B4112B"/>
    <w:rsid w:val="00B424FC"/>
    <w:rsid w:val="00B42871"/>
    <w:rsid w:val="00B42C75"/>
    <w:rsid w:val="00B42E51"/>
    <w:rsid w:val="00B43B73"/>
    <w:rsid w:val="00B43FE9"/>
    <w:rsid w:val="00B440C5"/>
    <w:rsid w:val="00B467D6"/>
    <w:rsid w:val="00B4680D"/>
    <w:rsid w:val="00B4681C"/>
    <w:rsid w:val="00B46F0F"/>
    <w:rsid w:val="00B47F3B"/>
    <w:rsid w:val="00B517A2"/>
    <w:rsid w:val="00B5249C"/>
    <w:rsid w:val="00B524F8"/>
    <w:rsid w:val="00B529E6"/>
    <w:rsid w:val="00B54283"/>
    <w:rsid w:val="00B54C40"/>
    <w:rsid w:val="00B556B6"/>
    <w:rsid w:val="00B56AA4"/>
    <w:rsid w:val="00B60AA4"/>
    <w:rsid w:val="00B60C61"/>
    <w:rsid w:val="00B619F1"/>
    <w:rsid w:val="00B61AF5"/>
    <w:rsid w:val="00B648A3"/>
    <w:rsid w:val="00B65127"/>
    <w:rsid w:val="00B65243"/>
    <w:rsid w:val="00B65D5F"/>
    <w:rsid w:val="00B67F2F"/>
    <w:rsid w:val="00B71189"/>
    <w:rsid w:val="00B71825"/>
    <w:rsid w:val="00B718F3"/>
    <w:rsid w:val="00B719EA"/>
    <w:rsid w:val="00B71BA1"/>
    <w:rsid w:val="00B71CAB"/>
    <w:rsid w:val="00B726A3"/>
    <w:rsid w:val="00B7392B"/>
    <w:rsid w:val="00B74A5A"/>
    <w:rsid w:val="00B7505F"/>
    <w:rsid w:val="00B75ADF"/>
    <w:rsid w:val="00B75E07"/>
    <w:rsid w:val="00B77781"/>
    <w:rsid w:val="00B80AA4"/>
    <w:rsid w:val="00B80C42"/>
    <w:rsid w:val="00B82287"/>
    <w:rsid w:val="00B82704"/>
    <w:rsid w:val="00B82C7A"/>
    <w:rsid w:val="00B843E8"/>
    <w:rsid w:val="00B84A58"/>
    <w:rsid w:val="00B8672F"/>
    <w:rsid w:val="00B86A26"/>
    <w:rsid w:val="00B9036D"/>
    <w:rsid w:val="00B9048C"/>
    <w:rsid w:val="00B90670"/>
    <w:rsid w:val="00B9123F"/>
    <w:rsid w:val="00B91CA2"/>
    <w:rsid w:val="00B92F56"/>
    <w:rsid w:val="00B944CB"/>
    <w:rsid w:val="00B94FEC"/>
    <w:rsid w:val="00B957A6"/>
    <w:rsid w:val="00B95EC9"/>
    <w:rsid w:val="00B97BEA"/>
    <w:rsid w:val="00BA247F"/>
    <w:rsid w:val="00BA2605"/>
    <w:rsid w:val="00BA2F71"/>
    <w:rsid w:val="00BA3DC0"/>
    <w:rsid w:val="00BA4454"/>
    <w:rsid w:val="00BA4DBF"/>
    <w:rsid w:val="00BA5226"/>
    <w:rsid w:val="00BA567F"/>
    <w:rsid w:val="00BA57E0"/>
    <w:rsid w:val="00BA5B21"/>
    <w:rsid w:val="00BA6343"/>
    <w:rsid w:val="00BA6D0D"/>
    <w:rsid w:val="00BA6DF3"/>
    <w:rsid w:val="00BA6FC4"/>
    <w:rsid w:val="00BA6FFE"/>
    <w:rsid w:val="00BA75F1"/>
    <w:rsid w:val="00BA7D78"/>
    <w:rsid w:val="00BB0E30"/>
    <w:rsid w:val="00BB14D8"/>
    <w:rsid w:val="00BB1502"/>
    <w:rsid w:val="00BB167B"/>
    <w:rsid w:val="00BB1F7E"/>
    <w:rsid w:val="00BB218A"/>
    <w:rsid w:val="00BB2227"/>
    <w:rsid w:val="00BB23B1"/>
    <w:rsid w:val="00BB2BFF"/>
    <w:rsid w:val="00BB3188"/>
    <w:rsid w:val="00BB3373"/>
    <w:rsid w:val="00BB352C"/>
    <w:rsid w:val="00BB3CA0"/>
    <w:rsid w:val="00BB419A"/>
    <w:rsid w:val="00BB64A4"/>
    <w:rsid w:val="00BB6904"/>
    <w:rsid w:val="00BB6938"/>
    <w:rsid w:val="00BB6DBB"/>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273"/>
    <w:rsid w:val="00BC5316"/>
    <w:rsid w:val="00BC5352"/>
    <w:rsid w:val="00BC569A"/>
    <w:rsid w:val="00BC5F05"/>
    <w:rsid w:val="00BC6C3F"/>
    <w:rsid w:val="00BC70AC"/>
    <w:rsid w:val="00BC74E4"/>
    <w:rsid w:val="00BC7A01"/>
    <w:rsid w:val="00BC7A23"/>
    <w:rsid w:val="00BD0319"/>
    <w:rsid w:val="00BD19FF"/>
    <w:rsid w:val="00BD1D1B"/>
    <w:rsid w:val="00BD1F61"/>
    <w:rsid w:val="00BD235D"/>
    <w:rsid w:val="00BD2914"/>
    <w:rsid w:val="00BD3762"/>
    <w:rsid w:val="00BD4C68"/>
    <w:rsid w:val="00BD626D"/>
    <w:rsid w:val="00BE0230"/>
    <w:rsid w:val="00BE0537"/>
    <w:rsid w:val="00BE06F8"/>
    <w:rsid w:val="00BE1751"/>
    <w:rsid w:val="00BE1D89"/>
    <w:rsid w:val="00BE2907"/>
    <w:rsid w:val="00BE30D8"/>
    <w:rsid w:val="00BE31A6"/>
    <w:rsid w:val="00BE3532"/>
    <w:rsid w:val="00BE37CC"/>
    <w:rsid w:val="00BE3802"/>
    <w:rsid w:val="00BE39DE"/>
    <w:rsid w:val="00BE3DEC"/>
    <w:rsid w:val="00BE4717"/>
    <w:rsid w:val="00BE528B"/>
    <w:rsid w:val="00BE7185"/>
    <w:rsid w:val="00BE7DD6"/>
    <w:rsid w:val="00BF048F"/>
    <w:rsid w:val="00BF1A79"/>
    <w:rsid w:val="00BF1C89"/>
    <w:rsid w:val="00BF26EA"/>
    <w:rsid w:val="00BF3A77"/>
    <w:rsid w:val="00BF3A93"/>
    <w:rsid w:val="00BF406E"/>
    <w:rsid w:val="00BF4265"/>
    <w:rsid w:val="00BF46A8"/>
    <w:rsid w:val="00BF4A59"/>
    <w:rsid w:val="00BF5B3F"/>
    <w:rsid w:val="00BF5C55"/>
    <w:rsid w:val="00BF6025"/>
    <w:rsid w:val="00BF65B9"/>
    <w:rsid w:val="00BF682C"/>
    <w:rsid w:val="00BF6DD5"/>
    <w:rsid w:val="00BF7476"/>
    <w:rsid w:val="00BF7624"/>
    <w:rsid w:val="00C00205"/>
    <w:rsid w:val="00C004A0"/>
    <w:rsid w:val="00C00726"/>
    <w:rsid w:val="00C01190"/>
    <w:rsid w:val="00C01771"/>
    <w:rsid w:val="00C01A4C"/>
    <w:rsid w:val="00C0364F"/>
    <w:rsid w:val="00C03761"/>
    <w:rsid w:val="00C03D5E"/>
    <w:rsid w:val="00C04624"/>
    <w:rsid w:val="00C04E3C"/>
    <w:rsid w:val="00C053B6"/>
    <w:rsid w:val="00C05881"/>
    <w:rsid w:val="00C05A91"/>
    <w:rsid w:val="00C06499"/>
    <w:rsid w:val="00C06E66"/>
    <w:rsid w:val="00C07050"/>
    <w:rsid w:val="00C07789"/>
    <w:rsid w:val="00C07E6B"/>
    <w:rsid w:val="00C1100B"/>
    <w:rsid w:val="00C112C0"/>
    <w:rsid w:val="00C11584"/>
    <w:rsid w:val="00C117DA"/>
    <w:rsid w:val="00C11AAD"/>
    <w:rsid w:val="00C11DA6"/>
    <w:rsid w:val="00C13447"/>
    <w:rsid w:val="00C13579"/>
    <w:rsid w:val="00C13B8E"/>
    <w:rsid w:val="00C14944"/>
    <w:rsid w:val="00C14C97"/>
    <w:rsid w:val="00C156CC"/>
    <w:rsid w:val="00C157B3"/>
    <w:rsid w:val="00C15E1A"/>
    <w:rsid w:val="00C16294"/>
    <w:rsid w:val="00C166CF"/>
    <w:rsid w:val="00C16C06"/>
    <w:rsid w:val="00C17A3A"/>
    <w:rsid w:val="00C203BE"/>
    <w:rsid w:val="00C21C02"/>
    <w:rsid w:val="00C21CBA"/>
    <w:rsid w:val="00C229D9"/>
    <w:rsid w:val="00C22B39"/>
    <w:rsid w:val="00C22BC3"/>
    <w:rsid w:val="00C231A0"/>
    <w:rsid w:val="00C24F24"/>
    <w:rsid w:val="00C25BB1"/>
    <w:rsid w:val="00C25CEE"/>
    <w:rsid w:val="00C26333"/>
    <w:rsid w:val="00C26459"/>
    <w:rsid w:val="00C2661F"/>
    <w:rsid w:val="00C26D44"/>
    <w:rsid w:val="00C27160"/>
    <w:rsid w:val="00C27B00"/>
    <w:rsid w:val="00C27D76"/>
    <w:rsid w:val="00C30675"/>
    <w:rsid w:val="00C315BE"/>
    <w:rsid w:val="00C3217B"/>
    <w:rsid w:val="00C3225F"/>
    <w:rsid w:val="00C322C5"/>
    <w:rsid w:val="00C339DD"/>
    <w:rsid w:val="00C33DAB"/>
    <w:rsid w:val="00C3475E"/>
    <w:rsid w:val="00C347DE"/>
    <w:rsid w:val="00C34F3F"/>
    <w:rsid w:val="00C3536E"/>
    <w:rsid w:val="00C353E9"/>
    <w:rsid w:val="00C35D3F"/>
    <w:rsid w:val="00C36260"/>
    <w:rsid w:val="00C36564"/>
    <w:rsid w:val="00C36578"/>
    <w:rsid w:val="00C37599"/>
    <w:rsid w:val="00C37E17"/>
    <w:rsid w:val="00C40431"/>
    <w:rsid w:val="00C40A27"/>
    <w:rsid w:val="00C414CD"/>
    <w:rsid w:val="00C416DC"/>
    <w:rsid w:val="00C420BD"/>
    <w:rsid w:val="00C429D9"/>
    <w:rsid w:val="00C430E7"/>
    <w:rsid w:val="00C43E75"/>
    <w:rsid w:val="00C44037"/>
    <w:rsid w:val="00C44991"/>
    <w:rsid w:val="00C46BE4"/>
    <w:rsid w:val="00C506E3"/>
    <w:rsid w:val="00C50A89"/>
    <w:rsid w:val="00C51599"/>
    <w:rsid w:val="00C51C3D"/>
    <w:rsid w:val="00C522B2"/>
    <w:rsid w:val="00C522DE"/>
    <w:rsid w:val="00C534A6"/>
    <w:rsid w:val="00C53BC5"/>
    <w:rsid w:val="00C54DA4"/>
    <w:rsid w:val="00C55A87"/>
    <w:rsid w:val="00C55B88"/>
    <w:rsid w:val="00C564E3"/>
    <w:rsid w:val="00C570D8"/>
    <w:rsid w:val="00C57168"/>
    <w:rsid w:val="00C579D0"/>
    <w:rsid w:val="00C61145"/>
    <w:rsid w:val="00C619C1"/>
    <w:rsid w:val="00C61A60"/>
    <w:rsid w:val="00C61B88"/>
    <w:rsid w:val="00C63AFC"/>
    <w:rsid w:val="00C63EB5"/>
    <w:rsid w:val="00C64EA5"/>
    <w:rsid w:val="00C65B97"/>
    <w:rsid w:val="00C66974"/>
    <w:rsid w:val="00C7002F"/>
    <w:rsid w:val="00C7048C"/>
    <w:rsid w:val="00C7082E"/>
    <w:rsid w:val="00C70843"/>
    <w:rsid w:val="00C7158B"/>
    <w:rsid w:val="00C71D0B"/>
    <w:rsid w:val="00C71D59"/>
    <w:rsid w:val="00C72100"/>
    <w:rsid w:val="00C7319E"/>
    <w:rsid w:val="00C74BDF"/>
    <w:rsid w:val="00C74DE9"/>
    <w:rsid w:val="00C75362"/>
    <w:rsid w:val="00C75F35"/>
    <w:rsid w:val="00C76483"/>
    <w:rsid w:val="00C76644"/>
    <w:rsid w:val="00C80243"/>
    <w:rsid w:val="00C80553"/>
    <w:rsid w:val="00C8069A"/>
    <w:rsid w:val="00C8187C"/>
    <w:rsid w:val="00C81FDD"/>
    <w:rsid w:val="00C83CF4"/>
    <w:rsid w:val="00C83FC6"/>
    <w:rsid w:val="00C84F9F"/>
    <w:rsid w:val="00C900A3"/>
    <w:rsid w:val="00C902D0"/>
    <w:rsid w:val="00C90B21"/>
    <w:rsid w:val="00C90C43"/>
    <w:rsid w:val="00C91ABE"/>
    <w:rsid w:val="00C91D69"/>
    <w:rsid w:val="00C91DB4"/>
    <w:rsid w:val="00C9257C"/>
    <w:rsid w:val="00C925D6"/>
    <w:rsid w:val="00C93753"/>
    <w:rsid w:val="00C9394C"/>
    <w:rsid w:val="00C93DD7"/>
    <w:rsid w:val="00C93E0B"/>
    <w:rsid w:val="00C94E94"/>
    <w:rsid w:val="00C94FC1"/>
    <w:rsid w:val="00C952AF"/>
    <w:rsid w:val="00C96D1F"/>
    <w:rsid w:val="00C97072"/>
    <w:rsid w:val="00C97126"/>
    <w:rsid w:val="00C97DA5"/>
    <w:rsid w:val="00CA0FB4"/>
    <w:rsid w:val="00CA1167"/>
    <w:rsid w:val="00CA243E"/>
    <w:rsid w:val="00CA2E7B"/>
    <w:rsid w:val="00CA304E"/>
    <w:rsid w:val="00CA3A2F"/>
    <w:rsid w:val="00CA3AB4"/>
    <w:rsid w:val="00CA3D30"/>
    <w:rsid w:val="00CA44F7"/>
    <w:rsid w:val="00CA5A00"/>
    <w:rsid w:val="00CA6FCD"/>
    <w:rsid w:val="00CA7B17"/>
    <w:rsid w:val="00CA7EA3"/>
    <w:rsid w:val="00CB0043"/>
    <w:rsid w:val="00CB168F"/>
    <w:rsid w:val="00CB1B1A"/>
    <w:rsid w:val="00CB532E"/>
    <w:rsid w:val="00CB5550"/>
    <w:rsid w:val="00CB5B92"/>
    <w:rsid w:val="00CB60CE"/>
    <w:rsid w:val="00CB74A3"/>
    <w:rsid w:val="00CB7D97"/>
    <w:rsid w:val="00CC0D0D"/>
    <w:rsid w:val="00CC0E3B"/>
    <w:rsid w:val="00CC21EB"/>
    <w:rsid w:val="00CC23E0"/>
    <w:rsid w:val="00CC2DC8"/>
    <w:rsid w:val="00CC3854"/>
    <w:rsid w:val="00CC3A87"/>
    <w:rsid w:val="00CC3E5A"/>
    <w:rsid w:val="00CC3F0E"/>
    <w:rsid w:val="00CC4356"/>
    <w:rsid w:val="00CC4A7A"/>
    <w:rsid w:val="00CC4ABE"/>
    <w:rsid w:val="00CC4B60"/>
    <w:rsid w:val="00CC51F2"/>
    <w:rsid w:val="00CC6557"/>
    <w:rsid w:val="00CC746F"/>
    <w:rsid w:val="00CC756E"/>
    <w:rsid w:val="00CC7A25"/>
    <w:rsid w:val="00CC7A8F"/>
    <w:rsid w:val="00CD0F8F"/>
    <w:rsid w:val="00CD1C25"/>
    <w:rsid w:val="00CD21C5"/>
    <w:rsid w:val="00CD2533"/>
    <w:rsid w:val="00CD26C4"/>
    <w:rsid w:val="00CD26FE"/>
    <w:rsid w:val="00CD2739"/>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52FF"/>
    <w:rsid w:val="00CE5939"/>
    <w:rsid w:val="00CE6456"/>
    <w:rsid w:val="00CE64CF"/>
    <w:rsid w:val="00CE681F"/>
    <w:rsid w:val="00CE7247"/>
    <w:rsid w:val="00CE76AA"/>
    <w:rsid w:val="00CF1578"/>
    <w:rsid w:val="00CF1634"/>
    <w:rsid w:val="00CF234A"/>
    <w:rsid w:val="00CF2A7C"/>
    <w:rsid w:val="00CF2FB9"/>
    <w:rsid w:val="00CF33EF"/>
    <w:rsid w:val="00CF3BDE"/>
    <w:rsid w:val="00CF40BE"/>
    <w:rsid w:val="00CF53C3"/>
    <w:rsid w:val="00CF56D9"/>
    <w:rsid w:val="00CF5830"/>
    <w:rsid w:val="00CF5882"/>
    <w:rsid w:val="00CF5989"/>
    <w:rsid w:val="00CF5CCC"/>
    <w:rsid w:val="00CF6EDD"/>
    <w:rsid w:val="00CF7134"/>
    <w:rsid w:val="00CF7ADE"/>
    <w:rsid w:val="00CF7F4A"/>
    <w:rsid w:val="00D00020"/>
    <w:rsid w:val="00D005DA"/>
    <w:rsid w:val="00D00987"/>
    <w:rsid w:val="00D00F69"/>
    <w:rsid w:val="00D014EE"/>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26A"/>
    <w:rsid w:val="00D07DBF"/>
    <w:rsid w:val="00D07FA9"/>
    <w:rsid w:val="00D106AF"/>
    <w:rsid w:val="00D1071A"/>
    <w:rsid w:val="00D1095B"/>
    <w:rsid w:val="00D119C8"/>
    <w:rsid w:val="00D12CE6"/>
    <w:rsid w:val="00D12DE2"/>
    <w:rsid w:val="00D12FCD"/>
    <w:rsid w:val="00D13171"/>
    <w:rsid w:val="00D13440"/>
    <w:rsid w:val="00D13CA3"/>
    <w:rsid w:val="00D14495"/>
    <w:rsid w:val="00D147DF"/>
    <w:rsid w:val="00D14BA2"/>
    <w:rsid w:val="00D1583A"/>
    <w:rsid w:val="00D158DC"/>
    <w:rsid w:val="00D17665"/>
    <w:rsid w:val="00D20237"/>
    <w:rsid w:val="00D20894"/>
    <w:rsid w:val="00D20AFA"/>
    <w:rsid w:val="00D21BC4"/>
    <w:rsid w:val="00D21F9E"/>
    <w:rsid w:val="00D225C6"/>
    <w:rsid w:val="00D228C2"/>
    <w:rsid w:val="00D22BDC"/>
    <w:rsid w:val="00D22C2F"/>
    <w:rsid w:val="00D22C6B"/>
    <w:rsid w:val="00D22CEB"/>
    <w:rsid w:val="00D23CBB"/>
    <w:rsid w:val="00D255E8"/>
    <w:rsid w:val="00D25DF3"/>
    <w:rsid w:val="00D25FF3"/>
    <w:rsid w:val="00D268A3"/>
    <w:rsid w:val="00D27C94"/>
    <w:rsid w:val="00D30722"/>
    <w:rsid w:val="00D3134E"/>
    <w:rsid w:val="00D327E3"/>
    <w:rsid w:val="00D32ABA"/>
    <w:rsid w:val="00D36A0D"/>
    <w:rsid w:val="00D36D4B"/>
    <w:rsid w:val="00D37DAA"/>
    <w:rsid w:val="00D40AE8"/>
    <w:rsid w:val="00D4119A"/>
    <w:rsid w:val="00D41C59"/>
    <w:rsid w:val="00D4227F"/>
    <w:rsid w:val="00D428ED"/>
    <w:rsid w:val="00D42F76"/>
    <w:rsid w:val="00D43995"/>
    <w:rsid w:val="00D43F85"/>
    <w:rsid w:val="00D4596A"/>
    <w:rsid w:val="00D45FF4"/>
    <w:rsid w:val="00D46EE3"/>
    <w:rsid w:val="00D4713B"/>
    <w:rsid w:val="00D50E45"/>
    <w:rsid w:val="00D51C97"/>
    <w:rsid w:val="00D521D1"/>
    <w:rsid w:val="00D53370"/>
    <w:rsid w:val="00D5375E"/>
    <w:rsid w:val="00D53FFB"/>
    <w:rsid w:val="00D5423F"/>
    <w:rsid w:val="00D54941"/>
    <w:rsid w:val="00D54BDE"/>
    <w:rsid w:val="00D55EFA"/>
    <w:rsid w:val="00D55F82"/>
    <w:rsid w:val="00D56CFB"/>
    <w:rsid w:val="00D57948"/>
    <w:rsid w:val="00D57D22"/>
    <w:rsid w:val="00D60461"/>
    <w:rsid w:val="00D6052D"/>
    <w:rsid w:val="00D607AB"/>
    <w:rsid w:val="00D6092D"/>
    <w:rsid w:val="00D60CD9"/>
    <w:rsid w:val="00D61EE9"/>
    <w:rsid w:val="00D6215D"/>
    <w:rsid w:val="00D6218B"/>
    <w:rsid w:val="00D62204"/>
    <w:rsid w:val="00D627D7"/>
    <w:rsid w:val="00D62EF7"/>
    <w:rsid w:val="00D640D0"/>
    <w:rsid w:val="00D65282"/>
    <w:rsid w:val="00D65B04"/>
    <w:rsid w:val="00D66481"/>
    <w:rsid w:val="00D66BB4"/>
    <w:rsid w:val="00D67B5C"/>
    <w:rsid w:val="00D67C33"/>
    <w:rsid w:val="00D7080D"/>
    <w:rsid w:val="00D710F8"/>
    <w:rsid w:val="00D726E1"/>
    <w:rsid w:val="00D72B78"/>
    <w:rsid w:val="00D73040"/>
    <w:rsid w:val="00D74629"/>
    <w:rsid w:val="00D751AB"/>
    <w:rsid w:val="00D7529D"/>
    <w:rsid w:val="00D758A9"/>
    <w:rsid w:val="00D76801"/>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1555"/>
    <w:rsid w:val="00D92425"/>
    <w:rsid w:val="00D927C9"/>
    <w:rsid w:val="00D92AA4"/>
    <w:rsid w:val="00D93394"/>
    <w:rsid w:val="00D93810"/>
    <w:rsid w:val="00D93910"/>
    <w:rsid w:val="00D9404C"/>
    <w:rsid w:val="00D95B2A"/>
    <w:rsid w:val="00D95B88"/>
    <w:rsid w:val="00D961F3"/>
    <w:rsid w:val="00D96584"/>
    <w:rsid w:val="00D96B28"/>
    <w:rsid w:val="00DA108F"/>
    <w:rsid w:val="00DA1755"/>
    <w:rsid w:val="00DA17EA"/>
    <w:rsid w:val="00DA1A75"/>
    <w:rsid w:val="00DA39A0"/>
    <w:rsid w:val="00DA3DB9"/>
    <w:rsid w:val="00DA443C"/>
    <w:rsid w:val="00DA4BEA"/>
    <w:rsid w:val="00DA5356"/>
    <w:rsid w:val="00DA621E"/>
    <w:rsid w:val="00DA6C16"/>
    <w:rsid w:val="00DA77EA"/>
    <w:rsid w:val="00DA7909"/>
    <w:rsid w:val="00DA797E"/>
    <w:rsid w:val="00DB02E5"/>
    <w:rsid w:val="00DB15CE"/>
    <w:rsid w:val="00DB26E9"/>
    <w:rsid w:val="00DB27BC"/>
    <w:rsid w:val="00DB28F0"/>
    <w:rsid w:val="00DB302F"/>
    <w:rsid w:val="00DB40CD"/>
    <w:rsid w:val="00DB41F0"/>
    <w:rsid w:val="00DB45A3"/>
    <w:rsid w:val="00DB49B6"/>
    <w:rsid w:val="00DB5461"/>
    <w:rsid w:val="00DB5B3F"/>
    <w:rsid w:val="00DB5C7B"/>
    <w:rsid w:val="00DB64A3"/>
    <w:rsid w:val="00DB758E"/>
    <w:rsid w:val="00DB7969"/>
    <w:rsid w:val="00DC0C18"/>
    <w:rsid w:val="00DC1141"/>
    <w:rsid w:val="00DC12F4"/>
    <w:rsid w:val="00DC1AC9"/>
    <w:rsid w:val="00DC24E9"/>
    <w:rsid w:val="00DC4A1F"/>
    <w:rsid w:val="00DC6CDF"/>
    <w:rsid w:val="00DC73B8"/>
    <w:rsid w:val="00DC73BA"/>
    <w:rsid w:val="00DC7D6D"/>
    <w:rsid w:val="00DC7F5A"/>
    <w:rsid w:val="00DD07C7"/>
    <w:rsid w:val="00DD09E5"/>
    <w:rsid w:val="00DD0A00"/>
    <w:rsid w:val="00DD0AAA"/>
    <w:rsid w:val="00DD1437"/>
    <w:rsid w:val="00DD2B29"/>
    <w:rsid w:val="00DD3AD6"/>
    <w:rsid w:val="00DD3C43"/>
    <w:rsid w:val="00DD3F2F"/>
    <w:rsid w:val="00DD4A41"/>
    <w:rsid w:val="00DD5114"/>
    <w:rsid w:val="00DD757D"/>
    <w:rsid w:val="00DD7C32"/>
    <w:rsid w:val="00DE223B"/>
    <w:rsid w:val="00DE35AC"/>
    <w:rsid w:val="00DE3B26"/>
    <w:rsid w:val="00DE4B0C"/>
    <w:rsid w:val="00DE4B1D"/>
    <w:rsid w:val="00DE4FFE"/>
    <w:rsid w:val="00DE5004"/>
    <w:rsid w:val="00DE51A7"/>
    <w:rsid w:val="00DE7E73"/>
    <w:rsid w:val="00DF02DE"/>
    <w:rsid w:val="00DF11AB"/>
    <w:rsid w:val="00DF236B"/>
    <w:rsid w:val="00DF381C"/>
    <w:rsid w:val="00DF4B82"/>
    <w:rsid w:val="00DF59F5"/>
    <w:rsid w:val="00DF5C89"/>
    <w:rsid w:val="00DF5EC9"/>
    <w:rsid w:val="00DF6AD1"/>
    <w:rsid w:val="00DF70DB"/>
    <w:rsid w:val="00DF74DA"/>
    <w:rsid w:val="00DF7CE1"/>
    <w:rsid w:val="00E003B2"/>
    <w:rsid w:val="00E017B1"/>
    <w:rsid w:val="00E03527"/>
    <w:rsid w:val="00E03903"/>
    <w:rsid w:val="00E03A2E"/>
    <w:rsid w:val="00E03DE1"/>
    <w:rsid w:val="00E0432C"/>
    <w:rsid w:val="00E058A7"/>
    <w:rsid w:val="00E05C22"/>
    <w:rsid w:val="00E06E5A"/>
    <w:rsid w:val="00E07966"/>
    <w:rsid w:val="00E07DA9"/>
    <w:rsid w:val="00E1092F"/>
    <w:rsid w:val="00E1248C"/>
    <w:rsid w:val="00E1451D"/>
    <w:rsid w:val="00E14F34"/>
    <w:rsid w:val="00E15276"/>
    <w:rsid w:val="00E15BCA"/>
    <w:rsid w:val="00E16297"/>
    <w:rsid w:val="00E16A5C"/>
    <w:rsid w:val="00E16ABE"/>
    <w:rsid w:val="00E17E56"/>
    <w:rsid w:val="00E20B21"/>
    <w:rsid w:val="00E2212E"/>
    <w:rsid w:val="00E226CE"/>
    <w:rsid w:val="00E23EDF"/>
    <w:rsid w:val="00E242B7"/>
    <w:rsid w:val="00E242BD"/>
    <w:rsid w:val="00E247B6"/>
    <w:rsid w:val="00E2509B"/>
    <w:rsid w:val="00E30ABB"/>
    <w:rsid w:val="00E30FAE"/>
    <w:rsid w:val="00E31789"/>
    <w:rsid w:val="00E32AA4"/>
    <w:rsid w:val="00E32D49"/>
    <w:rsid w:val="00E32F0B"/>
    <w:rsid w:val="00E34857"/>
    <w:rsid w:val="00E35859"/>
    <w:rsid w:val="00E35860"/>
    <w:rsid w:val="00E364DB"/>
    <w:rsid w:val="00E37A4E"/>
    <w:rsid w:val="00E37B1F"/>
    <w:rsid w:val="00E37D4A"/>
    <w:rsid w:val="00E37D78"/>
    <w:rsid w:val="00E37F04"/>
    <w:rsid w:val="00E37F87"/>
    <w:rsid w:val="00E40068"/>
    <w:rsid w:val="00E4073B"/>
    <w:rsid w:val="00E41B11"/>
    <w:rsid w:val="00E428F3"/>
    <w:rsid w:val="00E42E18"/>
    <w:rsid w:val="00E434D1"/>
    <w:rsid w:val="00E43788"/>
    <w:rsid w:val="00E43C0B"/>
    <w:rsid w:val="00E43CD4"/>
    <w:rsid w:val="00E43EE0"/>
    <w:rsid w:val="00E44B95"/>
    <w:rsid w:val="00E44C2A"/>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43E"/>
    <w:rsid w:val="00E541EB"/>
    <w:rsid w:val="00E546CD"/>
    <w:rsid w:val="00E54F6C"/>
    <w:rsid w:val="00E55B04"/>
    <w:rsid w:val="00E55FBC"/>
    <w:rsid w:val="00E574E3"/>
    <w:rsid w:val="00E60131"/>
    <w:rsid w:val="00E60258"/>
    <w:rsid w:val="00E6153C"/>
    <w:rsid w:val="00E61D83"/>
    <w:rsid w:val="00E62234"/>
    <w:rsid w:val="00E6256D"/>
    <w:rsid w:val="00E62FA5"/>
    <w:rsid w:val="00E632D1"/>
    <w:rsid w:val="00E637A3"/>
    <w:rsid w:val="00E641B3"/>
    <w:rsid w:val="00E6559B"/>
    <w:rsid w:val="00E657FC"/>
    <w:rsid w:val="00E66F45"/>
    <w:rsid w:val="00E6774E"/>
    <w:rsid w:val="00E67804"/>
    <w:rsid w:val="00E70B26"/>
    <w:rsid w:val="00E70D25"/>
    <w:rsid w:val="00E70F3C"/>
    <w:rsid w:val="00E7169D"/>
    <w:rsid w:val="00E7542B"/>
    <w:rsid w:val="00E75603"/>
    <w:rsid w:val="00E75627"/>
    <w:rsid w:val="00E75A2E"/>
    <w:rsid w:val="00E764CD"/>
    <w:rsid w:val="00E77196"/>
    <w:rsid w:val="00E77317"/>
    <w:rsid w:val="00E80343"/>
    <w:rsid w:val="00E8055F"/>
    <w:rsid w:val="00E80D31"/>
    <w:rsid w:val="00E81139"/>
    <w:rsid w:val="00E82D82"/>
    <w:rsid w:val="00E8313B"/>
    <w:rsid w:val="00E84556"/>
    <w:rsid w:val="00E845E7"/>
    <w:rsid w:val="00E8470C"/>
    <w:rsid w:val="00E84EB8"/>
    <w:rsid w:val="00E8518D"/>
    <w:rsid w:val="00E85F53"/>
    <w:rsid w:val="00E85FF0"/>
    <w:rsid w:val="00E86689"/>
    <w:rsid w:val="00E873AC"/>
    <w:rsid w:val="00E909CE"/>
    <w:rsid w:val="00E90AB0"/>
    <w:rsid w:val="00E90E1D"/>
    <w:rsid w:val="00E910D2"/>
    <w:rsid w:val="00E91797"/>
    <w:rsid w:val="00E91884"/>
    <w:rsid w:val="00E925AA"/>
    <w:rsid w:val="00E92A27"/>
    <w:rsid w:val="00E93A53"/>
    <w:rsid w:val="00E94248"/>
    <w:rsid w:val="00E942C0"/>
    <w:rsid w:val="00E949A0"/>
    <w:rsid w:val="00E950E0"/>
    <w:rsid w:val="00E966E6"/>
    <w:rsid w:val="00E96D3A"/>
    <w:rsid w:val="00E978CB"/>
    <w:rsid w:val="00E97B33"/>
    <w:rsid w:val="00EA07E5"/>
    <w:rsid w:val="00EA08FB"/>
    <w:rsid w:val="00EA2002"/>
    <w:rsid w:val="00EA2AD3"/>
    <w:rsid w:val="00EA3C90"/>
    <w:rsid w:val="00EA5664"/>
    <w:rsid w:val="00EA5FAA"/>
    <w:rsid w:val="00EA63A9"/>
    <w:rsid w:val="00EA665C"/>
    <w:rsid w:val="00EA6AFD"/>
    <w:rsid w:val="00EA761B"/>
    <w:rsid w:val="00EA7F97"/>
    <w:rsid w:val="00EB08F4"/>
    <w:rsid w:val="00EB128B"/>
    <w:rsid w:val="00EB12DB"/>
    <w:rsid w:val="00EB2312"/>
    <w:rsid w:val="00EB2B14"/>
    <w:rsid w:val="00EB3672"/>
    <w:rsid w:val="00EB4BA5"/>
    <w:rsid w:val="00EB4E71"/>
    <w:rsid w:val="00EB6825"/>
    <w:rsid w:val="00EB703C"/>
    <w:rsid w:val="00EB7C9E"/>
    <w:rsid w:val="00EC18F1"/>
    <w:rsid w:val="00EC1925"/>
    <w:rsid w:val="00EC1DD5"/>
    <w:rsid w:val="00EC205C"/>
    <w:rsid w:val="00EC3315"/>
    <w:rsid w:val="00EC444E"/>
    <w:rsid w:val="00EC51EF"/>
    <w:rsid w:val="00EC5627"/>
    <w:rsid w:val="00EC64FA"/>
    <w:rsid w:val="00EC756B"/>
    <w:rsid w:val="00ED090A"/>
    <w:rsid w:val="00ED1CD9"/>
    <w:rsid w:val="00ED2BE6"/>
    <w:rsid w:val="00ED3AF9"/>
    <w:rsid w:val="00ED3CCA"/>
    <w:rsid w:val="00ED5513"/>
    <w:rsid w:val="00ED61C2"/>
    <w:rsid w:val="00ED6F0E"/>
    <w:rsid w:val="00ED73F1"/>
    <w:rsid w:val="00ED7412"/>
    <w:rsid w:val="00ED7CCB"/>
    <w:rsid w:val="00EE0001"/>
    <w:rsid w:val="00EE039B"/>
    <w:rsid w:val="00EE0C5B"/>
    <w:rsid w:val="00EE15C9"/>
    <w:rsid w:val="00EE20E2"/>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395F"/>
    <w:rsid w:val="00EF3DEB"/>
    <w:rsid w:val="00EF4123"/>
    <w:rsid w:val="00EF4416"/>
    <w:rsid w:val="00EF4D22"/>
    <w:rsid w:val="00EF5D4A"/>
    <w:rsid w:val="00EF5EAB"/>
    <w:rsid w:val="00EF63DF"/>
    <w:rsid w:val="00EF69A0"/>
    <w:rsid w:val="00EF6AFF"/>
    <w:rsid w:val="00EF6D85"/>
    <w:rsid w:val="00EF7660"/>
    <w:rsid w:val="00EF7E2E"/>
    <w:rsid w:val="00F00379"/>
    <w:rsid w:val="00F00602"/>
    <w:rsid w:val="00F008A0"/>
    <w:rsid w:val="00F008A4"/>
    <w:rsid w:val="00F01867"/>
    <w:rsid w:val="00F02593"/>
    <w:rsid w:val="00F0263E"/>
    <w:rsid w:val="00F02846"/>
    <w:rsid w:val="00F031FB"/>
    <w:rsid w:val="00F05AFB"/>
    <w:rsid w:val="00F068A0"/>
    <w:rsid w:val="00F06979"/>
    <w:rsid w:val="00F0705B"/>
    <w:rsid w:val="00F07752"/>
    <w:rsid w:val="00F079A9"/>
    <w:rsid w:val="00F1034E"/>
    <w:rsid w:val="00F125E9"/>
    <w:rsid w:val="00F12611"/>
    <w:rsid w:val="00F1269C"/>
    <w:rsid w:val="00F1287C"/>
    <w:rsid w:val="00F14DA5"/>
    <w:rsid w:val="00F16B41"/>
    <w:rsid w:val="00F16D9D"/>
    <w:rsid w:val="00F16E88"/>
    <w:rsid w:val="00F174BC"/>
    <w:rsid w:val="00F174E1"/>
    <w:rsid w:val="00F1776A"/>
    <w:rsid w:val="00F17AB2"/>
    <w:rsid w:val="00F20B2B"/>
    <w:rsid w:val="00F20E25"/>
    <w:rsid w:val="00F20FC3"/>
    <w:rsid w:val="00F211F1"/>
    <w:rsid w:val="00F22C27"/>
    <w:rsid w:val="00F22EF2"/>
    <w:rsid w:val="00F24058"/>
    <w:rsid w:val="00F2423A"/>
    <w:rsid w:val="00F24BDD"/>
    <w:rsid w:val="00F255D7"/>
    <w:rsid w:val="00F25CDD"/>
    <w:rsid w:val="00F25FBC"/>
    <w:rsid w:val="00F274D4"/>
    <w:rsid w:val="00F27813"/>
    <w:rsid w:val="00F278C2"/>
    <w:rsid w:val="00F31A3A"/>
    <w:rsid w:val="00F31EDA"/>
    <w:rsid w:val="00F32B4B"/>
    <w:rsid w:val="00F33963"/>
    <w:rsid w:val="00F34780"/>
    <w:rsid w:val="00F34837"/>
    <w:rsid w:val="00F34CAF"/>
    <w:rsid w:val="00F35394"/>
    <w:rsid w:val="00F36B2A"/>
    <w:rsid w:val="00F37090"/>
    <w:rsid w:val="00F370DD"/>
    <w:rsid w:val="00F37A23"/>
    <w:rsid w:val="00F37EB0"/>
    <w:rsid w:val="00F40569"/>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76E"/>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03"/>
    <w:rsid w:val="00F6248C"/>
    <w:rsid w:val="00F63BCA"/>
    <w:rsid w:val="00F65465"/>
    <w:rsid w:val="00F65ED0"/>
    <w:rsid w:val="00F6684C"/>
    <w:rsid w:val="00F66BEF"/>
    <w:rsid w:val="00F6718E"/>
    <w:rsid w:val="00F6738F"/>
    <w:rsid w:val="00F6742F"/>
    <w:rsid w:val="00F700A4"/>
    <w:rsid w:val="00F70823"/>
    <w:rsid w:val="00F70EAC"/>
    <w:rsid w:val="00F71DE0"/>
    <w:rsid w:val="00F7252D"/>
    <w:rsid w:val="00F73BD1"/>
    <w:rsid w:val="00F743B4"/>
    <w:rsid w:val="00F74556"/>
    <w:rsid w:val="00F759A1"/>
    <w:rsid w:val="00F76532"/>
    <w:rsid w:val="00F7676F"/>
    <w:rsid w:val="00F76C3C"/>
    <w:rsid w:val="00F76CE5"/>
    <w:rsid w:val="00F774E8"/>
    <w:rsid w:val="00F80222"/>
    <w:rsid w:val="00F80296"/>
    <w:rsid w:val="00F81223"/>
    <w:rsid w:val="00F815D6"/>
    <w:rsid w:val="00F817A0"/>
    <w:rsid w:val="00F81ADC"/>
    <w:rsid w:val="00F81AF8"/>
    <w:rsid w:val="00F81D09"/>
    <w:rsid w:val="00F81E97"/>
    <w:rsid w:val="00F82902"/>
    <w:rsid w:val="00F82A61"/>
    <w:rsid w:val="00F832A7"/>
    <w:rsid w:val="00F83E7B"/>
    <w:rsid w:val="00F843AC"/>
    <w:rsid w:val="00F847E5"/>
    <w:rsid w:val="00F84E8E"/>
    <w:rsid w:val="00F85455"/>
    <w:rsid w:val="00F85B2A"/>
    <w:rsid w:val="00F86E88"/>
    <w:rsid w:val="00F872AE"/>
    <w:rsid w:val="00F90304"/>
    <w:rsid w:val="00F91252"/>
    <w:rsid w:val="00F91570"/>
    <w:rsid w:val="00F91B13"/>
    <w:rsid w:val="00F91E68"/>
    <w:rsid w:val="00F9214A"/>
    <w:rsid w:val="00F92880"/>
    <w:rsid w:val="00F92C34"/>
    <w:rsid w:val="00F9477A"/>
    <w:rsid w:val="00F9590C"/>
    <w:rsid w:val="00F96847"/>
    <w:rsid w:val="00FA058B"/>
    <w:rsid w:val="00FA0663"/>
    <w:rsid w:val="00FA1ABC"/>
    <w:rsid w:val="00FA204F"/>
    <w:rsid w:val="00FA20D9"/>
    <w:rsid w:val="00FA37ED"/>
    <w:rsid w:val="00FA3A33"/>
    <w:rsid w:val="00FA3C93"/>
    <w:rsid w:val="00FA46FA"/>
    <w:rsid w:val="00FA4E86"/>
    <w:rsid w:val="00FA59BC"/>
    <w:rsid w:val="00FA71AF"/>
    <w:rsid w:val="00FA73B4"/>
    <w:rsid w:val="00FA744D"/>
    <w:rsid w:val="00FB02CE"/>
    <w:rsid w:val="00FB0381"/>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0B3"/>
    <w:rsid w:val="00FB7329"/>
    <w:rsid w:val="00FB7870"/>
    <w:rsid w:val="00FB7EAA"/>
    <w:rsid w:val="00FC0D71"/>
    <w:rsid w:val="00FC14BC"/>
    <w:rsid w:val="00FC189C"/>
    <w:rsid w:val="00FC2214"/>
    <w:rsid w:val="00FC242A"/>
    <w:rsid w:val="00FC2F48"/>
    <w:rsid w:val="00FC4B1D"/>
    <w:rsid w:val="00FC4D9A"/>
    <w:rsid w:val="00FC6736"/>
    <w:rsid w:val="00FC6C51"/>
    <w:rsid w:val="00FC75CF"/>
    <w:rsid w:val="00FD02E5"/>
    <w:rsid w:val="00FD0881"/>
    <w:rsid w:val="00FD2214"/>
    <w:rsid w:val="00FD2933"/>
    <w:rsid w:val="00FD3BF4"/>
    <w:rsid w:val="00FD3FAF"/>
    <w:rsid w:val="00FD4C2B"/>
    <w:rsid w:val="00FD56F5"/>
    <w:rsid w:val="00FD58DC"/>
    <w:rsid w:val="00FD5963"/>
    <w:rsid w:val="00FD628A"/>
    <w:rsid w:val="00FD636E"/>
    <w:rsid w:val="00FD7A10"/>
    <w:rsid w:val="00FE029D"/>
    <w:rsid w:val="00FE18CF"/>
    <w:rsid w:val="00FE2A5C"/>
    <w:rsid w:val="00FE414A"/>
    <w:rsid w:val="00FE4E3A"/>
    <w:rsid w:val="00FE4E8A"/>
    <w:rsid w:val="00FE5D2E"/>
    <w:rsid w:val="00FE5DE9"/>
    <w:rsid w:val="00FE61DF"/>
    <w:rsid w:val="00FE6674"/>
    <w:rsid w:val="00FE7690"/>
    <w:rsid w:val="00FF03C1"/>
    <w:rsid w:val="00FF130F"/>
    <w:rsid w:val="00FF306B"/>
    <w:rsid w:val="00FF373C"/>
    <w:rsid w:val="00FF480A"/>
    <w:rsid w:val="00FF4EBA"/>
    <w:rsid w:val="00FF5A24"/>
    <w:rsid w:val="00FF5F85"/>
    <w:rsid w:val="00FF616F"/>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customStyle="1" w:styleId="TableContents">
    <w:name w:val="Table Contents"/>
    <w:basedOn w:val="BodyText"/>
    <w:rsid w:val="00540C6C"/>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540C6C"/>
    <w:pPr>
      <w:widowControl w:val="0"/>
      <w:suppressLineNumbers/>
      <w:suppressAutoHyphens/>
      <w:spacing w:before="100" w:beforeAutospacing="1" w:after="100" w:afterAutospacing="1"/>
    </w:pPr>
    <w:rPr>
      <w:rFonts w:eastAsia="HG Mincho Light J"/>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659"/>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rsid w:val="00082812"/>
    <w:pPr>
      <w:spacing w:before="130" w:after="130"/>
    </w:pPr>
  </w:style>
  <w:style w:type="character" w:customStyle="1" w:styleId="BodyTextChar">
    <w:name w:val="Body Text Char"/>
    <w:link w:val="BodyText"/>
    <w:semiHidden/>
    <w:locked/>
    <w:rsid w:val="00266C79"/>
    <w:rPr>
      <w:rFonts w:cs="Times New Roman"/>
      <w:sz w:val="24"/>
      <w:szCs w:val="24"/>
    </w:rPr>
  </w:style>
  <w:style w:type="paragraph" w:styleId="ListBullet">
    <w:name w:val="List Bullet"/>
    <w:basedOn w:val="BodyText"/>
    <w:rsid w:val="00082812"/>
    <w:pPr>
      <w:numPr>
        <w:numId w:val="1"/>
      </w:numPr>
    </w:pPr>
  </w:style>
  <w:style w:type="paragraph" w:styleId="ListBullet2">
    <w:name w:val="List Bullet 2"/>
    <w:basedOn w:val="ListBullet"/>
    <w:rsid w:val="00082812"/>
    <w:pPr>
      <w:numPr>
        <w:numId w:val="2"/>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4"/>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6"/>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7"/>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8"/>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9"/>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5"/>
      </w:numPr>
    </w:pPr>
  </w:style>
  <w:style w:type="character" w:customStyle="1" w:styleId="apple-converted-space">
    <w:name w:val="apple-converted-space"/>
    <w:basedOn w:val="DefaultParagraphFont"/>
    <w:rsid w:val="00477ED7"/>
  </w:style>
  <w:style w:type="character" w:customStyle="1" w:styleId="newdocreference1">
    <w:name w:val="newdocreference1"/>
    <w:basedOn w:val="DefaultParagraphFont"/>
    <w:rsid w:val="000833E3"/>
    <w:rPr>
      <w:i w:val="0"/>
      <w:iCs w:val="0"/>
      <w:color w:val="0000FF"/>
      <w:u w:val="single"/>
    </w:rPr>
  </w:style>
  <w:style w:type="paragraph" w:customStyle="1" w:styleId="TableContents">
    <w:name w:val="Table Contents"/>
    <w:basedOn w:val="BodyText"/>
    <w:rsid w:val="00540C6C"/>
    <w:pPr>
      <w:widowControl w:val="0"/>
      <w:suppressLineNumbers/>
      <w:suppressAutoHyphens/>
      <w:spacing w:before="0" w:beforeAutospacing="1" w:after="120" w:afterAutospacing="1"/>
    </w:pPr>
    <w:rPr>
      <w:rFonts w:eastAsia="HG Mincho Light J"/>
      <w:color w:val="000000"/>
      <w:szCs w:val="20"/>
      <w:lang w:val="en-US"/>
    </w:rPr>
  </w:style>
  <w:style w:type="paragraph" w:customStyle="1" w:styleId="Index">
    <w:name w:val="Index"/>
    <w:basedOn w:val="Normal"/>
    <w:rsid w:val="00540C6C"/>
    <w:pPr>
      <w:widowControl w:val="0"/>
      <w:suppressLineNumbers/>
      <w:suppressAutoHyphens/>
      <w:spacing w:before="100" w:beforeAutospacing="1" w:after="100" w:afterAutospacing="1"/>
    </w:pPr>
    <w:rPr>
      <w:rFonts w:eastAsia="HG Mincho Light J"/>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54603">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15770437">
      <w:bodyDiv w:val="1"/>
      <w:marLeft w:val="0"/>
      <w:marRight w:val="0"/>
      <w:marTop w:val="0"/>
      <w:marBottom w:val="0"/>
      <w:divBdr>
        <w:top w:val="none" w:sz="0" w:space="0" w:color="auto"/>
        <w:left w:val="none" w:sz="0" w:space="0" w:color="auto"/>
        <w:bottom w:val="none" w:sz="0" w:space="0" w:color="auto"/>
        <w:right w:val="none" w:sz="0" w:space="0" w:color="auto"/>
      </w:divBdr>
      <w:divsChild>
        <w:div w:id="240331052">
          <w:marLeft w:val="0"/>
          <w:marRight w:val="0"/>
          <w:marTop w:val="0"/>
          <w:marBottom w:val="120"/>
          <w:divBdr>
            <w:top w:val="none" w:sz="0" w:space="0" w:color="auto"/>
            <w:left w:val="none" w:sz="0" w:space="0" w:color="auto"/>
            <w:bottom w:val="none" w:sz="0" w:space="0" w:color="auto"/>
            <w:right w:val="none" w:sz="0" w:space="0" w:color="auto"/>
          </w:divBdr>
          <w:divsChild>
            <w:div w:id="47842275">
              <w:marLeft w:val="0"/>
              <w:marRight w:val="0"/>
              <w:marTop w:val="0"/>
              <w:marBottom w:val="0"/>
              <w:divBdr>
                <w:top w:val="none" w:sz="0" w:space="0" w:color="auto"/>
                <w:left w:val="none" w:sz="0" w:space="0" w:color="auto"/>
                <w:bottom w:val="none" w:sz="0" w:space="0" w:color="auto"/>
                <w:right w:val="none" w:sz="0" w:space="0" w:color="auto"/>
              </w:divBdr>
            </w:div>
            <w:div w:id="520096477">
              <w:marLeft w:val="0"/>
              <w:marRight w:val="0"/>
              <w:marTop w:val="0"/>
              <w:marBottom w:val="0"/>
              <w:divBdr>
                <w:top w:val="none" w:sz="0" w:space="0" w:color="auto"/>
                <w:left w:val="none" w:sz="0" w:space="0" w:color="auto"/>
                <w:bottom w:val="none" w:sz="0" w:space="0" w:color="auto"/>
                <w:right w:val="none" w:sz="0" w:space="0" w:color="auto"/>
              </w:divBdr>
            </w:div>
            <w:div w:id="1164471517">
              <w:marLeft w:val="0"/>
              <w:marRight w:val="0"/>
              <w:marTop w:val="0"/>
              <w:marBottom w:val="0"/>
              <w:divBdr>
                <w:top w:val="none" w:sz="0" w:space="0" w:color="auto"/>
                <w:left w:val="none" w:sz="0" w:space="0" w:color="auto"/>
                <w:bottom w:val="none" w:sz="0" w:space="0" w:color="auto"/>
                <w:right w:val="none" w:sz="0" w:space="0" w:color="auto"/>
              </w:divBdr>
            </w:div>
            <w:div w:id="128058962">
              <w:marLeft w:val="0"/>
              <w:marRight w:val="0"/>
              <w:marTop w:val="0"/>
              <w:marBottom w:val="0"/>
              <w:divBdr>
                <w:top w:val="none" w:sz="0" w:space="0" w:color="auto"/>
                <w:left w:val="none" w:sz="0" w:space="0" w:color="auto"/>
                <w:bottom w:val="none" w:sz="0" w:space="0" w:color="auto"/>
                <w:right w:val="none" w:sz="0" w:space="0" w:color="auto"/>
              </w:divBdr>
            </w:div>
            <w:div w:id="175928844">
              <w:marLeft w:val="0"/>
              <w:marRight w:val="0"/>
              <w:marTop w:val="0"/>
              <w:marBottom w:val="0"/>
              <w:divBdr>
                <w:top w:val="none" w:sz="0" w:space="0" w:color="auto"/>
                <w:left w:val="none" w:sz="0" w:space="0" w:color="auto"/>
                <w:bottom w:val="none" w:sz="0" w:space="0" w:color="auto"/>
                <w:right w:val="none" w:sz="0" w:space="0" w:color="auto"/>
              </w:divBdr>
            </w:div>
            <w:div w:id="1501966287">
              <w:marLeft w:val="0"/>
              <w:marRight w:val="0"/>
              <w:marTop w:val="0"/>
              <w:marBottom w:val="0"/>
              <w:divBdr>
                <w:top w:val="none" w:sz="0" w:space="0" w:color="auto"/>
                <w:left w:val="none" w:sz="0" w:space="0" w:color="auto"/>
                <w:bottom w:val="none" w:sz="0" w:space="0" w:color="auto"/>
                <w:right w:val="none" w:sz="0" w:space="0" w:color="auto"/>
              </w:divBdr>
            </w:div>
            <w:div w:id="795372173">
              <w:marLeft w:val="0"/>
              <w:marRight w:val="0"/>
              <w:marTop w:val="0"/>
              <w:marBottom w:val="0"/>
              <w:divBdr>
                <w:top w:val="none" w:sz="0" w:space="0" w:color="auto"/>
                <w:left w:val="none" w:sz="0" w:space="0" w:color="auto"/>
                <w:bottom w:val="none" w:sz="0" w:space="0" w:color="auto"/>
                <w:right w:val="none" w:sz="0" w:space="0" w:color="auto"/>
              </w:divBdr>
            </w:div>
            <w:div w:id="1286233322">
              <w:marLeft w:val="0"/>
              <w:marRight w:val="0"/>
              <w:marTop w:val="0"/>
              <w:marBottom w:val="0"/>
              <w:divBdr>
                <w:top w:val="none" w:sz="0" w:space="0" w:color="auto"/>
                <w:left w:val="none" w:sz="0" w:space="0" w:color="auto"/>
                <w:bottom w:val="none" w:sz="0" w:space="0" w:color="auto"/>
                <w:right w:val="none" w:sz="0" w:space="0" w:color="auto"/>
              </w:divBdr>
            </w:div>
            <w:div w:id="362944109">
              <w:marLeft w:val="0"/>
              <w:marRight w:val="0"/>
              <w:marTop w:val="0"/>
              <w:marBottom w:val="0"/>
              <w:divBdr>
                <w:top w:val="none" w:sz="0" w:space="0" w:color="auto"/>
                <w:left w:val="none" w:sz="0" w:space="0" w:color="auto"/>
                <w:bottom w:val="none" w:sz="0" w:space="0" w:color="auto"/>
                <w:right w:val="none" w:sz="0" w:space="0" w:color="auto"/>
              </w:divBdr>
            </w:div>
            <w:div w:id="1343166742">
              <w:marLeft w:val="0"/>
              <w:marRight w:val="0"/>
              <w:marTop w:val="0"/>
              <w:marBottom w:val="0"/>
              <w:divBdr>
                <w:top w:val="none" w:sz="0" w:space="0" w:color="auto"/>
                <w:left w:val="none" w:sz="0" w:space="0" w:color="auto"/>
                <w:bottom w:val="none" w:sz="0" w:space="0" w:color="auto"/>
                <w:right w:val="none" w:sz="0" w:space="0" w:color="auto"/>
              </w:divBdr>
            </w:div>
            <w:div w:id="37363122">
              <w:marLeft w:val="0"/>
              <w:marRight w:val="0"/>
              <w:marTop w:val="0"/>
              <w:marBottom w:val="0"/>
              <w:divBdr>
                <w:top w:val="none" w:sz="0" w:space="0" w:color="auto"/>
                <w:left w:val="none" w:sz="0" w:space="0" w:color="auto"/>
                <w:bottom w:val="none" w:sz="0" w:space="0" w:color="auto"/>
                <w:right w:val="none" w:sz="0" w:space="0" w:color="auto"/>
              </w:divBdr>
            </w:div>
            <w:div w:id="98523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29869972">
      <w:bodyDiv w:val="1"/>
      <w:marLeft w:val="0"/>
      <w:marRight w:val="0"/>
      <w:marTop w:val="0"/>
      <w:marBottom w:val="0"/>
      <w:divBdr>
        <w:top w:val="none" w:sz="0" w:space="0" w:color="auto"/>
        <w:left w:val="none" w:sz="0" w:space="0" w:color="auto"/>
        <w:bottom w:val="none" w:sz="0" w:space="0" w:color="auto"/>
        <w:right w:val="none" w:sz="0" w:space="0" w:color="auto"/>
      </w:divBdr>
      <w:divsChild>
        <w:div w:id="1846244504">
          <w:marLeft w:val="0"/>
          <w:marRight w:val="0"/>
          <w:marTop w:val="0"/>
          <w:marBottom w:val="120"/>
          <w:divBdr>
            <w:top w:val="none" w:sz="0" w:space="0" w:color="auto"/>
            <w:left w:val="none" w:sz="0" w:space="0" w:color="auto"/>
            <w:bottom w:val="none" w:sz="0" w:space="0" w:color="auto"/>
            <w:right w:val="none" w:sz="0" w:space="0" w:color="auto"/>
          </w:divBdr>
          <w:divsChild>
            <w:div w:id="1152209717">
              <w:marLeft w:val="0"/>
              <w:marRight w:val="0"/>
              <w:marTop w:val="0"/>
              <w:marBottom w:val="0"/>
              <w:divBdr>
                <w:top w:val="none" w:sz="0" w:space="0" w:color="auto"/>
                <w:left w:val="none" w:sz="0" w:space="0" w:color="auto"/>
                <w:bottom w:val="none" w:sz="0" w:space="0" w:color="auto"/>
                <w:right w:val="none" w:sz="0" w:space="0" w:color="auto"/>
              </w:divBdr>
            </w:div>
            <w:div w:id="902569369">
              <w:marLeft w:val="0"/>
              <w:marRight w:val="0"/>
              <w:marTop w:val="0"/>
              <w:marBottom w:val="0"/>
              <w:divBdr>
                <w:top w:val="none" w:sz="0" w:space="0" w:color="auto"/>
                <w:left w:val="none" w:sz="0" w:space="0" w:color="auto"/>
                <w:bottom w:val="none" w:sz="0" w:space="0" w:color="auto"/>
                <w:right w:val="none" w:sz="0" w:space="0" w:color="auto"/>
              </w:divBdr>
            </w:div>
            <w:div w:id="82605149">
              <w:marLeft w:val="0"/>
              <w:marRight w:val="0"/>
              <w:marTop w:val="0"/>
              <w:marBottom w:val="0"/>
              <w:divBdr>
                <w:top w:val="none" w:sz="0" w:space="0" w:color="auto"/>
                <w:left w:val="none" w:sz="0" w:space="0" w:color="auto"/>
                <w:bottom w:val="none" w:sz="0" w:space="0" w:color="auto"/>
                <w:right w:val="none" w:sz="0" w:space="0" w:color="auto"/>
              </w:divBdr>
            </w:div>
            <w:div w:id="1291324014">
              <w:marLeft w:val="0"/>
              <w:marRight w:val="0"/>
              <w:marTop w:val="0"/>
              <w:marBottom w:val="0"/>
              <w:divBdr>
                <w:top w:val="none" w:sz="0" w:space="0" w:color="auto"/>
                <w:left w:val="none" w:sz="0" w:space="0" w:color="auto"/>
                <w:bottom w:val="none" w:sz="0" w:space="0" w:color="auto"/>
                <w:right w:val="none" w:sz="0" w:space="0" w:color="auto"/>
              </w:divBdr>
            </w:div>
            <w:div w:id="507642533">
              <w:marLeft w:val="0"/>
              <w:marRight w:val="0"/>
              <w:marTop w:val="0"/>
              <w:marBottom w:val="0"/>
              <w:divBdr>
                <w:top w:val="none" w:sz="0" w:space="0" w:color="auto"/>
                <w:left w:val="none" w:sz="0" w:space="0" w:color="auto"/>
                <w:bottom w:val="none" w:sz="0" w:space="0" w:color="auto"/>
                <w:right w:val="none" w:sz="0" w:space="0" w:color="auto"/>
              </w:divBdr>
            </w:div>
            <w:div w:id="1914581160">
              <w:marLeft w:val="0"/>
              <w:marRight w:val="0"/>
              <w:marTop w:val="0"/>
              <w:marBottom w:val="0"/>
              <w:divBdr>
                <w:top w:val="none" w:sz="0" w:space="0" w:color="auto"/>
                <w:left w:val="none" w:sz="0" w:space="0" w:color="auto"/>
                <w:bottom w:val="none" w:sz="0" w:space="0" w:color="auto"/>
                <w:right w:val="none" w:sz="0" w:space="0" w:color="auto"/>
              </w:divBdr>
            </w:div>
            <w:div w:id="640889750">
              <w:marLeft w:val="0"/>
              <w:marRight w:val="0"/>
              <w:marTop w:val="0"/>
              <w:marBottom w:val="0"/>
              <w:divBdr>
                <w:top w:val="none" w:sz="0" w:space="0" w:color="auto"/>
                <w:left w:val="none" w:sz="0" w:space="0" w:color="auto"/>
                <w:bottom w:val="none" w:sz="0" w:space="0" w:color="auto"/>
                <w:right w:val="none" w:sz="0" w:space="0" w:color="auto"/>
              </w:divBdr>
            </w:div>
            <w:div w:id="645816848">
              <w:marLeft w:val="0"/>
              <w:marRight w:val="0"/>
              <w:marTop w:val="0"/>
              <w:marBottom w:val="0"/>
              <w:divBdr>
                <w:top w:val="none" w:sz="0" w:space="0" w:color="auto"/>
                <w:left w:val="none" w:sz="0" w:space="0" w:color="auto"/>
                <w:bottom w:val="none" w:sz="0" w:space="0" w:color="auto"/>
                <w:right w:val="none" w:sz="0" w:space="0" w:color="auto"/>
              </w:divBdr>
            </w:div>
            <w:div w:id="423189493">
              <w:marLeft w:val="0"/>
              <w:marRight w:val="0"/>
              <w:marTop w:val="0"/>
              <w:marBottom w:val="0"/>
              <w:divBdr>
                <w:top w:val="none" w:sz="0" w:space="0" w:color="auto"/>
                <w:left w:val="none" w:sz="0" w:space="0" w:color="auto"/>
                <w:bottom w:val="none" w:sz="0" w:space="0" w:color="auto"/>
                <w:right w:val="none" w:sz="0" w:space="0" w:color="auto"/>
              </w:divBdr>
            </w:div>
            <w:div w:id="1813063339">
              <w:marLeft w:val="0"/>
              <w:marRight w:val="0"/>
              <w:marTop w:val="0"/>
              <w:marBottom w:val="0"/>
              <w:divBdr>
                <w:top w:val="none" w:sz="0" w:space="0" w:color="auto"/>
                <w:left w:val="none" w:sz="0" w:space="0" w:color="auto"/>
                <w:bottom w:val="none" w:sz="0" w:space="0" w:color="auto"/>
                <w:right w:val="none" w:sz="0" w:space="0" w:color="auto"/>
              </w:divBdr>
            </w:div>
            <w:div w:id="152457174">
              <w:marLeft w:val="0"/>
              <w:marRight w:val="0"/>
              <w:marTop w:val="0"/>
              <w:marBottom w:val="0"/>
              <w:divBdr>
                <w:top w:val="none" w:sz="0" w:space="0" w:color="auto"/>
                <w:left w:val="none" w:sz="0" w:space="0" w:color="auto"/>
                <w:bottom w:val="none" w:sz="0" w:space="0" w:color="auto"/>
                <w:right w:val="none" w:sz="0" w:space="0" w:color="auto"/>
              </w:divBdr>
            </w:div>
            <w:div w:id="1912351207">
              <w:marLeft w:val="0"/>
              <w:marRight w:val="0"/>
              <w:marTop w:val="0"/>
              <w:marBottom w:val="0"/>
              <w:divBdr>
                <w:top w:val="none" w:sz="0" w:space="0" w:color="auto"/>
                <w:left w:val="none" w:sz="0" w:space="0" w:color="auto"/>
                <w:bottom w:val="none" w:sz="0" w:space="0" w:color="auto"/>
                <w:right w:val="none" w:sz="0" w:space="0" w:color="auto"/>
              </w:divBdr>
            </w:div>
            <w:div w:id="566841746">
              <w:marLeft w:val="0"/>
              <w:marRight w:val="0"/>
              <w:marTop w:val="0"/>
              <w:marBottom w:val="0"/>
              <w:divBdr>
                <w:top w:val="none" w:sz="0" w:space="0" w:color="auto"/>
                <w:left w:val="none" w:sz="0" w:space="0" w:color="auto"/>
                <w:bottom w:val="none" w:sz="0" w:space="0" w:color="auto"/>
                <w:right w:val="none" w:sz="0" w:space="0" w:color="auto"/>
              </w:divBdr>
            </w:div>
            <w:div w:id="1842348316">
              <w:marLeft w:val="0"/>
              <w:marRight w:val="0"/>
              <w:marTop w:val="0"/>
              <w:marBottom w:val="0"/>
              <w:divBdr>
                <w:top w:val="none" w:sz="0" w:space="0" w:color="auto"/>
                <w:left w:val="none" w:sz="0" w:space="0" w:color="auto"/>
                <w:bottom w:val="none" w:sz="0" w:space="0" w:color="auto"/>
                <w:right w:val="none" w:sz="0" w:space="0" w:color="auto"/>
              </w:divBdr>
            </w:div>
            <w:div w:id="146938045">
              <w:marLeft w:val="0"/>
              <w:marRight w:val="0"/>
              <w:marTop w:val="0"/>
              <w:marBottom w:val="0"/>
              <w:divBdr>
                <w:top w:val="none" w:sz="0" w:space="0" w:color="auto"/>
                <w:left w:val="none" w:sz="0" w:space="0" w:color="auto"/>
                <w:bottom w:val="none" w:sz="0" w:space="0" w:color="auto"/>
                <w:right w:val="none" w:sz="0" w:space="0" w:color="auto"/>
              </w:divBdr>
            </w:div>
            <w:div w:id="356125218">
              <w:marLeft w:val="0"/>
              <w:marRight w:val="0"/>
              <w:marTop w:val="0"/>
              <w:marBottom w:val="0"/>
              <w:divBdr>
                <w:top w:val="none" w:sz="0" w:space="0" w:color="auto"/>
                <w:left w:val="none" w:sz="0" w:space="0" w:color="auto"/>
                <w:bottom w:val="none" w:sz="0" w:space="0" w:color="auto"/>
                <w:right w:val="none" w:sz="0" w:space="0" w:color="auto"/>
              </w:divBdr>
            </w:div>
            <w:div w:id="115626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apis://Base=NARH&amp;DocCode=41765&amp;ToPar=Art67_Al6&amp;Type=201/" TargetMode="External"/><Relationship Id="rId4" Type="http://schemas.microsoft.com/office/2007/relationships/stylesWithEffects" Target="stylesWithEffects.xml"/><Relationship Id="rId9" Type="http://schemas.openxmlformats.org/officeDocument/2006/relationships/hyperlink" Target="apis://Base=NARH&amp;DocCode=41765&amp;ToPar=Art10_Al2&amp;Type=20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6BA13-0224-4045-98E8-AC7EA4EA5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50</Pages>
  <Words>11456</Words>
  <Characters>65301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76604</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dc:creator>
  <cp:lastModifiedBy>Veselina Pavlova</cp:lastModifiedBy>
  <cp:revision>30</cp:revision>
  <cp:lastPrinted>2014-02-10T09:04:00Z</cp:lastPrinted>
  <dcterms:created xsi:type="dcterms:W3CDTF">2017-07-19T12:37:00Z</dcterms:created>
  <dcterms:modified xsi:type="dcterms:W3CDTF">2018-09-26T08:48:00Z</dcterms:modified>
</cp:coreProperties>
</file>