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4D9CA" w14:textId="77777777" w:rsidR="007A0B06" w:rsidRPr="00C153F3" w:rsidRDefault="007A0B06" w:rsidP="00AD2E5C">
      <w:pPr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14:paraId="2B43DC19" w14:textId="77777777" w:rsidR="007A0B06" w:rsidRPr="004B6F2B" w:rsidRDefault="007A0B06" w:rsidP="00AD2E5C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14:paraId="655F6A05" w14:textId="77777777" w:rsidR="007A0B06" w:rsidRPr="004B6F2B" w:rsidRDefault="007A0B06" w:rsidP="00AD2E5C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14:paraId="187331D6" w14:textId="77777777" w:rsidR="00147245" w:rsidRDefault="00147245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14:paraId="164BA76D" w14:textId="77777777" w:rsidR="004B6F2B" w:rsidRDefault="004B6F2B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14:paraId="6F62BB6A" w14:textId="77777777" w:rsidR="004B6F2B" w:rsidRDefault="004B6F2B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14:paraId="39BCC1E7" w14:textId="77777777" w:rsidR="004B6F2B" w:rsidRPr="004B6F2B" w:rsidRDefault="004B6F2B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14:paraId="19678014" w14:textId="77777777" w:rsidR="00795846" w:rsidRPr="004B6F2B" w:rsidRDefault="00AD2E5C" w:rsidP="00AD2E5C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4B6F2B">
        <w:rPr>
          <w:rFonts w:ascii="Arial" w:hAnsi="Arial" w:cs="Arial"/>
          <w:b/>
          <w:sz w:val="28"/>
          <w:szCs w:val="28"/>
          <w:lang w:val="bg-BG"/>
        </w:rPr>
        <w:t xml:space="preserve">Критерии за подбор по мерките </w:t>
      </w:r>
      <w:r w:rsidR="00B90650">
        <w:rPr>
          <w:rFonts w:ascii="Arial" w:hAnsi="Arial" w:cs="Arial"/>
          <w:b/>
          <w:sz w:val="28"/>
          <w:szCs w:val="28"/>
          <w:lang w:val="bg-BG"/>
        </w:rPr>
        <w:t xml:space="preserve">по </w:t>
      </w:r>
      <w:r w:rsidRPr="004B6F2B">
        <w:rPr>
          <w:rFonts w:ascii="Arial" w:hAnsi="Arial" w:cs="Arial"/>
          <w:b/>
          <w:sz w:val="28"/>
          <w:szCs w:val="28"/>
          <w:lang w:val="bg-BG"/>
        </w:rPr>
        <w:t>Програмата за морско дело и рибарство</w:t>
      </w:r>
      <w:r w:rsidR="004F660B" w:rsidRPr="00CF6869">
        <w:rPr>
          <w:rFonts w:ascii="Arial" w:hAnsi="Arial" w:cs="Arial"/>
          <w:b/>
          <w:sz w:val="28"/>
          <w:szCs w:val="28"/>
          <w:lang w:val="ru-RU"/>
          <w:rPrChange w:id="0" w:author="USER" w:date="2020-02-11T13:24:00Z">
            <w:rPr>
              <w:rFonts w:ascii="Arial" w:hAnsi="Arial" w:cs="Arial"/>
              <w:b/>
              <w:sz w:val="28"/>
              <w:szCs w:val="28"/>
              <w:lang w:val="en-US"/>
            </w:rPr>
          </w:rPrChange>
        </w:rPr>
        <w:t xml:space="preserve"> 2014-2020</w:t>
      </w:r>
      <w:r w:rsidR="00147245" w:rsidRPr="00CF6869">
        <w:rPr>
          <w:rFonts w:ascii="Arial" w:hAnsi="Arial" w:cs="Arial"/>
          <w:b/>
          <w:sz w:val="28"/>
          <w:szCs w:val="28"/>
          <w:lang w:val="ru-RU"/>
          <w:rPrChange w:id="1" w:author="USER" w:date="2020-02-11T13:24:00Z">
            <w:rPr>
              <w:rFonts w:ascii="Arial" w:hAnsi="Arial" w:cs="Arial"/>
              <w:b/>
              <w:sz w:val="28"/>
              <w:szCs w:val="28"/>
              <w:lang w:val="en-US"/>
            </w:rPr>
          </w:rPrChange>
        </w:rPr>
        <w:t xml:space="preserve"> </w:t>
      </w:r>
      <w:r w:rsidR="00147245" w:rsidRPr="004B6F2B">
        <w:rPr>
          <w:rFonts w:ascii="Arial" w:hAnsi="Arial" w:cs="Arial"/>
          <w:b/>
          <w:sz w:val="28"/>
          <w:szCs w:val="28"/>
          <w:lang w:val="bg-BG"/>
        </w:rPr>
        <w:t>г.</w:t>
      </w:r>
    </w:p>
    <w:p w14:paraId="32A94BD8" w14:textId="77777777" w:rsidR="00795846" w:rsidRPr="004B6F2B" w:rsidRDefault="00795846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7A0B06" w:rsidRPr="00CF6869" w14:paraId="0E969D3E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6960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3B6C" w14:textId="77777777" w:rsidR="007A0B06" w:rsidRPr="004B6F2B" w:rsidRDefault="007A0B06" w:rsidP="0025098E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1.1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Диверсификация и нови форми на доход</w:t>
            </w:r>
          </w:p>
        </w:tc>
      </w:tr>
      <w:tr w:rsidR="007A0B06" w:rsidRPr="004B6F2B" w14:paraId="6C70D08A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026E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048F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30 + 44</w:t>
            </w:r>
          </w:p>
        </w:tc>
      </w:tr>
      <w:tr w:rsidR="007A0B06" w:rsidRPr="004B6F2B" w14:paraId="582A5E95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423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B444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50%</w:t>
            </w:r>
          </w:p>
        </w:tc>
      </w:tr>
      <w:tr w:rsidR="007A0B06" w:rsidRPr="004B6F2B" w14:paraId="17704121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57B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DC4C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3 000 лева</w:t>
            </w:r>
          </w:p>
        </w:tc>
      </w:tr>
      <w:tr w:rsidR="007A0B06" w:rsidRPr="00CF6869" w14:paraId="0BBBE2ED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499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6B49E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146 687 лева ( за целия програмен период)</w:t>
            </w:r>
          </w:p>
        </w:tc>
      </w:tr>
      <w:tr w:rsidR="007A0B06" w:rsidRPr="004B6F2B" w14:paraId="0309D828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D433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5EE8" w14:textId="77777777" w:rsidR="007A0B06" w:rsidRPr="004B6F2B" w:rsidRDefault="007A0B06" w:rsidP="002D2EF2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1.Създаване на нови работни места: </w:t>
            </w:r>
          </w:p>
          <w:p w14:paraId="31D0B549" w14:textId="77777777" w:rsidR="007A0B06" w:rsidRPr="004B6F2B" w:rsidRDefault="002D2EF2" w:rsidP="002D2EF2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1-3 работни места –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5 точки</w:t>
            </w:r>
          </w:p>
          <w:p w14:paraId="2EC7848B" w14:textId="77777777" w:rsidR="007A0B06" w:rsidRPr="004B6F2B" w:rsidRDefault="002D2EF2" w:rsidP="002D2EF2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4-6 работни места –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 точки</w:t>
            </w:r>
          </w:p>
          <w:p w14:paraId="373485DD" w14:textId="77777777" w:rsidR="007A0B06" w:rsidRPr="004B6F2B" w:rsidRDefault="002D2EF2" w:rsidP="002D2EF2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7-10 работни места –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15 точки</w:t>
            </w:r>
          </w:p>
          <w:p w14:paraId="7500400E" w14:textId="77777777" w:rsidR="00C93EBE" w:rsidRPr="002D2EF2" w:rsidRDefault="002D2EF2" w:rsidP="002D2EF2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Повече от 10 работни места – 20 точки</w:t>
            </w:r>
          </w:p>
          <w:p w14:paraId="25A651F2" w14:textId="77777777" w:rsidR="007A0B06" w:rsidRPr="004B6F2B" w:rsidRDefault="007A0B06" w:rsidP="002D2EF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Запазване на съществуващи работни места – 20 точки</w:t>
            </w:r>
          </w:p>
          <w:p w14:paraId="78A28A4D" w14:textId="77777777" w:rsidR="007A0B06" w:rsidRPr="004B6F2B" w:rsidRDefault="007A0B06" w:rsidP="002D2EF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3.Кандидатът е представител на дребномащабния крайбрежен риболов и/или е регистриран в регистъра на риболовните кораби по река Дунав  – 30 точки</w:t>
            </w:r>
          </w:p>
          <w:p w14:paraId="0EA0A090" w14:textId="77777777" w:rsidR="007A0B06" w:rsidRPr="004B6F2B" w:rsidRDefault="007A0B06" w:rsidP="002D2EF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допринася за добавена стойност на собствения улов на рибаря – 30 точки</w:t>
            </w:r>
          </w:p>
          <w:p w14:paraId="433C8011" w14:textId="77777777" w:rsidR="007A0B06" w:rsidRPr="004B6F2B" w:rsidRDefault="007A0B06" w:rsidP="002D2EF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– 100</w:t>
            </w:r>
          </w:p>
        </w:tc>
      </w:tr>
    </w:tbl>
    <w:p w14:paraId="2BB6310D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9"/>
        <w:gridCol w:w="7239"/>
      </w:tblGrid>
      <w:tr w:rsidR="007A0B06" w:rsidRPr="004B6F2B" w14:paraId="72AB88F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943F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FB2C" w14:textId="77777777" w:rsidR="007A0B06" w:rsidRPr="004B6F2B" w:rsidRDefault="007A0B06" w:rsidP="0025098E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1.2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Здраве и безопасност</w:t>
            </w:r>
          </w:p>
        </w:tc>
      </w:tr>
      <w:tr w:rsidR="007A0B06" w:rsidRPr="004B6F2B" w14:paraId="0249973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7973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1050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32 + Член 44., т.1</w:t>
            </w:r>
          </w:p>
        </w:tc>
      </w:tr>
      <w:tr w:rsidR="007A0B06" w:rsidRPr="004B6F2B" w14:paraId="1F1992BD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F89E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B01A" w14:textId="77777777" w:rsidR="007A0B06" w:rsidRPr="004B6F2B" w:rsidRDefault="00E5655E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50% до 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7F3652C5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2677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79D9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14:paraId="22D13B45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40B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4461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10 000 лева</w:t>
            </w:r>
          </w:p>
        </w:tc>
      </w:tr>
      <w:tr w:rsidR="007A0B06" w:rsidRPr="004B6F2B" w14:paraId="70BC22C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8D9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F882" w14:textId="77777777" w:rsidR="007A0B06" w:rsidRPr="002637F8" w:rsidRDefault="002637F8" w:rsidP="002D2EF2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637F8"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7A0B06" w:rsidRPr="002637F8">
              <w:rPr>
                <w:rFonts w:ascii="Arial" w:hAnsi="Arial" w:cs="Arial"/>
                <w:sz w:val="18"/>
                <w:szCs w:val="18"/>
                <w:lang w:val="bg-BG"/>
              </w:rPr>
              <w:t>Инвестицията води до намаляване на риска от наранявания и трудови злополуки  - 20 точки</w:t>
            </w:r>
          </w:p>
          <w:p w14:paraId="694E74B5" w14:textId="77777777" w:rsidR="007A0B06" w:rsidRPr="002637F8" w:rsidRDefault="002637F8" w:rsidP="002D2EF2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7A0B06" w:rsidRPr="002637F8">
              <w:rPr>
                <w:rFonts w:ascii="Arial" w:hAnsi="Arial" w:cs="Arial"/>
                <w:sz w:val="18"/>
                <w:szCs w:val="18"/>
                <w:lang w:val="bg-BG"/>
              </w:rPr>
              <w:t>Активност на риболовния кораб:</w:t>
            </w:r>
          </w:p>
          <w:p w14:paraId="01E029A9" w14:textId="77777777" w:rsidR="007A0B06" w:rsidRPr="004B6F2B" w:rsidRDefault="007A0B06" w:rsidP="002D2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Под 20 %                                                              10 точки</w:t>
            </w:r>
          </w:p>
          <w:p w14:paraId="0FAAED13" w14:textId="77777777" w:rsidR="007A0B06" w:rsidRPr="004B6F2B" w:rsidRDefault="007A0B06" w:rsidP="002D2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20 % - 39,99 %                                                20 точки</w:t>
            </w:r>
          </w:p>
          <w:p w14:paraId="2B55999E" w14:textId="77777777" w:rsidR="007A0B06" w:rsidRPr="004B6F2B" w:rsidRDefault="007A0B06" w:rsidP="002D2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40 % - 100 %                                                   50 точки</w:t>
            </w:r>
          </w:p>
          <w:p w14:paraId="0DF31738" w14:textId="77777777" w:rsidR="007A0B06" w:rsidRPr="004B6F2B" w:rsidRDefault="007A0B06" w:rsidP="002D2EF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14:paraId="41CE8A7F" w14:textId="77777777" w:rsidR="007A0B06" w:rsidRPr="004B6F2B" w:rsidRDefault="007A0B06" w:rsidP="002D2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250 риболовни дни годишно за кораби над 12 метра</w:t>
            </w:r>
          </w:p>
          <w:p w14:paraId="2BA40B18" w14:textId="77777777" w:rsidR="007A0B06" w:rsidRPr="004B6F2B" w:rsidRDefault="007A0B06" w:rsidP="002D2EF2">
            <w:pPr>
              <w:jc w:val="both"/>
              <w:outlineLvl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180 риболовни дни годишно за кораби под 12 метра</w:t>
            </w:r>
          </w:p>
          <w:p w14:paraId="4F4A7335" w14:textId="77777777" w:rsidR="007A0B06" w:rsidRPr="002637F8" w:rsidRDefault="002637F8" w:rsidP="002D2EF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3 </w:t>
            </w:r>
            <w:r w:rsidR="007A0B06" w:rsidRPr="002637F8">
              <w:rPr>
                <w:rFonts w:ascii="Arial" w:hAnsi="Arial" w:cs="Arial"/>
                <w:sz w:val="18"/>
                <w:szCs w:val="18"/>
                <w:lang w:val="bg-BG"/>
              </w:rPr>
              <w:t>Възраст на риболовния кораб:</w:t>
            </w:r>
          </w:p>
          <w:p w14:paraId="763289C6" w14:textId="77777777" w:rsidR="007A0B06" w:rsidRPr="004B6F2B" w:rsidRDefault="007A0B06" w:rsidP="002D2EF2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5 години                                            10 точки</w:t>
            </w:r>
          </w:p>
          <w:p w14:paraId="0BDC62C0" w14:textId="77777777" w:rsidR="007A0B06" w:rsidRPr="004B6F2B" w:rsidRDefault="007A0B06" w:rsidP="002D2EF2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 до 10 години                                  20 точки</w:t>
            </w:r>
          </w:p>
          <w:p w14:paraId="20C50FEE" w14:textId="77777777" w:rsidR="007A0B06" w:rsidRPr="00CF6869" w:rsidRDefault="007A0B06" w:rsidP="002D2EF2">
            <w:pPr>
              <w:jc w:val="both"/>
              <w:rPr>
                <w:rFonts w:ascii="Arial" w:hAnsi="Arial" w:cs="Arial"/>
                <w:sz w:val="18"/>
                <w:szCs w:val="18"/>
                <w:lang w:val="ru-RU"/>
                <w:rPrChange w:id="2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10 години                                        30 точки</w:t>
            </w:r>
          </w:p>
          <w:p w14:paraId="4300EF6F" w14:textId="77777777" w:rsidR="007A0B06" w:rsidRPr="004B6F2B" w:rsidRDefault="007A0B06" w:rsidP="002D2EF2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се реализира от кандидат, представител на дребномащабния крайбрежен риболов – 20 точки</w:t>
            </w:r>
          </w:p>
          <w:p w14:paraId="15EE443A" w14:textId="77777777" w:rsidR="007A0B06" w:rsidRPr="004B6F2B" w:rsidRDefault="007A0B06" w:rsidP="002D2EF2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- 120</w:t>
            </w:r>
          </w:p>
        </w:tc>
      </w:tr>
    </w:tbl>
    <w:p w14:paraId="7C9052CF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2"/>
      </w:tblGrid>
      <w:tr w:rsidR="007A0B06" w:rsidRPr="00CF6869" w14:paraId="49A1384F" w14:textId="77777777" w:rsidTr="002D2EF2">
        <w:trPr>
          <w:trHeight w:val="69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D9E4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lastRenderedPageBreak/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E210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1.3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Окончателно преустановяване на риболовните дейности</w:t>
            </w:r>
          </w:p>
        </w:tc>
      </w:tr>
      <w:tr w:rsidR="007A0B06" w:rsidRPr="004B6F2B" w14:paraId="515C09A1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06E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2AA7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34</w:t>
            </w:r>
          </w:p>
        </w:tc>
      </w:tr>
      <w:tr w:rsidR="007A0B06" w:rsidRPr="004B6F2B" w14:paraId="2A1D74D3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51D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4B40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63EF4BF5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7A5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B16B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14:paraId="5D8376B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DA0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518D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14:paraId="02F99F15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6637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03E1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Проекти, свързани с кораби над 12 метра -  20 точки</w:t>
            </w:r>
          </w:p>
          <w:p w14:paraId="4CEE958C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Проекти, свързани с кораби под 12 метра - 10 точки</w:t>
            </w:r>
          </w:p>
          <w:p w14:paraId="77EBE848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303B1CDA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Възраст на кораба</w:t>
            </w:r>
          </w:p>
          <w:p w14:paraId="66CE9310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10 до 15 години                                             10 точки</w:t>
            </w:r>
          </w:p>
          <w:p w14:paraId="1DECABAD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15 до 25 години                                             20 точки</w:t>
            </w:r>
          </w:p>
          <w:p w14:paraId="1B82BDAD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25 години                                                     30 точки</w:t>
            </w:r>
          </w:p>
          <w:p w14:paraId="01B367AC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5A9CF272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Активност на риболовния*</w:t>
            </w:r>
          </w:p>
          <w:p w14:paraId="520DEBC3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кораб</w:t>
            </w:r>
          </w:p>
          <w:p w14:paraId="7B1A7B57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Под 50 % от максимума риболовни дни      </w:t>
            </w:r>
            <w:r w:rsidR="00E51436">
              <w:rPr>
                <w:rFonts w:ascii="Arial" w:hAnsi="Arial" w:cs="Arial"/>
                <w:sz w:val="18"/>
                <w:szCs w:val="18"/>
                <w:lang w:val="bg-BG"/>
              </w:rPr>
              <w:t xml:space="preserve">     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 точки</w:t>
            </w:r>
          </w:p>
          <w:p w14:paraId="41FAC133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50 % - 74,99 %                                                  20 точки</w:t>
            </w:r>
          </w:p>
          <w:p w14:paraId="4BD2A076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75 % - 100 %                                                     50 точки</w:t>
            </w:r>
          </w:p>
          <w:p w14:paraId="6A62AE06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*Активност на риболовния кораб се изчислява спрямо следните максимални стойности за риболовни дни:</w:t>
            </w:r>
          </w:p>
          <w:p w14:paraId="66BB103E" w14:textId="77777777" w:rsidR="007A0B06" w:rsidRPr="004B6F2B" w:rsidRDefault="007A0B06" w:rsidP="00250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250 риболовни дни годишно за кораби над 12 метра</w:t>
            </w:r>
          </w:p>
          <w:p w14:paraId="316B023A" w14:textId="77777777" w:rsidR="007A0B06" w:rsidRPr="004B6F2B" w:rsidRDefault="007A0B06" w:rsidP="0025098E">
            <w:pPr>
              <w:jc w:val="both"/>
              <w:outlineLvl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180 риболовни дни годишно за кораби под 12 метра</w:t>
            </w:r>
          </w:p>
          <w:p w14:paraId="71412D87" w14:textId="77777777" w:rsidR="007A0B06" w:rsidRPr="004B6F2B" w:rsidRDefault="007A0B06" w:rsidP="0025098E">
            <w:pPr>
              <w:jc w:val="both"/>
              <w:outlineLvl w:val="0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6C7C98AA" w14:textId="77777777" w:rsidR="007A0B06" w:rsidRPr="004B6F2B" w:rsidRDefault="007A0B06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- 100</w:t>
            </w:r>
          </w:p>
        </w:tc>
      </w:tr>
    </w:tbl>
    <w:p w14:paraId="3D589CB4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5"/>
        <w:gridCol w:w="7243"/>
      </w:tblGrid>
      <w:tr w:rsidR="007A0B06" w:rsidRPr="00CF6869" w14:paraId="4EF35A0C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8874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7333" w14:textId="77777777" w:rsidR="007A0B06" w:rsidRPr="004B6F2B" w:rsidRDefault="007A0B06" w:rsidP="00E5143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1.4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Ограничаване на въздействието на риболова върху морската среда и приспособяване на риболова към опазването на видовете</w:t>
            </w:r>
          </w:p>
        </w:tc>
      </w:tr>
      <w:tr w:rsidR="007A0B06" w:rsidRPr="004B6F2B" w14:paraId="11DF7E6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552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938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38</w:t>
            </w:r>
          </w:p>
        </w:tc>
      </w:tr>
      <w:tr w:rsidR="007A0B06" w:rsidRPr="004B6F2B" w14:paraId="2E26590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F44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5735" w14:textId="77777777" w:rsidR="007A0B06" w:rsidRPr="004B6F2B" w:rsidRDefault="00AE1953" w:rsidP="00AE1953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449976CA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4EE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74B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2 000 лева</w:t>
            </w:r>
          </w:p>
        </w:tc>
      </w:tr>
      <w:tr w:rsidR="007A0B06" w:rsidRPr="004B6F2B" w14:paraId="62E3E5B6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EE1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9F82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20 000 лева</w:t>
            </w:r>
          </w:p>
        </w:tc>
      </w:tr>
      <w:tr w:rsidR="007A0B06" w:rsidRPr="004B6F2B" w14:paraId="1026572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6CC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08B2" w14:textId="77777777" w:rsidR="00362706" w:rsidRDefault="002637F8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362706" w:rsidRPr="00362706">
              <w:rPr>
                <w:rFonts w:ascii="Arial" w:hAnsi="Arial" w:cs="Arial"/>
                <w:sz w:val="18"/>
                <w:szCs w:val="18"/>
                <w:lang w:val="bg-BG"/>
              </w:rPr>
              <w:t>Проектът е свързан</w:t>
            </w:r>
            <w:r w:rsidR="00362706" w:rsidRPr="00CF6869">
              <w:rPr>
                <w:rFonts w:ascii="Arial" w:hAnsi="Arial" w:cs="Arial"/>
                <w:sz w:val="18"/>
                <w:szCs w:val="18"/>
                <w:lang w:val="ru-RU"/>
                <w:rPrChange w:id="3" w:author="USER" w:date="2020-02-11T13:2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 xml:space="preserve"> 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>с</w:t>
            </w:r>
            <w:r w:rsidR="005A7A1D">
              <w:rPr>
                <w:lang w:val="bg-BG"/>
              </w:rPr>
              <w:t xml:space="preserve"> </w:t>
            </w:r>
            <w:r w:rsidR="00E51436">
              <w:rPr>
                <w:rFonts w:ascii="Arial" w:hAnsi="Arial" w:cs="Arial"/>
                <w:sz w:val="18"/>
                <w:szCs w:val="18"/>
                <w:lang w:val="bg-BG"/>
              </w:rPr>
              <w:t>устойчивото ползване</w:t>
            </w:r>
            <w:r w:rsidR="00362706"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живите морски биологични ресурси</w:t>
            </w:r>
            <w:r w:rsid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(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>по-слабо въздействие върху екосистемите и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/или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 върху нецелевите видове</w:t>
            </w:r>
            <w:r w:rsidR="00E51436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 в сравнение със стандартните уреди или друго оборудване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 и др.) </w:t>
            </w:r>
            <w:r w:rsidR="00362706">
              <w:rPr>
                <w:rFonts w:ascii="Arial" w:hAnsi="Arial" w:cs="Arial"/>
                <w:sz w:val="18"/>
                <w:szCs w:val="18"/>
                <w:lang w:val="bg-BG"/>
              </w:rPr>
              <w:t>– 20 точки</w:t>
            </w:r>
          </w:p>
          <w:p w14:paraId="711F73AC" w14:textId="77777777" w:rsidR="00362706" w:rsidRDefault="00362706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>Проект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ното предложение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води до 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подобряване на селективността на риболовните уреди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от гледна точка на размер и/или вид 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>- 20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5EA5739C" w14:textId="77777777" w:rsidR="0036419D" w:rsidRDefault="00362706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2637F8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Проектът води до и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>нвестиции на борда на кораба или в оборудване</w:t>
            </w:r>
            <w:r w:rsidR="003B306F">
              <w:rPr>
                <w:rFonts w:ascii="Arial" w:hAnsi="Arial" w:cs="Arial"/>
                <w:sz w:val="18"/>
                <w:szCs w:val="18"/>
                <w:lang w:val="bg-BG"/>
              </w:rPr>
              <w:t>, което осигурява прекратяване/намаляване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изхвърлянето</w:t>
            </w:r>
            <w:r w:rsidR="00B93968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чрез избягване и намаляване на нежелания улов</w:t>
            </w:r>
            <w:r w:rsid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(прилов)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запаси с търговско значение или което е свързано с нежелания улов, който трябва да бъде разтоварен на сушата</w:t>
            </w:r>
            <w:r w:rsidR="00B93968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в съответствие с член 15 от Регламент (ЕС) № 1380/2013 – 20 точки</w:t>
            </w:r>
          </w:p>
          <w:p w14:paraId="0C5117B1" w14:textId="77777777" w:rsidR="00362706" w:rsidRDefault="00362706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4.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е свързано с инвестиции в оборудване, с което се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ограничава или премахва 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>негативното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въздействие на риболова върху </w:t>
            </w:r>
            <w:r w:rsidR="008D3605" w:rsidRPr="00E51436">
              <w:rPr>
                <w:rFonts w:ascii="Arial" w:hAnsi="Arial" w:cs="Arial"/>
                <w:sz w:val="18"/>
                <w:szCs w:val="18"/>
                <w:lang w:val="bg-BG"/>
              </w:rPr>
              <w:t>екосистемите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>и/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>или морското дъно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 xml:space="preserve"> – 20 т.</w:t>
            </w:r>
          </w:p>
          <w:p w14:paraId="1E06A9FC" w14:textId="77777777" w:rsidR="008D3605" w:rsidRDefault="008D3605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5. Проектът е свързан с </w:t>
            </w:r>
            <w:r w:rsidR="001C23BD">
              <w:rPr>
                <w:rFonts w:ascii="Arial" w:hAnsi="Arial" w:cs="Arial"/>
                <w:sz w:val="18"/>
                <w:szCs w:val="18"/>
                <w:lang w:val="bg-BG"/>
              </w:rPr>
              <w:t xml:space="preserve">осигуряване на </w:t>
            </w:r>
            <w:r w:rsidR="00EB40ED" w:rsidRPr="00EB40ED">
              <w:rPr>
                <w:rFonts w:ascii="Arial" w:hAnsi="Arial" w:cs="Arial"/>
                <w:sz w:val="18"/>
                <w:szCs w:val="18"/>
                <w:lang w:val="bg-BG"/>
              </w:rPr>
              <w:t>оборудване за защита на риболовните уреди и улова от бозайници и птици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, когато 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не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се 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засяга избирателността на риболовните уреди и са въведени всички целесъобразни мерки за предотвратяване на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тяхното 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>нараняв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ане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– 20 точки</w:t>
            </w:r>
          </w:p>
          <w:p w14:paraId="00B3E35F" w14:textId="77777777" w:rsidR="007A0B06" w:rsidRPr="004B6F2B" w:rsidRDefault="00FA4889" w:rsidP="00FA4889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Максимален о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бщ брой точки - 100</w:t>
            </w:r>
          </w:p>
        </w:tc>
      </w:tr>
    </w:tbl>
    <w:p w14:paraId="29EB44DF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7A0B06" w:rsidRPr="00CF6869" w14:paraId="01E529A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F717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07E8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1.5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Иновации, свързани с опазването на морските биологични ресурси</w:t>
            </w:r>
          </w:p>
        </w:tc>
      </w:tr>
      <w:tr w:rsidR="007A0B06" w:rsidRPr="004B6F2B" w14:paraId="576A89A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7B07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9E73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39 + 44 </w:t>
            </w:r>
          </w:p>
        </w:tc>
      </w:tr>
      <w:tr w:rsidR="007A0B06" w:rsidRPr="004B6F2B" w14:paraId="6FCDAB9A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B5E3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9B7B" w14:textId="77777777" w:rsidR="007A0B06" w:rsidRPr="004B6F2B" w:rsidRDefault="004C632D" w:rsidP="004C632D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3131215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D1EC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2DB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2 000 лева</w:t>
            </w:r>
          </w:p>
        </w:tc>
      </w:tr>
      <w:tr w:rsidR="007A0B06" w:rsidRPr="004B6F2B" w14:paraId="4B61F80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1E1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D68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200 000 лева </w:t>
            </w:r>
          </w:p>
        </w:tc>
      </w:tr>
      <w:tr w:rsidR="007A0B06" w:rsidRPr="004B6F2B" w14:paraId="06B03B3A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FFD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1E97" w14:textId="77777777" w:rsidR="00B978BF" w:rsidRPr="00D97C07" w:rsidRDefault="00B978BF" w:rsidP="00754D47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5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Иновацията, предмет на проекта е нова за:</w:t>
            </w:r>
          </w:p>
          <w:p w14:paraId="4241833D" w14:textId="77777777" w:rsidR="00B978BF" w:rsidRPr="00D97C07" w:rsidRDefault="00090D15" w:rsidP="00A82F1E">
            <w:pPr>
              <w:ind w:firstLine="657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6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7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- региона – 5</w:t>
            </w:r>
            <w:r w:rsidR="00B978BF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8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665482B7" w14:textId="77777777" w:rsidR="00B978BF" w:rsidRPr="00D97C07" w:rsidRDefault="00090D15" w:rsidP="00A82F1E">
            <w:pPr>
              <w:ind w:firstLine="657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9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0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- страната - 10</w:t>
            </w:r>
            <w:r w:rsidR="00B978BF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1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5327923A" w14:textId="2A709936" w:rsidR="00B978BF" w:rsidRPr="00D97C07" w:rsidRDefault="00B978BF" w:rsidP="00A82F1E">
            <w:pPr>
              <w:ind w:firstLine="657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2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3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- иновация, надхвърля</w:t>
            </w:r>
            <w:r w:rsidR="00090D15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4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ща пределите на </w:t>
            </w:r>
            <w:r w:rsidR="008F426B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5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България</w:t>
            </w:r>
            <w:r w:rsidR="00090D15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6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- 15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7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30219C8E" w14:textId="77777777" w:rsidR="00B978BF" w:rsidRPr="00D97C07" w:rsidRDefault="00B978BF" w:rsidP="00754D47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8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9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2. Приложимост на подкрепяната иновация по следната скала:</w:t>
            </w:r>
          </w:p>
          <w:p w14:paraId="147FB321" w14:textId="69723053" w:rsidR="00B978BF" w:rsidRPr="00D97C07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ru-RU"/>
                <w:rPrChange w:id="20" w:author="USER" w:date="2020-02-11T13:45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1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- Технология, валидирана в лабораторни условия - </w:t>
            </w:r>
            <w:r w:rsidR="009C2149" w:rsidRPr="00D97C07">
              <w:rPr>
                <w:rFonts w:ascii="Arial" w:hAnsi="Arial" w:cs="Arial"/>
                <w:sz w:val="18"/>
                <w:szCs w:val="18"/>
                <w:highlight w:val="yellow"/>
                <w:lang w:val="ru-RU"/>
                <w:rPrChange w:id="22" w:author="USER" w:date="2020-02-11T13:45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>1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3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0207ADAB" w14:textId="77777777" w:rsidR="00B978BF" w:rsidRPr="00D97C07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4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5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- Технология, валидирана в релевантна среда - </w:t>
            </w:r>
            <w:r w:rsidR="00090D15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6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2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7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7B9E20D4" w14:textId="77777777" w:rsidR="00B978BF" w:rsidRPr="00D97C07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8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9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- Технология, демонстрирана в релевантна среда - </w:t>
            </w:r>
            <w:r w:rsidR="00090D15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0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4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1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7C5E6F8F" w14:textId="77777777" w:rsidR="00B978BF" w:rsidRPr="00D97C07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2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3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- Прототип на системата, доказана в </w:t>
            </w:r>
            <w:r w:rsidR="00393E04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4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реални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5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условия - </w:t>
            </w:r>
            <w:r w:rsidR="00090D15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6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6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7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4DEAAC2C" w14:textId="77777777" w:rsidR="00B978BF" w:rsidRPr="00D97C07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8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9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- Цялостна, завършена и сертифицирана система - </w:t>
            </w:r>
            <w:r w:rsidR="00090D15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0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8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1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3EDBEB20" w14:textId="77777777" w:rsidR="00B978BF" w:rsidRPr="004B6F2B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2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- Съществуваща система, доказала се в </w:t>
            </w:r>
            <w:r w:rsidR="00393E04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3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реални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4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условия - </w:t>
            </w:r>
            <w:r w:rsidR="00090D15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5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10</w:t>
            </w:r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46" w:author="USER" w:date="2020-02-11T13:4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точки</w:t>
            </w:r>
          </w:p>
          <w:p w14:paraId="15D80DFC" w14:textId="77777777" w:rsidR="00B978BF" w:rsidRPr="004B6F2B" w:rsidRDefault="00B978BF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3. Проектът е свързан с въвеждане на иновативни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 xml:space="preserve">риболовни уреди и/или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техники за риболов, които водят до намаляване на </w:t>
            </w:r>
            <w:r w:rsidR="00393E04">
              <w:rPr>
                <w:rFonts w:ascii="Arial" w:hAnsi="Arial" w:cs="Arial"/>
                <w:sz w:val="18"/>
                <w:szCs w:val="18"/>
                <w:lang w:val="bg-BG"/>
              </w:rPr>
              <w:t>отрицателното въздействие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от риболовните дейности върху околната среда -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1C9D2A7B" w14:textId="77777777" w:rsidR="00B978BF" w:rsidRPr="004B6F2B" w:rsidRDefault="00B978BF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4. Проектът е свързан </w:t>
            </w:r>
            <w:r w:rsidR="00C66744">
              <w:rPr>
                <w:rFonts w:ascii="Arial" w:hAnsi="Arial" w:cs="Arial"/>
                <w:sz w:val="18"/>
                <w:szCs w:val="18"/>
                <w:lang w:val="bg-BG"/>
              </w:rPr>
              <w:t xml:space="preserve">с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иновация, водеща до подобряване на селективността на риболовните уреди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 xml:space="preserve">и/или </w:t>
            </w:r>
            <w:r w:rsidR="00090D1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иновативен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метод/начин/технология</w:t>
            </w:r>
            <w:r w:rsidR="00090D1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оползотворяване на нежелания улов (прилов)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- 15 точки</w:t>
            </w:r>
          </w:p>
          <w:p w14:paraId="5473716C" w14:textId="77777777" w:rsidR="00B978BF" w:rsidRPr="004B6F2B" w:rsidRDefault="00090D15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е свързан с разработване и прилагане на </w:t>
            </w:r>
            <w:r w:rsidR="003B306F">
              <w:rPr>
                <w:rFonts w:ascii="Arial" w:hAnsi="Arial" w:cs="Arial"/>
                <w:sz w:val="18"/>
                <w:szCs w:val="18"/>
                <w:lang w:val="bg-BG"/>
              </w:rPr>
              <w:t>нови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методи за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проучване,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мониторинг 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и контрол на рибните популации -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6BD313AC" w14:textId="77777777" w:rsidR="00B978BF" w:rsidRPr="004B6F2B" w:rsidRDefault="00090D15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 xml:space="preserve">научни изследвания на живите водни ресурси,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мониторинг на експлоатираните рибни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запаси</w:t>
            </w:r>
            <w:r w:rsidR="002801F7">
              <w:rPr>
                <w:rFonts w:ascii="Arial" w:hAnsi="Arial" w:cs="Arial"/>
                <w:sz w:val="18"/>
                <w:szCs w:val="18"/>
                <w:lang w:val="bg-BG"/>
              </w:rPr>
              <w:t xml:space="preserve"> (включително генетичен мониторинг)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>, с оглед подобряване на к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>онтрола при риболовни дейности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и/или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с оценка на </w:t>
            </w:r>
            <w:r w:rsidR="000E52C6">
              <w:rPr>
                <w:rFonts w:ascii="Arial" w:hAnsi="Arial" w:cs="Arial"/>
                <w:sz w:val="18"/>
                <w:szCs w:val="18"/>
                <w:lang w:val="bg-BG"/>
              </w:rPr>
              <w:t xml:space="preserve">техните запаси и/или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въздействието на риболова върху генетичното разнообразие и популационно-генетичната структура на стопанск</w:t>
            </w:r>
            <w:r w:rsidR="00D97512">
              <w:rPr>
                <w:rFonts w:ascii="Arial" w:hAnsi="Arial" w:cs="Arial"/>
                <w:sz w:val="18"/>
                <w:szCs w:val="18"/>
                <w:lang w:val="bg-BG"/>
              </w:rPr>
              <w:t>о значими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видове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-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1BA6ACB7" w14:textId="77777777" w:rsidR="00B978BF" w:rsidRPr="004B6F2B" w:rsidRDefault="00090D15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съдържа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дейности</w:t>
            </w:r>
            <w:r w:rsidR="00917950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свързан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и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с трансфер на знания към оператори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, извършващи стопански риболов -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643CAC70" w14:textId="77777777" w:rsidR="007A0B06" w:rsidRPr="0089135C" w:rsidRDefault="005B50C5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общ брой точки -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</w:tr>
    </w:tbl>
    <w:p w14:paraId="31DCE12F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8"/>
        <w:gridCol w:w="7240"/>
      </w:tblGrid>
      <w:tr w:rsidR="007A0B06" w:rsidRPr="00CF6869" w14:paraId="1967C23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9BFF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49E5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1.6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      </w:r>
          </w:p>
        </w:tc>
      </w:tr>
      <w:tr w:rsidR="007A0B06" w:rsidRPr="00CF6869" w14:paraId="1B79735B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8C3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86C2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40, Член 40.1.а , Член 40.1.б-ж , Член 44, точка 6.</w:t>
            </w:r>
          </w:p>
        </w:tc>
      </w:tr>
      <w:tr w:rsidR="007A0B06" w:rsidRPr="004B6F2B" w14:paraId="29DC9DB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2A59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6C53" w14:textId="77777777" w:rsidR="007A0B06" w:rsidRPr="004B6F2B" w:rsidRDefault="007437B0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5E0399D6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69F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66A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30 000 лева</w:t>
            </w:r>
          </w:p>
        </w:tc>
      </w:tr>
      <w:tr w:rsidR="007A0B06" w:rsidRPr="004B6F2B" w14:paraId="4B28D8E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951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425E" w14:textId="77777777" w:rsidR="007A0B06" w:rsidRPr="0087544A" w:rsidRDefault="007A0B06">
            <w:pPr>
              <w:rPr>
                <w:rFonts w:ascii="Arial" w:hAnsi="Arial" w:cs="Arial"/>
                <w:sz w:val="18"/>
                <w:szCs w:val="18"/>
                <w:highlight w:val="yellow"/>
                <w:lang w:val="bg-BG" w:eastAsia="en-US"/>
                <w:rPrChange w:id="47" w:author="USER" w:date="2020-02-11T13:27:00Z">
                  <w:rPr>
                    <w:rFonts w:ascii="Arial" w:hAnsi="Arial" w:cs="Arial"/>
                    <w:sz w:val="18"/>
                    <w:szCs w:val="18"/>
                    <w:lang w:val="bg-BG" w:eastAsia="en-US"/>
                  </w:rPr>
                </w:rPrChange>
              </w:rPr>
            </w:pPr>
            <w:del w:id="48" w:author="Antoaneta Hyubner" w:date="2020-01-31T16:02:00Z">
              <w:r w:rsidRPr="0087544A" w:rsidDel="00F97B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49" w:author="USER" w:date="2020-02-11T13:27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>450 </w:delText>
              </w:r>
            </w:del>
            <w:ins w:id="50" w:author="Antoaneta Hyubner" w:date="2020-01-31T16:02:00Z">
              <w:r w:rsidR="00F97B07" w:rsidRPr="0087544A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51" w:author="USER" w:date="2020-02-11T13:27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200 </w:t>
              </w:r>
            </w:ins>
            <w:r w:rsidRPr="0087544A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52" w:author="USER" w:date="2020-02-11T13:27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000 лева</w:t>
            </w:r>
          </w:p>
        </w:tc>
      </w:tr>
      <w:tr w:rsidR="007A0B06" w:rsidRPr="00CF6869" w14:paraId="75C6EDBA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FE1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BE72" w14:textId="77777777" w:rsidR="00093EF1" w:rsidRPr="00FA4889" w:rsidRDefault="00093EF1" w:rsidP="00FA4889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 проекти, които ще се изпълняват в </w:t>
            </w:r>
            <w:r w:rsid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>българското крайбрежие и акватория</w:t>
            </w:r>
            <w:r w:rsidRP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на Черно море:</w:t>
            </w:r>
          </w:p>
          <w:p w14:paraId="0C570764" w14:textId="77777777" w:rsidR="00C57B4D" w:rsidRDefault="00093EF1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със запазване или възстановяване на 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морските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местообитания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 и</w:t>
            </w:r>
            <w:r w:rsidR="006F4FCC">
              <w:rPr>
                <w:rFonts w:ascii="Arial" w:hAnsi="Arial" w:cs="Arial"/>
                <w:sz w:val="18"/>
                <w:szCs w:val="18"/>
                <w:lang w:val="bg-BG"/>
              </w:rPr>
              <w:t>/или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опазване на биологичното </w:t>
            </w:r>
            <w:r w:rsidR="003D5E78">
              <w:rPr>
                <w:rFonts w:ascii="Arial" w:hAnsi="Arial" w:cs="Arial"/>
                <w:sz w:val="18"/>
                <w:szCs w:val="18"/>
                <w:lang w:val="bg-BG"/>
              </w:rPr>
              <w:t xml:space="preserve">и генетичното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разнообразие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(необходимо условие – научна оценка на предмета и очакваните резултати от проекта, и одобрение от компетентните органи)</w:t>
            </w:r>
            <w:r w:rsid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01C330FE" w14:textId="77777777" w:rsidR="00093EF1" w:rsidRDefault="00C57B4D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093EF1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</w:t>
            </w:r>
            <w:r w:rsidR="0035446C">
              <w:rPr>
                <w:rFonts w:ascii="Arial" w:hAnsi="Arial" w:cs="Arial"/>
                <w:sz w:val="18"/>
                <w:szCs w:val="18"/>
                <w:lang w:val="bg-BG"/>
              </w:rPr>
              <w:t>води до</w:t>
            </w:r>
            <w:r w:rsidR="00093EF1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>ограничава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>не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или премахва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>не на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35446C">
              <w:rPr>
                <w:rFonts w:ascii="Arial" w:hAnsi="Arial" w:cs="Arial"/>
                <w:sz w:val="18"/>
                <w:szCs w:val="18"/>
                <w:lang w:val="bg-BG"/>
              </w:rPr>
              <w:t>последици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те</w:t>
            </w:r>
            <w:r w:rsidR="0035446C">
              <w:rPr>
                <w:rFonts w:ascii="Arial" w:hAnsi="Arial" w:cs="Arial"/>
                <w:sz w:val="18"/>
                <w:szCs w:val="18"/>
                <w:lang w:val="bg-BG"/>
              </w:rPr>
              <w:t xml:space="preserve"> от 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негативното 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въздействие 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на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 xml:space="preserve"> човешките дейности 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>върху околната среда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, включително и дейности</w:t>
            </w:r>
            <w:r w:rsidR="001C23BD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>свързан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и с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 xml:space="preserve">превенцията, 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>контрол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а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и</w:t>
            </w:r>
            <w:r w:rsidR="0091795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ограничаване на разпространението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инвазивни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те чужди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видове в Черно море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383B3373" w14:textId="77777777" w:rsidR="005A7A1D" w:rsidRDefault="00C57B4D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е свързан с изграждане или монтаж на съоръжения, които имат пряко отношение към опазването и/или </w:t>
            </w:r>
            <w:r w:rsidR="001C23BD">
              <w:rPr>
                <w:rFonts w:ascii="Arial" w:hAnsi="Arial" w:cs="Arial"/>
                <w:sz w:val="18"/>
                <w:szCs w:val="18"/>
                <w:lang w:val="bg-BG"/>
              </w:rPr>
              <w:t xml:space="preserve">подобряване на състоянието </w:t>
            </w:r>
            <w:r w:rsidR="00917950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>морската флора и фауна (необходимо условие – научна оценка на предмета и очакваните резултати от проекта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 xml:space="preserve"> и одобрение от компетентните органи) –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</w:p>
          <w:p w14:paraId="52319EF1" w14:textId="77777777" w:rsidR="00FA4889" w:rsidRDefault="003C5780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FA4889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>проучвания на динамиката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рибни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те 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запаси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, с оглед поддържане на популациите от рибни запаси над нивата на биомаса, които позволяват максимален устойчив улов 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>- 1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54AB5E10" w14:textId="77777777" w:rsidR="00C57B4D" w:rsidRDefault="003C5780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>Проектът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е свързан с оценка 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на популациите 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>морски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>те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животни, 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>генетичното разнообразие и популационно-генетичната структура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>, включително определяне нивата на устойчив улов, мерки за намаляване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>негативното въздействие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риболова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и подобряване на контрола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>- 1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4D4475D6" w14:textId="77777777" w:rsidR="00E6713B" w:rsidRPr="00CF6869" w:rsidRDefault="003C5780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ru-RU"/>
                <w:rPrChange w:id="53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E6713B" w:rsidRPr="00E6713B">
              <w:rPr>
                <w:rFonts w:ascii="Arial" w:hAnsi="Arial" w:cs="Arial"/>
                <w:sz w:val="18"/>
                <w:szCs w:val="18"/>
                <w:lang w:val="bg-BG"/>
              </w:rPr>
              <w:t>подготовка, включително проучвания, изготвяне, мониторинг и актуализиране на планове за опазване и управление на дейностите, свързани с риболова, по отношение на обекти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 xml:space="preserve"> от </w:t>
            </w:r>
            <w:r w:rsidR="008A363F" w:rsidRPr="008A363F">
              <w:rPr>
                <w:rFonts w:ascii="Arial" w:hAnsi="Arial" w:cs="Arial"/>
                <w:sz w:val="18"/>
                <w:szCs w:val="18"/>
                <w:lang w:val="bg-BG"/>
              </w:rPr>
              <w:t>Национална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>та</w:t>
            </w:r>
            <w:r w:rsidR="008A363F" w:rsidRPr="008A363F">
              <w:rPr>
                <w:rFonts w:ascii="Arial" w:hAnsi="Arial" w:cs="Arial"/>
                <w:sz w:val="18"/>
                <w:szCs w:val="18"/>
                <w:lang w:val="bg-BG"/>
              </w:rPr>
              <w:t xml:space="preserve"> екологична мрежа (НЕМ)</w:t>
            </w:r>
            <w:r w:rsidR="00E6713B" w:rsidRP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– 10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56696D68" w14:textId="77777777" w:rsidR="00A256DC" w:rsidRPr="00A256DC" w:rsidRDefault="003C5780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A256DC" w:rsidRPr="00CF6869">
              <w:rPr>
                <w:rFonts w:ascii="Arial" w:hAnsi="Arial" w:cs="Arial"/>
                <w:sz w:val="18"/>
                <w:szCs w:val="18"/>
                <w:lang w:val="ru-RU"/>
                <w:rPrChange w:id="54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. 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>Проектът се изпълнява от научна организация или в партн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ьорство с научна организация 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25970061" w14:textId="5DAF70F2" w:rsidR="00E6713B" w:rsidRDefault="003C5780" w:rsidP="00E6713B">
            <w:pPr>
              <w:spacing w:before="120" w:after="120"/>
              <w:ind w:left="23"/>
              <w:jc w:val="both"/>
              <w:rPr>
                <w:ins w:id="55" w:author="USER" w:date="2020-02-11T13:24:00Z"/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>Прое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>к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тът </w:t>
            </w:r>
            <w:r w:rsidR="008B330B">
              <w:rPr>
                <w:rFonts w:ascii="Arial" w:hAnsi="Arial" w:cs="Arial"/>
                <w:sz w:val="18"/>
                <w:szCs w:val="18"/>
                <w:lang w:val="bg-BG"/>
              </w:rPr>
              <w:t>предвижда дейности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8B330B">
              <w:rPr>
                <w:rFonts w:ascii="Arial" w:hAnsi="Arial" w:cs="Arial"/>
                <w:sz w:val="18"/>
                <w:szCs w:val="18"/>
                <w:lang w:val="bg-BG"/>
              </w:rPr>
              <w:t xml:space="preserve"> свързани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>с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>осведомяване</w:t>
            </w:r>
            <w:r w:rsidR="00E6713B" w:rsidRP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463E0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 xml:space="preserve">обществеността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и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споделяне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на знания </w:t>
            </w:r>
            <w:r w:rsidR="00D463E0">
              <w:rPr>
                <w:rFonts w:ascii="Arial" w:hAnsi="Arial" w:cs="Arial"/>
                <w:sz w:val="18"/>
                <w:szCs w:val="18"/>
                <w:lang w:val="bg-BG"/>
              </w:rPr>
              <w:t>по отношение на опазването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 и</w:t>
            </w:r>
            <w:r w:rsidR="007F1A4A" w:rsidRP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 възстановяването</w:t>
            </w:r>
            <w:r w:rsidR="00D463E0" w:rsidRPr="00CF6869">
              <w:rPr>
                <w:lang w:val="ru-RU"/>
                <w:rPrChange w:id="56" w:author="USER" w:date="2020-02-11T13:24:00Z">
                  <w:rPr/>
                </w:rPrChange>
              </w:rPr>
              <w:t xml:space="preserve">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>на о</w:t>
            </w:r>
            <w:r w:rsidR="00265F4F" w:rsidRPr="00E6713B">
              <w:rPr>
                <w:rFonts w:ascii="Arial" w:hAnsi="Arial" w:cs="Arial"/>
                <w:sz w:val="18"/>
                <w:szCs w:val="18"/>
                <w:lang w:val="bg-BG"/>
              </w:rPr>
              <w:t>колната среда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463E0" w:rsidRPr="00D463E0">
              <w:rPr>
                <w:rFonts w:ascii="Arial" w:hAnsi="Arial" w:cs="Arial"/>
                <w:sz w:val="18"/>
                <w:szCs w:val="18"/>
                <w:lang w:val="bg-BG"/>
              </w:rPr>
              <w:t>и устойчивото ползване</w:t>
            </w:r>
            <w:r w:rsidR="007F1A4A" w:rsidRP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 на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>живите морски рсурси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2E8CE535" w14:textId="3732CB59" w:rsidR="00CF6869" w:rsidRDefault="00CF6869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</w:t>
            </w:r>
            <w:ins w:id="57" w:author="USER" w:date="2020-02-11T13:25:00Z">
              <w:r w:rsidRPr="00A248F5">
                <w:rPr>
                  <w:rFonts w:ascii="Arial" w:hAnsi="Arial" w:cs="Arial"/>
                  <w:sz w:val="18"/>
                  <w:szCs w:val="18"/>
                  <w:highlight w:val="green"/>
                  <w:lang w:val="bg-BG"/>
                  <w:rPrChange w:id="58" w:author="USER" w:date="2020-02-11T13:56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Проектното предложение е свързано с</w:t>
              </w:r>
            </w:ins>
            <w:ins w:id="59" w:author="USER" w:date="2020-02-11T13:26:00Z">
              <w:r w:rsidRPr="00A248F5">
                <w:rPr>
                  <w:rFonts w:ascii="Arial" w:hAnsi="Arial" w:cs="Arial"/>
                  <w:sz w:val="18"/>
                  <w:szCs w:val="18"/>
                  <w:highlight w:val="green"/>
                  <w:lang w:val="bg-BG"/>
                  <w:rPrChange w:id="60" w:author="USER" w:date="2020-02-11T13:56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ъс събиране на отпадъци в морето - 20</w:t>
              </w:r>
            </w:ins>
          </w:p>
          <w:p w14:paraId="2CF65BA9" w14:textId="32AFEA4D" w:rsidR="00A256DC" w:rsidRDefault="00012D22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2D22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общ брой точки </w:t>
            </w:r>
            <w:r w:rsidRPr="00A248F5">
              <w:rPr>
                <w:rFonts w:ascii="Arial" w:hAnsi="Arial" w:cs="Arial"/>
                <w:sz w:val="18"/>
                <w:szCs w:val="18"/>
                <w:highlight w:val="green"/>
                <w:lang w:val="bg-BG"/>
                <w:rPrChange w:id="61" w:author="USER" w:date="2020-02-11T13:56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- 1</w:t>
            </w:r>
            <w:ins w:id="62" w:author="USER" w:date="2020-02-11T13:26:00Z">
              <w:r w:rsidR="00CF6869" w:rsidRPr="00A248F5">
                <w:rPr>
                  <w:rFonts w:ascii="Arial" w:hAnsi="Arial" w:cs="Arial"/>
                  <w:sz w:val="18"/>
                  <w:szCs w:val="18"/>
                  <w:highlight w:val="green"/>
                  <w:lang w:val="bg-BG"/>
                  <w:rPrChange w:id="63" w:author="USER" w:date="2020-02-11T13:56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2</w:t>
              </w:r>
            </w:ins>
            <w:del w:id="64" w:author="USER" w:date="2020-02-11T13:26:00Z">
              <w:r w:rsidRPr="00A248F5" w:rsidDel="00CF6869">
                <w:rPr>
                  <w:rFonts w:ascii="Arial" w:hAnsi="Arial" w:cs="Arial"/>
                  <w:sz w:val="18"/>
                  <w:szCs w:val="18"/>
                  <w:highlight w:val="green"/>
                  <w:lang w:val="bg-BG"/>
                  <w:rPrChange w:id="65" w:author="USER" w:date="2020-02-11T13:56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>0</w:delText>
              </w:r>
            </w:del>
            <w:r w:rsidRPr="00A248F5">
              <w:rPr>
                <w:rFonts w:ascii="Arial" w:hAnsi="Arial" w:cs="Arial"/>
                <w:sz w:val="18"/>
                <w:szCs w:val="18"/>
                <w:highlight w:val="green"/>
                <w:lang w:val="bg-BG"/>
                <w:rPrChange w:id="66" w:author="USER" w:date="2020-02-11T13:56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0</w:t>
            </w:r>
            <w:bookmarkStart w:id="67" w:name="_GoBack"/>
            <w:bookmarkEnd w:id="67"/>
          </w:p>
          <w:p w14:paraId="022734BF" w14:textId="77777777" w:rsidR="00A256DC" w:rsidRPr="00FA4889" w:rsidRDefault="00A256DC" w:rsidP="005E273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 проекти, които ще се изпълняват в </w:t>
            </w: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българският участък на р. Дунав</w:t>
            </w:r>
            <w:r w:rsid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и прилежащите й влажни зони (</w:t>
            </w:r>
            <w:r w:rsidR="005E273B" w:rsidRP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естествените блата, </w:t>
            </w:r>
            <w:r w:rsid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>езера, устията на нейните притоци и крайречни,</w:t>
            </w:r>
            <w:r w:rsidR="005E273B" w:rsidRP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мочурливи</w:t>
            </w:r>
            <w:r w:rsid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местообитания)</w:t>
            </w:r>
            <w:r w:rsidR="00A8301C" w:rsidRPr="00CF6869">
              <w:rPr>
                <w:lang w:val="ru-RU"/>
                <w:rPrChange w:id="68" w:author="USER" w:date="2020-02-11T13:24:00Z">
                  <w:rPr/>
                </w:rPrChange>
              </w:rPr>
              <w:t xml:space="preserve"> </w:t>
            </w:r>
            <w:r w:rsidR="00A8301C" w:rsidRP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>и във вътрешни</w:t>
            </w:r>
            <w:r w:rsid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>те</w:t>
            </w:r>
            <w:r w:rsidR="00A8301C" w:rsidRP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водоеми</w:t>
            </w:r>
            <w:r w:rsidR="005E273B" w:rsidRP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14:paraId="351F2867" w14:textId="77777777" w:rsidR="00A256DC" w:rsidRPr="00A256DC" w:rsidRDefault="00A256DC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546BD0">
              <w:rPr>
                <w:rFonts w:ascii="Arial" w:hAnsi="Arial" w:cs="Arial"/>
                <w:sz w:val="18"/>
                <w:szCs w:val="18"/>
                <w:lang w:val="bg-BG"/>
              </w:rPr>
              <w:t>о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пазване или възстановяване на естествените местообитания и популациите на диви животински и растителни видове</w:t>
            </w:r>
            <w:r w:rsidR="006F4FCC">
              <w:rPr>
                <w:rFonts w:ascii="Arial" w:hAnsi="Arial" w:cs="Arial"/>
                <w:sz w:val="18"/>
                <w:szCs w:val="18"/>
                <w:lang w:val="bg-BG"/>
              </w:rPr>
              <w:t xml:space="preserve"> и </w:t>
            </w:r>
            <w:r w:rsidR="002652BE">
              <w:rPr>
                <w:rFonts w:ascii="Arial" w:hAnsi="Arial" w:cs="Arial"/>
                <w:sz w:val="18"/>
                <w:szCs w:val="18"/>
                <w:lang w:val="bg-BG"/>
              </w:rPr>
              <w:t>тяхното</w:t>
            </w:r>
            <w:r w:rsidR="00546BD0">
              <w:rPr>
                <w:rFonts w:ascii="Arial" w:hAnsi="Arial" w:cs="Arial"/>
                <w:sz w:val="18"/>
                <w:szCs w:val="18"/>
                <w:lang w:val="bg-BG"/>
              </w:rPr>
              <w:t xml:space="preserve"> генетично разнообразие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(необходимо условие – научна оценка на предмета и очакваните резултати от проекта, и одобрение от компетентните органи)</w:t>
            </w:r>
            <w:r w:rsid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A7F8D">
              <w:rPr>
                <w:rFonts w:ascii="Arial" w:hAnsi="Arial" w:cs="Arial"/>
                <w:sz w:val="18"/>
                <w:szCs w:val="18"/>
                <w:lang w:val="bg-BG"/>
              </w:rPr>
              <w:t>– 15</w:t>
            </w: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075DC6EC" w14:textId="77777777" w:rsidR="00A256DC" w:rsidRPr="00A256DC" w:rsidRDefault="00A256DC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8A363F" w:rsidRPr="008A363F">
              <w:rPr>
                <w:rFonts w:ascii="Arial" w:hAnsi="Arial" w:cs="Arial"/>
                <w:sz w:val="18"/>
                <w:szCs w:val="18"/>
                <w:lang w:val="bg-BG"/>
              </w:rPr>
              <w:t>Проектът води до ограничаване или премахване на последиците от негативното въздействие на човешките дейности върху околната среда, включително и дейности, свързани с превенцията, контрола и ограничаване на разпространение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>то на инвазивните чужди видове</w:t>
            </w:r>
            <w:r w:rsidR="003B3AEF" w:rsidRPr="003B3AE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A7F8D">
              <w:rPr>
                <w:rFonts w:ascii="Arial" w:hAnsi="Arial" w:cs="Arial"/>
                <w:sz w:val="18"/>
                <w:szCs w:val="18"/>
                <w:lang w:val="bg-BG"/>
              </w:rPr>
              <w:t>– 15</w:t>
            </w: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33A50B80" w14:textId="77777777" w:rsidR="00A256DC" w:rsidRP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. Проектното предложение е свързано с проучвания на динамиката на рибните запаси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(видов състав, численост, биомаса и т.н.)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, с оглед поддържане на популациите от рибни запаси над нивата на биомаса, които позволяв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ат максимален устойчив улов - 20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5DB6F714" w14:textId="77777777" w:rsidR="00A256DC" w:rsidRP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. Проектът е</w:t>
            </w:r>
            <w:r w:rsid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 свързан с оценка на рибните популации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, генетичното разнообразие и популационно-генетичната структура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>. Проектът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включ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 xml:space="preserve">ва 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определяне 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нивата на устойчив улов, мерки за намаляване на негативното въздействие на риболов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а и подобряване на контрола </w:t>
            </w:r>
            <w:r w:rsidR="006F4FCC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15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4F31A257" w14:textId="77777777" w:rsid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A256DC" w:rsidRPr="006566BB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е свързано с опазване</w:t>
            </w:r>
            <w:r w:rsidR="005215FF" w:rsidRPr="006566BB">
              <w:rPr>
                <w:rFonts w:ascii="Arial" w:hAnsi="Arial" w:cs="Arial"/>
                <w:sz w:val="18"/>
                <w:szCs w:val="18"/>
                <w:lang w:val="bg-BG"/>
              </w:rPr>
              <w:t>, възстановяване, мониторинг</w:t>
            </w:r>
            <w:r w:rsidR="00A256DC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 и </w:t>
            </w:r>
            <w:r w:rsidR="006566BB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управление на дейностите, свързани с риболова, по отношение на обекти от </w:t>
            </w:r>
            <w:r w:rsidR="00D0752D">
              <w:rPr>
                <w:rFonts w:ascii="Arial" w:hAnsi="Arial" w:cs="Arial"/>
                <w:sz w:val="18"/>
                <w:szCs w:val="18"/>
                <w:lang w:val="bg-BG"/>
              </w:rPr>
              <w:t xml:space="preserve">екологичната мрежа </w:t>
            </w:r>
            <w:r w:rsidR="006566BB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„Натура 2000“ и/или 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 xml:space="preserve">от различните </w:t>
            </w:r>
            <w:r w:rsidR="006566BB" w:rsidRPr="006566BB">
              <w:rPr>
                <w:rFonts w:ascii="Arial" w:hAnsi="Arial" w:cs="Arial"/>
                <w:sz w:val="18"/>
                <w:szCs w:val="18"/>
                <w:lang w:val="bg-BG"/>
              </w:rPr>
              <w:t>категории защитени територии</w:t>
            </w:r>
            <w:r w:rsidR="006566BB" w:rsidRPr="003138EF">
              <w:rPr>
                <w:rFonts w:ascii="Arial" w:hAnsi="Arial" w:cs="Arial"/>
                <w:sz w:val="18"/>
                <w:szCs w:val="18"/>
                <w:lang w:val="bg-BG"/>
              </w:rPr>
              <w:t xml:space="preserve"> (съгл. 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>ч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л. </w:t>
            </w:r>
            <w:r w:rsidR="00D0752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6566BB" w:rsidRPr="003138EF">
              <w:rPr>
                <w:rFonts w:ascii="Arial" w:hAnsi="Arial" w:cs="Arial"/>
                <w:sz w:val="18"/>
                <w:szCs w:val="18"/>
                <w:lang w:val="bg-BG"/>
              </w:rPr>
              <w:t xml:space="preserve"> от З</w:t>
            </w:r>
            <w:r w:rsidR="00D0752D">
              <w:rPr>
                <w:rFonts w:ascii="Arial" w:hAnsi="Arial" w:cs="Arial"/>
                <w:sz w:val="18"/>
                <w:szCs w:val="18"/>
                <w:lang w:val="bg-BG"/>
              </w:rPr>
              <w:t>акона за защитените територии</w:t>
            </w:r>
            <w:r w:rsidR="006566BB" w:rsidRPr="003138EF">
              <w:rPr>
                <w:rFonts w:ascii="Arial" w:hAnsi="Arial" w:cs="Arial"/>
                <w:sz w:val="18"/>
                <w:szCs w:val="18"/>
                <w:lang w:val="bg-BG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– 15</w:t>
            </w:r>
            <w:r w:rsidR="00A256DC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3E2DC8E9" w14:textId="77777777" w:rsidR="00A256DC" w:rsidRP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. Проектът се изпълнява от научна организация или в партн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ьорство с научна организация 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7D815C4C" w14:textId="77777777" w:rsid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D0752D" w:rsidRPr="00D0752D">
              <w:rPr>
                <w:rFonts w:ascii="Arial" w:hAnsi="Arial" w:cs="Arial"/>
                <w:sz w:val="18"/>
                <w:szCs w:val="18"/>
                <w:lang w:val="bg-BG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66BEBEA7" w14:textId="77777777" w:rsidR="00A256DC" w:rsidRDefault="00012D22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2D22">
              <w:rPr>
                <w:rFonts w:ascii="Arial" w:hAnsi="Arial" w:cs="Arial"/>
                <w:sz w:val="18"/>
                <w:szCs w:val="18"/>
                <w:lang w:val="bg-BG"/>
              </w:rPr>
              <w:t>Максимален общ брой точки - 100</w:t>
            </w:r>
          </w:p>
          <w:p w14:paraId="3EA4EE00" w14:textId="77777777"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584B4DF7" w14:textId="77777777"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5BFAE002" w14:textId="77777777" w:rsidR="007A0B06" w:rsidRPr="004B6F2B" w:rsidRDefault="007A0B06" w:rsidP="00507AD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– 100</w:t>
            </w:r>
          </w:p>
          <w:p w14:paraId="4270A06B" w14:textId="77777777" w:rsidR="007A0B06" w:rsidRPr="00CF6869" w:rsidRDefault="007A0B06" w:rsidP="004F660B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  <w:lang w:val="ru-RU" w:eastAsia="en-US"/>
                <w:rPrChange w:id="69" w:author="USER" w:date="2020-02-11T13:24:00Z">
                  <w:rPr>
                    <w:rFonts w:ascii="Arial" w:hAnsi="Arial" w:cs="Arial"/>
                    <w:sz w:val="18"/>
                    <w:szCs w:val="18"/>
                    <w:lang w:val="en-US" w:eastAsia="en-US"/>
                  </w:rPr>
                </w:rPrChange>
              </w:rPr>
            </w:pPr>
          </w:p>
        </w:tc>
      </w:tr>
    </w:tbl>
    <w:p w14:paraId="6B9AF5FF" w14:textId="77777777" w:rsidR="007A0B06" w:rsidRPr="004B6F2B" w:rsidRDefault="007A0B06" w:rsidP="007A0B06">
      <w:pPr>
        <w:rPr>
          <w:rFonts w:ascii="Arial" w:hAnsi="Arial" w:cs="Arial"/>
          <w:b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241"/>
      </w:tblGrid>
      <w:tr w:rsidR="007A0B06" w:rsidRPr="00CF6869" w14:paraId="3848E39E" w14:textId="77777777" w:rsidTr="00BF632B">
        <w:trPr>
          <w:trHeight w:val="47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3A8A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8032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1.7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Добавена стойност, качество на продуктите и използване на нежелания улов</w:t>
            </w:r>
          </w:p>
        </w:tc>
      </w:tr>
      <w:tr w:rsidR="007A0B06" w:rsidRPr="004B6F2B" w14:paraId="6C61CB0C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FBF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FFB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42 + 44</w:t>
            </w:r>
          </w:p>
        </w:tc>
      </w:tr>
      <w:tr w:rsidR="007A0B06" w:rsidRPr="004B6F2B" w14:paraId="6B1F9B38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74B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2C9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50 % </w:t>
            </w:r>
          </w:p>
          <w:p w14:paraId="648C0819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14:paraId="62ABF74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A20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31DF" w14:textId="77777777" w:rsidR="007A0B06" w:rsidRPr="004B6F2B" w:rsidRDefault="0043339C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  <w:r w:rsidR="00984C83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000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лева</w:t>
            </w:r>
          </w:p>
        </w:tc>
      </w:tr>
      <w:tr w:rsidR="007A0B06" w:rsidRPr="004B6F2B" w14:paraId="0D56AD07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37C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ABD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200 000 лева </w:t>
            </w:r>
          </w:p>
        </w:tc>
      </w:tr>
      <w:tr w:rsidR="007A0B06" w:rsidRPr="004B6F2B" w14:paraId="0016E9CC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AF6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AE33" w14:textId="77777777" w:rsidR="007A0B06" w:rsidRPr="004B6F2B" w:rsidRDefault="007A0B06" w:rsidP="002D2EF2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Инвестиции, водещи до преработка на собствен улов - 15 точки</w:t>
            </w:r>
          </w:p>
          <w:p w14:paraId="765D9B43" w14:textId="77777777" w:rsidR="007A0B06" w:rsidRPr="004B6F2B" w:rsidRDefault="007A0B06" w:rsidP="002D2EF2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Инвестиции, водещи до предлагане на пазара и пряка продажба на собствен улов - 15 точки</w:t>
            </w:r>
          </w:p>
          <w:p w14:paraId="001A5726" w14:textId="77777777" w:rsidR="007A0B06" w:rsidRPr="004B6F2B" w:rsidRDefault="007A0B06" w:rsidP="002D2EF2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Иновативни инвестиции на борда на корабите, които водят до повишаване на качеството на продуктите от риболов - 15 точки</w:t>
            </w:r>
          </w:p>
          <w:p w14:paraId="0D8DFF62" w14:textId="77777777" w:rsidR="007A0B06" w:rsidRPr="004B6F2B" w:rsidRDefault="007A0B06" w:rsidP="002D2EF2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се реализира от кандидат, представител на дребномащабния крайбрежен риболов – 30 точки</w:t>
            </w:r>
          </w:p>
          <w:p w14:paraId="1B8B1D62" w14:textId="77777777" w:rsidR="007A0B06" w:rsidRPr="004B6F2B" w:rsidRDefault="007A0B06" w:rsidP="002D2EF2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Проектът предвижда дейности, свързани с реализацията на нежелания улов - 25 точки</w:t>
            </w:r>
          </w:p>
          <w:p w14:paraId="42F30516" w14:textId="77777777" w:rsidR="007A0B06" w:rsidRPr="004B6F2B" w:rsidRDefault="007A0B06" w:rsidP="002D2EF2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100 </w:t>
            </w:r>
          </w:p>
        </w:tc>
      </w:tr>
    </w:tbl>
    <w:p w14:paraId="0A13F18F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241"/>
      </w:tblGrid>
      <w:tr w:rsidR="007A0B06" w:rsidRPr="00CF6869" w14:paraId="2E3D03CD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A224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0022" w14:textId="77777777" w:rsidR="007A0B06" w:rsidRPr="004B6F2B" w:rsidRDefault="007A0B06" w:rsidP="003C64B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1.8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Рибарски пристанища, кейове за разтоварване, рибни борси и покрити лодкостоянки</w:t>
            </w:r>
          </w:p>
        </w:tc>
      </w:tr>
      <w:tr w:rsidR="007A0B06" w:rsidRPr="004B6F2B" w14:paraId="2891B224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953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D666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43 + 44 </w:t>
            </w:r>
          </w:p>
        </w:tc>
      </w:tr>
      <w:tr w:rsidR="007A0B06" w:rsidRPr="004B6F2B" w14:paraId="277509A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D38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15E6" w14:textId="77777777" w:rsidR="007A0B06" w:rsidRPr="004B6F2B" w:rsidRDefault="00984C83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100 %</w:t>
            </w:r>
          </w:p>
        </w:tc>
      </w:tr>
      <w:tr w:rsidR="007A0B06" w:rsidRPr="004B6F2B" w14:paraId="30419D4A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F64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A949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1 - Инвестиции в съществуващи рибарски пристанища:</w:t>
            </w:r>
          </w:p>
          <w:p w14:paraId="7C7CFE6D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- 800 000 лева за Черно море;</w:t>
            </w:r>
          </w:p>
          <w:p w14:paraId="6239A28B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- 400 000 лева за река Дунав;</w:t>
            </w:r>
          </w:p>
          <w:p w14:paraId="581DA482" w14:textId="77777777" w:rsidR="007A0B06" w:rsidRPr="004B6F2B" w:rsidRDefault="007A0B06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14:paraId="043CEC4B" w14:textId="77777777" w:rsidR="007A0B06" w:rsidRPr="004B6F2B" w:rsidRDefault="003138EF" w:rsidP="003C64B5">
            <w:pPr>
              <w:pStyle w:val="ListParagraph"/>
              <w:ind w:left="25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4F660B" w:rsidRPr="004B6F2B">
              <w:rPr>
                <w:rFonts w:ascii="Arial" w:hAnsi="Arial" w:cs="Arial"/>
                <w:sz w:val="18"/>
                <w:szCs w:val="18"/>
                <w:lang w:val="bg-BG"/>
              </w:rPr>
              <w:t>80 000 лева</w:t>
            </w:r>
          </w:p>
        </w:tc>
      </w:tr>
      <w:tr w:rsidR="007A0B06" w:rsidRPr="004B6F2B" w14:paraId="1F6253B9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E18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89A6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1 - Инвестиции в съществуващи рибарски пристанища:</w:t>
            </w:r>
          </w:p>
          <w:p w14:paraId="77789971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- 8 000 000 лева за Черно море;</w:t>
            </w:r>
          </w:p>
          <w:p w14:paraId="68A372DE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- 4 000 000 лева за река  Дунав;</w:t>
            </w:r>
          </w:p>
          <w:p w14:paraId="617AA15D" w14:textId="77777777" w:rsidR="007A0B06" w:rsidRPr="004B6F2B" w:rsidRDefault="007A0B06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14:paraId="388D4A26" w14:textId="77777777" w:rsidR="007A0B06" w:rsidRPr="004B6F2B" w:rsidRDefault="003138EF" w:rsidP="003C64B5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800 000 лева</w:t>
            </w:r>
          </w:p>
        </w:tc>
      </w:tr>
      <w:tr w:rsidR="007A0B06" w:rsidRPr="004B6F2B" w14:paraId="5CC96F50" w14:textId="77777777" w:rsidTr="007A0B06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915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5642" w14:textId="77777777" w:rsidR="007A0B06" w:rsidRPr="009C2149" w:rsidRDefault="007A0B06" w:rsidP="003C64B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9C2149">
              <w:rPr>
                <w:rFonts w:ascii="Arial" w:hAnsi="Arial" w:cs="Arial"/>
                <w:b/>
                <w:sz w:val="18"/>
                <w:szCs w:val="18"/>
                <w:lang w:val="bg-BG"/>
              </w:rPr>
              <w:t>Сектор 1 - Инвестиции в съществуващи рибарски пристанища:</w:t>
            </w:r>
          </w:p>
          <w:p w14:paraId="7E9CE1AA" w14:textId="77777777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Подобряването на условията, при които рибните продукти се разтоварват, преработват, съхраняват в пристанищата и продават – 10 точки</w:t>
            </w:r>
          </w:p>
          <w:p w14:paraId="638A1FBB" w14:textId="20C263BC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Изграждане, модернизация и разширяване, подобряващи безопасността – 10 точки</w:t>
            </w:r>
          </w:p>
          <w:p w14:paraId="44F03534" w14:textId="25695DDC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3.Инвестиции в осигуряването на гориво, лед, вода</w:t>
            </w:r>
            <w:r w:rsidR="002D64D9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електричество</w:t>
            </w:r>
            <w:r w:rsidR="007E2856">
              <w:rPr>
                <w:rFonts w:ascii="Arial" w:hAnsi="Arial" w:cs="Arial"/>
                <w:sz w:val="18"/>
                <w:szCs w:val="18"/>
                <w:lang w:val="bg-BG"/>
              </w:rPr>
              <w:t xml:space="preserve"> и др.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10 точки</w:t>
            </w:r>
          </w:p>
          <w:p w14:paraId="4E35F7C9" w14:textId="50162C1A" w:rsidR="007A0B06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Повишаване на  контрола и проследяемостта на продуктите на риболов – 10 точки</w:t>
            </w:r>
          </w:p>
          <w:p w14:paraId="076FC971" w14:textId="77777777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5. Преработка и съхранение на отпадъци – 10 точки </w:t>
            </w:r>
          </w:p>
          <w:p w14:paraId="668FAB59" w14:textId="03684ECB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6. Брой корабни места  за риболовни кораби над 18 м.  - над 10 места  - 20 точки</w:t>
            </w:r>
          </w:p>
          <w:p w14:paraId="30AD511F" w14:textId="433641F6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7. Брой корабни места за риболовни кораби над 18 м.  - между 5 и 10 места – 10 точки </w:t>
            </w:r>
          </w:p>
          <w:p w14:paraId="040DD94C" w14:textId="77777777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8. Инвестиции насочени към използване на нежелания улов - 10 точки</w:t>
            </w:r>
          </w:p>
          <w:p w14:paraId="4EC02865" w14:textId="77777777" w:rsidR="002121DB" w:rsidRPr="00CF6869" w:rsidRDefault="007A0B06" w:rsidP="003C64B5">
            <w:pPr>
              <w:spacing w:before="120" w:after="120"/>
              <w:jc w:val="both"/>
              <w:rPr>
                <w:ins w:id="70" w:author="Stoimen Yochev" w:date="2020-02-07T15:00:00Z"/>
                <w:rFonts w:ascii="Arial" w:hAnsi="Arial" w:cs="Arial"/>
                <w:sz w:val="18"/>
                <w:szCs w:val="18"/>
                <w:lang w:val="ru-RU"/>
                <w:rPrChange w:id="71" w:author="USER" w:date="2020-02-11T13:24:00Z">
                  <w:rPr>
                    <w:ins w:id="72" w:author="Stoimen Yochev" w:date="2020-02-07T15:00:00Z"/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9. Проектът </w:t>
            </w:r>
            <w:r w:rsidR="0043339C" w:rsidRPr="004B6F2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43339C" w:rsidRPr="00CF6869">
              <w:rPr>
                <w:rFonts w:ascii="Arial" w:hAnsi="Arial" w:cs="Arial"/>
                <w:sz w:val="18"/>
                <w:szCs w:val="18"/>
                <w:lang w:val="ru-RU"/>
                <w:rPrChange w:id="73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 </w:t>
            </w:r>
            <w:r w:rsidR="0043339C" w:rsidRPr="004B6F2B">
              <w:rPr>
                <w:rFonts w:ascii="Arial" w:hAnsi="Arial" w:cs="Arial"/>
                <w:sz w:val="18"/>
                <w:szCs w:val="18"/>
                <w:lang w:val="bg-BG"/>
              </w:rPr>
              <w:t>за рибарско пристанище в Балчик, Варна, Несебър или Созопол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20 точки</w:t>
            </w:r>
          </w:p>
          <w:p w14:paraId="60828536" w14:textId="3CDA82BC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</w:t>
            </w:r>
            <w:r w:rsidRPr="00235D94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  <w:p w14:paraId="0A3D5C4F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6F0B078E" w14:textId="77777777" w:rsidR="007A0B06" w:rsidRPr="009C2149" w:rsidRDefault="007A0B06" w:rsidP="003C64B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9C2149">
              <w:rPr>
                <w:rFonts w:ascii="Arial" w:hAnsi="Arial" w:cs="Arial"/>
                <w:b/>
                <w:sz w:val="18"/>
                <w:szCs w:val="18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14:paraId="152DD005" w14:textId="77777777" w:rsidR="007A0B06" w:rsidRPr="003138EF" w:rsidRDefault="003138E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1. </w:t>
            </w:r>
            <w:r w:rsidR="007A0B06" w:rsidRPr="003138EF">
              <w:rPr>
                <w:rFonts w:ascii="Arial" w:hAnsi="Arial" w:cs="Arial"/>
                <w:sz w:val="18"/>
                <w:szCs w:val="18"/>
                <w:lang w:val="bg-BG"/>
              </w:rPr>
              <w:t>Капацитет:</w:t>
            </w:r>
          </w:p>
          <w:p w14:paraId="199205FE" w14:textId="0AEC8D65" w:rsidR="007A0B06" w:rsidRPr="004B6F2B" w:rsidRDefault="007A0B06" w:rsidP="003C64B5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Брой корабни места </w:t>
            </w:r>
            <w:r w:rsidR="00A33CCE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30 – 40 точки;</w:t>
            </w:r>
          </w:p>
          <w:p w14:paraId="11FCA144" w14:textId="598E75D2" w:rsidR="007A0B06" w:rsidRPr="004B6F2B" w:rsidRDefault="007A0B06" w:rsidP="003C64B5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Брой корабни места</w:t>
            </w:r>
            <w:r w:rsidR="00A33CCE">
              <w:rPr>
                <w:rFonts w:ascii="Arial" w:hAnsi="Arial" w:cs="Arial"/>
                <w:sz w:val="18"/>
                <w:szCs w:val="18"/>
                <w:lang w:val="bg-BG"/>
              </w:rPr>
              <w:t xml:space="preserve"> -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10 до 30 – 30 точки</w:t>
            </w:r>
          </w:p>
          <w:p w14:paraId="23C365D4" w14:textId="55E032AD" w:rsidR="007A0B06" w:rsidRPr="004B6F2B" w:rsidRDefault="007A0B06" w:rsidP="003C64B5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Брой корабни места </w:t>
            </w:r>
            <w:r w:rsidR="00A33CCE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10 – 20 точки</w:t>
            </w:r>
          </w:p>
          <w:p w14:paraId="1A262B5E" w14:textId="77777777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Дейности в подобряване на безопасността и условията на труд на рибарите – 10 точки</w:t>
            </w:r>
          </w:p>
          <w:p w14:paraId="455A7536" w14:textId="7ABFF302" w:rsidR="007A0B06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7544A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74" w:author="USER" w:date="2020-02-11T13:28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3. </w:t>
            </w:r>
            <w:del w:id="75" w:author="Stoimen Yochev" w:date="2020-02-07T15:03:00Z">
              <w:r w:rsidRPr="0087544A" w:rsidDel="002121DB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76" w:author="USER" w:date="2020-02-11T13:2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Инвестицията е предназначена за дребномащабния крайбрежен риболов </w:delText>
              </w:r>
            </w:del>
            <w:ins w:id="77" w:author="Stoimen Yochev" w:date="2020-02-07T15:03:00Z">
              <w:r w:rsidR="002121DB" w:rsidRPr="0087544A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78" w:author="USER" w:date="2020-02-11T13:2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Кандидатът, до настоящият момент няма одобрен или изпълнен проект по мярка 1.8. Рибарски пристанища, кейове за разтоварване, рибни борси и лодкостоянки, Сектор 2 - Инвестиции насочени към изграждане и/или модернизация на лодкостоянки</w:t>
              </w:r>
              <w:r w:rsidR="002121DB" w:rsidRPr="0087544A">
                <w:rPr>
                  <w:rFonts w:ascii="Arial" w:hAnsi="Arial" w:cs="Arial"/>
                  <w:sz w:val="18"/>
                  <w:szCs w:val="18"/>
                  <w:highlight w:val="yellow"/>
                  <w:lang w:val="ru-RU"/>
                  <w:rPrChange w:id="79" w:author="USER" w:date="2020-02-11T13:28:00Z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rPrChange>
                </w:rPr>
                <w:t xml:space="preserve"> </w:t>
              </w:r>
            </w:ins>
            <w:r w:rsidRPr="0087544A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80" w:author="USER" w:date="2020-02-11T13:28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– 30 точки</w:t>
            </w:r>
          </w:p>
          <w:p w14:paraId="16A45022" w14:textId="7BFBCB8E" w:rsidR="001E784E" w:rsidRPr="00235D94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се изпълнява в акваторията на Черно море – 20 точки</w:t>
            </w:r>
          </w:p>
          <w:p w14:paraId="38A2E8CA" w14:textId="77777777" w:rsidR="001A2373" w:rsidRPr="004B6F2B" w:rsidRDefault="007A0B0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</w:t>
            </w:r>
            <w:r w:rsidRPr="00235D94">
              <w:rPr>
                <w:rFonts w:ascii="Arial" w:hAnsi="Arial" w:cs="Arial"/>
                <w:sz w:val="18"/>
                <w:szCs w:val="18"/>
                <w:lang w:val="bg-BG"/>
              </w:rPr>
              <w:t xml:space="preserve">– </w:t>
            </w:r>
            <w:r w:rsidRPr="0087544A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81" w:author="USER" w:date="2020-02-11T13:28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100</w:t>
            </w:r>
          </w:p>
        </w:tc>
      </w:tr>
    </w:tbl>
    <w:p w14:paraId="36C0396A" w14:textId="77777777" w:rsidR="00AD2E5C" w:rsidRPr="004B6F2B" w:rsidRDefault="00AD2E5C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E365FF" w:rsidRPr="004B6F2B" w14:paraId="10C45F16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59D3" w14:textId="77777777" w:rsidR="00E365FF" w:rsidRPr="004B6F2B" w:rsidRDefault="00E365FF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Мярка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9D9D" w14:textId="77777777" w:rsidR="00E365FF" w:rsidRPr="004B6F2B" w:rsidRDefault="000856D9" w:rsidP="003C64B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2.1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  <w:r w:rsidR="00E365FF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Иновации</w:t>
            </w:r>
          </w:p>
        </w:tc>
      </w:tr>
      <w:tr w:rsidR="00E365FF" w:rsidRPr="004B6F2B" w14:paraId="056D2FC8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9AAB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7D7E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47</w:t>
            </w:r>
          </w:p>
        </w:tc>
      </w:tr>
      <w:tr w:rsidR="00E365FF" w:rsidRPr="004B6F2B" w14:paraId="2ABB48E1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B970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D6DA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E365FF" w:rsidRPr="004B6F2B" w14:paraId="25E002AB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B7DA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1769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10 000 лева</w:t>
            </w:r>
          </w:p>
        </w:tc>
      </w:tr>
      <w:tr w:rsidR="00E365FF" w:rsidRPr="004B6F2B" w14:paraId="70262A43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6C6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4CCD" w14:textId="77777777" w:rsidR="00E365FF" w:rsidRPr="00A91B61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82" w:author="USER" w:date="2020-02-11T13:29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del w:id="83" w:author="Antoaneta Hyubner" w:date="2020-01-31T14:04:00Z">
              <w:r w:rsidRPr="00A91B61" w:rsidDel="00D03EAA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84" w:author="USER" w:date="2020-02-11T13:29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>350 </w:delText>
              </w:r>
            </w:del>
            <w:ins w:id="85" w:author="Antoaneta Hyubner" w:date="2020-01-31T14:04:00Z">
              <w:r w:rsidR="00D03EAA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86" w:author="USER" w:date="2020-02-11T13:29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200 </w:t>
              </w:r>
            </w:ins>
            <w:r w:rsidRPr="00A91B61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87" w:author="USER" w:date="2020-02-11T13:29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000 лева</w:t>
            </w:r>
          </w:p>
        </w:tc>
      </w:tr>
      <w:tr w:rsidR="00E365FF" w:rsidRPr="004B6F2B" w14:paraId="4AB7406B" w14:textId="77777777" w:rsidTr="003C64B5">
        <w:trPr>
          <w:trHeight w:val="116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4BB9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A397" w14:textId="77777777" w:rsidR="00A5675C" w:rsidRPr="00A91B61" w:rsidRDefault="00E365FF" w:rsidP="003C64B5">
            <w:pPr>
              <w:ind w:left="27"/>
              <w:jc w:val="both"/>
              <w:rPr>
                <w:ins w:id="88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89" w:author="USER" w:date="2020-02-11T13:30:00Z">
                  <w:rPr>
                    <w:ins w:id="90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ins w:id="91" w:author="Stoimen Yochev" w:date="2020-01-30T18:14:00Z">
              <w:r w:rsidR="00A5675C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92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Иновацията, предмет на проекта е нова за:</w:t>
              </w:r>
            </w:ins>
          </w:p>
          <w:p w14:paraId="14F1B838" w14:textId="77777777" w:rsidR="00A5675C" w:rsidRPr="00A91B61" w:rsidRDefault="00A5675C" w:rsidP="003C64B5">
            <w:pPr>
              <w:ind w:left="477"/>
              <w:jc w:val="both"/>
              <w:rPr>
                <w:ins w:id="93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94" w:author="USER" w:date="2020-02-11T13:30:00Z">
                  <w:rPr>
                    <w:ins w:id="95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96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97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региона – 3 точки</w:t>
              </w:r>
            </w:ins>
          </w:p>
          <w:p w14:paraId="1834F72A" w14:textId="77777777" w:rsidR="00A5675C" w:rsidRPr="00A91B61" w:rsidRDefault="00A5675C" w:rsidP="003C64B5">
            <w:pPr>
              <w:ind w:left="477"/>
              <w:jc w:val="both"/>
              <w:rPr>
                <w:ins w:id="98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99" w:author="USER" w:date="2020-02-11T13:30:00Z">
                  <w:rPr>
                    <w:ins w:id="100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01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02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страната - 7 точки</w:t>
              </w:r>
            </w:ins>
          </w:p>
          <w:p w14:paraId="42FAD04A" w14:textId="4149D33A" w:rsidR="00A5675C" w:rsidRPr="00A91B61" w:rsidRDefault="00A5675C" w:rsidP="003C64B5">
            <w:pPr>
              <w:ind w:left="477"/>
              <w:jc w:val="both"/>
              <w:rPr>
                <w:ins w:id="103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104" w:author="USER" w:date="2020-02-11T13:30:00Z">
                  <w:rPr>
                    <w:ins w:id="105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06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07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- иновация, надхвърляща пределите на </w:t>
              </w:r>
            </w:ins>
            <w:ins w:id="108" w:author="Stoimen Yochev" w:date="2020-02-07T15:04:00Z">
              <w:r w:rsidR="002121DB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09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България</w:t>
              </w:r>
            </w:ins>
            <w:ins w:id="110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11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 - 10 точки</w:t>
              </w:r>
            </w:ins>
          </w:p>
          <w:p w14:paraId="2B156C0B" w14:textId="77777777" w:rsidR="00A5675C" w:rsidRPr="00A91B61" w:rsidRDefault="00A5675C" w:rsidP="003C64B5">
            <w:pPr>
              <w:ind w:left="27"/>
              <w:jc w:val="both"/>
              <w:rPr>
                <w:ins w:id="112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113" w:author="USER" w:date="2020-02-11T13:30:00Z">
                  <w:rPr>
                    <w:ins w:id="114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15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16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2. Приложимост на подкрепяната иновация по следната скала:</w:t>
              </w:r>
            </w:ins>
          </w:p>
          <w:p w14:paraId="6FDEAE92" w14:textId="77777777" w:rsidR="00A5675C" w:rsidRPr="00A91B61" w:rsidRDefault="00A5675C" w:rsidP="003C64B5">
            <w:pPr>
              <w:ind w:left="477"/>
              <w:jc w:val="both"/>
              <w:rPr>
                <w:ins w:id="117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118" w:author="USER" w:date="2020-02-11T13:30:00Z">
                  <w:rPr>
                    <w:ins w:id="119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20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21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Технология, валидирана в лабораторни условия - 1 точки</w:t>
              </w:r>
            </w:ins>
          </w:p>
          <w:p w14:paraId="4CDC094E" w14:textId="77777777" w:rsidR="00A5675C" w:rsidRPr="00A91B61" w:rsidRDefault="00A5675C" w:rsidP="003C64B5">
            <w:pPr>
              <w:ind w:left="477"/>
              <w:jc w:val="both"/>
              <w:rPr>
                <w:ins w:id="122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123" w:author="USER" w:date="2020-02-11T13:30:00Z">
                  <w:rPr>
                    <w:ins w:id="124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25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26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Технология, валидирана в релевантна среда - 2 точки</w:t>
              </w:r>
            </w:ins>
          </w:p>
          <w:p w14:paraId="305DCF53" w14:textId="77777777" w:rsidR="00A5675C" w:rsidRPr="00A91B61" w:rsidRDefault="00A5675C" w:rsidP="003C64B5">
            <w:pPr>
              <w:ind w:left="477"/>
              <w:jc w:val="both"/>
              <w:rPr>
                <w:ins w:id="127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128" w:author="USER" w:date="2020-02-11T13:30:00Z">
                  <w:rPr>
                    <w:ins w:id="129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30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31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Технология, демонстрирана в релевантна среда - 4 точки</w:t>
              </w:r>
            </w:ins>
          </w:p>
          <w:p w14:paraId="19E782C3" w14:textId="77777777" w:rsidR="00A5675C" w:rsidRPr="00A91B61" w:rsidRDefault="00A5675C" w:rsidP="003C64B5">
            <w:pPr>
              <w:ind w:left="477"/>
              <w:jc w:val="both"/>
              <w:rPr>
                <w:ins w:id="132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133" w:author="USER" w:date="2020-02-11T13:30:00Z">
                  <w:rPr>
                    <w:ins w:id="134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35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36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Прототип на системата, доказана в производствени условия - 6 точки</w:t>
              </w:r>
            </w:ins>
          </w:p>
          <w:p w14:paraId="619043FC" w14:textId="77777777" w:rsidR="00A5675C" w:rsidRPr="00A91B61" w:rsidRDefault="00A5675C" w:rsidP="003C64B5">
            <w:pPr>
              <w:ind w:left="477"/>
              <w:jc w:val="both"/>
              <w:rPr>
                <w:ins w:id="137" w:author="Stoimen Yochev" w:date="2020-01-30T18:14:00Z"/>
                <w:rFonts w:ascii="Arial" w:hAnsi="Arial" w:cs="Arial"/>
                <w:sz w:val="18"/>
                <w:szCs w:val="18"/>
                <w:highlight w:val="yellow"/>
                <w:lang w:val="bg-BG"/>
                <w:rPrChange w:id="138" w:author="USER" w:date="2020-02-11T13:30:00Z">
                  <w:rPr>
                    <w:ins w:id="139" w:author="Stoimen Yochev" w:date="2020-01-30T18:14:00Z"/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ins w:id="140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41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Цялостна, завършена и сертифицирана система - 8 точки</w:t>
              </w:r>
            </w:ins>
          </w:p>
          <w:p w14:paraId="768D0FE2" w14:textId="77777777" w:rsidR="00A5675C" w:rsidRDefault="00A5675C" w:rsidP="003C64B5">
            <w:pPr>
              <w:ind w:left="477"/>
              <w:jc w:val="both"/>
              <w:rPr>
                <w:ins w:id="142" w:author="Stoimen Yochev" w:date="2020-01-30T18:13:00Z"/>
                <w:rFonts w:ascii="Arial" w:hAnsi="Arial" w:cs="Arial"/>
                <w:sz w:val="18"/>
                <w:szCs w:val="18"/>
                <w:lang w:val="bg-BG"/>
              </w:rPr>
            </w:pPr>
            <w:ins w:id="143" w:author="Stoimen Yochev" w:date="2020-01-30T18:1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44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- Съществуваща система, доказала се в производствени условия - 10 точки</w:t>
              </w:r>
            </w:ins>
          </w:p>
          <w:p w14:paraId="1CA73C2D" w14:textId="48394205" w:rsidR="00E365FF" w:rsidRPr="004B6F2B" w:rsidRDefault="00EC2024" w:rsidP="003C64B5">
            <w:pPr>
              <w:ind w:left="2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ins w:id="145" w:author="Stoimen Yochev" w:date="2020-01-30T18:15:00Z">
              <w:r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3. </w:t>
              </w:r>
            </w:ins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Прилагане на методи за аквакултурно производство, чувствително намаляващи отрицателното въздействие върху околната среда в сравнение с обичайните практики в сектор </w:t>
            </w:r>
            <w:r w:rsidR="004C3B4F" w:rsidRPr="00CF6869">
              <w:rPr>
                <w:rFonts w:ascii="Arial" w:hAnsi="Arial" w:cs="Arial"/>
                <w:sz w:val="18"/>
                <w:szCs w:val="18"/>
                <w:lang w:val="ru-RU"/>
                <w:rPrChange w:id="146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>“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>квакултур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и</w:t>
            </w:r>
            <w:r w:rsidR="004C3B4F" w:rsidRPr="00CF6869">
              <w:rPr>
                <w:rFonts w:ascii="Arial" w:hAnsi="Arial" w:cs="Arial"/>
                <w:sz w:val="18"/>
                <w:szCs w:val="18"/>
                <w:lang w:val="ru-RU"/>
                <w:rPrChange w:id="147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>”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4C3B4F" w:rsidRPr="00CF6869">
              <w:rPr>
                <w:rFonts w:ascii="Arial" w:hAnsi="Arial" w:cs="Arial"/>
                <w:sz w:val="18"/>
                <w:szCs w:val="18"/>
                <w:lang w:val="ru-RU"/>
                <w:rPrChange w:id="148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>20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56BC538D" w14:textId="77777777" w:rsidR="00E365FF" w:rsidDel="00EC2024" w:rsidRDefault="00E365FF" w:rsidP="003C64B5">
            <w:pPr>
              <w:ind w:left="27"/>
              <w:jc w:val="both"/>
              <w:rPr>
                <w:del w:id="149" w:author="Stoimen Yochev" w:date="2020-01-30T18:18:00Z"/>
                <w:rFonts w:ascii="Arial" w:hAnsi="Arial" w:cs="Arial"/>
                <w:sz w:val="18"/>
                <w:szCs w:val="18"/>
                <w:lang w:val="bg-BG"/>
              </w:rPr>
            </w:pPr>
            <w:del w:id="150" w:author="Stoimen Yochev" w:date="2020-01-30T18:18:00Z">
              <w:r w:rsidRPr="004B6F2B" w:rsidDel="00EC2024">
                <w:rPr>
                  <w:rFonts w:ascii="Arial" w:hAnsi="Arial" w:cs="Arial"/>
                  <w:sz w:val="18"/>
                  <w:szCs w:val="18"/>
                  <w:lang w:val="bg-BG"/>
                </w:rPr>
                <w:delText xml:space="preserve">2. Прилагане на методи за подобряване на хуманното отношение към животните – </w:delText>
              </w:r>
              <w:r w:rsidR="004C3B4F" w:rsidRPr="004B6F2B" w:rsidDel="00EC2024">
                <w:rPr>
                  <w:rFonts w:ascii="Arial" w:hAnsi="Arial" w:cs="Arial"/>
                  <w:sz w:val="18"/>
                  <w:szCs w:val="18"/>
                  <w:lang w:val="en-US"/>
                </w:rPr>
                <w:delText>20</w:delText>
              </w:r>
              <w:r w:rsidR="004C3B4F" w:rsidRPr="004B6F2B" w:rsidDel="00EC2024">
                <w:rPr>
                  <w:rFonts w:ascii="Arial" w:hAnsi="Arial" w:cs="Arial"/>
                  <w:sz w:val="18"/>
                  <w:szCs w:val="18"/>
                  <w:lang w:val="bg-BG"/>
                </w:rPr>
                <w:delText xml:space="preserve">  </w:delText>
              </w:r>
              <w:r w:rsidRPr="004B6F2B" w:rsidDel="00EC2024">
                <w:rPr>
                  <w:rFonts w:ascii="Arial" w:hAnsi="Arial" w:cs="Arial"/>
                  <w:sz w:val="18"/>
                  <w:szCs w:val="18"/>
                  <w:lang w:val="bg-BG"/>
                </w:rPr>
                <w:delText>точки</w:delText>
              </w:r>
            </w:del>
          </w:p>
          <w:p w14:paraId="11DE33D3" w14:textId="77777777" w:rsidR="00EC2024" w:rsidRPr="004B6F2B" w:rsidRDefault="00EC2024" w:rsidP="003C64B5">
            <w:pPr>
              <w:ind w:left="27"/>
              <w:jc w:val="both"/>
              <w:rPr>
                <w:ins w:id="151" w:author="Stoimen Yochev" w:date="2020-01-30T18:24:00Z"/>
                <w:rFonts w:ascii="Arial" w:hAnsi="Arial" w:cs="Arial"/>
                <w:sz w:val="18"/>
                <w:szCs w:val="18"/>
                <w:lang w:val="bg-BG"/>
              </w:rPr>
            </w:pPr>
            <w:ins w:id="152" w:author="Stoimen Yochev" w:date="2020-01-30T18:24:00Z">
              <w:r>
                <w:rPr>
                  <w:rFonts w:ascii="Arial" w:hAnsi="Arial" w:cs="Arial"/>
                  <w:sz w:val="18"/>
                  <w:szCs w:val="18"/>
                  <w:lang w:val="bg-BG"/>
                </w:rPr>
                <w:t>4.</w:t>
              </w:r>
              <w:r w:rsidRPr="00CF6869">
                <w:rPr>
                  <w:lang w:val="ru-RU"/>
                  <w:rPrChange w:id="153" w:author="USER" w:date="2020-02-11T13:24:00Z">
                    <w:rPr/>
                  </w:rPrChange>
                </w:rPr>
                <w:t xml:space="preserve"> </w:t>
              </w:r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54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Проектното предложение е свързано с инов</w:t>
              </w:r>
              <w:r w:rsidR="00686426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55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ация, водеща до </w:t>
              </w:r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56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ефективно използване на ресурсите и/или намаляван</w:t>
              </w:r>
              <w:r w:rsidR="00686426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57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е на енергийното потребление - </w:t>
              </w:r>
            </w:ins>
            <w:ins w:id="158" w:author="Stoimen Yochev" w:date="2020-01-30T18:33:00Z">
              <w:r w:rsidR="00686426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59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15</w:t>
              </w:r>
            </w:ins>
            <w:ins w:id="160" w:author="Stoimen Yochev" w:date="2020-01-30T18:24:00Z">
              <w:r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61" w:author="USER" w:date="2020-02-11T13:3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 точки</w:t>
              </w:r>
            </w:ins>
          </w:p>
          <w:p w14:paraId="1476D2D6" w14:textId="66379DD9" w:rsidR="004C3B4F" w:rsidRPr="004B6F2B" w:rsidRDefault="004C3B4F" w:rsidP="003C64B5">
            <w:pPr>
              <w:ind w:left="2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del w:id="162" w:author="Stoimen Yochev" w:date="2020-01-30T18:19:00Z">
              <w:r w:rsidRPr="00CF6869" w:rsidDel="00EC2024">
                <w:rPr>
                  <w:rFonts w:ascii="Arial" w:hAnsi="Arial" w:cs="Arial"/>
                  <w:sz w:val="18"/>
                  <w:szCs w:val="18"/>
                  <w:lang w:val="ru-RU"/>
                  <w:rPrChange w:id="163" w:author="USER" w:date="2020-02-11T13:24:00Z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rPrChange>
                </w:rPr>
                <w:delText>3</w:delText>
              </w:r>
            </w:del>
            <w:ins w:id="164" w:author="USER" w:date="2020-02-11T13:31:00Z">
              <w:r w:rsidR="00A91B61">
                <w:rPr>
                  <w:rFonts w:ascii="Arial" w:hAnsi="Arial" w:cs="Arial"/>
                  <w:sz w:val="18"/>
                  <w:szCs w:val="18"/>
                  <w:lang w:val="bg-BG"/>
                </w:rPr>
                <w:t>5</w:t>
              </w:r>
            </w:ins>
            <w:ins w:id="165" w:author="Stoimen Yochev" w:date="2020-01-30T18:19:00Z">
              <w:del w:id="166" w:author="USER" w:date="2020-02-11T13:31:00Z">
                <w:r w:rsidR="00EC2024" w:rsidDel="00A91B61">
                  <w:rPr>
                    <w:rFonts w:ascii="Arial" w:hAnsi="Arial" w:cs="Arial"/>
                    <w:sz w:val="18"/>
                    <w:szCs w:val="18"/>
                    <w:lang w:val="bg-BG"/>
                  </w:rPr>
                  <w:delText>4</w:delText>
                </w:r>
              </w:del>
            </w:ins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167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.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Разработване и въвеждане на пазара на нови видове аквакултури </w:t>
            </w:r>
            <w:ins w:id="168" w:author="Stoimen Yochev" w:date="2020-01-30T18:22:00Z">
              <w:r w:rsidR="00EC2024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69" w:author="USER" w:date="2020-02-11T13:3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(местни видове, неизползвани до настоящия момент за интензивно отглеждане и развъждане или неместни видове)</w:t>
              </w:r>
            </w:ins>
            <w:ins w:id="170" w:author="Stoimen Yochev" w:date="2020-01-30T18:23:00Z">
              <w:r w:rsidR="00EC2024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Pr="00A248F5">
              <w:rPr>
                <w:rFonts w:ascii="Arial" w:hAnsi="Arial" w:cs="Arial"/>
                <w:sz w:val="18"/>
                <w:szCs w:val="18"/>
                <w:highlight w:val="green"/>
                <w:lang w:val="bg-BG"/>
                <w:rPrChange w:id="171" w:author="USER" w:date="2020-02-11T13:5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с </w:t>
            </w:r>
            <w:ins w:id="172" w:author="Stoimen Yochev" w:date="2020-01-30T18:19:00Z">
              <w:del w:id="173" w:author="USER" w:date="2020-02-11T13:33:00Z">
                <w:r w:rsidR="00EC2024" w:rsidRPr="00A248F5" w:rsidDel="00D7300A">
                  <w:rPr>
                    <w:rFonts w:ascii="Arial" w:hAnsi="Arial" w:cs="Arial"/>
                    <w:sz w:val="18"/>
                    <w:szCs w:val="18"/>
                    <w:highlight w:val="green"/>
                    <w:lang w:val="bg-BG"/>
                    <w:rPrChange w:id="174" w:author="USER" w:date="2020-02-11T13:55:00Z">
                      <w:rPr>
                        <w:rFonts w:ascii="Arial" w:hAnsi="Arial" w:cs="Arial"/>
                        <w:sz w:val="18"/>
                        <w:szCs w:val="18"/>
                        <w:lang w:val="bg-BG"/>
                      </w:rPr>
                    </w:rPrChange>
                  </w:rPr>
                  <w:delText xml:space="preserve">много </w:delText>
                </w:r>
              </w:del>
            </w:ins>
            <w:r w:rsidRPr="00A248F5">
              <w:rPr>
                <w:rFonts w:ascii="Arial" w:hAnsi="Arial" w:cs="Arial"/>
                <w:sz w:val="18"/>
                <w:szCs w:val="18"/>
                <w:highlight w:val="green"/>
                <w:lang w:val="bg-BG"/>
                <w:rPrChange w:id="175" w:author="USER" w:date="2020-02-11T13:5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добър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пазарен потенциал, нови или значително подобрени продукти, нови или подобрени процеси или нови или подобрени управленски и организационни системи – 20 точки</w:t>
            </w:r>
          </w:p>
          <w:p w14:paraId="2D832386" w14:textId="77777777" w:rsidR="00E365FF" w:rsidRPr="004B6F2B" w:rsidRDefault="004C3B4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del w:id="176" w:author="Stoimen Yochev" w:date="2020-01-30T18:30:00Z">
              <w:r w:rsidRPr="004B6F2B" w:rsidDel="00686426">
                <w:rPr>
                  <w:rFonts w:ascii="Arial" w:hAnsi="Arial" w:cs="Arial"/>
                  <w:sz w:val="18"/>
                  <w:szCs w:val="18"/>
                  <w:lang w:val="bg-BG"/>
                </w:rPr>
                <w:delText>4</w:delText>
              </w:r>
            </w:del>
            <w:ins w:id="177" w:author="Stoimen Yochev" w:date="2020-01-30T18:30:00Z">
              <w:r w:rsidR="00686426">
                <w:rPr>
                  <w:rFonts w:ascii="Arial" w:hAnsi="Arial" w:cs="Arial"/>
                  <w:sz w:val="18"/>
                  <w:szCs w:val="18"/>
                  <w:lang w:val="bg-BG"/>
                </w:rPr>
                <w:t>5</w:t>
              </w:r>
            </w:ins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се изпълнява от </w:t>
            </w:r>
            <w:del w:id="178" w:author="Stoimen Yochev" w:date="2020-01-30T18:27:00Z">
              <w:r w:rsidRPr="004B6F2B" w:rsidDel="00686426">
                <w:rPr>
                  <w:rFonts w:ascii="Arial" w:hAnsi="Arial" w:cs="Arial"/>
                  <w:sz w:val="18"/>
                  <w:szCs w:val="18"/>
                  <w:lang w:val="bg-BG"/>
                </w:rPr>
                <w:delText xml:space="preserve">публична или частна </w:delText>
              </w:r>
            </w:del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научна или техническа организация </w:t>
            </w:r>
            <w:del w:id="179" w:author="Stoimen Yochev" w:date="2020-01-30T18:29:00Z">
              <w:r w:rsidRPr="00A91B61" w:rsidDel="00686426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80" w:author="USER" w:date="2020-02-11T13:3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в партньорство с оператор  </w:delText>
              </w:r>
              <w:r w:rsidR="00E365FF" w:rsidRPr="00A91B61" w:rsidDel="00686426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81" w:author="USER" w:date="2020-02-11T13:3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>в сектор „Аквакултура”</w:delText>
              </w:r>
            </w:del>
            <w:ins w:id="182" w:author="Stoimen Yochev" w:date="2020-01-30T18:29:00Z">
              <w:r w:rsidR="00686426" w:rsidRPr="00A91B61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83" w:author="USER" w:date="2020-02-11T13:3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или в партньорство с такава организация</w:t>
              </w:r>
            </w:ins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 –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25 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точки </w:t>
            </w:r>
          </w:p>
          <w:p w14:paraId="1AF6A5F9" w14:textId="77777777" w:rsidR="00E365FF" w:rsidRPr="004B6F2B" w:rsidRDefault="004C3B4F" w:rsidP="003C64B5">
            <w:pPr>
              <w:ind w:left="2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del w:id="184" w:author="Stoimen Yochev" w:date="2020-01-30T18:30:00Z">
              <w:r w:rsidRPr="004B6F2B" w:rsidDel="00686426">
                <w:rPr>
                  <w:rFonts w:ascii="Arial" w:hAnsi="Arial" w:cs="Arial"/>
                  <w:sz w:val="18"/>
                  <w:szCs w:val="18"/>
                  <w:lang w:val="bg-BG"/>
                </w:rPr>
                <w:delText xml:space="preserve"> 5. </w:delText>
              </w:r>
              <w:r w:rsidR="00E365FF" w:rsidRPr="004B6F2B" w:rsidDel="00686426">
                <w:rPr>
                  <w:rFonts w:ascii="Arial" w:hAnsi="Arial" w:cs="Arial"/>
                  <w:sz w:val="18"/>
                  <w:szCs w:val="18"/>
                  <w:lang w:val="bg-BG"/>
                </w:rPr>
                <w:delText>Кандидатът е организация на производители – 10 точки</w:delText>
              </w:r>
            </w:del>
          </w:p>
          <w:p w14:paraId="0349F037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46912EA5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del w:id="185" w:author="Stoimen Yochev" w:date="2020-01-30T18:30:00Z">
              <w:r w:rsidR="004C3B4F" w:rsidRPr="006C710F" w:rsidDel="00686426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86" w:author="USER" w:date="2020-02-11T13:34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>95</w:delText>
              </w:r>
            </w:del>
            <w:ins w:id="187" w:author="Stoimen Yochev" w:date="2020-01-30T18:30:00Z">
              <w:r w:rsidR="00686426" w:rsidRPr="006C710F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88" w:author="USER" w:date="2020-02-11T13:34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100</w:t>
              </w:r>
            </w:ins>
          </w:p>
        </w:tc>
      </w:tr>
    </w:tbl>
    <w:p w14:paraId="732F167E" w14:textId="77777777" w:rsidR="009766A6" w:rsidRPr="004B6F2B" w:rsidRDefault="009766A6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1"/>
        <w:gridCol w:w="7785"/>
      </w:tblGrid>
      <w:tr w:rsidR="008D14ED" w:rsidRPr="004B6F2B" w14:paraId="73A4E80C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E6DE" w14:textId="77777777"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BFAB" w14:textId="77777777" w:rsidR="008D14ED" w:rsidRPr="00F47D4C" w:rsidRDefault="008D14ED" w:rsidP="003C64B5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green"/>
                <w:lang w:val="bg-BG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2.2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Продуктивни инвестиции в аквакултурите</w:t>
            </w:r>
          </w:p>
        </w:tc>
      </w:tr>
      <w:tr w:rsidR="008D14ED" w:rsidRPr="004B6F2B" w14:paraId="73EBDA27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07E7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FFE" w14:textId="77777777" w:rsidR="008D14ED" w:rsidRPr="004B6F2B" w:rsidRDefault="008D14ED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48</w:t>
            </w:r>
          </w:p>
        </w:tc>
      </w:tr>
      <w:tr w:rsidR="008D14ED" w:rsidRPr="004B6F2B" w14:paraId="738621BC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03ED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7B62" w14:textId="77777777" w:rsidR="008D14ED" w:rsidRPr="004B6F2B" w:rsidRDefault="00E439BE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>о 50%</w:t>
            </w:r>
          </w:p>
        </w:tc>
      </w:tr>
      <w:tr w:rsidR="008D14ED" w:rsidRPr="00CF6869" w14:paraId="2B237DF2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1FE8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F5CC" w14:textId="77777777" w:rsidR="008D14ED" w:rsidRPr="006A7BDF" w:rsidRDefault="008D14ED" w:rsidP="003C64B5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F47D4C">
              <w:rPr>
                <w:rFonts w:ascii="Arial" w:hAnsi="Arial" w:cs="Arial"/>
                <w:b/>
                <w:sz w:val="18"/>
                <w:szCs w:val="18"/>
                <w:lang w:val="bg-BG"/>
              </w:rPr>
              <w:t>1. Сектор „Малки проекти“</w:t>
            </w:r>
          </w:p>
          <w:p w14:paraId="5DB79050" w14:textId="77777777" w:rsidR="008D14ED" w:rsidRPr="004B6F2B" w:rsidRDefault="008D14ED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Минималният размер на допустимата безвъзмездна финансова помощ е 3000 лева</w:t>
            </w:r>
          </w:p>
          <w:p w14:paraId="66283AFB" w14:textId="77777777" w:rsidR="008D14ED" w:rsidRPr="006A7BDF" w:rsidRDefault="008D14ED" w:rsidP="003C64B5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6A7BDF">
              <w:rPr>
                <w:rFonts w:ascii="Arial" w:hAnsi="Arial" w:cs="Arial"/>
                <w:b/>
                <w:sz w:val="18"/>
                <w:szCs w:val="18"/>
                <w:lang w:val="bg-BG"/>
              </w:rPr>
              <w:t>2. Сектор „</w:t>
            </w:r>
            <w:r w:rsidR="00D463E0" w:rsidRPr="00D463E0">
              <w:rPr>
                <w:rFonts w:ascii="Arial" w:hAnsi="Arial" w:cs="Arial"/>
                <w:b/>
                <w:sz w:val="18"/>
                <w:szCs w:val="18"/>
                <w:lang w:val="bg-BG"/>
              </w:rPr>
              <w:t>Големи проекти</w:t>
            </w:r>
            <w:r w:rsidRPr="006A7BD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“ </w:t>
            </w:r>
          </w:p>
          <w:p w14:paraId="306B9AEF" w14:textId="77777777" w:rsidR="008D14ED" w:rsidRPr="004B6F2B" w:rsidRDefault="008D14ED" w:rsidP="003C64B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Минималният размер на допустимата безвъзмездна финансова помощ е 30 000 лева</w:t>
            </w:r>
          </w:p>
        </w:tc>
      </w:tr>
      <w:tr w:rsidR="008D14ED" w:rsidRPr="00CF6869" w14:paraId="0A4F48C5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C75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792E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Максималният размер на допустимата безвъзмездна финансова помощ за бенефициент по мярка 2.2 „Продуктивни инвестиции в аквакултурата“ за целия програмен период е </w:t>
            </w:r>
            <w:r w:rsidRPr="00686426">
              <w:rPr>
                <w:rFonts w:ascii="Arial" w:hAnsi="Arial" w:cs="Arial"/>
                <w:sz w:val="18"/>
                <w:szCs w:val="18"/>
                <w:lang w:val="bg-BG"/>
              </w:rPr>
              <w:t xml:space="preserve">1 </w:t>
            </w:r>
            <w:r w:rsidRPr="0068642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400 000 лева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  <w:p w14:paraId="5029A7C9" w14:textId="77777777" w:rsidR="008D14ED" w:rsidRPr="006A7BDF" w:rsidRDefault="008D14ED" w:rsidP="003C64B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6A7BDF">
              <w:rPr>
                <w:rFonts w:ascii="Arial" w:hAnsi="Arial" w:cs="Arial"/>
                <w:b/>
                <w:sz w:val="18"/>
                <w:szCs w:val="18"/>
                <w:lang w:val="bg-BG"/>
              </w:rPr>
              <w:t>1. Сектор „Малки проекти“</w:t>
            </w:r>
          </w:p>
          <w:p w14:paraId="6916AE32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Максималният размер на допустимата безвъзмездна финансова помощ е 48 895 лв. </w:t>
            </w:r>
          </w:p>
          <w:p w14:paraId="2625AEC0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Максималният размер на допустимата безвъзмездна финансова помощ за целия програмен период за един </w:t>
            </w:r>
            <w:r w:rsidR="00507AD8" w:rsidRPr="004B6F2B">
              <w:rPr>
                <w:rFonts w:ascii="Arial" w:hAnsi="Arial" w:cs="Arial"/>
                <w:sz w:val="18"/>
                <w:szCs w:val="18"/>
                <w:lang w:val="bg-BG"/>
              </w:rPr>
              <w:t>бенефициент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е 97 790 лв.</w:t>
            </w:r>
          </w:p>
          <w:p w14:paraId="0EADB586" w14:textId="77777777" w:rsidR="008D14ED" w:rsidRPr="006E5FB1" w:rsidRDefault="008D14ED" w:rsidP="003C64B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6E5FB1">
              <w:rPr>
                <w:rFonts w:ascii="Arial" w:hAnsi="Arial" w:cs="Arial"/>
                <w:b/>
                <w:sz w:val="18"/>
                <w:szCs w:val="18"/>
                <w:lang w:val="bg-BG"/>
              </w:rPr>
              <w:t>2. Сектор „</w:t>
            </w:r>
            <w:r w:rsidR="006E5FB1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Големи проекти</w:t>
            </w:r>
            <w:r w:rsidRPr="006E5FB1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“ </w:t>
            </w:r>
          </w:p>
          <w:p w14:paraId="39198AE1" w14:textId="77777777" w:rsidR="008D14ED" w:rsidRPr="006C710F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en-US"/>
                <w:rPrChange w:id="189" w:author="USER" w:date="2020-02-11T13:42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</w:pPr>
            <w:r w:rsidRPr="006E5FB1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Максималният размер на допустимата безвъзмездна финансова </w:t>
            </w:r>
            <w:r w:rsidRPr="005D11F5">
              <w:rPr>
                <w:rFonts w:ascii="Arial" w:hAnsi="Arial" w:cs="Arial"/>
                <w:sz w:val="18"/>
                <w:szCs w:val="18"/>
                <w:lang w:val="bg-BG"/>
              </w:rPr>
              <w:t xml:space="preserve">помощ е </w:t>
            </w:r>
            <w:del w:id="190" w:author="Stoimen Yochev" w:date="2020-01-30T18:35:00Z">
              <w:r w:rsidRPr="006C710F" w:rsidDel="00686426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91" w:author="USER" w:date="2020-02-11T13:35:00Z">
                    <w:rPr>
                      <w:rFonts w:ascii="Arial" w:hAnsi="Arial" w:cs="Arial"/>
                      <w:sz w:val="18"/>
                      <w:szCs w:val="18"/>
                      <w:highlight w:val="yellow"/>
                      <w:lang w:val="bg-BG"/>
                    </w:rPr>
                  </w:rPrChange>
                </w:rPr>
                <w:delText xml:space="preserve">850 </w:delText>
              </w:r>
            </w:del>
            <w:ins w:id="192" w:author="Stoimen Yochev" w:date="2020-01-30T18:35:00Z">
              <w:r w:rsidR="00686426" w:rsidRPr="006C710F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193" w:author="USER" w:date="2020-02-11T13:35:00Z">
                    <w:rPr>
                      <w:rFonts w:ascii="Arial" w:hAnsi="Arial" w:cs="Arial"/>
                      <w:sz w:val="18"/>
                      <w:szCs w:val="18"/>
                      <w:highlight w:val="yellow"/>
                      <w:lang w:val="bg-BG"/>
                    </w:rPr>
                  </w:rPrChange>
                </w:rPr>
                <w:t xml:space="preserve">550 </w:t>
              </w:r>
            </w:ins>
            <w:r w:rsidRPr="006C710F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94" w:author="USER" w:date="2020-02-11T13:35:00Z">
                  <w:rPr>
                    <w:rFonts w:ascii="Arial" w:hAnsi="Arial" w:cs="Arial"/>
                    <w:sz w:val="18"/>
                    <w:szCs w:val="18"/>
                    <w:highlight w:val="yellow"/>
                    <w:lang w:val="bg-BG"/>
                  </w:rPr>
                </w:rPrChange>
              </w:rPr>
              <w:t>000</w:t>
            </w:r>
            <w:r w:rsidRPr="006C710F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195" w:author="USER" w:date="2020-02-11T13:35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лева</w:t>
            </w:r>
          </w:p>
          <w:p w14:paraId="23F1B23B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D14ED" w:rsidRPr="00CF6869" w14:paraId="5DAB43CD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5E0C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Критерии за подбор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B9D8" w14:textId="77777777" w:rsidR="008D14ED" w:rsidRPr="001E4688" w:rsidRDefault="008D14ED" w:rsidP="003C64B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Критерии за сектор „Малки проекти“</w:t>
            </w:r>
            <w:r w:rsidR="001E4688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14:paraId="5D1951E2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Подобряване на енергийната</w:t>
            </w: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ефективност  - 10 точки</w:t>
            </w:r>
          </w:p>
          <w:p w14:paraId="2F6730B5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2. Подобряване на безопасността и условията на труд –  5 точки </w:t>
            </w:r>
          </w:p>
          <w:p w14:paraId="24C44EEC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Основна дейност от аквакултура – 20 точки (за предходните 3 години 50% от приходите да са от производство на аквакултура)</w:t>
            </w:r>
          </w:p>
          <w:p w14:paraId="1A146BEF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Срок за изпълнение на проекта :</w:t>
            </w:r>
          </w:p>
          <w:p w14:paraId="1C7D6C25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- под три месеца – 10 точки</w:t>
            </w:r>
          </w:p>
          <w:p w14:paraId="12AA8363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от три до шест – 5 точки</w:t>
            </w:r>
          </w:p>
          <w:p w14:paraId="327F2C6E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Стопанство попадащо в обхвата на „Натура 2000“ – 5 точки</w:t>
            </w:r>
          </w:p>
          <w:p w14:paraId="53D84C08" w14:textId="77777777" w:rsidR="001E4688" w:rsidRDefault="008D14ED" w:rsidP="003C64B5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6. Иновации в стопанството - </w:t>
            </w:r>
            <w:del w:id="196" w:author="Stoimen Yochev" w:date="2020-01-28T17:57:00Z">
              <w:r w:rsidRPr="00D97C07" w:rsidDel="00D04DC9">
                <w:rPr>
                  <w:rFonts w:ascii="Arial" w:hAnsi="Arial" w:cs="Arial"/>
                  <w:color w:val="000000"/>
                  <w:sz w:val="18"/>
                  <w:szCs w:val="18"/>
                  <w:highlight w:val="yellow"/>
                  <w:lang w:val="ru-RU"/>
                  <w:rPrChange w:id="197" w:author="USER" w:date="2020-02-11T13:47:00Z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</w:rPrChange>
                </w:rPr>
                <w:delText>10</w:delText>
              </w:r>
              <w:r w:rsidRPr="00D97C07" w:rsidDel="00D04DC9">
                <w:rPr>
                  <w:rFonts w:ascii="Arial" w:hAnsi="Arial" w:cs="Arial"/>
                  <w:color w:val="000000"/>
                  <w:sz w:val="18"/>
                  <w:szCs w:val="18"/>
                  <w:highlight w:val="yellow"/>
                  <w:lang w:val="bg-BG"/>
                  <w:rPrChange w:id="198" w:author="USER" w:date="2020-02-11T13:47:00Z">
                    <w:rPr>
                      <w:rFonts w:ascii="Arial" w:hAnsi="Arial" w:cs="Arial"/>
                      <w:color w:val="000000"/>
                      <w:sz w:val="18"/>
                      <w:szCs w:val="18"/>
                      <w:lang w:val="bg-BG"/>
                    </w:rPr>
                  </w:rPrChange>
                </w:rPr>
                <w:delText xml:space="preserve"> </w:delText>
              </w:r>
            </w:del>
            <w:ins w:id="199" w:author="Stoimen Yochev" w:date="2020-01-28T17:57:00Z">
              <w:r w:rsidR="00D04DC9" w:rsidRPr="00D97C07">
                <w:rPr>
                  <w:rFonts w:ascii="Arial" w:hAnsi="Arial" w:cs="Arial"/>
                  <w:color w:val="000000"/>
                  <w:sz w:val="18"/>
                  <w:szCs w:val="18"/>
                  <w:highlight w:val="yellow"/>
                  <w:lang w:val="ru-RU"/>
                  <w:rPrChange w:id="200" w:author="USER" w:date="2020-02-11T13:47:00Z">
                    <w:rPr>
                      <w:rFonts w:ascii="Arial" w:hAnsi="Arial" w:cs="Arial"/>
                      <w:color w:val="000000"/>
                      <w:sz w:val="18"/>
                      <w:szCs w:val="18"/>
                      <w:lang w:val="ru-RU"/>
                    </w:rPr>
                  </w:rPrChange>
                </w:rPr>
                <w:t>25</w:t>
              </w:r>
              <w:r w:rsidR="00D04DC9" w:rsidRPr="00D97C07">
                <w:rPr>
                  <w:rFonts w:ascii="Arial" w:hAnsi="Arial" w:cs="Arial"/>
                  <w:color w:val="000000"/>
                  <w:sz w:val="18"/>
                  <w:szCs w:val="18"/>
                  <w:highlight w:val="yellow"/>
                  <w:lang w:val="bg-BG"/>
                  <w:rPrChange w:id="201" w:author="USER" w:date="2020-02-11T13:47:00Z">
                    <w:rPr>
                      <w:rFonts w:ascii="Arial" w:hAnsi="Arial" w:cs="Arial"/>
                      <w:color w:val="000000"/>
                      <w:sz w:val="18"/>
                      <w:szCs w:val="18"/>
                      <w:lang w:val="bg-BG"/>
                    </w:rPr>
                  </w:rPrChange>
                </w:rPr>
                <w:t xml:space="preserve"> </w:t>
              </w:r>
            </w:ins>
            <w:r w:rsidRPr="00D97C07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bg-BG"/>
                <w:rPrChange w:id="202" w:author="USER" w:date="2020-02-11T13:47:00Z">
                  <w:rPr>
                    <w:rFonts w:ascii="Arial" w:hAnsi="Arial" w:cs="Arial"/>
                    <w:color w:val="000000"/>
                    <w:sz w:val="18"/>
                    <w:szCs w:val="18"/>
                    <w:lang w:val="bg-BG"/>
                  </w:rPr>
                </w:rPrChange>
              </w:rPr>
              <w:t>точки</w:t>
            </w:r>
          </w:p>
          <w:p w14:paraId="2BE9A11B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7. Запазване на съществуващи работни места в аквакултурното стопанство – 10 точки</w:t>
            </w: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14:paraId="3CD64640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8. Модернизация или инвестиция в репродуктивно-производствения процес – 15 точки:</w:t>
            </w:r>
          </w:p>
          <w:p w14:paraId="0351DCFF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</w:t>
            </w:r>
            <w:del w:id="203" w:author="Stoimen Yochev" w:date="2020-01-28T17:59:00Z">
              <w:r w:rsidR="00BA6F28" w:rsidRPr="00D97C07" w:rsidDel="00D04DC9">
                <w:rPr>
                  <w:rFonts w:ascii="Arial" w:hAnsi="Arial" w:cs="Arial"/>
                  <w:sz w:val="18"/>
                  <w:szCs w:val="18"/>
                  <w:highlight w:val="yellow"/>
                  <w:lang w:val="ru-RU"/>
                  <w:rPrChange w:id="204" w:author="USER" w:date="2020-02-11T13:47:00Z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rPrChange>
                </w:rPr>
                <w:delText>85</w:delText>
              </w:r>
              <w:r w:rsidR="00BA6F28" w:rsidRPr="00D97C07" w:rsidDel="00D04DC9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05" w:author="USER" w:date="2020-02-11T13:47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  </w:delText>
              </w:r>
            </w:del>
            <w:ins w:id="206" w:author="Stoimen Yochev" w:date="2020-01-28T17:59:00Z">
              <w:r w:rsidR="00D04DC9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07" w:author="USER" w:date="2020-02-11T13:47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100  </w:t>
              </w:r>
            </w:ins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08" w:author="USER" w:date="2020-02-11T13:47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точки</w:t>
            </w:r>
          </w:p>
          <w:p w14:paraId="7697CAA5" w14:textId="77777777" w:rsidR="008D14ED" w:rsidRPr="004B6F2B" w:rsidRDefault="008D14ED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38461BFF" w14:textId="77777777" w:rsidR="008D14ED" w:rsidRPr="001E4688" w:rsidRDefault="001E4688" w:rsidP="003C64B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Критерии за с</w:t>
            </w:r>
            <w:r w:rsidR="008D14ED"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ектор „</w:t>
            </w:r>
            <w:r w:rsidR="003A6860"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Големи проекти</w:t>
            </w:r>
            <w:r w:rsidR="008D14ED"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”</w:t>
            </w:r>
            <w:r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14:paraId="74ACE05F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Вид на предприятието –  микро и малко – 5 точки</w:t>
            </w:r>
          </w:p>
          <w:p w14:paraId="27289B71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</w:p>
          <w:p w14:paraId="5BE00C80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Запазване на съществуващи работни места в аквакултурното стопанство – 5 точки</w:t>
            </w:r>
          </w:p>
          <w:p w14:paraId="3D4C6B28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Основна дейност от аквакултура – 10 точки (за предходните три години поне 50% от приходите на кандидата са от аквакултурно производство)</w:t>
            </w:r>
          </w:p>
          <w:p w14:paraId="37B7C382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Достигане на положителна Нетна настояща стойност (ННС):</w:t>
            </w:r>
          </w:p>
          <w:p w14:paraId="1FD4343C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3 години – 10 точки</w:t>
            </w:r>
          </w:p>
          <w:p w14:paraId="2AE4ABC1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4 до 7 години – 6 точки</w:t>
            </w:r>
          </w:p>
          <w:p w14:paraId="219DC94E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8 до 10 години – 3 точки</w:t>
            </w:r>
          </w:p>
          <w:p w14:paraId="3D408609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6. Подобряване на енергийната ефективност  - 10 точки</w:t>
            </w:r>
          </w:p>
          <w:p w14:paraId="6F62D2CB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7.Подобряване на безопасността и условията на труд – 5 точки</w:t>
            </w:r>
          </w:p>
          <w:p w14:paraId="3D3DB98C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8. Модернизация или инвестиция в репродуктивно-производствения процес – 15 точки:</w:t>
            </w:r>
          </w:p>
          <w:p w14:paraId="0403F6D2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9.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Цялата инвестиция е насочена  в отглеждане на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видове с:</w:t>
            </w:r>
          </w:p>
          <w:p w14:paraId="27208A4B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  добър пазарен потенциал*  –  10 точки</w:t>
            </w:r>
          </w:p>
          <w:p w14:paraId="266614F9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- много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-</w:t>
            </w:r>
            <w:r w:rsidRPr="00CF6869">
              <w:rPr>
                <w:rFonts w:ascii="Arial" w:hAnsi="Arial" w:cs="Arial"/>
                <w:color w:val="000000"/>
                <w:sz w:val="18"/>
                <w:szCs w:val="18"/>
                <w:lang w:val="ru-RU"/>
                <w:rPrChange w:id="209" w:author="USER" w:date="2020-02-11T13:24:00Z">
                  <w:rPr>
                    <w:rFonts w:ascii="Arial" w:hAnsi="Arial" w:cs="Arial"/>
                    <w:color w:val="000000"/>
                    <w:sz w:val="18"/>
                    <w:szCs w:val="18"/>
                  </w:rPr>
                </w:rPrChange>
              </w:rPr>
              <w:t xml:space="preserve">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добър пазарен потенциал – 15 точки</w:t>
            </w:r>
          </w:p>
          <w:p w14:paraId="353F5100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. Иновации в  стопанството - </w:t>
            </w:r>
            <w:del w:id="210" w:author="Stoimen Yochev" w:date="2020-01-28T17:59:00Z">
              <w:r w:rsidRPr="00D97C07" w:rsidDel="00D04DC9">
                <w:rPr>
                  <w:rFonts w:ascii="Arial" w:hAnsi="Arial" w:cs="Arial"/>
                  <w:color w:val="000000"/>
                  <w:sz w:val="18"/>
                  <w:szCs w:val="18"/>
                  <w:highlight w:val="yellow"/>
                  <w:lang w:val="bg-BG"/>
                  <w:rPrChange w:id="211" w:author="USER" w:date="2020-02-11T13:48:00Z">
                    <w:rPr>
                      <w:rFonts w:ascii="Arial" w:hAnsi="Arial" w:cs="Arial"/>
                      <w:color w:val="000000"/>
                      <w:sz w:val="18"/>
                      <w:szCs w:val="18"/>
                      <w:lang w:val="bg-BG"/>
                    </w:rPr>
                  </w:rPrChange>
                </w:rPr>
                <w:delText xml:space="preserve">10 </w:delText>
              </w:r>
            </w:del>
            <w:ins w:id="212" w:author="Stoimen Yochev" w:date="2020-01-28T17:59:00Z">
              <w:r w:rsidR="00D04DC9" w:rsidRPr="00D97C07">
                <w:rPr>
                  <w:rFonts w:ascii="Arial" w:hAnsi="Arial" w:cs="Arial"/>
                  <w:color w:val="000000"/>
                  <w:sz w:val="18"/>
                  <w:szCs w:val="18"/>
                  <w:highlight w:val="yellow"/>
                  <w:lang w:val="bg-BG"/>
                  <w:rPrChange w:id="213" w:author="USER" w:date="2020-02-11T13:48:00Z">
                    <w:rPr>
                      <w:rFonts w:ascii="Arial" w:hAnsi="Arial" w:cs="Arial"/>
                      <w:color w:val="000000"/>
                      <w:sz w:val="18"/>
                      <w:szCs w:val="18"/>
                      <w:lang w:val="bg-BG"/>
                    </w:rPr>
                  </w:rPrChange>
                </w:rPr>
                <w:t xml:space="preserve">20 </w:t>
              </w:r>
            </w:ins>
            <w:r w:rsidRPr="00D97C07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bg-BG"/>
                <w:rPrChange w:id="214" w:author="USER" w:date="2020-02-11T13:48:00Z">
                  <w:rPr>
                    <w:rFonts w:ascii="Arial" w:hAnsi="Arial" w:cs="Arial"/>
                    <w:color w:val="000000"/>
                    <w:sz w:val="18"/>
                    <w:szCs w:val="18"/>
                    <w:lang w:val="bg-BG"/>
                  </w:rPr>
                </w:rPrChange>
              </w:rPr>
              <w:t>точки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 </w:t>
            </w:r>
          </w:p>
          <w:p w14:paraId="59133DD9" w14:textId="77777777" w:rsidR="008D14ED" w:rsidRPr="004B6F2B" w:rsidRDefault="008D14E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</w:t>
            </w:r>
            <w:r w:rsidRPr="00D04DC9">
              <w:rPr>
                <w:rFonts w:ascii="Arial" w:hAnsi="Arial" w:cs="Arial"/>
                <w:sz w:val="18"/>
                <w:szCs w:val="18"/>
                <w:lang w:val="bg-BG"/>
              </w:rPr>
              <w:t xml:space="preserve">– </w:t>
            </w:r>
            <w:del w:id="215" w:author="Stoimen Yochev" w:date="2020-01-28T18:00:00Z">
              <w:r w:rsidRPr="00D97C07" w:rsidDel="00D04DC9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16" w:author="USER" w:date="2020-02-11T13:4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90 </w:delText>
              </w:r>
            </w:del>
            <w:ins w:id="217" w:author="Stoimen Yochev" w:date="2020-01-28T18:00:00Z">
              <w:r w:rsidR="00D04DC9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18" w:author="USER" w:date="2020-02-11T13:4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100</w:t>
              </w:r>
              <w:r w:rsidR="00D04DC9" w:rsidRPr="004B6F2B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</w:p>
          <w:p w14:paraId="5238874C" w14:textId="77777777" w:rsidR="008D14ED" w:rsidRPr="004B6F2B" w:rsidRDefault="006A7BDF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Забележка: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</w:tr>
    </w:tbl>
    <w:p w14:paraId="0E54FD79" w14:textId="77777777" w:rsidR="008D14ED" w:rsidRPr="00CF6869" w:rsidRDefault="008D14ED">
      <w:pPr>
        <w:rPr>
          <w:rFonts w:ascii="Arial" w:hAnsi="Arial" w:cs="Arial"/>
          <w:sz w:val="18"/>
          <w:szCs w:val="18"/>
          <w:lang w:val="ru-RU"/>
          <w:rPrChange w:id="219" w:author="USER" w:date="2020-02-11T13:24:00Z">
            <w:rPr>
              <w:rFonts w:ascii="Arial" w:hAnsi="Arial" w:cs="Arial"/>
              <w:sz w:val="18"/>
              <w:szCs w:val="18"/>
              <w:lang w:val="en-US"/>
            </w:rPr>
          </w:rPrChange>
        </w:rPr>
      </w:pPr>
    </w:p>
    <w:p w14:paraId="6D8CB0F1" w14:textId="77777777" w:rsidR="008D14ED" w:rsidRPr="00CF6869" w:rsidRDefault="008D14ED">
      <w:pPr>
        <w:rPr>
          <w:rFonts w:ascii="Arial" w:hAnsi="Arial" w:cs="Arial"/>
          <w:sz w:val="18"/>
          <w:szCs w:val="18"/>
          <w:lang w:val="ru-RU"/>
          <w:rPrChange w:id="220" w:author="USER" w:date="2020-02-11T13:24:00Z">
            <w:rPr>
              <w:rFonts w:ascii="Arial" w:hAnsi="Arial" w:cs="Arial"/>
              <w:sz w:val="18"/>
              <w:szCs w:val="18"/>
              <w:lang w:val="en-US"/>
            </w:rPr>
          </w:rPrChange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335"/>
      </w:tblGrid>
      <w:tr w:rsidR="00E365FF" w:rsidRPr="00CF6869" w14:paraId="468E0703" w14:textId="77777777" w:rsidTr="004F660B">
        <w:tc>
          <w:tcPr>
            <w:tcW w:w="2088" w:type="dxa"/>
          </w:tcPr>
          <w:p w14:paraId="496D1146" w14:textId="77777777" w:rsidR="00E365FF" w:rsidRPr="004B6F2B" w:rsidRDefault="00E365FF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</w:tcPr>
          <w:p w14:paraId="783C90DB" w14:textId="77777777" w:rsidR="00E365FF" w:rsidRPr="004B6F2B" w:rsidRDefault="00E365FF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2.3. Насърчаване на нови производители на аквакултури, развиващи устойчиви аквакултури</w:t>
            </w:r>
          </w:p>
        </w:tc>
      </w:tr>
      <w:tr w:rsidR="00E365FF" w:rsidRPr="004B6F2B" w14:paraId="7C2E37CD" w14:textId="77777777" w:rsidTr="004F660B">
        <w:tc>
          <w:tcPr>
            <w:tcW w:w="2088" w:type="dxa"/>
          </w:tcPr>
          <w:p w14:paraId="51AFD5D5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</w:tcPr>
          <w:p w14:paraId="61AB1AC1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proofErr w:type="spellStart"/>
            <w:r w:rsidRPr="004B6F2B">
              <w:rPr>
                <w:rFonts w:ascii="Arial" w:hAnsi="Arial" w:cs="Arial"/>
                <w:sz w:val="18"/>
                <w:szCs w:val="18"/>
              </w:rPr>
              <w:t>Член</w:t>
            </w:r>
            <w:proofErr w:type="spellEnd"/>
            <w:r w:rsidRPr="004B6F2B">
              <w:rPr>
                <w:rFonts w:ascii="Arial" w:hAnsi="Arial" w:cs="Arial"/>
                <w:sz w:val="18"/>
                <w:szCs w:val="18"/>
              </w:rPr>
              <w:t xml:space="preserve"> 52</w:t>
            </w:r>
          </w:p>
        </w:tc>
      </w:tr>
      <w:tr w:rsidR="00E365FF" w:rsidRPr="004B6F2B" w14:paraId="664E52F5" w14:textId="77777777" w:rsidTr="004F660B">
        <w:tc>
          <w:tcPr>
            <w:tcW w:w="2088" w:type="dxa"/>
          </w:tcPr>
          <w:p w14:paraId="141F9D93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</w:tcPr>
          <w:p w14:paraId="1BECCBAC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</w:rPr>
              <w:t>50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%</w:t>
            </w:r>
          </w:p>
        </w:tc>
      </w:tr>
      <w:tr w:rsidR="00E365FF" w:rsidRPr="004B6F2B" w14:paraId="65673EC3" w14:textId="77777777" w:rsidTr="004F660B">
        <w:tc>
          <w:tcPr>
            <w:tcW w:w="2088" w:type="dxa"/>
          </w:tcPr>
          <w:p w14:paraId="65D17A29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</w:tcPr>
          <w:p w14:paraId="30486C15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30 000 лева</w:t>
            </w:r>
          </w:p>
        </w:tc>
      </w:tr>
      <w:tr w:rsidR="00E365FF" w:rsidRPr="004B6F2B" w14:paraId="2CACEDDE" w14:textId="77777777" w:rsidTr="004F660B">
        <w:tc>
          <w:tcPr>
            <w:tcW w:w="2088" w:type="dxa"/>
          </w:tcPr>
          <w:p w14:paraId="44DFB693" w14:textId="77777777" w:rsidR="00E365FF" w:rsidRPr="005D11F5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D11F5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</w:tcPr>
          <w:p w14:paraId="556C0948" w14:textId="77777777" w:rsidR="00E365FF" w:rsidRPr="005D11F5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del w:id="221" w:author="Stoimen Yochev" w:date="2020-01-30T18:50:00Z">
              <w:r w:rsidRPr="00D97C07" w:rsidDel="003C64B5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22" w:author="USER" w:date="2020-02-11T13:4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>850 </w:delText>
              </w:r>
            </w:del>
            <w:ins w:id="223" w:author="Stoimen Yochev" w:date="2020-01-30T18:50:00Z">
              <w:r w:rsidR="003C64B5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24" w:author="USER" w:date="2020-02-11T13:48:00Z">
                    <w:rPr>
                      <w:rFonts w:ascii="Arial" w:hAnsi="Arial" w:cs="Arial"/>
                      <w:sz w:val="18"/>
                      <w:szCs w:val="18"/>
                      <w:highlight w:val="yellow"/>
                      <w:lang w:val="bg-BG"/>
                    </w:rPr>
                  </w:rPrChange>
                </w:rPr>
                <w:t>550 </w:t>
              </w:r>
            </w:ins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25" w:author="USER" w:date="2020-02-11T13:48:00Z">
                  <w:rPr>
                    <w:rFonts w:ascii="Arial" w:hAnsi="Arial" w:cs="Arial"/>
                    <w:sz w:val="18"/>
                    <w:szCs w:val="18"/>
                    <w:highlight w:val="yellow"/>
                    <w:lang w:val="bg-BG"/>
                  </w:rPr>
                </w:rPrChange>
              </w:rPr>
              <w:t>000 лева</w:t>
            </w:r>
          </w:p>
        </w:tc>
      </w:tr>
      <w:tr w:rsidR="00E365FF" w:rsidRPr="00CF6869" w14:paraId="0AD6D066" w14:textId="77777777" w:rsidTr="004F660B">
        <w:tc>
          <w:tcPr>
            <w:tcW w:w="2088" w:type="dxa"/>
          </w:tcPr>
          <w:p w14:paraId="012E27E8" w14:textId="77777777"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</w:tcPr>
          <w:p w14:paraId="62BDA2FB" w14:textId="77777777" w:rsidR="00E365FF" w:rsidRPr="004B6F2B" w:rsidRDefault="00E365FF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 Създаване на нови работни места: </w:t>
            </w:r>
          </w:p>
          <w:p w14:paraId="20225DC4" w14:textId="77777777" w:rsidR="00E365FF" w:rsidRPr="004B6F2B" w:rsidRDefault="00E365FF" w:rsidP="003C64B5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</w:rPr>
              <w:t xml:space="preserve">1-3 </w:t>
            </w:r>
            <w:r w:rsidR="00D809DD">
              <w:rPr>
                <w:rFonts w:ascii="Arial" w:hAnsi="Arial" w:cs="Arial"/>
                <w:sz w:val="18"/>
                <w:szCs w:val="18"/>
                <w:lang w:val="bg-BG"/>
              </w:rPr>
              <w:t xml:space="preserve">работни места – </w:t>
            </w:r>
            <w:r w:rsidRPr="004B6F2B">
              <w:rPr>
                <w:rFonts w:ascii="Arial" w:hAnsi="Arial" w:cs="Arial"/>
                <w:sz w:val="18"/>
                <w:szCs w:val="18"/>
              </w:rPr>
              <w:t>5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6173DA54" w14:textId="77777777" w:rsidR="00E365FF" w:rsidRPr="004B6F2B" w:rsidRDefault="00E365FF" w:rsidP="003C64B5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6F2B">
              <w:rPr>
                <w:rFonts w:ascii="Arial" w:hAnsi="Arial" w:cs="Arial"/>
                <w:sz w:val="18"/>
                <w:szCs w:val="18"/>
              </w:rPr>
              <w:t xml:space="preserve">4-6 </w:t>
            </w:r>
            <w:r w:rsidR="00D809DD">
              <w:rPr>
                <w:rFonts w:ascii="Arial" w:hAnsi="Arial" w:cs="Arial"/>
                <w:sz w:val="18"/>
                <w:szCs w:val="18"/>
                <w:lang w:val="bg-BG"/>
              </w:rPr>
              <w:t xml:space="preserve">работни места –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7 точки</w:t>
            </w:r>
          </w:p>
          <w:p w14:paraId="348BB636" w14:textId="77777777" w:rsidR="00E365FF" w:rsidRPr="004B6F2B" w:rsidRDefault="00E365FF" w:rsidP="003C64B5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Повече от</w:t>
            </w:r>
            <w:r w:rsidR="00D809DD">
              <w:rPr>
                <w:rFonts w:ascii="Arial" w:hAnsi="Arial" w:cs="Arial"/>
                <w:sz w:val="18"/>
                <w:szCs w:val="18"/>
                <w:lang w:val="bg-BG"/>
              </w:rPr>
              <w:t xml:space="preserve"> 6 работни места –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Pr="004B6F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  <w:r w:rsidRPr="004B6F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DA0C75" w14:textId="77777777" w:rsidR="00E365FF" w:rsidRPr="004B6F2B" w:rsidRDefault="00E365FF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Достигане на положителна Нетна настояща стойност (ННС):</w:t>
            </w:r>
          </w:p>
          <w:p w14:paraId="3E1CD259" w14:textId="77777777" w:rsidR="00E365FF" w:rsidRPr="004B6F2B" w:rsidRDefault="00E365FF" w:rsidP="003C64B5">
            <w:pPr>
              <w:ind w:left="38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3 години – 10 точки</w:t>
            </w:r>
          </w:p>
          <w:p w14:paraId="72BE8542" w14:textId="77777777" w:rsidR="00E365FF" w:rsidRPr="004B6F2B" w:rsidRDefault="00E365FF" w:rsidP="003C64B5">
            <w:pPr>
              <w:ind w:left="38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4 до 7 години – 6 точки</w:t>
            </w:r>
          </w:p>
          <w:p w14:paraId="120B2885" w14:textId="77777777" w:rsidR="00E365FF" w:rsidRPr="004B6F2B" w:rsidRDefault="00E365FF" w:rsidP="003C64B5">
            <w:pPr>
              <w:ind w:left="38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8 до 10 години – 3 точки</w:t>
            </w:r>
          </w:p>
          <w:p w14:paraId="511E2D63" w14:textId="77777777" w:rsidR="00E365FF" w:rsidRPr="004B6F2B" w:rsidRDefault="00E365FF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Проектът предвижда инвестиции в енергийна ефективност - 10 точки</w:t>
            </w:r>
          </w:p>
          <w:p w14:paraId="0DC01C37" w14:textId="77777777" w:rsidR="00E365FF" w:rsidRPr="004B6F2B" w:rsidRDefault="00E365FF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предвижда инвестиции в безопасността и условията на труд – 5 точки</w:t>
            </w:r>
          </w:p>
          <w:p w14:paraId="1E071704" w14:textId="77777777" w:rsidR="00E365FF" w:rsidRPr="004B6F2B" w:rsidRDefault="00E365FF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5. Проектът предвижда инвестиции в репродуктивно-производствения процес – </w:t>
            </w:r>
            <w:del w:id="226" w:author="Stoimen Yochev" w:date="2020-01-30T18:49:00Z">
              <w:r w:rsidRPr="004B6F2B" w:rsidDel="003C64B5">
                <w:rPr>
                  <w:rFonts w:ascii="Arial" w:hAnsi="Arial" w:cs="Arial"/>
                  <w:sz w:val="18"/>
                  <w:szCs w:val="18"/>
                  <w:lang w:val="bg-BG"/>
                </w:rPr>
                <w:delText xml:space="preserve">20 </w:delText>
              </w:r>
            </w:del>
            <w:ins w:id="227" w:author="Stoimen Yochev" w:date="2020-01-30T18:49:00Z">
              <w:r w:rsidR="003C64B5">
                <w:rPr>
                  <w:rFonts w:ascii="Arial" w:hAnsi="Arial" w:cs="Arial"/>
                  <w:sz w:val="18"/>
                  <w:szCs w:val="18"/>
                  <w:lang w:val="bg-BG"/>
                </w:rPr>
                <w:t>15</w:t>
              </w:r>
              <w:r w:rsidR="003C64B5" w:rsidRPr="004B6F2B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точки:</w:t>
            </w:r>
          </w:p>
          <w:p w14:paraId="110AAE4D" w14:textId="77777777" w:rsidR="00E365FF" w:rsidRPr="004B6F2B" w:rsidRDefault="00E365FF" w:rsidP="003C64B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6. Проектът предвижда инвестиции в отглеждане на:</w:t>
            </w:r>
          </w:p>
          <w:p w14:paraId="61CD7C23" w14:textId="77777777" w:rsidR="00E365FF" w:rsidRPr="004B6F2B" w:rsidRDefault="00E365FF" w:rsidP="003C64B5">
            <w:pPr>
              <w:ind w:left="387"/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-видове с добър пазарен потенциал* – 15 точки</w:t>
            </w:r>
          </w:p>
          <w:p w14:paraId="23204573" w14:textId="77777777" w:rsidR="00E365FF" w:rsidRPr="004B6F2B" w:rsidRDefault="00E365FF" w:rsidP="003C64B5">
            <w:pPr>
              <w:ind w:left="387"/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-видове с мн</w:t>
            </w:r>
            <w:r w:rsidR="00D809DD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ого добър пазарен потенциал* –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20 точки</w:t>
            </w:r>
          </w:p>
          <w:p w14:paraId="2815147C" w14:textId="77777777" w:rsidR="00D809DD" w:rsidRDefault="00E365FF" w:rsidP="003C64B5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7. Внедряване на ино</w:t>
            </w:r>
            <w:r w:rsidR="00D809DD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вации в стопанството - 10 точки</w:t>
            </w:r>
          </w:p>
          <w:p w14:paraId="4BBFAC5E" w14:textId="77777777" w:rsidR="000750A6" w:rsidRPr="007370CE" w:rsidRDefault="000750A6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ins w:id="228" w:author="Antoaneta Hyubner" w:date="2020-01-28T17:11:00Z">
              <w:r w:rsidRPr="007370CE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8. Иновации в стопанството - </w:t>
              </w:r>
              <w:del w:id="229" w:author="Stoimen Yochev" w:date="2020-01-28T18:00:00Z">
                <w:r w:rsidRPr="00D97C07" w:rsidDel="00D04DC9">
                  <w:rPr>
                    <w:rFonts w:ascii="Arial" w:hAnsi="Arial" w:cs="Arial"/>
                    <w:sz w:val="18"/>
                    <w:szCs w:val="18"/>
                    <w:highlight w:val="yellow"/>
                    <w:lang w:val="bg-BG"/>
                    <w:rPrChange w:id="230" w:author="USER" w:date="2020-02-11T13:48:00Z">
                      <w:rPr>
                        <w:rFonts w:ascii="Arial" w:hAnsi="Arial" w:cs="Arial"/>
                        <w:sz w:val="18"/>
                        <w:szCs w:val="18"/>
                        <w:lang w:val="bg-BG"/>
                      </w:rPr>
                    </w:rPrChange>
                  </w:rPr>
                  <w:delText>10</w:delText>
                </w:r>
              </w:del>
            </w:ins>
            <w:ins w:id="231" w:author="Stoimen Yochev" w:date="2020-01-28T18:00:00Z">
              <w:r w:rsidR="00D04DC9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32" w:author="USER" w:date="2020-02-11T13:4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2</w:t>
              </w:r>
            </w:ins>
            <w:ins w:id="233" w:author="Stoimen Yochev" w:date="2020-01-30T18:49:00Z">
              <w:r w:rsidR="003C64B5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34" w:author="USER" w:date="2020-02-11T13:4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0</w:t>
              </w:r>
            </w:ins>
            <w:ins w:id="235" w:author="Antoaneta Hyubner" w:date="2020-01-28T17:11:00Z">
              <w:r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36" w:author="USER" w:date="2020-02-11T13:48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 точки</w:t>
              </w:r>
            </w:ins>
          </w:p>
          <w:p w14:paraId="13446B64" w14:textId="77777777" w:rsidR="00D809DD" w:rsidRPr="00D809DD" w:rsidRDefault="00D809D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09DD">
              <w:rPr>
                <w:rFonts w:ascii="Arial" w:hAnsi="Arial" w:cs="Arial"/>
                <w:sz w:val="18"/>
                <w:szCs w:val="18"/>
                <w:lang w:val="bg-BG"/>
              </w:rPr>
              <w:t>Общ брой точки –</w:t>
            </w:r>
            <w:del w:id="237" w:author="Stoimen Yochev" w:date="2020-01-30T18:48:00Z">
              <w:r w:rsidRPr="00D809DD" w:rsidDel="003C64B5">
                <w:rPr>
                  <w:rFonts w:ascii="Arial" w:hAnsi="Arial" w:cs="Arial"/>
                  <w:sz w:val="18"/>
                  <w:szCs w:val="18"/>
                  <w:lang w:val="bg-BG"/>
                </w:rPr>
                <w:delText xml:space="preserve"> </w:delText>
              </w:r>
              <w:r w:rsidRPr="00D97C07" w:rsidDel="003C64B5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38" w:author="USER" w:date="2020-02-11T13:49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85 </w:delText>
              </w:r>
            </w:del>
            <w:r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39" w:author="USER" w:date="2020-02-11T13:49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100</w:t>
            </w:r>
          </w:p>
          <w:p w14:paraId="42D89B9E" w14:textId="77777777" w:rsidR="00E365FF" w:rsidRPr="00D809DD" w:rsidRDefault="00E365FF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</w:tc>
      </w:tr>
    </w:tbl>
    <w:p w14:paraId="6E057DEB" w14:textId="77777777" w:rsidR="00E365FF" w:rsidRPr="00CF6869" w:rsidRDefault="00E365FF">
      <w:pPr>
        <w:rPr>
          <w:rFonts w:ascii="Arial" w:hAnsi="Arial" w:cs="Arial"/>
          <w:sz w:val="18"/>
          <w:szCs w:val="18"/>
          <w:lang w:val="ru-RU"/>
          <w:rPrChange w:id="240" w:author="USER" w:date="2020-02-11T13:24:00Z">
            <w:rPr>
              <w:rFonts w:ascii="Arial" w:hAnsi="Arial" w:cs="Arial"/>
              <w:sz w:val="18"/>
              <w:szCs w:val="18"/>
              <w:lang w:val="en-US"/>
            </w:rPr>
          </w:rPrChange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4"/>
      </w:tblGrid>
      <w:tr w:rsidR="008D14ED" w:rsidRPr="00CF6869" w14:paraId="030D0297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884B" w14:textId="77777777"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A30D" w14:textId="77777777"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2.4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Преминаване към схеми по управление на околната среда и одитиране и към биологични аквакултури</w:t>
            </w:r>
          </w:p>
        </w:tc>
      </w:tr>
      <w:tr w:rsidR="008D14ED" w:rsidRPr="004B6F2B" w14:paraId="1506D1C8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1EAB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485C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>Член 53</w:t>
            </w:r>
          </w:p>
        </w:tc>
      </w:tr>
      <w:tr w:rsidR="008D14ED" w:rsidRPr="004B6F2B" w14:paraId="5943CD8C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AFC3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97F7" w14:textId="77777777" w:rsidR="008D14ED" w:rsidRPr="004B6F2B" w:rsidRDefault="00CA2366" w:rsidP="00CA236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8D14ED" w:rsidRPr="004B6F2B" w14:paraId="107F9F3B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6681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12E5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14:paraId="43F2D9C0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4B37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39F8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14:paraId="76410E6A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81ED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3F82" w14:textId="77777777" w:rsidR="003102A3" w:rsidRPr="00A11DB8" w:rsidRDefault="00A11DB8" w:rsidP="00A11DB8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Критерии </w:t>
            </w:r>
            <w:r w:rsidRPr="00A11DB8">
              <w:rPr>
                <w:rFonts w:ascii="Arial" w:hAnsi="Arial" w:cs="Arial"/>
                <w:b/>
                <w:sz w:val="18"/>
                <w:szCs w:val="18"/>
                <w:lang w:val="bg-BG"/>
              </w:rPr>
              <w:t>за участието</w:t>
            </w:r>
            <w:r w:rsidR="00F21A16" w:rsidRPr="00A11DB8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в схемите на Общността по управление на околната среда и одитиране (СОУОСО) </w:t>
            </w:r>
            <w:r w:rsidRPr="00A11DB8">
              <w:rPr>
                <w:rFonts w:ascii="Arial" w:hAnsi="Arial" w:cs="Arial"/>
                <w:b/>
                <w:sz w:val="18"/>
                <w:szCs w:val="18"/>
                <w:lang w:val="bg-BG"/>
              </w:rPr>
              <w:t>в съответствие с Регламент (ЕО) № 761/2001 на Европейския парламент и на Съвета:</w:t>
            </w:r>
          </w:p>
          <w:p w14:paraId="7E3A32F8" w14:textId="77777777" w:rsidR="003102A3" w:rsidRDefault="006B612A" w:rsidP="00A11DB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Проектът е свързан с обект за </w:t>
            </w:r>
            <w:r w:rsidRPr="00B323DC">
              <w:rPr>
                <w:rFonts w:ascii="Arial" w:hAnsi="Arial" w:cs="Arial"/>
                <w:sz w:val="18"/>
                <w:szCs w:val="18"/>
                <w:lang w:val="bg-BG"/>
              </w:rPr>
              <w:t>аквакултури,</w:t>
            </w:r>
            <w:r w:rsidR="00A11DB8" w:rsidRPr="00CF6869">
              <w:rPr>
                <w:rFonts w:ascii="Arial" w:hAnsi="Arial" w:cs="Arial"/>
                <w:sz w:val="18"/>
                <w:szCs w:val="18"/>
                <w:lang w:val="ru-RU"/>
                <w:rPrChange w:id="241" w:author="USER" w:date="2020-02-11T13:24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 xml:space="preserve"> </w:t>
            </w:r>
            <w:r w:rsidR="00B323DC" w:rsidRPr="00B323DC">
              <w:rPr>
                <w:rFonts w:ascii="Arial" w:hAnsi="Arial" w:cs="Arial"/>
                <w:sz w:val="18"/>
                <w:szCs w:val="18"/>
                <w:lang w:val="bg-BG"/>
              </w:rPr>
              <w:t>в</w:t>
            </w:r>
            <w:r w:rsidR="00B323DC">
              <w:rPr>
                <w:lang w:val="bg-BG"/>
              </w:rPr>
              <w:t xml:space="preserve"> </w:t>
            </w:r>
            <w:r w:rsidR="00A11DB8" w:rsidRPr="00A11DB8">
              <w:rPr>
                <w:rFonts w:ascii="Arial" w:hAnsi="Arial" w:cs="Arial"/>
                <w:sz w:val="18"/>
                <w:szCs w:val="18"/>
                <w:lang w:val="bg-BG"/>
              </w:rPr>
              <w:t xml:space="preserve">които </w:t>
            </w:r>
            <w:r w:rsidR="00B323DC">
              <w:rPr>
                <w:rFonts w:ascii="Arial" w:hAnsi="Arial" w:cs="Arial"/>
                <w:sz w:val="18"/>
                <w:szCs w:val="18"/>
                <w:lang w:val="bg-BG"/>
              </w:rPr>
              <w:t xml:space="preserve">се </w:t>
            </w:r>
            <w:r w:rsidR="00A11DB8" w:rsidRPr="00A11DB8">
              <w:rPr>
                <w:rFonts w:ascii="Arial" w:hAnsi="Arial" w:cs="Arial"/>
                <w:sz w:val="18"/>
                <w:szCs w:val="18"/>
                <w:lang w:val="bg-BG"/>
              </w:rPr>
              <w:t>прилагат европейски или международни стандарти по екологични въпроси от значение за СОУОСО</w:t>
            </w:r>
            <w:r w:rsidR="00A11DB8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B323DC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  <w:r w:rsidR="00A11DB8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19C23EA5" w14:textId="77777777" w:rsidR="005F39E2" w:rsidRDefault="005F39E2" w:rsidP="00A11DB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 Проектното предложение се изпълнява в обект за аквакултури, който произвежда биологична продукция –</w:t>
            </w:r>
            <w:r w:rsidR="00BF0BA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4BE9FECE" w14:textId="77777777" w:rsidR="00B323DC" w:rsidRDefault="000F41EC" w:rsidP="00CA454D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B323D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води до 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формиране на 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фирмена политика в областта на околната среда, която е подходяща 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>за естеството, мащаба и екологи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чното въздействие, което оказва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дейност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та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>продукти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те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и услуги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те на обекта за аквакултури –</w:t>
            </w:r>
            <w:r w:rsidR="005F39E2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2D13A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  <w:r w:rsidR="005F39E2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6AE10DE2" w14:textId="77777777" w:rsidR="00A11DB8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. Проектът създава и поддържа 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>документирани процедури за редовно наблюдение и измерване на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ключовите характеристики на извършваните от 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>стопанството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операции и дейности, които могат да имат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>значително въздействие върху околната среда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>, включително и коригиращи действия –</w:t>
            </w:r>
            <w:r w:rsidR="002D1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56DE8A44" w14:textId="77777777" w:rsidR="006D4FC8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5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 xml:space="preserve">. Проектът </w:t>
            </w:r>
            <w:r w:rsidR="002D13A4">
              <w:rPr>
                <w:rFonts w:ascii="Arial" w:hAnsi="Arial" w:cs="Arial"/>
                <w:sz w:val="18"/>
                <w:szCs w:val="18"/>
                <w:lang w:val="bg-BG"/>
              </w:rPr>
              <w:t>предвижда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 xml:space="preserve"> обучението на всички служители на обекта за аквакултури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и споделянето </w:t>
            </w:r>
            <w:r w:rsidRPr="000F41EC">
              <w:rPr>
                <w:rFonts w:ascii="Arial" w:hAnsi="Arial" w:cs="Arial"/>
                <w:sz w:val="18"/>
                <w:szCs w:val="18"/>
                <w:lang w:val="bg-BG"/>
              </w:rPr>
              <w:t>знания и о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пит с други производители на аквакултури по  отношение на опазването на 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>околната среда –</w:t>
            </w:r>
            <w:r w:rsidR="005F39E2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326B3396" w14:textId="77777777" w:rsidR="005A2F4F" w:rsidRDefault="005A2F4F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Максимален общ брой точки – 100</w:t>
            </w:r>
          </w:p>
          <w:p w14:paraId="55A6D603" w14:textId="77777777" w:rsidR="005A2F4F" w:rsidRDefault="005A2F4F" w:rsidP="005A2F4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5A2F4F">
              <w:rPr>
                <w:rFonts w:ascii="Arial" w:hAnsi="Arial" w:cs="Arial"/>
                <w:b/>
                <w:sz w:val="18"/>
                <w:szCs w:val="18"/>
                <w:lang w:val="bg-BG"/>
              </w:rPr>
              <w:t>Критерии за преминаването от традиционните производствени методи в областта на аквакултурите към биологични аквакултури по смисъла на Регламент (ЕО) № 834/2007 на Съвета и в съответствие с Регламент (ЕО) № 710/2009 на Комисията</w:t>
            </w: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14:paraId="7C6D06BB" w14:textId="77777777" w:rsidR="005A2F4F" w:rsidRDefault="005A2F4F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A956F4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е свързано с обект за аквакултури, който участва в схеми на Общността по управление</w:t>
            </w:r>
            <w:r w:rsidR="00A956F4" w:rsidRPr="00CF6869">
              <w:rPr>
                <w:lang w:val="ru-RU"/>
                <w:rPrChange w:id="242" w:author="USER" w:date="2020-02-11T13:24:00Z">
                  <w:rPr/>
                </w:rPrChange>
              </w:rPr>
              <w:t xml:space="preserve"> </w:t>
            </w:r>
            <w:r w:rsidR="00A956F4" w:rsidRPr="00A956F4">
              <w:rPr>
                <w:rFonts w:ascii="Arial" w:hAnsi="Arial" w:cs="Arial"/>
                <w:sz w:val="18"/>
                <w:szCs w:val="18"/>
                <w:lang w:val="bg-BG"/>
              </w:rPr>
              <w:t>на околната среда и одитиране (СОУОСО), създадени с Регламент (ЕО) № 761/2001 на Европейския парламент и на Съвета</w:t>
            </w:r>
            <w:r w:rsidR="00A956F4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A956F4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7DA8255F" w14:textId="77777777" w:rsidR="00A956F4" w:rsidRDefault="00A956F4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</w:t>
            </w:r>
            <w:r w:rsidRPr="00A956F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Проектът ще се изпълнява в специализиран обект за отглеждане и развъждане на аквакултури с басейнови производствени мощности от земно-насипен тип –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</w:p>
          <w:p w14:paraId="36AEAE04" w14:textId="77777777" w:rsidR="00A956F4" w:rsidRPr="00F53732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A956F4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обхваща всички производствени аспекти като се прилага </w:t>
            </w:r>
            <w:r w:rsidR="00F7465C" w:rsidRPr="00F53732">
              <w:rPr>
                <w:rFonts w:ascii="Arial" w:hAnsi="Arial" w:cs="Arial"/>
                <w:i/>
                <w:sz w:val="18"/>
                <w:szCs w:val="18"/>
                <w:lang w:val="bg-BG"/>
              </w:rPr>
              <w:t>muta</w:t>
            </w:r>
            <w:r w:rsidR="004B7096" w:rsidRPr="00F53732">
              <w:rPr>
                <w:rFonts w:ascii="Arial" w:hAnsi="Arial" w:cs="Arial"/>
                <w:i/>
                <w:sz w:val="18"/>
                <w:szCs w:val="18"/>
                <w:lang w:val="bg-BG"/>
              </w:rPr>
              <w:t>t</w:t>
            </w:r>
            <w:r w:rsidR="00F7465C" w:rsidRPr="00F53732">
              <w:rPr>
                <w:rFonts w:ascii="Arial" w:hAnsi="Arial" w:cs="Arial"/>
                <w:i/>
                <w:sz w:val="18"/>
                <w:szCs w:val="18"/>
                <w:lang w:val="bg-BG"/>
              </w:rPr>
              <w:t xml:space="preserve">is mutandis 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>(</w:t>
            </w:r>
            <w:r w:rsidR="004B7096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„с необходимите промени“ или 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>„като се променят нещата, които трябва да се променят“) за обекта за аквакултури, предмет на проекта –</w:t>
            </w:r>
            <w:r w:rsidR="00115204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BF199E" w:rsidRPr="00F53732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665696B5" w14:textId="77777777" w:rsidR="00F7465C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F7465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>Проектът предвижда отглеждането и развъждането на аквакултури единствено по биологичен начин –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A8714C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22E093FE" w14:textId="77777777" w:rsidR="004B7096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 xml:space="preserve">. Проектът предвижда </w:t>
            </w:r>
            <w:r w:rsidR="009968D6">
              <w:rPr>
                <w:rFonts w:ascii="Arial" w:hAnsi="Arial" w:cs="Arial"/>
                <w:sz w:val="18"/>
                <w:szCs w:val="18"/>
                <w:lang w:val="bg-BG"/>
              </w:rPr>
              <w:t xml:space="preserve">в обекта за аквакултури 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 xml:space="preserve">да се отглеждат </w:t>
            </w:r>
            <w:r w:rsidR="009968D6">
              <w:rPr>
                <w:rFonts w:ascii="Arial" w:hAnsi="Arial" w:cs="Arial"/>
                <w:sz w:val="18"/>
                <w:szCs w:val="18"/>
                <w:lang w:val="bg-BG"/>
              </w:rPr>
              <w:t>единствено видове с местен произход (доказателства за техният произход) – 20 точки</w:t>
            </w:r>
          </w:p>
          <w:p w14:paraId="1C9A42E1" w14:textId="77777777" w:rsidR="009968D6" w:rsidRDefault="000F41EC" w:rsidP="00DA0171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9968D6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9657BC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предвижда специфичните изисквания към условията на отглеждането на аквакултурите да са близки до естествените</w:t>
            </w:r>
            <w:r w:rsidR="00DA0171">
              <w:rPr>
                <w:rFonts w:ascii="Arial" w:hAnsi="Arial" w:cs="Arial"/>
                <w:sz w:val="18"/>
                <w:szCs w:val="18"/>
                <w:lang w:val="bg-BG"/>
              </w:rPr>
              <w:t>, като се има предвид пространствения фактор, физико-химичните параметри на водата, температурен и светлинен режим, вид, материали и конструкция на производствените съоръжения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BE794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 xml:space="preserve">посадка </w:t>
            </w:r>
            <w:r w:rsidR="00BE794D">
              <w:rPr>
                <w:rFonts w:ascii="Arial" w:hAnsi="Arial" w:cs="Arial"/>
                <w:sz w:val="18"/>
                <w:szCs w:val="18"/>
                <w:lang w:val="bg-BG"/>
              </w:rPr>
              <w:t>и др.</w:t>
            </w:r>
            <w:r w:rsidR="009657BC">
              <w:rPr>
                <w:rFonts w:ascii="Arial" w:hAnsi="Arial" w:cs="Arial"/>
                <w:sz w:val="18"/>
                <w:szCs w:val="18"/>
                <w:lang w:val="bg-BG"/>
              </w:rPr>
              <w:t xml:space="preserve"> – 10 точки</w:t>
            </w:r>
          </w:p>
          <w:p w14:paraId="65046FC7" w14:textId="77777777" w:rsidR="00E92028" w:rsidRPr="003C64B5" w:rsidRDefault="00BE794D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E794D">
              <w:rPr>
                <w:rFonts w:ascii="Arial" w:hAnsi="Arial" w:cs="Arial"/>
                <w:sz w:val="18"/>
                <w:szCs w:val="18"/>
                <w:lang w:val="bg-BG"/>
              </w:rPr>
              <w:t>Максимален общ брой точки – 100</w:t>
            </w:r>
          </w:p>
        </w:tc>
      </w:tr>
    </w:tbl>
    <w:p w14:paraId="38D2F2A4" w14:textId="77777777" w:rsidR="008D14ED" w:rsidRPr="004B6F2B" w:rsidRDefault="008D14ED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D14ED" w:rsidRPr="004B6F2B" w14:paraId="1C03BA84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5A6B" w14:textId="77777777"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705E" w14:textId="77777777" w:rsidR="008D14ED" w:rsidRPr="0089135C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2.5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Аквакултури, осигуряващи екологични услуги</w:t>
            </w:r>
          </w:p>
        </w:tc>
      </w:tr>
      <w:tr w:rsidR="008D14ED" w:rsidRPr="004B6F2B" w14:paraId="6E91553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10E0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40AF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54</w:t>
            </w:r>
          </w:p>
        </w:tc>
      </w:tr>
      <w:tr w:rsidR="008D14ED" w:rsidRPr="00CF6869" w14:paraId="0FB9F148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D813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3AA1" w14:textId="77777777" w:rsidR="008D14ED" w:rsidRPr="004B6F2B" w:rsidRDefault="00E92028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, в съответствие с чл. 95, пар. 1, 2 „д“ и 3 от Регламент №</w:t>
            </w:r>
            <w:r w:rsidR="00435C44" w:rsidRPr="00CF6869">
              <w:rPr>
                <w:rFonts w:ascii="Arial" w:hAnsi="Arial" w:cs="Arial"/>
                <w:sz w:val="18"/>
                <w:szCs w:val="18"/>
                <w:lang w:val="ru-RU"/>
                <w:rPrChange w:id="243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508/2014</w:t>
            </w:r>
          </w:p>
        </w:tc>
      </w:tr>
      <w:tr w:rsidR="008D14ED" w:rsidRPr="004B6F2B" w14:paraId="7110000A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12DF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EC4C" w14:textId="77777777" w:rsidR="008D14ED" w:rsidRPr="004B6F2B" w:rsidRDefault="008D14ED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14:paraId="2669446F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7712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B5B2" w14:textId="77777777" w:rsidR="008D14ED" w:rsidRPr="004B6F2B" w:rsidRDefault="008D14ED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14:paraId="4A94C6EA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6D7" w14:textId="77777777"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F8A4" w14:textId="77777777" w:rsidR="00921E25" w:rsidRPr="00D428FA" w:rsidRDefault="00921E25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1. Проектът се из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пълнява в 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обект за аквакултури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, ко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й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то</w:t>
            </w:r>
            <w:r w:rsidR="00763DFB" w:rsidRPr="00CF6869">
              <w:rPr>
                <w:rFonts w:ascii="Arial" w:hAnsi="Arial" w:cs="Arial"/>
                <w:sz w:val="18"/>
                <w:szCs w:val="18"/>
                <w:lang w:val="ru-RU"/>
                <w:rPrChange w:id="244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регистриран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по чл. 25 от Закона за рибарството и аквакултурите 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за развъждане и отглеждане на риба и други водни организми от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:</w:t>
            </w:r>
          </w:p>
          <w:p w14:paraId="4A3290CE" w14:textId="77777777" w:rsidR="00921E25" w:rsidRPr="00D428FA" w:rsidRDefault="00921E25" w:rsidP="003C64B5">
            <w:pPr>
              <w:ind w:left="74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до 5 години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10EA17F7" w14:textId="77777777" w:rsidR="00921E25" w:rsidRPr="00D428FA" w:rsidRDefault="00921E25" w:rsidP="003C64B5">
            <w:pPr>
              <w:ind w:left="74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от 5 до 10 години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7FA60C22" w14:textId="77777777" w:rsidR="00921E25" w:rsidRPr="00D428FA" w:rsidRDefault="00921E25" w:rsidP="003C64B5">
            <w:pPr>
              <w:ind w:left="74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над 10 години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0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202C7767" w14:textId="77777777" w:rsidR="00492E9E" w:rsidRPr="00D428FA" w:rsidRDefault="00921E25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се изпълнява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в:</w:t>
            </w:r>
          </w:p>
          <w:p w14:paraId="64ED786B" w14:textId="77777777" w:rsidR="00492E9E" w:rsidRPr="00D428FA" w:rsidRDefault="00492E9E" w:rsidP="003C64B5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- непълносистемно рибовъдно стопанство – 10 точки</w:t>
            </w:r>
          </w:p>
          <w:p w14:paraId="05317E16" w14:textId="77777777" w:rsidR="00921E25" w:rsidRPr="00D428FA" w:rsidRDefault="00492E9E" w:rsidP="003C64B5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пълносистемно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рибовъдно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стопанство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– 2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</w:p>
          <w:p w14:paraId="56BEC3F8" w14:textId="77777777" w:rsidR="00F10E3A" w:rsidRPr="00D428FA" w:rsidRDefault="006C424E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 Обектът</w:t>
            </w:r>
            <w:r w:rsidR="00F10E3A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аквакултури е:</w:t>
            </w:r>
          </w:p>
          <w:p w14:paraId="6F70E0D9" w14:textId="77777777" w:rsidR="00F10E3A" w:rsidRPr="00D428FA" w:rsidRDefault="00F10E3A" w:rsidP="003C64B5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- изграден с друго основно п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редназначение, но се използва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за</w:t>
            </w:r>
            <w:r w:rsidRPr="00CF6869">
              <w:rPr>
                <w:lang w:val="ru-RU"/>
                <w:rPrChange w:id="245" w:author="USER" w:date="2020-02-11T13:24:00Z">
                  <w:rPr/>
                </w:rPrChange>
              </w:rPr>
              <w:t xml:space="preserve">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развъждане и отглеждане на риба и други водни организми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586EEA47" w14:textId="77777777" w:rsidR="00F10E3A" w:rsidRPr="00D428FA" w:rsidRDefault="00F10E3A" w:rsidP="003C64B5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- изграден като специализиран обект</w:t>
            </w:r>
            <w:r w:rsidRPr="00CF6869">
              <w:rPr>
                <w:lang w:val="ru-RU"/>
                <w:rPrChange w:id="246" w:author="USER" w:date="2020-02-11T13:24:00Z">
                  <w:rPr/>
                </w:rPrChange>
              </w:rPr>
              <w:t xml:space="preserve">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за развъждане и отглеждане на риба и други водни организми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 xml:space="preserve"> 20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321E92F7" w14:textId="77777777" w:rsidR="00921E25" w:rsidRPr="00921E25" w:rsidRDefault="00D0609F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921E25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се изпълнява в за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>щитена зона по „Натура 2000” – 2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  <w:r w:rsidR="00422AC8" w:rsidRPr="00921E25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  <w:p w14:paraId="59F8DA28" w14:textId="77777777" w:rsidR="00422AC8" w:rsidRPr="00921E25" w:rsidRDefault="00D0609F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921E25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Проектът е свър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 xml:space="preserve">зан с опазване на видове, които 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са включени в Червената книга на Р.Бъ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>лгария и/или Приложение 3 на Закона за биологичното разнообразие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 xml:space="preserve"> 5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3AD614DC" w14:textId="77777777" w:rsidR="00921E25" w:rsidRPr="00921E25" w:rsidRDefault="00D0609F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8581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6</w:t>
            </w:r>
            <w:r w:rsidR="00422AC8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74487C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Производството в обекта за аквакултури е обвързано със спазване на забрани и 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>ограничения</w:t>
            </w:r>
            <w:r w:rsidR="0074487C" w:rsidRPr="0058581B">
              <w:rPr>
                <w:rFonts w:ascii="Arial" w:hAnsi="Arial" w:cs="Arial"/>
                <w:sz w:val="18"/>
                <w:szCs w:val="18"/>
                <w:lang w:val="bg-BG"/>
              </w:rPr>
              <w:t>, произтичащи от Планове за управление на защитени</w:t>
            </w:r>
            <w:r w:rsidR="00E7685B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зони, Планове за управление на защитени територии </w:t>
            </w:r>
            <w:r w:rsidR="0074487C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или </w:t>
            </w:r>
            <w:r w:rsidR="00E7685B" w:rsidRPr="0058581B">
              <w:rPr>
                <w:rFonts w:ascii="Arial" w:hAnsi="Arial" w:cs="Arial"/>
                <w:sz w:val="18"/>
                <w:szCs w:val="18"/>
                <w:lang w:val="bg-BG"/>
              </w:rPr>
              <w:t>Планове за управление на речните басейни –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 xml:space="preserve"> 10</w:t>
            </w:r>
            <w:r w:rsidR="00E7685B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41EB1E14" w14:textId="77777777" w:rsidR="00921E25" w:rsidRPr="00921E25" w:rsidRDefault="0058581B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921E25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</w:t>
            </w:r>
            <w:r w:rsidR="002D13A4" w:rsidRPr="0058581B">
              <w:rPr>
                <w:rFonts w:ascii="Arial" w:hAnsi="Arial" w:cs="Arial"/>
                <w:sz w:val="18"/>
                <w:szCs w:val="18"/>
                <w:lang w:val="bg-BG"/>
              </w:rPr>
              <w:t>предвижда дейности по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разпространение на знания</w:t>
            </w:r>
            <w:r w:rsidR="00422AC8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и опит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C1262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по  отношение на опазването, възстановяването и устойчивото ползване 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на околната среда </w:t>
            </w:r>
            <w:r w:rsidR="007C1262" w:rsidRPr="0058581B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73EDBD27" w14:textId="77777777" w:rsidR="00921E25" w:rsidRDefault="00921E25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027E83D9" w14:textId="77777777" w:rsidR="008D14ED" w:rsidRPr="004B6F2B" w:rsidRDefault="00FA4889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общ брой точки 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 xml:space="preserve">– </w:t>
            </w:r>
            <w:r w:rsidR="00921E25" w:rsidRPr="00921E25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</w:tr>
    </w:tbl>
    <w:p w14:paraId="489FE9DC" w14:textId="77777777" w:rsidR="008D14ED" w:rsidRPr="004B6F2B" w:rsidRDefault="008D14ED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CC7BF2" w:rsidRPr="004B6F2B" w14:paraId="34AD1A4D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6827" w14:textId="77777777" w:rsidR="00CC7BF2" w:rsidRPr="004B6F2B" w:rsidRDefault="00CC7BF2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61BB" w14:textId="77777777" w:rsidR="00CC7BF2" w:rsidRPr="004B6F2B" w:rsidRDefault="00CC7BF2" w:rsidP="00507AD8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3</w:t>
            </w:r>
            <w:r w:rsidR="00507AD8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 Контрол и изпълнение</w:t>
            </w:r>
          </w:p>
        </w:tc>
      </w:tr>
      <w:tr w:rsidR="00CC7BF2" w:rsidRPr="004B6F2B" w14:paraId="2E6524C7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CDDE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ABF2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76. Контрол и изпълнение</w:t>
            </w:r>
          </w:p>
        </w:tc>
      </w:tr>
      <w:tr w:rsidR="00CC7BF2" w:rsidRPr="004B6F2B" w14:paraId="554CF28F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B32B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6066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CC7BF2" w:rsidRPr="004B6F2B" w14:paraId="7AB3E5DE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390F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B782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4B6F2B" w14:paraId="40029ECF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6836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D57A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CF6869" w14:paraId="5E6BBCC3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3DD8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6EB9" w14:textId="77777777" w:rsidR="00CC7BF2" w:rsidRPr="004B6F2B" w:rsidRDefault="00CC7BF2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 одобрение за изпълнение по мярка 3.1. Контрол и изпълнение подлежат единствено проекти в следните направления:</w:t>
            </w:r>
          </w:p>
          <w:p w14:paraId="547C6E39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Oсъществяване на приетите съгласно член 102, параграф 4 от Регламент (ЕО) № 1224/2009 планове за действие с оглед отстраняването на нередности в системата за контрол на дадена държава членка;</w:t>
            </w:r>
          </w:p>
          <w:p w14:paraId="449D5154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Предприемане на действията, определени съгласно член 19, параграф 2 от Регламент (ЕС) № 1303/2013, с цел да се осигури административен капацитет за прилагането на система на Съюза за контрол, инспекции и изпълнение съгласно приложение IV към Регламент (ЕС) № 508/2014;</w:t>
            </w:r>
          </w:p>
          <w:p w14:paraId="6245EE70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3.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Въвеждане на системи за валидиране на данни съгласно член 109 от Регламент (ЕО) № 1224/2009 и по-специално осъществяване на проекти, в рамките на които се използват общи стандартни формати или се засилва оперативната съвместимост между системите на държавите членки;</w:t>
            </w:r>
          </w:p>
          <w:p w14:paraId="2FD9203F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4.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Контрол и изпълнение на задължението за разтоварване на сушата на целия улов съгласно член 15 от Регламент (ЕС) № 1380/2013, включително промени в системите за контрол на държавите членки, свързани със спазването на това задължение;</w:t>
            </w:r>
          </w:p>
          <w:p w14:paraId="37B6D765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5.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Контрол и изпълнение на схемата за сертифициране на улова, предвидена в глава III от Регламент (ЕО) № 1005/2008;</w:t>
            </w:r>
          </w:p>
          <w:p w14:paraId="7C72149B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6.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Осъществяване на проекти за сертифициране, проверка и измерване на мощността на двигателите;</w:t>
            </w:r>
          </w:p>
          <w:p w14:paraId="3F8D731F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7.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Прилагане на специалните програми за контрол и инспекции, приети съгласно член 95, параграф 4 от Регламент (ЕО) № 1224/2009;</w:t>
            </w:r>
          </w:p>
          <w:p w14:paraId="30864CFF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8.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Координиране на контрола в съответствие с член 15 от Регламент (ЕО) № 768/2005;</w:t>
            </w:r>
          </w:p>
          <w:p w14:paraId="2B449939" w14:textId="77777777"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9.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Контрол и изпълнение на изискванията за проследимост, включително системите за етикетиране, с цел да се осигури надеждна информация за потребителите съгласно член 58 от Регламент (ЕО) № 1224/2009 и член 67, параграф 6 от Регламент за изпълнение (ЕС) № 404/2011.</w:t>
            </w:r>
          </w:p>
          <w:p w14:paraId="01B6D73C" w14:textId="77777777" w:rsidR="00CC7BF2" w:rsidRPr="003E6A5F" w:rsidRDefault="00CC7BF2" w:rsidP="003E6A5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3E6A5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прилагането на системата за  контрол на Република България. </w:t>
            </w:r>
          </w:p>
        </w:tc>
      </w:tr>
    </w:tbl>
    <w:p w14:paraId="663565DF" w14:textId="77777777" w:rsidR="00CC7BF2" w:rsidRPr="004B6F2B" w:rsidRDefault="00CC7BF2" w:rsidP="00CC7BF2">
      <w:pPr>
        <w:rPr>
          <w:rFonts w:ascii="Arial" w:hAnsi="Arial" w:cs="Arial"/>
          <w:sz w:val="18"/>
          <w:szCs w:val="18"/>
          <w:lang w:val="bg-BG" w:eastAsia="en-US"/>
        </w:rPr>
      </w:pPr>
    </w:p>
    <w:p w14:paraId="29921579" w14:textId="77777777" w:rsidR="000856D9" w:rsidRPr="004B6F2B" w:rsidRDefault="000856D9" w:rsidP="00CC7BF2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7227"/>
      </w:tblGrid>
      <w:tr w:rsidR="00CC7BF2" w:rsidRPr="004B6F2B" w14:paraId="78938E6C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874A" w14:textId="77777777" w:rsidR="00CC7BF2" w:rsidRPr="004B6F2B" w:rsidRDefault="00CC7BF2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14E6" w14:textId="77777777" w:rsidR="00CC7BF2" w:rsidRPr="004B6F2B" w:rsidRDefault="00CC7BF2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3.2. Събиране на данни</w:t>
            </w:r>
          </w:p>
        </w:tc>
      </w:tr>
      <w:tr w:rsidR="00CC7BF2" w:rsidRPr="004B6F2B" w14:paraId="294ECB97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C164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6F26B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77. Събиране на данни</w:t>
            </w:r>
          </w:p>
        </w:tc>
      </w:tr>
      <w:tr w:rsidR="00CC7BF2" w:rsidRPr="004B6F2B" w14:paraId="452EB81D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15BA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F716A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CC7BF2" w:rsidRPr="004B6F2B" w14:paraId="672FA3B3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0AC0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Минимален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35E7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4B6F2B" w14:paraId="63955E69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8007E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BEB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CF6869" w14:paraId="6C654D80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3CC64" w14:textId="77777777"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07E5" w14:textId="77777777" w:rsidR="00CC7BF2" w:rsidRPr="004B6F2B" w:rsidRDefault="00CC7BF2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 одобрение за изпълнение по мярка 3.2. Събиране на данни, подлежат единствено проекти в следните направления:</w:t>
            </w:r>
          </w:p>
          <w:p w14:paraId="009CC7DE" w14:textId="77777777" w:rsidR="00CC7BF2" w:rsidRPr="004B6F2B" w:rsidRDefault="00CC7BF2" w:rsidP="003C64B5">
            <w:pPr>
              <w:numPr>
                <w:ilvl w:val="3"/>
                <w:numId w:val="5"/>
              </w:numPr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Събиране на данни за рибарството</w:t>
            </w:r>
          </w:p>
          <w:p w14:paraId="19AC43CD" w14:textId="77777777" w:rsidR="00CC7BF2" w:rsidRPr="004B6F2B" w:rsidRDefault="00CC7BF2" w:rsidP="003C64B5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Събиране на данни за аквакултурните стопанства</w:t>
            </w:r>
          </w:p>
          <w:p w14:paraId="00B1D323" w14:textId="77777777" w:rsidR="00CC7BF2" w:rsidRPr="004B6F2B" w:rsidRDefault="00CC7BF2" w:rsidP="003C64B5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Събиране на данни за преработвателната индустрия</w:t>
            </w:r>
          </w:p>
          <w:p w14:paraId="40FDA584" w14:textId="77777777" w:rsidR="00CC7BF2" w:rsidRPr="004B6F2B" w:rsidRDefault="00CC7BF2" w:rsidP="003C64B5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Годишни доклади</w:t>
            </w:r>
          </w:p>
          <w:p w14:paraId="5DC39933" w14:textId="77777777" w:rsidR="00CC7BF2" w:rsidRPr="004B6F2B" w:rsidRDefault="00CC7BF2" w:rsidP="003C64B5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Пелагични трални изследвания</w:t>
            </w:r>
          </w:p>
          <w:p w14:paraId="33D917DD" w14:textId="77777777" w:rsidR="00CC7BF2" w:rsidRPr="004B6F2B" w:rsidRDefault="00CC7BF2" w:rsidP="003C64B5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Дънни трални изследвания</w:t>
            </w:r>
          </w:p>
          <w:p w14:paraId="2A754710" w14:textId="77777777" w:rsidR="00CC7BF2" w:rsidRPr="004B6F2B" w:rsidRDefault="00CC7BF2" w:rsidP="003C64B5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Годишни планове</w:t>
            </w:r>
          </w:p>
          <w:p w14:paraId="7033F91E" w14:textId="77777777" w:rsidR="00CC7BF2" w:rsidRDefault="000E764A" w:rsidP="003C64B5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Организация и у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частие в срещи свързани с изпълнението на задълженията по събиране на данни</w:t>
            </w:r>
          </w:p>
          <w:p w14:paraId="14E8D89B" w14:textId="77777777" w:rsidR="000E764A" w:rsidRPr="000E764A" w:rsidRDefault="000E764A" w:rsidP="003C64B5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  <w:tab w:val="num" w:pos="567"/>
              </w:tabs>
              <w:ind w:left="56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E764A">
              <w:rPr>
                <w:rFonts w:ascii="Arial" w:hAnsi="Arial" w:cs="Arial"/>
                <w:sz w:val="18"/>
                <w:szCs w:val="18"/>
                <w:lang w:val="bg-BG"/>
              </w:rPr>
              <w:t>Дейности по извършване на обучения на заинтересованите лица от сектор Рибарство и информиране (информационни кампании) на бранша за текущите разпоредби и изисквания по програмата за събиране на данни</w:t>
            </w:r>
          </w:p>
          <w:p w14:paraId="43CA6A94" w14:textId="77777777" w:rsidR="000E764A" w:rsidRPr="000E764A" w:rsidRDefault="000E764A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E764A">
              <w:rPr>
                <w:rFonts w:ascii="Arial" w:hAnsi="Arial" w:cs="Arial"/>
                <w:sz w:val="18"/>
                <w:szCs w:val="18"/>
                <w:lang w:val="bg-BG"/>
              </w:rPr>
              <w:t>10.   Модернизация на софтуера за събирането на данни</w:t>
            </w:r>
          </w:p>
          <w:p w14:paraId="4767996A" w14:textId="77777777" w:rsidR="00CC7BF2" w:rsidRDefault="00CC7BF2" w:rsidP="003E6A5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E6A5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събирането на данни в Република България. </w:t>
            </w:r>
          </w:p>
          <w:p w14:paraId="6C7555B1" w14:textId="77777777" w:rsidR="000E764A" w:rsidRPr="003E6A5F" w:rsidRDefault="000E764A" w:rsidP="003E6A5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0E764A"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  <w:t>По т.5 Пелагичните трални изследвания, могат да включват и хидроакустични изследвания.“</w:t>
            </w:r>
          </w:p>
        </w:tc>
      </w:tr>
    </w:tbl>
    <w:p w14:paraId="055B1E6A" w14:textId="77777777" w:rsidR="00CC7BF2" w:rsidRPr="004B6F2B" w:rsidRDefault="00CC7BF2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9"/>
        <w:gridCol w:w="7225"/>
      </w:tblGrid>
      <w:tr w:rsidR="007A0B06" w:rsidRPr="00CF6869" w14:paraId="26A532DE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862D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32A2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4.1. Подготвителна помощ за стратегии за ВОМР</w:t>
            </w:r>
          </w:p>
        </w:tc>
      </w:tr>
      <w:tr w:rsidR="007A0B06" w:rsidRPr="00CF6869" w14:paraId="7CD95893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231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559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62.Подпомагане от ЕФМДР за водено от общностите местно развитие</w:t>
            </w:r>
          </w:p>
        </w:tc>
      </w:tr>
      <w:tr w:rsidR="007A0B06" w:rsidRPr="004B6F2B" w14:paraId="34D85249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F8D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FAB2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5020BD4A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894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F23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14:paraId="7C273005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A36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EF33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48 895,75 лв. </w:t>
            </w:r>
          </w:p>
        </w:tc>
      </w:tr>
      <w:tr w:rsidR="007A0B06" w:rsidRPr="004B6F2B" w14:paraId="5DE5B6DA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2E6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469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Брой активни риболовни кораби, включително от дребномащабния крайбрежен риболов:</w:t>
            </w:r>
          </w:p>
          <w:p w14:paraId="3758B81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40 кораба - 20 т. </w:t>
            </w:r>
          </w:p>
          <w:p w14:paraId="619A992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41 до 60 кораба - 30 т. </w:t>
            </w:r>
          </w:p>
          <w:p w14:paraId="02F153DE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над 60 кораба - 50 т. </w:t>
            </w:r>
          </w:p>
          <w:p w14:paraId="7F2B2D0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или</w:t>
            </w:r>
          </w:p>
          <w:p w14:paraId="366C883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Брой на заетите в сектора на аквакултурите: </w:t>
            </w:r>
          </w:p>
          <w:p w14:paraId="7CB3A3B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25 FTE - 20 т. </w:t>
            </w:r>
          </w:p>
          <w:p w14:paraId="129D751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26 до 40 FTE - 30 т.</w:t>
            </w:r>
          </w:p>
          <w:p w14:paraId="3DA278EE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40 FTE - 50 т.</w:t>
            </w:r>
          </w:p>
          <w:p w14:paraId="1D06206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или</w:t>
            </w:r>
          </w:p>
          <w:p w14:paraId="0F16A089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Брой риболовни кораби по р. Дунав:</w:t>
            </w:r>
          </w:p>
          <w:p w14:paraId="72195E5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40 кораба - 20 т. </w:t>
            </w:r>
          </w:p>
          <w:p w14:paraId="52442C4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41 до 60 кораба - 30 т. </w:t>
            </w:r>
          </w:p>
          <w:p w14:paraId="1C62A9E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над 60 кораба - 50 т. </w:t>
            </w:r>
          </w:p>
          <w:p w14:paraId="101DF40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68270E2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Опит на един от партньорите по проекта -  30 т. </w:t>
            </w:r>
          </w:p>
          <w:p w14:paraId="3D56B9B2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Опит на двама  от партньорите по проекта -  40 т. </w:t>
            </w:r>
          </w:p>
          <w:p w14:paraId="431EBF1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Опит на трима  от партньорите по проекта или МИРГ изпълнявала СМР за периода 2007- 2013 - 50 т. </w:t>
            </w:r>
          </w:p>
          <w:p w14:paraId="0D960F5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50D6DCE9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брой точки:  100</w:t>
            </w:r>
          </w:p>
        </w:tc>
      </w:tr>
    </w:tbl>
    <w:p w14:paraId="50A4ABBA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p w14:paraId="585CD2F0" w14:textId="77777777" w:rsidR="000856D9" w:rsidRPr="004B6F2B" w:rsidRDefault="000856D9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7A0B06" w:rsidRPr="00CF6869" w14:paraId="72D79ED9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2F41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CA4C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4.2.</w:t>
            </w:r>
            <w:r w:rsidR="00507AD8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Изпълнение на стратегиите за водено от общностите местно развитие</w:t>
            </w:r>
          </w:p>
        </w:tc>
      </w:tr>
      <w:tr w:rsidR="007A0B06" w:rsidRPr="00CF6869" w14:paraId="3AEAD990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D17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5630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63. Изпълнение на стратегиите за водено от общностите местно развитие</w:t>
            </w:r>
          </w:p>
          <w:p w14:paraId="3E616EF7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14:paraId="32AE146A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4F5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8BC3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100 % публични бенефициенти</w:t>
            </w:r>
          </w:p>
          <w:p w14:paraId="333C7DAD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14:paraId="4663A03B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F3A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Минимален размер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5DDB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Неприложимо</w:t>
            </w:r>
          </w:p>
        </w:tc>
      </w:tr>
      <w:tr w:rsidR="007A0B06" w:rsidRPr="00CF6869" w14:paraId="6279577B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D31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C38FF" w14:textId="77777777" w:rsidR="007A0B06" w:rsidRPr="004B6F2B" w:rsidRDefault="007A0B06" w:rsidP="003C64B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>за еднофондова стратегия прилагана от МИРГ финансиран единствено със ср</w:t>
            </w:r>
            <w:r w:rsidR="003C64B5">
              <w:rPr>
                <w:rFonts w:ascii="Arial" w:hAnsi="Arial" w:cs="Arial"/>
                <w:sz w:val="18"/>
                <w:szCs w:val="18"/>
                <w:lang w:val="ru-RU"/>
              </w:rPr>
              <w:t xml:space="preserve">едства от ЕФМДР – 3 911 660,00 </w:t>
            </w: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лв. </w:t>
            </w:r>
          </w:p>
          <w:p w14:paraId="2A83785D" w14:textId="77777777" w:rsidR="007A0B06" w:rsidRPr="004B6F2B" w:rsidRDefault="007A0B06" w:rsidP="003C64B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>за многофондова стратегия прилага</w:t>
            </w:r>
            <w:r w:rsidR="003C64B5">
              <w:rPr>
                <w:rFonts w:ascii="Arial" w:hAnsi="Arial" w:cs="Arial"/>
                <w:sz w:val="18"/>
                <w:szCs w:val="18"/>
                <w:lang w:val="ru-RU"/>
              </w:rPr>
              <w:t>на от МИРГ - 2 933 745,00 лв.</w:t>
            </w:r>
          </w:p>
          <w:p w14:paraId="10AD4694" w14:textId="77777777" w:rsidR="007A0B06" w:rsidRPr="004B6F2B" w:rsidRDefault="007A0B06" w:rsidP="003C64B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>за многофондова стратегия прилагана о</w:t>
            </w:r>
            <w:r w:rsidR="003C64B5">
              <w:rPr>
                <w:rFonts w:ascii="Arial" w:hAnsi="Arial" w:cs="Arial"/>
                <w:sz w:val="18"/>
                <w:szCs w:val="18"/>
                <w:lang w:val="ru-RU"/>
              </w:rPr>
              <w:t>т МИГ - 97 791,50 лв.</w:t>
            </w:r>
          </w:p>
        </w:tc>
      </w:tr>
      <w:tr w:rsidR="007A0B06" w:rsidRPr="004B6F2B" w14:paraId="01C3EDCE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00F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0A86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Въвличане на местната общност в процеса по подготовка на стратегията (списъци с участници в процеса по консултиране, присъствени списъци от срещи, изявления в подкрепа на стратегията) – 10 точки</w:t>
            </w:r>
          </w:p>
          <w:p w14:paraId="2B58AE1E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отразява потребностите от развитие на територията (наличие на ясна и логична връзка между стратегията, предвидените дейности и SWOT анализа) – 10 точки</w:t>
            </w:r>
          </w:p>
          <w:p w14:paraId="041C7D0F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има приложими приоритети и цели (ясна структура на приоритетите, разписани цели, дейности и измерими индикатори за всеки приоритет– 10 точки</w:t>
            </w:r>
          </w:p>
          <w:p w14:paraId="53F658DA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Последователен план за действие (Планът за действие съдържа организиран списък с дейности, дейностите са ясно описани и са част от общата визия на стратегията) – 10 точки</w:t>
            </w:r>
          </w:p>
          <w:p w14:paraId="2CBB8A13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Бюджетът е логически разпределен по основните дейности и е в съответствие със стратегията (Бюджетът има ясна разбивка по позиции и е обвързан с плана за действие) – 10 точки</w:t>
            </w:r>
          </w:p>
          <w:p w14:paraId="31ACBD71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Финансовите средства са достатъчни за изпълнението на плана за действие (Планът за действие е осъществим, финансовите ресурси са изчислени за всяка позиция) – 10 точки</w:t>
            </w:r>
          </w:p>
          <w:p w14:paraId="4AEC56EA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допълва други интервенции от областта– 10 точки</w:t>
            </w:r>
          </w:p>
          <w:p w14:paraId="67CF380E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взаимодействие с други партньорства (партньорствата са идентифицирани и взаимодействието с МИРГ е описано) – 10 точки</w:t>
            </w:r>
          </w:p>
          <w:p w14:paraId="13A66441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Координация, осигуряваща синергия с други фондове използвани в района (заложени са системи за установяване на координация) – 10 точки</w:t>
            </w:r>
          </w:p>
          <w:p w14:paraId="7160CC0E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Опит и капацитет у партньорите (водещият партньор има опит в управлението на местните партньорства за развитие, Водещият партньор е посочил и описал функциите на членове на екипа, които да организират административното и финансово управление) – 10 точки</w:t>
            </w:r>
          </w:p>
          <w:p w14:paraId="29812900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Процедурите за работа и вземане на решение са ясни и прозрачни (системата за управление и контрол е ясно описана) – 10 точки</w:t>
            </w:r>
          </w:p>
          <w:p w14:paraId="5B0EBED6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Рибарския район е кохерентен и с достатъчна критична маса (съотношението между размера на територията, населението и местните ресурси позволява да се постигнат устойчиви резултати в развитието на района) – 10 точки</w:t>
            </w:r>
          </w:p>
          <w:p w14:paraId="5FBC0FC7" w14:textId="77777777"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Принос на стратегията за постигане на целите на Стратегията „Европа 2020“ за интелигентен, устойчив и приобщаващ растеж в ЕС  – 10 точки </w:t>
            </w:r>
          </w:p>
          <w:p w14:paraId="4CB61EA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Максимален брой точки: 130 </w:t>
            </w:r>
          </w:p>
        </w:tc>
      </w:tr>
    </w:tbl>
    <w:p w14:paraId="54869D39" w14:textId="77777777" w:rsidR="00CC7BF2" w:rsidRPr="004B6F2B" w:rsidRDefault="00CC7BF2">
      <w:pPr>
        <w:rPr>
          <w:rFonts w:ascii="Arial" w:hAnsi="Arial" w:cs="Arial"/>
          <w:sz w:val="18"/>
          <w:szCs w:val="18"/>
          <w:lang w:val="bg-BG"/>
        </w:rPr>
      </w:pPr>
    </w:p>
    <w:p w14:paraId="4B4A860D" w14:textId="77777777" w:rsidR="000856D9" w:rsidRPr="004B6F2B" w:rsidRDefault="000856D9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3"/>
      </w:tblGrid>
      <w:tr w:rsidR="007A0B06" w:rsidRPr="00CF6869" w14:paraId="43862E13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7240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A657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5.1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Планове за производство и предлагане на пазара</w:t>
            </w:r>
          </w:p>
        </w:tc>
      </w:tr>
      <w:tr w:rsidR="007A0B06" w:rsidRPr="004B6F2B" w14:paraId="02F929B5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9E9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EC4E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66</w:t>
            </w:r>
          </w:p>
        </w:tc>
      </w:tr>
      <w:tr w:rsidR="007A0B06" w:rsidRPr="004B6F2B" w14:paraId="31AECC6F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AF2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9B0C2" w14:textId="77777777" w:rsidR="007A0B06" w:rsidRPr="004B6F2B" w:rsidRDefault="003A374B" w:rsidP="003C64B5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CB551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12476633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7C8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A4A7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CF6869" w14:paraId="2DCE3B6A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6999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FFD4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 повече от 3 % от средната годишна стойност на продукцията, пусната на пазара от членовете на организацията на  производителите през предходните три календарни години</w:t>
            </w:r>
          </w:p>
        </w:tc>
      </w:tr>
      <w:tr w:rsidR="007A0B06" w:rsidRPr="00CF6869" w14:paraId="0AAABA63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0B5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5E39" w14:textId="77777777" w:rsidR="00513095" w:rsidRPr="004B6F2B" w:rsidRDefault="008E4497" w:rsidP="003C64B5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47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1.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Продължителност </w:t>
            </w:r>
            <w:proofErr w:type="gramStart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на плана</w:t>
            </w:r>
            <w:proofErr w:type="gramEnd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производство и предлагане на пазара:</w:t>
            </w:r>
          </w:p>
          <w:p w14:paraId="4E85AB70" w14:textId="77777777" w:rsidR="00513095" w:rsidRPr="004B6F2B" w:rsidRDefault="008E4497" w:rsidP="003C64B5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48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едногодишен план – 2 точки</w:t>
            </w:r>
          </w:p>
          <w:p w14:paraId="790ED5E7" w14:textId="77777777" w:rsidR="00513095" w:rsidRPr="004B6F2B" w:rsidRDefault="008E4497" w:rsidP="003C64B5">
            <w:pPr>
              <w:spacing w:after="120"/>
              <w:ind w:left="475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49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многогодишен план – 5 точки</w:t>
            </w:r>
          </w:p>
          <w:p w14:paraId="4931068A" w14:textId="77777777" w:rsidR="00513095" w:rsidRPr="004B6F2B" w:rsidRDefault="008E4497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50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2.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Брой включени </w:t>
            </w:r>
            <w:proofErr w:type="gramStart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в плана</w:t>
            </w:r>
            <w:proofErr w:type="gramEnd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производство и предлагане на пазара мерки за постигане на целите, определени в чл. 7 от Регламент (ЕС) № 1379/2013:</w:t>
            </w:r>
          </w:p>
          <w:p w14:paraId="78D4AD47" w14:textId="77777777" w:rsidR="00513095" w:rsidRPr="004B6F2B" w:rsidRDefault="008E4497" w:rsidP="003C64B5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51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2 до 5 мерки – 2 точки, </w:t>
            </w:r>
          </w:p>
          <w:p w14:paraId="12087222" w14:textId="77777777" w:rsidR="00513095" w:rsidRPr="004B6F2B" w:rsidRDefault="008E4497" w:rsidP="003C64B5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52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lastRenderedPageBreak/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6 до 10 мерки – 5 точки, </w:t>
            </w:r>
          </w:p>
          <w:p w14:paraId="690F4735" w14:textId="77777777" w:rsidR="00513095" w:rsidRPr="004B6F2B" w:rsidRDefault="008E4497" w:rsidP="003C64B5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53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повече от 10 мерки – 10 точки</w:t>
            </w:r>
          </w:p>
          <w:p w14:paraId="0A2BB9B0" w14:textId="77777777" w:rsidR="00513095" w:rsidRPr="004B6F2B" w:rsidRDefault="008E4497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54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3.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Включване </w:t>
            </w:r>
            <w:proofErr w:type="gramStart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в плана</w:t>
            </w:r>
            <w:proofErr w:type="gramEnd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 - 5 точки </w:t>
            </w:r>
          </w:p>
          <w:p w14:paraId="4A7F4AF6" w14:textId="77777777" w:rsidR="00513095" w:rsidRPr="004B6F2B" w:rsidRDefault="008E4497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55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4.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Включване в плана за производство и предлагане на пазара на мерки, свързани </w:t>
            </w:r>
            <w:proofErr w:type="gramStart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с  намаляване</w:t>
            </w:r>
            <w:proofErr w:type="gramEnd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екологичното въздействие на риболова, включително чрез мерки за подобряване на селективността на риболовните уреди  - 5 точки </w:t>
            </w:r>
          </w:p>
          <w:p w14:paraId="106B97C9" w14:textId="77777777" w:rsidR="00513095" w:rsidRPr="00CF6869" w:rsidRDefault="008E4497" w:rsidP="003C64B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ru-RU" w:eastAsia="en-US"/>
                <w:rPrChange w:id="256" w:author="USER" w:date="2020-02-11T13:24:00Z">
                  <w:rPr>
                    <w:rFonts w:ascii="Arial" w:hAnsi="Arial" w:cs="Arial"/>
                    <w:sz w:val="18"/>
                    <w:szCs w:val="18"/>
                    <w:lang w:val="en-US" w:eastAsia="en-US"/>
                  </w:rPr>
                </w:rPrChange>
              </w:rPr>
            </w:pPr>
            <w:r w:rsidRPr="00CF6869">
              <w:rPr>
                <w:rFonts w:ascii="Arial" w:hAnsi="Arial" w:cs="Arial"/>
                <w:sz w:val="18"/>
                <w:szCs w:val="18"/>
                <w:lang w:val="ru-RU"/>
                <w:rPrChange w:id="257" w:author="USER" w:date="2020-02-11T13:24:00Z">
                  <w:rPr>
                    <w:rFonts w:ascii="Arial" w:hAnsi="Arial" w:cs="Arial"/>
                    <w:sz w:val="18"/>
                    <w:szCs w:val="18"/>
                    <w:lang w:val="en-US"/>
                  </w:rPr>
                </w:rPrChange>
              </w:rPr>
              <w:t xml:space="preserve">5.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Включване </w:t>
            </w:r>
            <w:proofErr w:type="gramStart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в плана</w:t>
            </w:r>
            <w:proofErr w:type="gramEnd"/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производство и предлагане на пазара на мерки, гарантиращи, че дейностите на техните членове съответстват на националните стратегически планове - 5 точки</w:t>
            </w:r>
          </w:p>
        </w:tc>
      </w:tr>
    </w:tbl>
    <w:p w14:paraId="52BD1C90" w14:textId="77777777" w:rsidR="007A0B06" w:rsidRPr="004B6F2B" w:rsidRDefault="007A0B06" w:rsidP="007A0B06">
      <w:pPr>
        <w:rPr>
          <w:rFonts w:ascii="Arial" w:hAnsi="Arial" w:cs="Arial"/>
          <w:b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7142"/>
      </w:tblGrid>
      <w:tr w:rsidR="007A0B06" w:rsidRPr="00CF6869" w14:paraId="4CEABFD9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DADC9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B9F6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5.3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Мерки за предлагане на пазара</w:t>
            </w:r>
          </w:p>
        </w:tc>
      </w:tr>
      <w:tr w:rsidR="007A0B06" w:rsidRPr="004B6F2B" w14:paraId="6A82C898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CB7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443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68</w:t>
            </w:r>
          </w:p>
        </w:tc>
      </w:tr>
      <w:tr w:rsidR="007A0B06" w:rsidRPr="004B6F2B" w14:paraId="623BCDFB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6E86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D576" w14:textId="77777777" w:rsidR="007A0B06" w:rsidRPr="004B6F2B" w:rsidRDefault="009E2AD5" w:rsidP="00E9202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67D1491C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0647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A17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5 000 лева</w:t>
            </w:r>
          </w:p>
        </w:tc>
      </w:tr>
      <w:tr w:rsidR="007A0B06" w:rsidRPr="004B6F2B" w14:paraId="349B31C6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A7F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8A2F" w14:textId="77777777" w:rsidR="007A0B06" w:rsidRPr="004B6F2B" w:rsidRDefault="009731C0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1 000 000</w:t>
            </w:r>
            <w:r w:rsidR="00212A7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лева</w:t>
            </w:r>
          </w:p>
        </w:tc>
      </w:tr>
      <w:tr w:rsidR="007A0B06" w:rsidRPr="004B6F2B" w14:paraId="77255EC1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46C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35EE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Дейности: </w:t>
            </w:r>
          </w:p>
          <w:p w14:paraId="7242CC0A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079AA102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 Дейности за развитие на нови пазари: </w:t>
            </w:r>
          </w:p>
          <w:p w14:paraId="521F897D" w14:textId="77777777" w:rsidR="007A0B06" w:rsidRPr="004B6F2B" w:rsidRDefault="007A0B06" w:rsidP="003C64B5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 страни членки – 40 точки</w:t>
            </w:r>
          </w:p>
          <w:p w14:paraId="1EEA705B" w14:textId="77777777" w:rsidR="007A0B06" w:rsidRPr="004B6F2B" w:rsidRDefault="007A0B06" w:rsidP="003C64B5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 трети страни – 30 точки</w:t>
            </w:r>
          </w:p>
          <w:p w14:paraId="22E514C6" w14:textId="77777777" w:rsidR="007A0B06" w:rsidRPr="004B6F2B" w:rsidRDefault="007A0B06" w:rsidP="003C64B5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495AAEDF" w14:textId="77777777" w:rsidR="009E2AD5" w:rsidRPr="00CF6869" w:rsidRDefault="007A0B06" w:rsidP="003C64B5">
            <w:pPr>
              <w:jc w:val="both"/>
              <w:rPr>
                <w:rFonts w:ascii="Arial" w:eastAsia="Calibri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Създаване на организации на производителите – 30 точки</w:t>
            </w:r>
          </w:p>
          <w:p w14:paraId="36F36AAB" w14:textId="77777777" w:rsidR="009E2AD5" w:rsidRPr="004B6F2B" w:rsidRDefault="009E2AD5" w:rsidP="003C64B5">
            <w:pPr>
              <w:pStyle w:val="ListParagraph"/>
              <w:numPr>
                <w:ilvl w:val="0"/>
                <w:numId w:val="33"/>
              </w:numPr>
              <w:ind w:right="14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Брой на членовете на организацията на производители или асоциацията: </w:t>
            </w:r>
          </w:p>
          <w:p w14:paraId="334FEACD" w14:textId="77777777" w:rsidR="009E2AD5" w:rsidRPr="004B6F2B" w:rsidRDefault="009E2AD5" w:rsidP="003C64B5">
            <w:pPr>
              <w:pStyle w:val="ListParagraph"/>
              <w:numPr>
                <w:ilvl w:val="0"/>
                <w:numId w:val="34"/>
              </w:numPr>
              <w:ind w:right="14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до 10 члена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точки, </w:t>
            </w:r>
          </w:p>
          <w:p w14:paraId="1BEF9BA8" w14:textId="77777777" w:rsidR="009E2AD5" w:rsidRPr="004B6F2B" w:rsidRDefault="009E2AD5" w:rsidP="003C64B5">
            <w:pPr>
              <w:pStyle w:val="ListParagraph"/>
              <w:numPr>
                <w:ilvl w:val="0"/>
                <w:numId w:val="34"/>
              </w:numPr>
              <w:ind w:right="14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 11 до 20 члена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10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5233460F" w14:textId="77777777" w:rsidR="009E2AD5" w:rsidRPr="004B6F2B" w:rsidRDefault="009E2AD5" w:rsidP="003C64B5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20 члена – 1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141398F9" w14:textId="77777777" w:rsidR="009E2AD5" w:rsidRPr="004B6F2B" w:rsidRDefault="009E2AD5" w:rsidP="003C64B5">
            <w:pPr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Стойност на предлаганата на пазара продукция: </w:t>
            </w:r>
          </w:p>
          <w:p w14:paraId="4EE05508" w14:textId="77777777" w:rsidR="009E2AD5" w:rsidRPr="004B6F2B" w:rsidRDefault="009E2AD5" w:rsidP="003C64B5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0 000 до 200 000 лева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0F2B062D" w14:textId="77777777" w:rsidR="009E2AD5" w:rsidRPr="004B6F2B" w:rsidRDefault="009E2AD5" w:rsidP="003C64B5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 200 001 до 1 000 000 л</w:t>
            </w:r>
            <w:r w:rsidR="00E92028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в.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14:paraId="00989FE7" w14:textId="77777777" w:rsidR="009E2AD5" w:rsidRPr="004B6F2B" w:rsidRDefault="009E2AD5" w:rsidP="003C64B5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1 000 000 л</w:t>
            </w:r>
            <w:r w:rsidR="00E92028" w:rsidRPr="004B6F2B">
              <w:rPr>
                <w:rFonts w:ascii="Arial" w:hAnsi="Arial" w:cs="Arial"/>
                <w:sz w:val="18"/>
                <w:szCs w:val="18"/>
                <w:lang w:val="bg-BG"/>
              </w:rPr>
              <w:t>в.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1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7A3B1331" w14:textId="77777777" w:rsidR="009E2AD5" w:rsidRPr="004B6F2B" w:rsidRDefault="009E2AD5" w:rsidP="003C64B5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25% от членовете на организацията на производители са на възраст до 40 години   - 5 точки</w:t>
            </w:r>
          </w:p>
          <w:p w14:paraId="475C3A6F" w14:textId="77777777" w:rsidR="009E2AD5" w:rsidRPr="004B6F2B" w:rsidRDefault="009E2AD5" w:rsidP="003C64B5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 организацията на производители членуват както производители на продукти от риболов, така и на аквакултури  - 5 точки </w:t>
            </w:r>
          </w:p>
          <w:p w14:paraId="383A8E77" w14:textId="77777777" w:rsidR="009E2AD5" w:rsidRPr="00CF6869" w:rsidRDefault="009E2AD5" w:rsidP="003C64B5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  <w:p w14:paraId="3978326A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Проследимост на продуктите от риболов и аквакултура  - 10 точки</w:t>
            </w:r>
          </w:p>
          <w:p w14:paraId="5332D56A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Популяризиране на качество и добавянето на стойност към  продуктите от риболов и аквакултура - 5 точки</w:t>
            </w:r>
          </w:p>
          <w:p w14:paraId="6032133B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Промоционални кампании:</w:t>
            </w:r>
          </w:p>
          <w:p w14:paraId="7C18A276" w14:textId="77777777" w:rsidR="007A0B06" w:rsidRPr="004B6F2B" w:rsidRDefault="007A0B06" w:rsidP="003C64B5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Национални/международни промоционални кампании  - 15 точки</w:t>
            </w:r>
          </w:p>
          <w:p w14:paraId="581D7583" w14:textId="77777777" w:rsidR="007A0B06" w:rsidRPr="004B6F2B" w:rsidRDefault="007A0B06" w:rsidP="003C64B5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Местни/регионални промоционални кампании - 10 точки</w:t>
            </w:r>
          </w:p>
          <w:p w14:paraId="7D320B1D" w14:textId="77777777" w:rsidR="00681431" w:rsidRPr="004B6F2B" w:rsidRDefault="007A0B06" w:rsidP="003C64B5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Промоция на предлагането на пазара на продукти свързани с нежелания улов - 5 точки</w:t>
            </w:r>
          </w:p>
          <w:p w14:paraId="03E1404A" w14:textId="77777777" w:rsidR="00681431" w:rsidRPr="004B6F2B" w:rsidRDefault="00681431" w:rsidP="003C64B5">
            <w:pPr>
              <w:tabs>
                <w:tab w:val="left" w:pos="32"/>
              </w:tabs>
              <w:ind w:left="32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6. Пазарни проучвания:</w:t>
            </w:r>
          </w:p>
          <w:p w14:paraId="736C07F5" w14:textId="77777777" w:rsidR="00681431" w:rsidRPr="00CF6869" w:rsidRDefault="00492B5E" w:rsidP="003C64B5">
            <w:pPr>
              <w:ind w:left="32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Пазарни проучвания на вътрешния пазар</w:t>
            </w:r>
            <w:r w:rsidR="00012F69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на Република България</w:t>
            </w:r>
            <w:r w:rsidR="00681431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681431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  <w:r w:rsidR="001353D9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Пазарни проучвания на външния пазар </w:t>
            </w:r>
            <w:r w:rsidR="00012F69" w:rsidRPr="00CF6869">
              <w:rPr>
                <w:rFonts w:ascii="Arial" w:hAnsi="Arial" w:cs="Arial"/>
                <w:sz w:val="18"/>
                <w:szCs w:val="18"/>
                <w:lang w:val="ru-RU"/>
              </w:rPr>
              <w:t>(</w:t>
            </w:r>
            <w:r w:rsidR="00012F69" w:rsidRPr="004B6F2B">
              <w:rPr>
                <w:rFonts w:ascii="Arial" w:hAnsi="Arial" w:cs="Arial"/>
                <w:sz w:val="18"/>
                <w:szCs w:val="18"/>
                <w:lang w:val="bg-BG"/>
              </w:rPr>
              <w:t>в страни от Европейския съюз и трети страни</w:t>
            </w:r>
            <w:r w:rsidR="00012F69" w:rsidRPr="00CF6869">
              <w:rPr>
                <w:rFonts w:ascii="Arial" w:hAnsi="Arial" w:cs="Arial"/>
                <w:sz w:val="18"/>
                <w:szCs w:val="18"/>
                <w:lang w:val="ru-RU"/>
              </w:rPr>
              <w:t>)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– 10 точки</w:t>
            </w:r>
          </w:p>
          <w:p w14:paraId="127A413C" w14:textId="77777777" w:rsidR="007A0B06" w:rsidRPr="004B6F2B" w:rsidRDefault="007A0B06" w:rsidP="003C64B5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</w:t>
            </w:r>
            <w:r w:rsidR="00486E3A" w:rsidRPr="004B6F2B">
              <w:rPr>
                <w:rFonts w:ascii="Arial" w:hAnsi="Arial" w:cs="Arial"/>
                <w:sz w:val="18"/>
                <w:szCs w:val="18"/>
                <w:lang w:val="bg-BG"/>
              </w:rPr>
              <w:t>-неприложимо.</w:t>
            </w:r>
          </w:p>
        </w:tc>
      </w:tr>
    </w:tbl>
    <w:p w14:paraId="6FB108A6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1"/>
      </w:tblGrid>
      <w:tr w:rsidR="00092A88" w:rsidRPr="00CF6869" w14:paraId="72D028C0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AFED" w14:textId="77777777" w:rsidR="00092A88" w:rsidRPr="004B6F2B" w:rsidRDefault="00092A88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1F64" w14:textId="77777777" w:rsidR="00092A88" w:rsidRPr="004B6F2B" w:rsidRDefault="00092A88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5.4</w:t>
            </w:r>
            <w:r w:rsidR="00507AD8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Преработване на продуктите от риболов и аквакултури</w:t>
            </w:r>
          </w:p>
        </w:tc>
      </w:tr>
      <w:tr w:rsidR="00092A88" w:rsidRPr="004B6F2B" w14:paraId="06A2C561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3D78" w14:textId="77777777"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F7D7" w14:textId="77777777"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69 </w:t>
            </w:r>
          </w:p>
        </w:tc>
      </w:tr>
      <w:tr w:rsidR="00092A88" w:rsidRPr="004B6F2B" w14:paraId="1DD2A7DA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DEA6" w14:textId="77777777"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59EC" w14:textId="77777777"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50%</w:t>
            </w:r>
          </w:p>
        </w:tc>
      </w:tr>
      <w:tr w:rsidR="00092A88" w:rsidRPr="00CF6869" w14:paraId="5AC7DC47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0600" w14:textId="77777777"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037E" w14:textId="77777777" w:rsidR="00092A88" w:rsidRPr="004B6F2B" w:rsidRDefault="00092A88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Минималният размер на </w:t>
            </w:r>
            <w:r w:rsidR="003C64B5">
              <w:rPr>
                <w:rFonts w:ascii="Arial" w:hAnsi="Arial" w:cs="Arial"/>
                <w:sz w:val="18"/>
                <w:szCs w:val="18"/>
                <w:lang w:val="bg-BG"/>
              </w:rPr>
              <w:t xml:space="preserve">безвъзмездната финансова помощ за един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 не трябва да бъде  по-малък  от 20 000 лв. </w:t>
            </w:r>
          </w:p>
        </w:tc>
      </w:tr>
      <w:tr w:rsidR="00092A88" w:rsidRPr="00CF6869" w14:paraId="2642F349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7206" w14:textId="77777777"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Максимален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2F09" w14:textId="77777777" w:rsidR="00092A88" w:rsidRPr="004B6F2B" w:rsidRDefault="00092A88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Максималният размер на безвъзмездната фин</w:t>
            </w:r>
            <w:r w:rsidR="003C64B5">
              <w:rPr>
                <w:rFonts w:ascii="Arial" w:hAnsi="Arial" w:cs="Arial"/>
                <w:sz w:val="18"/>
                <w:szCs w:val="18"/>
                <w:lang w:val="bg-BG"/>
              </w:rPr>
              <w:t>ансова п</w:t>
            </w:r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 xml:space="preserve">омощ за </w:t>
            </w:r>
            <w:r w:rsidR="003C64B5">
              <w:rPr>
                <w:rFonts w:ascii="Arial" w:hAnsi="Arial" w:cs="Arial"/>
                <w:sz w:val="18"/>
                <w:szCs w:val="18"/>
                <w:lang w:val="bg-BG"/>
              </w:rPr>
              <w:t xml:space="preserve">един  проект не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трябва</w:t>
            </w:r>
            <w:r w:rsidR="003C64B5">
              <w:rPr>
                <w:rFonts w:ascii="Arial" w:hAnsi="Arial" w:cs="Arial"/>
                <w:sz w:val="18"/>
                <w:szCs w:val="18"/>
                <w:lang w:val="bg-BG"/>
              </w:rPr>
              <w:t xml:space="preserve"> да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надвишава </w:t>
            </w:r>
            <w:r w:rsidRPr="005D11F5">
              <w:rPr>
                <w:rFonts w:ascii="Arial" w:hAnsi="Arial" w:cs="Arial"/>
                <w:sz w:val="18"/>
                <w:szCs w:val="18"/>
                <w:lang w:val="bg-BG"/>
                <w:rPrChange w:id="258" w:author="Antoaneta Hyubner" w:date="2020-02-03T16:52:00Z">
                  <w:rPr>
                    <w:rFonts w:ascii="Arial" w:hAnsi="Arial" w:cs="Arial"/>
                    <w:sz w:val="18"/>
                    <w:szCs w:val="18"/>
                    <w:highlight w:val="yellow"/>
                    <w:lang w:val="bg-BG"/>
                  </w:rPr>
                </w:rPrChange>
              </w:rPr>
              <w:t>1 000 000 лева.</w:t>
            </w:r>
          </w:p>
          <w:p w14:paraId="557A6AD3" w14:textId="77777777" w:rsidR="00092A88" w:rsidRPr="004B6F2B" w:rsidRDefault="00092A88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5460F279" w14:textId="77777777" w:rsidR="00092A88" w:rsidRPr="004B6F2B" w:rsidRDefault="00092A88" w:rsidP="003C64B5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Максималният размер на допустимата безвъзмездна финансова помощ за бенефициент по мярка 5.4 „Преработване на продуктите от риболов и аквакултура“ за целия Програмен период е 1 400 000 лева.</w:t>
            </w:r>
          </w:p>
        </w:tc>
      </w:tr>
      <w:tr w:rsidR="0025098E" w:rsidRPr="004B6F2B" w14:paraId="252D5A68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D80" w14:textId="77777777" w:rsidR="0025098E" w:rsidRPr="004B6F2B" w:rsidRDefault="0025098E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0A5E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1. Създаване на нови работни места –</w:t>
            </w:r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del w:id="259" w:author="Stoimen Yochev" w:date="2020-01-30T19:17:00Z">
              <w:r w:rsidR="005262BD" w:rsidRPr="00D97C07" w:rsidDel="005262BD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60" w:author="USER" w:date="2020-02-11T13:5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10 </w:delText>
              </w:r>
            </w:del>
            <w:ins w:id="261" w:author="Stoimen Yochev" w:date="2020-01-30T19:17:00Z">
              <w:r w:rsidR="005262BD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62" w:author="USER" w:date="2020-02-11T13:50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5</w:t>
              </w:r>
              <w:r w:rsidR="005262BD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>точки (определяне на точки:</w:t>
            </w: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 д</w:t>
            </w:r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 xml:space="preserve">о 4 работни места – </w:t>
            </w:r>
            <w:r w:rsidR="005262BD" w:rsidRPr="00D97C07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63" w:author="USER" w:date="2020-02-11T13:51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2</w:t>
            </w:r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 от </w:t>
            </w: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5 до 10 работни места – </w:t>
            </w:r>
            <w:del w:id="264" w:author="Stoimen Yochev" w:date="2020-01-30T19:17:00Z">
              <w:r w:rsidRPr="00D97C07" w:rsidDel="002D2EF2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65" w:author="USER" w:date="2020-02-11T13:5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5 </w:delText>
              </w:r>
            </w:del>
            <w:ins w:id="266" w:author="Stoimen Yochev" w:date="2020-01-30T19:17:00Z">
              <w:r w:rsidR="002D2EF2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67" w:author="USER" w:date="2020-02-11T13:5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3</w:t>
              </w:r>
              <w:r w:rsidR="002D2EF2" w:rsidRPr="0025098E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точки над 10 работни места – </w:t>
            </w:r>
            <w:del w:id="268" w:author="Stoimen Yochev" w:date="2020-01-30T19:18:00Z">
              <w:r w:rsidRPr="00D97C07" w:rsidDel="002D2EF2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69" w:author="USER" w:date="2020-02-11T13:5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10 </w:delText>
              </w:r>
            </w:del>
            <w:ins w:id="270" w:author="Stoimen Yochev" w:date="2020-01-30T19:18:00Z">
              <w:r w:rsidR="002D2EF2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71" w:author="USER" w:date="2020-02-11T13:5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5</w:t>
              </w:r>
              <w:r w:rsidR="002D2EF2" w:rsidRPr="0025098E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точки)</w:t>
            </w:r>
          </w:p>
          <w:p w14:paraId="21CF7D29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2. Запазване на съществуващите работни места в преработвателното предприятие – </w:t>
            </w:r>
            <w:del w:id="272" w:author="Stoimen Yochev" w:date="2020-01-30T19:18:00Z">
              <w:r w:rsidRPr="00D97C07" w:rsidDel="002D2EF2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73" w:author="USER" w:date="2020-02-11T13:5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10 </w:delText>
              </w:r>
            </w:del>
            <w:ins w:id="274" w:author="Stoimen Yochev" w:date="2020-01-30T19:18:00Z">
              <w:r w:rsidR="002D2EF2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75" w:author="USER" w:date="2020-02-11T13:51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5</w:t>
              </w:r>
              <w:r w:rsidR="002D2EF2" w:rsidRPr="0025098E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30014C89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3. Прилагане на методи, намаляващи отрицателното въздействие върху околната среда, включително третирането на отпадъци – </w:t>
            </w:r>
            <w:del w:id="276" w:author="Stoimen Yochev" w:date="2020-01-30T19:20:00Z">
              <w:r w:rsidRPr="00D97C07" w:rsidDel="002D2EF2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77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15 </w:delText>
              </w:r>
            </w:del>
            <w:ins w:id="278" w:author="Stoimen Yochev" w:date="2020-01-30T19:20:00Z">
              <w:r w:rsidR="002D2EF2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79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10</w:t>
              </w:r>
              <w:r w:rsidR="002D2EF2" w:rsidRPr="0025098E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3CE1F7EA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4. Реализиране на икономии на енергия - 10 точки</w:t>
            </w:r>
          </w:p>
          <w:p w14:paraId="43F0A52C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5. Подобряване на безопасността, хигиената</w:t>
            </w:r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 xml:space="preserve">, здравето и условията на труд </w:t>
            </w: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– 10 точки</w:t>
            </w:r>
          </w:p>
          <w:p w14:paraId="01FD68AC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6. Преработване на собствен улов и/или аквакултур</w:t>
            </w:r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>и</w:t>
            </w: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 (минимум 30% от суровината) – </w:t>
            </w:r>
            <w:del w:id="280" w:author="Stoimen Yochev" w:date="2020-01-30T19:19:00Z">
              <w:r w:rsidRPr="00D97C07" w:rsidDel="002D2EF2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81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30 </w:delText>
              </w:r>
            </w:del>
            <w:ins w:id="282" w:author="Stoimen Yochev" w:date="2020-01-30T19:19:00Z">
              <w:r w:rsidR="002D2EF2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83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2</w:t>
              </w:r>
            </w:ins>
            <w:ins w:id="284" w:author="Stoimen Yochev" w:date="2020-01-30T19:21:00Z">
              <w:r w:rsidR="002D2EF2" w:rsidRPr="00D97C07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85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0</w:t>
              </w:r>
            </w:ins>
            <w:ins w:id="286" w:author="Stoimen Yochev" w:date="2020-01-30T19:19:00Z">
              <w:r w:rsidR="002D2EF2" w:rsidRPr="0025098E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</w:ins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14:paraId="71A5403C" w14:textId="77777777" w:rsidR="0025098E" w:rsidRPr="0025098E" w:rsidRDefault="0025098E" w:rsidP="0025098E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7. Преработване на видове с:</w:t>
            </w:r>
          </w:p>
          <w:p w14:paraId="6B9E2F03" w14:textId="77777777" w:rsidR="0025098E" w:rsidRPr="0025098E" w:rsidRDefault="0025098E" w:rsidP="0025098E">
            <w:pPr>
              <w:ind w:left="291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• </w:t>
            </w: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много добър пазарен потенциал</w:t>
            </w:r>
            <w:del w:id="287" w:author="Antoaneta Hyubner" w:date="2020-02-03T17:14:00Z">
              <w:r w:rsidRPr="0025098E" w:rsidDel="00B70BF4">
                <w:rPr>
                  <w:rFonts w:ascii="Arial" w:hAnsi="Arial" w:cs="Arial"/>
                  <w:sz w:val="18"/>
                  <w:szCs w:val="18"/>
                  <w:lang w:val="bg-BG"/>
                </w:rPr>
                <w:delText xml:space="preserve"> и/или черна мида </w:delText>
              </w:r>
            </w:del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– </w:t>
            </w:r>
            <w:del w:id="288" w:author="Stoimen Yochev" w:date="2020-01-30T19:19:00Z">
              <w:r w:rsidRPr="00A248F5" w:rsidDel="002D2EF2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89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10 </w:delText>
              </w:r>
            </w:del>
            <w:ins w:id="290" w:author="Stoimen Yochev" w:date="2020-01-30T19:19:00Z">
              <w:r w:rsidR="002D2EF2" w:rsidRPr="00A248F5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91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5 </w:t>
              </w:r>
            </w:ins>
            <w:r w:rsidRPr="00A248F5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92" w:author="USER" w:date="2020-02-11T13:52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т.</w:t>
            </w:r>
          </w:p>
          <w:p w14:paraId="2E7E888B" w14:textId="77777777" w:rsidR="0025098E" w:rsidRPr="0025098E" w:rsidRDefault="0025098E" w:rsidP="0025098E">
            <w:pPr>
              <w:ind w:left="291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• </w:t>
            </w: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добър пазарен потенциал – </w:t>
            </w:r>
            <w:del w:id="293" w:author="Stoimen Yochev" w:date="2020-01-30T19:19:00Z">
              <w:r w:rsidRPr="00A248F5" w:rsidDel="002D2EF2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94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5 </w:delText>
              </w:r>
            </w:del>
            <w:ins w:id="295" w:author="Stoimen Yochev" w:date="2020-01-30T19:19:00Z">
              <w:r w:rsidR="002D2EF2" w:rsidRPr="00A248F5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296" w:author="USER" w:date="2020-02-11T13:52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3 </w:t>
              </w:r>
            </w:ins>
            <w:r w:rsidRPr="00A248F5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297" w:author="USER" w:date="2020-02-11T13:52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т.</w:t>
            </w:r>
          </w:p>
          <w:p w14:paraId="4748F91D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8. Преработването</w:t>
            </w:r>
            <w:ins w:id="298" w:author="Stoimen Yochev" w:date="2020-01-30T19:11:00Z">
              <w:r w:rsidR="005262BD">
                <w:rPr>
                  <w:rFonts w:ascii="Arial" w:hAnsi="Arial" w:cs="Arial"/>
                  <w:sz w:val="18"/>
                  <w:szCs w:val="18"/>
                  <w:lang w:val="bg-BG"/>
                </w:rPr>
                <w:t>/оползотворяването</w:t>
              </w:r>
            </w:ins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 на странични продукти, които се получават в резултат на основни дейности от преработването – 5 точки</w:t>
            </w:r>
          </w:p>
          <w:p w14:paraId="5589A55A" w14:textId="77777777" w:rsidR="005262BD" w:rsidRDefault="0025098E" w:rsidP="005262BD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9. Предприятия с регистрация в БАБХ</w:t>
            </w:r>
            <w:r w:rsidR="005262BD">
              <w:rPr>
                <w:rFonts w:ascii="Arial" w:hAnsi="Arial" w:cs="Arial"/>
                <w:sz w:val="18"/>
                <w:szCs w:val="18"/>
                <w:lang w:val="bg-BG"/>
              </w:rPr>
              <w:t>:</w:t>
            </w:r>
          </w:p>
          <w:p w14:paraId="1C99430B" w14:textId="77777777" w:rsidR="0025098E" w:rsidRPr="0025098E" w:rsidRDefault="0025098E" w:rsidP="005262BD">
            <w:pPr>
              <w:ind w:left="291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от 5-10 години – 5 точки</w:t>
            </w:r>
          </w:p>
          <w:p w14:paraId="3EADAC34" w14:textId="77777777" w:rsidR="0025098E" w:rsidRPr="0025098E" w:rsidRDefault="0025098E" w:rsidP="005262BD">
            <w:pPr>
              <w:ind w:left="291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>над 10 години – 10 точки</w:t>
            </w:r>
          </w:p>
          <w:p w14:paraId="27B40B01" w14:textId="77777777" w:rsidR="0025098E" w:rsidRPr="0025098E" w:rsidRDefault="0025098E" w:rsidP="0025098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5098E">
              <w:rPr>
                <w:rFonts w:ascii="Arial" w:hAnsi="Arial" w:cs="Arial"/>
                <w:sz w:val="18"/>
                <w:szCs w:val="18"/>
                <w:lang w:val="bg-BG"/>
              </w:rPr>
              <w:t xml:space="preserve">10. С проектното предложение се въвежда иновация в производствения процес – 20 т. </w:t>
            </w:r>
          </w:p>
          <w:p w14:paraId="4116DD1C" w14:textId="77777777" w:rsidR="0025098E" w:rsidRPr="004B6F2B" w:rsidRDefault="0025098E" w:rsidP="005262BD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</w:t>
            </w:r>
            <w:del w:id="299" w:author="Stoimen Yochev" w:date="2020-01-30T19:09:00Z">
              <w:r w:rsidRPr="00A248F5" w:rsidDel="005262BD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300" w:author="USER" w:date="2020-02-11T13:53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delText xml:space="preserve">110 </w:delText>
              </w:r>
            </w:del>
            <w:ins w:id="301" w:author="Stoimen Yochev" w:date="2020-01-30T19:09:00Z">
              <w:r w:rsidR="005262BD" w:rsidRPr="00A248F5">
                <w:rPr>
                  <w:rFonts w:ascii="Arial" w:hAnsi="Arial" w:cs="Arial"/>
                  <w:sz w:val="18"/>
                  <w:szCs w:val="18"/>
                  <w:highlight w:val="yellow"/>
                  <w:lang w:val="bg-BG"/>
                  <w:rPrChange w:id="302" w:author="USER" w:date="2020-02-11T13:53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 xml:space="preserve">100 </w:t>
              </w:r>
            </w:ins>
            <w:r w:rsidRPr="00A248F5">
              <w:rPr>
                <w:rFonts w:ascii="Arial" w:hAnsi="Arial" w:cs="Arial"/>
                <w:sz w:val="18"/>
                <w:szCs w:val="18"/>
                <w:highlight w:val="yellow"/>
                <w:lang w:val="bg-BG"/>
                <w:rPrChange w:id="303" w:author="USER" w:date="2020-02-11T13:53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>т.</w:t>
            </w:r>
          </w:p>
        </w:tc>
      </w:tr>
    </w:tbl>
    <w:p w14:paraId="57F21C73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CF6869" w14:paraId="7A8EAE0B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4B5B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CB43" w14:textId="77777777" w:rsidR="007A0B06" w:rsidRPr="004B6F2B" w:rsidRDefault="00056DE3" w:rsidP="00056DE3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6.1. </w:t>
            </w:r>
            <w:r w:rsidR="007A0B06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Интегрирана морска политика</w:t>
            </w:r>
          </w:p>
          <w:p w14:paraId="7EA77DB6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Интегрирано морско наблюдение</w:t>
            </w:r>
          </w:p>
        </w:tc>
      </w:tr>
      <w:tr w:rsidR="007A0B06" w:rsidRPr="004B6F2B" w14:paraId="5ECC2BD1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D0CF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75EE" w14:textId="77777777" w:rsidR="007A0B06" w:rsidRPr="004B6F2B" w:rsidRDefault="007A0B06">
            <w:pPr>
              <w:rPr>
                <w:rFonts w:ascii="Arial" w:hAnsi="Arial" w:cs="Arial"/>
                <w:i/>
                <w:iCs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80.1.а</w:t>
            </w:r>
          </w:p>
          <w:p w14:paraId="3103186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14:paraId="03DCC511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C93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3597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04191F6D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BD2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09F7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14:paraId="597DCFEF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5224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1C1A" w14:textId="77777777" w:rsidR="007A0B06" w:rsidRPr="004B6F2B" w:rsidRDefault="00681431" w:rsidP="00681431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3 031 537,15 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>л</w:t>
            </w:r>
            <w:r w:rsidR="009B7BEB" w:rsidRPr="004B6F2B">
              <w:rPr>
                <w:rFonts w:ascii="Arial" w:hAnsi="Arial" w:cs="Arial"/>
                <w:sz w:val="18"/>
                <w:szCs w:val="18"/>
                <w:lang w:val="bg-BG"/>
              </w:rPr>
              <w:t>е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>в</w:t>
            </w:r>
            <w:r w:rsidR="009B7BEB" w:rsidRPr="004B6F2B">
              <w:rPr>
                <w:rFonts w:ascii="Arial" w:hAnsi="Arial" w:cs="Arial"/>
                <w:sz w:val="18"/>
                <w:szCs w:val="18"/>
                <w:lang w:val="bg-BG"/>
              </w:rPr>
              <w:t>а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</w:tr>
      <w:tr w:rsidR="007A0B06" w:rsidRPr="00CF6869" w14:paraId="6A88FEBC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F06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3419" w14:textId="77777777" w:rsidR="007A0B06" w:rsidRPr="004B6F2B" w:rsidRDefault="00695543" w:rsidP="00E909A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ще изгради </w:t>
            </w:r>
            <w:r w:rsidR="00751901" w:rsidRPr="00751901">
              <w:rPr>
                <w:rFonts w:ascii="Arial" w:hAnsi="Arial" w:cs="Arial"/>
                <w:sz w:val="18"/>
                <w:szCs w:val="18"/>
                <w:lang w:val="bg-BG"/>
              </w:rPr>
              <w:t>среда за интегрирано морско наблюдение (център за поддръжка на националния възел за обмен на информация)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, позволяваща</w:t>
            </w:r>
            <w:r w:rsidR="000E5845">
              <w:rPr>
                <w:rFonts w:ascii="Arial" w:hAnsi="Arial" w:cs="Arial"/>
                <w:sz w:val="18"/>
                <w:szCs w:val="18"/>
                <w:lang w:val="bg-BG"/>
              </w:rPr>
              <w:t xml:space="preserve"> трансграничен и транссекторен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обмен на информация – 30 точки</w:t>
            </w:r>
          </w:p>
          <w:p w14:paraId="1AD08205" w14:textId="77777777" w:rsidR="00056DE3" w:rsidRPr="004B6F2B" w:rsidRDefault="000A73BD" w:rsidP="00E909A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Планираната </w:t>
            </w:r>
            <w:r w:rsidR="00751901" w:rsidRPr="00CF6869">
              <w:rPr>
                <w:lang w:val="ru-RU"/>
              </w:rPr>
              <w:t xml:space="preserve"> </w:t>
            </w:r>
            <w:r w:rsidR="00751901" w:rsidRPr="00751901">
              <w:rPr>
                <w:rFonts w:ascii="Arial" w:hAnsi="Arial" w:cs="Arial"/>
                <w:sz w:val="18"/>
                <w:szCs w:val="18"/>
                <w:lang w:val="bg-BG"/>
              </w:rPr>
              <w:t>среда за споделяне на информация</w:t>
            </w:r>
            <w:r w:rsidR="0031271E" w:rsidRPr="00CF686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включва най-малко 3 институции, ангажирани с морското наблюдение – 40 точки</w:t>
            </w:r>
          </w:p>
          <w:p w14:paraId="4C18B29D" w14:textId="77777777" w:rsidR="007A0B06" w:rsidRPr="00CF6869" w:rsidRDefault="000A73BD" w:rsidP="0031271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753380">
              <w:rPr>
                <w:rFonts w:ascii="Arial" w:hAnsi="Arial" w:cs="Arial"/>
                <w:sz w:val="18"/>
                <w:szCs w:val="18"/>
                <w:lang w:val="bg-BG"/>
              </w:rPr>
              <w:t xml:space="preserve">3. 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>Обменът на данни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>, услуги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 xml:space="preserve"> и информация е базиран върху 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общоевропейския 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>модел</w:t>
            </w:r>
            <w:r w:rsidR="0031271E" w:rsidRPr="00CF6869">
              <w:rPr>
                <w:rFonts w:ascii="Arial" w:hAnsi="Arial" w:cs="Arial"/>
                <w:sz w:val="18"/>
                <w:szCs w:val="18"/>
                <w:lang w:val="ru-RU"/>
              </w:rPr>
              <w:t xml:space="preserve"> - </w:t>
            </w:r>
            <w:r w:rsidR="00751901" w:rsidRP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CISE 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- обща среда за обмен на данни, свързани с морето 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>– 30 точки</w:t>
            </w:r>
          </w:p>
        </w:tc>
      </w:tr>
    </w:tbl>
    <w:p w14:paraId="24A15A00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p w14:paraId="5D067476" w14:textId="77777777" w:rsidR="000856D9" w:rsidRPr="004B6F2B" w:rsidRDefault="000856D9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9"/>
        <w:gridCol w:w="7153"/>
      </w:tblGrid>
      <w:tr w:rsidR="007A0B06" w:rsidRPr="00CF6869" w14:paraId="2F497F1A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B120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05CB" w14:textId="77777777" w:rsidR="007A0B06" w:rsidRPr="004B6F2B" w:rsidRDefault="00056DE3" w:rsidP="00056DE3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6.2. </w:t>
            </w:r>
            <w:r w:rsidR="007A0B06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Интегрирана морска политика</w:t>
            </w:r>
          </w:p>
          <w:p w14:paraId="15C12F8A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Опазване на морската среда, по-специално на биологичното разнообразие и морските защитени зони, като обектите по Натура 2000, в съответствие със задълженията, установени в директиви 92/43/ЕИО и 2009/147/ЕО</w:t>
            </w:r>
          </w:p>
        </w:tc>
      </w:tr>
      <w:tr w:rsidR="007A0B06" w:rsidRPr="004B6F2B" w14:paraId="6AAD0DB7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C43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300E" w14:textId="77777777" w:rsidR="007A0B06" w:rsidRPr="004B6F2B" w:rsidRDefault="007A0B06">
            <w:pPr>
              <w:rPr>
                <w:rFonts w:ascii="Arial" w:hAnsi="Arial" w:cs="Arial"/>
                <w:i/>
                <w:iCs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80.1.б </w:t>
            </w:r>
          </w:p>
          <w:p w14:paraId="60063F0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14:paraId="3C857370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105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411B" w14:textId="77777777" w:rsidR="007A0B06" w:rsidRPr="004B6F2B" w:rsidRDefault="00677AC1" w:rsidP="00677AC1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2C28DFAF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663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Минимален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B76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50 000 лева</w:t>
            </w:r>
          </w:p>
        </w:tc>
      </w:tr>
      <w:tr w:rsidR="007A0B06" w:rsidRPr="004B6F2B" w14:paraId="1DCD4B1B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FA5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C2AC" w14:textId="77777777" w:rsidR="007A0B06" w:rsidRPr="004B6F2B" w:rsidRDefault="00A63B1F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700 000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лева</w:t>
            </w:r>
          </w:p>
        </w:tc>
      </w:tr>
      <w:tr w:rsidR="007A0B06" w:rsidRPr="004B6F2B" w14:paraId="0AFEB5C6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FFC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859B" w14:textId="77777777" w:rsidR="007A0B06" w:rsidRPr="00BA6F28" w:rsidRDefault="007A0B06" w:rsidP="007370CE">
            <w:pPr>
              <w:pStyle w:val="ListParagraph"/>
              <w:numPr>
                <w:ilvl w:val="0"/>
                <w:numId w:val="21"/>
              </w:numPr>
              <w:ind w:left="295" w:firstLine="0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>Кандидатът е описал проблемите на застрашените видове съгласно Плана за управление на конкретната защитена зона и е предложил детайлни мерки за разрешаването им – 30 точки;</w:t>
            </w:r>
          </w:p>
          <w:p w14:paraId="7DC55F00" w14:textId="77777777" w:rsidR="007A0B06" w:rsidRPr="00BA6F28" w:rsidRDefault="007A0B06" w:rsidP="007370CE">
            <w:pPr>
              <w:ind w:left="295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14:paraId="17DA7F16" w14:textId="77777777" w:rsidR="007A0B06" w:rsidRPr="00BA6F28" w:rsidRDefault="007A0B06" w:rsidP="007370CE">
            <w:pPr>
              <w:pStyle w:val="ListParagraph"/>
              <w:numPr>
                <w:ilvl w:val="0"/>
                <w:numId w:val="21"/>
              </w:numPr>
              <w:ind w:left="295" w:firstLine="0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 xml:space="preserve">Екипът по проекта има успешно изпълнени поне 3 консервационни проекта в областта на биоразнообразието – 20 точки; </w:t>
            </w:r>
          </w:p>
          <w:p w14:paraId="344A1AAD" w14:textId="77777777" w:rsidR="007A0B06" w:rsidRPr="00BA6F28" w:rsidRDefault="007A0B06" w:rsidP="007370CE">
            <w:pPr>
              <w:ind w:left="295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14:paraId="19EE34B8" w14:textId="77777777" w:rsidR="007A0B06" w:rsidRPr="00BA6F28" w:rsidRDefault="007A0B06" w:rsidP="007370CE">
            <w:pPr>
              <w:pStyle w:val="ListParagraph"/>
              <w:numPr>
                <w:ilvl w:val="0"/>
                <w:numId w:val="21"/>
              </w:numPr>
              <w:ind w:left="295" w:firstLine="0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>Кандидатът е предложил изпълнение на дейности в защитена зона/и, в които не са изпълнявани консервационни проекти – 40 точки;</w:t>
            </w:r>
          </w:p>
          <w:p w14:paraId="62693076" w14:textId="77777777" w:rsidR="007A0B06" w:rsidRPr="00BA6F28" w:rsidRDefault="007A0B06" w:rsidP="007370CE">
            <w:pPr>
              <w:ind w:left="295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14:paraId="787512DA" w14:textId="77777777" w:rsidR="007A0B06" w:rsidRPr="00BA6F28" w:rsidRDefault="007A0B06" w:rsidP="007370CE">
            <w:pPr>
              <w:pStyle w:val="ListParagraph"/>
              <w:numPr>
                <w:ilvl w:val="0"/>
                <w:numId w:val="21"/>
              </w:numPr>
              <w:ind w:left="295" w:firstLine="0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>Проектното предложение демонстрира дълготрайно положително въздействие върху местообитанията/видовете, към които е насочено – 10 точки</w:t>
            </w:r>
          </w:p>
          <w:p w14:paraId="3E613C4B" w14:textId="77777777" w:rsidR="007A0B06" w:rsidRPr="004B6F2B" w:rsidRDefault="007A0B06" w:rsidP="007370CE">
            <w:pPr>
              <w:pStyle w:val="ListParagraph"/>
              <w:ind w:left="25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14:paraId="3352CFE8" w14:textId="77777777" w:rsidR="007A0B06" w:rsidRPr="004B6F2B" w:rsidRDefault="007A0B06" w:rsidP="007370CE">
            <w:pPr>
              <w:ind w:left="25"/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- 100</w:t>
            </w:r>
          </w:p>
        </w:tc>
      </w:tr>
    </w:tbl>
    <w:p w14:paraId="68903323" w14:textId="77777777"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CF6869" w14:paraId="751DCDB9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A71E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2F32" w14:textId="77777777" w:rsidR="007A0B06" w:rsidRPr="004B6F2B" w:rsidRDefault="00056DE3" w:rsidP="00056DE3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6.3. </w:t>
            </w:r>
            <w:r w:rsidR="007A0B06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Интегрирана морска политика</w:t>
            </w:r>
          </w:p>
          <w:p w14:paraId="488D7066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Повишаване на знанията за състоянието на морската среда</w:t>
            </w:r>
          </w:p>
        </w:tc>
      </w:tr>
      <w:tr w:rsidR="007A0B06" w:rsidRPr="004B6F2B" w14:paraId="2993FC1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15C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A94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80.1.в</w:t>
            </w:r>
          </w:p>
          <w:p w14:paraId="17B583F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14:paraId="5623CC67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A6A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BD52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278C1223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6E8D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D69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50 000 лева</w:t>
            </w:r>
          </w:p>
        </w:tc>
      </w:tr>
      <w:tr w:rsidR="007A0B06" w:rsidRPr="00CF6869" w14:paraId="32A2EF0C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9F1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B936" w14:textId="3A171FAC" w:rsidR="008413D4" w:rsidRPr="004B6F2B" w:rsidRDefault="005A11EC" w:rsidP="005A11EC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1 629 857, 96 лв. </w:t>
            </w:r>
            <w:r w:rsidR="0072705E" w:rsidRPr="004B6F2B">
              <w:rPr>
                <w:rFonts w:ascii="Arial" w:hAnsi="Arial" w:cs="Arial"/>
                <w:sz w:val="18"/>
                <w:szCs w:val="18"/>
                <w:lang w:val="bg-BG"/>
              </w:rPr>
              <w:t>(за втори</w:t>
            </w:r>
            <w:ins w:id="304" w:author="USER" w:date="2020-02-11T13:54:00Z">
              <w:r w:rsidR="00A248F5">
                <w:rPr>
                  <w:rFonts w:ascii="Arial" w:hAnsi="Arial" w:cs="Arial"/>
                  <w:sz w:val="18"/>
                  <w:szCs w:val="18"/>
                  <w:lang w:val="bg-BG"/>
                </w:rPr>
                <w:t xml:space="preserve"> </w:t>
              </w:r>
              <w:r w:rsidR="00A248F5" w:rsidRPr="00A248F5">
                <w:rPr>
                  <w:rFonts w:ascii="Arial" w:hAnsi="Arial" w:cs="Arial"/>
                  <w:sz w:val="18"/>
                  <w:szCs w:val="18"/>
                  <w:highlight w:val="green"/>
                  <w:lang w:val="bg-BG"/>
                  <w:rPrChange w:id="305" w:author="USER" w:date="2020-02-11T13:54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и следващи</w:t>
              </w:r>
            </w:ins>
            <w:r w:rsidR="0072705E" w:rsidRPr="00A248F5">
              <w:rPr>
                <w:rFonts w:ascii="Arial" w:hAnsi="Arial" w:cs="Arial"/>
                <w:sz w:val="18"/>
                <w:szCs w:val="18"/>
                <w:highlight w:val="green"/>
                <w:lang w:val="bg-BG"/>
                <w:rPrChange w:id="306" w:author="USER" w:date="2020-02-11T13:54:00Z">
                  <w:rPr>
                    <w:rFonts w:ascii="Arial" w:hAnsi="Arial" w:cs="Arial"/>
                    <w:sz w:val="18"/>
                    <w:szCs w:val="18"/>
                    <w:lang w:val="bg-BG"/>
                  </w:rPr>
                </w:rPrChange>
              </w:rPr>
              <w:t xml:space="preserve"> прием</w:t>
            </w:r>
            <w:ins w:id="307" w:author="USER" w:date="2020-02-11T13:54:00Z">
              <w:r w:rsidR="00A248F5" w:rsidRPr="00A248F5">
                <w:rPr>
                  <w:rFonts w:ascii="Arial" w:hAnsi="Arial" w:cs="Arial"/>
                  <w:sz w:val="18"/>
                  <w:szCs w:val="18"/>
                  <w:highlight w:val="green"/>
                  <w:lang w:val="bg-BG"/>
                  <w:rPrChange w:id="308" w:author="USER" w:date="2020-02-11T13:54:00Z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rPrChange>
                </w:rPr>
                <w:t>и</w:t>
              </w:r>
            </w:ins>
            <w:r w:rsidR="0072705E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400 000 лв.) </w:t>
            </w:r>
          </w:p>
          <w:p w14:paraId="4441FD65" w14:textId="77777777" w:rsidR="005A11EC" w:rsidRPr="004B6F2B" w:rsidRDefault="005A11EC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14:paraId="654F24A3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73A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B4C4" w14:textId="77777777"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  <w:p w14:paraId="48A1C102" w14:textId="77777777"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>Проекти, насочени към изследване на морското дъно –  25 точки;</w:t>
            </w:r>
          </w:p>
          <w:p w14:paraId="007642AC" w14:textId="77777777"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>Проектът води до постигане на целите на синия растеж –  25 точки;</w:t>
            </w:r>
          </w:p>
          <w:p w14:paraId="53E864E6" w14:textId="77777777"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 xml:space="preserve">Екипът по проекта </w:t>
            </w: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>има изпълнени поне 2 проекта за изследване на морската среда  –  25 точки;</w:t>
            </w:r>
          </w:p>
          <w:p w14:paraId="1573B00A" w14:textId="77777777"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>Кандидатът е научна организация и/или е в партньорство с такава -  –  25 точки.</w:t>
            </w:r>
          </w:p>
          <w:p w14:paraId="12351E77" w14:textId="77777777"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1ADE82DD" w14:textId="77777777"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- 100</w:t>
            </w:r>
          </w:p>
        </w:tc>
      </w:tr>
    </w:tbl>
    <w:p w14:paraId="283D5E94" w14:textId="77777777" w:rsidR="007A0B06" w:rsidRPr="004B6F2B" w:rsidRDefault="007A0B06">
      <w:pPr>
        <w:rPr>
          <w:rFonts w:ascii="Arial" w:hAnsi="Arial" w:cs="Arial"/>
          <w:sz w:val="18"/>
          <w:szCs w:val="18"/>
          <w:lang w:val="bg-BG"/>
        </w:rPr>
      </w:pPr>
    </w:p>
    <w:p w14:paraId="556213AE" w14:textId="77777777" w:rsidR="000856D9" w:rsidRPr="004B6F2B" w:rsidRDefault="000856D9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3"/>
      </w:tblGrid>
      <w:tr w:rsidR="007A0B06" w:rsidRPr="004B6F2B" w14:paraId="1A55D179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D1BB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FAC67" w14:textId="77777777"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7. Техническа помощ </w:t>
            </w:r>
          </w:p>
        </w:tc>
      </w:tr>
      <w:tr w:rsidR="007A0B06" w:rsidRPr="004B6F2B" w14:paraId="22F2B6F1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D191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93E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92</w:t>
            </w:r>
          </w:p>
        </w:tc>
      </w:tr>
      <w:tr w:rsidR="007A0B06" w:rsidRPr="004B6F2B" w14:paraId="636BBD2A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08B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BBDC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14:paraId="5C4A4DAD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D0B8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023A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14:paraId="636243D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C130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1205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CF6869" w14:paraId="2F65F1C3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BE2B" w14:textId="77777777"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0A2" w14:textId="77777777" w:rsidR="003A6860" w:rsidRPr="004B6F2B" w:rsidRDefault="003A6860" w:rsidP="003A6860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Проектни предложения свързани с дейностите по програмиране, изпълнение, мониторинг, контрол и оценка на ПМДР 2014-2020,  включително материално-техническо им обезпечаване;</w:t>
            </w:r>
          </w:p>
          <w:p w14:paraId="2EE04EF7" w14:textId="77777777" w:rsidR="003A6860" w:rsidRPr="004B6F2B" w:rsidRDefault="003A6860" w:rsidP="003A6860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6E4213CC" w14:textId="77777777" w:rsidR="003A6860" w:rsidRPr="004B6F2B" w:rsidRDefault="003A6860" w:rsidP="003A6860">
            <w:pPr>
              <w:numPr>
                <w:ilvl w:val="0"/>
                <w:numId w:val="8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Проектни предложения свързани с повишаване на  административния капацитет на органите, ангажирани с прилагането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и извършването на одитна дейност по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ПМДР 2014-2020 за ефективно и ефикасно управление на програмата;</w:t>
            </w:r>
          </w:p>
          <w:p w14:paraId="77FE708B" w14:textId="77777777" w:rsidR="003A6860" w:rsidRPr="004B6F2B" w:rsidRDefault="003A6860" w:rsidP="003A6860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Проектни предложения свързани с осигуряване на информация и широка публичност за целите и възможностите на ПМДР 2014-2020 и положителната роля на Общността в процеса на изграждане на ефикасна и компетентна администрация;</w:t>
            </w:r>
          </w:p>
          <w:p w14:paraId="77307303" w14:textId="77777777" w:rsidR="003A6860" w:rsidRPr="004B6F2B" w:rsidRDefault="003A6860" w:rsidP="003A6860">
            <w:pPr>
              <w:ind w:left="7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18B9374C" w14:textId="77777777" w:rsidR="003A6860" w:rsidRPr="004B6F2B" w:rsidRDefault="003A6860" w:rsidP="003A68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Проектни предложения, свързани с осигуряване на подкрепа на дейностите, свързани с приключването на Оперативна програма за развитие на сектор „Рибарство” 2007 – 2013г.  (ОПРСР)</w:t>
            </w:r>
            <w:r w:rsidRPr="004B6F2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148B262B" w14:textId="77777777" w:rsidR="003A6860" w:rsidRPr="004B6F2B" w:rsidRDefault="003A6860" w:rsidP="003A6860">
            <w:pPr>
              <w:pStyle w:val="ListParagrap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39440501" w14:textId="77777777" w:rsidR="003A6860" w:rsidRPr="004B6F2B" w:rsidRDefault="003A6860" w:rsidP="003A6860">
            <w:pPr>
              <w:ind w:left="744" w:hanging="3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ab/>
              <w:t>Проектни предложения, свързани с осигуряване на подкрепа на дейностите, свързани с подготовка на програмен период 2021-2027 г. Подкрепените проектни предложения не следва да дублират дейности, извършени в рамките на разработения от НЦТР ЕАД социално-икономически анализ на районите.</w:t>
            </w:r>
          </w:p>
          <w:p w14:paraId="0180D8D9" w14:textId="77777777" w:rsidR="003A6860" w:rsidRPr="004B6F2B" w:rsidRDefault="003A6860" w:rsidP="003A6860">
            <w:pPr>
              <w:ind w:left="744" w:hanging="3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470BBC5F" w14:textId="77777777" w:rsidR="003A6860" w:rsidRPr="004B6F2B" w:rsidRDefault="003A6860" w:rsidP="003A6860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14:paraId="2846638D" w14:textId="77777777" w:rsidR="007A0B06" w:rsidRPr="00CF6869" w:rsidRDefault="003A6860" w:rsidP="003A6860">
            <w:pPr>
              <w:jc w:val="both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Забележка: Тежест при критериите не е установена, тъй като това са дейностите, които трябва да се изпълняват от органите</w:t>
            </w:r>
            <w:r w:rsidRPr="00CF6869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отговорни за управлението на Европейския фонд за морско дело и рибарство (ЕФМДР) в стартирането, последващите действия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, извършването на одитна дейност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и контрола на проектите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финансирани от ЕФМДР.</w:t>
            </w:r>
          </w:p>
        </w:tc>
      </w:tr>
    </w:tbl>
    <w:p w14:paraId="74F8A200" w14:textId="77777777" w:rsidR="007A0B06" w:rsidRPr="004B6F2B" w:rsidRDefault="007A0B06">
      <w:pPr>
        <w:rPr>
          <w:rFonts w:ascii="Arial" w:hAnsi="Arial" w:cs="Arial"/>
          <w:sz w:val="18"/>
          <w:szCs w:val="18"/>
          <w:lang w:val="bg-BG"/>
        </w:rPr>
      </w:pPr>
    </w:p>
    <w:sectPr w:rsidR="007A0B06" w:rsidRPr="004B6F2B" w:rsidSect="002D2EF2">
      <w:headerReference w:type="first" r:id="rId8"/>
      <w:pgSz w:w="11906" w:h="16838"/>
      <w:pgMar w:top="1843" w:right="1417" w:bottom="108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25048" w14:textId="77777777" w:rsidR="00A91B61" w:rsidRDefault="00A91B61" w:rsidP="00795846">
      <w:r>
        <w:separator/>
      </w:r>
    </w:p>
  </w:endnote>
  <w:endnote w:type="continuationSeparator" w:id="0">
    <w:p w14:paraId="45EEE4C7" w14:textId="77777777" w:rsidR="00A91B61" w:rsidRDefault="00A91B61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E3796" w14:textId="77777777" w:rsidR="00A91B61" w:rsidRDefault="00A91B61" w:rsidP="00795846">
      <w:r>
        <w:separator/>
      </w:r>
    </w:p>
  </w:footnote>
  <w:footnote w:type="continuationSeparator" w:id="0">
    <w:p w14:paraId="449A9A9D" w14:textId="77777777" w:rsidR="00A91B61" w:rsidRDefault="00A91B61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6F5EC" w14:textId="77777777" w:rsidR="00A91B61" w:rsidRDefault="00A91B61">
    <w:pPr>
      <w:pStyle w:val="Header"/>
    </w:pPr>
    <w:r w:rsidRPr="00D6310E">
      <w:rPr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05064A" wp14:editId="5ECF217E">
              <wp:simplePos x="0" y="0"/>
              <wp:positionH relativeFrom="column">
                <wp:posOffset>-442595</wp:posOffset>
              </wp:positionH>
              <wp:positionV relativeFrom="paragraph">
                <wp:posOffset>-144780</wp:posOffset>
              </wp:positionV>
              <wp:extent cx="6257925" cy="1572660"/>
              <wp:effectExtent l="0" t="0" r="9525" b="889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7925" cy="1572660"/>
                        <a:chOff x="0" y="0"/>
                        <a:chExt cx="6734175" cy="157266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4CC18" w14:textId="77777777" w:rsidR="00A91B61" w:rsidRPr="00CF6869" w:rsidRDefault="00A91B61" w:rsidP="007A0B0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  <w:lang w:val="ru-RU"/>
                              </w:rPr>
                            </w:pPr>
                            <w:r w:rsidRPr="00CF6869">
                              <w:rPr>
                                <w:rFonts w:ascii="Arial" w:hAnsi="Arial" w:cs="Arial"/>
                                <w:color w:val="808080"/>
                                <w:lang w:val="ru-RU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F714FB3" wp14:editId="590B596C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568F15" w14:textId="77777777" w:rsidR="00A91B61" w:rsidRPr="00733AE1" w:rsidRDefault="00A91B6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78BBF4B6" w14:textId="77777777" w:rsidR="00A91B61" w:rsidRPr="00733AE1" w:rsidRDefault="00A91B6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14:paraId="5DA7F362" w14:textId="77777777" w:rsidR="00A91B61" w:rsidRPr="00733AE1" w:rsidRDefault="00A91B6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201E06" w14:textId="77777777" w:rsidR="00A91B61" w:rsidRPr="00F2146C" w:rsidRDefault="00A91B61" w:rsidP="007A0B0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14:paraId="622CC7BC" w14:textId="77777777" w:rsidR="00A91B61" w:rsidRPr="00F2146C" w:rsidRDefault="00A91B61" w:rsidP="007A0B0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  <w:p w14:paraId="6AF7654A" w14:textId="77777777" w:rsidR="00A91B61" w:rsidRDefault="00A91B61" w:rsidP="007A0B0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F05064A" id="Group 4" o:spid="_x0000_s1026" style="position:absolute;margin-left:-34.85pt;margin-top:-11.4pt;width:492.75pt;height:123.85pt;z-index:251659264;mso-width-relative:margin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H//2V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4B44CC18" w14:textId="77777777" w:rsidR="00A91B61" w:rsidRPr="00CF6869" w:rsidRDefault="00A91B61" w:rsidP="007A0B0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  <w:lang w:val="ru-RU"/>
                        </w:rPr>
                      </w:pPr>
                      <w:r w:rsidRPr="00CF6869">
                        <w:rPr>
                          <w:rFonts w:ascii="Arial" w:hAnsi="Arial" w:cs="Arial"/>
                          <w:color w:val="808080"/>
                          <w:lang w:val="ru-RU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1F714FB3" wp14:editId="590B596C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568F15" w14:textId="77777777" w:rsidR="00A91B61" w:rsidRPr="00733AE1" w:rsidRDefault="00A91B6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78BBF4B6" w14:textId="77777777" w:rsidR="00A91B61" w:rsidRPr="00733AE1" w:rsidRDefault="00A91B6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14:paraId="5DA7F362" w14:textId="77777777" w:rsidR="00A91B61" w:rsidRPr="00733AE1" w:rsidRDefault="00A91B6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">
                  <v:imagedata r:id="rId4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">
                    <v:imagedata r:id="rId5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14:paraId="63201E06" w14:textId="77777777" w:rsidR="00A91B61" w:rsidRPr="00F2146C" w:rsidRDefault="00A91B61" w:rsidP="007A0B0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14:paraId="622CC7BC" w14:textId="77777777" w:rsidR="00A91B61" w:rsidRPr="00F2146C" w:rsidRDefault="00A91B61" w:rsidP="007A0B0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  <w:p w14:paraId="6AF7654A" w14:textId="77777777" w:rsidR="00A91B61" w:rsidRDefault="00A91B61" w:rsidP="007A0B0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16A5"/>
    <w:multiLevelType w:val="hybridMultilevel"/>
    <w:tmpl w:val="C9F09B9A"/>
    <w:lvl w:ilvl="0" w:tplc="E2F2D9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D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E95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0C75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46D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05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EC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CD9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E6A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F6EF2"/>
    <w:multiLevelType w:val="hybridMultilevel"/>
    <w:tmpl w:val="350EA7A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D34F8"/>
    <w:multiLevelType w:val="hybridMultilevel"/>
    <w:tmpl w:val="85A8DEF4"/>
    <w:lvl w:ilvl="0" w:tplc="56EC1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05D58"/>
    <w:multiLevelType w:val="hybridMultilevel"/>
    <w:tmpl w:val="92BE3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4E6876"/>
    <w:multiLevelType w:val="hybridMultilevel"/>
    <w:tmpl w:val="7C320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4101C2"/>
    <w:multiLevelType w:val="hybridMultilevel"/>
    <w:tmpl w:val="3446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120D3A"/>
    <w:multiLevelType w:val="hybridMultilevel"/>
    <w:tmpl w:val="2D98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7D9"/>
    <w:multiLevelType w:val="hybridMultilevel"/>
    <w:tmpl w:val="BABA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F20F1"/>
    <w:multiLevelType w:val="hybridMultilevel"/>
    <w:tmpl w:val="D9703E50"/>
    <w:lvl w:ilvl="0" w:tplc="166C8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0F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12CB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2E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8E5F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3EE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F0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09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06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EB24B9"/>
    <w:multiLevelType w:val="hybridMultilevel"/>
    <w:tmpl w:val="28387662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E1BAD"/>
    <w:multiLevelType w:val="hybridMultilevel"/>
    <w:tmpl w:val="09F8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40294"/>
    <w:multiLevelType w:val="hybridMultilevel"/>
    <w:tmpl w:val="2AB6D5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0"/>
  </w:num>
  <w:num w:numId="3">
    <w:abstractNumId w:val="27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6"/>
  </w:num>
  <w:num w:numId="19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7"/>
  </w:num>
  <w:num w:numId="25">
    <w:abstractNumId w:val="20"/>
  </w:num>
  <w:num w:numId="26">
    <w:abstractNumId w:val="23"/>
  </w:num>
  <w:num w:numId="27">
    <w:abstractNumId w:val="2"/>
  </w:num>
  <w:num w:numId="28">
    <w:abstractNumId w:val="11"/>
  </w:num>
  <w:num w:numId="29">
    <w:abstractNumId w:val="4"/>
  </w:num>
  <w:num w:numId="30">
    <w:abstractNumId w:val="3"/>
  </w:num>
  <w:num w:numId="31">
    <w:abstractNumId w:val="31"/>
  </w:num>
  <w:num w:numId="32">
    <w:abstractNumId w:val="17"/>
  </w:num>
  <w:num w:numId="33">
    <w:abstractNumId w:val="1"/>
  </w:num>
  <w:num w:numId="34">
    <w:abstractNumId w:val="5"/>
  </w:num>
  <w:num w:numId="35">
    <w:abstractNumId w:val="8"/>
  </w:num>
  <w:num w:numId="36">
    <w:abstractNumId w:val="14"/>
  </w:num>
  <w:num w:numId="37">
    <w:abstractNumId w:val="22"/>
  </w:num>
  <w:num w:numId="38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5FF"/>
    <w:rsid w:val="00004751"/>
    <w:rsid w:val="00012D22"/>
    <w:rsid w:val="00012F69"/>
    <w:rsid w:val="0002635E"/>
    <w:rsid w:val="00035CD4"/>
    <w:rsid w:val="0003633A"/>
    <w:rsid w:val="00056DE3"/>
    <w:rsid w:val="000750A6"/>
    <w:rsid w:val="00075461"/>
    <w:rsid w:val="000856D9"/>
    <w:rsid w:val="00086F6C"/>
    <w:rsid w:val="00090D15"/>
    <w:rsid w:val="00092A88"/>
    <w:rsid w:val="00093EF1"/>
    <w:rsid w:val="000A73BD"/>
    <w:rsid w:val="000A7F8D"/>
    <w:rsid w:val="000B60A0"/>
    <w:rsid w:val="000C0752"/>
    <w:rsid w:val="000E18C3"/>
    <w:rsid w:val="000E52C6"/>
    <w:rsid w:val="000E5845"/>
    <w:rsid w:val="000E764A"/>
    <w:rsid w:val="000F016F"/>
    <w:rsid w:val="000F23FE"/>
    <w:rsid w:val="000F41EC"/>
    <w:rsid w:val="00100C3C"/>
    <w:rsid w:val="00115204"/>
    <w:rsid w:val="001171D9"/>
    <w:rsid w:val="001223C3"/>
    <w:rsid w:val="0012534E"/>
    <w:rsid w:val="00125C28"/>
    <w:rsid w:val="00127524"/>
    <w:rsid w:val="00127683"/>
    <w:rsid w:val="001353D9"/>
    <w:rsid w:val="0014016B"/>
    <w:rsid w:val="00147245"/>
    <w:rsid w:val="00154340"/>
    <w:rsid w:val="001672A6"/>
    <w:rsid w:val="00172568"/>
    <w:rsid w:val="001A2373"/>
    <w:rsid w:val="001A7C62"/>
    <w:rsid w:val="001B21A0"/>
    <w:rsid w:val="001C1140"/>
    <w:rsid w:val="001C23BD"/>
    <w:rsid w:val="001C66B1"/>
    <w:rsid w:val="001D1FAC"/>
    <w:rsid w:val="001D64A8"/>
    <w:rsid w:val="001E4688"/>
    <w:rsid w:val="001E784E"/>
    <w:rsid w:val="001F581B"/>
    <w:rsid w:val="00200B5C"/>
    <w:rsid w:val="002121DB"/>
    <w:rsid w:val="00212A7F"/>
    <w:rsid w:val="00222B81"/>
    <w:rsid w:val="002275CE"/>
    <w:rsid w:val="00235D94"/>
    <w:rsid w:val="0025098E"/>
    <w:rsid w:val="002554E0"/>
    <w:rsid w:val="00261DF0"/>
    <w:rsid w:val="002637F8"/>
    <w:rsid w:val="002652BE"/>
    <w:rsid w:val="00265F4F"/>
    <w:rsid w:val="002709A4"/>
    <w:rsid w:val="00273B42"/>
    <w:rsid w:val="002801F7"/>
    <w:rsid w:val="00282345"/>
    <w:rsid w:val="002854F5"/>
    <w:rsid w:val="002910FF"/>
    <w:rsid w:val="00291641"/>
    <w:rsid w:val="002A507D"/>
    <w:rsid w:val="002B07EA"/>
    <w:rsid w:val="002C2A4C"/>
    <w:rsid w:val="002C3B68"/>
    <w:rsid w:val="002C5BCB"/>
    <w:rsid w:val="002D13A4"/>
    <w:rsid w:val="002D2EF2"/>
    <w:rsid w:val="002D64D9"/>
    <w:rsid w:val="002F2E6A"/>
    <w:rsid w:val="00301070"/>
    <w:rsid w:val="00304390"/>
    <w:rsid w:val="003102A3"/>
    <w:rsid w:val="0031271E"/>
    <w:rsid w:val="003138EF"/>
    <w:rsid w:val="00325F56"/>
    <w:rsid w:val="00326C91"/>
    <w:rsid w:val="00327A10"/>
    <w:rsid w:val="00330A0D"/>
    <w:rsid w:val="00351A93"/>
    <w:rsid w:val="00351C6C"/>
    <w:rsid w:val="0035446C"/>
    <w:rsid w:val="00362706"/>
    <w:rsid w:val="0036419D"/>
    <w:rsid w:val="003649DB"/>
    <w:rsid w:val="00374C3A"/>
    <w:rsid w:val="003845CA"/>
    <w:rsid w:val="00384E16"/>
    <w:rsid w:val="00390A51"/>
    <w:rsid w:val="00393E04"/>
    <w:rsid w:val="003A21B4"/>
    <w:rsid w:val="003A374B"/>
    <w:rsid w:val="003A6860"/>
    <w:rsid w:val="003B306F"/>
    <w:rsid w:val="003B3AEF"/>
    <w:rsid w:val="003B7C9F"/>
    <w:rsid w:val="003C12B7"/>
    <w:rsid w:val="003C3BE2"/>
    <w:rsid w:val="003C5780"/>
    <w:rsid w:val="003C64B5"/>
    <w:rsid w:val="003D5E78"/>
    <w:rsid w:val="003E00BE"/>
    <w:rsid w:val="003E6A5F"/>
    <w:rsid w:val="00401DEF"/>
    <w:rsid w:val="00415537"/>
    <w:rsid w:val="00422AC8"/>
    <w:rsid w:val="0043339C"/>
    <w:rsid w:val="00434AFA"/>
    <w:rsid w:val="00435C44"/>
    <w:rsid w:val="00443294"/>
    <w:rsid w:val="0044737A"/>
    <w:rsid w:val="004676E4"/>
    <w:rsid w:val="00486E3A"/>
    <w:rsid w:val="004874FF"/>
    <w:rsid w:val="00492B5E"/>
    <w:rsid w:val="00492E9E"/>
    <w:rsid w:val="004970E9"/>
    <w:rsid w:val="004A4083"/>
    <w:rsid w:val="004B6F2B"/>
    <w:rsid w:val="004B7096"/>
    <w:rsid w:val="004C27F8"/>
    <w:rsid w:val="004C3B4F"/>
    <w:rsid w:val="004C632D"/>
    <w:rsid w:val="004D16CB"/>
    <w:rsid w:val="004D6A11"/>
    <w:rsid w:val="004E272A"/>
    <w:rsid w:val="004E27CD"/>
    <w:rsid w:val="004E63C6"/>
    <w:rsid w:val="004F1858"/>
    <w:rsid w:val="004F3571"/>
    <w:rsid w:val="004F5D0C"/>
    <w:rsid w:val="004F660B"/>
    <w:rsid w:val="00507AD8"/>
    <w:rsid w:val="00513095"/>
    <w:rsid w:val="005215FF"/>
    <w:rsid w:val="005262BD"/>
    <w:rsid w:val="00531CEE"/>
    <w:rsid w:val="00546BD0"/>
    <w:rsid w:val="005471E4"/>
    <w:rsid w:val="0054780F"/>
    <w:rsid w:val="00554732"/>
    <w:rsid w:val="00555E25"/>
    <w:rsid w:val="0058581B"/>
    <w:rsid w:val="005951D4"/>
    <w:rsid w:val="00597D0D"/>
    <w:rsid w:val="005A11EC"/>
    <w:rsid w:val="005A2F4F"/>
    <w:rsid w:val="005A7A1D"/>
    <w:rsid w:val="005B0796"/>
    <w:rsid w:val="005B50C5"/>
    <w:rsid w:val="005D11F5"/>
    <w:rsid w:val="005D37D7"/>
    <w:rsid w:val="005D44CF"/>
    <w:rsid w:val="005E273B"/>
    <w:rsid w:val="005F39E2"/>
    <w:rsid w:val="005F48A5"/>
    <w:rsid w:val="00601852"/>
    <w:rsid w:val="00614F4C"/>
    <w:rsid w:val="00647450"/>
    <w:rsid w:val="006566BB"/>
    <w:rsid w:val="00665B3B"/>
    <w:rsid w:val="00677AC1"/>
    <w:rsid w:val="00681431"/>
    <w:rsid w:val="00686426"/>
    <w:rsid w:val="00695543"/>
    <w:rsid w:val="00695AE1"/>
    <w:rsid w:val="006A6C5A"/>
    <w:rsid w:val="006A7794"/>
    <w:rsid w:val="006A7BDF"/>
    <w:rsid w:val="006B5105"/>
    <w:rsid w:val="006B612A"/>
    <w:rsid w:val="006C0064"/>
    <w:rsid w:val="006C2437"/>
    <w:rsid w:val="006C424E"/>
    <w:rsid w:val="006C6425"/>
    <w:rsid w:val="006C710F"/>
    <w:rsid w:val="006D1A4B"/>
    <w:rsid w:val="006D4FC8"/>
    <w:rsid w:val="006D6C83"/>
    <w:rsid w:val="006E5FB1"/>
    <w:rsid w:val="006E6C6B"/>
    <w:rsid w:val="006E79FE"/>
    <w:rsid w:val="006F4FCC"/>
    <w:rsid w:val="00707376"/>
    <w:rsid w:val="00713C2C"/>
    <w:rsid w:val="0072705E"/>
    <w:rsid w:val="007370CE"/>
    <w:rsid w:val="007437B0"/>
    <w:rsid w:val="0074487C"/>
    <w:rsid w:val="007451FE"/>
    <w:rsid w:val="00751901"/>
    <w:rsid w:val="00753380"/>
    <w:rsid w:val="00754D47"/>
    <w:rsid w:val="00756D00"/>
    <w:rsid w:val="0075790F"/>
    <w:rsid w:val="00760F73"/>
    <w:rsid w:val="00763DFB"/>
    <w:rsid w:val="00777654"/>
    <w:rsid w:val="00790741"/>
    <w:rsid w:val="00791BEC"/>
    <w:rsid w:val="007925A3"/>
    <w:rsid w:val="00795846"/>
    <w:rsid w:val="007A0B06"/>
    <w:rsid w:val="007A4DC5"/>
    <w:rsid w:val="007B416D"/>
    <w:rsid w:val="007C1262"/>
    <w:rsid w:val="007E0C1F"/>
    <w:rsid w:val="007E2856"/>
    <w:rsid w:val="007F1A4A"/>
    <w:rsid w:val="00816504"/>
    <w:rsid w:val="0082687E"/>
    <w:rsid w:val="008413D4"/>
    <w:rsid w:val="0085513D"/>
    <w:rsid w:val="008551FC"/>
    <w:rsid w:val="0087544A"/>
    <w:rsid w:val="0089135C"/>
    <w:rsid w:val="008A208F"/>
    <w:rsid w:val="008A363F"/>
    <w:rsid w:val="008B0F18"/>
    <w:rsid w:val="008B330B"/>
    <w:rsid w:val="008D14ED"/>
    <w:rsid w:val="008D2E1F"/>
    <w:rsid w:val="008D3605"/>
    <w:rsid w:val="008E4497"/>
    <w:rsid w:val="008E6D41"/>
    <w:rsid w:val="008F426B"/>
    <w:rsid w:val="008F7D8F"/>
    <w:rsid w:val="00917950"/>
    <w:rsid w:val="00920561"/>
    <w:rsid w:val="00921E25"/>
    <w:rsid w:val="00927897"/>
    <w:rsid w:val="00933EB5"/>
    <w:rsid w:val="00944868"/>
    <w:rsid w:val="009657BC"/>
    <w:rsid w:val="00970D3F"/>
    <w:rsid w:val="009731C0"/>
    <w:rsid w:val="009766A6"/>
    <w:rsid w:val="0098218D"/>
    <w:rsid w:val="0098417A"/>
    <w:rsid w:val="00984C83"/>
    <w:rsid w:val="00996172"/>
    <w:rsid w:val="009968D6"/>
    <w:rsid w:val="00997E77"/>
    <w:rsid w:val="009B2D12"/>
    <w:rsid w:val="009B49E1"/>
    <w:rsid w:val="009B7BEB"/>
    <w:rsid w:val="009C2149"/>
    <w:rsid w:val="009C3CCA"/>
    <w:rsid w:val="009E2AD5"/>
    <w:rsid w:val="009F2C31"/>
    <w:rsid w:val="00A11DB8"/>
    <w:rsid w:val="00A2003D"/>
    <w:rsid w:val="00A248F5"/>
    <w:rsid w:val="00A25632"/>
    <w:rsid w:val="00A256DC"/>
    <w:rsid w:val="00A317DE"/>
    <w:rsid w:val="00A33CCE"/>
    <w:rsid w:val="00A343EB"/>
    <w:rsid w:val="00A5675C"/>
    <w:rsid w:val="00A62EFF"/>
    <w:rsid w:val="00A63B1F"/>
    <w:rsid w:val="00A7544A"/>
    <w:rsid w:val="00A76C74"/>
    <w:rsid w:val="00A82F1E"/>
    <w:rsid w:val="00A8301C"/>
    <w:rsid w:val="00A86460"/>
    <w:rsid w:val="00A86BC0"/>
    <w:rsid w:val="00A8714C"/>
    <w:rsid w:val="00A91411"/>
    <w:rsid w:val="00A91B61"/>
    <w:rsid w:val="00A956F4"/>
    <w:rsid w:val="00AC4DB8"/>
    <w:rsid w:val="00AD2E5C"/>
    <w:rsid w:val="00AE1953"/>
    <w:rsid w:val="00B032BF"/>
    <w:rsid w:val="00B31ABA"/>
    <w:rsid w:val="00B323DC"/>
    <w:rsid w:val="00B34266"/>
    <w:rsid w:val="00B53D81"/>
    <w:rsid w:val="00B61CC2"/>
    <w:rsid w:val="00B66887"/>
    <w:rsid w:val="00B70AFB"/>
    <w:rsid w:val="00B70BF4"/>
    <w:rsid w:val="00B7148B"/>
    <w:rsid w:val="00B74E60"/>
    <w:rsid w:val="00B90650"/>
    <w:rsid w:val="00B92F76"/>
    <w:rsid w:val="00B93968"/>
    <w:rsid w:val="00B978BF"/>
    <w:rsid w:val="00BA08E1"/>
    <w:rsid w:val="00BA6F28"/>
    <w:rsid w:val="00BB0BF7"/>
    <w:rsid w:val="00BD408C"/>
    <w:rsid w:val="00BE794D"/>
    <w:rsid w:val="00BF0BA0"/>
    <w:rsid w:val="00BF199E"/>
    <w:rsid w:val="00BF61AF"/>
    <w:rsid w:val="00BF632B"/>
    <w:rsid w:val="00C016FA"/>
    <w:rsid w:val="00C02198"/>
    <w:rsid w:val="00C02D03"/>
    <w:rsid w:val="00C059DF"/>
    <w:rsid w:val="00C1257E"/>
    <w:rsid w:val="00C153F3"/>
    <w:rsid w:val="00C43E1A"/>
    <w:rsid w:val="00C57B4D"/>
    <w:rsid w:val="00C66744"/>
    <w:rsid w:val="00C7209D"/>
    <w:rsid w:val="00C744A6"/>
    <w:rsid w:val="00C93EBE"/>
    <w:rsid w:val="00CA2366"/>
    <w:rsid w:val="00CA454D"/>
    <w:rsid w:val="00CA7BE2"/>
    <w:rsid w:val="00CA7F07"/>
    <w:rsid w:val="00CB551F"/>
    <w:rsid w:val="00CC7BF2"/>
    <w:rsid w:val="00CF6869"/>
    <w:rsid w:val="00D03EAA"/>
    <w:rsid w:val="00D04DC9"/>
    <w:rsid w:val="00D0609F"/>
    <w:rsid w:val="00D0752D"/>
    <w:rsid w:val="00D107C8"/>
    <w:rsid w:val="00D1575A"/>
    <w:rsid w:val="00D34094"/>
    <w:rsid w:val="00D408F9"/>
    <w:rsid w:val="00D428FA"/>
    <w:rsid w:val="00D463E0"/>
    <w:rsid w:val="00D7300A"/>
    <w:rsid w:val="00D733FF"/>
    <w:rsid w:val="00D809DD"/>
    <w:rsid w:val="00D8280A"/>
    <w:rsid w:val="00D9038E"/>
    <w:rsid w:val="00D921C5"/>
    <w:rsid w:val="00D97512"/>
    <w:rsid w:val="00D97B80"/>
    <w:rsid w:val="00D97C07"/>
    <w:rsid w:val="00DA0171"/>
    <w:rsid w:val="00DA317A"/>
    <w:rsid w:val="00DB04CD"/>
    <w:rsid w:val="00DB6762"/>
    <w:rsid w:val="00DD1662"/>
    <w:rsid w:val="00E10B5C"/>
    <w:rsid w:val="00E147CA"/>
    <w:rsid w:val="00E217AD"/>
    <w:rsid w:val="00E2456F"/>
    <w:rsid w:val="00E30036"/>
    <w:rsid w:val="00E365FF"/>
    <w:rsid w:val="00E439BE"/>
    <w:rsid w:val="00E46BB1"/>
    <w:rsid w:val="00E51436"/>
    <w:rsid w:val="00E55114"/>
    <w:rsid w:val="00E5655E"/>
    <w:rsid w:val="00E6713B"/>
    <w:rsid w:val="00E75A72"/>
    <w:rsid w:val="00E7685B"/>
    <w:rsid w:val="00E843B6"/>
    <w:rsid w:val="00E85C72"/>
    <w:rsid w:val="00E909AB"/>
    <w:rsid w:val="00E92028"/>
    <w:rsid w:val="00EB40ED"/>
    <w:rsid w:val="00EB465C"/>
    <w:rsid w:val="00EC2024"/>
    <w:rsid w:val="00ED0C22"/>
    <w:rsid w:val="00EE4F69"/>
    <w:rsid w:val="00F038C3"/>
    <w:rsid w:val="00F10E3A"/>
    <w:rsid w:val="00F21A16"/>
    <w:rsid w:val="00F3288C"/>
    <w:rsid w:val="00F43472"/>
    <w:rsid w:val="00F464B6"/>
    <w:rsid w:val="00F47D4C"/>
    <w:rsid w:val="00F511A7"/>
    <w:rsid w:val="00F53732"/>
    <w:rsid w:val="00F579DF"/>
    <w:rsid w:val="00F6215A"/>
    <w:rsid w:val="00F70A45"/>
    <w:rsid w:val="00F7465C"/>
    <w:rsid w:val="00F769DB"/>
    <w:rsid w:val="00F8122B"/>
    <w:rsid w:val="00F8372D"/>
    <w:rsid w:val="00F934CD"/>
    <w:rsid w:val="00F95E35"/>
    <w:rsid w:val="00F97B07"/>
    <w:rsid w:val="00FA4889"/>
    <w:rsid w:val="00FB24EE"/>
    <w:rsid w:val="00FB516B"/>
    <w:rsid w:val="00FC155C"/>
    <w:rsid w:val="00FC6BD0"/>
    <w:rsid w:val="00FE0A7E"/>
    <w:rsid w:val="00FE2FC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83D61B0"/>
  <w15:docId w15:val="{79A56E0C-0719-4FE4-AD28-9606903B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7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75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75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4498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7036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45D36-3021-416E-BC2E-99D17A7E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16</Pages>
  <Words>5872</Words>
  <Characters>33473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USER</cp:lastModifiedBy>
  <cp:revision>16</cp:revision>
  <cp:lastPrinted>2018-10-23T13:40:00Z</cp:lastPrinted>
  <dcterms:created xsi:type="dcterms:W3CDTF">2020-01-28T15:09:00Z</dcterms:created>
  <dcterms:modified xsi:type="dcterms:W3CDTF">2020-02-11T21:56:00Z</dcterms:modified>
</cp:coreProperties>
</file>