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80" w:rsidRPr="008C67CF" w:rsidRDefault="00AC66B9" w:rsidP="00AC66B9">
      <w:pPr>
        <w:pStyle w:val="ListParagraph"/>
        <w:spacing w:after="0"/>
        <w:ind w:left="0"/>
        <w:jc w:val="center"/>
        <w:rPr>
          <w:szCs w:val="24"/>
        </w:rPr>
      </w:pPr>
      <w:r w:rsidRPr="008C67CF">
        <w:rPr>
          <w:rFonts w:eastAsia="Calibri"/>
          <w:noProof/>
          <w:szCs w:val="24"/>
          <w:lang w:val="en-US"/>
        </w:rPr>
        <w:drawing>
          <wp:inline distT="0" distB="0" distL="0" distR="0" wp14:anchorId="731F2FBA" wp14:editId="0E76E165">
            <wp:extent cx="6243955" cy="988743"/>
            <wp:effectExtent l="0" t="0" r="444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43955" cy="988743"/>
                    </a:xfrm>
                    <a:prstGeom prst="rect">
                      <a:avLst/>
                    </a:prstGeom>
                    <a:noFill/>
                  </pic:spPr>
                </pic:pic>
              </a:graphicData>
            </a:graphic>
          </wp:inline>
        </w:drawing>
      </w:r>
    </w:p>
    <w:p w:rsidR="00A72E80" w:rsidRPr="008C67CF" w:rsidRDefault="00A72E80" w:rsidP="002A6554">
      <w:pPr>
        <w:pStyle w:val="ListParagraph"/>
        <w:spacing w:after="0"/>
        <w:jc w:val="both"/>
        <w:rPr>
          <w:szCs w:val="24"/>
        </w:rPr>
      </w:pPr>
    </w:p>
    <w:p w:rsidR="00A72E80" w:rsidRPr="008C67CF" w:rsidRDefault="00A72E80" w:rsidP="00AC66B9">
      <w:pPr>
        <w:spacing w:after="0"/>
        <w:jc w:val="both"/>
        <w:rPr>
          <w:rFonts w:ascii="Times New Roman" w:hAnsi="Times New Roman" w:cs="Times New Roman"/>
          <w:sz w:val="24"/>
          <w:szCs w:val="24"/>
        </w:rPr>
      </w:pPr>
    </w:p>
    <w:p w:rsidR="00A72E80" w:rsidRPr="008C67CF" w:rsidRDefault="00A72E80" w:rsidP="00A72E80">
      <w:pPr>
        <w:pStyle w:val="ListParagraph"/>
        <w:spacing w:after="0" w:line="276" w:lineRule="auto"/>
        <w:jc w:val="both"/>
        <w:rPr>
          <w:szCs w:val="24"/>
        </w:rPr>
      </w:pPr>
    </w:p>
    <w:p w:rsidR="00AF084A" w:rsidRPr="008C67CF" w:rsidRDefault="00AF084A" w:rsidP="00A72E80">
      <w:pPr>
        <w:pStyle w:val="ListParagraph"/>
        <w:spacing w:after="0" w:line="276" w:lineRule="auto"/>
        <w:ind w:left="6480" w:firstLine="720"/>
        <w:jc w:val="both"/>
        <w:rPr>
          <w:b/>
          <w:szCs w:val="24"/>
        </w:rPr>
      </w:pPr>
      <w:proofErr w:type="spellStart"/>
      <w:r w:rsidRPr="008C67CF">
        <w:rPr>
          <w:b/>
          <w:szCs w:val="24"/>
        </w:rPr>
        <w:t>Приложение</w:t>
      </w:r>
      <w:proofErr w:type="spellEnd"/>
      <w:r w:rsidRPr="008C67CF">
        <w:rPr>
          <w:b/>
          <w:szCs w:val="24"/>
        </w:rPr>
        <w:t xml:space="preserve"> № X</w:t>
      </w:r>
      <w:r w:rsidRPr="008C67CF">
        <w:rPr>
          <w:b/>
          <w:szCs w:val="24"/>
          <w:lang w:val="en-US"/>
        </w:rPr>
        <w:t>I</w:t>
      </w:r>
    </w:p>
    <w:p w:rsidR="00A02941" w:rsidRPr="008C67CF" w:rsidRDefault="00A02941" w:rsidP="00A72E80">
      <w:pPr>
        <w:pStyle w:val="ListParagraph"/>
        <w:spacing w:after="0" w:line="276" w:lineRule="auto"/>
        <w:jc w:val="both"/>
        <w:rPr>
          <w:szCs w:val="24"/>
        </w:rPr>
      </w:pPr>
    </w:p>
    <w:p w:rsidR="005F5B50" w:rsidRPr="008C67CF" w:rsidRDefault="005F5B50" w:rsidP="00A72E80">
      <w:pPr>
        <w:pStyle w:val="ListParagraph"/>
        <w:spacing w:after="0" w:line="276" w:lineRule="auto"/>
        <w:jc w:val="both"/>
        <w:rPr>
          <w:szCs w:val="24"/>
        </w:rPr>
      </w:pPr>
    </w:p>
    <w:p w:rsidR="005F5B50" w:rsidRPr="008C67CF" w:rsidRDefault="005F5B50" w:rsidP="005F5B50">
      <w:pPr>
        <w:pStyle w:val="ListParagraph"/>
        <w:spacing w:after="0" w:line="276" w:lineRule="auto"/>
        <w:jc w:val="center"/>
        <w:rPr>
          <w:b/>
          <w:szCs w:val="24"/>
          <w:lang w:val="bg-BG"/>
        </w:rPr>
      </w:pPr>
      <w:r w:rsidRPr="008C67CF">
        <w:rPr>
          <w:b/>
          <w:szCs w:val="24"/>
          <w:lang w:val="bg-BG"/>
        </w:rPr>
        <w:t>ПРОГРАМА ЗА МОРСКО ДЕЛО И РИБАРСТВО 2014-2020 Г.</w:t>
      </w:r>
    </w:p>
    <w:p w:rsidR="005F5B50" w:rsidRPr="008C67CF" w:rsidRDefault="005F5B50" w:rsidP="005F5B50">
      <w:pPr>
        <w:pStyle w:val="ListParagraph"/>
        <w:spacing w:after="0" w:line="276" w:lineRule="auto"/>
        <w:jc w:val="center"/>
        <w:rPr>
          <w:b/>
          <w:szCs w:val="24"/>
          <w:lang w:val="bg-BG"/>
        </w:rPr>
      </w:pPr>
    </w:p>
    <w:p w:rsidR="00CF7C94" w:rsidRPr="008C67CF" w:rsidRDefault="00A02941" w:rsidP="00542277">
      <w:pPr>
        <w:pStyle w:val="doc-ti"/>
        <w:jc w:val="both"/>
      </w:pPr>
      <w:r w:rsidRPr="008C67CF">
        <w:rPr>
          <w:b/>
        </w:rPr>
        <w:t xml:space="preserve">ПОДРОБНО ОПИСАНИЕ НА </w:t>
      </w:r>
      <w:r w:rsidRPr="008C67CF">
        <w:rPr>
          <w:b/>
          <w:lang w:val="bg-BG"/>
        </w:rPr>
        <w:t>МЕТОДИКАТА ЗА ИЗЧИСЛЕНИЕ НА КОМПЕНСАЦИИТЕ ПО ЧЛ. 33</w:t>
      </w:r>
      <w:r w:rsidR="008F1DF7" w:rsidRPr="008C67CF">
        <w:rPr>
          <w:b/>
          <w:lang w:val="bg-BG"/>
        </w:rPr>
        <w:t>,</w:t>
      </w:r>
      <w:r w:rsidR="00AE25A3" w:rsidRPr="008C67CF">
        <w:rPr>
          <w:b/>
          <w:lang w:val="bg-BG"/>
        </w:rPr>
        <w:t xml:space="preserve"> ПАРАГРАФ</w:t>
      </w:r>
      <w:r w:rsidRPr="008C67CF">
        <w:rPr>
          <w:b/>
          <w:lang w:val="bg-BG"/>
        </w:rPr>
        <w:t xml:space="preserve"> 1</w:t>
      </w:r>
      <w:r w:rsidR="008F1DF7" w:rsidRPr="008C67CF">
        <w:rPr>
          <w:b/>
          <w:lang w:val="bg-BG"/>
        </w:rPr>
        <w:t>,</w:t>
      </w:r>
      <w:r w:rsidR="00AE25A3" w:rsidRPr="008C67CF">
        <w:rPr>
          <w:b/>
          <w:lang w:val="bg-BG"/>
        </w:rPr>
        <w:t xml:space="preserve"> БУКВА Г), </w:t>
      </w:r>
      <w:r w:rsidRPr="008C67CF">
        <w:rPr>
          <w:b/>
          <w:lang w:val="bg-BG"/>
        </w:rPr>
        <w:t>ЧЛ. 55</w:t>
      </w:r>
      <w:r w:rsidR="008F1DF7" w:rsidRPr="008C67CF">
        <w:rPr>
          <w:b/>
          <w:lang w:val="bg-BG"/>
        </w:rPr>
        <w:t>,</w:t>
      </w:r>
      <w:r w:rsidR="00AE25A3" w:rsidRPr="008C67CF">
        <w:rPr>
          <w:b/>
          <w:lang w:val="bg-BG"/>
        </w:rPr>
        <w:t xml:space="preserve"> ПАРАГРАФ</w:t>
      </w:r>
      <w:r w:rsidRPr="008C67CF">
        <w:rPr>
          <w:b/>
          <w:lang w:val="bg-BG"/>
        </w:rPr>
        <w:t xml:space="preserve"> 1</w:t>
      </w:r>
      <w:r w:rsidR="008F1DF7" w:rsidRPr="008C67CF">
        <w:rPr>
          <w:b/>
          <w:lang w:val="bg-BG"/>
        </w:rPr>
        <w:t>,</w:t>
      </w:r>
      <w:r w:rsidR="00AE25A3" w:rsidRPr="008C67CF">
        <w:rPr>
          <w:b/>
          <w:lang w:val="bg-BG"/>
        </w:rPr>
        <w:t xml:space="preserve"> БУКВА</w:t>
      </w:r>
      <w:r w:rsidRPr="008C67CF">
        <w:rPr>
          <w:b/>
          <w:lang w:val="bg-BG"/>
        </w:rPr>
        <w:t xml:space="preserve"> Б) И ЧЛ. 69 </w:t>
      </w:r>
      <w:r w:rsidR="00AE25A3" w:rsidRPr="008C67CF">
        <w:rPr>
          <w:b/>
          <w:lang w:val="bg-BG"/>
        </w:rPr>
        <w:t>ПАРАГРАФ</w:t>
      </w:r>
      <w:r w:rsidR="008F1DF7" w:rsidRPr="008C67CF">
        <w:rPr>
          <w:b/>
          <w:lang w:val="bg-BG"/>
        </w:rPr>
        <w:t xml:space="preserve"> </w:t>
      </w:r>
      <w:r w:rsidRPr="008C67CF">
        <w:rPr>
          <w:b/>
          <w:lang w:val="bg-BG"/>
        </w:rPr>
        <w:t>3</w:t>
      </w:r>
      <w:r w:rsidR="003C569A" w:rsidRPr="008C67CF">
        <w:rPr>
          <w:b/>
          <w:lang w:val="bg-BG"/>
        </w:rPr>
        <w:t xml:space="preserve"> от</w:t>
      </w:r>
      <w:r w:rsidR="00581EAB" w:rsidRPr="008C67CF">
        <w:t xml:space="preserve"> </w:t>
      </w:r>
      <w:r w:rsidR="00581EAB" w:rsidRPr="008C67CF">
        <w:rPr>
          <w:lang w:val="bg-BG"/>
        </w:rPr>
        <w:t xml:space="preserve">Регламент (ЕС) </w:t>
      </w:r>
      <w:r w:rsidR="00581EAB" w:rsidRPr="008C67CF">
        <w:t>508</w:t>
      </w:r>
      <w:r w:rsidR="00581EAB" w:rsidRPr="008C67CF">
        <w:rPr>
          <w:lang w:val="bg-BG"/>
        </w:rPr>
        <w:t>/</w:t>
      </w:r>
      <w:r w:rsidR="00581EAB" w:rsidRPr="008C67CF">
        <w:t xml:space="preserve">2014 </w:t>
      </w:r>
      <w:r w:rsidR="00581EAB" w:rsidRPr="008C67CF">
        <w:rPr>
          <w:lang w:val="bg-BG"/>
        </w:rPr>
        <w:t>изменен с</w:t>
      </w:r>
      <w:r w:rsidR="00581EAB" w:rsidRPr="008C67CF">
        <w:rPr>
          <w:b/>
        </w:rPr>
        <w:t xml:space="preserve"> </w:t>
      </w:r>
      <w:proofErr w:type="spellStart"/>
      <w:r w:rsidR="00CF7C94" w:rsidRPr="008C67CF">
        <w:t>Регламент</w:t>
      </w:r>
      <w:proofErr w:type="spellEnd"/>
      <w:r w:rsidR="00CF7C94" w:rsidRPr="008C67CF">
        <w:t xml:space="preserve"> (ЕС) 2020/560 на </w:t>
      </w:r>
      <w:proofErr w:type="spellStart"/>
      <w:r w:rsidR="00CF7C94" w:rsidRPr="008C67CF">
        <w:t>Европейския</w:t>
      </w:r>
      <w:proofErr w:type="spellEnd"/>
      <w:r w:rsidR="00CF7C94" w:rsidRPr="008C67CF">
        <w:t xml:space="preserve"> </w:t>
      </w:r>
      <w:proofErr w:type="spellStart"/>
      <w:r w:rsidR="00CF7C94" w:rsidRPr="008C67CF">
        <w:t>Парламент</w:t>
      </w:r>
      <w:proofErr w:type="spellEnd"/>
      <w:r w:rsidR="00CF7C94" w:rsidRPr="008C67CF">
        <w:t xml:space="preserve"> и на </w:t>
      </w:r>
      <w:proofErr w:type="spellStart"/>
      <w:r w:rsidR="00CF7C94" w:rsidRPr="008C67CF">
        <w:t>съвета</w:t>
      </w:r>
      <w:proofErr w:type="spellEnd"/>
      <w:r w:rsidR="00CF7C94" w:rsidRPr="008C67CF">
        <w:t xml:space="preserve"> от 23 </w:t>
      </w:r>
      <w:proofErr w:type="spellStart"/>
      <w:r w:rsidR="00CF7C94" w:rsidRPr="008C67CF">
        <w:t>април</w:t>
      </w:r>
      <w:proofErr w:type="spellEnd"/>
      <w:r w:rsidR="00CF7C94" w:rsidRPr="008C67CF">
        <w:t xml:space="preserve"> 2020 </w:t>
      </w:r>
      <w:proofErr w:type="spellStart"/>
      <w:r w:rsidR="00CF7C94" w:rsidRPr="008C67CF">
        <w:t>година</w:t>
      </w:r>
      <w:proofErr w:type="spellEnd"/>
      <w:r w:rsidR="00CF7C94" w:rsidRPr="008C67CF">
        <w:t xml:space="preserve"> </w:t>
      </w:r>
      <w:proofErr w:type="spellStart"/>
      <w:r w:rsidR="00CF7C94" w:rsidRPr="008C67CF">
        <w:t>за</w:t>
      </w:r>
      <w:proofErr w:type="spellEnd"/>
      <w:r w:rsidR="00CF7C94" w:rsidRPr="008C67CF">
        <w:t xml:space="preserve"> </w:t>
      </w:r>
      <w:proofErr w:type="spellStart"/>
      <w:r w:rsidR="00CF7C94" w:rsidRPr="008C67CF">
        <w:t>изменение</w:t>
      </w:r>
      <w:proofErr w:type="spellEnd"/>
      <w:r w:rsidR="00CF7C94" w:rsidRPr="008C67CF">
        <w:t xml:space="preserve"> на </w:t>
      </w:r>
      <w:proofErr w:type="spellStart"/>
      <w:r w:rsidR="00CF7C94" w:rsidRPr="008C67CF">
        <w:t>регламенти</w:t>
      </w:r>
      <w:proofErr w:type="spellEnd"/>
      <w:r w:rsidR="00CF7C94" w:rsidRPr="008C67CF">
        <w:t xml:space="preserve"> (ЕС)</w:t>
      </w:r>
      <w:r w:rsidR="008C67CF">
        <w:t xml:space="preserve"> </w:t>
      </w:r>
      <w:r w:rsidR="00CF7C94" w:rsidRPr="008C67CF">
        <w:t xml:space="preserve">№ 508/2014 и (ЕС) № 1379/2013 по </w:t>
      </w:r>
      <w:proofErr w:type="spellStart"/>
      <w:r w:rsidR="00CF7C94" w:rsidRPr="008C67CF">
        <w:t>отношение</w:t>
      </w:r>
      <w:proofErr w:type="spellEnd"/>
      <w:r w:rsidR="00CF7C94" w:rsidRPr="008C67CF">
        <w:t xml:space="preserve"> на </w:t>
      </w:r>
      <w:proofErr w:type="spellStart"/>
      <w:r w:rsidR="00CF7C94" w:rsidRPr="008C67CF">
        <w:t>специални</w:t>
      </w:r>
      <w:proofErr w:type="spellEnd"/>
      <w:r w:rsidR="00CF7C94" w:rsidRPr="008C67CF">
        <w:t xml:space="preserve"> </w:t>
      </w:r>
      <w:proofErr w:type="spellStart"/>
      <w:r w:rsidR="00CF7C94" w:rsidRPr="008C67CF">
        <w:t>мерки</w:t>
      </w:r>
      <w:proofErr w:type="spellEnd"/>
      <w:r w:rsidR="00CF7C94" w:rsidRPr="008C67CF">
        <w:t xml:space="preserve"> </w:t>
      </w:r>
      <w:proofErr w:type="spellStart"/>
      <w:r w:rsidR="00CF7C94" w:rsidRPr="008C67CF">
        <w:t>за</w:t>
      </w:r>
      <w:proofErr w:type="spellEnd"/>
      <w:r w:rsidR="00CF7C94" w:rsidRPr="008C67CF">
        <w:t xml:space="preserve"> </w:t>
      </w:r>
      <w:proofErr w:type="spellStart"/>
      <w:r w:rsidR="00CF7C94" w:rsidRPr="008C67CF">
        <w:t>смекчаване</w:t>
      </w:r>
      <w:proofErr w:type="spellEnd"/>
      <w:r w:rsidR="00CF7C94" w:rsidRPr="008C67CF">
        <w:t xml:space="preserve"> на въздействието на </w:t>
      </w:r>
      <w:proofErr w:type="spellStart"/>
      <w:r w:rsidR="00CF7C94" w:rsidRPr="008C67CF">
        <w:t>избухването</w:t>
      </w:r>
      <w:proofErr w:type="spellEnd"/>
      <w:r w:rsidR="00CF7C94" w:rsidRPr="008C67CF">
        <w:t xml:space="preserve"> на COVID-19 върху </w:t>
      </w:r>
      <w:proofErr w:type="spellStart"/>
      <w:r w:rsidR="00CF7C94" w:rsidRPr="008C67CF">
        <w:t>сектора</w:t>
      </w:r>
      <w:proofErr w:type="spellEnd"/>
      <w:r w:rsidR="00CF7C94" w:rsidRPr="008C67CF">
        <w:t xml:space="preserve"> на </w:t>
      </w:r>
      <w:proofErr w:type="spellStart"/>
      <w:r w:rsidR="00CF7C94" w:rsidRPr="008C67CF">
        <w:t>рибарството</w:t>
      </w:r>
      <w:proofErr w:type="spellEnd"/>
      <w:r w:rsidR="00CF7C94" w:rsidRPr="008C67CF">
        <w:t xml:space="preserve"> и аквакултурите</w:t>
      </w:r>
    </w:p>
    <w:p w:rsidR="006C39D9" w:rsidRPr="008C67CF" w:rsidRDefault="006C39D9" w:rsidP="00CF7C94">
      <w:pPr>
        <w:pStyle w:val="ListParagraph"/>
        <w:spacing w:after="0" w:line="276" w:lineRule="auto"/>
        <w:jc w:val="center"/>
        <w:rPr>
          <w:szCs w:val="24"/>
          <w:lang w:val="bg-BG"/>
        </w:rPr>
      </w:pPr>
    </w:p>
    <w:p w:rsidR="002A6554" w:rsidRPr="008C67CF" w:rsidRDefault="002A6554" w:rsidP="00CC3A2D">
      <w:pPr>
        <w:pStyle w:val="Heading2"/>
        <w:numPr>
          <w:ilvl w:val="0"/>
          <w:numId w:val="3"/>
        </w:numPr>
        <w:spacing w:line="276" w:lineRule="auto"/>
        <w:jc w:val="both"/>
        <w:rPr>
          <w:b/>
        </w:rPr>
      </w:pPr>
      <w:r w:rsidRPr="008C67CF">
        <w:rPr>
          <w:b/>
        </w:rPr>
        <w:t>Компенсация за временно преустановяване на риболовните дейности - чл. 33</w:t>
      </w:r>
      <w:r w:rsidR="00AE25A3" w:rsidRPr="008C67CF">
        <w:rPr>
          <w:b/>
        </w:rPr>
        <w:t xml:space="preserve"> </w:t>
      </w:r>
      <w:r w:rsidR="003A5115" w:rsidRPr="008C67CF">
        <w:rPr>
          <w:b/>
        </w:rPr>
        <w:t xml:space="preserve">параграф 1, буква г) </w:t>
      </w:r>
    </w:p>
    <w:p w:rsidR="002A6554" w:rsidRPr="008C67CF" w:rsidRDefault="002A6554" w:rsidP="00CC3A2D">
      <w:pPr>
        <w:spacing w:after="0"/>
        <w:jc w:val="both"/>
        <w:rPr>
          <w:rFonts w:ascii="Times New Roman" w:hAnsi="Times New Roman" w:cs="Times New Roman"/>
          <w:sz w:val="24"/>
          <w:szCs w:val="24"/>
          <w:lang w:val="bg-BG"/>
        </w:rPr>
      </w:pPr>
    </w:p>
    <w:p w:rsidR="002A6554" w:rsidRPr="008C67CF" w:rsidRDefault="002A6554" w:rsidP="00CC3A2D">
      <w:pPr>
        <w:pStyle w:val="Heading2"/>
        <w:numPr>
          <w:ilvl w:val="1"/>
          <w:numId w:val="1"/>
        </w:numPr>
        <w:spacing w:line="276" w:lineRule="auto"/>
        <w:jc w:val="both"/>
      </w:pPr>
      <w:r w:rsidRPr="008C67CF">
        <w:t>Компенсация за собственици на кораби</w:t>
      </w:r>
    </w:p>
    <w:p w:rsidR="002A6554" w:rsidRPr="008C67CF" w:rsidRDefault="002A6554" w:rsidP="00CC3A2D">
      <w:pPr>
        <w:spacing w:after="0"/>
        <w:jc w:val="both"/>
        <w:rPr>
          <w:rFonts w:ascii="Times New Roman" w:hAnsi="Times New Roman" w:cs="Times New Roman"/>
          <w:sz w:val="24"/>
          <w:szCs w:val="24"/>
          <w:lang w:val="bg-BG"/>
        </w:rPr>
      </w:pPr>
    </w:p>
    <w:p w:rsidR="0002010D" w:rsidRPr="008C67CF" w:rsidRDefault="0002010D" w:rsidP="00CC3A2D">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Методът, който е най-удачен за компенсация на собственици на кораби, е базиран на опита на УО с мярката за постоянно прекратяване на риболовните дейности както и на опита на други държави-членки. С оглед краткотрайния и извънреден характер на прилагането на тази мярка в България и сравнително ниския брой (под 6% от риболовния флот) очаквани потенциални бенефициенти, следва да се възприемат опростени компенсаторни схеми, а именно:</w:t>
      </w:r>
    </w:p>
    <w:p w:rsidR="0002010D" w:rsidRPr="008C67CF" w:rsidRDefault="0002010D" w:rsidP="00CC3A2D">
      <w:pPr>
        <w:spacing w:after="0"/>
        <w:jc w:val="both"/>
        <w:rPr>
          <w:rFonts w:ascii="Times New Roman" w:hAnsi="Times New Roman" w:cs="Times New Roman"/>
          <w:sz w:val="24"/>
          <w:szCs w:val="24"/>
          <w:lang w:val="bg-BG"/>
        </w:rPr>
      </w:pPr>
    </w:p>
    <w:p w:rsidR="0002010D" w:rsidRPr="008C67CF" w:rsidRDefault="0002010D" w:rsidP="00CC3A2D">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Премията се изчислява със следната формула </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center"/>
        <w:rPr>
          <w:rFonts w:ascii="Times New Roman" w:hAnsi="Times New Roman" w:cs="Times New Roman"/>
          <w:b/>
          <w:sz w:val="24"/>
          <w:szCs w:val="24"/>
        </w:rPr>
      </w:pPr>
      <w:r w:rsidRPr="008C67CF">
        <w:rPr>
          <w:rFonts w:ascii="Times New Roman" w:hAnsi="Times New Roman" w:cs="Times New Roman"/>
          <w:b/>
          <w:sz w:val="24"/>
          <w:szCs w:val="24"/>
        </w:rPr>
        <w:t>K = ((P х GT) + R) х d</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proofErr w:type="gramStart"/>
      <w:r w:rsidRPr="008C67CF">
        <w:rPr>
          <w:rFonts w:ascii="Times New Roman" w:hAnsi="Times New Roman" w:cs="Times New Roman"/>
          <w:sz w:val="24"/>
          <w:szCs w:val="24"/>
        </w:rPr>
        <w:t>в</w:t>
      </w:r>
      <w:proofErr w:type="gram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която</w:t>
      </w:r>
      <w:proofErr w:type="spellEnd"/>
      <w:r w:rsidRPr="008C67CF">
        <w:rPr>
          <w:rFonts w:ascii="Times New Roman" w:hAnsi="Times New Roman" w:cs="Times New Roman"/>
          <w:sz w:val="24"/>
          <w:szCs w:val="24"/>
        </w:rPr>
        <w:t>:</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r w:rsidRPr="008C67CF">
        <w:rPr>
          <w:rFonts w:ascii="Times New Roman" w:hAnsi="Times New Roman" w:cs="Times New Roman"/>
          <w:b/>
          <w:sz w:val="24"/>
          <w:szCs w:val="24"/>
        </w:rPr>
        <w:t>К</w:t>
      </w:r>
      <w:r w:rsidRPr="008C67CF">
        <w:rPr>
          <w:rFonts w:ascii="Times New Roman" w:hAnsi="Times New Roman" w:cs="Times New Roman"/>
          <w:sz w:val="24"/>
          <w:szCs w:val="24"/>
        </w:rPr>
        <w:t xml:space="preserve"> е </w:t>
      </w:r>
      <w:proofErr w:type="spellStart"/>
      <w:r w:rsidRPr="008C67CF">
        <w:rPr>
          <w:rFonts w:ascii="Times New Roman" w:hAnsi="Times New Roman" w:cs="Times New Roman"/>
          <w:sz w:val="24"/>
          <w:szCs w:val="24"/>
        </w:rPr>
        <w:t>общата</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компенсация</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за</w:t>
      </w:r>
      <w:proofErr w:type="spellEnd"/>
      <w:r w:rsidRPr="008C67CF">
        <w:rPr>
          <w:rFonts w:ascii="Times New Roman" w:hAnsi="Times New Roman" w:cs="Times New Roman"/>
          <w:sz w:val="24"/>
          <w:szCs w:val="24"/>
        </w:rPr>
        <w:t xml:space="preserve"> временно </w:t>
      </w:r>
      <w:proofErr w:type="spellStart"/>
      <w:r w:rsidRPr="008C67CF">
        <w:rPr>
          <w:rFonts w:ascii="Times New Roman" w:hAnsi="Times New Roman" w:cs="Times New Roman"/>
          <w:sz w:val="24"/>
          <w:szCs w:val="24"/>
        </w:rPr>
        <w:t>преустановяване</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риболовните</w:t>
      </w:r>
      <w:proofErr w:type="spellEnd"/>
      <w:r w:rsidRPr="008C67CF">
        <w:rPr>
          <w:rFonts w:ascii="Times New Roman" w:hAnsi="Times New Roman" w:cs="Times New Roman"/>
          <w:sz w:val="24"/>
          <w:szCs w:val="24"/>
        </w:rPr>
        <w:t xml:space="preserve"> дейности на </w:t>
      </w:r>
      <w:proofErr w:type="spellStart"/>
      <w:r w:rsidRPr="008C67CF">
        <w:rPr>
          <w:rFonts w:ascii="Times New Roman" w:hAnsi="Times New Roman" w:cs="Times New Roman"/>
          <w:sz w:val="24"/>
          <w:szCs w:val="24"/>
        </w:rPr>
        <w:t>кораб</w:t>
      </w:r>
      <w:proofErr w:type="spellEnd"/>
      <w:r w:rsidRPr="008C67CF">
        <w:rPr>
          <w:rFonts w:ascii="Times New Roman" w:hAnsi="Times New Roman" w:cs="Times New Roman"/>
          <w:sz w:val="24"/>
          <w:szCs w:val="24"/>
        </w:rPr>
        <w:t>;</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r w:rsidRPr="008C67CF">
        <w:rPr>
          <w:rFonts w:ascii="Times New Roman" w:hAnsi="Times New Roman" w:cs="Times New Roman"/>
          <w:b/>
          <w:sz w:val="24"/>
          <w:szCs w:val="24"/>
        </w:rPr>
        <w:t>P</w:t>
      </w:r>
      <w:r w:rsidRPr="008C67CF">
        <w:rPr>
          <w:rFonts w:ascii="Times New Roman" w:hAnsi="Times New Roman" w:cs="Times New Roman"/>
          <w:sz w:val="24"/>
          <w:szCs w:val="24"/>
        </w:rPr>
        <w:t xml:space="preserve"> – </w:t>
      </w:r>
      <w:proofErr w:type="spellStart"/>
      <w:proofErr w:type="gramStart"/>
      <w:r w:rsidRPr="008C67CF">
        <w:rPr>
          <w:rFonts w:ascii="Times New Roman" w:hAnsi="Times New Roman" w:cs="Times New Roman"/>
          <w:sz w:val="24"/>
          <w:szCs w:val="24"/>
        </w:rPr>
        <w:t>дневна</w:t>
      </w:r>
      <w:proofErr w:type="spellEnd"/>
      <w:proofErr w:type="gram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премия</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за</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преустановяване</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риболовните</w:t>
      </w:r>
      <w:proofErr w:type="spellEnd"/>
      <w:r w:rsidRPr="008C67CF">
        <w:rPr>
          <w:rFonts w:ascii="Times New Roman" w:hAnsi="Times New Roman" w:cs="Times New Roman"/>
          <w:sz w:val="24"/>
          <w:szCs w:val="24"/>
        </w:rPr>
        <w:t xml:space="preserve"> дейности </w:t>
      </w:r>
      <w:proofErr w:type="spellStart"/>
      <w:r w:rsidRPr="008C67CF">
        <w:rPr>
          <w:rFonts w:ascii="Times New Roman" w:hAnsi="Times New Roman" w:cs="Times New Roman"/>
          <w:sz w:val="24"/>
          <w:szCs w:val="24"/>
        </w:rPr>
        <w:t>за</w:t>
      </w:r>
      <w:proofErr w:type="spellEnd"/>
      <w:r w:rsidRPr="008C67CF">
        <w:rPr>
          <w:rFonts w:ascii="Times New Roman" w:hAnsi="Times New Roman" w:cs="Times New Roman"/>
          <w:sz w:val="24"/>
          <w:szCs w:val="24"/>
        </w:rPr>
        <w:t xml:space="preserve"> 1 БТ (</w:t>
      </w:r>
      <w:proofErr w:type="spellStart"/>
      <w:r w:rsidRPr="008C67CF">
        <w:rPr>
          <w:rFonts w:ascii="Times New Roman" w:hAnsi="Times New Roman" w:cs="Times New Roman"/>
          <w:sz w:val="24"/>
          <w:szCs w:val="24"/>
        </w:rPr>
        <w:t>Бруто</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тон</w:t>
      </w:r>
      <w:proofErr w:type="spellEnd"/>
      <w:r w:rsidRPr="008C67CF">
        <w:rPr>
          <w:rFonts w:ascii="Times New Roman" w:hAnsi="Times New Roman" w:cs="Times New Roman"/>
          <w:sz w:val="24"/>
          <w:szCs w:val="24"/>
        </w:rPr>
        <w:t xml:space="preserve">) от </w:t>
      </w:r>
      <w:proofErr w:type="spellStart"/>
      <w:r w:rsidRPr="008C67CF">
        <w:rPr>
          <w:rFonts w:ascii="Times New Roman" w:hAnsi="Times New Roman" w:cs="Times New Roman"/>
          <w:sz w:val="24"/>
          <w:szCs w:val="24"/>
        </w:rPr>
        <w:t>риболовният</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кораб</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представена</w:t>
      </w:r>
      <w:proofErr w:type="spellEnd"/>
      <w:r w:rsidRPr="008C67CF">
        <w:rPr>
          <w:rFonts w:ascii="Times New Roman" w:hAnsi="Times New Roman" w:cs="Times New Roman"/>
          <w:sz w:val="24"/>
          <w:szCs w:val="24"/>
        </w:rPr>
        <w:t xml:space="preserve"> е в </w:t>
      </w:r>
      <w:proofErr w:type="spellStart"/>
      <w:r w:rsidRPr="008C67CF">
        <w:rPr>
          <w:rFonts w:ascii="Times New Roman" w:hAnsi="Times New Roman" w:cs="Times New Roman"/>
          <w:sz w:val="24"/>
          <w:szCs w:val="24"/>
        </w:rPr>
        <w:t>табл</w:t>
      </w:r>
      <w:r w:rsidRPr="008C67CF">
        <w:rPr>
          <w:rFonts w:ascii="Times New Roman" w:hAnsi="Times New Roman" w:cs="Times New Roman"/>
          <w:sz w:val="24"/>
          <w:szCs w:val="24"/>
          <w:lang w:val="bg-BG"/>
        </w:rPr>
        <w:t>ица</w:t>
      </w:r>
      <w:proofErr w:type="spellEnd"/>
      <w:r w:rsidRPr="008C67CF">
        <w:rPr>
          <w:rFonts w:ascii="Times New Roman" w:hAnsi="Times New Roman" w:cs="Times New Roman"/>
          <w:sz w:val="24"/>
          <w:szCs w:val="24"/>
        </w:rPr>
        <w:t xml:space="preserve"> 1);</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r w:rsidRPr="008C67CF">
        <w:rPr>
          <w:rFonts w:ascii="Times New Roman" w:hAnsi="Times New Roman" w:cs="Times New Roman"/>
          <w:b/>
          <w:sz w:val="24"/>
          <w:szCs w:val="24"/>
        </w:rPr>
        <w:lastRenderedPageBreak/>
        <w:t>GT</w:t>
      </w:r>
      <w:r w:rsidRPr="008C67CF">
        <w:rPr>
          <w:rFonts w:ascii="Times New Roman" w:hAnsi="Times New Roman" w:cs="Times New Roman"/>
          <w:sz w:val="24"/>
          <w:szCs w:val="24"/>
        </w:rPr>
        <w:t xml:space="preserve"> – </w:t>
      </w:r>
      <w:proofErr w:type="spellStart"/>
      <w:r w:rsidRPr="008C67CF">
        <w:rPr>
          <w:rFonts w:ascii="Times New Roman" w:hAnsi="Times New Roman" w:cs="Times New Roman"/>
          <w:sz w:val="24"/>
          <w:szCs w:val="24"/>
        </w:rPr>
        <w:t>бруто</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тонаж</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кораба</w:t>
      </w:r>
      <w:proofErr w:type="spellEnd"/>
      <w:r w:rsidRPr="008C67CF">
        <w:rPr>
          <w:rFonts w:ascii="Times New Roman" w:hAnsi="Times New Roman" w:cs="Times New Roman"/>
          <w:sz w:val="24"/>
          <w:szCs w:val="24"/>
        </w:rPr>
        <w:t>;</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r w:rsidRPr="008C67CF">
        <w:rPr>
          <w:rFonts w:ascii="Times New Roman" w:hAnsi="Times New Roman" w:cs="Times New Roman"/>
          <w:b/>
          <w:sz w:val="24"/>
          <w:szCs w:val="24"/>
        </w:rPr>
        <w:t xml:space="preserve">R </w:t>
      </w:r>
      <w:r w:rsidRPr="008C67CF">
        <w:rPr>
          <w:rFonts w:ascii="Times New Roman" w:hAnsi="Times New Roman" w:cs="Times New Roman"/>
          <w:sz w:val="24"/>
          <w:szCs w:val="24"/>
        </w:rPr>
        <w:t xml:space="preserve">– </w:t>
      </w:r>
      <w:proofErr w:type="spellStart"/>
      <w:proofErr w:type="gramStart"/>
      <w:r w:rsidRPr="008C67CF">
        <w:rPr>
          <w:rFonts w:ascii="Times New Roman" w:hAnsi="Times New Roman" w:cs="Times New Roman"/>
          <w:sz w:val="24"/>
          <w:szCs w:val="24"/>
        </w:rPr>
        <w:t>премия</w:t>
      </w:r>
      <w:proofErr w:type="spellEnd"/>
      <w:proofErr w:type="gram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за</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допълнителни</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разходи</w:t>
      </w:r>
      <w:proofErr w:type="spellEnd"/>
      <w:r w:rsidRPr="008C67CF">
        <w:rPr>
          <w:rFonts w:ascii="Times New Roman" w:hAnsi="Times New Roman" w:cs="Times New Roman"/>
          <w:sz w:val="24"/>
          <w:szCs w:val="24"/>
        </w:rPr>
        <w:t xml:space="preserve"> – 5,66 лв. </w:t>
      </w:r>
      <w:proofErr w:type="gramStart"/>
      <w:r w:rsidRPr="008C67CF">
        <w:rPr>
          <w:rFonts w:ascii="Times New Roman" w:hAnsi="Times New Roman" w:cs="Times New Roman"/>
          <w:sz w:val="24"/>
          <w:szCs w:val="24"/>
        </w:rPr>
        <w:t>на</w:t>
      </w:r>
      <w:proofErr w:type="gram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ден</w:t>
      </w:r>
      <w:proofErr w:type="spellEnd"/>
      <w:r w:rsidRPr="008C67CF">
        <w:rPr>
          <w:rFonts w:ascii="Times New Roman" w:hAnsi="Times New Roman" w:cs="Times New Roman"/>
          <w:sz w:val="24"/>
          <w:szCs w:val="24"/>
        </w:rPr>
        <w:t>;</w:t>
      </w:r>
    </w:p>
    <w:p w:rsidR="0002010D" w:rsidRPr="008C67CF" w:rsidRDefault="0002010D" w:rsidP="0002010D">
      <w:pPr>
        <w:pBdr>
          <w:top w:val="single" w:sz="4" w:space="1" w:color="auto"/>
          <w:left w:val="single" w:sz="4" w:space="6" w:color="auto"/>
          <w:bottom w:val="single" w:sz="4" w:space="1" w:color="auto"/>
          <w:right w:val="single" w:sz="4" w:space="4" w:color="auto"/>
        </w:pBdr>
        <w:spacing w:before="120" w:after="120"/>
        <w:ind w:left="142" w:right="104"/>
        <w:jc w:val="both"/>
        <w:rPr>
          <w:rFonts w:ascii="Times New Roman" w:hAnsi="Times New Roman" w:cs="Times New Roman"/>
          <w:sz w:val="24"/>
          <w:szCs w:val="24"/>
        </w:rPr>
      </w:pPr>
      <w:r w:rsidRPr="008C67CF">
        <w:rPr>
          <w:rFonts w:ascii="Times New Roman" w:hAnsi="Times New Roman" w:cs="Times New Roman"/>
          <w:b/>
          <w:sz w:val="24"/>
          <w:szCs w:val="24"/>
        </w:rPr>
        <w:t xml:space="preserve">d </w:t>
      </w:r>
      <w:r w:rsidRPr="008C67CF">
        <w:rPr>
          <w:rFonts w:ascii="Times New Roman" w:hAnsi="Times New Roman" w:cs="Times New Roman"/>
          <w:sz w:val="24"/>
          <w:szCs w:val="24"/>
        </w:rPr>
        <w:t xml:space="preserve">– </w:t>
      </w:r>
      <w:proofErr w:type="spellStart"/>
      <w:proofErr w:type="gramStart"/>
      <w:r w:rsidRPr="008C67CF">
        <w:rPr>
          <w:rFonts w:ascii="Times New Roman" w:hAnsi="Times New Roman" w:cs="Times New Roman"/>
          <w:sz w:val="24"/>
          <w:szCs w:val="24"/>
        </w:rPr>
        <w:t>брой</w:t>
      </w:r>
      <w:proofErr w:type="spellEnd"/>
      <w:proofErr w:type="gram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дни</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преустановяване</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риболовните</w:t>
      </w:r>
      <w:proofErr w:type="spellEnd"/>
      <w:r w:rsidRPr="008C67CF">
        <w:rPr>
          <w:rFonts w:ascii="Times New Roman" w:hAnsi="Times New Roman" w:cs="Times New Roman"/>
          <w:sz w:val="24"/>
          <w:szCs w:val="24"/>
        </w:rPr>
        <w:t xml:space="preserve"> дейности.</w:t>
      </w:r>
    </w:p>
    <w:p w:rsidR="0002010D" w:rsidRPr="008C67CF" w:rsidRDefault="0002010D" w:rsidP="0002010D">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02010D" w:rsidRPr="008C67CF" w:rsidRDefault="0002010D" w:rsidP="0002010D">
      <w:pPr>
        <w:ind w:left="60"/>
        <w:jc w:val="both"/>
        <w:rPr>
          <w:rFonts w:ascii="Times New Roman" w:hAnsi="Times New Roman" w:cs="Times New Roman"/>
          <w:b/>
          <w:sz w:val="24"/>
          <w:szCs w:val="24"/>
          <w:lang w:val="bg-BG"/>
        </w:rPr>
      </w:pPr>
      <w:r w:rsidRPr="008C67CF">
        <w:rPr>
          <w:rFonts w:ascii="Times New Roman" w:hAnsi="Times New Roman" w:cs="Times New Roman"/>
          <w:b/>
          <w:sz w:val="24"/>
          <w:szCs w:val="24"/>
          <w:lang w:val="bg-BG"/>
        </w:rPr>
        <w:t>Таблица 1</w:t>
      </w:r>
    </w:p>
    <w:tbl>
      <w:tblPr>
        <w:tblStyle w:val="TableGrid"/>
        <w:tblW w:w="9781" w:type="dxa"/>
        <w:tblInd w:w="108" w:type="dxa"/>
        <w:tblLook w:val="04A0" w:firstRow="1" w:lastRow="0" w:firstColumn="1" w:lastColumn="0" w:noHBand="0" w:noVBand="1"/>
      </w:tblPr>
      <w:tblGrid>
        <w:gridCol w:w="4536"/>
        <w:gridCol w:w="5245"/>
      </w:tblGrid>
      <w:tr w:rsidR="0002010D" w:rsidRPr="008C67CF" w:rsidTr="00D36B0B">
        <w:tc>
          <w:tcPr>
            <w:tcW w:w="4536" w:type="dxa"/>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Категоризация по дължина на кораба (m)</w:t>
            </w:r>
          </w:p>
        </w:tc>
        <w:tc>
          <w:tcPr>
            <w:tcW w:w="5245" w:type="dxa"/>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Дневна премия за преустановяване за 1 БТ (лв.)</w:t>
            </w:r>
          </w:p>
        </w:tc>
      </w:tr>
      <w:tr w:rsidR="0002010D" w:rsidRPr="008C67CF" w:rsidTr="00D36B0B">
        <w:tc>
          <w:tcPr>
            <w:tcW w:w="4536" w:type="dxa"/>
            <w:vAlign w:val="bottom"/>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&lt;6</w:t>
            </w:r>
          </w:p>
        </w:tc>
        <w:tc>
          <w:tcPr>
            <w:tcW w:w="5245" w:type="dxa"/>
          </w:tcPr>
          <w:p w:rsidR="0002010D" w:rsidRPr="008C67CF" w:rsidRDefault="0002010D" w:rsidP="00D36B0B">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12,92</w:t>
            </w:r>
          </w:p>
        </w:tc>
      </w:tr>
      <w:tr w:rsidR="0002010D" w:rsidRPr="008C67CF" w:rsidTr="00D36B0B">
        <w:tc>
          <w:tcPr>
            <w:tcW w:w="4536" w:type="dxa"/>
            <w:vAlign w:val="bottom"/>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≥6&lt;12</w:t>
            </w:r>
          </w:p>
        </w:tc>
        <w:tc>
          <w:tcPr>
            <w:tcW w:w="5245" w:type="dxa"/>
          </w:tcPr>
          <w:p w:rsidR="0002010D" w:rsidRPr="008C67CF" w:rsidRDefault="0002010D" w:rsidP="00D36B0B">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12,92</w:t>
            </w:r>
          </w:p>
        </w:tc>
      </w:tr>
      <w:tr w:rsidR="0002010D" w:rsidRPr="008C67CF" w:rsidTr="00D36B0B">
        <w:tc>
          <w:tcPr>
            <w:tcW w:w="4536" w:type="dxa"/>
            <w:vAlign w:val="bottom"/>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≥12&lt;18</w:t>
            </w:r>
          </w:p>
        </w:tc>
        <w:tc>
          <w:tcPr>
            <w:tcW w:w="5245" w:type="dxa"/>
          </w:tcPr>
          <w:p w:rsidR="0002010D" w:rsidRPr="008C67CF" w:rsidRDefault="0002010D" w:rsidP="00D36B0B">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12,92</w:t>
            </w:r>
          </w:p>
        </w:tc>
      </w:tr>
      <w:tr w:rsidR="0002010D" w:rsidRPr="008C67CF" w:rsidTr="00D36B0B">
        <w:tc>
          <w:tcPr>
            <w:tcW w:w="4536" w:type="dxa"/>
            <w:vAlign w:val="bottom"/>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≥18&lt;24</w:t>
            </w:r>
          </w:p>
        </w:tc>
        <w:tc>
          <w:tcPr>
            <w:tcW w:w="5245" w:type="dxa"/>
          </w:tcPr>
          <w:p w:rsidR="0002010D" w:rsidRPr="008C67CF" w:rsidRDefault="0002010D" w:rsidP="00D36B0B">
            <w:pPr>
              <w:jc w:val="both"/>
              <w:rPr>
                <w:rFonts w:ascii="Times New Roman" w:hAnsi="Times New Roman" w:cs="Times New Roman"/>
                <w:sz w:val="24"/>
                <w:szCs w:val="24"/>
                <w:lang w:val="bg-BG"/>
              </w:rPr>
            </w:pPr>
            <w:r w:rsidRPr="008C67CF">
              <w:rPr>
                <w:rFonts w:ascii="Times New Roman" w:hAnsi="Times New Roman" w:cs="Times New Roman"/>
                <w:sz w:val="24"/>
                <w:szCs w:val="24"/>
              </w:rPr>
              <w:t xml:space="preserve"> 7,</w:t>
            </w:r>
            <w:r w:rsidRPr="008C67CF">
              <w:rPr>
                <w:rFonts w:ascii="Times New Roman" w:hAnsi="Times New Roman" w:cs="Times New Roman"/>
                <w:sz w:val="24"/>
                <w:szCs w:val="24"/>
                <w:lang w:val="bg-BG"/>
              </w:rPr>
              <w:t>75</w:t>
            </w:r>
            <w:r w:rsidRPr="008C67CF">
              <w:rPr>
                <w:rFonts w:ascii="Times New Roman" w:hAnsi="Times New Roman" w:cs="Times New Roman"/>
                <w:sz w:val="24"/>
                <w:szCs w:val="24"/>
              </w:rPr>
              <w:t xml:space="preserve">   </w:t>
            </w:r>
          </w:p>
        </w:tc>
      </w:tr>
      <w:tr w:rsidR="0002010D" w:rsidRPr="008C67CF" w:rsidTr="00D36B0B">
        <w:tc>
          <w:tcPr>
            <w:tcW w:w="4536" w:type="dxa"/>
            <w:vAlign w:val="bottom"/>
          </w:tcPr>
          <w:p w:rsidR="0002010D" w:rsidRPr="008C67CF" w:rsidRDefault="0002010D" w:rsidP="00D36B0B">
            <w:pPr>
              <w:ind w:right="-283"/>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≥24</w:t>
            </w:r>
          </w:p>
        </w:tc>
        <w:tc>
          <w:tcPr>
            <w:tcW w:w="5245" w:type="dxa"/>
          </w:tcPr>
          <w:p w:rsidR="0002010D" w:rsidRPr="008C67CF" w:rsidRDefault="0002010D" w:rsidP="00D36B0B">
            <w:pPr>
              <w:jc w:val="both"/>
              <w:rPr>
                <w:rFonts w:ascii="Times New Roman" w:hAnsi="Times New Roman" w:cs="Times New Roman"/>
                <w:sz w:val="24"/>
                <w:szCs w:val="24"/>
                <w:lang w:val="bg-BG"/>
              </w:rPr>
            </w:pPr>
            <w:r w:rsidRPr="008C67CF">
              <w:rPr>
                <w:rFonts w:ascii="Times New Roman" w:hAnsi="Times New Roman" w:cs="Times New Roman"/>
                <w:sz w:val="24"/>
                <w:szCs w:val="24"/>
              </w:rPr>
              <w:t xml:space="preserve"> </w:t>
            </w:r>
            <w:r w:rsidRPr="008C67CF">
              <w:rPr>
                <w:rFonts w:ascii="Times New Roman" w:hAnsi="Times New Roman" w:cs="Times New Roman"/>
                <w:sz w:val="24"/>
                <w:szCs w:val="24"/>
                <w:lang w:val="bg-BG"/>
              </w:rPr>
              <w:t>4</w:t>
            </w:r>
            <w:r w:rsidRPr="008C67CF">
              <w:rPr>
                <w:rFonts w:ascii="Times New Roman" w:hAnsi="Times New Roman" w:cs="Times New Roman"/>
                <w:sz w:val="24"/>
                <w:szCs w:val="24"/>
              </w:rPr>
              <w:t>,</w:t>
            </w:r>
            <w:r w:rsidRPr="008C67CF">
              <w:rPr>
                <w:rFonts w:ascii="Times New Roman" w:hAnsi="Times New Roman" w:cs="Times New Roman"/>
                <w:sz w:val="24"/>
                <w:szCs w:val="24"/>
                <w:lang w:val="bg-BG"/>
              </w:rPr>
              <w:t>65</w:t>
            </w:r>
            <w:r w:rsidRPr="008C67CF">
              <w:rPr>
                <w:rFonts w:ascii="Times New Roman" w:hAnsi="Times New Roman" w:cs="Times New Roman"/>
                <w:sz w:val="24"/>
                <w:szCs w:val="24"/>
              </w:rPr>
              <w:t xml:space="preserve">    </w:t>
            </w:r>
          </w:p>
        </w:tc>
      </w:tr>
    </w:tbl>
    <w:p w:rsidR="0002010D" w:rsidRPr="008C67CF" w:rsidRDefault="0002010D" w:rsidP="0002010D">
      <w:pPr>
        <w:jc w:val="both"/>
        <w:rPr>
          <w:rFonts w:ascii="Times New Roman" w:hAnsi="Times New Roman" w:cs="Times New Roman"/>
          <w:sz w:val="24"/>
          <w:szCs w:val="24"/>
          <w:highlight w:val="yellow"/>
          <w:lang w:val="bg-BG"/>
        </w:rPr>
      </w:pPr>
    </w:p>
    <w:p w:rsidR="0002010D" w:rsidRPr="008C67CF" w:rsidRDefault="0002010D" w:rsidP="0002010D">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Сумата от 12,92 лв. за 1БТ е среднодневната стойност на улова на допустимите кораби (от справката на ИАРА и допустимост само за продължитеност на риболовните дейности) спрямо 1БТ. Тъй като нито един кораб не е бил непрекъснато на море, среднодневната стойност е изчислена като се раздели средната годишна стойност на улова на 295, защото корабът с най-много дни на море за последните две години е бил на море 590 дни или 295 средно на година. Премиите от 7,75 и 4,65 са резултат от постепенно намаляване с 40%. При тази методология, макар да се използват два различни фактора (дължина и БТ), БТ е водещият фактор, понеже е множител във формулата. Сегментите &lt;6, ≥6&lt;12 и ≥12&lt;18 са с еднаква стойност на премията, защото БТ на тези кораби (които са допустими с оглед дни на море) е в сравнително малък диапазон – от &lt;1БТ до 30БТ, като над 30 БТ има само 3 кораба (30.06 БТ, 31БТ и 39 БТ). По-раздробена сегментация би довела до свръхкомпенсация на най-малкия сегмент с оглед официалните данни от ИАРА. Сегментът ≥18&lt;24 варира от 31.76 БТ до 86.98 БТ, а ≥24 от 76.33 БТ до 117.36 БТ. Тази методология и сегментация позволява да се предостави обективно подпомагане и да се избегне свръхкомпенсация</w:t>
      </w:r>
      <w:r w:rsidRPr="008C67CF">
        <w:rPr>
          <w:rFonts w:ascii="Times New Roman" w:hAnsi="Times New Roman" w:cs="Times New Roman"/>
          <w:sz w:val="24"/>
          <w:szCs w:val="24"/>
        </w:rPr>
        <w:t xml:space="preserve">. </w:t>
      </w:r>
      <w:r w:rsidRPr="008C67CF">
        <w:rPr>
          <w:rFonts w:ascii="Times New Roman" w:hAnsi="Times New Roman" w:cs="Times New Roman"/>
          <w:sz w:val="24"/>
          <w:szCs w:val="24"/>
          <w:lang w:val="bg-BG"/>
        </w:rPr>
        <w:t>С оглед практиката на други Държави членки по тази мярка, премията за 1 БТ се намалява за по-големите риболовни кораби.</w:t>
      </w:r>
    </w:p>
    <w:p w:rsidR="0002010D" w:rsidRPr="008C67CF" w:rsidRDefault="0002010D" w:rsidP="0002010D">
      <w:pPr>
        <w:jc w:val="both"/>
        <w:rPr>
          <w:rFonts w:ascii="Times New Roman" w:hAnsi="Times New Roman" w:cs="Times New Roman"/>
          <w:sz w:val="24"/>
          <w:szCs w:val="24"/>
        </w:rPr>
      </w:pPr>
    </w:p>
    <w:p w:rsidR="0002010D" w:rsidRPr="008C67CF" w:rsidRDefault="0002010D" w:rsidP="0002010D">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lastRenderedPageBreak/>
        <w:t xml:space="preserve">За определяне на стойността на </w:t>
      </w:r>
      <w:r w:rsidRPr="008C67CF">
        <w:rPr>
          <w:rFonts w:ascii="Times New Roman" w:hAnsi="Times New Roman" w:cs="Times New Roman"/>
          <w:b/>
          <w:sz w:val="24"/>
          <w:szCs w:val="24"/>
          <w:lang w:val="bg-BG"/>
        </w:rPr>
        <w:t>А –</w:t>
      </w:r>
      <w:r w:rsidRPr="008C67CF">
        <w:rPr>
          <w:rFonts w:ascii="Times New Roman" w:hAnsi="Times New Roman" w:cs="Times New Roman"/>
          <w:sz w:val="24"/>
          <w:szCs w:val="24"/>
          <w:lang w:val="bg-BG"/>
        </w:rPr>
        <w:t xml:space="preserve"> </w:t>
      </w:r>
      <w:proofErr w:type="spellStart"/>
      <w:r w:rsidRPr="008C67CF">
        <w:rPr>
          <w:rFonts w:ascii="Times New Roman" w:hAnsi="Times New Roman" w:cs="Times New Roman"/>
          <w:sz w:val="24"/>
          <w:szCs w:val="24"/>
        </w:rPr>
        <w:t>Допълнителна</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премия</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за</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административни</w:t>
      </w:r>
      <w:proofErr w:type="spellEnd"/>
      <w:r w:rsidRPr="008C67CF">
        <w:rPr>
          <w:rFonts w:ascii="Times New Roman" w:hAnsi="Times New Roman" w:cs="Times New Roman"/>
          <w:sz w:val="24"/>
          <w:szCs w:val="24"/>
        </w:rPr>
        <w:t xml:space="preserve"> </w:t>
      </w:r>
      <w:proofErr w:type="spellStart"/>
      <w:r w:rsidRPr="008C67CF">
        <w:rPr>
          <w:rFonts w:ascii="Times New Roman" w:hAnsi="Times New Roman" w:cs="Times New Roman"/>
          <w:sz w:val="24"/>
          <w:szCs w:val="24"/>
        </w:rPr>
        <w:t>разходи</w:t>
      </w:r>
      <w:proofErr w:type="spellEnd"/>
      <w:r w:rsidRPr="008C67CF">
        <w:rPr>
          <w:rFonts w:ascii="Times New Roman" w:hAnsi="Times New Roman" w:cs="Times New Roman"/>
          <w:sz w:val="24"/>
          <w:szCs w:val="24"/>
        </w:rPr>
        <w:t xml:space="preserve"> на </w:t>
      </w:r>
      <w:proofErr w:type="spellStart"/>
      <w:r w:rsidRPr="008C67CF">
        <w:rPr>
          <w:rFonts w:ascii="Times New Roman" w:hAnsi="Times New Roman" w:cs="Times New Roman"/>
          <w:sz w:val="24"/>
          <w:szCs w:val="24"/>
        </w:rPr>
        <w:t>собствениците</w:t>
      </w:r>
      <w:proofErr w:type="spellEnd"/>
      <w:r w:rsidRPr="008C67CF">
        <w:rPr>
          <w:rFonts w:ascii="Times New Roman" w:hAnsi="Times New Roman" w:cs="Times New Roman"/>
          <w:sz w:val="24"/>
          <w:szCs w:val="24"/>
          <w:lang w:val="bg-BG"/>
        </w:rPr>
        <w:t xml:space="preserve"> на риболовни кораби са ползвани официални данни от </w:t>
      </w:r>
      <w:r w:rsidRPr="008C67CF">
        <w:rPr>
          <w:rFonts w:ascii="Times New Roman" w:hAnsi="Times New Roman" w:cs="Times New Roman"/>
          <w:b/>
          <w:sz w:val="24"/>
          <w:szCs w:val="24"/>
          <w:lang w:val="bg-BG"/>
        </w:rPr>
        <w:t>„Рибни ресурси” ЕООД</w:t>
      </w:r>
      <w:r w:rsidRPr="008C67CF">
        <w:rPr>
          <w:rFonts w:ascii="Times New Roman" w:hAnsi="Times New Roman" w:cs="Times New Roman"/>
          <w:sz w:val="24"/>
          <w:szCs w:val="24"/>
          <w:lang w:val="bg-BG"/>
        </w:rPr>
        <w:t>.</w:t>
      </w:r>
      <w:r w:rsidRPr="008C67CF">
        <w:rPr>
          <w:rStyle w:val="FootnoteReference"/>
          <w:rFonts w:ascii="Times New Roman" w:hAnsi="Times New Roman" w:cs="Times New Roman"/>
          <w:sz w:val="24"/>
          <w:szCs w:val="24"/>
          <w:lang w:val="bg-BG"/>
        </w:rPr>
        <w:footnoteReference w:id="1"/>
      </w:r>
    </w:p>
    <w:p w:rsidR="0002010D" w:rsidRPr="008C67CF" w:rsidRDefault="0002010D" w:rsidP="0002010D">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За определяне на стойността на </w:t>
      </w:r>
      <w:r w:rsidRPr="008C67CF">
        <w:rPr>
          <w:rFonts w:ascii="Times New Roman" w:hAnsi="Times New Roman" w:cs="Times New Roman"/>
          <w:b/>
          <w:sz w:val="24"/>
          <w:szCs w:val="24"/>
          <w:lang w:val="bg-BG"/>
        </w:rPr>
        <w:t>P</w:t>
      </w:r>
      <w:r w:rsidRPr="008C67CF">
        <w:rPr>
          <w:rFonts w:ascii="Times New Roman" w:hAnsi="Times New Roman" w:cs="Times New Roman"/>
          <w:sz w:val="24"/>
          <w:szCs w:val="24"/>
          <w:lang w:val="bg-BG"/>
        </w:rPr>
        <w:t xml:space="preserve"> </w:t>
      </w:r>
      <w:r w:rsidRPr="008C67CF">
        <w:rPr>
          <w:rFonts w:ascii="Times New Roman" w:hAnsi="Times New Roman" w:cs="Times New Roman"/>
          <w:b/>
          <w:sz w:val="24"/>
          <w:szCs w:val="24"/>
          <w:lang w:val="bg-BG"/>
        </w:rPr>
        <w:t xml:space="preserve">- </w:t>
      </w:r>
      <w:r w:rsidRPr="008C67CF">
        <w:rPr>
          <w:rFonts w:ascii="Times New Roman" w:hAnsi="Times New Roman" w:cs="Times New Roman"/>
          <w:sz w:val="24"/>
          <w:szCs w:val="24"/>
          <w:lang w:val="bg-BG"/>
        </w:rPr>
        <w:t xml:space="preserve"> Дневна премия за преустанвяване за 1 БТ са ползвани официални данни от ИАРА.</w:t>
      </w:r>
    </w:p>
    <w:p w:rsidR="0002010D" w:rsidRPr="008C67CF" w:rsidRDefault="0002010D" w:rsidP="0002010D">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За ден (</w:t>
      </w:r>
      <w:r w:rsidRPr="008C67CF">
        <w:rPr>
          <w:rFonts w:ascii="Times New Roman" w:hAnsi="Times New Roman" w:cs="Times New Roman"/>
          <w:b/>
          <w:sz w:val="24"/>
          <w:szCs w:val="24"/>
          <w:lang w:val="bg-BG"/>
        </w:rPr>
        <w:t>d</w:t>
      </w:r>
      <w:r w:rsidRPr="008C67CF">
        <w:rPr>
          <w:rFonts w:ascii="Times New Roman" w:hAnsi="Times New Roman" w:cs="Times New Roman"/>
          <w:sz w:val="24"/>
          <w:szCs w:val="24"/>
          <w:lang w:val="bg-BG"/>
        </w:rPr>
        <w:t>)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861856" w:rsidRPr="008C67CF" w:rsidRDefault="00861856" w:rsidP="00861856">
      <w:pPr>
        <w:pStyle w:val="ListParagraph"/>
        <w:spacing w:line="276" w:lineRule="auto"/>
        <w:ind w:left="0"/>
        <w:jc w:val="both"/>
        <w:rPr>
          <w:rFonts w:eastAsiaTheme="minorHAnsi"/>
          <w:szCs w:val="24"/>
          <w:lang w:val="bg-BG"/>
        </w:rPr>
      </w:pPr>
      <w:r w:rsidRPr="008C67CF">
        <w:rPr>
          <w:rFonts w:eastAsiaTheme="minorHAnsi"/>
          <w:szCs w:val="24"/>
          <w:lang w:val="bg-BG"/>
        </w:rPr>
        <w:t xml:space="preserve">Продължителността на </w:t>
      </w:r>
      <w:r w:rsidRPr="00A23030">
        <w:rPr>
          <w:rFonts w:eastAsiaTheme="minorHAnsi"/>
          <w:szCs w:val="24"/>
          <w:lang w:val="bg-BG"/>
        </w:rPr>
        <w:t>изпълнение</w:t>
      </w:r>
      <w:ins w:id="0" w:author="Boryana Vodenicharska" w:date="2020-08-26T16:37:00Z">
        <w:r w:rsidR="00075623">
          <w:rPr>
            <w:rStyle w:val="FootnoteReference"/>
            <w:rFonts w:eastAsiaTheme="minorHAnsi"/>
            <w:color w:val="FF0000"/>
            <w:szCs w:val="24"/>
            <w:lang w:val="bg-BG"/>
          </w:rPr>
          <w:footnoteReference w:id="2"/>
        </w:r>
      </w:ins>
      <w:r w:rsidRPr="00A23030">
        <w:rPr>
          <w:rFonts w:eastAsiaTheme="minorHAnsi"/>
          <w:szCs w:val="24"/>
          <w:lang w:val="bg-BG"/>
        </w:rPr>
        <w:t xml:space="preserve"> на всеки проект</w:t>
      </w:r>
      <w:ins w:id="6" w:author="Boryana Vodenicharska" w:date="2020-08-26T16:37:00Z">
        <w:r w:rsidR="00075623">
          <w:rPr>
            <w:rFonts w:eastAsiaTheme="minorHAnsi"/>
            <w:color w:val="FF0000"/>
            <w:szCs w:val="24"/>
            <w:lang w:val="en-US"/>
          </w:rPr>
          <w:t xml:space="preserve"> </w:t>
        </w:r>
      </w:ins>
      <w:del w:id="7" w:author="Boryana Vodenicharska" w:date="2020-08-26T16:37:00Z">
        <w:r w:rsidRPr="00A23030" w:rsidDel="00075623">
          <w:rPr>
            <w:rFonts w:eastAsiaTheme="minorHAnsi"/>
            <w:szCs w:val="24"/>
            <w:lang w:val="bg-BG"/>
          </w:rPr>
          <w:delText xml:space="preserve"> </w:delText>
        </w:r>
      </w:del>
      <w:r w:rsidRPr="00A23030">
        <w:rPr>
          <w:rFonts w:eastAsiaTheme="minorHAnsi"/>
          <w:szCs w:val="24"/>
          <w:lang w:val="bg-BG"/>
        </w:rPr>
        <w:t>не следва да надвишава 3 (три) месеца</w:t>
      </w:r>
      <w:r w:rsidRPr="008C67CF">
        <w:rPr>
          <w:rFonts w:eastAsiaTheme="minorHAnsi"/>
          <w:szCs w:val="24"/>
          <w:lang w:val="bg-BG"/>
        </w:rPr>
        <w:t>.</w:t>
      </w:r>
    </w:p>
    <w:p w:rsidR="00EF66DA" w:rsidRPr="008C67CF" w:rsidRDefault="00AA56B3" w:rsidP="00E22061">
      <w:pPr>
        <w:pStyle w:val="ListParagraph"/>
        <w:spacing w:line="276" w:lineRule="auto"/>
        <w:ind w:left="0"/>
        <w:jc w:val="both"/>
        <w:rPr>
          <w:rFonts w:eastAsiaTheme="minorHAnsi"/>
          <w:szCs w:val="24"/>
          <w:lang w:val="bg-BG"/>
        </w:rPr>
      </w:pPr>
      <w:r w:rsidRPr="008C67CF">
        <w:rPr>
          <w:szCs w:val="24"/>
          <w:lang w:val="bg-BG"/>
        </w:rPr>
        <w:t xml:space="preserve">Периодът на допустимост на мярката, съответно дейностите и разходите по нея ще </w:t>
      </w:r>
      <w:r w:rsidR="00AC1B20" w:rsidRPr="008C67CF">
        <w:rPr>
          <w:szCs w:val="24"/>
          <w:lang w:val="bg-BG"/>
        </w:rPr>
        <w:t>с</w:t>
      </w:r>
      <w:r w:rsidRPr="008C67CF">
        <w:rPr>
          <w:szCs w:val="24"/>
          <w:lang w:val="bg-BG"/>
        </w:rPr>
        <w:t>е</w:t>
      </w:r>
      <w:r w:rsidR="00AC1B20" w:rsidRPr="008C67CF">
        <w:rPr>
          <w:szCs w:val="24"/>
          <w:lang w:val="bg-BG"/>
        </w:rPr>
        <w:t xml:space="preserve"> определя</w:t>
      </w:r>
      <w:r w:rsidRPr="008C67CF">
        <w:rPr>
          <w:szCs w:val="24"/>
          <w:lang w:val="bg-BG"/>
        </w:rPr>
        <w:t xml:space="preserve"> съгласно приложимото законодателство</w:t>
      </w:r>
      <w:r w:rsidRPr="008C67CF">
        <w:rPr>
          <w:rStyle w:val="FootnoteReference"/>
          <w:szCs w:val="24"/>
          <w:lang w:val="bg-BG"/>
        </w:rPr>
        <w:footnoteReference w:id="3"/>
      </w:r>
      <w:r w:rsidRPr="008C67CF">
        <w:rPr>
          <w:szCs w:val="24"/>
          <w:lang w:val="bg-BG"/>
        </w:rPr>
        <w:t>.</w:t>
      </w:r>
    </w:p>
    <w:p w:rsidR="00EF66DA" w:rsidRPr="008C67CF" w:rsidRDefault="00EF66DA" w:rsidP="003C569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Допустими са собственици на риболовни кораби и рибари в рамките на чл</w:t>
      </w:r>
      <w:r w:rsidR="00DD0EC3"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 33</w:t>
      </w:r>
      <w:r w:rsidR="00AE25A3" w:rsidRPr="008C67CF">
        <w:rPr>
          <w:rFonts w:ascii="Times New Roman" w:hAnsi="Times New Roman" w:cs="Times New Roman"/>
          <w:sz w:val="24"/>
          <w:szCs w:val="24"/>
          <w:lang w:val="bg-BG"/>
        </w:rPr>
        <w:t xml:space="preserve"> </w:t>
      </w:r>
      <w:r w:rsidR="003A5115" w:rsidRPr="008C67CF">
        <w:rPr>
          <w:rFonts w:ascii="Times New Roman" w:hAnsi="Times New Roman" w:cs="Times New Roman"/>
          <w:sz w:val="24"/>
          <w:szCs w:val="24"/>
          <w:lang w:val="bg-BG"/>
        </w:rPr>
        <w:t>параграф 3</w:t>
      </w:r>
      <w:r w:rsidR="00AE25A3" w:rsidRPr="008C67CF">
        <w:rPr>
          <w:rFonts w:ascii="Times New Roman" w:hAnsi="Times New Roman" w:cs="Times New Roman"/>
          <w:sz w:val="24"/>
          <w:szCs w:val="24"/>
          <w:lang w:val="bg-BG"/>
        </w:rPr>
        <w:t xml:space="preserve"> </w:t>
      </w:r>
      <w:r w:rsidRPr="008C67CF">
        <w:rPr>
          <w:rFonts w:ascii="Times New Roman" w:hAnsi="Times New Roman" w:cs="Times New Roman"/>
          <w:sz w:val="24"/>
          <w:szCs w:val="24"/>
          <w:lang w:val="bg-BG"/>
        </w:rPr>
        <w:t xml:space="preserve">от </w:t>
      </w:r>
      <w:r w:rsidR="003A5115" w:rsidRPr="008C67CF">
        <w:rPr>
          <w:rFonts w:ascii="Times New Roman" w:hAnsi="Times New Roman" w:cs="Times New Roman"/>
          <w:sz w:val="24"/>
          <w:szCs w:val="24"/>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AE25A3" w:rsidRPr="008C67CF">
        <w:rPr>
          <w:rFonts w:ascii="Times New Roman" w:hAnsi="Times New Roman" w:cs="Times New Roman"/>
          <w:sz w:val="24"/>
          <w:szCs w:val="24"/>
          <w:lang w:val="bg-BG"/>
        </w:rPr>
        <w:t xml:space="preserve"> </w:t>
      </w:r>
      <w:r w:rsidR="00D078A7"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Регламент </w:t>
      </w:r>
      <w:r w:rsidR="003C569A" w:rsidRPr="008C67CF">
        <w:rPr>
          <w:rFonts w:ascii="Times New Roman" w:hAnsi="Times New Roman" w:cs="Times New Roman"/>
          <w:sz w:val="24"/>
          <w:szCs w:val="24"/>
          <w:lang w:val="bg-BG"/>
        </w:rPr>
        <w:t xml:space="preserve">№ </w:t>
      </w:r>
      <w:r w:rsidRPr="008C67CF">
        <w:rPr>
          <w:rFonts w:ascii="Times New Roman" w:hAnsi="Times New Roman" w:cs="Times New Roman"/>
          <w:sz w:val="24"/>
          <w:szCs w:val="24"/>
          <w:lang w:val="bg-BG"/>
        </w:rPr>
        <w:t>508/2014</w:t>
      </w:r>
      <w:r w:rsidR="00D078A7"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 и дерогациите</w:t>
      </w:r>
      <w:r w:rsidR="00A2599D" w:rsidRPr="008C67CF">
        <w:rPr>
          <w:rFonts w:ascii="Times New Roman" w:hAnsi="Times New Roman" w:cs="Times New Roman"/>
          <w:sz w:val="24"/>
          <w:szCs w:val="24"/>
          <w:lang w:val="bg-BG"/>
        </w:rPr>
        <w:t xml:space="preserve">, въведени </w:t>
      </w:r>
      <w:r w:rsidRPr="008C67CF">
        <w:rPr>
          <w:rFonts w:ascii="Times New Roman" w:hAnsi="Times New Roman" w:cs="Times New Roman"/>
          <w:sz w:val="24"/>
          <w:szCs w:val="24"/>
          <w:lang w:val="bg-BG"/>
        </w:rPr>
        <w:t>с чл</w:t>
      </w:r>
      <w:r w:rsidR="003C569A"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 1</w:t>
      </w:r>
      <w:r w:rsidR="00A2599D" w:rsidRPr="008C67CF">
        <w:rPr>
          <w:rFonts w:ascii="Times New Roman" w:hAnsi="Times New Roman" w:cs="Times New Roman"/>
          <w:sz w:val="24"/>
          <w:szCs w:val="24"/>
        </w:rPr>
        <w:t xml:space="preserve"> </w:t>
      </w:r>
      <w:r w:rsidRPr="008C67CF">
        <w:rPr>
          <w:rFonts w:ascii="Times New Roman" w:hAnsi="Times New Roman" w:cs="Times New Roman"/>
          <w:sz w:val="24"/>
          <w:szCs w:val="24"/>
          <w:lang w:val="bg-BG"/>
        </w:rPr>
        <w:t>от Регламент (ЕС) 2020/560</w:t>
      </w:r>
      <w:r w:rsidR="003C569A" w:rsidRPr="008C67CF">
        <w:rPr>
          <w:rFonts w:ascii="Times New Roman" w:hAnsi="Times New Roman" w:cs="Times New Roman"/>
          <w:sz w:val="24"/>
          <w:szCs w:val="24"/>
        </w:rPr>
        <w:t xml:space="preserve"> </w:t>
      </w:r>
      <w:r w:rsidR="003C569A" w:rsidRPr="008C67CF">
        <w:rPr>
          <w:rFonts w:ascii="Times New Roman" w:hAnsi="Times New Roman" w:cs="Times New Roman"/>
          <w:sz w:val="24"/>
          <w:szCs w:val="24"/>
          <w:lang w:val="bg-BG"/>
        </w:rPr>
        <w:t>на Европейския парламент и</w:t>
      </w:r>
      <w:bookmarkStart w:id="8" w:name="_GoBack"/>
      <w:bookmarkEnd w:id="8"/>
      <w:r w:rsidR="003C569A" w:rsidRPr="008C67CF">
        <w:rPr>
          <w:rFonts w:ascii="Times New Roman" w:hAnsi="Times New Roman" w:cs="Times New Roman"/>
          <w:sz w:val="24"/>
          <w:szCs w:val="24"/>
          <w:lang w:val="bg-BG"/>
        </w:rPr>
        <w:t xml:space="preserve">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w:t>
      </w:r>
      <w:r w:rsidRPr="008C67CF">
        <w:rPr>
          <w:rFonts w:ascii="Times New Roman" w:hAnsi="Times New Roman" w:cs="Times New Roman"/>
          <w:sz w:val="24"/>
          <w:szCs w:val="24"/>
          <w:lang w:val="bg-BG"/>
        </w:rPr>
        <w:t>,</w:t>
      </w:r>
      <w:r w:rsidR="00A2599D" w:rsidRPr="008C67CF">
        <w:rPr>
          <w:rFonts w:ascii="Times New Roman" w:hAnsi="Times New Roman" w:cs="Times New Roman"/>
          <w:sz w:val="24"/>
          <w:szCs w:val="24"/>
          <w:lang w:val="bg-BG"/>
        </w:rPr>
        <w:t xml:space="preserve"> </w:t>
      </w:r>
      <w:r w:rsidR="003A5115" w:rsidRPr="008C67CF">
        <w:rPr>
          <w:rFonts w:ascii="Times New Roman" w:hAnsi="Times New Roman" w:cs="Times New Roman"/>
          <w:sz w:val="24"/>
          <w:szCs w:val="24"/>
          <w:lang w:val="bg-BG"/>
        </w:rPr>
        <w:t>с който в Регламент № 508/2014 в чл. 33 е създаден параграф 3а относно дерогациите</w:t>
      </w:r>
      <w:r w:rsidR="00AD0839"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 а именно:</w:t>
      </w:r>
    </w:p>
    <w:p w:rsidR="00EF66DA" w:rsidRPr="008C67CF" w:rsidRDefault="00EF66DA" w:rsidP="00EF66DA">
      <w:pPr>
        <w:spacing w:after="0"/>
        <w:jc w:val="both"/>
        <w:rPr>
          <w:rFonts w:ascii="Times New Roman" w:hAnsi="Times New Roman" w:cs="Times New Roman"/>
          <w:sz w:val="24"/>
          <w:szCs w:val="24"/>
          <w:lang w:val="bg-BG"/>
        </w:rPr>
      </w:pP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w:t>
      </w:r>
      <w:r w:rsidRPr="008C67CF">
        <w:rPr>
          <w:rFonts w:ascii="Times New Roman" w:hAnsi="Times New Roman" w:cs="Times New Roman"/>
          <w:sz w:val="24"/>
          <w:szCs w:val="24"/>
          <w:lang w:val="bg-BG"/>
        </w:rPr>
        <w:lastRenderedPageBreak/>
        <w:t xml:space="preserve">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ab/>
        <w:t>„рибари,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w:t>
      </w:r>
    </w:p>
    <w:p w:rsidR="00EF66DA" w:rsidRPr="008C67CF" w:rsidRDefault="00EF66DA" w:rsidP="00EF66DA">
      <w:pPr>
        <w:spacing w:after="0"/>
        <w:jc w:val="both"/>
        <w:rPr>
          <w:rFonts w:ascii="Times New Roman" w:hAnsi="Times New Roman" w:cs="Times New Roman"/>
          <w:sz w:val="24"/>
          <w:szCs w:val="24"/>
          <w:lang w:val="bg-BG"/>
        </w:rPr>
      </w:pPr>
    </w:p>
    <w:p w:rsidR="00EF66DA" w:rsidRPr="008C67CF" w:rsidRDefault="003A5115"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Управляващият орган</w:t>
      </w:r>
      <w:r w:rsidR="00AD0839" w:rsidRPr="008C67CF">
        <w:rPr>
          <w:rFonts w:ascii="Times New Roman" w:hAnsi="Times New Roman" w:cs="Times New Roman"/>
          <w:sz w:val="24"/>
          <w:szCs w:val="24"/>
          <w:lang w:val="bg-BG"/>
        </w:rPr>
        <w:t xml:space="preserve"> </w:t>
      </w:r>
      <w:r w:rsidR="003C569A" w:rsidRPr="008C67CF">
        <w:rPr>
          <w:rFonts w:ascii="Times New Roman" w:hAnsi="Times New Roman" w:cs="Times New Roman"/>
          <w:sz w:val="24"/>
          <w:szCs w:val="24"/>
          <w:lang w:val="bg-BG"/>
        </w:rPr>
        <w:t>на ПМДР</w:t>
      </w:r>
      <w:r w:rsidR="00EF66DA" w:rsidRPr="008C67CF">
        <w:rPr>
          <w:rFonts w:ascii="Times New Roman" w:hAnsi="Times New Roman" w:cs="Times New Roman"/>
          <w:sz w:val="24"/>
          <w:szCs w:val="24"/>
          <w:lang w:val="bg-BG"/>
        </w:rPr>
        <w:t xml:space="preserve"> се възползва от предоставената възможност </w:t>
      </w:r>
      <w:r w:rsidR="005E3C34" w:rsidRPr="008C67CF">
        <w:rPr>
          <w:rFonts w:ascii="Times New Roman" w:hAnsi="Times New Roman" w:cs="Times New Roman"/>
          <w:sz w:val="24"/>
          <w:szCs w:val="24"/>
          <w:lang w:val="bg-BG"/>
        </w:rPr>
        <w:t>в чл. 1</w:t>
      </w:r>
      <w:r w:rsidR="00AD0839" w:rsidRPr="008C67CF">
        <w:rPr>
          <w:rFonts w:ascii="Times New Roman" w:hAnsi="Times New Roman" w:cs="Times New Roman"/>
          <w:sz w:val="24"/>
          <w:szCs w:val="24"/>
          <w:lang w:val="bg-BG"/>
        </w:rPr>
        <w:t xml:space="preserve"> </w:t>
      </w:r>
      <w:r w:rsidR="005E3C34" w:rsidRPr="008C67CF">
        <w:rPr>
          <w:rFonts w:ascii="Times New Roman" w:hAnsi="Times New Roman" w:cs="Times New Roman"/>
          <w:sz w:val="24"/>
          <w:szCs w:val="24"/>
          <w:lang w:val="bg-BG"/>
        </w:rPr>
        <w:t>от Регламент (ЕС) 2020/560</w:t>
      </w:r>
      <w:r w:rsidR="00AD0839" w:rsidRPr="008C67CF">
        <w:rPr>
          <w:rFonts w:ascii="Times New Roman" w:hAnsi="Times New Roman" w:cs="Times New Roman"/>
          <w:sz w:val="24"/>
          <w:szCs w:val="24"/>
          <w:lang w:val="bg-BG"/>
        </w:rPr>
        <w:t xml:space="preserve">, </w:t>
      </w:r>
      <w:r w:rsidRPr="008C67CF">
        <w:rPr>
          <w:rFonts w:ascii="Times New Roman" w:hAnsi="Times New Roman" w:cs="Times New Roman"/>
          <w:sz w:val="24"/>
          <w:szCs w:val="24"/>
          <w:lang w:val="bg-BG"/>
        </w:rPr>
        <w:t>с който е изменен чл. 33 от</w:t>
      </w:r>
      <w:r w:rsidRPr="008C67CF">
        <w:rPr>
          <w:rFonts w:ascii="Times New Roman" w:hAnsi="Times New Roman" w:cs="Times New Roman"/>
          <w:sz w:val="24"/>
          <w:szCs w:val="24"/>
        </w:rPr>
        <w:t xml:space="preserve"> </w:t>
      </w:r>
      <w:r w:rsidRPr="008C67CF">
        <w:rPr>
          <w:rFonts w:ascii="Times New Roman" w:hAnsi="Times New Roman" w:cs="Times New Roman"/>
          <w:sz w:val="24"/>
          <w:szCs w:val="24"/>
          <w:lang w:val="bg-BG"/>
        </w:rPr>
        <w:t>Регламент № 508/2014</w:t>
      </w:r>
      <w:r w:rsidR="005E3C34" w:rsidRPr="008C67CF">
        <w:rPr>
          <w:rFonts w:ascii="Times New Roman" w:hAnsi="Times New Roman" w:cs="Times New Roman"/>
          <w:sz w:val="24"/>
          <w:szCs w:val="24"/>
          <w:lang w:val="bg-BG"/>
        </w:rPr>
        <w:t xml:space="preserve"> </w:t>
      </w:r>
      <w:r w:rsidR="00EF66DA" w:rsidRPr="008C67CF">
        <w:rPr>
          <w:rFonts w:ascii="Times New Roman" w:hAnsi="Times New Roman" w:cs="Times New Roman"/>
          <w:sz w:val="24"/>
          <w:szCs w:val="24"/>
          <w:lang w:val="bg-BG"/>
        </w:rPr>
        <w:t>за дерогация от изискването на 120 календарни дни за две години при по-скорошно регистриране на риболовния кораб или започване на работа на рибар</w:t>
      </w:r>
      <w:r w:rsidR="005E3C34" w:rsidRPr="008C67CF">
        <w:rPr>
          <w:rFonts w:ascii="Times New Roman" w:hAnsi="Times New Roman" w:cs="Times New Roman"/>
          <w:sz w:val="24"/>
          <w:szCs w:val="24"/>
          <w:lang w:val="bg-BG"/>
        </w:rPr>
        <w:t>.</w:t>
      </w:r>
      <w:r w:rsidR="00EF66DA" w:rsidRPr="008C67CF">
        <w:rPr>
          <w:rFonts w:ascii="Times New Roman" w:hAnsi="Times New Roman" w:cs="Times New Roman"/>
          <w:sz w:val="24"/>
          <w:szCs w:val="24"/>
          <w:lang w:val="bg-BG"/>
        </w:rPr>
        <w:t xml:space="preserve"> Така УО ще приема за допустими проекти, при които риболовните дейности и работа в морето са в съотношение от 120 дни през последните две календарни години, като минималният времеви праг ще е една година, а именно УО ще изисква:</w:t>
      </w: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ab/>
        <w:t>за кораби да са били регистрирани от поне една година преди датата на подаване на заявлението за подпомагане през която да са извършвали рибол</w:t>
      </w:r>
      <w:r w:rsidR="00DD0EC3" w:rsidRPr="008C67CF">
        <w:rPr>
          <w:rFonts w:ascii="Times New Roman" w:hAnsi="Times New Roman" w:cs="Times New Roman"/>
          <w:sz w:val="24"/>
          <w:szCs w:val="24"/>
          <w:lang w:val="bg-BG"/>
        </w:rPr>
        <w:t>о</w:t>
      </w:r>
      <w:r w:rsidRPr="008C67CF">
        <w:rPr>
          <w:rFonts w:ascii="Times New Roman" w:hAnsi="Times New Roman" w:cs="Times New Roman"/>
          <w:sz w:val="24"/>
          <w:szCs w:val="24"/>
          <w:lang w:val="bg-BG"/>
        </w:rPr>
        <w:t xml:space="preserve">вна дейност в продължение на най-малко 60 дни, </w:t>
      </w: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ab/>
        <w:t xml:space="preserve">а за рибари да са работили в морето от поне една календарна година преди датата на подаване на заявлението за подпомагане в продължение </w:t>
      </w:r>
      <w:r w:rsidR="005E3C34" w:rsidRPr="008C67CF">
        <w:rPr>
          <w:rFonts w:ascii="Times New Roman" w:hAnsi="Times New Roman" w:cs="Times New Roman"/>
          <w:sz w:val="24"/>
          <w:szCs w:val="24"/>
          <w:lang w:val="bg-BG"/>
        </w:rPr>
        <w:t xml:space="preserve">на </w:t>
      </w:r>
      <w:r w:rsidRPr="008C67CF">
        <w:rPr>
          <w:rFonts w:ascii="Times New Roman" w:hAnsi="Times New Roman" w:cs="Times New Roman"/>
          <w:sz w:val="24"/>
          <w:szCs w:val="24"/>
          <w:lang w:val="bg-BG"/>
        </w:rPr>
        <w:t xml:space="preserve"> най-малко 60 дни</w:t>
      </w:r>
      <w:r w:rsidR="005E3C34" w:rsidRPr="008C67CF">
        <w:rPr>
          <w:rFonts w:ascii="Times New Roman" w:hAnsi="Times New Roman" w:cs="Times New Roman"/>
          <w:sz w:val="24"/>
          <w:szCs w:val="24"/>
          <w:lang w:val="bg-BG"/>
        </w:rPr>
        <w:t>.</w:t>
      </w:r>
      <w:r w:rsidRPr="008C67CF">
        <w:rPr>
          <w:rFonts w:ascii="Times New Roman" w:hAnsi="Times New Roman" w:cs="Times New Roman"/>
          <w:sz w:val="24"/>
          <w:szCs w:val="24"/>
          <w:lang w:val="bg-BG"/>
        </w:rPr>
        <w:t xml:space="preserve"> </w:t>
      </w: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Причината за това е нуждата от референтен период за предишна риболовна дейност за да може да се покаже, че временното преустановяване е поради избухването на COVID-19.</w:t>
      </w:r>
    </w:p>
    <w:p w:rsidR="00EF66DA" w:rsidRPr="008C67CF" w:rsidRDefault="00EF66DA" w:rsidP="00EF66DA">
      <w:pPr>
        <w:spacing w:after="0"/>
        <w:jc w:val="both"/>
        <w:rPr>
          <w:rFonts w:ascii="Times New Roman" w:hAnsi="Times New Roman" w:cs="Times New Roman"/>
          <w:sz w:val="24"/>
          <w:szCs w:val="24"/>
          <w:lang w:val="bg-BG"/>
        </w:rPr>
      </w:pPr>
    </w:p>
    <w:p w:rsidR="00E22061" w:rsidRPr="008C67CF" w:rsidRDefault="00E22061" w:rsidP="00EF66DA">
      <w:pPr>
        <w:spacing w:after="0"/>
        <w:jc w:val="both"/>
        <w:rPr>
          <w:rFonts w:ascii="Times New Roman" w:hAnsi="Times New Roman" w:cs="Times New Roman"/>
          <w:sz w:val="24"/>
          <w:szCs w:val="24"/>
          <w:lang w:val="bg-BG"/>
        </w:rPr>
      </w:pPr>
    </w:p>
    <w:p w:rsidR="00E22061" w:rsidRPr="008C67CF" w:rsidRDefault="00E22061" w:rsidP="00EF66DA">
      <w:pPr>
        <w:spacing w:after="0"/>
        <w:jc w:val="both"/>
        <w:rPr>
          <w:rFonts w:ascii="Times New Roman" w:hAnsi="Times New Roman" w:cs="Times New Roman"/>
          <w:sz w:val="24"/>
          <w:szCs w:val="24"/>
          <w:lang w:val="bg-BG"/>
        </w:rPr>
      </w:pPr>
    </w:p>
    <w:p w:rsidR="00E22061" w:rsidRPr="008C67CF" w:rsidRDefault="00E22061" w:rsidP="00EF66DA">
      <w:pPr>
        <w:spacing w:after="0"/>
        <w:jc w:val="both"/>
        <w:rPr>
          <w:rFonts w:ascii="Times New Roman" w:hAnsi="Times New Roman" w:cs="Times New Roman"/>
          <w:sz w:val="24"/>
          <w:szCs w:val="24"/>
          <w:lang w:val="bg-BG"/>
        </w:rPr>
      </w:pPr>
    </w:p>
    <w:p w:rsidR="00EF66DA" w:rsidRPr="008C67CF" w:rsidRDefault="00EF66DA" w:rsidP="00EF66DA">
      <w:pPr>
        <w:spacing w:after="0"/>
        <w:jc w:val="both"/>
        <w:rPr>
          <w:rFonts w:ascii="Times New Roman" w:hAnsi="Times New Roman" w:cs="Times New Roman"/>
          <w:b/>
          <w:sz w:val="24"/>
          <w:szCs w:val="24"/>
          <w:lang w:val="bg-BG"/>
        </w:rPr>
      </w:pPr>
      <w:r w:rsidRPr="008C67CF">
        <w:rPr>
          <w:rFonts w:ascii="Times New Roman" w:hAnsi="Times New Roman" w:cs="Times New Roman"/>
          <w:b/>
          <w:sz w:val="24"/>
          <w:szCs w:val="24"/>
          <w:lang w:val="bg-BG"/>
        </w:rPr>
        <w:t>Пример:</w:t>
      </w: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подмомагане, то той трябва да е извършвал риболовна дейност в продължение на поне 90 дни.</w:t>
      </w:r>
    </w:p>
    <w:p w:rsidR="00EF66DA" w:rsidRPr="008C67CF" w:rsidRDefault="00EF66DA" w:rsidP="00EF66DA">
      <w:pPr>
        <w:spacing w:after="0"/>
        <w:jc w:val="both"/>
        <w:rPr>
          <w:rFonts w:ascii="Times New Roman" w:hAnsi="Times New Roman" w:cs="Times New Roman"/>
          <w:sz w:val="24"/>
          <w:szCs w:val="24"/>
          <w:lang w:val="bg-BG"/>
        </w:rPr>
      </w:pPr>
    </w:p>
    <w:p w:rsidR="00EF66DA" w:rsidRPr="008C67CF" w:rsidRDefault="00EF66DA" w:rsidP="00EF66DA">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F26D6" w:rsidRPr="008C67CF" w:rsidRDefault="00AF26D6" w:rsidP="00A72E80">
      <w:pPr>
        <w:spacing w:after="0"/>
        <w:jc w:val="both"/>
        <w:rPr>
          <w:rFonts w:ascii="Times New Roman" w:hAnsi="Times New Roman" w:cs="Times New Roman"/>
          <w:sz w:val="24"/>
          <w:szCs w:val="24"/>
          <w:lang w:val="bg-BG"/>
        </w:rPr>
      </w:pPr>
    </w:p>
    <w:p w:rsidR="00564AC7" w:rsidRPr="008C67CF" w:rsidRDefault="00AF26D6" w:rsidP="00926F35">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Важно:</w:t>
      </w:r>
      <w:r w:rsidRPr="008C67CF">
        <w:rPr>
          <w:rFonts w:ascii="Times New Roman" w:hAnsi="Times New Roman" w:cs="Times New Roman"/>
          <w:sz w:val="24"/>
          <w:szCs w:val="24"/>
          <w:lang w:val="bg-BG"/>
        </w:rPr>
        <w:t xml:space="preserve"> Не се предоставя премия за кораби които са </w:t>
      </w:r>
      <w:r w:rsidR="00C50D1C" w:rsidRPr="008C67CF">
        <w:rPr>
          <w:rFonts w:ascii="Times New Roman" w:hAnsi="Times New Roman" w:cs="Times New Roman"/>
          <w:sz w:val="24"/>
          <w:szCs w:val="24"/>
          <w:lang w:val="bg-BG"/>
        </w:rPr>
        <w:t>преустановили риболовна дейност</w:t>
      </w:r>
      <w:r w:rsidR="00926F35" w:rsidRPr="008C67CF">
        <w:rPr>
          <w:rFonts w:ascii="Times New Roman" w:hAnsi="Times New Roman" w:cs="Times New Roman"/>
          <w:sz w:val="24"/>
          <w:szCs w:val="24"/>
          <w:lang w:val="bg-BG"/>
        </w:rPr>
        <w:t xml:space="preserve"> поради други причини, различни от </w:t>
      </w:r>
      <w:r w:rsidR="00926F35" w:rsidRPr="008C67CF">
        <w:rPr>
          <w:rFonts w:ascii="Times New Roman" w:hAnsi="Times New Roman" w:cs="Times New Roman"/>
          <w:sz w:val="24"/>
          <w:szCs w:val="24"/>
        </w:rPr>
        <w:t>COVID-19</w:t>
      </w:r>
      <w:r w:rsidR="00EF66DA" w:rsidRPr="008C67CF">
        <w:rPr>
          <w:rFonts w:ascii="Times New Roman" w:hAnsi="Times New Roman" w:cs="Times New Roman"/>
          <w:sz w:val="24"/>
          <w:szCs w:val="24"/>
          <w:lang w:val="bg-BG"/>
        </w:rPr>
        <w:t>. За корабите, попадащи под забрана</w:t>
      </w:r>
      <w:r w:rsidRPr="008C67CF">
        <w:rPr>
          <w:rFonts w:ascii="Times New Roman" w:hAnsi="Times New Roman" w:cs="Times New Roman"/>
          <w:sz w:val="24"/>
          <w:szCs w:val="24"/>
          <w:lang w:val="bg-BG"/>
        </w:rPr>
        <w:t xml:space="preserve"> </w:t>
      </w:r>
      <w:r w:rsidR="006105A3" w:rsidRPr="008C67CF">
        <w:rPr>
          <w:rFonts w:ascii="Times New Roman" w:hAnsi="Times New Roman" w:cs="Times New Roman"/>
          <w:sz w:val="24"/>
          <w:szCs w:val="24"/>
          <w:lang w:val="bg-BG"/>
        </w:rPr>
        <w:t>за риболов по време на размножителния период</w:t>
      </w:r>
      <w:r w:rsidR="00E94E2A" w:rsidRPr="008C67CF">
        <w:rPr>
          <w:rFonts w:ascii="Times New Roman" w:hAnsi="Times New Roman" w:cs="Times New Roman"/>
          <w:sz w:val="24"/>
          <w:szCs w:val="24"/>
          <w:lang w:val="bg-BG"/>
        </w:rPr>
        <w:t xml:space="preserve"> или поради</w:t>
      </w:r>
      <w:r w:rsidR="006105A3" w:rsidRPr="008C67CF">
        <w:rPr>
          <w:rFonts w:ascii="Times New Roman" w:hAnsi="Times New Roman" w:cs="Times New Roman"/>
          <w:sz w:val="24"/>
          <w:szCs w:val="24"/>
          <w:lang w:val="bg-BG"/>
        </w:rPr>
        <w:t xml:space="preserve"> нетипични климатични промени, отразяващи се </w:t>
      </w:r>
      <w:r w:rsidR="006105A3" w:rsidRPr="008C67CF">
        <w:rPr>
          <w:rFonts w:ascii="Times New Roman" w:hAnsi="Times New Roman" w:cs="Times New Roman"/>
          <w:sz w:val="24"/>
          <w:szCs w:val="24"/>
          <w:lang w:val="bg-BG"/>
        </w:rPr>
        <w:lastRenderedPageBreak/>
        <w:t>негативно на водните популации в рибностопанските обекти по чл. 3, ал 1, т. 1 от ЗРА</w:t>
      </w:r>
      <w:r w:rsidR="00245473" w:rsidRPr="008C67CF">
        <w:rPr>
          <w:rStyle w:val="FootnoteReference"/>
          <w:rFonts w:ascii="Times New Roman" w:hAnsi="Times New Roman" w:cs="Times New Roman"/>
          <w:sz w:val="24"/>
          <w:szCs w:val="24"/>
          <w:lang w:val="bg-BG"/>
        </w:rPr>
        <w:footnoteReference w:id="4"/>
      </w:r>
      <w:r w:rsidR="00564AC7" w:rsidRPr="008C67CF">
        <w:rPr>
          <w:rFonts w:ascii="Times New Roman" w:hAnsi="Times New Roman" w:cs="Times New Roman"/>
          <w:sz w:val="24"/>
          <w:szCs w:val="24"/>
          <w:lang w:val="bg-BG"/>
        </w:rPr>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564AC7" w:rsidRPr="008C67CF" w:rsidRDefault="00564AC7" w:rsidP="00926F35">
      <w:pPr>
        <w:spacing w:after="0"/>
        <w:jc w:val="both"/>
        <w:rPr>
          <w:rFonts w:ascii="Times New Roman" w:hAnsi="Times New Roman" w:cs="Times New Roman"/>
          <w:sz w:val="24"/>
          <w:szCs w:val="24"/>
          <w:lang w:val="bg-BG"/>
        </w:rPr>
      </w:pPr>
    </w:p>
    <w:p w:rsidR="007D022E" w:rsidRPr="008C67CF" w:rsidRDefault="00564AC7" w:rsidP="00926F35">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 xml:space="preserve">Пример: </w:t>
      </w:r>
      <w:r w:rsidRPr="008C67CF">
        <w:rPr>
          <w:rFonts w:ascii="Times New Roman" w:hAnsi="Times New Roman" w:cs="Times New Roman"/>
          <w:sz w:val="24"/>
          <w:szCs w:val="24"/>
          <w:lang w:val="bg-BG"/>
        </w:rPr>
        <w:t>Риболовен кораб</w:t>
      </w:r>
      <w:r w:rsidR="002C1132" w:rsidRPr="008C67CF">
        <w:rPr>
          <w:rFonts w:ascii="Times New Roman" w:hAnsi="Times New Roman" w:cs="Times New Roman"/>
          <w:sz w:val="24"/>
          <w:szCs w:val="24"/>
          <w:lang w:val="bg-BG"/>
        </w:rPr>
        <w:t xml:space="preserve"> регистриран в регистъра на риболовния флот на съюза през 2010 година който има минимум 120 дни на море през последните 2 години и</w:t>
      </w:r>
      <w:r w:rsidRPr="008C67CF">
        <w:rPr>
          <w:rFonts w:ascii="Times New Roman" w:hAnsi="Times New Roman" w:cs="Times New Roman"/>
          <w:sz w:val="24"/>
          <w:szCs w:val="24"/>
          <w:lang w:val="bg-BG"/>
        </w:rPr>
        <w:t xml:space="preserve"> има разрешително за улов на калкан, кандидатства за подпомагане по настоящата мярка за месец юни 2020. До 15.06</w:t>
      </w:r>
      <w:r w:rsidR="002C1132" w:rsidRPr="008C67CF">
        <w:rPr>
          <w:rFonts w:ascii="Times New Roman" w:hAnsi="Times New Roman" w:cs="Times New Roman"/>
          <w:sz w:val="24"/>
          <w:szCs w:val="24"/>
          <w:lang w:val="bg-BG"/>
        </w:rPr>
        <w:t>.2020</w:t>
      </w:r>
      <w:r w:rsidRPr="008C67CF">
        <w:rPr>
          <w:rFonts w:ascii="Times New Roman" w:hAnsi="Times New Roman" w:cs="Times New Roman"/>
          <w:sz w:val="24"/>
          <w:szCs w:val="24"/>
          <w:lang w:val="bg-BG"/>
        </w:rPr>
        <w:t xml:space="preserve"> важи </w:t>
      </w:r>
      <w:r w:rsidR="002C1132" w:rsidRPr="008C67CF">
        <w:rPr>
          <w:rFonts w:ascii="Times New Roman" w:hAnsi="Times New Roman" w:cs="Times New Roman"/>
          <w:sz w:val="24"/>
          <w:szCs w:val="24"/>
          <w:lang w:val="bg-BG"/>
        </w:rPr>
        <w:t>забрана за улов на калкан. С</w:t>
      </w:r>
      <w:r w:rsidRPr="008C67CF">
        <w:rPr>
          <w:rFonts w:ascii="Times New Roman" w:hAnsi="Times New Roman" w:cs="Times New Roman"/>
          <w:sz w:val="24"/>
          <w:szCs w:val="24"/>
          <w:lang w:val="bg-BG"/>
        </w:rPr>
        <w:t>обственикът на кораба</w:t>
      </w:r>
      <w:r w:rsidR="002C1132" w:rsidRPr="008C67CF">
        <w:rPr>
          <w:rFonts w:ascii="Times New Roman" w:hAnsi="Times New Roman" w:cs="Times New Roman"/>
          <w:sz w:val="24"/>
          <w:szCs w:val="24"/>
          <w:lang w:val="bg-BG"/>
        </w:rPr>
        <w:t xml:space="preserve"> при подване на проектното си предложение,</w:t>
      </w:r>
      <w:r w:rsidRPr="008C67CF">
        <w:rPr>
          <w:rFonts w:ascii="Times New Roman" w:hAnsi="Times New Roman" w:cs="Times New Roman"/>
          <w:sz w:val="24"/>
          <w:szCs w:val="24"/>
          <w:lang w:val="bg-BG"/>
        </w:rPr>
        <w:t xml:space="preserve"> следва да представи доказателства, че през период</w:t>
      </w:r>
      <w:r w:rsidR="002C1132" w:rsidRPr="008C67CF">
        <w:rPr>
          <w:rFonts w:ascii="Times New Roman" w:hAnsi="Times New Roman" w:cs="Times New Roman"/>
          <w:sz w:val="24"/>
          <w:szCs w:val="24"/>
          <w:lang w:val="bg-BG"/>
        </w:rPr>
        <w:t>а</w:t>
      </w:r>
      <w:r w:rsidRPr="008C67CF">
        <w:rPr>
          <w:rFonts w:ascii="Times New Roman" w:hAnsi="Times New Roman" w:cs="Times New Roman"/>
          <w:sz w:val="24"/>
          <w:szCs w:val="24"/>
          <w:lang w:val="bg-BG"/>
        </w:rPr>
        <w:t xml:space="preserve"> </w:t>
      </w:r>
      <w:r w:rsidR="002C1132" w:rsidRPr="008C67CF">
        <w:rPr>
          <w:rFonts w:ascii="Times New Roman" w:hAnsi="Times New Roman" w:cs="Times New Roman"/>
          <w:sz w:val="24"/>
          <w:szCs w:val="24"/>
          <w:lang w:val="bg-BG"/>
        </w:rPr>
        <w:t>01-15.06.2020</w:t>
      </w:r>
      <w:r w:rsidRPr="008C67CF">
        <w:rPr>
          <w:rFonts w:ascii="Times New Roman" w:hAnsi="Times New Roman" w:cs="Times New Roman"/>
          <w:sz w:val="24"/>
          <w:szCs w:val="24"/>
          <w:lang w:val="bg-BG"/>
        </w:rPr>
        <w:t xml:space="preserve"> през изминалите години (</w:t>
      </w:r>
      <w:r w:rsidR="002C1132" w:rsidRPr="008C67CF">
        <w:rPr>
          <w:rFonts w:ascii="Times New Roman" w:hAnsi="Times New Roman" w:cs="Times New Roman"/>
          <w:sz w:val="24"/>
          <w:szCs w:val="24"/>
          <w:lang w:val="bg-BG"/>
        </w:rPr>
        <w:t>в случая</w:t>
      </w:r>
      <w:r w:rsidRPr="008C67CF">
        <w:rPr>
          <w:rFonts w:ascii="Times New Roman" w:hAnsi="Times New Roman" w:cs="Times New Roman"/>
          <w:sz w:val="24"/>
          <w:szCs w:val="24"/>
          <w:lang w:val="bg-BG"/>
        </w:rPr>
        <w:t xml:space="preserve"> 2 години, съгласно периода за допустима активност на кораба.) със същия риболовен кораб са ловени други видове.</w:t>
      </w:r>
    </w:p>
    <w:p w:rsidR="00211E51" w:rsidRPr="008C67CF" w:rsidRDefault="00211E51" w:rsidP="00926F35">
      <w:pPr>
        <w:spacing w:after="0"/>
        <w:jc w:val="both"/>
        <w:rPr>
          <w:rFonts w:ascii="Times New Roman" w:hAnsi="Times New Roman" w:cs="Times New Roman"/>
          <w:sz w:val="24"/>
          <w:szCs w:val="24"/>
          <w:lang w:val="bg-BG"/>
        </w:rPr>
      </w:pPr>
    </w:p>
    <w:p w:rsidR="00926F35" w:rsidRPr="008C67CF" w:rsidRDefault="00926F35" w:rsidP="00926F35">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Допустими по </w:t>
      </w:r>
      <w:del w:id="9" w:author="Boryana Vodenicharska" w:date="2020-08-26T12:29:00Z">
        <w:r w:rsidRPr="008C67CF" w:rsidDel="00F829F4">
          <w:rPr>
            <w:rFonts w:ascii="Times New Roman" w:hAnsi="Times New Roman" w:cs="Times New Roman"/>
            <w:sz w:val="24"/>
            <w:szCs w:val="24"/>
            <w:lang w:val="bg-BG"/>
          </w:rPr>
          <w:delText xml:space="preserve">настоящата процедура за подбор на проекти </w:delText>
        </w:r>
      </w:del>
      <w:r w:rsidRPr="008C67CF">
        <w:rPr>
          <w:rFonts w:ascii="Times New Roman" w:hAnsi="Times New Roman" w:cs="Times New Roman"/>
          <w:sz w:val="24"/>
          <w:szCs w:val="24"/>
          <w:lang w:val="bg-BG"/>
        </w:rPr>
        <w:t xml:space="preserve">са </w:t>
      </w:r>
      <w:r w:rsidR="002C1132" w:rsidRPr="008C67CF">
        <w:rPr>
          <w:rFonts w:ascii="Times New Roman" w:hAnsi="Times New Roman" w:cs="Times New Roman"/>
          <w:sz w:val="24"/>
          <w:szCs w:val="24"/>
          <w:lang w:val="bg-BG"/>
        </w:rPr>
        <w:t xml:space="preserve">бенефициенти, които отговарят на изискванията на чл. 10 </w:t>
      </w:r>
      <w:r w:rsidR="00AD0839" w:rsidRPr="008C67CF">
        <w:rPr>
          <w:rFonts w:ascii="Times New Roman" w:hAnsi="Times New Roman" w:cs="Times New Roman"/>
          <w:sz w:val="24"/>
          <w:szCs w:val="24"/>
          <w:lang w:val="bg-BG"/>
        </w:rPr>
        <w:t>от</w:t>
      </w:r>
      <w:r w:rsidR="002C1132" w:rsidRPr="008C67CF">
        <w:rPr>
          <w:rFonts w:ascii="Times New Roman" w:hAnsi="Times New Roman" w:cs="Times New Roman"/>
          <w:sz w:val="24"/>
          <w:szCs w:val="24"/>
          <w:lang w:val="bg-BG"/>
        </w:rPr>
        <w:t xml:space="preserve"> Регламент (ЕС) 508/2014, както и на изискванията на националното законодателство.</w:t>
      </w:r>
    </w:p>
    <w:p w:rsidR="00AF26D6" w:rsidRPr="008C67CF" w:rsidRDefault="00AF26D6" w:rsidP="00A72E80">
      <w:pPr>
        <w:spacing w:after="0"/>
        <w:jc w:val="both"/>
        <w:rPr>
          <w:rFonts w:ascii="Times New Roman" w:hAnsi="Times New Roman" w:cs="Times New Roman"/>
          <w:sz w:val="24"/>
          <w:szCs w:val="24"/>
          <w:lang w:val="bg-BG"/>
        </w:rPr>
      </w:pPr>
    </w:p>
    <w:p w:rsidR="00926F35" w:rsidRPr="008C67CF" w:rsidRDefault="00B40EB4" w:rsidP="00926F35">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Във връзка с изпълнението на одобрения проект, б</w:t>
      </w:r>
      <w:r w:rsidR="00926F35" w:rsidRPr="008C67CF">
        <w:rPr>
          <w:rFonts w:ascii="Times New Roman" w:hAnsi="Times New Roman" w:cs="Times New Roman"/>
          <w:sz w:val="24"/>
          <w:szCs w:val="24"/>
          <w:lang w:val="bg-BG"/>
        </w:rPr>
        <w:t xml:space="preserve">енефициентите трябва да представят доказателства за </w:t>
      </w:r>
      <w:r w:rsidR="00FA3B29" w:rsidRPr="008C67CF">
        <w:rPr>
          <w:rFonts w:ascii="Times New Roman" w:hAnsi="Times New Roman" w:cs="Times New Roman"/>
          <w:sz w:val="24"/>
          <w:szCs w:val="24"/>
          <w:lang w:val="bg-BG"/>
        </w:rPr>
        <w:t xml:space="preserve">преустановена риболовна дейност </w:t>
      </w:r>
      <w:r w:rsidR="00926F35" w:rsidRPr="008C67CF">
        <w:rPr>
          <w:rFonts w:ascii="Times New Roman" w:hAnsi="Times New Roman" w:cs="Times New Roman"/>
          <w:sz w:val="24"/>
          <w:szCs w:val="24"/>
          <w:lang w:val="bg-BG"/>
        </w:rPr>
        <w:t>-</w:t>
      </w:r>
      <w:r w:rsidR="00FA3B29" w:rsidRPr="008C67CF">
        <w:rPr>
          <w:rFonts w:ascii="Times New Roman" w:hAnsi="Times New Roman" w:cs="Times New Roman"/>
          <w:sz w:val="24"/>
          <w:szCs w:val="24"/>
        </w:rPr>
        <w:t xml:space="preserve"> </w:t>
      </w:r>
      <w:r w:rsidR="00926F35" w:rsidRPr="008C67CF">
        <w:rPr>
          <w:rFonts w:ascii="Times New Roman" w:hAnsi="Times New Roman" w:cs="Times New Roman"/>
          <w:sz w:val="24"/>
          <w:szCs w:val="24"/>
          <w:lang w:val="bg-BG"/>
        </w:rPr>
        <w:t>риболовен дневник на кораба</w:t>
      </w:r>
      <w:r w:rsidR="002C1132" w:rsidRPr="008C67CF">
        <w:rPr>
          <w:rFonts w:ascii="Times New Roman" w:hAnsi="Times New Roman" w:cs="Times New Roman"/>
          <w:sz w:val="24"/>
          <w:szCs w:val="24"/>
          <w:lang w:val="bg-BG"/>
        </w:rPr>
        <w:t xml:space="preserve"> за тези, които са под 12 метра дължина</w:t>
      </w:r>
      <w:r w:rsidRPr="008C67CF">
        <w:rPr>
          <w:rFonts w:ascii="Times New Roman" w:hAnsi="Times New Roman" w:cs="Times New Roman"/>
          <w:sz w:val="24"/>
          <w:szCs w:val="24"/>
          <w:lang w:val="bg-BG"/>
        </w:rPr>
        <w:t xml:space="preserve"> и </w:t>
      </w:r>
      <w:proofErr w:type="spellStart"/>
      <w:r w:rsidRPr="008C67CF">
        <w:rPr>
          <w:rFonts w:ascii="Times New Roman" w:hAnsi="Times New Roman" w:cs="Times New Roman"/>
          <w:sz w:val="24"/>
          <w:szCs w:val="24"/>
          <w:lang w:val="bg-BG"/>
        </w:rPr>
        <w:t>др</w:t>
      </w:r>
      <w:proofErr w:type="spellEnd"/>
      <w:r w:rsidRPr="008C67CF">
        <w:rPr>
          <w:rFonts w:ascii="Times New Roman" w:hAnsi="Times New Roman" w:cs="Times New Roman"/>
          <w:sz w:val="24"/>
          <w:szCs w:val="24"/>
          <w:lang w:val="bg-BG"/>
        </w:rPr>
        <w:t>;</w:t>
      </w:r>
      <w:r w:rsidR="00926F35" w:rsidRPr="008C67CF">
        <w:rPr>
          <w:rFonts w:ascii="Times New Roman" w:hAnsi="Times New Roman" w:cs="Times New Roman"/>
          <w:sz w:val="24"/>
          <w:szCs w:val="24"/>
          <w:lang w:val="bg-BG"/>
        </w:rPr>
        <w:t xml:space="preserve"> </w:t>
      </w:r>
      <w:proofErr w:type="spellStart"/>
      <w:r w:rsidR="00926F35" w:rsidRPr="008C67CF">
        <w:rPr>
          <w:rFonts w:ascii="Times New Roman" w:hAnsi="Times New Roman" w:cs="Times New Roman"/>
          <w:sz w:val="24"/>
          <w:szCs w:val="24"/>
        </w:rPr>
        <w:t>документи</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доказващи</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заетост</w:t>
      </w:r>
      <w:proofErr w:type="spellEnd"/>
      <w:r w:rsidRPr="008C67CF">
        <w:rPr>
          <w:rFonts w:ascii="Times New Roman" w:hAnsi="Times New Roman" w:cs="Times New Roman"/>
          <w:sz w:val="24"/>
          <w:szCs w:val="24"/>
          <w:lang w:val="bg-BG"/>
        </w:rPr>
        <w:t xml:space="preserve"> на екипажа</w:t>
      </w:r>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съгласно</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приложимото</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законодателство</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за</w:t>
      </w:r>
      <w:proofErr w:type="spellEnd"/>
      <w:r w:rsidR="00926F35" w:rsidRPr="008C67CF">
        <w:rPr>
          <w:rFonts w:ascii="Times New Roman" w:hAnsi="Times New Roman" w:cs="Times New Roman"/>
          <w:sz w:val="24"/>
          <w:szCs w:val="24"/>
        </w:rPr>
        <w:t xml:space="preserve"> </w:t>
      </w:r>
      <w:proofErr w:type="spellStart"/>
      <w:r w:rsidR="00926F35" w:rsidRPr="008C67CF">
        <w:rPr>
          <w:rFonts w:ascii="Times New Roman" w:hAnsi="Times New Roman" w:cs="Times New Roman"/>
          <w:sz w:val="24"/>
          <w:szCs w:val="24"/>
        </w:rPr>
        <w:t>периода</w:t>
      </w:r>
      <w:proofErr w:type="spellEnd"/>
      <w:r w:rsidR="00926F35" w:rsidRPr="008C67CF">
        <w:rPr>
          <w:rFonts w:ascii="Times New Roman" w:hAnsi="Times New Roman" w:cs="Times New Roman"/>
          <w:sz w:val="24"/>
          <w:szCs w:val="24"/>
        </w:rPr>
        <w:t xml:space="preserve"> на </w:t>
      </w:r>
      <w:proofErr w:type="spellStart"/>
      <w:r w:rsidR="00926F35" w:rsidRPr="008C67CF">
        <w:rPr>
          <w:rFonts w:ascii="Times New Roman" w:hAnsi="Times New Roman" w:cs="Times New Roman"/>
          <w:sz w:val="24"/>
          <w:szCs w:val="24"/>
        </w:rPr>
        <w:t>допустимост</w:t>
      </w:r>
      <w:proofErr w:type="spellEnd"/>
      <w:r w:rsidR="00926F35" w:rsidRPr="008C67CF">
        <w:rPr>
          <w:rFonts w:ascii="Times New Roman" w:hAnsi="Times New Roman" w:cs="Times New Roman"/>
          <w:sz w:val="24"/>
          <w:szCs w:val="24"/>
          <w:lang w:val="bg-BG"/>
        </w:rPr>
        <w:t xml:space="preserve"> (ведомости за заплати, сметка за изплатени суми и др.), както и доказателства за тяхното изплащане.</w:t>
      </w:r>
    </w:p>
    <w:p w:rsidR="00926F35" w:rsidRPr="008C67CF" w:rsidRDefault="00926F35" w:rsidP="00A72E80">
      <w:pPr>
        <w:spacing w:after="0"/>
        <w:jc w:val="both"/>
        <w:rPr>
          <w:rFonts w:ascii="Times New Roman" w:hAnsi="Times New Roman" w:cs="Times New Roman"/>
          <w:sz w:val="24"/>
          <w:szCs w:val="24"/>
          <w:lang w:val="bg-BG"/>
        </w:rPr>
      </w:pPr>
    </w:p>
    <w:p w:rsidR="004A783A" w:rsidRPr="008C67CF" w:rsidRDefault="004A783A" w:rsidP="004A783A">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Пример 1</w:t>
      </w:r>
      <w:r w:rsidRPr="008C67CF">
        <w:rPr>
          <w:rFonts w:ascii="Times New Roman" w:hAnsi="Times New Roman" w:cs="Times New Roman"/>
          <w:sz w:val="24"/>
          <w:szCs w:val="24"/>
          <w:lang w:val="bg-BG"/>
        </w:rPr>
        <w:t>: Кораб 13 метра, с БТ – 15, с преустановена дейност за 35 дни.</w:t>
      </w:r>
    </w:p>
    <w:p w:rsidR="004A783A" w:rsidRPr="008C67CF" w:rsidRDefault="004A783A" w:rsidP="004A783A">
      <w:pPr>
        <w:spacing w:after="0"/>
        <w:jc w:val="both"/>
        <w:rPr>
          <w:rFonts w:ascii="Times New Roman" w:hAnsi="Times New Roman" w:cs="Times New Roman"/>
          <w:sz w:val="24"/>
          <w:szCs w:val="24"/>
          <w:lang w:val="bg-BG"/>
        </w:rPr>
      </w:pPr>
    </w:p>
    <w:p w:rsidR="004A783A" w:rsidRPr="008C67CF" w:rsidRDefault="00AF26D6" w:rsidP="004A783A">
      <w:pPr>
        <w:spacing w:after="0"/>
        <w:jc w:val="both"/>
        <w:rPr>
          <w:rFonts w:ascii="Times New Roman" w:hAnsi="Times New Roman" w:cs="Times New Roman"/>
          <w:sz w:val="24"/>
          <w:szCs w:val="24"/>
        </w:rPr>
      </w:pPr>
      <w:r w:rsidRPr="008C67CF">
        <w:rPr>
          <w:rFonts w:ascii="Times New Roman" w:hAnsi="Times New Roman" w:cs="Times New Roman"/>
          <w:sz w:val="24"/>
          <w:szCs w:val="24"/>
          <w:lang w:val="bg-BG"/>
        </w:rPr>
        <w:t>Общата компенсация е равна на</w:t>
      </w:r>
      <w:r w:rsidR="004A783A" w:rsidRPr="008C67CF">
        <w:rPr>
          <w:rFonts w:ascii="Times New Roman" w:hAnsi="Times New Roman" w:cs="Times New Roman"/>
          <w:sz w:val="24"/>
          <w:szCs w:val="24"/>
          <w:lang w:val="bg-BG"/>
        </w:rPr>
        <w:t xml:space="preserve">:   </w:t>
      </w:r>
      <w:r w:rsidR="009B641E" w:rsidRPr="008C67CF">
        <w:rPr>
          <w:rFonts w:ascii="Times New Roman" w:hAnsi="Times New Roman" w:cs="Times New Roman"/>
          <w:sz w:val="24"/>
          <w:szCs w:val="24"/>
          <w:lang w:val="bg-BG"/>
        </w:rPr>
        <w:t xml:space="preserve">6.981,1 </w:t>
      </w:r>
      <w:r w:rsidR="009B641E" w:rsidRPr="008C67CF">
        <w:rPr>
          <w:rFonts w:ascii="Times New Roman" w:hAnsi="Times New Roman" w:cs="Times New Roman"/>
          <w:sz w:val="24"/>
          <w:szCs w:val="24"/>
        </w:rPr>
        <w:t>=</w:t>
      </w:r>
      <w:r w:rsidR="009B641E" w:rsidRPr="008C67CF">
        <w:rPr>
          <w:rFonts w:ascii="Times New Roman" w:hAnsi="Times New Roman" w:cs="Times New Roman"/>
          <w:sz w:val="24"/>
          <w:szCs w:val="24"/>
          <w:lang w:val="bg-BG"/>
        </w:rPr>
        <w:t>( (12,92 х15)+5,66)*35</w:t>
      </w:r>
    </w:p>
    <w:p w:rsidR="004A783A" w:rsidRPr="008C67CF" w:rsidRDefault="004A783A" w:rsidP="004A783A">
      <w:pPr>
        <w:spacing w:after="0"/>
        <w:jc w:val="both"/>
        <w:rPr>
          <w:rFonts w:ascii="Times New Roman" w:hAnsi="Times New Roman" w:cs="Times New Roman"/>
          <w:sz w:val="24"/>
          <w:szCs w:val="24"/>
          <w:lang w:val="bg-BG"/>
        </w:rPr>
      </w:pPr>
    </w:p>
    <w:p w:rsidR="004A783A" w:rsidRPr="008C67CF" w:rsidRDefault="004A783A" w:rsidP="004A783A">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Пример 2</w:t>
      </w:r>
      <w:r w:rsidRPr="008C67CF">
        <w:rPr>
          <w:rFonts w:ascii="Times New Roman" w:hAnsi="Times New Roman" w:cs="Times New Roman"/>
          <w:sz w:val="24"/>
          <w:szCs w:val="24"/>
          <w:lang w:val="bg-BG"/>
        </w:rPr>
        <w:t>: Кораб 24 метра, с БТ – 117, с преустановена дейност за 35 дни.</w:t>
      </w:r>
    </w:p>
    <w:p w:rsidR="004A783A" w:rsidRPr="008C67CF" w:rsidRDefault="004A783A" w:rsidP="004A783A">
      <w:pPr>
        <w:spacing w:after="0"/>
        <w:jc w:val="both"/>
        <w:rPr>
          <w:rFonts w:ascii="Times New Roman" w:hAnsi="Times New Roman" w:cs="Times New Roman"/>
          <w:sz w:val="24"/>
          <w:szCs w:val="24"/>
          <w:lang w:val="bg-BG"/>
        </w:rPr>
      </w:pPr>
    </w:p>
    <w:p w:rsidR="002A6554" w:rsidRDefault="009B641E" w:rsidP="004A783A">
      <w:pPr>
        <w:spacing w:after="0"/>
        <w:jc w:val="both"/>
        <w:rPr>
          <w:ins w:id="10" w:author="Boryana Vodenicharska" w:date="2020-08-26T12:29:00Z"/>
          <w:rFonts w:ascii="Times New Roman" w:hAnsi="Times New Roman" w:cs="Times New Roman"/>
          <w:sz w:val="24"/>
          <w:szCs w:val="24"/>
          <w:lang w:val="bg-BG"/>
        </w:rPr>
      </w:pPr>
      <w:r w:rsidRPr="008C67CF">
        <w:rPr>
          <w:rFonts w:ascii="Times New Roman" w:hAnsi="Times New Roman" w:cs="Times New Roman"/>
          <w:sz w:val="24"/>
          <w:szCs w:val="24"/>
          <w:lang w:val="bg-BG"/>
        </w:rPr>
        <w:t>Общата компенсация е равна на</w:t>
      </w:r>
      <w:r w:rsidR="004A783A" w:rsidRPr="008C67CF">
        <w:rPr>
          <w:rFonts w:ascii="Times New Roman" w:hAnsi="Times New Roman" w:cs="Times New Roman"/>
          <w:sz w:val="24"/>
          <w:szCs w:val="24"/>
          <w:lang w:val="bg-BG"/>
        </w:rPr>
        <w:t xml:space="preserve">:  </w:t>
      </w:r>
      <w:r w:rsidRPr="008C67CF">
        <w:rPr>
          <w:rFonts w:ascii="Times New Roman" w:hAnsi="Times New Roman" w:cs="Times New Roman"/>
          <w:sz w:val="24"/>
          <w:szCs w:val="24"/>
          <w:lang w:val="bg-BG"/>
        </w:rPr>
        <w:t xml:space="preserve">19.239,85 </w:t>
      </w:r>
      <w:r w:rsidRPr="008C67CF">
        <w:rPr>
          <w:rFonts w:ascii="Times New Roman" w:hAnsi="Times New Roman" w:cs="Times New Roman"/>
          <w:sz w:val="24"/>
          <w:szCs w:val="24"/>
        </w:rPr>
        <w:t>=</w:t>
      </w:r>
      <w:r w:rsidRPr="008C67CF">
        <w:rPr>
          <w:rFonts w:ascii="Times New Roman" w:hAnsi="Times New Roman" w:cs="Times New Roman"/>
          <w:sz w:val="24"/>
          <w:szCs w:val="24"/>
          <w:lang w:val="bg-BG"/>
        </w:rPr>
        <w:t>( (4,65 х117)+5,66)*35</w:t>
      </w:r>
    </w:p>
    <w:p w:rsidR="00F829F4" w:rsidRDefault="00F829F4" w:rsidP="004A783A">
      <w:pPr>
        <w:spacing w:after="0"/>
        <w:jc w:val="both"/>
        <w:rPr>
          <w:ins w:id="11" w:author="Boryana Vodenicharska" w:date="2020-08-26T12:29:00Z"/>
          <w:rFonts w:ascii="Times New Roman" w:hAnsi="Times New Roman" w:cs="Times New Roman"/>
          <w:sz w:val="24"/>
          <w:szCs w:val="24"/>
          <w:lang w:val="bg-BG"/>
        </w:rPr>
      </w:pPr>
    </w:p>
    <w:p w:rsidR="00F829F4" w:rsidRPr="008C67CF" w:rsidRDefault="00F829F4" w:rsidP="004A783A">
      <w:pPr>
        <w:spacing w:after="0"/>
        <w:jc w:val="both"/>
        <w:rPr>
          <w:rFonts w:ascii="Times New Roman" w:hAnsi="Times New Roman" w:cs="Times New Roman"/>
          <w:sz w:val="24"/>
          <w:szCs w:val="24"/>
          <w:lang w:val="bg-BG"/>
        </w:rPr>
      </w:pPr>
      <w:ins w:id="12" w:author="Boryana Vodenicharska" w:date="2020-08-26T12:29:00Z">
        <w:r>
          <w:rPr>
            <w:rFonts w:ascii="Times New Roman" w:hAnsi="Times New Roman" w:cs="Times New Roman"/>
            <w:sz w:val="24"/>
            <w:szCs w:val="24"/>
            <w:lang w:val="bg-BG"/>
          </w:rPr>
          <w:t xml:space="preserve">Компенсацията се изчислява </w:t>
        </w:r>
      </w:ins>
      <w:ins w:id="13" w:author="Boryana Vodenicharska" w:date="2020-08-26T16:39:00Z">
        <w:r w:rsidR="00075623">
          <w:rPr>
            <w:rFonts w:ascii="Times New Roman" w:hAnsi="Times New Roman" w:cs="Times New Roman"/>
            <w:sz w:val="24"/>
            <w:szCs w:val="24"/>
            <w:lang w:val="bg-BG"/>
          </w:rPr>
          <w:t xml:space="preserve">отделно </w:t>
        </w:r>
      </w:ins>
      <w:ins w:id="14" w:author="Boryana Vodenicharska" w:date="2020-08-26T12:29:00Z">
        <w:r>
          <w:rPr>
            <w:rFonts w:ascii="Times New Roman" w:hAnsi="Times New Roman" w:cs="Times New Roman"/>
            <w:sz w:val="24"/>
            <w:szCs w:val="24"/>
            <w:lang w:val="bg-BG"/>
          </w:rPr>
          <w:t>за всеки кораб</w:t>
        </w:r>
      </w:ins>
      <w:ins w:id="15" w:author="Boryana Vodenicharska" w:date="2020-08-26T16:39:00Z">
        <w:r w:rsidR="00075623">
          <w:rPr>
            <w:rFonts w:ascii="Times New Roman" w:hAnsi="Times New Roman" w:cs="Times New Roman"/>
            <w:sz w:val="24"/>
            <w:szCs w:val="24"/>
            <w:lang w:val="bg-BG"/>
          </w:rPr>
          <w:t xml:space="preserve">, </w:t>
        </w:r>
      </w:ins>
      <w:ins w:id="16" w:author="Boryana Vodenicharska" w:date="2020-08-26T16:42:00Z">
        <w:r w:rsidR="00075623">
          <w:rPr>
            <w:rFonts w:ascii="Times New Roman" w:hAnsi="Times New Roman" w:cs="Times New Roman"/>
            <w:sz w:val="24"/>
            <w:szCs w:val="24"/>
            <w:lang w:val="bg-BG"/>
          </w:rPr>
          <w:t xml:space="preserve">собственост </w:t>
        </w:r>
      </w:ins>
      <w:ins w:id="17" w:author="Boryana Vodenicharska" w:date="2020-08-26T16:39:00Z">
        <w:r w:rsidR="00075623">
          <w:rPr>
            <w:rFonts w:ascii="Times New Roman" w:hAnsi="Times New Roman" w:cs="Times New Roman"/>
            <w:sz w:val="24"/>
            <w:szCs w:val="24"/>
            <w:lang w:val="bg-BG"/>
          </w:rPr>
          <w:t>на един кандидат</w:t>
        </w:r>
      </w:ins>
      <w:ins w:id="18" w:author="Boryana Vodenicharska" w:date="2020-08-26T12:29:00Z">
        <w:r>
          <w:rPr>
            <w:rFonts w:ascii="Times New Roman" w:hAnsi="Times New Roman" w:cs="Times New Roman"/>
            <w:sz w:val="24"/>
            <w:szCs w:val="24"/>
            <w:lang w:val="bg-BG"/>
          </w:rPr>
          <w:t>.</w:t>
        </w:r>
      </w:ins>
    </w:p>
    <w:p w:rsidR="004A783A" w:rsidRPr="008C67CF" w:rsidRDefault="004A783A" w:rsidP="004A783A">
      <w:pPr>
        <w:spacing w:after="0"/>
        <w:jc w:val="both"/>
        <w:rPr>
          <w:rFonts w:ascii="Times New Roman" w:hAnsi="Times New Roman" w:cs="Times New Roman"/>
          <w:sz w:val="24"/>
          <w:szCs w:val="24"/>
          <w:lang w:val="bg-BG"/>
        </w:rPr>
      </w:pPr>
    </w:p>
    <w:p w:rsidR="002A6554" w:rsidRPr="008C67CF" w:rsidRDefault="002A6554" w:rsidP="00A72E80">
      <w:pPr>
        <w:pStyle w:val="Heading2"/>
        <w:numPr>
          <w:ilvl w:val="0"/>
          <w:numId w:val="3"/>
        </w:numPr>
        <w:spacing w:line="276" w:lineRule="auto"/>
        <w:jc w:val="both"/>
        <w:rPr>
          <w:b/>
        </w:rPr>
      </w:pPr>
      <w:r w:rsidRPr="008C67CF">
        <w:rPr>
          <w:b/>
        </w:rPr>
        <w:t xml:space="preserve">Компенсация за временно спиране или намаляване на производството и продажбите на производителите на аквакултури - чл. 55 </w:t>
      </w:r>
      <w:r w:rsidR="003A5115" w:rsidRPr="008C67CF">
        <w:rPr>
          <w:b/>
        </w:rPr>
        <w:t xml:space="preserve">параграф 1 буква б) </w:t>
      </w:r>
    </w:p>
    <w:p w:rsidR="001C6E8B" w:rsidRPr="008C67CF" w:rsidRDefault="001C6E8B">
      <w:pPr>
        <w:rPr>
          <w:rFonts w:ascii="Times New Roman" w:hAnsi="Times New Roman" w:cs="Times New Roman"/>
          <w:sz w:val="24"/>
          <w:szCs w:val="24"/>
        </w:rPr>
      </w:pPr>
    </w:p>
    <w:p w:rsidR="00335283" w:rsidRPr="008C67CF" w:rsidRDefault="00337F17"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Допустими ще са кандидати, които са регистрирали спад в приходния оборот поне 20 %  </w:t>
      </w:r>
      <w:del w:id="19" w:author="Stoyan Kotov" w:date="2020-08-26T11:27:00Z">
        <w:r w:rsidRPr="008C67CF" w:rsidDel="00467707">
          <w:rPr>
            <w:rFonts w:ascii="Times New Roman" w:hAnsi="Times New Roman" w:cs="Times New Roman"/>
            <w:sz w:val="24"/>
            <w:szCs w:val="24"/>
            <w:lang w:val="bg-BG"/>
          </w:rPr>
          <w:delText xml:space="preserve">на </w:delText>
        </w:r>
      </w:del>
      <w:ins w:id="20" w:author="Stoyan Kotov" w:date="2020-08-26T11:27:00Z">
        <w:r w:rsidR="00467707">
          <w:rPr>
            <w:rFonts w:ascii="Times New Roman" w:hAnsi="Times New Roman" w:cs="Times New Roman"/>
            <w:sz w:val="24"/>
            <w:szCs w:val="24"/>
            <w:lang w:val="bg-BG"/>
          </w:rPr>
          <w:t>от</w:t>
        </w:r>
        <w:r w:rsidR="00467707" w:rsidRPr="008C67CF">
          <w:rPr>
            <w:rFonts w:ascii="Times New Roman" w:hAnsi="Times New Roman" w:cs="Times New Roman"/>
            <w:sz w:val="24"/>
            <w:szCs w:val="24"/>
            <w:lang w:val="bg-BG"/>
          </w:rPr>
          <w:t xml:space="preserve"> </w:t>
        </w:r>
      </w:ins>
      <w:r w:rsidRPr="008C67CF">
        <w:rPr>
          <w:rFonts w:ascii="Times New Roman" w:hAnsi="Times New Roman" w:cs="Times New Roman"/>
          <w:sz w:val="24"/>
          <w:szCs w:val="24"/>
          <w:lang w:val="bg-BG"/>
        </w:rPr>
        <w:t>месец</w:t>
      </w:r>
      <w:ins w:id="21" w:author="Stoyan Kotov" w:date="2020-08-26T11:27:00Z">
        <w:r w:rsidR="00467707">
          <w:rPr>
            <w:rFonts w:ascii="Times New Roman" w:hAnsi="Times New Roman" w:cs="Times New Roman"/>
            <w:sz w:val="24"/>
            <w:szCs w:val="24"/>
            <w:lang w:val="bg-BG"/>
          </w:rPr>
          <w:t>/месеци</w:t>
        </w:r>
      </w:ins>
      <w:r w:rsidRPr="008C67CF">
        <w:rPr>
          <w:rFonts w:ascii="Times New Roman" w:hAnsi="Times New Roman" w:cs="Times New Roman"/>
          <w:sz w:val="24"/>
          <w:szCs w:val="24"/>
          <w:lang w:val="bg-BG"/>
        </w:rPr>
        <w:t xml:space="preserve"> (определен</w:t>
      </w:r>
      <w:ins w:id="22" w:author="Stoyan Kotov" w:date="2020-08-26T11:27:00Z">
        <w:r w:rsidR="00467707">
          <w:rPr>
            <w:rFonts w:ascii="Times New Roman" w:hAnsi="Times New Roman" w:cs="Times New Roman"/>
            <w:sz w:val="24"/>
            <w:szCs w:val="24"/>
            <w:lang w:val="bg-BG"/>
          </w:rPr>
          <w:t>и</w:t>
        </w:r>
      </w:ins>
      <w:r w:rsidRPr="008C67CF">
        <w:rPr>
          <w:rFonts w:ascii="Times New Roman" w:hAnsi="Times New Roman" w:cs="Times New Roman"/>
          <w:sz w:val="24"/>
          <w:szCs w:val="24"/>
          <w:lang w:val="bg-BG"/>
        </w:rPr>
        <w:t xml:space="preserve"> в Условията за кандидатстване по мярката)  спрямо </w:t>
      </w:r>
      <w:r w:rsidRPr="008C67CF">
        <w:rPr>
          <w:rFonts w:ascii="Times New Roman" w:hAnsi="Times New Roman" w:cs="Times New Roman"/>
          <w:sz w:val="24"/>
          <w:szCs w:val="24"/>
          <w:lang w:val="bg-BG"/>
        </w:rPr>
        <w:lastRenderedPageBreak/>
        <w:t xml:space="preserve">средноаритметичния месечен оборот за </w:t>
      </w:r>
      <w:del w:id="23" w:author="Boryana Vodenicharska" w:date="2020-08-24T11:40:00Z">
        <w:r w:rsidRPr="008C67CF" w:rsidDel="00215E2E">
          <w:rPr>
            <w:rFonts w:ascii="Times New Roman" w:hAnsi="Times New Roman" w:cs="Times New Roman"/>
            <w:sz w:val="24"/>
            <w:szCs w:val="24"/>
            <w:lang w:val="bg-BG"/>
          </w:rPr>
          <w:delText>2019 г</w:delText>
        </w:r>
      </w:del>
      <w:ins w:id="24" w:author="Boryana Vodenicharska" w:date="2020-08-24T11:40:00Z">
        <w:r w:rsidR="00215E2E" w:rsidRPr="008C67CF">
          <w:rPr>
            <w:rFonts w:ascii="Times New Roman" w:hAnsi="Times New Roman" w:cs="Times New Roman"/>
            <w:sz w:val="24"/>
            <w:szCs w:val="24"/>
            <w:lang w:val="bg-BG"/>
          </w:rPr>
          <w:t>предходната календарна година</w:t>
        </w:r>
      </w:ins>
      <w:del w:id="25" w:author="Boryana Vodenicharska" w:date="2020-08-24T11:41:00Z">
        <w:r w:rsidRPr="008C67CF" w:rsidDel="00215E2E">
          <w:rPr>
            <w:rFonts w:ascii="Times New Roman" w:hAnsi="Times New Roman" w:cs="Times New Roman"/>
            <w:sz w:val="24"/>
            <w:szCs w:val="24"/>
            <w:lang w:val="bg-BG"/>
          </w:rPr>
          <w:delText>.</w:delText>
        </w:r>
      </w:del>
      <w:r w:rsidRPr="008C67CF">
        <w:rPr>
          <w:rFonts w:ascii="Times New Roman" w:hAnsi="Times New Roman" w:cs="Times New Roman"/>
          <w:sz w:val="24"/>
          <w:szCs w:val="24"/>
          <w:lang w:val="bg-BG"/>
        </w:rPr>
        <w:t xml:space="preserve"> или средноаритметичния оборот за месец от </w:t>
      </w:r>
      <w:del w:id="26" w:author="Boryana Vodenicharska" w:date="2020-08-24T11:41:00Z">
        <w:r w:rsidRPr="008C67CF" w:rsidDel="00215E2E">
          <w:rPr>
            <w:rFonts w:ascii="Times New Roman" w:hAnsi="Times New Roman" w:cs="Times New Roman"/>
            <w:sz w:val="24"/>
            <w:szCs w:val="24"/>
            <w:lang w:val="bg-BG"/>
          </w:rPr>
          <w:delText>2019, 2018 и 2017 г.</w:delText>
        </w:r>
      </w:del>
      <w:ins w:id="27" w:author="Boryana Vodenicharska" w:date="2020-08-24T11:41:00Z">
        <w:r w:rsidR="00215E2E" w:rsidRPr="008C67CF">
          <w:rPr>
            <w:rFonts w:ascii="Times New Roman" w:hAnsi="Times New Roman" w:cs="Times New Roman"/>
            <w:sz w:val="24"/>
            <w:szCs w:val="24"/>
            <w:lang w:val="bg-BG"/>
          </w:rPr>
          <w:t>предходните три календарни години</w:t>
        </w:r>
      </w:ins>
    </w:p>
    <w:p w:rsidR="00337F17" w:rsidRPr="008C67CF" w:rsidRDefault="00337F17"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w:t>
      </w:r>
      <w:del w:id="28" w:author="Boryana Vodenicharska" w:date="2020-08-24T11:46:00Z">
        <w:r w:rsidRPr="008C67CF" w:rsidDel="00215E2E">
          <w:rPr>
            <w:rFonts w:ascii="Times New Roman" w:hAnsi="Times New Roman" w:cs="Times New Roman"/>
            <w:sz w:val="24"/>
            <w:szCs w:val="24"/>
            <w:lang w:val="bg-BG"/>
          </w:rPr>
          <w:delText>2019 г</w:delText>
        </w:r>
      </w:del>
      <w:ins w:id="29" w:author="Boryana Vodenicharska" w:date="2020-08-24T11:46:00Z">
        <w:r w:rsidR="00215E2E" w:rsidRPr="008C67CF">
          <w:rPr>
            <w:rFonts w:ascii="Times New Roman" w:hAnsi="Times New Roman" w:cs="Times New Roman"/>
            <w:sz w:val="24"/>
            <w:szCs w:val="24"/>
            <w:lang w:val="bg-BG"/>
          </w:rPr>
          <w:t>предходната календарна година</w:t>
        </w:r>
      </w:ins>
      <w:r w:rsidRPr="008C67CF">
        <w:rPr>
          <w:rFonts w:ascii="Times New Roman" w:hAnsi="Times New Roman" w:cs="Times New Roman"/>
          <w:sz w:val="24"/>
          <w:szCs w:val="24"/>
          <w:lang w:val="bg-BG"/>
        </w:rPr>
        <w:t>.</w:t>
      </w:r>
    </w:p>
    <w:p w:rsidR="00BB6864" w:rsidRPr="008C67CF" w:rsidRDefault="00BB6864" w:rsidP="00A72E80">
      <w:pPr>
        <w:spacing w:after="0"/>
        <w:jc w:val="both"/>
        <w:rPr>
          <w:rFonts w:ascii="Times New Roman" w:hAnsi="Times New Roman" w:cs="Times New Roman"/>
          <w:sz w:val="24"/>
          <w:szCs w:val="24"/>
          <w:lang w:val="bg-BG"/>
        </w:rPr>
      </w:pPr>
    </w:p>
    <w:p w:rsidR="00C9444C" w:rsidRPr="008C67CF" w:rsidRDefault="00AA56B3"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Периодът на допустимост на мярката, съответно дейностите и разходите по нея ще </w:t>
      </w:r>
      <w:r w:rsidR="00AC1B20" w:rsidRPr="008C67CF">
        <w:rPr>
          <w:rFonts w:ascii="Times New Roman" w:hAnsi="Times New Roman" w:cs="Times New Roman"/>
          <w:sz w:val="24"/>
          <w:szCs w:val="24"/>
          <w:lang w:val="bg-BG"/>
        </w:rPr>
        <w:t>се определя</w:t>
      </w:r>
      <w:r w:rsidRPr="008C67CF">
        <w:rPr>
          <w:rFonts w:ascii="Times New Roman" w:hAnsi="Times New Roman" w:cs="Times New Roman"/>
          <w:sz w:val="24"/>
          <w:szCs w:val="24"/>
          <w:lang w:val="bg-BG"/>
        </w:rPr>
        <w:t xml:space="preserve"> съгласно приложимото законодателство</w:t>
      </w:r>
      <w:r w:rsidRPr="008C67CF">
        <w:rPr>
          <w:rStyle w:val="FootnoteReference"/>
          <w:rFonts w:ascii="Times New Roman" w:hAnsi="Times New Roman" w:cs="Times New Roman"/>
          <w:sz w:val="24"/>
          <w:szCs w:val="24"/>
          <w:lang w:val="bg-BG"/>
        </w:rPr>
        <w:footnoteReference w:id="5"/>
      </w:r>
      <w:r w:rsidRPr="008C67CF">
        <w:rPr>
          <w:rFonts w:ascii="Times New Roman" w:hAnsi="Times New Roman" w:cs="Times New Roman"/>
          <w:sz w:val="24"/>
          <w:szCs w:val="24"/>
          <w:lang w:val="bg-BG"/>
        </w:rPr>
        <w:t>.</w:t>
      </w:r>
    </w:p>
    <w:p w:rsidR="00E22061" w:rsidRPr="008C67CF" w:rsidRDefault="00E22061"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Продължителността на изпълнение</w:t>
      </w:r>
      <w:ins w:id="30" w:author="Boryana Vodenicharska" w:date="2020-08-26T16:40:00Z">
        <w:r w:rsidR="00075623">
          <w:rPr>
            <w:rStyle w:val="FootnoteReference"/>
            <w:rFonts w:ascii="Times New Roman" w:hAnsi="Times New Roman" w:cs="Times New Roman"/>
            <w:sz w:val="24"/>
            <w:szCs w:val="24"/>
            <w:lang w:val="bg-BG"/>
          </w:rPr>
          <w:footnoteReference w:id="6"/>
        </w:r>
      </w:ins>
      <w:r w:rsidRPr="008C67CF">
        <w:rPr>
          <w:rFonts w:ascii="Times New Roman" w:hAnsi="Times New Roman" w:cs="Times New Roman"/>
          <w:sz w:val="24"/>
          <w:szCs w:val="24"/>
          <w:lang w:val="bg-BG"/>
        </w:rPr>
        <w:t xml:space="preserve"> на всеки проект не следва да надвишава 4 (четири) месеца.</w:t>
      </w:r>
    </w:p>
    <w:p w:rsidR="00E22061" w:rsidRPr="008C67CF" w:rsidRDefault="00E22061"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p>
    <w:p w:rsidR="00034BBB" w:rsidRPr="008C67CF" w:rsidRDefault="00034BBB" w:rsidP="00A72E80">
      <w:pPr>
        <w:spacing w:after="0"/>
        <w:jc w:val="both"/>
        <w:rPr>
          <w:rFonts w:ascii="Times New Roman" w:hAnsi="Times New Roman" w:cs="Times New Roman"/>
          <w:sz w:val="24"/>
          <w:szCs w:val="24"/>
          <w:lang w:val="bg-BG"/>
        </w:rPr>
      </w:pPr>
    </w:p>
    <w:p w:rsidR="00034BBB" w:rsidRPr="008C67CF" w:rsidRDefault="009F520B"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Във връзка с изпълнението на одобрения проект,</w:t>
      </w:r>
      <w:r w:rsidR="00034BBB" w:rsidRPr="008C67CF">
        <w:rPr>
          <w:rFonts w:ascii="Times New Roman" w:hAnsi="Times New Roman" w:cs="Times New Roman"/>
          <w:sz w:val="24"/>
          <w:szCs w:val="24"/>
          <w:lang w:val="bg-BG"/>
        </w:rPr>
        <w:t xml:space="preserve"> бенефициентите </w:t>
      </w:r>
      <w:r w:rsidR="00904758" w:rsidRPr="008C67CF">
        <w:rPr>
          <w:rFonts w:ascii="Times New Roman" w:hAnsi="Times New Roman" w:cs="Times New Roman"/>
          <w:sz w:val="24"/>
          <w:szCs w:val="24"/>
          <w:lang w:val="bg-BG"/>
        </w:rPr>
        <w:t xml:space="preserve">ще </w:t>
      </w:r>
      <w:r w:rsidR="00034BBB" w:rsidRPr="008C67CF">
        <w:rPr>
          <w:rFonts w:ascii="Times New Roman" w:hAnsi="Times New Roman" w:cs="Times New Roman"/>
          <w:sz w:val="24"/>
          <w:szCs w:val="24"/>
          <w:lang w:val="bg-BG"/>
        </w:rPr>
        <w:t xml:space="preserve">трябва да представят разходооправдателни документи за </w:t>
      </w:r>
      <w:r w:rsidR="00904758" w:rsidRPr="008C67CF">
        <w:rPr>
          <w:rFonts w:ascii="Times New Roman" w:hAnsi="Times New Roman" w:cs="Times New Roman"/>
          <w:sz w:val="24"/>
          <w:szCs w:val="24"/>
          <w:lang w:val="bg-BG"/>
        </w:rPr>
        <w:t xml:space="preserve">допустимите извършени </w:t>
      </w:r>
      <w:r w:rsidR="00034BBB" w:rsidRPr="008C67CF">
        <w:rPr>
          <w:rFonts w:ascii="Times New Roman" w:hAnsi="Times New Roman" w:cs="Times New Roman"/>
          <w:sz w:val="24"/>
          <w:szCs w:val="24"/>
          <w:lang w:val="bg-BG"/>
        </w:rPr>
        <w:t>разходи– фактури, ведомости за заплати и др., както и доказателства за тяхното изплащане.</w:t>
      </w:r>
    </w:p>
    <w:p w:rsidR="00C9444C" w:rsidRPr="008C67CF" w:rsidRDefault="00C9444C"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Пример:</w:t>
      </w:r>
      <w:r w:rsidRPr="008C67CF">
        <w:rPr>
          <w:rFonts w:ascii="Times New Roman" w:hAnsi="Times New Roman" w:cs="Times New Roman"/>
          <w:sz w:val="24"/>
          <w:szCs w:val="24"/>
          <w:lang w:val="bg-BG"/>
        </w:rPr>
        <w:t xml:space="preserve">  Нетните приходи за продажби на ред „Продукция“ (код 15110) от приходната част н</w:t>
      </w:r>
      <w:r w:rsidR="00E22061" w:rsidRPr="008C67CF">
        <w:rPr>
          <w:rFonts w:ascii="Times New Roman" w:hAnsi="Times New Roman" w:cs="Times New Roman"/>
          <w:sz w:val="24"/>
          <w:szCs w:val="24"/>
          <w:lang w:val="bg-BG"/>
        </w:rPr>
        <w:t>а ОПР за 2019 г.) – 120 000 лв.</w:t>
      </w:r>
    </w:p>
    <w:p w:rsidR="00E22061" w:rsidRPr="008C67CF" w:rsidRDefault="00E22061"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24 000 лв. са -20 % от Нетните приходи за продажби на ред „Продукция“ (код 15110) от приходната част на ОПР за 2019 г.) и това е БФП, която ще получи.</w:t>
      </w:r>
    </w:p>
    <w:p w:rsidR="00C9444C" w:rsidRPr="008C67CF" w:rsidRDefault="00C9444C" w:rsidP="00A72E80">
      <w:pPr>
        <w:spacing w:after="0"/>
        <w:jc w:val="both"/>
        <w:rPr>
          <w:rFonts w:ascii="Times New Roman" w:hAnsi="Times New Roman" w:cs="Times New Roman"/>
          <w:sz w:val="24"/>
          <w:szCs w:val="24"/>
          <w:lang w:val="bg-BG"/>
        </w:rPr>
      </w:pPr>
    </w:p>
    <w:p w:rsidR="00F829F4" w:rsidRDefault="00F829F4" w:rsidP="00A72E80">
      <w:pPr>
        <w:spacing w:after="0"/>
        <w:jc w:val="both"/>
        <w:rPr>
          <w:ins w:id="33" w:author="Boryana Vodenicharska" w:date="2020-08-26T12:31:00Z"/>
          <w:rFonts w:ascii="Times New Roman" w:hAnsi="Times New Roman" w:cs="Times New Roman"/>
          <w:sz w:val="24"/>
          <w:szCs w:val="24"/>
          <w:lang w:val="bg-BG"/>
        </w:rPr>
      </w:pPr>
      <w:ins w:id="34" w:author="Boryana Vodenicharska" w:date="2020-08-26T12:30:00Z">
        <w:r w:rsidRPr="00F829F4">
          <w:rPr>
            <w:rFonts w:ascii="Times New Roman" w:hAnsi="Times New Roman" w:cs="Times New Roman"/>
            <w:sz w:val="24"/>
            <w:szCs w:val="24"/>
            <w:lang w:val="bg-BG"/>
          </w:rPr>
          <w:t xml:space="preserve">Компенсацията се изчислява </w:t>
        </w:r>
      </w:ins>
      <w:ins w:id="35" w:author="Boryana Vodenicharska" w:date="2020-08-26T16:40:00Z">
        <w:r w:rsidR="00075623" w:rsidRPr="00F829F4">
          <w:rPr>
            <w:rFonts w:ascii="Times New Roman" w:hAnsi="Times New Roman" w:cs="Times New Roman"/>
            <w:sz w:val="24"/>
            <w:szCs w:val="24"/>
            <w:lang w:val="bg-BG"/>
          </w:rPr>
          <w:t xml:space="preserve">отделно </w:t>
        </w:r>
      </w:ins>
      <w:ins w:id="36" w:author="Boryana Vodenicharska" w:date="2020-08-26T12:30:00Z">
        <w:r w:rsidRPr="00F829F4">
          <w:rPr>
            <w:rFonts w:ascii="Times New Roman" w:hAnsi="Times New Roman" w:cs="Times New Roman"/>
            <w:sz w:val="24"/>
            <w:szCs w:val="24"/>
            <w:lang w:val="bg-BG"/>
          </w:rPr>
          <w:t>за вс</w:t>
        </w:r>
        <w:r>
          <w:rPr>
            <w:rFonts w:ascii="Times New Roman" w:hAnsi="Times New Roman" w:cs="Times New Roman"/>
            <w:sz w:val="24"/>
            <w:szCs w:val="24"/>
            <w:lang w:val="bg-BG"/>
          </w:rPr>
          <w:t>я</w:t>
        </w:r>
        <w:r w:rsidRPr="00F829F4">
          <w:rPr>
            <w:rFonts w:ascii="Times New Roman" w:hAnsi="Times New Roman" w:cs="Times New Roman"/>
            <w:sz w:val="24"/>
            <w:szCs w:val="24"/>
            <w:lang w:val="bg-BG"/>
          </w:rPr>
          <w:t>к</w:t>
        </w:r>
        <w:r>
          <w:rPr>
            <w:rFonts w:ascii="Times New Roman" w:hAnsi="Times New Roman" w:cs="Times New Roman"/>
            <w:sz w:val="24"/>
            <w:szCs w:val="24"/>
            <w:lang w:val="bg-BG"/>
          </w:rPr>
          <w:t>о</w:t>
        </w:r>
        <w:r w:rsidRPr="00F829F4">
          <w:rPr>
            <w:rFonts w:ascii="Times New Roman" w:hAnsi="Times New Roman" w:cs="Times New Roman"/>
            <w:sz w:val="24"/>
            <w:szCs w:val="24"/>
            <w:lang w:val="bg-BG"/>
          </w:rPr>
          <w:t xml:space="preserve"> </w:t>
        </w:r>
        <w:r>
          <w:rPr>
            <w:rFonts w:ascii="Times New Roman" w:hAnsi="Times New Roman" w:cs="Times New Roman"/>
            <w:sz w:val="24"/>
            <w:szCs w:val="24"/>
            <w:lang w:val="bg-BG"/>
          </w:rPr>
          <w:t>стопанство</w:t>
        </w:r>
      </w:ins>
      <w:ins w:id="37" w:author="Boryana Vodenicharska" w:date="2020-08-26T16:42:00Z">
        <w:r w:rsidR="00075623">
          <w:rPr>
            <w:rFonts w:ascii="Times New Roman" w:hAnsi="Times New Roman" w:cs="Times New Roman"/>
            <w:sz w:val="24"/>
            <w:szCs w:val="24"/>
            <w:lang w:val="bg-BG"/>
          </w:rPr>
          <w:t>,</w:t>
        </w:r>
      </w:ins>
      <w:ins w:id="38" w:author="Boryana Vodenicharska" w:date="2020-08-26T16:40:00Z">
        <w:r w:rsidR="00075623">
          <w:rPr>
            <w:rFonts w:ascii="Times New Roman" w:hAnsi="Times New Roman" w:cs="Times New Roman"/>
            <w:sz w:val="24"/>
            <w:szCs w:val="24"/>
            <w:lang w:val="bg-BG"/>
          </w:rPr>
          <w:t xml:space="preserve"> </w:t>
        </w:r>
      </w:ins>
      <w:ins w:id="39" w:author="Boryana Vodenicharska" w:date="2020-08-26T16:41:00Z">
        <w:r w:rsidR="00075623">
          <w:rPr>
            <w:rFonts w:ascii="Times New Roman" w:hAnsi="Times New Roman" w:cs="Times New Roman"/>
            <w:sz w:val="24"/>
            <w:szCs w:val="24"/>
            <w:lang w:val="bg-BG"/>
          </w:rPr>
          <w:t xml:space="preserve">собственост на един </w:t>
        </w:r>
      </w:ins>
      <w:ins w:id="40" w:author="Boryana Vodenicharska" w:date="2020-08-26T16:40:00Z">
        <w:r w:rsidR="00075623">
          <w:rPr>
            <w:rFonts w:ascii="Times New Roman" w:hAnsi="Times New Roman" w:cs="Times New Roman"/>
            <w:sz w:val="24"/>
            <w:szCs w:val="24"/>
            <w:lang w:val="bg-BG"/>
          </w:rPr>
          <w:t>кандидат</w:t>
        </w:r>
      </w:ins>
      <w:ins w:id="41" w:author="Boryana Vodenicharska" w:date="2020-08-26T12:30:00Z">
        <w:r w:rsidRPr="00F829F4">
          <w:rPr>
            <w:rFonts w:ascii="Times New Roman" w:hAnsi="Times New Roman" w:cs="Times New Roman"/>
            <w:sz w:val="24"/>
            <w:szCs w:val="24"/>
            <w:lang w:val="bg-BG"/>
          </w:rPr>
          <w:t>.</w:t>
        </w:r>
      </w:ins>
    </w:p>
    <w:p w:rsidR="00C9444C" w:rsidRPr="008C67CF" w:rsidDel="005F3C43" w:rsidRDefault="00C9444C" w:rsidP="00A72E80">
      <w:pPr>
        <w:spacing w:after="0"/>
        <w:jc w:val="both"/>
        <w:rPr>
          <w:del w:id="42" w:author="Boryana Vodenicharska" w:date="2020-08-25T16:34:00Z"/>
          <w:rFonts w:ascii="Times New Roman" w:hAnsi="Times New Roman" w:cs="Times New Roman"/>
          <w:sz w:val="24"/>
          <w:szCs w:val="24"/>
          <w:lang w:val="bg-BG"/>
        </w:rPr>
      </w:pPr>
      <w:del w:id="43" w:author="Boryana Vodenicharska" w:date="2020-08-25T16:34:00Z">
        <w:r w:rsidRPr="008C67CF" w:rsidDel="005F3C43">
          <w:rPr>
            <w:rFonts w:ascii="Times New Roman" w:hAnsi="Times New Roman" w:cs="Times New Roman"/>
            <w:sz w:val="24"/>
            <w:szCs w:val="24"/>
            <w:lang w:val="bg-BG"/>
          </w:rPr>
          <w:delText>Нетните приходи за продажби на ред „Продукция“ (код 15110) от приходната част на ОПР за 2019 г.) – 1 200 000 лв.</w:delText>
        </w:r>
      </w:del>
    </w:p>
    <w:p w:rsidR="00E22061" w:rsidRPr="008C67CF" w:rsidDel="005F3C43" w:rsidRDefault="00E22061" w:rsidP="00A72E80">
      <w:pPr>
        <w:spacing w:after="0"/>
        <w:jc w:val="both"/>
        <w:rPr>
          <w:del w:id="44" w:author="Boryana Vodenicharska" w:date="2020-08-25T16:34:00Z"/>
          <w:rFonts w:ascii="Times New Roman" w:hAnsi="Times New Roman" w:cs="Times New Roman"/>
          <w:sz w:val="24"/>
          <w:szCs w:val="24"/>
          <w:lang w:val="bg-BG"/>
        </w:rPr>
      </w:pPr>
    </w:p>
    <w:p w:rsidR="00AF084A" w:rsidRPr="008C67CF" w:rsidDel="005F3C43" w:rsidRDefault="00C9444C" w:rsidP="00A72E80">
      <w:pPr>
        <w:spacing w:after="0"/>
        <w:jc w:val="both"/>
        <w:rPr>
          <w:del w:id="45" w:author="Boryana Vodenicharska" w:date="2020-08-25T16:34:00Z"/>
          <w:rFonts w:ascii="Times New Roman" w:hAnsi="Times New Roman" w:cs="Times New Roman"/>
          <w:sz w:val="24"/>
          <w:szCs w:val="24"/>
          <w:lang w:val="bg-BG"/>
        </w:rPr>
      </w:pPr>
      <w:del w:id="46" w:author="Boryana Vodenicharska" w:date="2020-08-25T16:34:00Z">
        <w:r w:rsidRPr="008C67CF" w:rsidDel="005F3C43">
          <w:rPr>
            <w:rFonts w:ascii="Times New Roman" w:hAnsi="Times New Roman" w:cs="Times New Roman"/>
            <w:sz w:val="24"/>
            <w:szCs w:val="24"/>
            <w:lang w:val="bg-BG"/>
          </w:rPr>
          <w:delText>240 000 лв. са -20 % от Нетните приходи за продажби на ред „Продукция“ (код 15110) от приходната част на ОПР за 2019 г.) и в този случай БФП, която ще получи кандидатът е 80 000 лв.</w:delText>
        </w:r>
      </w:del>
    </w:p>
    <w:p w:rsidR="00C9444C" w:rsidRPr="008C67CF" w:rsidRDefault="00C9444C" w:rsidP="00A72E80">
      <w:pPr>
        <w:spacing w:after="0"/>
        <w:jc w:val="both"/>
        <w:rPr>
          <w:rFonts w:ascii="Times New Roman" w:hAnsi="Times New Roman" w:cs="Times New Roman"/>
          <w:sz w:val="24"/>
          <w:szCs w:val="24"/>
          <w:lang w:val="bg-BG"/>
        </w:rPr>
      </w:pPr>
    </w:p>
    <w:p w:rsidR="00C9444C" w:rsidRPr="008C67CF" w:rsidRDefault="00C9444C" w:rsidP="00A72E80">
      <w:pPr>
        <w:pStyle w:val="Heading2"/>
        <w:numPr>
          <w:ilvl w:val="0"/>
          <w:numId w:val="3"/>
        </w:numPr>
        <w:spacing w:line="276" w:lineRule="auto"/>
        <w:jc w:val="both"/>
        <w:rPr>
          <w:b/>
        </w:rPr>
      </w:pPr>
      <w:r w:rsidRPr="008C67CF">
        <w:rPr>
          <w:b/>
        </w:rPr>
        <w:t>Компенсация за временно спиране или намаляване на производството и продажбите на преработвателните предприятия чл. 69</w:t>
      </w:r>
      <w:r w:rsidR="002A24A0" w:rsidRPr="008C67CF">
        <w:rPr>
          <w:b/>
        </w:rPr>
        <w:t xml:space="preserve"> </w:t>
      </w:r>
      <w:r w:rsidR="003A5115" w:rsidRPr="008C67CF">
        <w:rPr>
          <w:b/>
        </w:rPr>
        <w:t>параграф 3</w:t>
      </w:r>
    </w:p>
    <w:p w:rsidR="001C6E8B" w:rsidRPr="008C67CF" w:rsidRDefault="001C6E8B">
      <w:pPr>
        <w:rPr>
          <w:rFonts w:ascii="Times New Roman" w:hAnsi="Times New Roman" w:cs="Times New Roman"/>
          <w:sz w:val="24"/>
          <w:szCs w:val="24"/>
        </w:rPr>
      </w:pPr>
    </w:p>
    <w:p w:rsidR="00C9444C" w:rsidRPr="008C67CF" w:rsidRDefault="00C9444C" w:rsidP="00E22061">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lastRenderedPageBreak/>
        <w:t xml:space="preserve">Допустими ще са кандидати, които са регистрирали спад в приходния оборот поне 20 %  </w:t>
      </w:r>
      <w:del w:id="47" w:author="Stoyan Kotov" w:date="2020-08-26T11:29:00Z">
        <w:r w:rsidRPr="008C67CF" w:rsidDel="002B08A7">
          <w:rPr>
            <w:rFonts w:ascii="Times New Roman" w:hAnsi="Times New Roman" w:cs="Times New Roman"/>
            <w:sz w:val="24"/>
            <w:szCs w:val="24"/>
            <w:lang w:val="bg-BG"/>
          </w:rPr>
          <w:delText xml:space="preserve">на </w:delText>
        </w:r>
      </w:del>
      <w:ins w:id="48" w:author="Stoyan Kotov" w:date="2020-08-26T11:29:00Z">
        <w:r w:rsidR="002B08A7">
          <w:rPr>
            <w:rFonts w:ascii="Times New Roman" w:hAnsi="Times New Roman" w:cs="Times New Roman"/>
            <w:sz w:val="24"/>
            <w:szCs w:val="24"/>
            <w:lang w:val="bg-BG"/>
          </w:rPr>
          <w:t>от</w:t>
        </w:r>
        <w:r w:rsidR="002B08A7" w:rsidRPr="008C67CF">
          <w:rPr>
            <w:rFonts w:ascii="Times New Roman" w:hAnsi="Times New Roman" w:cs="Times New Roman"/>
            <w:sz w:val="24"/>
            <w:szCs w:val="24"/>
            <w:lang w:val="bg-BG"/>
          </w:rPr>
          <w:t xml:space="preserve"> </w:t>
        </w:r>
      </w:ins>
      <w:r w:rsidRPr="008C67CF">
        <w:rPr>
          <w:rFonts w:ascii="Times New Roman" w:hAnsi="Times New Roman" w:cs="Times New Roman"/>
          <w:sz w:val="24"/>
          <w:szCs w:val="24"/>
          <w:lang w:val="bg-BG"/>
        </w:rPr>
        <w:t>месец</w:t>
      </w:r>
      <w:ins w:id="49" w:author="Stoyan Kotov" w:date="2020-08-26T11:29:00Z">
        <w:r w:rsidR="002B08A7">
          <w:rPr>
            <w:rFonts w:ascii="Times New Roman" w:hAnsi="Times New Roman" w:cs="Times New Roman"/>
            <w:sz w:val="24"/>
            <w:szCs w:val="24"/>
            <w:lang w:val="bg-BG"/>
          </w:rPr>
          <w:t>/месеци</w:t>
        </w:r>
      </w:ins>
      <w:r w:rsidRPr="008C67CF">
        <w:rPr>
          <w:rFonts w:ascii="Times New Roman" w:hAnsi="Times New Roman" w:cs="Times New Roman"/>
          <w:sz w:val="24"/>
          <w:szCs w:val="24"/>
          <w:lang w:val="bg-BG"/>
        </w:rPr>
        <w:t xml:space="preserve"> </w:t>
      </w:r>
      <w:r w:rsidR="006C2BFB" w:rsidRPr="008C67CF">
        <w:rPr>
          <w:rFonts w:ascii="Times New Roman" w:hAnsi="Times New Roman" w:cs="Times New Roman"/>
          <w:sz w:val="24"/>
          <w:szCs w:val="24"/>
          <w:lang w:val="bg-BG"/>
        </w:rPr>
        <w:t>(определен</w:t>
      </w:r>
      <w:ins w:id="50" w:author="Stoyan Kotov" w:date="2020-08-26T11:29:00Z">
        <w:r w:rsidR="002B08A7">
          <w:rPr>
            <w:rFonts w:ascii="Times New Roman" w:hAnsi="Times New Roman" w:cs="Times New Roman"/>
            <w:sz w:val="24"/>
            <w:szCs w:val="24"/>
            <w:lang w:val="bg-BG"/>
          </w:rPr>
          <w:t>и</w:t>
        </w:r>
      </w:ins>
      <w:r w:rsidR="006C2BFB" w:rsidRPr="008C67CF">
        <w:rPr>
          <w:rFonts w:ascii="Times New Roman" w:hAnsi="Times New Roman" w:cs="Times New Roman"/>
          <w:sz w:val="24"/>
          <w:szCs w:val="24"/>
          <w:lang w:val="bg-BG"/>
        </w:rPr>
        <w:t xml:space="preserve"> в </w:t>
      </w:r>
      <w:r w:rsidR="00AA56B3" w:rsidRPr="008C67CF">
        <w:rPr>
          <w:rFonts w:ascii="Times New Roman" w:hAnsi="Times New Roman" w:cs="Times New Roman"/>
          <w:sz w:val="24"/>
          <w:szCs w:val="24"/>
          <w:lang w:val="bg-BG"/>
        </w:rPr>
        <w:t>Условията за кандидатстване по мярката</w:t>
      </w:r>
      <w:r w:rsidR="006C2BFB" w:rsidRPr="008C67CF">
        <w:rPr>
          <w:rFonts w:ascii="Times New Roman" w:hAnsi="Times New Roman" w:cs="Times New Roman"/>
          <w:sz w:val="24"/>
          <w:szCs w:val="24"/>
          <w:lang w:val="bg-BG"/>
        </w:rPr>
        <w:t xml:space="preserve">) </w:t>
      </w:r>
      <w:r w:rsidRPr="008C67CF">
        <w:rPr>
          <w:rFonts w:ascii="Times New Roman" w:hAnsi="Times New Roman" w:cs="Times New Roman"/>
          <w:sz w:val="24"/>
          <w:szCs w:val="24"/>
          <w:lang w:val="bg-BG"/>
        </w:rPr>
        <w:t xml:space="preserve"> спрямо средноаритметичния </w:t>
      </w:r>
      <w:r w:rsidR="00337F17" w:rsidRPr="008C67CF">
        <w:rPr>
          <w:rFonts w:ascii="Times New Roman" w:hAnsi="Times New Roman" w:cs="Times New Roman"/>
          <w:sz w:val="24"/>
          <w:szCs w:val="24"/>
          <w:lang w:val="bg-BG"/>
        </w:rPr>
        <w:t xml:space="preserve">месечен </w:t>
      </w:r>
      <w:r w:rsidRPr="008C67CF">
        <w:rPr>
          <w:rFonts w:ascii="Times New Roman" w:hAnsi="Times New Roman" w:cs="Times New Roman"/>
          <w:sz w:val="24"/>
          <w:szCs w:val="24"/>
          <w:lang w:val="bg-BG"/>
        </w:rPr>
        <w:t>оборот</w:t>
      </w:r>
      <w:r w:rsidR="00AA56B3" w:rsidRPr="008C67CF">
        <w:rPr>
          <w:rFonts w:ascii="Times New Roman" w:hAnsi="Times New Roman" w:cs="Times New Roman"/>
          <w:sz w:val="24"/>
          <w:szCs w:val="24"/>
          <w:lang w:val="bg-BG"/>
        </w:rPr>
        <w:t xml:space="preserve"> за</w:t>
      </w:r>
      <w:del w:id="51" w:author="Boryana Vodenicharska" w:date="2020-08-24T11:47:00Z">
        <w:r w:rsidR="00AA56B3" w:rsidRPr="008C67CF" w:rsidDel="00215E2E">
          <w:rPr>
            <w:rFonts w:ascii="Times New Roman" w:hAnsi="Times New Roman" w:cs="Times New Roman"/>
            <w:sz w:val="24"/>
            <w:szCs w:val="24"/>
            <w:lang w:val="bg-BG"/>
          </w:rPr>
          <w:delText xml:space="preserve"> </w:delText>
        </w:r>
        <w:r w:rsidRPr="008C67CF" w:rsidDel="00215E2E">
          <w:rPr>
            <w:rFonts w:ascii="Times New Roman" w:hAnsi="Times New Roman" w:cs="Times New Roman"/>
            <w:sz w:val="24"/>
            <w:szCs w:val="24"/>
            <w:lang w:val="bg-BG"/>
          </w:rPr>
          <w:delText>2019 г.</w:delText>
        </w:r>
      </w:del>
      <w:ins w:id="52" w:author="Boryana Vodenicharska" w:date="2020-08-24T11:47:00Z">
        <w:r w:rsidR="00215E2E" w:rsidRPr="008C67CF">
          <w:rPr>
            <w:rFonts w:ascii="Times New Roman" w:hAnsi="Times New Roman" w:cs="Times New Roman"/>
            <w:sz w:val="24"/>
            <w:szCs w:val="24"/>
            <w:lang w:val="bg-BG"/>
          </w:rPr>
          <w:t xml:space="preserve"> предходната календарна година</w:t>
        </w:r>
      </w:ins>
      <w:r w:rsidRPr="008C67CF">
        <w:rPr>
          <w:rFonts w:ascii="Times New Roman" w:hAnsi="Times New Roman" w:cs="Times New Roman"/>
          <w:sz w:val="24"/>
          <w:szCs w:val="24"/>
          <w:lang w:val="bg-BG"/>
        </w:rPr>
        <w:t xml:space="preserve"> </w:t>
      </w:r>
      <w:r w:rsidR="00DE57D6" w:rsidRPr="008C67CF">
        <w:rPr>
          <w:rFonts w:ascii="Times New Roman" w:hAnsi="Times New Roman" w:cs="Times New Roman"/>
          <w:sz w:val="24"/>
          <w:szCs w:val="24"/>
          <w:lang w:val="bg-BG"/>
        </w:rPr>
        <w:t>или средноаритметичния</w:t>
      </w:r>
      <w:r w:rsidR="00C4577E" w:rsidRPr="008C67CF">
        <w:rPr>
          <w:rFonts w:ascii="Times New Roman" w:hAnsi="Times New Roman" w:cs="Times New Roman"/>
          <w:sz w:val="24"/>
          <w:szCs w:val="24"/>
          <w:lang w:val="bg-BG"/>
        </w:rPr>
        <w:t xml:space="preserve"> оборот</w:t>
      </w:r>
      <w:r w:rsidR="00AA56B3" w:rsidRPr="008C67CF">
        <w:rPr>
          <w:rFonts w:ascii="Times New Roman" w:hAnsi="Times New Roman" w:cs="Times New Roman"/>
          <w:sz w:val="24"/>
          <w:szCs w:val="24"/>
          <w:lang w:val="bg-BG"/>
        </w:rPr>
        <w:t xml:space="preserve"> за месец</w:t>
      </w:r>
      <w:r w:rsidR="00C4577E" w:rsidRPr="008C67CF">
        <w:rPr>
          <w:rFonts w:ascii="Times New Roman" w:hAnsi="Times New Roman" w:cs="Times New Roman"/>
          <w:sz w:val="24"/>
          <w:szCs w:val="24"/>
          <w:lang w:val="bg-BG"/>
        </w:rPr>
        <w:t xml:space="preserve"> от </w:t>
      </w:r>
      <w:del w:id="53" w:author="Boryana Vodenicharska" w:date="2020-08-24T11:48:00Z">
        <w:r w:rsidR="00C4577E" w:rsidRPr="008C67CF" w:rsidDel="00215E2E">
          <w:rPr>
            <w:rFonts w:ascii="Times New Roman" w:hAnsi="Times New Roman" w:cs="Times New Roman"/>
            <w:sz w:val="24"/>
            <w:szCs w:val="24"/>
            <w:lang w:val="bg-BG"/>
          </w:rPr>
          <w:delText>2019, 2018 и 2017 г</w:delText>
        </w:r>
      </w:del>
      <w:ins w:id="54" w:author="Boryana Vodenicharska" w:date="2020-08-24T11:48:00Z">
        <w:r w:rsidR="00215E2E" w:rsidRPr="008C67CF">
          <w:rPr>
            <w:rFonts w:ascii="Times New Roman" w:hAnsi="Times New Roman" w:cs="Times New Roman"/>
            <w:sz w:val="24"/>
            <w:szCs w:val="24"/>
            <w:lang w:val="bg-BG"/>
          </w:rPr>
          <w:t>предходните три календарни години</w:t>
        </w:r>
      </w:ins>
      <w:r w:rsidR="00C4577E" w:rsidRPr="008C67CF">
        <w:rPr>
          <w:rFonts w:ascii="Times New Roman" w:hAnsi="Times New Roman" w:cs="Times New Roman"/>
          <w:sz w:val="24"/>
          <w:szCs w:val="24"/>
          <w:lang w:val="bg-BG"/>
        </w:rPr>
        <w:t>.</w:t>
      </w:r>
      <w:r w:rsidR="00DE57D6" w:rsidRPr="008C67CF">
        <w:rPr>
          <w:rFonts w:ascii="Times New Roman" w:hAnsi="Times New Roman" w:cs="Times New Roman"/>
          <w:sz w:val="24"/>
          <w:szCs w:val="24"/>
          <w:lang w:val="bg-BG"/>
        </w:rPr>
        <w:t xml:space="preserve"> </w:t>
      </w:r>
    </w:p>
    <w:p w:rsidR="00E22061" w:rsidRPr="008C67CF" w:rsidRDefault="00E22061" w:rsidP="00E22061">
      <w:pPr>
        <w:spacing w:after="0"/>
        <w:jc w:val="both"/>
        <w:rPr>
          <w:rFonts w:ascii="Times New Roman" w:hAnsi="Times New Roman" w:cs="Times New Roman"/>
          <w:sz w:val="24"/>
          <w:szCs w:val="24"/>
          <w:lang w:val="bg-BG"/>
        </w:rPr>
      </w:pPr>
    </w:p>
    <w:p w:rsidR="00C9444C" w:rsidRPr="008C67CF" w:rsidRDefault="00C9444C" w:rsidP="00A72E80">
      <w:pPr>
        <w:pStyle w:val="ListParagraph"/>
        <w:spacing w:line="276" w:lineRule="auto"/>
        <w:ind w:left="0"/>
        <w:jc w:val="both"/>
        <w:rPr>
          <w:rFonts w:eastAsiaTheme="minorHAnsi"/>
          <w:szCs w:val="24"/>
          <w:lang w:val="bg-BG"/>
        </w:rPr>
      </w:pPr>
      <w:r w:rsidRPr="008C67CF">
        <w:rPr>
          <w:rFonts w:eastAsiaTheme="minorHAnsi"/>
          <w:szCs w:val="24"/>
          <w:lang w:val="bg-BG"/>
        </w:rPr>
        <w:t xml:space="preserve">Допустими ще са разходи, необходими за преодоляване на недостига на средства, настъпили в резултат от епидемичния взрив от COVID-19 (разходи за съхранение, разходи за заплати, разходи за суровини, разходи за логистични услуги и подобни свързани с оборотния капитал). Заявената безвъзмездна финансова помощ не може да надвишава 20% от нетните приходи за продажби за </w:t>
      </w:r>
      <w:del w:id="55" w:author="Boryana Vodenicharska" w:date="2020-08-24T11:48:00Z">
        <w:r w:rsidRPr="008C67CF" w:rsidDel="00215E2E">
          <w:rPr>
            <w:rFonts w:eastAsiaTheme="minorHAnsi"/>
            <w:szCs w:val="24"/>
            <w:lang w:val="bg-BG"/>
          </w:rPr>
          <w:delText>2019 г</w:delText>
        </w:r>
      </w:del>
      <w:ins w:id="56" w:author="Boryana Vodenicharska" w:date="2020-08-24T11:48:00Z">
        <w:r w:rsidR="00215E2E" w:rsidRPr="008C67CF">
          <w:rPr>
            <w:rFonts w:eastAsiaTheme="minorHAnsi"/>
            <w:szCs w:val="24"/>
            <w:lang w:val="bg-BG"/>
          </w:rPr>
          <w:t>предходната календарна година</w:t>
        </w:r>
      </w:ins>
      <w:r w:rsidRPr="008C67CF">
        <w:rPr>
          <w:rFonts w:eastAsiaTheme="minorHAnsi"/>
          <w:szCs w:val="24"/>
          <w:lang w:val="bg-BG"/>
        </w:rPr>
        <w:t>.</w:t>
      </w:r>
    </w:p>
    <w:p w:rsidR="005C6958" w:rsidRPr="008C67CF" w:rsidRDefault="00AC1B20" w:rsidP="00A72E80">
      <w:pPr>
        <w:pStyle w:val="ListParagraph"/>
        <w:spacing w:line="276" w:lineRule="auto"/>
        <w:ind w:left="0"/>
        <w:jc w:val="both"/>
        <w:rPr>
          <w:rFonts w:eastAsiaTheme="minorHAnsi"/>
          <w:szCs w:val="24"/>
          <w:lang w:val="bg-BG"/>
        </w:rPr>
      </w:pPr>
      <w:r w:rsidRPr="008C67CF">
        <w:rPr>
          <w:szCs w:val="24"/>
          <w:lang w:val="bg-BG"/>
        </w:rPr>
        <w:t>Периодът на допустимост на мярката, съответно дейностите и разходите по нея ще се определя съгласно приложимото законодателство</w:t>
      </w:r>
      <w:r w:rsidRPr="008C67CF">
        <w:rPr>
          <w:rStyle w:val="FootnoteReference"/>
          <w:szCs w:val="24"/>
          <w:lang w:val="bg-BG"/>
        </w:rPr>
        <w:footnoteReference w:id="7"/>
      </w:r>
      <w:r w:rsidRPr="008C67CF">
        <w:rPr>
          <w:szCs w:val="24"/>
          <w:lang w:val="bg-BG"/>
        </w:rPr>
        <w:t>.</w:t>
      </w:r>
    </w:p>
    <w:p w:rsidR="00C9444C" w:rsidRPr="008C67CF" w:rsidRDefault="00C9444C" w:rsidP="00A72E80">
      <w:pPr>
        <w:pStyle w:val="ListParagraph"/>
        <w:spacing w:line="276" w:lineRule="auto"/>
        <w:ind w:left="0"/>
        <w:jc w:val="both"/>
        <w:rPr>
          <w:rFonts w:eastAsiaTheme="minorHAnsi"/>
          <w:szCs w:val="24"/>
          <w:lang w:val="bg-BG"/>
        </w:rPr>
      </w:pPr>
      <w:r w:rsidRPr="008C67CF">
        <w:rPr>
          <w:rFonts w:eastAsiaTheme="minorHAnsi"/>
          <w:szCs w:val="24"/>
          <w:lang w:val="bg-BG"/>
        </w:rPr>
        <w:t>Продължителността на изпълнение</w:t>
      </w:r>
      <w:ins w:id="57" w:author="Boryana Vodenicharska" w:date="2020-08-26T16:41:00Z">
        <w:r w:rsidR="00075623">
          <w:rPr>
            <w:rStyle w:val="FootnoteReference"/>
            <w:rFonts w:eastAsiaTheme="minorHAnsi"/>
            <w:szCs w:val="24"/>
            <w:lang w:val="bg-BG"/>
          </w:rPr>
          <w:footnoteReference w:id="8"/>
        </w:r>
      </w:ins>
      <w:r w:rsidRPr="008C67CF">
        <w:rPr>
          <w:rFonts w:eastAsiaTheme="minorHAnsi"/>
          <w:szCs w:val="24"/>
          <w:lang w:val="bg-BG"/>
        </w:rPr>
        <w:t xml:space="preserve"> на всеки проект не следва да надвишава 4 (четири) месеца.</w:t>
      </w:r>
    </w:p>
    <w:p w:rsidR="00C9444C" w:rsidRPr="008C67CF" w:rsidRDefault="00C9444C" w:rsidP="00A72E80">
      <w:pPr>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w:t>
      </w:r>
    </w:p>
    <w:p w:rsidR="00B66CE2" w:rsidRPr="008C67CF" w:rsidRDefault="009F520B"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Във връзка с изпълнението на одобрения проект,</w:t>
      </w:r>
      <w:r w:rsidR="00C4577E" w:rsidRPr="008C67CF">
        <w:rPr>
          <w:rFonts w:ascii="Times New Roman" w:hAnsi="Times New Roman" w:cs="Times New Roman"/>
          <w:sz w:val="24"/>
          <w:szCs w:val="24"/>
          <w:lang w:val="bg-BG"/>
        </w:rPr>
        <w:t xml:space="preserve"> бенефициентите </w:t>
      </w:r>
      <w:r w:rsidR="00904758" w:rsidRPr="008C67CF">
        <w:rPr>
          <w:rFonts w:ascii="Times New Roman" w:hAnsi="Times New Roman" w:cs="Times New Roman"/>
          <w:sz w:val="24"/>
          <w:szCs w:val="24"/>
          <w:lang w:val="bg-BG"/>
        </w:rPr>
        <w:t xml:space="preserve">ще </w:t>
      </w:r>
      <w:r w:rsidR="00C4577E" w:rsidRPr="008C67CF">
        <w:rPr>
          <w:rFonts w:ascii="Times New Roman" w:hAnsi="Times New Roman" w:cs="Times New Roman"/>
          <w:sz w:val="24"/>
          <w:szCs w:val="24"/>
          <w:lang w:val="bg-BG"/>
        </w:rPr>
        <w:t xml:space="preserve">трябва да представят разходооправдателни документи за </w:t>
      </w:r>
      <w:r w:rsidR="00904758" w:rsidRPr="008C67CF">
        <w:rPr>
          <w:rFonts w:ascii="Times New Roman" w:hAnsi="Times New Roman" w:cs="Times New Roman"/>
          <w:sz w:val="24"/>
          <w:szCs w:val="24"/>
          <w:lang w:val="bg-BG"/>
        </w:rPr>
        <w:t xml:space="preserve"> допустимите извършени</w:t>
      </w:r>
      <w:r w:rsidR="00C4577E" w:rsidRPr="008C67CF">
        <w:rPr>
          <w:rFonts w:ascii="Times New Roman" w:hAnsi="Times New Roman" w:cs="Times New Roman"/>
          <w:sz w:val="24"/>
          <w:szCs w:val="24"/>
          <w:lang w:val="bg-BG"/>
        </w:rPr>
        <w:t xml:space="preserve"> разходи– фактури, ведомости за заплати и др., както и доказателства за тяхното изплащане.</w:t>
      </w:r>
    </w:p>
    <w:p w:rsidR="00B66CE2" w:rsidRPr="008C67CF" w:rsidRDefault="00B66CE2" w:rsidP="00A72E80">
      <w:pPr>
        <w:spacing w:after="0"/>
        <w:jc w:val="both"/>
        <w:rPr>
          <w:rFonts w:ascii="Times New Roman" w:hAnsi="Times New Roman" w:cs="Times New Roman"/>
          <w:b/>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b/>
          <w:sz w:val="24"/>
          <w:szCs w:val="24"/>
          <w:lang w:val="bg-BG"/>
        </w:rPr>
        <w:t>Пример:</w:t>
      </w:r>
      <w:r w:rsidRPr="008C67CF">
        <w:rPr>
          <w:rFonts w:ascii="Times New Roman" w:hAnsi="Times New Roman" w:cs="Times New Roman"/>
          <w:sz w:val="24"/>
          <w:szCs w:val="24"/>
          <w:lang w:val="bg-BG"/>
        </w:rPr>
        <w:t xml:space="preserve">  </w:t>
      </w:r>
      <w:r w:rsidR="009F520B" w:rsidRPr="008C67CF">
        <w:rPr>
          <w:rFonts w:ascii="Times New Roman" w:hAnsi="Times New Roman" w:cs="Times New Roman"/>
          <w:sz w:val="24"/>
          <w:szCs w:val="24"/>
          <w:lang w:val="bg-BG"/>
        </w:rPr>
        <w:t>Сумата на н</w:t>
      </w:r>
      <w:r w:rsidRPr="008C67CF">
        <w:rPr>
          <w:rFonts w:ascii="Times New Roman" w:hAnsi="Times New Roman" w:cs="Times New Roman"/>
          <w:sz w:val="24"/>
          <w:szCs w:val="24"/>
          <w:lang w:val="bg-BG"/>
        </w:rPr>
        <w:t xml:space="preserve">етните приходи за продажби на </w:t>
      </w:r>
      <w:r w:rsidR="009F520B" w:rsidRPr="008C67CF">
        <w:rPr>
          <w:rFonts w:ascii="Times New Roman" w:hAnsi="Times New Roman" w:cs="Times New Roman"/>
          <w:sz w:val="24"/>
          <w:szCs w:val="24"/>
          <w:lang w:val="bg-BG"/>
        </w:rPr>
        <w:t>ред „Продукция“ (код 15110) и ред „Стоки” (код 15120)</w:t>
      </w:r>
      <w:r w:rsidRPr="008C67CF">
        <w:rPr>
          <w:rFonts w:ascii="Times New Roman" w:hAnsi="Times New Roman" w:cs="Times New Roman"/>
          <w:sz w:val="24"/>
          <w:szCs w:val="24"/>
          <w:lang w:val="bg-BG"/>
        </w:rPr>
        <w:t>от приходната част на ОПР за 2019 г.) – 120 000 лв.,</w:t>
      </w:r>
    </w:p>
    <w:p w:rsidR="00A72E80" w:rsidRPr="008C67CF" w:rsidRDefault="00A72E80" w:rsidP="00A72E80">
      <w:pPr>
        <w:spacing w:after="0"/>
        <w:jc w:val="both"/>
        <w:rPr>
          <w:rFonts w:ascii="Times New Roman" w:hAnsi="Times New Roman" w:cs="Times New Roman"/>
          <w:sz w:val="24"/>
          <w:szCs w:val="24"/>
          <w:lang w:val="bg-BG"/>
        </w:rPr>
      </w:pPr>
    </w:p>
    <w:p w:rsidR="00C9444C" w:rsidRPr="008C67CF" w:rsidRDefault="00C9444C" w:rsidP="00A72E80">
      <w:pPr>
        <w:spacing w:after="0"/>
        <w:jc w:val="both"/>
        <w:rPr>
          <w:rFonts w:ascii="Times New Roman" w:hAnsi="Times New Roman" w:cs="Times New Roman"/>
          <w:sz w:val="24"/>
          <w:szCs w:val="24"/>
          <w:lang w:val="bg-BG"/>
        </w:rPr>
      </w:pPr>
      <w:r w:rsidRPr="008C67CF">
        <w:rPr>
          <w:rFonts w:ascii="Times New Roman" w:hAnsi="Times New Roman" w:cs="Times New Roman"/>
          <w:sz w:val="24"/>
          <w:szCs w:val="24"/>
          <w:lang w:val="bg-BG"/>
        </w:rPr>
        <w:t xml:space="preserve">24 000 лв. са -20 % от </w:t>
      </w:r>
      <w:r w:rsidR="009F520B" w:rsidRPr="008C67CF">
        <w:rPr>
          <w:rFonts w:ascii="Times New Roman" w:hAnsi="Times New Roman" w:cs="Times New Roman"/>
          <w:sz w:val="24"/>
          <w:szCs w:val="24"/>
          <w:lang w:val="bg-BG"/>
        </w:rPr>
        <w:t xml:space="preserve">сумата на </w:t>
      </w:r>
      <w:r w:rsidR="00BF056F" w:rsidRPr="008C67CF">
        <w:rPr>
          <w:rFonts w:ascii="Times New Roman" w:hAnsi="Times New Roman" w:cs="Times New Roman"/>
          <w:sz w:val="24"/>
          <w:szCs w:val="24"/>
          <w:lang w:val="bg-BG"/>
        </w:rPr>
        <w:t>н</w:t>
      </w:r>
      <w:r w:rsidRPr="008C67CF">
        <w:rPr>
          <w:rFonts w:ascii="Times New Roman" w:hAnsi="Times New Roman" w:cs="Times New Roman"/>
          <w:sz w:val="24"/>
          <w:szCs w:val="24"/>
          <w:lang w:val="bg-BG"/>
        </w:rPr>
        <w:t xml:space="preserve">етните приходи за продажби на </w:t>
      </w:r>
      <w:proofErr w:type="spellStart"/>
      <w:r w:rsidR="009F520B" w:rsidRPr="008C67CF">
        <w:rPr>
          <w:rFonts w:ascii="Times New Roman" w:hAnsi="Times New Roman" w:cs="Times New Roman"/>
          <w:bCs/>
          <w:iCs/>
          <w:sz w:val="24"/>
          <w:szCs w:val="24"/>
        </w:rPr>
        <w:t>ред</w:t>
      </w:r>
      <w:proofErr w:type="spellEnd"/>
      <w:r w:rsidR="009F520B" w:rsidRPr="008C67CF">
        <w:rPr>
          <w:rFonts w:ascii="Times New Roman" w:hAnsi="Times New Roman" w:cs="Times New Roman"/>
          <w:bCs/>
          <w:iCs/>
          <w:sz w:val="24"/>
          <w:szCs w:val="24"/>
        </w:rPr>
        <w:t xml:space="preserve"> „</w:t>
      </w:r>
      <w:proofErr w:type="spellStart"/>
      <w:r w:rsidR="009F520B" w:rsidRPr="008C67CF">
        <w:rPr>
          <w:rFonts w:ascii="Times New Roman" w:hAnsi="Times New Roman" w:cs="Times New Roman"/>
          <w:bCs/>
          <w:iCs/>
          <w:sz w:val="24"/>
          <w:szCs w:val="24"/>
        </w:rPr>
        <w:t>Продукция</w:t>
      </w:r>
      <w:proofErr w:type="spellEnd"/>
      <w:r w:rsidR="009F520B" w:rsidRPr="008C67CF">
        <w:rPr>
          <w:rFonts w:ascii="Times New Roman" w:hAnsi="Times New Roman" w:cs="Times New Roman"/>
          <w:bCs/>
          <w:iCs/>
          <w:sz w:val="24"/>
          <w:szCs w:val="24"/>
        </w:rPr>
        <w:t>“ (</w:t>
      </w:r>
      <w:proofErr w:type="spellStart"/>
      <w:r w:rsidR="009F520B" w:rsidRPr="008C67CF">
        <w:rPr>
          <w:rFonts w:ascii="Times New Roman" w:hAnsi="Times New Roman" w:cs="Times New Roman"/>
          <w:bCs/>
          <w:iCs/>
          <w:sz w:val="24"/>
          <w:szCs w:val="24"/>
        </w:rPr>
        <w:t>код</w:t>
      </w:r>
      <w:proofErr w:type="spellEnd"/>
      <w:r w:rsidR="009F520B" w:rsidRPr="008C67CF">
        <w:rPr>
          <w:rFonts w:ascii="Times New Roman" w:hAnsi="Times New Roman" w:cs="Times New Roman"/>
          <w:bCs/>
          <w:iCs/>
          <w:sz w:val="24"/>
          <w:szCs w:val="24"/>
        </w:rPr>
        <w:t xml:space="preserve"> 15110) и </w:t>
      </w:r>
      <w:proofErr w:type="spellStart"/>
      <w:r w:rsidR="009F520B" w:rsidRPr="008C67CF">
        <w:rPr>
          <w:rFonts w:ascii="Times New Roman" w:hAnsi="Times New Roman" w:cs="Times New Roman"/>
          <w:bCs/>
          <w:iCs/>
          <w:sz w:val="24"/>
          <w:szCs w:val="24"/>
        </w:rPr>
        <w:t>ред</w:t>
      </w:r>
      <w:proofErr w:type="spellEnd"/>
      <w:r w:rsidR="009F520B" w:rsidRPr="008C67CF">
        <w:rPr>
          <w:rFonts w:ascii="Times New Roman" w:hAnsi="Times New Roman" w:cs="Times New Roman"/>
          <w:bCs/>
          <w:iCs/>
          <w:sz w:val="24"/>
          <w:szCs w:val="24"/>
        </w:rPr>
        <w:t xml:space="preserve"> „</w:t>
      </w:r>
      <w:proofErr w:type="spellStart"/>
      <w:r w:rsidR="009F520B" w:rsidRPr="008C67CF">
        <w:rPr>
          <w:rFonts w:ascii="Times New Roman" w:hAnsi="Times New Roman" w:cs="Times New Roman"/>
          <w:bCs/>
          <w:iCs/>
          <w:sz w:val="24"/>
          <w:szCs w:val="24"/>
        </w:rPr>
        <w:t>Стоки</w:t>
      </w:r>
      <w:proofErr w:type="spellEnd"/>
      <w:r w:rsidR="009F520B" w:rsidRPr="008C67CF">
        <w:rPr>
          <w:rFonts w:ascii="Times New Roman" w:hAnsi="Times New Roman" w:cs="Times New Roman"/>
          <w:bCs/>
          <w:iCs/>
          <w:sz w:val="24"/>
          <w:szCs w:val="24"/>
        </w:rPr>
        <w:t>” (</w:t>
      </w:r>
      <w:proofErr w:type="spellStart"/>
      <w:r w:rsidR="009F520B" w:rsidRPr="008C67CF">
        <w:rPr>
          <w:rFonts w:ascii="Times New Roman" w:hAnsi="Times New Roman" w:cs="Times New Roman"/>
          <w:bCs/>
          <w:iCs/>
          <w:sz w:val="24"/>
          <w:szCs w:val="24"/>
        </w:rPr>
        <w:t>код</w:t>
      </w:r>
      <w:proofErr w:type="spellEnd"/>
      <w:r w:rsidR="009F520B" w:rsidRPr="008C67CF">
        <w:rPr>
          <w:rFonts w:ascii="Times New Roman" w:hAnsi="Times New Roman" w:cs="Times New Roman"/>
          <w:bCs/>
          <w:iCs/>
          <w:sz w:val="24"/>
          <w:szCs w:val="24"/>
        </w:rPr>
        <w:t xml:space="preserve"> 15120)</w:t>
      </w:r>
      <w:r w:rsidRPr="008C67CF">
        <w:rPr>
          <w:rFonts w:ascii="Times New Roman" w:hAnsi="Times New Roman" w:cs="Times New Roman"/>
          <w:sz w:val="24"/>
          <w:szCs w:val="24"/>
          <w:lang w:val="bg-BG"/>
        </w:rPr>
        <w:t xml:space="preserve"> от приходната част на ОПР за 2019 г.) и това е БФП, която ще получи.</w:t>
      </w:r>
    </w:p>
    <w:p w:rsidR="00C9444C" w:rsidRPr="008C67CF" w:rsidRDefault="00C9444C" w:rsidP="00A72E80">
      <w:pPr>
        <w:spacing w:after="0"/>
        <w:jc w:val="both"/>
        <w:rPr>
          <w:rFonts w:ascii="Times New Roman" w:hAnsi="Times New Roman" w:cs="Times New Roman"/>
          <w:sz w:val="24"/>
          <w:szCs w:val="24"/>
          <w:lang w:val="bg-BG"/>
        </w:rPr>
      </w:pPr>
    </w:p>
    <w:p w:rsidR="00C9444C" w:rsidRPr="008C67CF" w:rsidDel="005F3C43" w:rsidRDefault="00F829F4" w:rsidP="00A72E80">
      <w:pPr>
        <w:spacing w:after="0"/>
        <w:jc w:val="both"/>
        <w:rPr>
          <w:del w:id="60" w:author="Boryana Vodenicharska" w:date="2020-08-25T16:34:00Z"/>
          <w:rFonts w:ascii="Times New Roman" w:hAnsi="Times New Roman" w:cs="Times New Roman"/>
          <w:sz w:val="24"/>
          <w:szCs w:val="24"/>
          <w:lang w:val="bg-BG"/>
        </w:rPr>
      </w:pPr>
      <w:ins w:id="61" w:author="Boryana Vodenicharska" w:date="2020-08-26T12:31:00Z">
        <w:r w:rsidRPr="00F829F4">
          <w:rPr>
            <w:rFonts w:ascii="Times New Roman" w:hAnsi="Times New Roman" w:cs="Times New Roman"/>
            <w:sz w:val="24"/>
            <w:szCs w:val="24"/>
            <w:lang w:val="bg-BG"/>
          </w:rPr>
          <w:t xml:space="preserve">Компенсацията се изчислява </w:t>
        </w:r>
      </w:ins>
      <w:ins w:id="62" w:author="Boryana Vodenicharska" w:date="2020-08-26T16:41:00Z">
        <w:r w:rsidR="00075623" w:rsidRPr="00F829F4">
          <w:rPr>
            <w:rFonts w:ascii="Times New Roman" w:hAnsi="Times New Roman" w:cs="Times New Roman"/>
            <w:sz w:val="24"/>
            <w:szCs w:val="24"/>
            <w:lang w:val="bg-BG"/>
          </w:rPr>
          <w:t xml:space="preserve">отделно </w:t>
        </w:r>
      </w:ins>
      <w:ins w:id="63" w:author="Boryana Vodenicharska" w:date="2020-08-26T12:31:00Z">
        <w:r w:rsidRPr="00F829F4">
          <w:rPr>
            <w:rFonts w:ascii="Times New Roman" w:hAnsi="Times New Roman" w:cs="Times New Roman"/>
            <w:sz w:val="24"/>
            <w:szCs w:val="24"/>
            <w:lang w:val="bg-BG"/>
          </w:rPr>
          <w:t>за вс</w:t>
        </w:r>
        <w:r>
          <w:rPr>
            <w:rFonts w:ascii="Times New Roman" w:hAnsi="Times New Roman" w:cs="Times New Roman"/>
            <w:sz w:val="24"/>
            <w:szCs w:val="24"/>
            <w:lang w:val="bg-BG"/>
          </w:rPr>
          <w:t>я</w:t>
        </w:r>
        <w:r w:rsidRPr="00F829F4">
          <w:rPr>
            <w:rFonts w:ascii="Times New Roman" w:hAnsi="Times New Roman" w:cs="Times New Roman"/>
            <w:sz w:val="24"/>
            <w:szCs w:val="24"/>
            <w:lang w:val="bg-BG"/>
          </w:rPr>
          <w:t>к</w:t>
        </w:r>
        <w:r>
          <w:rPr>
            <w:rFonts w:ascii="Times New Roman" w:hAnsi="Times New Roman" w:cs="Times New Roman"/>
            <w:sz w:val="24"/>
            <w:szCs w:val="24"/>
            <w:lang w:val="bg-BG"/>
          </w:rPr>
          <w:t>о</w:t>
        </w:r>
        <w:r w:rsidRPr="00F829F4">
          <w:rPr>
            <w:rFonts w:ascii="Times New Roman" w:hAnsi="Times New Roman" w:cs="Times New Roman"/>
            <w:sz w:val="24"/>
            <w:szCs w:val="24"/>
            <w:lang w:val="bg-BG"/>
          </w:rPr>
          <w:t xml:space="preserve"> </w:t>
        </w:r>
        <w:r>
          <w:rPr>
            <w:rFonts w:ascii="Times New Roman" w:hAnsi="Times New Roman" w:cs="Times New Roman"/>
            <w:sz w:val="24"/>
            <w:szCs w:val="24"/>
            <w:lang w:val="bg-BG"/>
          </w:rPr>
          <w:t>предприятие</w:t>
        </w:r>
      </w:ins>
      <w:ins w:id="64" w:author="Boryana Vodenicharska" w:date="2020-08-26T16:42:00Z">
        <w:r w:rsidR="00075623">
          <w:rPr>
            <w:rFonts w:ascii="Times New Roman" w:hAnsi="Times New Roman" w:cs="Times New Roman"/>
            <w:sz w:val="24"/>
            <w:szCs w:val="24"/>
            <w:lang w:val="bg-BG"/>
          </w:rPr>
          <w:t>,</w:t>
        </w:r>
      </w:ins>
      <w:ins w:id="65" w:author="Boryana Vodenicharska" w:date="2020-08-26T16:41:00Z">
        <w:r w:rsidR="00075623">
          <w:rPr>
            <w:rFonts w:ascii="Times New Roman" w:hAnsi="Times New Roman" w:cs="Times New Roman"/>
            <w:sz w:val="24"/>
            <w:szCs w:val="24"/>
            <w:lang w:val="bg-BG"/>
          </w:rPr>
          <w:t xml:space="preserve"> собственост на един кандидат</w:t>
        </w:r>
      </w:ins>
      <w:ins w:id="66" w:author="Boryana Vodenicharska" w:date="2020-08-26T12:31:00Z">
        <w:r w:rsidRPr="00F829F4">
          <w:rPr>
            <w:rFonts w:ascii="Times New Roman" w:hAnsi="Times New Roman" w:cs="Times New Roman"/>
            <w:sz w:val="24"/>
            <w:szCs w:val="24"/>
            <w:lang w:val="bg-BG"/>
          </w:rPr>
          <w:t>.</w:t>
        </w:r>
      </w:ins>
      <w:del w:id="67" w:author="Boryana Vodenicharska" w:date="2020-08-25T16:34:00Z">
        <w:r w:rsidR="009F520B" w:rsidRPr="008C67CF" w:rsidDel="005F3C43">
          <w:rPr>
            <w:rFonts w:ascii="Times New Roman" w:hAnsi="Times New Roman" w:cs="Times New Roman"/>
            <w:sz w:val="24"/>
            <w:szCs w:val="24"/>
            <w:lang w:val="bg-BG"/>
          </w:rPr>
          <w:delText>Сумата на нетните</w:delText>
        </w:r>
        <w:r w:rsidR="00C9444C" w:rsidRPr="008C67CF" w:rsidDel="005F3C43">
          <w:rPr>
            <w:rFonts w:ascii="Times New Roman" w:hAnsi="Times New Roman" w:cs="Times New Roman"/>
            <w:sz w:val="24"/>
            <w:szCs w:val="24"/>
            <w:lang w:val="bg-BG"/>
          </w:rPr>
          <w:delText xml:space="preserve"> приходи за продажби на ред „Продукция“ (код 15110) от приходната част на ОПР за 2019 г.) – 1</w:delText>
        </w:r>
      </w:del>
      <w:del w:id="68" w:author="Boryana Vodenicharska" w:date="2020-08-25T16:33:00Z">
        <w:r w:rsidR="00C9444C" w:rsidRPr="008C67CF" w:rsidDel="005F3C43">
          <w:rPr>
            <w:rFonts w:ascii="Times New Roman" w:hAnsi="Times New Roman" w:cs="Times New Roman"/>
            <w:sz w:val="24"/>
            <w:szCs w:val="24"/>
            <w:lang w:val="bg-BG"/>
          </w:rPr>
          <w:delText xml:space="preserve"> </w:delText>
        </w:r>
      </w:del>
      <w:del w:id="69" w:author="Boryana Vodenicharska" w:date="2020-08-25T16:34:00Z">
        <w:r w:rsidR="00C9444C" w:rsidRPr="008C67CF" w:rsidDel="005F3C43">
          <w:rPr>
            <w:rFonts w:ascii="Times New Roman" w:hAnsi="Times New Roman" w:cs="Times New Roman"/>
            <w:sz w:val="24"/>
            <w:szCs w:val="24"/>
            <w:lang w:val="bg-BG"/>
          </w:rPr>
          <w:delText>200</w:delText>
        </w:r>
      </w:del>
      <w:del w:id="70" w:author="Boryana Vodenicharska" w:date="2020-08-25T16:33:00Z">
        <w:r w:rsidR="00C9444C" w:rsidRPr="008C67CF" w:rsidDel="005F3C43">
          <w:rPr>
            <w:rFonts w:ascii="Times New Roman" w:hAnsi="Times New Roman" w:cs="Times New Roman"/>
            <w:sz w:val="24"/>
            <w:szCs w:val="24"/>
            <w:lang w:val="bg-BG"/>
          </w:rPr>
          <w:delText xml:space="preserve"> </w:delText>
        </w:r>
      </w:del>
      <w:del w:id="71" w:author="Boryana Vodenicharska" w:date="2020-08-25T16:34:00Z">
        <w:r w:rsidR="00C9444C" w:rsidRPr="008C67CF" w:rsidDel="005F3C43">
          <w:rPr>
            <w:rFonts w:ascii="Times New Roman" w:hAnsi="Times New Roman" w:cs="Times New Roman"/>
            <w:sz w:val="24"/>
            <w:szCs w:val="24"/>
            <w:lang w:val="bg-BG"/>
          </w:rPr>
          <w:delText>00</w:delText>
        </w:r>
      </w:del>
      <w:del w:id="72" w:author="Boryana Vodenicharska" w:date="2020-08-25T16:33:00Z">
        <w:r w:rsidR="00C9444C" w:rsidRPr="008C67CF" w:rsidDel="005F3C43">
          <w:rPr>
            <w:rFonts w:ascii="Times New Roman" w:hAnsi="Times New Roman" w:cs="Times New Roman"/>
            <w:sz w:val="24"/>
            <w:szCs w:val="24"/>
            <w:lang w:val="bg-BG"/>
          </w:rPr>
          <w:delText>0</w:delText>
        </w:r>
      </w:del>
      <w:del w:id="73" w:author="Boryana Vodenicharska" w:date="2020-08-25T16:34:00Z">
        <w:r w:rsidR="00C9444C" w:rsidRPr="008C67CF" w:rsidDel="005F3C43">
          <w:rPr>
            <w:rFonts w:ascii="Times New Roman" w:hAnsi="Times New Roman" w:cs="Times New Roman"/>
            <w:sz w:val="24"/>
            <w:szCs w:val="24"/>
            <w:lang w:val="bg-BG"/>
          </w:rPr>
          <w:delText xml:space="preserve"> лв.</w:delText>
        </w:r>
      </w:del>
    </w:p>
    <w:p w:rsidR="00E22061" w:rsidRPr="008C67CF" w:rsidDel="005F3C43" w:rsidRDefault="00E22061" w:rsidP="00A72E80">
      <w:pPr>
        <w:spacing w:after="0"/>
        <w:jc w:val="both"/>
        <w:rPr>
          <w:del w:id="74" w:author="Boryana Vodenicharska" w:date="2020-08-25T16:34:00Z"/>
          <w:rFonts w:ascii="Times New Roman" w:hAnsi="Times New Roman" w:cs="Times New Roman"/>
          <w:sz w:val="24"/>
          <w:szCs w:val="24"/>
        </w:rPr>
      </w:pPr>
    </w:p>
    <w:p w:rsidR="00C9444C" w:rsidRPr="008C67CF" w:rsidRDefault="00C9444C" w:rsidP="00E22061">
      <w:pPr>
        <w:spacing w:after="0"/>
        <w:jc w:val="both"/>
        <w:rPr>
          <w:rFonts w:ascii="Times New Roman" w:hAnsi="Times New Roman" w:cs="Times New Roman"/>
          <w:sz w:val="24"/>
          <w:szCs w:val="24"/>
        </w:rPr>
      </w:pPr>
      <w:del w:id="75" w:author="Boryana Vodenicharska" w:date="2020-08-25T16:34:00Z">
        <w:r w:rsidRPr="008C67CF" w:rsidDel="005F3C43">
          <w:rPr>
            <w:rFonts w:ascii="Times New Roman" w:hAnsi="Times New Roman" w:cs="Times New Roman"/>
            <w:sz w:val="24"/>
            <w:szCs w:val="24"/>
            <w:lang w:val="bg-BG"/>
          </w:rPr>
          <w:delText xml:space="preserve">240 000 лв. са -20 % от </w:delText>
        </w:r>
        <w:r w:rsidR="009F520B" w:rsidRPr="008C67CF" w:rsidDel="005F3C43">
          <w:rPr>
            <w:rFonts w:ascii="Times New Roman" w:hAnsi="Times New Roman" w:cs="Times New Roman"/>
            <w:sz w:val="24"/>
            <w:szCs w:val="24"/>
            <w:lang w:val="bg-BG"/>
          </w:rPr>
          <w:delText>Сумата на нетните</w:delText>
        </w:r>
        <w:r w:rsidRPr="008C67CF" w:rsidDel="005F3C43">
          <w:rPr>
            <w:rFonts w:ascii="Times New Roman" w:hAnsi="Times New Roman" w:cs="Times New Roman"/>
            <w:sz w:val="24"/>
            <w:szCs w:val="24"/>
            <w:lang w:val="bg-BG"/>
          </w:rPr>
          <w:delText xml:space="preserve"> приходи за продажби на </w:delText>
        </w:r>
        <w:r w:rsidR="009F520B" w:rsidRPr="008C67CF" w:rsidDel="005F3C43">
          <w:rPr>
            <w:rFonts w:ascii="Times New Roman" w:hAnsi="Times New Roman" w:cs="Times New Roman"/>
            <w:bCs/>
            <w:iCs/>
            <w:sz w:val="24"/>
            <w:szCs w:val="24"/>
          </w:rPr>
          <w:delText>ред „Продукция“ (код 15110) и ред „Стоки” (код 15120)</w:delText>
        </w:r>
        <w:r w:rsidRPr="008C67CF" w:rsidDel="005F3C43">
          <w:rPr>
            <w:rFonts w:ascii="Times New Roman" w:hAnsi="Times New Roman" w:cs="Times New Roman"/>
            <w:sz w:val="24"/>
            <w:szCs w:val="24"/>
            <w:lang w:val="bg-BG"/>
          </w:rPr>
          <w:delText xml:space="preserve"> от приходната част на ОПР за 2019 г.) и в този случай БФП, която ще получи кандидатът е 80 000 лв.</w:delText>
        </w:r>
      </w:del>
    </w:p>
    <w:sectPr w:rsidR="00C9444C" w:rsidRPr="008C67CF" w:rsidSect="00A72E80">
      <w:pgSz w:w="12240" w:h="15840"/>
      <w:pgMar w:top="1417" w:right="990"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E02" w:rsidRDefault="00A76E02" w:rsidP="00AF26D6">
      <w:pPr>
        <w:spacing w:after="0" w:line="240" w:lineRule="auto"/>
      </w:pPr>
      <w:r>
        <w:separator/>
      </w:r>
    </w:p>
  </w:endnote>
  <w:endnote w:type="continuationSeparator" w:id="0">
    <w:p w:rsidR="00A76E02" w:rsidRDefault="00A76E02"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E02" w:rsidRDefault="00A76E02" w:rsidP="00AF26D6">
      <w:pPr>
        <w:spacing w:after="0" w:line="240" w:lineRule="auto"/>
      </w:pPr>
      <w:r>
        <w:separator/>
      </w:r>
    </w:p>
  </w:footnote>
  <w:footnote w:type="continuationSeparator" w:id="0">
    <w:p w:rsidR="00A76E02" w:rsidRDefault="00A76E02" w:rsidP="00AF26D6">
      <w:pPr>
        <w:spacing w:after="0" w:line="240" w:lineRule="auto"/>
      </w:pPr>
      <w:r>
        <w:continuationSeparator/>
      </w:r>
    </w:p>
  </w:footnote>
  <w:footnote w:id="1">
    <w:p w:rsidR="0002010D" w:rsidRPr="008C67CF" w:rsidRDefault="0002010D" w:rsidP="0002010D">
      <w:pPr>
        <w:pStyle w:val="FootnoteText"/>
        <w:rPr>
          <w:rFonts w:ascii="Times New Roman" w:hAnsi="Times New Roman" w:cs="Times New Roman"/>
        </w:rPr>
      </w:pPr>
      <w:r w:rsidRPr="008C67CF">
        <w:rPr>
          <w:rStyle w:val="FootnoteReference"/>
          <w:rFonts w:ascii="Times New Roman" w:hAnsi="Times New Roman" w:cs="Times New Roman"/>
        </w:rPr>
        <w:footnoteRef/>
      </w:r>
      <w:r w:rsidRPr="008C67CF">
        <w:rPr>
          <w:rFonts w:ascii="Times New Roman" w:hAnsi="Times New Roman" w:cs="Times New Roman"/>
        </w:rPr>
        <w:t xml:space="preserve"> </w:t>
      </w:r>
      <w:proofErr w:type="spellStart"/>
      <w:r w:rsidRPr="008C67CF">
        <w:rPr>
          <w:rFonts w:ascii="Times New Roman" w:hAnsi="Times New Roman" w:cs="Times New Roman"/>
        </w:rPr>
        <w:t>Еднолично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дружество</w:t>
      </w:r>
      <w:proofErr w:type="spellEnd"/>
      <w:r w:rsidRPr="008C67CF">
        <w:rPr>
          <w:rFonts w:ascii="Times New Roman" w:hAnsi="Times New Roman" w:cs="Times New Roman"/>
        </w:rPr>
        <w:t xml:space="preserve"> с </w:t>
      </w:r>
      <w:proofErr w:type="spellStart"/>
      <w:r w:rsidRPr="008C67CF">
        <w:rPr>
          <w:rFonts w:ascii="Times New Roman" w:hAnsi="Times New Roman" w:cs="Times New Roman"/>
        </w:rPr>
        <w:t>ограничена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отговорност</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със</w:t>
      </w:r>
      <w:proofErr w:type="spellEnd"/>
      <w:r w:rsidRPr="008C67CF">
        <w:rPr>
          <w:rFonts w:ascii="Times New Roman" w:hAnsi="Times New Roman" w:cs="Times New Roman"/>
        </w:rPr>
        <w:t xml:space="preserve"> 100% </w:t>
      </w:r>
      <w:proofErr w:type="spellStart"/>
      <w:r w:rsidRPr="008C67CF">
        <w:rPr>
          <w:rFonts w:ascii="Times New Roman" w:hAnsi="Times New Roman" w:cs="Times New Roman"/>
        </w:rPr>
        <w:t>държавно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участие</w:t>
      </w:r>
      <w:proofErr w:type="spellEnd"/>
      <w:r w:rsidRPr="008C67CF">
        <w:rPr>
          <w:rFonts w:ascii="Times New Roman" w:hAnsi="Times New Roman" w:cs="Times New Roman"/>
        </w:rPr>
        <w:t xml:space="preserve"> към </w:t>
      </w:r>
      <w:proofErr w:type="spellStart"/>
      <w:r w:rsidRPr="008C67CF">
        <w:rPr>
          <w:rFonts w:ascii="Times New Roman" w:hAnsi="Times New Roman" w:cs="Times New Roman"/>
        </w:rPr>
        <w:t>Министъра</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земеделието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храните</w:t>
      </w:r>
      <w:proofErr w:type="spellEnd"/>
      <w:r w:rsidRPr="008C67CF">
        <w:rPr>
          <w:rFonts w:ascii="Times New Roman" w:hAnsi="Times New Roman" w:cs="Times New Roman"/>
        </w:rPr>
        <w:t xml:space="preserve"> и </w:t>
      </w:r>
      <w:proofErr w:type="spellStart"/>
      <w:r w:rsidRPr="008C67CF">
        <w:rPr>
          <w:rFonts w:ascii="Times New Roman" w:hAnsi="Times New Roman" w:cs="Times New Roman"/>
        </w:rPr>
        <w:t>горите</w:t>
      </w:r>
      <w:proofErr w:type="spellEnd"/>
      <w:r w:rsidRPr="008C67CF">
        <w:rPr>
          <w:rFonts w:ascii="Times New Roman" w:hAnsi="Times New Roman" w:cs="Times New Roman"/>
        </w:rPr>
        <w:t xml:space="preserve">. "Рибни </w:t>
      </w:r>
      <w:proofErr w:type="spellStart"/>
      <w:r w:rsidRPr="008C67CF">
        <w:rPr>
          <w:rFonts w:ascii="Times New Roman" w:hAnsi="Times New Roman" w:cs="Times New Roman"/>
        </w:rPr>
        <w:t>ресурси</w:t>
      </w:r>
      <w:proofErr w:type="spellEnd"/>
      <w:r w:rsidRPr="008C67CF">
        <w:rPr>
          <w:rFonts w:ascii="Times New Roman" w:hAnsi="Times New Roman" w:cs="Times New Roman"/>
        </w:rPr>
        <w:t xml:space="preserve">" ЕООД е </w:t>
      </w:r>
      <w:proofErr w:type="spellStart"/>
      <w:r w:rsidRPr="008C67CF">
        <w:rPr>
          <w:rFonts w:ascii="Times New Roman" w:hAnsi="Times New Roman" w:cs="Times New Roman"/>
        </w:rPr>
        <w:t>образувано</w:t>
      </w:r>
      <w:proofErr w:type="spellEnd"/>
      <w:r w:rsidRPr="008C67CF">
        <w:rPr>
          <w:rFonts w:ascii="Times New Roman" w:hAnsi="Times New Roman" w:cs="Times New Roman"/>
        </w:rPr>
        <w:t xml:space="preserve"> с </w:t>
      </w:r>
      <w:proofErr w:type="spellStart"/>
      <w:r w:rsidRPr="008C67CF">
        <w:rPr>
          <w:rFonts w:ascii="Times New Roman" w:hAnsi="Times New Roman" w:cs="Times New Roman"/>
        </w:rPr>
        <w:t>Решение</w:t>
      </w:r>
      <w:proofErr w:type="spellEnd"/>
      <w:r w:rsidRPr="008C67CF">
        <w:rPr>
          <w:rFonts w:ascii="Times New Roman" w:hAnsi="Times New Roman" w:cs="Times New Roman"/>
        </w:rPr>
        <w:t xml:space="preserve"> № 648 от 21 </w:t>
      </w:r>
      <w:proofErr w:type="spellStart"/>
      <w:r w:rsidRPr="008C67CF">
        <w:rPr>
          <w:rFonts w:ascii="Times New Roman" w:hAnsi="Times New Roman" w:cs="Times New Roman"/>
        </w:rPr>
        <w:t>юли</w:t>
      </w:r>
      <w:proofErr w:type="spellEnd"/>
      <w:r w:rsidRPr="008C67CF">
        <w:rPr>
          <w:rFonts w:ascii="Times New Roman" w:hAnsi="Times New Roman" w:cs="Times New Roman"/>
        </w:rPr>
        <w:t xml:space="preserve"> 2009 г. на </w:t>
      </w:r>
      <w:proofErr w:type="spellStart"/>
      <w:r w:rsidRPr="008C67CF">
        <w:rPr>
          <w:rFonts w:ascii="Times New Roman" w:hAnsi="Times New Roman" w:cs="Times New Roman"/>
        </w:rPr>
        <w:t>Министерския</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съвет</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Република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България</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като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правата</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държавата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се</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упражняват</w:t>
      </w:r>
      <w:proofErr w:type="spellEnd"/>
      <w:r w:rsidRPr="008C67CF">
        <w:rPr>
          <w:rFonts w:ascii="Times New Roman" w:hAnsi="Times New Roman" w:cs="Times New Roman"/>
        </w:rPr>
        <w:t xml:space="preserve"> от </w:t>
      </w:r>
      <w:proofErr w:type="spellStart"/>
      <w:r w:rsidRPr="008C67CF">
        <w:rPr>
          <w:rFonts w:ascii="Times New Roman" w:hAnsi="Times New Roman" w:cs="Times New Roman"/>
        </w:rPr>
        <w:t>министъра</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земеделието</w:t>
      </w:r>
      <w:proofErr w:type="spellEnd"/>
      <w:r w:rsidRPr="008C67CF">
        <w:rPr>
          <w:rFonts w:ascii="Times New Roman" w:hAnsi="Times New Roman" w:cs="Times New Roman"/>
        </w:rPr>
        <w:t xml:space="preserve"> и </w:t>
      </w:r>
      <w:proofErr w:type="spellStart"/>
      <w:r w:rsidRPr="008C67CF">
        <w:rPr>
          <w:rFonts w:ascii="Times New Roman" w:hAnsi="Times New Roman" w:cs="Times New Roman"/>
        </w:rPr>
        <w:t>храните</w:t>
      </w:r>
      <w:proofErr w:type="spellEnd"/>
      <w:r w:rsidRPr="008C67CF">
        <w:rPr>
          <w:rFonts w:ascii="Times New Roman" w:hAnsi="Times New Roman" w:cs="Times New Roman"/>
        </w:rPr>
        <w:t xml:space="preserve">. В </w:t>
      </w:r>
      <w:proofErr w:type="spellStart"/>
      <w:r w:rsidRPr="008C67CF">
        <w:rPr>
          <w:rFonts w:ascii="Times New Roman" w:hAnsi="Times New Roman" w:cs="Times New Roman"/>
        </w:rPr>
        <w:t>капитала</w:t>
      </w:r>
      <w:proofErr w:type="spellEnd"/>
      <w:r w:rsidRPr="008C67CF">
        <w:rPr>
          <w:rFonts w:ascii="Times New Roman" w:hAnsi="Times New Roman" w:cs="Times New Roman"/>
        </w:rPr>
        <w:t xml:space="preserve"> на "Рибни </w:t>
      </w:r>
      <w:proofErr w:type="spellStart"/>
      <w:r w:rsidRPr="008C67CF">
        <w:rPr>
          <w:rFonts w:ascii="Times New Roman" w:hAnsi="Times New Roman" w:cs="Times New Roman"/>
        </w:rPr>
        <w:t>ресурси</w:t>
      </w:r>
      <w:proofErr w:type="spellEnd"/>
      <w:r w:rsidRPr="008C67CF">
        <w:rPr>
          <w:rFonts w:ascii="Times New Roman" w:hAnsi="Times New Roman" w:cs="Times New Roman"/>
        </w:rPr>
        <w:t xml:space="preserve">" ЕООД са </w:t>
      </w:r>
      <w:proofErr w:type="spellStart"/>
      <w:r w:rsidRPr="008C67CF">
        <w:rPr>
          <w:rFonts w:ascii="Times New Roman" w:hAnsi="Times New Roman" w:cs="Times New Roman"/>
        </w:rPr>
        <w:t>внесени</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като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непарични</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вноски</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няколко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недвижими</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имота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които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представляват</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рибарски</w:t>
      </w:r>
      <w:proofErr w:type="spellEnd"/>
      <w:r w:rsidRPr="008C67CF">
        <w:rPr>
          <w:rFonts w:ascii="Times New Roman" w:hAnsi="Times New Roman" w:cs="Times New Roman"/>
        </w:rPr>
        <w:t xml:space="preserve"> пристанища в </w:t>
      </w:r>
      <w:proofErr w:type="spellStart"/>
      <w:r w:rsidRPr="008C67CF">
        <w:rPr>
          <w:rFonts w:ascii="Times New Roman" w:hAnsi="Times New Roman" w:cs="Times New Roman"/>
        </w:rPr>
        <w:t>Балчик</w:t>
      </w:r>
      <w:proofErr w:type="spellEnd"/>
      <w:r w:rsidRPr="008C67CF">
        <w:rPr>
          <w:rFonts w:ascii="Times New Roman" w:hAnsi="Times New Roman" w:cs="Times New Roman"/>
        </w:rPr>
        <w:t xml:space="preserve">, Варна и </w:t>
      </w:r>
      <w:proofErr w:type="spellStart"/>
      <w:r w:rsidRPr="008C67CF">
        <w:rPr>
          <w:rFonts w:ascii="Times New Roman" w:hAnsi="Times New Roman" w:cs="Times New Roman"/>
        </w:rPr>
        <w:t>Созопол</w:t>
      </w:r>
      <w:proofErr w:type="spellEnd"/>
      <w:r w:rsidRPr="008C67CF">
        <w:rPr>
          <w:rFonts w:ascii="Times New Roman" w:hAnsi="Times New Roman" w:cs="Times New Roman"/>
        </w:rPr>
        <w:t xml:space="preserve">. </w:t>
      </w:r>
      <w:hyperlink r:id="rId1" w:history="1">
        <w:r w:rsidRPr="008C67CF">
          <w:rPr>
            <w:rStyle w:val="Hyperlink"/>
            <w:rFonts w:ascii="Times New Roman" w:hAnsi="Times New Roman" w:cs="Times New Roman"/>
          </w:rPr>
          <w:t>http://ribniresursi.com/</w:t>
        </w:r>
      </w:hyperlink>
      <w:r w:rsidRPr="008C67CF">
        <w:rPr>
          <w:rFonts w:ascii="Times New Roman" w:hAnsi="Times New Roman" w:cs="Times New Roman"/>
        </w:rPr>
        <w:t xml:space="preserve"> .</w:t>
      </w:r>
    </w:p>
  </w:footnote>
  <w:footnote w:id="2">
    <w:p w:rsidR="00075623" w:rsidRPr="00075623" w:rsidRDefault="00075623">
      <w:pPr>
        <w:pStyle w:val="FootnoteText"/>
        <w:rPr>
          <w:rFonts w:ascii="Times New Roman" w:hAnsi="Times New Roman" w:cs="Times New Roman"/>
          <w:lang w:val="bg-BG"/>
          <w:rPrChange w:id="1" w:author="Boryana Vodenicharska" w:date="2020-08-26T16:37:00Z">
            <w:rPr/>
          </w:rPrChange>
        </w:rPr>
      </w:pPr>
      <w:ins w:id="2" w:author="Boryana Vodenicharska" w:date="2020-08-26T16:37:00Z">
        <w:r>
          <w:rPr>
            <w:rStyle w:val="FootnoteReference"/>
          </w:rPr>
          <w:footnoteRef/>
        </w:r>
        <w:r>
          <w:t xml:space="preserve"> </w:t>
        </w:r>
        <w:r>
          <w:rPr>
            <w:rFonts w:ascii="Times New Roman" w:hAnsi="Times New Roman" w:cs="Times New Roman"/>
            <w:lang w:val="bg-BG"/>
          </w:rPr>
          <w:t>Периодът о</w:t>
        </w:r>
      </w:ins>
      <w:ins w:id="3" w:author="Boryana Vodenicharska" w:date="2020-08-26T16:39:00Z">
        <w:r>
          <w:rPr>
            <w:rFonts w:ascii="Times New Roman" w:hAnsi="Times New Roman" w:cs="Times New Roman"/>
            <w:lang w:val="bg-BG"/>
          </w:rPr>
          <w:t>т</w:t>
        </w:r>
      </w:ins>
      <w:ins w:id="4" w:author="Boryana Vodenicharska" w:date="2020-08-26T16:37:00Z">
        <w:r>
          <w:rPr>
            <w:rFonts w:ascii="Times New Roman" w:hAnsi="Times New Roman" w:cs="Times New Roman"/>
            <w:lang w:val="bg-BG"/>
          </w:rPr>
          <w:t xml:space="preserve"> подписване на административния договор за предоставяне на БФП до подаване на окончателно/единствено искане за плащане по договора</w:t>
        </w:r>
      </w:ins>
      <w:ins w:id="5" w:author="Boryana Vodenicharska" w:date="2020-08-26T16:39:00Z">
        <w:r>
          <w:rPr>
            <w:rFonts w:ascii="Times New Roman" w:hAnsi="Times New Roman" w:cs="Times New Roman"/>
            <w:lang w:val="bg-BG"/>
          </w:rPr>
          <w:t>.</w:t>
        </w:r>
      </w:ins>
    </w:p>
  </w:footnote>
  <w:footnote w:id="3">
    <w:p w:rsidR="00AA56B3" w:rsidRPr="008C67CF" w:rsidRDefault="00AA56B3" w:rsidP="00AA56B3">
      <w:pPr>
        <w:pStyle w:val="FootnoteText"/>
        <w:rPr>
          <w:rFonts w:ascii="Times New Roman" w:hAnsi="Times New Roman" w:cs="Times New Roman"/>
          <w:lang w:val="bg-BG"/>
        </w:rPr>
      </w:pPr>
      <w:r w:rsidRPr="008C67CF">
        <w:rPr>
          <w:rStyle w:val="FootnoteReference"/>
          <w:rFonts w:ascii="Times New Roman" w:hAnsi="Times New Roman" w:cs="Times New Roman"/>
        </w:rPr>
        <w:footnoteRef/>
      </w:r>
      <w:r w:rsidRPr="008C67CF">
        <w:rPr>
          <w:rFonts w:ascii="Times New Roman" w:hAnsi="Times New Roman" w:cs="Times New Roman"/>
        </w:rPr>
        <w:t xml:space="preserve"> </w:t>
      </w:r>
      <w:proofErr w:type="spellStart"/>
      <w:r w:rsidRPr="008C67CF">
        <w:rPr>
          <w:rFonts w:ascii="Times New Roman" w:hAnsi="Times New Roman" w:cs="Times New Roman"/>
        </w:rPr>
        <w:t>Закон</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за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мерките</w:t>
      </w:r>
      <w:proofErr w:type="spellEnd"/>
      <w:r w:rsidRPr="008C67CF">
        <w:rPr>
          <w:rFonts w:ascii="Times New Roman" w:hAnsi="Times New Roman" w:cs="Times New Roman"/>
        </w:rPr>
        <w:t xml:space="preserve"> и </w:t>
      </w:r>
      <w:proofErr w:type="spellStart"/>
      <w:r w:rsidRPr="008C67CF">
        <w:rPr>
          <w:rFonts w:ascii="Times New Roman" w:hAnsi="Times New Roman" w:cs="Times New Roman"/>
        </w:rPr>
        <w:t>действията</w:t>
      </w:r>
      <w:proofErr w:type="spellEnd"/>
      <w:r w:rsidRPr="008C67CF">
        <w:rPr>
          <w:rFonts w:ascii="Times New Roman" w:hAnsi="Times New Roman" w:cs="Times New Roman"/>
        </w:rPr>
        <w:t xml:space="preserve"> по </w:t>
      </w:r>
      <w:proofErr w:type="spellStart"/>
      <w:r w:rsidRPr="008C67CF">
        <w:rPr>
          <w:rFonts w:ascii="Times New Roman" w:hAnsi="Times New Roman" w:cs="Times New Roman"/>
        </w:rPr>
        <w:t>време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извънредното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положение</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обявено</w:t>
      </w:r>
      <w:proofErr w:type="spellEnd"/>
      <w:r w:rsidRPr="008C67CF">
        <w:rPr>
          <w:rFonts w:ascii="Times New Roman" w:hAnsi="Times New Roman" w:cs="Times New Roman"/>
        </w:rPr>
        <w:t xml:space="preserve"> с </w:t>
      </w:r>
      <w:proofErr w:type="spellStart"/>
      <w:r w:rsidRPr="008C67CF">
        <w:rPr>
          <w:rFonts w:ascii="Times New Roman" w:hAnsi="Times New Roman" w:cs="Times New Roman"/>
        </w:rPr>
        <w:t>решение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Народното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събрание</w:t>
      </w:r>
      <w:proofErr w:type="spellEnd"/>
      <w:r w:rsidRPr="008C67CF">
        <w:rPr>
          <w:rFonts w:ascii="Times New Roman" w:hAnsi="Times New Roman" w:cs="Times New Roman"/>
        </w:rPr>
        <w:t xml:space="preserve"> от 13 </w:t>
      </w:r>
      <w:proofErr w:type="spellStart"/>
      <w:r w:rsidRPr="008C67CF">
        <w:rPr>
          <w:rFonts w:ascii="Times New Roman" w:hAnsi="Times New Roman" w:cs="Times New Roman"/>
        </w:rPr>
        <w:t>март</w:t>
      </w:r>
      <w:proofErr w:type="spellEnd"/>
      <w:r w:rsidRPr="008C67CF">
        <w:rPr>
          <w:rFonts w:ascii="Times New Roman" w:hAnsi="Times New Roman" w:cs="Times New Roman"/>
        </w:rPr>
        <w:t xml:space="preserve"> 2020 г. </w:t>
      </w:r>
      <w:r w:rsidRPr="008C67CF">
        <w:rPr>
          <w:rFonts w:ascii="Times New Roman" w:hAnsi="Times New Roman" w:cs="Times New Roman"/>
          <w:lang w:val="bg-BG"/>
        </w:rPr>
        <w:t>и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w:t>
      </w:r>
      <w:r w:rsidR="002A24A0" w:rsidRPr="008C67CF">
        <w:rPr>
          <w:rFonts w:ascii="Times New Roman" w:hAnsi="Times New Roman" w:cs="Times New Roman"/>
          <w:strike/>
          <w:lang w:val="bg-BG"/>
        </w:rPr>
        <w:t xml:space="preserve"> </w:t>
      </w:r>
      <w:r w:rsidR="002A24A0" w:rsidRPr="008C67CF">
        <w:rPr>
          <w:rFonts w:ascii="Times New Roman" w:hAnsi="Times New Roman" w:cs="Times New Roman"/>
          <w:lang w:val="bg-BG"/>
        </w:rPr>
        <w:t xml:space="preserve"> </w:t>
      </w:r>
      <w:r w:rsidR="003A5115" w:rsidRPr="008C67CF">
        <w:rPr>
          <w:rFonts w:ascii="Times New Roman" w:hAnsi="Times New Roman" w:cs="Times New Roman"/>
          <w:lang w:val="bg-BG"/>
        </w:rPr>
        <w:t xml:space="preserve">публикуван </w:t>
      </w:r>
      <w:r w:rsidRPr="008C67CF">
        <w:rPr>
          <w:rFonts w:ascii="Times New Roman" w:hAnsi="Times New Roman" w:cs="Times New Roman"/>
          <w:lang w:val="bg-BG"/>
        </w:rPr>
        <w:t xml:space="preserve"> на 24.04.2020 г. в </w:t>
      </w:r>
      <w:r w:rsidR="002A24A0" w:rsidRPr="008C67CF">
        <w:rPr>
          <w:rFonts w:ascii="Times New Roman" w:hAnsi="Times New Roman" w:cs="Times New Roman"/>
          <w:lang w:val="bg-BG"/>
        </w:rPr>
        <w:t>О</w:t>
      </w:r>
      <w:r w:rsidRPr="008C67CF">
        <w:rPr>
          <w:rFonts w:ascii="Times New Roman" w:hAnsi="Times New Roman" w:cs="Times New Roman"/>
          <w:lang w:val="bg-BG"/>
        </w:rPr>
        <w:t>фициалния вестник на Европейския съюз</w:t>
      </w:r>
    </w:p>
  </w:footnote>
  <w:footnote w:id="4">
    <w:p w:rsidR="00245473" w:rsidRPr="008C67CF" w:rsidRDefault="00245473">
      <w:pPr>
        <w:pStyle w:val="FootnoteText"/>
        <w:rPr>
          <w:rFonts w:ascii="Times New Roman" w:hAnsi="Times New Roman" w:cs="Times New Roman"/>
          <w:strike/>
          <w:lang w:val="bg-BG"/>
        </w:rPr>
      </w:pPr>
      <w:r w:rsidRPr="008C67CF">
        <w:rPr>
          <w:rStyle w:val="FootnoteReference"/>
          <w:rFonts w:ascii="Times New Roman" w:hAnsi="Times New Roman" w:cs="Times New Roman"/>
        </w:rPr>
        <w:footnoteRef/>
      </w:r>
      <w:r w:rsidRPr="008C67CF">
        <w:rPr>
          <w:rFonts w:ascii="Times New Roman" w:hAnsi="Times New Roman" w:cs="Times New Roman"/>
        </w:rPr>
        <w:t xml:space="preserve"> </w:t>
      </w:r>
      <w:proofErr w:type="spellStart"/>
      <w:r w:rsidRPr="008C67CF">
        <w:rPr>
          <w:rFonts w:ascii="Times New Roman" w:hAnsi="Times New Roman" w:cs="Times New Roman"/>
        </w:rPr>
        <w:t>Закон</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за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рибарството</w:t>
      </w:r>
      <w:proofErr w:type="spellEnd"/>
      <w:r w:rsidRPr="008C67CF">
        <w:rPr>
          <w:rFonts w:ascii="Times New Roman" w:hAnsi="Times New Roman" w:cs="Times New Roman"/>
        </w:rPr>
        <w:t xml:space="preserve"> и аквакултурите, </w:t>
      </w:r>
    </w:p>
  </w:footnote>
  <w:footnote w:id="5">
    <w:p w:rsidR="00AA56B3" w:rsidRPr="008C67CF" w:rsidRDefault="00AA56B3">
      <w:pPr>
        <w:pStyle w:val="FootnoteText"/>
        <w:rPr>
          <w:rFonts w:ascii="Times New Roman" w:hAnsi="Times New Roman" w:cs="Times New Roman"/>
          <w:lang w:val="bg-BG"/>
        </w:rPr>
      </w:pPr>
      <w:r w:rsidRPr="008C67CF">
        <w:rPr>
          <w:rStyle w:val="FootnoteReference"/>
          <w:rFonts w:ascii="Times New Roman" w:hAnsi="Times New Roman" w:cs="Times New Roman"/>
        </w:rPr>
        <w:footnoteRef/>
      </w:r>
      <w:r w:rsidRPr="008C67CF">
        <w:rPr>
          <w:rFonts w:ascii="Times New Roman" w:hAnsi="Times New Roman" w:cs="Times New Roman"/>
        </w:rPr>
        <w:t xml:space="preserve"> </w:t>
      </w:r>
      <w:proofErr w:type="spellStart"/>
      <w:r w:rsidRPr="008C67CF">
        <w:rPr>
          <w:rFonts w:ascii="Times New Roman" w:hAnsi="Times New Roman" w:cs="Times New Roman"/>
        </w:rPr>
        <w:t>Закон</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за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мерките</w:t>
      </w:r>
      <w:proofErr w:type="spellEnd"/>
      <w:r w:rsidRPr="008C67CF">
        <w:rPr>
          <w:rFonts w:ascii="Times New Roman" w:hAnsi="Times New Roman" w:cs="Times New Roman"/>
        </w:rPr>
        <w:t xml:space="preserve"> и </w:t>
      </w:r>
      <w:proofErr w:type="spellStart"/>
      <w:r w:rsidRPr="008C67CF">
        <w:rPr>
          <w:rFonts w:ascii="Times New Roman" w:hAnsi="Times New Roman" w:cs="Times New Roman"/>
        </w:rPr>
        <w:t>действията</w:t>
      </w:r>
      <w:proofErr w:type="spellEnd"/>
      <w:r w:rsidRPr="008C67CF">
        <w:rPr>
          <w:rFonts w:ascii="Times New Roman" w:hAnsi="Times New Roman" w:cs="Times New Roman"/>
        </w:rPr>
        <w:t xml:space="preserve"> по </w:t>
      </w:r>
      <w:proofErr w:type="spellStart"/>
      <w:r w:rsidRPr="008C67CF">
        <w:rPr>
          <w:rFonts w:ascii="Times New Roman" w:hAnsi="Times New Roman" w:cs="Times New Roman"/>
        </w:rPr>
        <w:t>време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извънредното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положение</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обявено</w:t>
      </w:r>
      <w:proofErr w:type="spellEnd"/>
      <w:r w:rsidRPr="008C67CF">
        <w:rPr>
          <w:rFonts w:ascii="Times New Roman" w:hAnsi="Times New Roman" w:cs="Times New Roman"/>
        </w:rPr>
        <w:t xml:space="preserve"> с </w:t>
      </w:r>
      <w:proofErr w:type="spellStart"/>
      <w:r w:rsidRPr="008C67CF">
        <w:rPr>
          <w:rFonts w:ascii="Times New Roman" w:hAnsi="Times New Roman" w:cs="Times New Roman"/>
        </w:rPr>
        <w:t>решение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Народното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събрание</w:t>
      </w:r>
      <w:proofErr w:type="spellEnd"/>
      <w:r w:rsidRPr="008C67CF">
        <w:rPr>
          <w:rFonts w:ascii="Times New Roman" w:hAnsi="Times New Roman" w:cs="Times New Roman"/>
        </w:rPr>
        <w:t xml:space="preserve"> от 13 </w:t>
      </w:r>
      <w:proofErr w:type="spellStart"/>
      <w:r w:rsidRPr="008C67CF">
        <w:rPr>
          <w:rFonts w:ascii="Times New Roman" w:hAnsi="Times New Roman" w:cs="Times New Roman"/>
        </w:rPr>
        <w:t>март</w:t>
      </w:r>
      <w:proofErr w:type="spellEnd"/>
      <w:r w:rsidRPr="008C67CF">
        <w:rPr>
          <w:rFonts w:ascii="Times New Roman" w:hAnsi="Times New Roman" w:cs="Times New Roman"/>
        </w:rPr>
        <w:t xml:space="preserve"> 2020 г. </w:t>
      </w:r>
      <w:r w:rsidRPr="008C67CF">
        <w:rPr>
          <w:rFonts w:ascii="Times New Roman" w:hAnsi="Times New Roman" w:cs="Times New Roman"/>
          <w:lang w:val="bg-BG"/>
        </w:rPr>
        <w:t xml:space="preserve">и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 </w:t>
      </w:r>
      <w:r w:rsidR="003A5115" w:rsidRPr="008C67CF">
        <w:rPr>
          <w:rFonts w:ascii="Times New Roman" w:hAnsi="Times New Roman" w:cs="Times New Roman"/>
          <w:lang w:val="bg-BG"/>
        </w:rPr>
        <w:t>публикуван</w:t>
      </w:r>
      <w:r w:rsidRPr="008C67CF">
        <w:rPr>
          <w:rFonts w:ascii="Times New Roman" w:hAnsi="Times New Roman" w:cs="Times New Roman"/>
          <w:lang w:val="bg-BG"/>
        </w:rPr>
        <w:t xml:space="preserve"> на 24.04.2020 г. в </w:t>
      </w:r>
      <w:r w:rsidR="002A24A0" w:rsidRPr="008C67CF">
        <w:rPr>
          <w:rFonts w:ascii="Times New Roman" w:hAnsi="Times New Roman" w:cs="Times New Roman"/>
          <w:lang w:val="bg-BG"/>
        </w:rPr>
        <w:t>О</w:t>
      </w:r>
      <w:r w:rsidRPr="008C67CF">
        <w:rPr>
          <w:rFonts w:ascii="Times New Roman" w:hAnsi="Times New Roman" w:cs="Times New Roman"/>
          <w:lang w:val="bg-BG"/>
        </w:rPr>
        <w:t>фициалния вестник на Европейския съюз</w:t>
      </w:r>
    </w:p>
  </w:footnote>
  <w:footnote w:id="6">
    <w:p w:rsidR="00075623" w:rsidRPr="00075623" w:rsidRDefault="00075623">
      <w:pPr>
        <w:pStyle w:val="FootnoteText"/>
        <w:rPr>
          <w:rFonts w:ascii="Times New Roman" w:hAnsi="Times New Roman" w:cs="Times New Roman"/>
          <w:lang w:val="bg-BG"/>
          <w:rPrChange w:id="31" w:author="Boryana Vodenicharska" w:date="2020-08-26T16:40:00Z">
            <w:rPr/>
          </w:rPrChange>
        </w:rPr>
      </w:pPr>
      <w:ins w:id="32" w:author="Boryana Vodenicharska" w:date="2020-08-26T16:40:00Z">
        <w:r>
          <w:rPr>
            <w:rStyle w:val="FootnoteReference"/>
          </w:rPr>
          <w:footnoteRef/>
        </w:r>
        <w:r>
          <w:t xml:space="preserve"> </w:t>
        </w:r>
        <w:r>
          <w:rPr>
            <w:rFonts w:ascii="Times New Roman" w:hAnsi="Times New Roman" w:cs="Times New Roman"/>
            <w:lang w:val="bg-BG"/>
          </w:rPr>
          <w:t>Периодът от подписване на административния договор за предоставяне на БФП до подаване на окончателно/единствено искане за плащане по договора.</w:t>
        </w:r>
      </w:ins>
    </w:p>
  </w:footnote>
  <w:footnote w:id="7">
    <w:p w:rsidR="00AC1B20" w:rsidRPr="008C67CF" w:rsidRDefault="00AC1B20" w:rsidP="00AC1B20">
      <w:pPr>
        <w:pStyle w:val="FootnoteText"/>
        <w:rPr>
          <w:rFonts w:ascii="Times New Roman" w:hAnsi="Times New Roman" w:cs="Times New Roman"/>
          <w:lang w:val="bg-BG"/>
        </w:rPr>
      </w:pPr>
      <w:r w:rsidRPr="008C67CF">
        <w:rPr>
          <w:rStyle w:val="FootnoteReference"/>
          <w:rFonts w:ascii="Times New Roman" w:hAnsi="Times New Roman" w:cs="Times New Roman"/>
        </w:rPr>
        <w:footnoteRef/>
      </w:r>
      <w:r w:rsidRPr="008C67CF">
        <w:rPr>
          <w:rFonts w:ascii="Times New Roman" w:hAnsi="Times New Roman" w:cs="Times New Roman"/>
        </w:rPr>
        <w:t xml:space="preserve"> </w:t>
      </w:r>
      <w:proofErr w:type="spellStart"/>
      <w:r w:rsidRPr="008C67CF">
        <w:rPr>
          <w:rFonts w:ascii="Times New Roman" w:hAnsi="Times New Roman" w:cs="Times New Roman"/>
        </w:rPr>
        <w:t>Закон</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за</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мерките</w:t>
      </w:r>
      <w:proofErr w:type="spellEnd"/>
      <w:r w:rsidRPr="008C67CF">
        <w:rPr>
          <w:rFonts w:ascii="Times New Roman" w:hAnsi="Times New Roman" w:cs="Times New Roman"/>
        </w:rPr>
        <w:t xml:space="preserve"> и </w:t>
      </w:r>
      <w:proofErr w:type="spellStart"/>
      <w:r w:rsidRPr="008C67CF">
        <w:rPr>
          <w:rFonts w:ascii="Times New Roman" w:hAnsi="Times New Roman" w:cs="Times New Roman"/>
        </w:rPr>
        <w:t>действията</w:t>
      </w:r>
      <w:proofErr w:type="spellEnd"/>
      <w:r w:rsidRPr="008C67CF">
        <w:rPr>
          <w:rFonts w:ascii="Times New Roman" w:hAnsi="Times New Roman" w:cs="Times New Roman"/>
        </w:rPr>
        <w:t xml:space="preserve"> по </w:t>
      </w:r>
      <w:proofErr w:type="spellStart"/>
      <w:r w:rsidRPr="008C67CF">
        <w:rPr>
          <w:rFonts w:ascii="Times New Roman" w:hAnsi="Times New Roman" w:cs="Times New Roman"/>
        </w:rPr>
        <w:t>време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извънредното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положение</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обявено</w:t>
      </w:r>
      <w:proofErr w:type="spellEnd"/>
      <w:r w:rsidRPr="008C67CF">
        <w:rPr>
          <w:rFonts w:ascii="Times New Roman" w:hAnsi="Times New Roman" w:cs="Times New Roman"/>
        </w:rPr>
        <w:t xml:space="preserve"> с </w:t>
      </w:r>
      <w:proofErr w:type="spellStart"/>
      <w:r w:rsidRPr="008C67CF">
        <w:rPr>
          <w:rFonts w:ascii="Times New Roman" w:hAnsi="Times New Roman" w:cs="Times New Roman"/>
        </w:rPr>
        <w:t>решение</w:t>
      </w:r>
      <w:proofErr w:type="spellEnd"/>
      <w:r w:rsidRPr="008C67CF">
        <w:rPr>
          <w:rFonts w:ascii="Times New Roman" w:hAnsi="Times New Roman" w:cs="Times New Roman"/>
        </w:rPr>
        <w:t xml:space="preserve"> на </w:t>
      </w:r>
      <w:proofErr w:type="spellStart"/>
      <w:r w:rsidRPr="008C67CF">
        <w:rPr>
          <w:rFonts w:ascii="Times New Roman" w:hAnsi="Times New Roman" w:cs="Times New Roman"/>
        </w:rPr>
        <w:t>Народното</w:t>
      </w:r>
      <w:proofErr w:type="spellEnd"/>
      <w:r w:rsidRPr="008C67CF">
        <w:rPr>
          <w:rFonts w:ascii="Times New Roman" w:hAnsi="Times New Roman" w:cs="Times New Roman"/>
        </w:rPr>
        <w:t xml:space="preserve"> </w:t>
      </w:r>
      <w:proofErr w:type="spellStart"/>
      <w:r w:rsidRPr="008C67CF">
        <w:rPr>
          <w:rFonts w:ascii="Times New Roman" w:hAnsi="Times New Roman" w:cs="Times New Roman"/>
        </w:rPr>
        <w:t>събрание</w:t>
      </w:r>
      <w:proofErr w:type="spellEnd"/>
      <w:r w:rsidRPr="008C67CF">
        <w:rPr>
          <w:rFonts w:ascii="Times New Roman" w:hAnsi="Times New Roman" w:cs="Times New Roman"/>
        </w:rPr>
        <w:t xml:space="preserve"> от 13 </w:t>
      </w:r>
      <w:proofErr w:type="spellStart"/>
      <w:r w:rsidRPr="008C67CF">
        <w:rPr>
          <w:rFonts w:ascii="Times New Roman" w:hAnsi="Times New Roman" w:cs="Times New Roman"/>
        </w:rPr>
        <w:t>март</w:t>
      </w:r>
      <w:proofErr w:type="spellEnd"/>
      <w:r w:rsidRPr="008C67CF">
        <w:rPr>
          <w:rFonts w:ascii="Times New Roman" w:hAnsi="Times New Roman" w:cs="Times New Roman"/>
        </w:rPr>
        <w:t xml:space="preserve"> 2020 г. </w:t>
      </w:r>
      <w:r w:rsidRPr="008C67CF">
        <w:rPr>
          <w:rFonts w:ascii="Times New Roman" w:hAnsi="Times New Roman" w:cs="Times New Roman"/>
          <w:lang w:val="bg-BG"/>
        </w:rPr>
        <w:t xml:space="preserve">и РЕГЛАМЕНТ (ЕС) 2020/560 НА ЕВРОПЕЙСКИЯ ПАРЛАМЕНТ И НА СЪВЕТА от 23 април 2020 година за изменение на регламенти (ЕС) № 508/2014 и (ЕС) № 1379/2013 по отношение на специални мерки за смекчаване на въздействието на избухването на COVID-19 върху сектора на рибарството и аквакултурите, </w:t>
      </w:r>
      <w:r w:rsidR="003A5115" w:rsidRPr="008C67CF">
        <w:rPr>
          <w:rFonts w:ascii="Times New Roman" w:hAnsi="Times New Roman" w:cs="Times New Roman"/>
          <w:lang w:val="bg-BG"/>
        </w:rPr>
        <w:t xml:space="preserve">публикуван </w:t>
      </w:r>
      <w:r w:rsidRPr="008C67CF">
        <w:rPr>
          <w:rFonts w:ascii="Times New Roman" w:hAnsi="Times New Roman" w:cs="Times New Roman"/>
          <w:lang w:val="bg-BG"/>
        </w:rPr>
        <w:t xml:space="preserve">на 24.04.2020 г. в </w:t>
      </w:r>
      <w:r w:rsidR="002A24A0" w:rsidRPr="008C67CF">
        <w:rPr>
          <w:rFonts w:ascii="Times New Roman" w:hAnsi="Times New Roman" w:cs="Times New Roman"/>
          <w:lang w:val="bg-BG"/>
        </w:rPr>
        <w:t>О</w:t>
      </w:r>
      <w:r w:rsidRPr="008C67CF">
        <w:rPr>
          <w:rFonts w:ascii="Times New Roman" w:hAnsi="Times New Roman" w:cs="Times New Roman"/>
          <w:lang w:val="bg-BG"/>
        </w:rPr>
        <w:t>фициалния вестник на Европейския съюз</w:t>
      </w:r>
    </w:p>
  </w:footnote>
  <w:footnote w:id="8">
    <w:p w:rsidR="00075623" w:rsidRPr="00075623" w:rsidRDefault="00075623">
      <w:pPr>
        <w:pStyle w:val="FootnoteText"/>
        <w:rPr>
          <w:rFonts w:ascii="Times New Roman" w:hAnsi="Times New Roman" w:cs="Times New Roman"/>
          <w:lang w:val="bg-BG"/>
          <w:rPrChange w:id="58" w:author="Boryana Vodenicharska" w:date="2020-08-26T16:41:00Z">
            <w:rPr/>
          </w:rPrChange>
        </w:rPr>
      </w:pPr>
      <w:ins w:id="59" w:author="Boryana Vodenicharska" w:date="2020-08-26T16:41:00Z">
        <w:r>
          <w:rPr>
            <w:rStyle w:val="FootnoteReference"/>
          </w:rPr>
          <w:footnoteRef/>
        </w:r>
        <w:r>
          <w:t xml:space="preserve"> </w:t>
        </w:r>
        <w:r>
          <w:rPr>
            <w:rFonts w:ascii="Times New Roman" w:hAnsi="Times New Roman" w:cs="Times New Roman"/>
            <w:lang w:val="bg-BG"/>
          </w:rPr>
          <w:t>Периодът от подписване на административния договор за предоставяне на БФП до подаване на окончателно/единствено искане за плащане по договора.</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ryana Vodenicharska">
    <w15:presenceInfo w15:providerId="None" w15:userId="Boryana Vodenichar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F084A"/>
    <w:rsid w:val="000034AD"/>
    <w:rsid w:val="0002010D"/>
    <w:rsid w:val="00026F38"/>
    <w:rsid w:val="00027EA5"/>
    <w:rsid w:val="00034BBB"/>
    <w:rsid w:val="00075623"/>
    <w:rsid w:val="000948FF"/>
    <w:rsid w:val="0009561C"/>
    <w:rsid w:val="00150B88"/>
    <w:rsid w:val="00152928"/>
    <w:rsid w:val="00186A22"/>
    <w:rsid w:val="001C6E8B"/>
    <w:rsid w:val="001D2CD6"/>
    <w:rsid w:val="001F4006"/>
    <w:rsid w:val="00211E51"/>
    <w:rsid w:val="00215E2E"/>
    <w:rsid w:val="00222E00"/>
    <w:rsid w:val="00240F27"/>
    <w:rsid w:val="00245473"/>
    <w:rsid w:val="002A24A0"/>
    <w:rsid w:val="002A6554"/>
    <w:rsid w:val="002B08A7"/>
    <w:rsid w:val="002C1132"/>
    <w:rsid w:val="003009F5"/>
    <w:rsid w:val="00335283"/>
    <w:rsid w:val="00337F17"/>
    <w:rsid w:val="003A0A68"/>
    <w:rsid w:val="003A5115"/>
    <w:rsid w:val="003C569A"/>
    <w:rsid w:val="004427E1"/>
    <w:rsid w:val="00454391"/>
    <w:rsid w:val="00467707"/>
    <w:rsid w:val="004A531B"/>
    <w:rsid w:val="004A783A"/>
    <w:rsid w:val="005160EE"/>
    <w:rsid w:val="00542277"/>
    <w:rsid w:val="00544E97"/>
    <w:rsid w:val="00554E43"/>
    <w:rsid w:val="00564AC7"/>
    <w:rsid w:val="00581EAB"/>
    <w:rsid w:val="00593A67"/>
    <w:rsid w:val="005C6958"/>
    <w:rsid w:val="005E3C34"/>
    <w:rsid w:val="005F3C43"/>
    <w:rsid w:val="005F5B50"/>
    <w:rsid w:val="00600093"/>
    <w:rsid w:val="00605F54"/>
    <w:rsid w:val="006105A3"/>
    <w:rsid w:val="0063096B"/>
    <w:rsid w:val="00672B49"/>
    <w:rsid w:val="00693613"/>
    <w:rsid w:val="00693702"/>
    <w:rsid w:val="006C2BFB"/>
    <w:rsid w:val="006C39D9"/>
    <w:rsid w:val="006D1B3C"/>
    <w:rsid w:val="006E68E5"/>
    <w:rsid w:val="007032B6"/>
    <w:rsid w:val="007576F5"/>
    <w:rsid w:val="007954AA"/>
    <w:rsid w:val="007D022E"/>
    <w:rsid w:val="007E0858"/>
    <w:rsid w:val="00803F44"/>
    <w:rsid w:val="008241F6"/>
    <w:rsid w:val="00861856"/>
    <w:rsid w:val="00866049"/>
    <w:rsid w:val="008729B2"/>
    <w:rsid w:val="008C67CF"/>
    <w:rsid w:val="008F1DF7"/>
    <w:rsid w:val="00904758"/>
    <w:rsid w:val="00926F35"/>
    <w:rsid w:val="009B641E"/>
    <w:rsid w:val="009C21B2"/>
    <w:rsid w:val="009F520B"/>
    <w:rsid w:val="00A02941"/>
    <w:rsid w:val="00A03D72"/>
    <w:rsid w:val="00A23030"/>
    <w:rsid w:val="00A2599D"/>
    <w:rsid w:val="00A70C3E"/>
    <w:rsid w:val="00A72E80"/>
    <w:rsid w:val="00A76E02"/>
    <w:rsid w:val="00AA0652"/>
    <w:rsid w:val="00AA22F7"/>
    <w:rsid w:val="00AA56B3"/>
    <w:rsid w:val="00AC1B20"/>
    <w:rsid w:val="00AC66B9"/>
    <w:rsid w:val="00AD0839"/>
    <w:rsid w:val="00AE25A3"/>
    <w:rsid w:val="00AF084A"/>
    <w:rsid w:val="00AF26D6"/>
    <w:rsid w:val="00B40EB4"/>
    <w:rsid w:val="00B66CE2"/>
    <w:rsid w:val="00BB6864"/>
    <w:rsid w:val="00BB7C21"/>
    <w:rsid w:val="00BF056F"/>
    <w:rsid w:val="00C43181"/>
    <w:rsid w:val="00C4577E"/>
    <w:rsid w:val="00C50D1C"/>
    <w:rsid w:val="00C9444C"/>
    <w:rsid w:val="00CC03AC"/>
    <w:rsid w:val="00CC3A2D"/>
    <w:rsid w:val="00CE1E11"/>
    <w:rsid w:val="00CF7C94"/>
    <w:rsid w:val="00D078A7"/>
    <w:rsid w:val="00D2604D"/>
    <w:rsid w:val="00D855CF"/>
    <w:rsid w:val="00D93144"/>
    <w:rsid w:val="00DB7790"/>
    <w:rsid w:val="00DD0EC3"/>
    <w:rsid w:val="00DD6D18"/>
    <w:rsid w:val="00DE57D6"/>
    <w:rsid w:val="00DF1BF7"/>
    <w:rsid w:val="00DF2ABA"/>
    <w:rsid w:val="00E22061"/>
    <w:rsid w:val="00E94E2A"/>
    <w:rsid w:val="00EA672E"/>
    <w:rsid w:val="00EC39CD"/>
    <w:rsid w:val="00ED2285"/>
    <w:rsid w:val="00EE27B3"/>
    <w:rsid w:val="00EF66DA"/>
    <w:rsid w:val="00F12DC4"/>
    <w:rsid w:val="00F30398"/>
    <w:rsid w:val="00F74415"/>
    <w:rsid w:val="00F829F4"/>
    <w:rsid w:val="00FA3B29"/>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115"/>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semiHidden/>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basedOn w:val="DefaultParagraphFont"/>
    <w:uiPriority w:val="99"/>
    <w:semiHidden/>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ribniresurs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0B272-BD32-4A00-A41D-6AC21D8FB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2160</Words>
  <Characters>12318</Characters>
  <Application>Microsoft Office Word</Application>
  <DocSecurity>0</DocSecurity>
  <Lines>102</Lines>
  <Paragraphs>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29</cp:revision>
  <dcterms:created xsi:type="dcterms:W3CDTF">2020-05-25T09:40:00Z</dcterms:created>
  <dcterms:modified xsi:type="dcterms:W3CDTF">2020-08-27T08:36:00Z</dcterms:modified>
</cp:coreProperties>
</file>