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6B926" w14:textId="77777777" w:rsidR="00BB5780" w:rsidRPr="00A650CA" w:rsidRDefault="00BB5780" w:rsidP="00A43A7C">
      <w:pPr>
        <w:tabs>
          <w:tab w:val="left" w:pos="2265"/>
          <w:tab w:val="left" w:pos="7305"/>
        </w:tabs>
        <w:spacing w:before="120" w:after="0"/>
        <w:ind w:right="-7"/>
        <w:jc w:val="both"/>
        <w:rPr>
          <w:rFonts w:ascii="Times New Roman" w:eastAsia="Times New Roman" w:hAnsi="Times New Roman" w:cs="Times New Roman"/>
          <w:sz w:val="24"/>
          <w:szCs w:val="24"/>
        </w:rPr>
      </w:pPr>
      <w:r w:rsidRPr="00A650CA">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4AAC5B95" wp14:editId="51423D58">
            <wp:simplePos x="0" y="0"/>
            <wp:positionH relativeFrom="column">
              <wp:posOffset>304800</wp:posOffset>
            </wp:positionH>
            <wp:positionV relativeFrom="paragraph">
              <wp:posOffset>0</wp:posOffset>
            </wp:positionV>
            <wp:extent cx="1143000"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14:sizeRelH relativeFrom="page">
              <wp14:pctWidth>0</wp14:pctWidth>
            </wp14:sizeRelH>
            <wp14:sizeRelV relativeFrom="page">
              <wp14:pctHeight>0</wp14:pctHeight>
            </wp14:sizeRelV>
          </wp:anchor>
        </w:drawing>
      </w:r>
      <w:r w:rsidRPr="00A650CA">
        <w:rPr>
          <w:rFonts w:ascii="Times New Roman" w:eastAsia="Times New Roman" w:hAnsi="Times New Roman" w:cs="Times New Roman"/>
          <w:sz w:val="24"/>
          <w:szCs w:val="24"/>
        </w:rPr>
        <w:t xml:space="preserve">                                           </w:t>
      </w:r>
      <w:r w:rsidR="00AA1A89">
        <w:rPr>
          <w:rFonts w:ascii="Times New Roman" w:eastAsia="Times New Roman" w:hAnsi="Times New Roman" w:cs="Times New Roman"/>
          <w:sz w:val="24"/>
          <w:szCs w:val="24"/>
        </w:rPr>
        <w:t xml:space="preserve">                       </w:t>
      </w:r>
      <w:r w:rsidRPr="00A650CA">
        <w:rPr>
          <w:rFonts w:ascii="Times New Roman" w:eastAsia="Times New Roman" w:hAnsi="Times New Roman" w:cs="Times New Roman"/>
          <w:sz w:val="24"/>
          <w:szCs w:val="24"/>
        </w:rPr>
        <w:t xml:space="preserve">  </w:t>
      </w:r>
      <w:r w:rsidRPr="00A650CA">
        <w:rPr>
          <w:rFonts w:ascii="Times New Roman" w:eastAsia="Times New Roman" w:hAnsi="Times New Roman" w:cs="Times New Roman"/>
          <w:noProof/>
          <w:sz w:val="24"/>
          <w:szCs w:val="24"/>
          <w:lang w:eastAsia="bg-BG"/>
        </w:rPr>
        <w:drawing>
          <wp:inline distT="0" distB="0" distL="0" distR="0" wp14:anchorId="7538271E" wp14:editId="0641950D">
            <wp:extent cx="1104596" cy="783121"/>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1025" cy="780589"/>
                    </a:xfrm>
                    <a:prstGeom prst="rect">
                      <a:avLst/>
                    </a:prstGeom>
                    <a:noFill/>
                    <a:ln>
                      <a:noFill/>
                    </a:ln>
                  </pic:spPr>
                </pic:pic>
              </a:graphicData>
            </a:graphic>
          </wp:inline>
        </w:drawing>
      </w:r>
      <w:r w:rsidRPr="00A650CA">
        <w:rPr>
          <w:rFonts w:ascii="Times New Roman" w:eastAsia="Times New Roman" w:hAnsi="Times New Roman" w:cs="Times New Roman"/>
          <w:noProof/>
          <w:sz w:val="24"/>
          <w:szCs w:val="24"/>
          <w:lang w:eastAsia="bg-BG"/>
        </w:rPr>
        <w:tab/>
      </w:r>
      <w:r w:rsidRPr="00A650CA">
        <w:rPr>
          <w:rFonts w:ascii="Times New Roman" w:eastAsia="Times New Roman" w:hAnsi="Times New Roman" w:cs="Times New Roman"/>
          <w:noProof/>
          <w:sz w:val="24"/>
          <w:szCs w:val="24"/>
          <w:lang w:eastAsia="bg-BG"/>
        </w:rPr>
        <w:drawing>
          <wp:inline distT="0" distB="0" distL="0" distR="0" wp14:anchorId="1CFFBD9C" wp14:editId="1A19D1C1">
            <wp:extent cx="1477352" cy="811033"/>
            <wp:effectExtent l="0" t="0" r="889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4787" cy="809625"/>
                    </a:xfrm>
                    <a:prstGeom prst="rect">
                      <a:avLst/>
                    </a:prstGeom>
                    <a:noFill/>
                    <a:ln>
                      <a:noFill/>
                    </a:ln>
                  </pic:spPr>
                </pic:pic>
              </a:graphicData>
            </a:graphic>
          </wp:inline>
        </w:drawing>
      </w:r>
    </w:p>
    <w:p w14:paraId="55D9B3D4" w14:textId="77777777" w:rsidR="005C4E0D" w:rsidRPr="00A650CA" w:rsidRDefault="005C4E0D" w:rsidP="00A43A7C">
      <w:pPr>
        <w:spacing w:before="120" w:after="0"/>
        <w:jc w:val="both"/>
        <w:rPr>
          <w:rFonts w:ascii="Times New Roman" w:hAnsi="Times New Roman" w:cs="Times New Roman"/>
          <w:sz w:val="24"/>
          <w:szCs w:val="24"/>
        </w:rPr>
      </w:pPr>
    </w:p>
    <w:p w14:paraId="1BD4C1BB" w14:textId="450A7AF6" w:rsidR="00A60A6A" w:rsidRPr="00A60A6A" w:rsidRDefault="00A60A6A" w:rsidP="00B063F0">
      <w:pPr>
        <w:jc w:val="right"/>
        <w:rPr>
          <w:rFonts w:ascii="Times New Roman" w:eastAsiaTheme="majorEastAsia" w:hAnsi="Times New Roman" w:cstheme="majorBidi"/>
          <w:bCs/>
          <w:sz w:val="24"/>
          <w:szCs w:val="28"/>
        </w:rPr>
      </w:pPr>
      <w:r w:rsidRPr="00A60A6A">
        <w:rPr>
          <w:rFonts w:ascii="Times New Roman" w:eastAsiaTheme="majorEastAsia" w:hAnsi="Times New Roman" w:cstheme="majorBidi"/>
          <w:bCs/>
          <w:sz w:val="24"/>
          <w:szCs w:val="28"/>
        </w:rPr>
        <w:t xml:space="preserve">Приложение </w:t>
      </w:r>
      <w:r w:rsidR="004741E8">
        <w:rPr>
          <w:rFonts w:ascii="Times New Roman" w:eastAsiaTheme="majorEastAsia" w:hAnsi="Times New Roman" w:cstheme="majorBidi"/>
          <w:bCs/>
          <w:sz w:val="24"/>
          <w:szCs w:val="28"/>
        </w:rPr>
        <w:t xml:space="preserve">№ </w:t>
      </w:r>
      <w:r w:rsidR="005044D9">
        <w:rPr>
          <w:rFonts w:ascii="Times New Roman" w:eastAsiaTheme="majorEastAsia" w:hAnsi="Times New Roman" w:cstheme="majorBidi"/>
          <w:bCs/>
          <w:sz w:val="24"/>
          <w:szCs w:val="28"/>
        </w:rPr>
        <w:t xml:space="preserve">1 </w:t>
      </w:r>
      <w:r w:rsidRPr="00A60A6A">
        <w:rPr>
          <w:rFonts w:ascii="Times New Roman" w:eastAsiaTheme="majorEastAsia" w:hAnsi="Times New Roman" w:cstheme="majorBidi"/>
          <w:bCs/>
          <w:sz w:val="24"/>
          <w:szCs w:val="28"/>
        </w:rPr>
        <w:t xml:space="preserve">към Заповед </w:t>
      </w:r>
      <w:r w:rsidRPr="00A60A6A">
        <w:rPr>
          <w:rFonts w:ascii="Times New Roman" w:eastAsiaTheme="majorEastAsia" w:hAnsi="Times New Roman" w:cs="Times New Roman"/>
          <w:bCs/>
          <w:sz w:val="24"/>
          <w:szCs w:val="28"/>
        </w:rPr>
        <w:t>№</w:t>
      </w:r>
      <w:r w:rsidRPr="00A60A6A">
        <w:rPr>
          <w:rFonts w:ascii="Times New Roman" w:eastAsiaTheme="majorEastAsia" w:hAnsi="Times New Roman" w:cstheme="majorBidi"/>
          <w:bCs/>
          <w:sz w:val="24"/>
          <w:szCs w:val="28"/>
        </w:rPr>
        <w:t xml:space="preserve"> ………………………..</w:t>
      </w:r>
    </w:p>
    <w:p w14:paraId="4C18E41F" w14:textId="77777777" w:rsidR="00A60A6A" w:rsidRPr="00A60A6A" w:rsidRDefault="00A60A6A" w:rsidP="00B063F0">
      <w:pPr>
        <w:jc w:val="center"/>
        <w:rPr>
          <w:rFonts w:ascii="Times New Roman" w:eastAsiaTheme="majorEastAsia" w:hAnsi="Times New Roman" w:cstheme="majorBidi"/>
          <w:b/>
          <w:bCs/>
          <w:sz w:val="24"/>
          <w:szCs w:val="24"/>
        </w:rPr>
      </w:pPr>
    </w:p>
    <w:p w14:paraId="71F45426" w14:textId="77777777" w:rsidR="00A60A6A" w:rsidRPr="00F43DD7"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МИНИСТЕРСТВО НА ЗЕМЕДЕЛИЕТО, ХРАНИТЕ И ГОРИТЕ</w:t>
      </w:r>
    </w:p>
    <w:p w14:paraId="454D1C4E" w14:textId="77777777" w:rsidR="00A60A6A" w:rsidRPr="00F43DD7" w:rsidRDefault="00A60A6A" w:rsidP="00B063F0">
      <w:pPr>
        <w:jc w:val="center"/>
        <w:rPr>
          <w:rFonts w:ascii="Times New Roman" w:eastAsiaTheme="majorEastAsia" w:hAnsi="Times New Roman" w:cs="Times New Roman"/>
          <w:b/>
          <w:bCs/>
          <w:sz w:val="24"/>
          <w:szCs w:val="24"/>
          <w:lang w:val="ru-RU"/>
        </w:rPr>
      </w:pPr>
    </w:p>
    <w:p w14:paraId="3A43C8C2" w14:textId="77777777" w:rsidR="00AD24E6"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УСЛОВИЯ ЗА КАНДИДАТСТВАНЕ</w:t>
      </w:r>
      <w:r w:rsidR="00AD24E6">
        <w:rPr>
          <w:rFonts w:ascii="Times New Roman" w:eastAsiaTheme="majorEastAsia" w:hAnsi="Times New Roman" w:cs="Times New Roman"/>
          <w:b/>
          <w:bCs/>
          <w:sz w:val="24"/>
          <w:szCs w:val="24"/>
        </w:rPr>
        <w:t xml:space="preserve">  </w:t>
      </w:r>
    </w:p>
    <w:p w14:paraId="55798DF2" w14:textId="77777777" w:rsidR="00995060" w:rsidRDefault="00995060" w:rsidP="00B063F0">
      <w:pPr>
        <w:jc w:val="center"/>
        <w:rPr>
          <w:rFonts w:ascii="Times New Roman" w:eastAsiaTheme="majorEastAsia" w:hAnsi="Times New Roman" w:cs="Times New Roman"/>
          <w:b/>
          <w:bCs/>
          <w:sz w:val="24"/>
          <w:szCs w:val="24"/>
        </w:rPr>
      </w:pPr>
    </w:p>
    <w:p w14:paraId="33476417" w14:textId="77777777" w:rsidR="00AD24E6" w:rsidRDefault="00AD24E6" w:rsidP="00B063F0">
      <w:pPr>
        <w:jc w:val="center"/>
        <w:rPr>
          <w:rFonts w:ascii="Times New Roman" w:eastAsiaTheme="majorEastAsia" w:hAnsi="Times New Roman" w:cs="Times New Roman"/>
          <w:b/>
          <w:bCs/>
          <w:sz w:val="24"/>
          <w:szCs w:val="24"/>
        </w:rPr>
      </w:pPr>
    </w:p>
    <w:p w14:paraId="54D7A4C4" w14:textId="77777777" w:rsidR="00A60A6A" w:rsidRPr="00F43DD7" w:rsidRDefault="00AD24E6" w:rsidP="00B063F0">
      <w:pPr>
        <w:jc w:val="center"/>
        <w:rPr>
          <w:rFonts w:ascii="Times New Roman" w:eastAsiaTheme="majorEastAsia" w:hAnsi="Times New Roman" w:cs="Times New Roman"/>
          <w:b/>
          <w:bCs/>
          <w:sz w:val="24"/>
          <w:szCs w:val="24"/>
          <w:lang w:val="ru-RU"/>
        </w:rPr>
      </w:pPr>
      <w:r>
        <w:rPr>
          <w:rFonts w:ascii="Times New Roman" w:eastAsiaTheme="majorEastAsia" w:hAnsi="Times New Roman" w:cs="Times New Roman"/>
          <w:b/>
          <w:bCs/>
          <w:sz w:val="24"/>
          <w:szCs w:val="24"/>
        </w:rPr>
        <w:t xml:space="preserve">ЗА </w:t>
      </w:r>
      <w:r w:rsidR="008C7334">
        <w:rPr>
          <w:rFonts w:ascii="Times New Roman" w:eastAsiaTheme="majorEastAsia" w:hAnsi="Times New Roman" w:cs="Times New Roman"/>
          <w:b/>
          <w:bCs/>
          <w:sz w:val="24"/>
          <w:szCs w:val="24"/>
        </w:rPr>
        <w:t xml:space="preserve">ВЪТРЕШНОТЕРИТОРИАЛНО И ТРАНСНАЦИОНАЛНО СЪТРУДНИЧЕСТВО </w:t>
      </w:r>
      <w:r>
        <w:rPr>
          <w:rFonts w:ascii="Times New Roman" w:eastAsiaTheme="majorEastAsia" w:hAnsi="Times New Roman" w:cs="Times New Roman"/>
          <w:b/>
          <w:bCs/>
          <w:sz w:val="24"/>
          <w:szCs w:val="24"/>
        </w:rPr>
        <w:t>ПО</w:t>
      </w:r>
      <w:r w:rsidR="0034345D">
        <w:rPr>
          <w:rFonts w:ascii="Times New Roman" w:eastAsiaTheme="majorEastAsia" w:hAnsi="Times New Roman" w:cs="Times New Roman"/>
          <w:b/>
          <w:bCs/>
          <w:sz w:val="24"/>
          <w:szCs w:val="24"/>
        </w:rPr>
        <w:t xml:space="preserve"> ПРОЦЕДУРА № </w:t>
      </w:r>
      <w:r w:rsidR="0034345D">
        <w:rPr>
          <w:rFonts w:ascii="Times New Roman" w:eastAsiaTheme="majorEastAsia" w:hAnsi="Times New Roman" w:cs="Times New Roman"/>
          <w:b/>
          <w:bCs/>
          <w:sz w:val="24"/>
          <w:szCs w:val="24"/>
          <w:lang w:val="en-US"/>
        </w:rPr>
        <w:t>BGRDNP</w:t>
      </w:r>
      <w:r w:rsidR="0034345D" w:rsidRPr="00ED6C4A">
        <w:rPr>
          <w:rFonts w:ascii="Times New Roman" w:eastAsiaTheme="majorEastAsia" w:hAnsi="Times New Roman" w:cs="Times New Roman"/>
          <w:b/>
          <w:bCs/>
          <w:sz w:val="24"/>
          <w:szCs w:val="24"/>
          <w:lang w:val="ru-RU"/>
        </w:rPr>
        <w:t xml:space="preserve">001-19.355 </w:t>
      </w:r>
      <w:r w:rsidR="0034345D">
        <w:rPr>
          <w:rFonts w:ascii="Times New Roman" w:eastAsiaTheme="majorEastAsia" w:hAnsi="Times New Roman" w:cs="Times New Roman"/>
          <w:b/>
          <w:bCs/>
          <w:sz w:val="24"/>
          <w:szCs w:val="24"/>
        </w:rPr>
        <w:t>ПО</w:t>
      </w:r>
      <w:r>
        <w:rPr>
          <w:rFonts w:ascii="Times New Roman" w:eastAsiaTheme="majorEastAsia" w:hAnsi="Times New Roman" w:cs="Times New Roman"/>
          <w:b/>
          <w:bCs/>
          <w:sz w:val="24"/>
          <w:szCs w:val="24"/>
        </w:rPr>
        <w:t xml:space="preserve"> ПОДМЯРКА </w:t>
      </w:r>
      <w:r w:rsidRPr="00F43DD7">
        <w:rPr>
          <w:rFonts w:ascii="Times New Roman" w:eastAsiaTheme="majorEastAsia" w:hAnsi="Times New Roman" w:cs="Times New Roman"/>
          <w:b/>
          <w:bCs/>
          <w:sz w:val="24"/>
          <w:szCs w:val="24"/>
        </w:rPr>
        <w:t>19.3 „П</w:t>
      </w:r>
      <w:r>
        <w:rPr>
          <w:rFonts w:ascii="Times New Roman" w:eastAsiaTheme="majorEastAsia" w:hAnsi="Times New Roman" w:cs="Times New Roman"/>
          <w:b/>
          <w:bCs/>
          <w:sz w:val="24"/>
          <w:szCs w:val="24"/>
        </w:rPr>
        <w:t>ОДГОТОВКА И ИЗПЪЛНЕНИЕ НА ДЕЙНОСТИ ЗА СЪТРУДНИЧЕСТВО НА МЕСТНИ ИНИЦИАТИВНИ ГРУПИ</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 МЯРКА</w:t>
      </w:r>
      <w:r w:rsidRPr="00F43DD7">
        <w:rPr>
          <w:rFonts w:ascii="Times New Roman" w:eastAsiaTheme="majorEastAsia" w:hAnsi="Times New Roman" w:cs="Times New Roman"/>
          <w:b/>
          <w:bCs/>
          <w:sz w:val="24"/>
          <w:szCs w:val="24"/>
        </w:rPr>
        <w:t xml:space="preserve"> 19 „В</w:t>
      </w:r>
      <w:r>
        <w:rPr>
          <w:rFonts w:ascii="Times New Roman" w:eastAsiaTheme="majorEastAsia" w:hAnsi="Times New Roman" w:cs="Times New Roman"/>
          <w:b/>
          <w:bCs/>
          <w:sz w:val="24"/>
          <w:szCs w:val="24"/>
        </w:rPr>
        <w:t>ОДЕНО ОТ ОБЩНОСТИТЕ МЕСТНО РАЗВИТИЕ</w:t>
      </w:r>
      <w:r w:rsidRPr="00F43DD7">
        <w:rPr>
          <w:rFonts w:ascii="Times New Roman" w:eastAsiaTheme="majorEastAsia" w:hAnsi="Times New Roman" w:cs="Times New Roman"/>
          <w:b/>
          <w:bCs/>
          <w:sz w:val="24"/>
          <w:szCs w:val="24"/>
        </w:rPr>
        <w:t xml:space="preserve">“ </w:t>
      </w:r>
      <w:r>
        <w:rPr>
          <w:rFonts w:ascii="Times New Roman" w:eastAsiaTheme="majorEastAsia" w:hAnsi="Times New Roman" w:cs="Times New Roman"/>
          <w:b/>
          <w:bCs/>
          <w:sz w:val="24"/>
          <w:szCs w:val="24"/>
        </w:rPr>
        <w:t>ОТ</w:t>
      </w:r>
      <w:r w:rsidRPr="00F43DD7">
        <w:rPr>
          <w:rFonts w:ascii="Times New Roman" w:eastAsiaTheme="majorEastAsia" w:hAnsi="Times New Roman" w:cs="Times New Roman"/>
          <w:b/>
          <w:bCs/>
          <w:sz w:val="24"/>
          <w:szCs w:val="24"/>
        </w:rPr>
        <w:t xml:space="preserve"> П</w:t>
      </w:r>
      <w:r>
        <w:rPr>
          <w:rFonts w:ascii="Times New Roman" w:eastAsiaTheme="majorEastAsia" w:hAnsi="Times New Roman" w:cs="Times New Roman"/>
          <w:b/>
          <w:bCs/>
          <w:sz w:val="24"/>
          <w:szCs w:val="24"/>
        </w:rPr>
        <w:t xml:space="preserve">РОГРАМА ЗА РАЗВИТИЕ НА СЕЛСКИТЕ РАЙОНИ </w:t>
      </w:r>
      <w:r w:rsidRPr="00F43DD7">
        <w:rPr>
          <w:rFonts w:ascii="Times New Roman" w:eastAsiaTheme="majorEastAsia" w:hAnsi="Times New Roman" w:cs="Times New Roman"/>
          <w:b/>
          <w:bCs/>
          <w:sz w:val="24"/>
          <w:szCs w:val="24"/>
        </w:rPr>
        <w:t>2014-2020</w:t>
      </w:r>
    </w:p>
    <w:p w14:paraId="6FD8C7F2" w14:textId="77777777" w:rsidR="00A60A6A" w:rsidRDefault="00A60A6A" w:rsidP="00B063F0">
      <w:pPr>
        <w:jc w:val="center"/>
        <w:rPr>
          <w:rFonts w:ascii="Times New Roman" w:eastAsiaTheme="majorEastAsia" w:hAnsi="Times New Roman" w:cs="Times New Roman"/>
          <w:b/>
          <w:bCs/>
          <w:sz w:val="24"/>
          <w:szCs w:val="24"/>
          <w:lang w:val="ru-RU"/>
        </w:rPr>
      </w:pPr>
    </w:p>
    <w:p w14:paraId="6A7B7976" w14:textId="77777777" w:rsidR="00AD24E6" w:rsidRDefault="00AD24E6" w:rsidP="00B063F0">
      <w:pPr>
        <w:jc w:val="center"/>
        <w:rPr>
          <w:rFonts w:ascii="Times New Roman" w:eastAsiaTheme="majorEastAsia" w:hAnsi="Times New Roman" w:cs="Times New Roman"/>
          <w:b/>
          <w:bCs/>
          <w:sz w:val="24"/>
          <w:szCs w:val="24"/>
          <w:lang w:val="ru-RU"/>
        </w:rPr>
      </w:pPr>
    </w:p>
    <w:p w14:paraId="1DEF8919" w14:textId="77777777" w:rsidR="00AD24E6" w:rsidRPr="00F43DD7" w:rsidRDefault="00AD24E6" w:rsidP="00B063F0">
      <w:pPr>
        <w:jc w:val="center"/>
        <w:rPr>
          <w:rFonts w:ascii="Times New Roman" w:eastAsiaTheme="majorEastAsia" w:hAnsi="Times New Roman" w:cs="Times New Roman"/>
          <w:b/>
          <w:bCs/>
          <w:sz w:val="24"/>
          <w:szCs w:val="24"/>
          <w:lang w:val="ru-RU"/>
        </w:rPr>
      </w:pPr>
    </w:p>
    <w:p w14:paraId="096B46C6" w14:textId="77777777" w:rsidR="00A60A6A" w:rsidRPr="00F43DD7" w:rsidRDefault="00A60A6A" w:rsidP="00B063F0">
      <w:pPr>
        <w:jc w:val="center"/>
        <w:rPr>
          <w:rFonts w:ascii="Times New Roman" w:eastAsiaTheme="majorEastAsia" w:hAnsi="Times New Roman" w:cs="Times New Roman"/>
          <w:b/>
          <w:bCs/>
          <w:sz w:val="24"/>
          <w:szCs w:val="24"/>
        </w:rPr>
      </w:pPr>
    </w:p>
    <w:p w14:paraId="7386C05D"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Европейски земеделски фонд за развитие на селските райони</w:t>
      </w:r>
    </w:p>
    <w:p w14:paraId="138EB6F5"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Европа инвестира в селските райони</w:t>
      </w:r>
    </w:p>
    <w:p w14:paraId="650DA28E" w14:textId="77777777" w:rsidR="00A60A6A" w:rsidRPr="00F43DD7" w:rsidRDefault="00A60A6A" w:rsidP="00B063F0">
      <w:pPr>
        <w:ind w:firstLine="567"/>
        <w:jc w:val="center"/>
        <w:rPr>
          <w:rFonts w:ascii="Times New Roman" w:eastAsiaTheme="majorEastAsia" w:hAnsi="Times New Roman" w:cs="Times New Roman"/>
          <w:b/>
          <w:bCs/>
          <w:sz w:val="24"/>
          <w:szCs w:val="24"/>
        </w:rPr>
      </w:pPr>
    </w:p>
    <w:p w14:paraId="5721FB59"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4DB47666" w14:textId="77777777" w:rsidR="00A60A6A" w:rsidRPr="00BB7145" w:rsidRDefault="00A60A6A" w:rsidP="00B063F0">
      <w:pPr>
        <w:ind w:firstLine="567"/>
        <w:jc w:val="center"/>
        <w:rPr>
          <w:rFonts w:ascii="Times New Roman" w:eastAsiaTheme="majorEastAsia" w:hAnsi="Times New Roman" w:cs="Times New Roman"/>
          <w:b/>
          <w:bCs/>
          <w:sz w:val="24"/>
          <w:szCs w:val="24"/>
          <w:lang w:val="ru-RU"/>
        </w:rPr>
      </w:pPr>
    </w:p>
    <w:p w14:paraId="1F2F0491" w14:textId="77777777" w:rsidR="00266D7D" w:rsidRPr="00BB7145" w:rsidRDefault="00266D7D" w:rsidP="00B063F0">
      <w:pPr>
        <w:ind w:firstLine="567"/>
        <w:jc w:val="center"/>
        <w:rPr>
          <w:rFonts w:ascii="Times New Roman" w:eastAsiaTheme="majorEastAsia" w:hAnsi="Times New Roman" w:cs="Times New Roman"/>
          <w:b/>
          <w:bCs/>
          <w:sz w:val="24"/>
          <w:szCs w:val="24"/>
          <w:lang w:val="ru-RU"/>
        </w:rPr>
      </w:pPr>
    </w:p>
    <w:p w14:paraId="69CEFC86" w14:textId="77777777" w:rsidR="00266D7D" w:rsidRPr="00BB7145" w:rsidRDefault="00266D7D" w:rsidP="00B063F0">
      <w:pPr>
        <w:ind w:firstLine="567"/>
        <w:jc w:val="center"/>
        <w:rPr>
          <w:rFonts w:ascii="Times New Roman" w:eastAsiaTheme="majorEastAsia" w:hAnsi="Times New Roman" w:cs="Times New Roman"/>
          <w:b/>
          <w:bCs/>
          <w:sz w:val="24"/>
          <w:szCs w:val="24"/>
          <w:lang w:val="ru-RU"/>
        </w:rPr>
      </w:pPr>
    </w:p>
    <w:p w14:paraId="44BA9651"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45258202" w14:textId="77777777" w:rsidR="00A60A6A" w:rsidRPr="00F43DD7" w:rsidRDefault="00A60A6A" w:rsidP="00B063F0">
      <w:pPr>
        <w:jc w:val="center"/>
        <w:rPr>
          <w:rFonts w:ascii="Times New Roman" w:eastAsiaTheme="majorEastAsia" w:hAnsi="Times New Roman" w:cs="Times New Roman"/>
          <w:b/>
          <w:bCs/>
          <w:sz w:val="24"/>
          <w:szCs w:val="24"/>
        </w:rPr>
      </w:pPr>
      <w:r w:rsidRPr="006A7703">
        <w:rPr>
          <w:rFonts w:ascii="Times New Roman" w:eastAsiaTheme="majorEastAsia" w:hAnsi="Times New Roman" w:cs="Times New Roman"/>
          <w:b/>
          <w:bCs/>
          <w:sz w:val="24"/>
          <w:szCs w:val="24"/>
          <w:lang w:val="ru-RU"/>
        </w:rPr>
        <w:t>20</w:t>
      </w:r>
      <w:r w:rsidR="00416A6D">
        <w:rPr>
          <w:rFonts w:ascii="Times New Roman" w:eastAsiaTheme="majorEastAsia" w:hAnsi="Times New Roman" w:cs="Times New Roman"/>
          <w:b/>
          <w:bCs/>
          <w:sz w:val="24"/>
          <w:szCs w:val="24"/>
          <w:lang w:val="ru-RU"/>
        </w:rPr>
        <w:t>20</w:t>
      </w:r>
      <w:r w:rsidRPr="00F43DD7">
        <w:rPr>
          <w:rFonts w:ascii="Times New Roman" w:eastAsiaTheme="majorEastAsia" w:hAnsi="Times New Roman" w:cs="Times New Roman"/>
          <w:b/>
          <w:bCs/>
          <w:sz w:val="24"/>
          <w:szCs w:val="24"/>
        </w:rPr>
        <w:t xml:space="preserve"> г.</w:t>
      </w:r>
    </w:p>
    <w:p w14:paraId="4AF965BC" w14:textId="77777777" w:rsidR="00A60A6A" w:rsidRDefault="00A60A6A" w:rsidP="00A43A7C">
      <w:pPr>
        <w:jc w:val="both"/>
        <w:rPr>
          <w:rFonts w:ascii="Times New Roman" w:eastAsiaTheme="majorEastAsia" w:hAnsi="Times New Roman" w:cs="Times New Roman"/>
          <w:b/>
          <w:bCs/>
          <w:sz w:val="24"/>
          <w:szCs w:val="24"/>
          <w:lang w:val="ru-RU"/>
        </w:rPr>
      </w:pPr>
    </w:p>
    <w:p w14:paraId="6A15F62D" w14:textId="77777777" w:rsidR="007E14FB" w:rsidRPr="00F43DD7" w:rsidRDefault="00995060" w:rsidP="00A43A7C">
      <w:pPr>
        <w:pStyle w:val="ListParagraph"/>
        <w:tabs>
          <w:tab w:val="left" w:pos="426"/>
        </w:tabs>
        <w:spacing w:before="120" w:after="0"/>
        <w:ind w:left="0"/>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p>
    <w:tbl>
      <w:tblPr>
        <w:tblStyle w:val="TableGrid"/>
        <w:tblW w:w="9781" w:type="dxa"/>
        <w:tblInd w:w="-34" w:type="dxa"/>
        <w:tblLook w:val="04A0" w:firstRow="1" w:lastRow="0" w:firstColumn="1" w:lastColumn="0" w:noHBand="0" w:noVBand="1"/>
      </w:tblPr>
      <w:tblGrid>
        <w:gridCol w:w="9781"/>
      </w:tblGrid>
      <w:tr w:rsidR="00A650CA" w:rsidRPr="00F43DD7" w14:paraId="6042DFC9" w14:textId="77777777" w:rsidTr="00C45F71">
        <w:tc>
          <w:tcPr>
            <w:tcW w:w="9781" w:type="dxa"/>
          </w:tcPr>
          <w:p w14:paraId="6792046C" w14:textId="77777777"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програмата:</w:t>
            </w:r>
          </w:p>
          <w:p w14:paraId="67C08889" w14:textId="77777777" w:rsidR="00A650CA" w:rsidRPr="00F43DD7" w:rsidRDefault="00A650CA"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F43DD7">
              <w:rPr>
                <w:rFonts w:ascii="Times New Roman" w:hAnsi="Times New Roman" w:cs="Times New Roman"/>
                <w:sz w:val="24"/>
                <w:szCs w:val="24"/>
              </w:rPr>
              <w:t xml:space="preserve">Програма за развитие на селските райони за периода 2014 </w:t>
            </w:r>
            <w:r w:rsidR="00C717C7">
              <w:rPr>
                <w:rFonts w:ascii="Times New Roman" w:hAnsi="Times New Roman" w:cs="Times New Roman"/>
                <w:sz w:val="24"/>
                <w:szCs w:val="24"/>
              </w:rPr>
              <w:t>–</w:t>
            </w:r>
            <w:r w:rsidRPr="00F43DD7">
              <w:rPr>
                <w:rFonts w:ascii="Times New Roman" w:hAnsi="Times New Roman" w:cs="Times New Roman"/>
                <w:sz w:val="24"/>
                <w:szCs w:val="24"/>
              </w:rPr>
              <w:t xml:space="preserve"> 2020 г.</w:t>
            </w:r>
            <w:r w:rsidRPr="00F43DD7">
              <w:rPr>
                <w:rFonts w:ascii="Times New Roman" w:eastAsia="Times New Roman" w:hAnsi="Times New Roman" w:cs="Times New Roman"/>
                <w:sz w:val="24"/>
                <w:szCs w:val="24"/>
                <w:shd w:val="clear" w:color="auto" w:fill="FEFEFE"/>
                <w:lang w:eastAsia="bg-BG"/>
              </w:rPr>
              <w:t xml:space="preserve"> (ПРСР 2014 - 2020 г.).</w:t>
            </w:r>
          </w:p>
        </w:tc>
      </w:tr>
    </w:tbl>
    <w:p w14:paraId="00901111" w14:textId="77777777"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633DC2E1" w14:textId="77777777" w:rsidTr="00C45F71">
        <w:tc>
          <w:tcPr>
            <w:tcW w:w="9781" w:type="dxa"/>
          </w:tcPr>
          <w:p w14:paraId="31EB73FF" w14:textId="77777777"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приоритетната ос:</w:t>
            </w:r>
          </w:p>
          <w:p w14:paraId="30CDC7AB" w14:textId="77777777" w:rsidR="00A650CA" w:rsidRPr="00F43DD7" w:rsidRDefault="00A650CA" w:rsidP="00A43A7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Приоритетна област 6 Б „Стимулиране на местното развитие в селските райони“</w:t>
            </w:r>
          </w:p>
          <w:p w14:paraId="6171BBC8" w14:textId="77777777" w:rsidR="00A650CA" w:rsidRPr="00F43DD7" w:rsidRDefault="00A650CA" w:rsidP="00A43A7C">
            <w:pPr>
              <w:widowControl w:val="0"/>
              <w:autoSpaceDE w:val="0"/>
              <w:autoSpaceDN w:val="0"/>
              <w:adjustRightInd w:val="0"/>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 на Съюза 4 „Повишаване на заетостта и териториалното сближаване”</w:t>
            </w:r>
          </w:p>
        </w:tc>
      </w:tr>
    </w:tbl>
    <w:p w14:paraId="536A2461" w14:textId="77777777"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0EF2C89C" w14:textId="77777777" w:rsidTr="00C45F71">
        <w:tc>
          <w:tcPr>
            <w:tcW w:w="9781" w:type="dxa"/>
          </w:tcPr>
          <w:p w14:paraId="2A0273A2" w14:textId="77777777" w:rsidR="00A650CA" w:rsidRPr="00F43DD7"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процедурата:</w:t>
            </w:r>
          </w:p>
          <w:p w14:paraId="3B1AD1E3" w14:textId="77777777" w:rsidR="00A650CA" w:rsidRPr="00F43DD7" w:rsidRDefault="00CA527C" w:rsidP="00BA1621">
            <w:pPr>
              <w:pStyle w:val="ListParagraph"/>
              <w:tabs>
                <w:tab w:val="left" w:pos="0"/>
                <w:tab w:val="left" w:pos="142"/>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Подбор на проектни предложения </w:t>
            </w:r>
            <w:r w:rsidR="005178E8">
              <w:rPr>
                <w:rFonts w:ascii="Times New Roman" w:hAnsi="Times New Roman" w:cs="Times New Roman"/>
                <w:sz w:val="24"/>
                <w:szCs w:val="24"/>
              </w:rPr>
              <w:t xml:space="preserve">за </w:t>
            </w:r>
            <w:proofErr w:type="spellStart"/>
            <w:r w:rsidR="00BA1621" w:rsidRPr="00EB65D3">
              <w:rPr>
                <w:rFonts w:ascii="Times New Roman" w:hAnsi="Times New Roman" w:cs="Times New Roman"/>
                <w:sz w:val="24"/>
                <w:szCs w:val="24"/>
                <w:shd w:val="clear" w:color="auto" w:fill="FEFEFE"/>
              </w:rPr>
              <w:t>вътрешнотериториално</w:t>
            </w:r>
            <w:proofErr w:type="spellEnd"/>
            <w:r w:rsidR="00BA1621" w:rsidRPr="00EB65D3">
              <w:rPr>
                <w:rFonts w:ascii="Times New Roman" w:hAnsi="Times New Roman" w:cs="Times New Roman"/>
                <w:sz w:val="24"/>
                <w:szCs w:val="24"/>
                <w:shd w:val="clear" w:color="auto" w:fill="FEFEFE"/>
              </w:rPr>
              <w:t xml:space="preserve"> </w:t>
            </w:r>
            <w:r w:rsidR="00BA1621">
              <w:rPr>
                <w:rFonts w:ascii="Times New Roman" w:hAnsi="Times New Roman" w:cs="Times New Roman"/>
                <w:sz w:val="24"/>
                <w:szCs w:val="24"/>
                <w:shd w:val="clear" w:color="auto" w:fill="FEFEFE"/>
              </w:rPr>
              <w:t xml:space="preserve">и </w:t>
            </w:r>
            <w:r w:rsidR="00BA1621" w:rsidRPr="00EB65D3">
              <w:rPr>
                <w:rFonts w:ascii="Times New Roman" w:hAnsi="Times New Roman" w:cs="Times New Roman"/>
                <w:sz w:val="24"/>
                <w:szCs w:val="24"/>
                <w:shd w:val="clear" w:color="auto" w:fill="FEFEFE"/>
              </w:rPr>
              <w:t xml:space="preserve">транснационално </w:t>
            </w:r>
            <w:r w:rsidR="00BA1621">
              <w:rPr>
                <w:rFonts w:ascii="Times New Roman" w:hAnsi="Times New Roman" w:cs="Times New Roman"/>
                <w:sz w:val="24"/>
                <w:szCs w:val="24"/>
                <w:shd w:val="clear" w:color="auto" w:fill="FEFEFE"/>
              </w:rPr>
              <w:t>сътр</w:t>
            </w:r>
            <w:r w:rsidR="005178E8">
              <w:rPr>
                <w:rFonts w:ascii="Times New Roman" w:hAnsi="Times New Roman" w:cs="Times New Roman"/>
                <w:sz w:val="24"/>
                <w:szCs w:val="24"/>
              </w:rPr>
              <w:t xml:space="preserve">удничество </w:t>
            </w:r>
            <w:r>
              <w:rPr>
                <w:rFonts w:ascii="Times New Roman" w:hAnsi="Times New Roman" w:cs="Times New Roman"/>
                <w:sz w:val="24"/>
                <w:szCs w:val="24"/>
              </w:rPr>
              <w:t xml:space="preserve">по </w:t>
            </w:r>
            <w:proofErr w:type="spellStart"/>
            <w:r>
              <w:rPr>
                <w:rFonts w:ascii="Times New Roman" w:hAnsi="Times New Roman" w:cs="Times New Roman"/>
                <w:sz w:val="24"/>
                <w:szCs w:val="24"/>
              </w:rPr>
              <w:t>п</w:t>
            </w:r>
            <w:r w:rsidR="00A650CA" w:rsidRPr="00F43DD7">
              <w:rPr>
                <w:rFonts w:ascii="Times New Roman" w:hAnsi="Times New Roman" w:cs="Times New Roman"/>
                <w:sz w:val="24"/>
                <w:szCs w:val="24"/>
              </w:rPr>
              <w:t>одмярка</w:t>
            </w:r>
            <w:proofErr w:type="spellEnd"/>
            <w:r w:rsidR="00A650CA" w:rsidRPr="00F43DD7">
              <w:rPr>
                <w:rFonts w:ascii="Times New Roman" w:hAnsi="Times New Roman" w:cs="Times New Roman"/>
                <w:sz w:val="24"/>
                <w:szCs w:val="24"/>
              </w:rPr>
              <w:t xml:space="preserve"> 19.</w:t>
            </w:r>
            <w:r w:rsidR="00EE2508" w:rsidRPr="00F43DD7">
              <w:rPr>
                <w:rFonts w:ascii="Times New Roman" w:hAnsi="Times New Roman" w:cs="Times New Roman"/>
                <w:sz w:val="24"/>
                <w:szCs w:val="24"/>
              </w:rPr>
              <w:t>3</w:t>
            </w:r>
            <w:r w:rsidR="00A650CA" w:rsidRPr="00F43DD7">
              <w:rPr>
                <w:rFonts w:ascii="Times New Roman" w:hAnsi="Times New Roman" w:cs="Times New Roman"/>
                <w:sz w:val="24"/>
                <w:szCs w:val="24"/>
              </w:rPr>
              <w:t xml:space="preserve"> </w:t>
            </w:r>
            <w:r w:rsidRPr="00CA527C">
              <w:rPr>
                <w:rFonts w:ascii="Times New Roman" w:hAnsi="Times New Roman" w:cs="Times New Roman"/>
                <w:sz w:val="24"/>
                <w:szCs w:val="24"/>
              </w:rPr>
              <w:t>„Подготовка и изпълнение на дейности за сътрудничество на местни инициативни групи“</w:t>
            </w:r>
            <w:r>
              <w:rPr>
                <w:rFonts w:ascii="Times New Roman" w:hAnsi="Times New Roman" w:cs="Times New Roman"/>
                <w:sz w:val="24"/>
                <w:szCs w:val="24"/>
              </w:rPr>
              <w:t xml:space="preserve"> от</w:t>
            </w:r>
            <w:r w:rsidRPr="00F43DD7">
              <w:rPr>
                <w:rFonts w:ascii="Times New Roman" w:hAnsi="Times New Roman" w:cs="Times New Roman"/>
                <w:sz w:val="24"/>
                <w:szCs w:val="24"/>
              </w:rPr>
              <w:t xml:space="preserve"> </w:t>
            </w:r>
            <w:r w:rsidR="00A650CA" w:rsidRPr="00F43DD7">
              <w:rPr>
                <w:rFonts w:ascii="Times New Roman" w:hAnsi="Times New Roman" w:cs="Times New Roman"/>
                <w:sz w:val="24"/>
                <w:szCs w:val="24"/>
              </w:rPr>
              <w:t xml:space="preserve">мярка 19 „Водено от общностите местно развитие” от </w:t>
            </w:r>
            <w:r>
              <w:rPr>
                <w:rFonts w:ascii="Times New Roman" w:hAnsi="Times New Roman" w:cs="Times New Roman"/>
                <w:sz w:val="24"/>
                <w:szCs w:val="24"/>
              </w:rPr>
              <w:t>ПРСР 2014 - 2020 г.</w:t>
            </w:r>
          </w:p>
        </w:tc>
      </w:tr>
    </w:tbl>
    <w:p w14:paraId="1306C5AB" w14:textId="77777777" w:rsidR="00A650CA" w:rsidRPr="00F43DD7" w:rsidRDefault="00A650CA" w:rsidP="00A43A7C">
      <w:pPr>
        <w:pStyle w:val="ListParagraph"/>
        <w:tabs>
          <w:tab w:val="left" w:pos="0"/>
          <w:tab w:val="left" w:pos="142"/>
        </w:tabs>
        <w:spacing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EB65D3" w14:paraId="72D43603" w14:textId="77777777" w:rsidTr="00C45F71">
        <w:tc>
          <w:tcPr>
            <w:tcW w:w="9781" w:type="dxa"/>
          </w:tcPr>
          <w:p w14:paraId="05D9DF0E" w14:textId="77777777"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 xml:space="preserve">Измерения по кодове: </w:t>
            </w:r>
          </w:p>
          <w:p w14:paraId="124EDCD4" w14:textId="77777777" w:rsidR="00CC496C" w:rsidRPr="00113147" w:rsidRDefault="00CC496C" w:rsidP="00CC496C">
            <w:pPr>
              <w:pStyle w:val="ListParagraph"/>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1 </w:t>
            </w:r>
            <w:r>
              <w:rPr>
                <w:rFonts w:ascii="Times New Roman" w:hAnsi="Times New Roman" w:cs="Times New Roman"/>
                <w:sz w:val="24"/>
                <w:szCs w:val="24"/>
              </w:rPr>
              <w:t>„</w:t>
            </w:r>
            <w:r w:rsidRPr="00C717C7">
              <w:rPr>
                <w:rFonts w:ascii="Times New Roman" w:hAnsi="Times New Roman" w:cs="Times New Roman"/>
                <w:sz w:val="24"/>
                <w:szCs w:val="24"/>
              </w:rPr>
              <w:t>Област на интервенция</w:t>
            </w:r>
            <w:r>
              <w:rPr>
                <w:rFonts w:ascii="Times New Roman" w:hAnsi="Times New Roman" w:cs="Times New Roman"/>
                <w:sz w:val="24"/>
                <w:szCs w:val="24"/>
              </w:rPr>
              <w:t>“ -</w:t>
            </w:r>
            <w:r w:rsidRPr="00C717C7">
              <w:rPr>
                <w:rFonts w:ascii="Times New Roman" w:hAnsi="Times New Roman" w:cs="Times New Roman"/>
                <w:sz w:val="24"/>
                <w:szCs w:val="24"/>
              </w:rPr>
              <w:t xml:space="preserve"> 097 </w:t>
            </w:r>
            <w:r>
              <w:rPr>
                <w:rFonts w:ascii="Times New Roman" w:hAnsi="Times New Roman" w:cs="Times New Roman"/>
                <w:sz w:val="24"/>
                <w:szCs w:val="24"/>
              </w:rPr>
              <w:t>„</w:t>
            </w:r>
            <w:r w:rsidRPr="00C717C7">
              <w:rPr>
                <w:rFonts w:ascii="Times New Roman" w:hAnsi="Times New Roman" w:cs="Times New Roman"/>
                <w:sz w:val="24"/>
                <w:szCs w:val="24"/>
              </w:rPr>
              <w:t>Инициативи за воденото от общностите местно развитие в градски и селски райони</w:t>
            </w:r>
            <w:r>
              <w:rPr>
                <w:rFonts w:ascii="Times New Roman" w:hAnsi="Times New Roman" w:cs="Times New Roman"/>
                <w:sz w:val="24"/>
                <w:szCs w:val="24"/>
              </w:rPr>
              <w:t>“;</w:t>
            </w:r>
          </w:p>
          <w:p w14:paraId="767A6217" w14:textId="77777777" w:rsidR="00CC496C" w:rsidRPr="00C717C7" w:rsidRDefault="00CC496C" w:rsidP="00CC496C">
            <w:pPr>
              <w:pStyle w:val="ListParagraph"/>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2 </w:t>
            </w:r>
            <w:r>
              <w:rPr>
                <w:rFonts w:ascii="Times New Roman" w:hAnsi="Times New Roman" w:cs="Times New Roman"/>
                <w:sz w:val="24"/>
                <w:szCs w:val="24"/>
              </w:rPr>
              <w:t>„</w:t>
            </w:r>
            <w:r w:rsidRPr="00C717C7">
              <w:rPr>
                <w:rFonts w:ascii="Times New Roman" w:hAnsi="Times New Roman" w:cs="Times New Roman"/>
                <w:sz w:val="24"/>
                <w:szCs w:val="24"/>
              </w:rPr>
              <w:t>Форма на финансиране</w:t>
            </w:r>
            <w:r>
              <w:rPr>
                <w:rFonts w:ascii="Times New Roman" w:hAnsi="Times New Roman" w:cs="Times New Roman"/>
                <w:sz w:val="24"/>
                <w:szCs w:val="24"/>
              </w:rPr>
              <w:t>“ -</w:t>
            </w:r>
            <w:r w:rsidRPr="00C717C7">
              <w:rPr>
                <w:rFonts w:ascii="Times New Roman" w:hAnsi="Times New Roman" w:cs="Times New Roman"/>
                <w:sz w:val="24"/>
                <w:szCs w:val="24"/>
              </w:rPr>
              <w:t xml:space="preserve"> 01 </w:t>
            </w:r>
            <w:r>
              <w:rPr>
                <w:rFonts w:ascii="Times New Roman" w:hAnsi="Times New Roman" w:cs="Times New Roman"/>
                <w:sz w:val="24"/>
                <w:szCs w:val="24"/>
              </w:rPr>
              <w:t>„</w:t>
            </w:r>
            <w:r w:rsidRPr="00C717C7">
              <w:rPr>
                <w:rFonts w:ascii="Times New Roman" w:hAnsi="Times New Roman" w:cs="Times New Roman"/>
                <w:sz w:val="24"/>
                <w:szCs w:val="24"/>
              </w:rPr>
              <w:t>Безвъзмездни средства</w:t>
            </w:r>
            <w:r>
              <w:rPr>
                <w:rFonts w:ascii="Times New Roman" w:hAnsi="Times New Roman" w:cs="Times New Roman"/>
                <w:sz w:val="24"/>
                <w:szCs w:val="24"/>
              </w:rPr>
              <w:t>“;</w:t>
            </w:r>
          </w:p>
          <w:p w14:paraId="50120B95" w14:textId="77777777" w:rsidR="00CC496C" w:rsidRPr="00C717C7" w:rsidRDefault="00CC496C" w:rsidP="00CC496C">
            <w:pPr>
              <w:pStyle w:val="ListParagraph"/>
              <w:tabs>
                <w:tab w:val="left" w:pos="0"/>
                <w:tab w:val="left" w:pos="142"/>
              </w:tabs>
              <w:spacing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3 </w:t>
            </w:r>
            <w:r>
              <w:rPr>
                <w:rFonts w:ascii="Times New Roman" w:hAnsi="Times New Roman" w:cs="Times New Roman"/>
                <w:sz w:val="24"/>
                <w:szCs w:val="24"/>
              </w:rPr>
              <w:t>„</w:t>
            </w:r>
            <w:r w:rsidR="00495169">
              <w:rPr>
                <w:rFonts w:ascii="Times New Roman" w:hAnsi="Times New Roman" w:cs="Times New Roman"/>
                <w:sz w:val="24"/>
                <w:szCs w:val="24"/>
              </w:rPr>
              <w:t>Вид</w:t>
            </w:r>
            <w:r w:rsidR="00495169" w:rsidRPr="00C717C7">
              <w:rPr>
                <w:rFonts w:ascii="Times New Roman" w:hAnsi="Times New Roman" w:cs="Times New Roman"/>
                <w:sz w:val="24"/>
                <w:szCs w:val="24"/>
              </w:rPr>
              <w:t xml:space="preserve"> </w:t>
            </w:r>
            <w:r w:rsidRPr="00C717C7">
              <w:rPr>
                <w:rFonts w:ascii="Times New Roman" w:hAnsi="Times New Roman" w:cs="Times New Roman"/>
                <w:sz w:val="24"/>
                <w:szCs w:val="24"/>
              </w:rPr>
              <w:t>на територията</w:t>
            </w:r>
            <w:r>
              <w:rPr>
                <w:rFonts w:ascii="Times New Roman" w:hAnsi="Times New Roman" w:cs="Times New Roman"/>
                <w:sz w:val="24"/>
                <w:szCs w:val="24"/>
              </w:rPr>
              <w:t>“ -</w:t>
            </w:r>
            <w:r w:rsidRPr="00C717C7">
              <w:rPr>
                <w:rFonts w:ascii="Times New Roman" w:hAnsi="Times New Roman" w:cs="Times New Roman"/>
                <w:sz w:val="24"/>
                <w:szCs w:val="24"/>
              </w:rPr>
              <w:t xml:space="preserve"> 07 </w:t>
            </w:r>
            <w:r>
              <w:rPr>
                <w:rFonts w:ascii="Times New Roman" w:hAnsi="Times New Roman" w:cs="Times New Roman"/>
                <w:sz w:val="24"/>
                <w:szCs w:val="24"/>
              </w:rPr>
              <w:t>„</w:t>
            </w:r>
            <w:r w:rsidRPr="00C717C7">
              <w:rPr>
                <w:rFonts w:ascii="Times New Roman" w:hAnsi="Times New Roman" w:cs="Times New Roman"/>
                <w:sz w:val="24"/>
                <w:szCs w:val="24"/>
              </w:rPr>
              <w:t>Не се прилага</w:t>
            </w:r>
            <w:r>
              <w:rPr>
                <w:rFonts w:ascii="Times New Roman" w:hAnsi="Times New Roman" w:cs="Times New Roman"/>
                <w:sz w:val="24"/>
                <w:szCs w:val="24"/>
              </w:rPr>
              <w:t>“;</w:t>
            </w:r>
          </w:p>
          <w:p w14:paraId="5F533D73" w14:textId="77777777" w:rsidR="00CC496C" w:rsidRDefault="00CC496C" w:rsidP="00CC496C">
            <w:pPr>
              <w:pStyle w:val="ListParagraph"/>
              <w:tabs>
                <w:tab w:val="left" w:pos="0"/>
                <w:tab w:val="left" w:pos="142"/>
              </w:tabs>
              <w:spacing w:after="200" w:line="276" w:lineRule="auto"/>
              <w:ind w:left="0"/>
              <w:jc w:val="both"/>
              <w:rPr>
                <w:rFonts w:ascii="Times New Roman" w:hAnsi="Times New Roman" w:cs="Times New Roman"/>
                <w:sz w:val="24"/>
                <w:szCs w:val="24"/>
              </w:rPr>
            </w:pPr>
            <w:r w:rsidRPr="00C717C7">
              <w:rPr>
                <w:rFonts w:ascii="Times New Roman" w:hAnsi="Times New Roman" w:cs="Times New Roman"/>
                <w:sz w:val="24"/>
                <w:szCs w:val="24"/>
              </w:rPr>
              <w:t xml:space="preserve">Измерение </w:t>
            </w:r>
            <w:r>
              <w:rPr>
                <w:rFonts w:ascii="Times New Roman" w:hAnsi="Times New Roman" w:cs="Times New Roman"/>
                <w:sz w:val="24"/>
                <w:szCs w:val="24"/>
              </w:rPr>
              <w:t>0</w:t>
            </w:r>
            <w:r w:rsidRPr="00C717C7">
              <w:rPr>
                <w:rFonts w:ascii="Times New Roman" w:hAnsi="Times New Roman" w:cs="Times New Roman"/>
                <w:sz w:val="24"/>
                <w:szCs w:val="24"/>
              </w:rPr>
              <w:t xml:space="preserve">4 </w:t>
            </w:r>
            <w:r>
              <w:rPr>
                <w:rFonts w:ascii="Times New Roman" w:hAnsi="Times New Roman" w:cs="Times New Roman"/>
                <w:sz w:val="24"/>
                <w:szCs w:val="24"/>
              </w:rPr>
              <w:t>„</w:t>
            </w:r>
            <w:r w:rsidRPr="00C717C7">
              <w:rPr>
                <w:rFonts w:ascii="Times New Roman" w:hAnsi="Times New Roman" w:cs="Times New Roman"/>
                <w:sz w:val="24"/>
                <w:szCs w:val="24"/>
              </w:rPr>
              <w:t>Механизми за териториално изпълнение</w:t>
            </w:r>
            <w:r>
              <w:rPr>
                <w:rFonts w:ascii="Times New Roman" w:hAnsi="Times New Roman" w:cs="Times New Roman"/>
                <w:sz w:val="24"/>
                <w:szCs w:val="24"/>
              </w:rPr>
              <w:t xml:space="preserve">“ - </w:t>
            </w:r>
            <w:r w:rsidRPr="00C717C7">
              <w:rPr>
                <w:rFonts w:ascii="Times New Roman" w:hAnsi="Times New Roman" w:cs="Times New Roman"/>
                <w:sz w:val="24"/>
                <w:szCs w:val="24"/>
              </w:rPr>
              <w:t xml:space="preserve">06 </w:t>
            </w:r>
            <w:r>
              <w:rPr>
                <w:rFonts w:ascii="Times New Roman" w:hAnsi="Times New Roman" w:cs="Times New Roman"/>
                <w:sz w:val="24"/>
                <w:szCs w:val="24"/>
              </w:rPr>
              <w:t>„</w:t>
            </w:r>
            <w:r w:rsidRPr="00C717C7">
              <w:rPr>
                <w:rFonts w:ascii="Times New Roman" w:hAnsi="Times New Roman" w:cs="Times New Roman"/>
                <w:sz w:val="24"/>
                <w:szCs w:val="24"/>
              </w:rPr>
              <w:t>Инициативи за воден</w:t>
            </w:r>
            <w:r>
              <w:rPr>
                <w:rFonts w:ascii="Times New Roman" w:hAnsi="Times New Roman" w:cs="Times New Roman"/>
                <w:sz w:val="24"/>
                <w:szCs w:val="24"/>
              </w:rPr>
              <w:t>о от общностите местно развитие“;</w:t>
            </w:r>
          </w:p>
          <w:p w14:paraId="17695B51" w14:textId="77777777" w:rsidR="00CC496C" w:rsidRDefault="00CC496C" w:rsidP="00CC496C">
            <w:pPr>
              <w:pStyle w:val="ListParagraph"/>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Измерение 05 „Тематична цел (ЕФРР и </w:t>
            </w:r>
            <w:proofErr w:type="spellStart"/>
            <w:r>
              <w:rPr>
                <w:rFonts w:ascii="Times New Roman" w:hAnsi="Times New Roman" w:cs="Times New Roman"/>
                <w:sz w:val="24"/>
                <w:szCs w:val="24"/>
              </w:rPr>
              <w:t>Кохезионен</w:t>
            </w:r>
            <w:proofErr w:type="spellEnd"/>
            <w:r>
              <w:rPr>
                <w:rFonts w:ascii="Times New Roman" w:hAnsi="Times New Roman" w:cs="Times New Roman"/>
                <w:sz w:val="24"/>
                <w:szCs w:val="24"/>
              </w:rPr>
              <w:t xml:space="preserve"> фонд)“ – 12 „Не се прилага“;</w:t>
            </w:r>
          </w:p>
          <w:p w14:paraId="3FE0F38A" w14:textId="77777777" w:rsidR="00CC496C" w:rsidRDefault="00CC496C" w:rsidP="00CC496C">
            <w:pPr>
              <w:pStyle w:val="ListParagraph"/>
              <w:tabs>
                <w:tab w:val="left" w:pos="0"/>
                <w:tab w:val="left" w:pos="142"/>
              </w:tabs>
              <w:spacing w:after="200" w:line="276" w:lineRule="auto"/>
              <w:ind w:left="0"/>
              <w:jc w:val="both"/>
              <w:rPr>
                <w:rFonts w:ascii="Times New Roman" w:hAnsi="Times New Roman" w:cs="Times New Roman"/>
                <w:sz w:val="24"/>
                <w:szCs w:val="24"/>
              </w:rPr>
            </w:pPr>
            <w:r>
              <w:rPr>
                <w:rFonts w:ascii="Times New Roman" w:hAnsi="Times New Roman" w:cs="Times New Roman"/>
                <w:sz w:val="24"/>
                <w:szCs w:val="24"/>
              </w:rPr>
              <w:t>Измерение 06 „Вторична тема на ЕСФ“ – 08 „Не се прилага“;</w:t>
            </w:r>
          </w:p>
          <w:p w14:paraId="33EBC90E" w14:textId="77777777" w:rsidR="00CC496C" w:rsidRPr="009B380A" w:rsidRDefault="00CC496C" w:rsidP="00CC496C">
            <w:pPr>
              <w:pStyle w:val="ListParagraph"/>
              <w:tabs>
                <w:tab w:val="left" w:pos="0"/>
                <w:tab w:val="left" w:pos="142"/>
              </w:tabs>
              <w:spacing w:after="200" w:line="276" w:lineRule="auto"/>
              <w:ind w:left="0"/>
              <w:jc w:val="both"/>
              <w:rPr>
                <w:rFonts w:ascii="Times New Roman" w:hAnsi="Times New Roman" w:cs="Times New Roman"/>
                <w:sz w:val="24"/>
                <w:szCs w:val="24"/>
                <w:lang w:val="ru-RU"/>
              </w:rPr>
            </w:pPr>
            <w:r>
              <w:rPr>
                <w:rFonts w:ascii="Times New Roman" w:hAnsi="Times New Roman" w:cs="Times New Roman"/>
                <w:sz w:val="24"/>
                <w:szCs w:val="24"/>
              </w:rPr>
              <w:t>Измерение 07 „Икономическа дейност“ – 25 „Не се прилага“.</w:t>
            </w:r>
          </w:p>
          <w:p w14:paraId="778CE258" w14:textId="77777777" w:rsidR="00A650CA" w:rsidRPr="00EB65D3"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p>
        </w:tc>
      </w:tr>
    </w:tbl>
    <w:p w14:paraId="52290E98"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3A4D7A2D" w14:textId="77777777" w:rsidTr="00C45F71">
        <w:tc>
          <w:tcPr>
            <w:tcW w:w="9781" w:type="dxa"/>
          </w:tcPr>
          <w:p w14:paraId="0C21C0A7" w14:textId="77777777"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Териториален обхват:</w:t>
            </w:r>
          </w:p>
          <w:p w14:paraId="05E87B92" w14:textId="77777777" w:rsidR="00385A2B" w:rsidRPr="00EB65D3" w:rsidRDefault="00385A2B" w:rsidP="00385A2B">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Дейностите по проектите за сътрудничество се осъществяват на териториите на действие на партньорите </w:t>
            </w:r>
            <w:r w:rsidR="00662C0A">
              <w:rPr>
                <w:rFonts w:ascii="Times New Roman" w:hAnsi="Times New Roman" w:cs="Times New Roman"/>
                <w:sz w:val="24"/>
                <w:szCs w:val="24"/>
                <w:shd w:val="clear" w:color="auto" w:fill="FEFEFE"/>
              </w:rPr>
              <w:t xml:space="preserve">и асоциираните партньори </w:t>
            </w:r>
            <w:r w:rsidRPr="00EB65D3">
              <w:rPr>
                <w:rFonts w:ascii="Times New Roman" w:hAnsi="Times New Roman" w:cs="Times New Roman"/>
                <w:sz w:val="24"/>
                <w:szCs w:val="24"/>
                <w:shd w:val="clear" w:color="auto" w:fill="FEFEFE"/>
              </w:rPr>
              <w:t xml:space="preserve">по проекта.  </w:t>
            </w:r>
          </w:p>
          <w:p w14:paraId="42D94CA8" w14:textId="77777777" w:rsidR="00385A2B" w:rsidRPr="00EB65D3" w:rsidRDefault="00385A2B" w:rsidP="00385A2B">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w:t>
            </w:r>
            <w:proofErr w:type="spellStart"/>
            <w:r w:rsidRPr="00EB65D3">
              <w:rPr>
                <w:rFonts w:ascii="Times New Roman" w:hAnsi="Times New Roman" w:cs="Times New Roman"/>
                <w:sz w:val="24"/>
                <w:szCs w:val="24"/>
                <w:shd w:val="clear" w:color="auto" w:fill="FEFEFE"/>
              </w:rPr>
              <w:t>вътрешнотериториално</w:t>
            </w:r>
            <w:proofErr w:type="spellEnd"/>
            <w:r w:rsidRPr="00EB65D3">
              <w:rPr>
                <w:rFonts w:ascii="Times New Roman" w:hAnsi="Times New Roman" w:cs="Times New Roman"/>
                <w:sz w:val="24"/>
                <w:szCs w:val="24"/>
                <w:shd w:val="clear" w:color="auto" w:fill="FEFEFE"/>
              </w:rPr>
              <w:t xml:space="preserve"> сътрудничество се изпълняват на територията на действие на партньорите </w:t>
            </w:r>
            <w:r w:rsidR="00662C0A">
              <w:rPr>
                <w:rFonts w:ascii="Times New Roman" w:hAnsi="Times New Roman" w:cs="Times New Roman"/>
                <w:sz w:val="24"/>
                <w:szCs w:val="24"/>
                <w:shd w:val="clear" w:color="auto" w:fill="FEFEFE"/>
              </w:rPr>
              <w:t xml:space="preserve">и асоциираните партньори </w:t>
            </w:r>
            <w:r w:rsidRPr="00EB65D3">
              <w:rPr>
                <w:rFonts w:ascii="Times New Roman" w:hAnsi="Times New Roman" w:cs="Times New Roman"/>
                <w:sz w:val="24"/>
                <w:szCs w:val="24"/>
                <w:shd w:val="clear" w:color="auto" w:fill="FEFEFE"/>
              </w:rPr>
              <w:t xml:space="preserve">от Република България. </w:t>
            </w:r>
          </w:p>
          <w:p w14:paraId="255EA0D9" w14:textId="77777777" w:rsidR="00A650CA" w:rsidRPr="00F43DD7" w:rsidRDefault="00385A2B" w:rsidP="009E6421">
            <w:pPr>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Проектите за транснационално сътрудничество се изпълняват </w:t>
            </w:r>
            <w:r>
              <w:rPr>
                <w:rFonts w:ascii="Times New Roman" w:hAnsi="Times New Roman" w:cs="Times New Roman"/>
                <w:sz w:val="24"/>
                <w:szCs w:val="24"/>
                <w:shd w:val="clear" w:color="auto" w:fill="FEFEFE"/>
              </w:rPr>
              <w:t>както</w:t>
            </w:r>
            <w:r w:rsidRPr="00EB65D3">
              <w:rPr>
                <w:rFonts w:ascii="Times New Roman" w:hAnsi="Times New Roman" w:cs="Times New Roman"/>
                <w:sz w:val="24"/>
                <w:szCs w:val="24"/>
                <w:shd w:val="clear" w:color="auto" w:fill="FEFEFE"/>
              </w:rPr>
              <w:t xml:space="preserve"> на територията на действие на </w:t>
            </w:r>
            <w:r w:rsidR="009E6421">
              <w:rPr>
                <w:rFonts w:ascii="Times New Roman" w:hAnsi="Times New Roman" w:cs="Times New Roman"/>
                <w:sz w:val="24"/>
                <w:szCs w:val="24"/>
                <w:shd w:val="clear" w:color="auto" w:fill="FEFEFE"/>
              </w:rPr>
              <w:t xml:space="preserve">партньорите </w:t>
            </w:r>
            <w:r w:rsidRPr="00EB65D3">
              <w:rPr>
                <w:rFonts w:ascii="Times New Roman" w:hAnsi="Times New Roman" w:cs="Times New Roman"/>
                <w:sz w:val="24"/>
                <w:szCs w:val="24"/>
                <w:shd w:val="clear" w:color="auto" w:fill="FEFEFE"/>
              </w:rPr>
              <w:t xml:space="preserve"> – местни инициативни групи </w:t>
            </w:r>
            <w:r w:rsidR="005178E8">
              <w:rPr>
                <w:rFonts w:ascii="Times New Roman" w:hAnsi="Times New Roman" w:cs="Times New Roman"/>
                <w:sz w:val="24"/>
                <w:szCs w:val="24"/>
                <w:shd w:val="clear" w:color="auto" w:fill="FEFEFE"/>
              </w:rPr>
              <w:t xml:space="preserve">(МИГ) </w:t>
            </w:r>
            <w:r w:rsidRPr="00EB65D3">
              <w:rPr>
                <w:rFonts w:ascii="Times New Roman" w:hAnsi="Times New Roman" w:cs="Times New Roman"/>
                <w:sz w:val="24"/>
                <w:szCs w:val="24"/>
                <w:shd w:val="clear" w:color="auto" w:fill="FEFEFE"/>
              </w:rPr>
              <w:t xml:space="preserve">от Република България, така и на територията на действие на </w:t>
            </w:r>
            <w:r w:rsidR="009E6421">
              <w:rPr>
                <w:rFonts w:ascii="Times New Roman" w:hAnsi="Times New Roman" w:cs="Times New Roman"/>
                <w:sz w:val="24"/>
                <w:szCs w:val="24"/>
                <w:shd w:val="clear" w:color="auto" w:fill="FEFEFE"/>
              </w:rPr>
              <w:t xml:space="preserve">асоциираните </w:t>
            </w:r>
            <w:r w:rsidRPr="00EB65D3">
              <w:rPr>
                <w:rFonts w:ascii="Times New Roman" w:hAnsi="Times New Roman" w:cs="Times New Roman"/>
                <w:sz w:val="24"/>
                <w:szCs w:val="24"/>
                <w:shd w:val="clear" w:color="auto" w:fill="FEFEFE"/>
              </w:rPr>
              <w:t xml:space="preserve">партньори по проекта – </w:t>
            </w:r>
            <w:r>
              <w:rPr>
                <w:rFonts w:ascii="Times New Roman" w:hAnsi="Times New Roman" w:cs="Times New Roman"/>
                <w:sz w:val="24"/>
                <w:szCs w:val="24"/>
                <w:shd w:val="clear" w:color="auto" w:fill="FEFEFE"/>
              </w:rPr>
              <w:t>на територията на</w:t>
            </w:r>
            <w:r w:rsidRPr="00EB65D3">
              <w:rPr>
                <w:rFonts w:ascii="Times New Roman" w:hAnsi="Times New Roman" w:cs="Times New Roman"/>
                <w:sz w:val="24"/>
                <w:szCs w:val="24"/>
                <w:shd w:val="clear" w:color="auto" w:fill="FEFEFE"/>
              </w:rPr>
              <w:t xml:space="preserve"> страни от и извън Европейския съюз.</w:t>
            </w:r>
            <w:r w:rsidRPr="00F43DD7">
              <w:rPr>
                <w:rFonts w:ascii="Times New Roman" w:hAnsi="Times New Roman" w:cs="Times New Roman"/>
                <w:sz w:val="24"/>
                <w:szCs w:val="24"/>
                <w:shd w:val="clear" w:color="auto" w:fill="FEFEFE"/>
              </w:rPr>
              <w:t xml:space="preserve">   </w:t>
            </w:r>
          </w:p>
        </w:tc>
      </w:tr>
    </w:tbl>
    <w:p w14:paraId="4954E5EA" w14:textId="77777777"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EB65D3" w14:paraId="6B224FC6" w14:textId="77777777" w:rsidTr="00C45F71">
        <w:tc>
          <w:tcPr>
            <w:tcW w:w="9781" w:type="dxa"/>
          </w:tcPr>
          <w:p w14:paraId="59052C7B" w14:textId="77777777" w:rsidR="000E7317" w:rsidRPr="00EB65D3" w:rsidRDefault="00A650CA" w:rsidP="00511BC1">
            <w:pPr>
              <w:pStyle w:val="ListParagraph"/>
              <w:numPr>
                <w:ilvl w:val="0"/>
                <w:numId w:val="1"/>
              </w:numPr>
              <w:tabs>
                <w:tab w:val="left" w:pos="0"/>
                <w:tab w:val="left" w:pos="142"/>
              </w:tabs>
              <w:spacing w:line="276" w:lineRule="auto"/>
              <w:ind w:left="34" w:firstLine="709"/>
              <w:jc w:val="both"/>
              <w:rPr>
                <w:rFonts w:ascii="Times New Roman" w:hAnsi="Times New Roman" w:cs="Times New Roman"/>
                <w:b/>
                <w:sz w:val="24"/>
                <w:szCs w:val="24"/>
                <w:shd w:val="clear" w:color="auto" w:fill="FEFEFE"/>
              </w:rPr>
            </w:pPr>
            <w:r w:rsidRPr="00EB65D3">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p>
          <w:p w14:paraId="368848CB"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Подпомагането по процедурата е насочено към постигане на целите на </w:t>
            </w:r>
            <w:proofErr w:type="spellStart"/>
            <w:r w:rsidRPr="00EB65D3">
              <w:rPr>
                <w:rFonts w:ascii="Times New Roman" w:hAnsi="Times New Roman" w:cs="Times New Roman"/>
                <w:sz w:val="24"/>
                <w:szCs w:val="24"/>
                <w:shd w:val="clear" w:color="auto" w:fill="FEFEFE"/>
              </w:rPr>
              <w:t>подмярка</w:t>
            </w:r>
            <w:proofErr w:type="spellEnd"/>
            <w:r w:rsidRPr="00EB65D3">
              <w:rPr>
                <w:rFonts w:ascii="Times New Roman" w:hAnsi="Times New Roman" w:cs="Times New Roman"/>
                <w:sz w:val="24"/>
                <w:szCs w:val="24"/>
                <w:shd w:val="clear" w:color="auto" w:fill="FEFEFE"/>
              </w:rPr>
              <w:t xml:space="preserve"> 19.3 „Подготовка и изпълнение на дейности за сътрудничество на местни инициативни групи“ от мярка 19 „Водено от общностите местно развитие“ от ПРСР 2014-2020 г., които водят до осигуряване на принос в развитието на съответния селски район на действие на МИГ. </w:t>
            </w:r>
          </w:p>
          <w:p w14:paraId="255D72FB"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Подпомагането по процедурата цели:</w:t>
            </w:r>
          </w:p>
          <w:p w14:paraId="0D10DBDB"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lastRenderedPageBreak/>
              <w:t xml:space="preserve">1. осъществяване на съвместни дейности, допринасящи за устойчивото развитие на местните общности и подпомагащи постигането на целите на стратегиите за ВОМР и на ПРСР 2014 – 2020 г. като обучения, изграждане на капацитет, споделяне на опит, обмен на </w:t>
            </w:r>
            <w:proofErr w:type="spellStart"/>
            <w:r w:rsidRPr="00EB65D3">
              <w:rPr>
                <w:rFonts w:ascii="Times New Roman" w:hAnsi="Times New Roman" w:cs="Times New Roman"/>
                <w:sz w:val="24"/>
                <w:szCs w:val="24"/>
                <w:shd w:val="clear" w:color="auto" w:fill="FEFEFE"/>
              </w:rPr>
              <w:t>ноу-хау</w:t>
            </w:r>
            <w:proofErr w:type="spellEnd"/>
            <w:r w:rsidRPr="00EB65D3">
              <w:rPr>
                <w:rFonts w:ascii="Times New Roman" w:hAnsi="Times New Roman" w:cs="Times New Roman"/>
                <w:sz w:val="24"/>
                <w:szCs w:val="24"/>
                <w:shd w:val="clear" w:color="auto" w:fill="FEFEFE"/>
              </w:rPr>
              <w:t xml:space="preserve"> и стимулиране въвеждането на иновативни дейности на местно ниво;</w:t>
            </w:r>
          </w:p>
          <w:p w14:paraId="5ACF1DC6"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2. създаване на европейска идентичност в допълнение към местната, регионалната и националната идентичност;</w:t>
            </w:r>
          </w:p>
          <w:p w14:paraId="56B61E21" w14:textId="77777777" w:rsidR="00EB22B3" w:rsidRPr="00EB65D3"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EB65D3">
              <w:rPr>
                <w:rFonts w:ascii="Times New Roman" w:hAnsi="Times New Roman" w:cs="Times New Roman"/>
                <w:sz w:val="24"/>
                <w:szCs w:val="24"/>
                <w:shd w:val="clear" w:color="auto" w:fill="FEFEFE"/>
              </w:rPr>
              <w:t xml:space="preserve">3. подкрепа за </w:t>
            </w:r>
            <w:proofErr w:type="spellStart"/>
            <w:r w:rsidRPr="00EB65D3">
              <w:rPr>
                <w:rFonts w:ascii="Times New Roman" w:hAnsi="Times New Roman" w:cs="Times New Roman"/>
                <w:sz w:val="24"/>
                <w:szCs w:val="24"/>
                <w:shd w:val="clear" w:color="auto" w:fill="FEFEFE"/>
              </w:rPr>
              <w:t>промотиране</w:t>
            </w:r>
            <w:proofErr w:type="spellEnd"/>
            <w:r w:rsidRPr="00EB65D3">
              <w:rPr>
                <w:rFonts w:ascii="Times New Roman" w:hAnsi="Times New Roman" w:cs="Times New Roman"/>
                <w:sz w:val="24"/>
                <w:szCs w:val="24"/>
                <w:shd w:val="clear" w:color="auto" w:fill="FEFEFE"/>
              </w:rPr>
              <w:t xml:space="preserve"> на характерни за местните територии и общности продукти, марки, дейности, забележителности и др.</w:t>
            </w:r>
          </w:p>
          <w:p w14:paraId="23AEB2BA" w14:textId="77777777" w:rsidR="00EB22B3" w:rsidRPr="00EB65D3" w:rsidRDefault="00EB22B3"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EB65D3">
              <w:rPr>
                <w:rFonts w:ascii="Times New Roman" w:eastAsia="Times New Roman" w:hAnsi="Times New Roman" w:cs="Times New Roman"/>
                <w:sz w:val="24"/>
                <w:szCs w:val="24"/>
                <w:shd w:val="clear" w:color="auto" w:fill="FEFEFE"/>
                <w:lang w:eastAsia="bg-BG"/>
              </w:rPr>
              <w:t>Проектите трябва да целят развитието на териториите, на които се изпълняват стратегиите за ВОМР на МИГ</w:t>
            </w:r>
            <w:r w:rsidR="00546F69">
              <w:rPr>
                <w:rFonts w:ascii="Times New Roman" w:eastAsia="Times New Roman" w:hAnsi="Times New Roman" w:cs="Times New Roman"/>
                <w:sz w:val="24"/>
                <w:szCs w:val="24"/>
                <w:shd w:val="clear" w:color="auto" w:fill="FEFEFE"/>
                <w:lang w:eastAsia="bg-BG"/>
              </w:rPr>
              <w:t>,</w:t>
            </w:r>
            <w:r w:rsidRPr="00EB65D3">
              <w:rPr>
                <w:rFonts w:ascii="Times New Roman" w:eastAsia="Times New Roman" w:hAnsi="Times New Roman" w:cs="Times New Roman"/>
                <w:sz w:val="24"/>
                <w:szCs w:val="24"/>
                <w:shd w:val="clear" w:color="auto" w:fill="FEFEFE"/>
                <w:lang w:eastAsia="bg-BG"/>
              </w:rPr>
              <w:t xml:space="preserve"> и да съответстват на и да допринася</w:t>
            </w:r>
            <w:r w:rsidR="005178E8">
              <w:rPr>
                <w:rFonts w:ascii="Times New Roman" w:eastAsia="Times New Roman" w:hAnsi="Times New Roman" w:cs="Times New Roman"/>
                <w:sz w:val="24"/>
                <w:szCs w:val="24"/>
                <w:shd w:val="clear" w:color="auto" w:fill="FEFEFE"/>
                <w:lang w:eastAsia="bg-BG"/>
              </w:rPr>
              <w:t>т</w:t>
            </w:r>
            <w:r w:rsidRPr="00EB65D3">
              <w:rPr>
                <w:rFonts w:ascii="Times New Roman" w:eastAsia="Times New Roman" w:hAnsi="Times New Roman" w:cs="Times New Roman"/>
                <w:sz w:val="24"/>
                <w:szCs w:val="24"/>
                <w:shd w:val="clear" w:color="auto" w:fill="FEFEFE"/>
                <w:lang w:eastAsia="bg-BG"/>
              </w:rPr>
              <w:t xml:space="preserve"> за постигане целите и приоритетите на стратегията/</w:t>
            </w:r>
            <w:proofErr w:type="spellStart"/>
            <w:r w:rsidRPr="00EB65D3">
              <w:rPr>
                <w:rFonts w:ascii="Times New Roman" w:eastAsia="Times New Roman" w:hAnsi="Times New Roman" w:cs="Times New Roman"/>
                <w:sz w:val="24"/>
                <w:szCs w:val="24"/>
                <w:shd w:val="clear" w:color="auto" w:fill="FEFEFE"/>
                <w:lang w:eastAsia="bg-BG"/>
              </w:rPr>
              <w:t>ите</w:t>
            </w:r>
            <w:proofErr w:type="spellEnd"/>
            <w:r w:rsidRPr="00EB65D3">
              <w:rPr>
                <w:rFonts w:ascii="Times New Roman" w:eastAsia="Times New Roman" w:hAnsi="Times New Roman" w:cs="Times New Roman"/>
                <w:sz w:val="24"/>
                <w:szCs w:val="24"/>
                <w:shd w:val="clear" w:color="auto" w:fill="FEFEFE"/>
                <w:lang w:eastAsia="bg-BG"/>
              </w:rPr>
              <w:t xml:space="preserve"> за ВОМР на съответната/</w:t>
            </w:r>
            <w:proofErr w:type="spellStart"/>
            <w:r w:rsidRPr="00EB65D3">
              <w:rPr>
                <w:rFonts w:ascii="Times New Roman" w:eastAsia="Times New Roman" w:hAnsi="Times New Roman" w:cs="Times New Roman"/>
                <w:sz w:val="24"/>
                <w:szCs w:val="24"/>
                <w:shd w:val="clear" w:color="auto" w:fill="FEFEFE"/>
                <w:lang w:eastAsia="bg-BG"/>
              </w:rPr>
              <w:t>ите</w:t>
            </w:r>
            <w:proofErr w:type="spellEnd"/>
            <w:r w:rsidRPr="00EB65D3">
              <w:rPr>
                <w:rFonts w:ascii="Times New Roman" w:eastAsia="Times New Roman" w:hAnsi="Times New Roman" w:cs="Times New Roman"/>
                <w:sz w:val="24"/>
                <w:szCs w:val="24"/>
                <w:shd w:val="clear" w:color="auto" w:fill="FEFEFE"/>
                <w:lang w:eastAsia="bg-BG"/>
              </w:rPr>
              <w:t xml:space="preserve"> МИГ и на ПРСР 2014- 2020 г.</w:t>
            </w:r>
          </w:p>
          <w:p w14:paraId="000B6224" w14:textId="77777777" w:rsidR="00B16106" w:rsidRDefault="00B16106" w:rsidP="00B16106">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960356">
              <w:rPr>
                <w:rFonts w:ascii="Times New Roman" w:hAnsi="Times New Roman" w:cs="Times New Roman"/>
                <w:sz w:val="24"/>
                <w:szCs w:val="24"/>
                <w:shd w:val="clear" w:color="auto" w:fill="FEFEFE"/>
              </w:rPr>
              <w:t xml:space="preserve">Очаквани резултати от предоставянето на финансовата помощ от </w:t>
            </w:r>
            <w:r>
              <w:rPr>
                <w:rFonts w:ascii="Times New Roman" w:hAnsi="Times New Roman" w:cs="Times New Roman"/>
                <w:sz w:val="24"/>
                <w:szCs w:val="24"/>
                <w:shd w:val="clear" w:color="auto" w:fill="FEFEFE"/>
              </w:rPr>
              <w:t>изпълнението на проектите за сътрудничество:</w:t>
            </w:r>
          </w:p>
          <w:p w14:paraId="4FC0A704" w14:textId="77777777" w:rsidR="00B16106" w:rsidRPr="00FD5C23" w:rsidRDefault="00B16106" w:rsidP="00127B6D">
            <w:pPr>
              <w:pStyle w:val="ListParagraph"/>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sidRPr="00FD5C23">
              <w:rPr>
                <w:rFonts w:ascii="Times New Roman" w:hAnsi="Times New Roman" w:cs="Times New Roman"/>
                <w:sz w:val="24"/>
                <w:szCs w:val="24"/>
                <w:shd w:val="clear" w:color="auto" w:fill="FEFEFE"/>
              </w:rPr>
              <w:t>разработени съвместени продукти/услуги, придобити активи, извършени строително-монтажни работи или строително-ремонтни работи на територията на партньорите от Република България;</w:t>
            </w:r>
          </w:p>
          <w:p w14:paraId="2CD4172D" w14:textId="77777777" w:rsidR="00B16106" w:rsidRPr="00FD5C23" w:rsidRDefault="00B16106" w:rsidP="00127B6D">
            <w:pPr>
              <w:pStyle w:val="ListParagraph"/>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sidRPr="00FD5C23">
              <w:rPr>
                <w:rFonts w:ascii="Times New Roman" w:hAnsi="Times New Roman" w:cs="Times New Roman"/>
                <w:sz w:val="24"/>
                <w:szCs w:val="24"/>
                <w:shd w:val="clear" w:color="auto" w:fill="FEFEFE"/>
              </w:rPr>
              <w:t>проведени изследвания и пазарни проучвания, директно свързани с съвместния продукт/услуга;</w:t>
            </w:r>
          </w:p>
          <w:p w14:paraId="5F89EED7" w14:textId="77777777" w:rsidR="00B16106" w:rsidRDefault="00B16106" w:rsidP="00127B6D">
            <w:pPr>
              <w:pStyle w:val="ListParagraph"/>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sidRPr="00FD5C23">
              <w:rPr>
                <w:rFonts w:ascii="Times New Roman" w:hAnsi="Times New Roman" w:cs="Times New Roman"/>
                <w:sz w:val="24"/>
                <w:szCs w:val="24"/>
                <w:shd w:val="clear" w:color="auto" w:fill="FEFEFE"/>
              </w:rPr>
              <w:t xml:space="preserve">реализирани </w:t>
            </w:r>
            <w:proofErr w:type="spellStart"/>
            <w:r w:rsidRPr="00FD5C23">
              <w:rPr>
                <w:rFonts w:ascii="Times New Roman" w:hAnsi="Times New Roman" w:cs="Times New Roman"/>
                <w:sz w:val="24"/>
                <w:szCs w:val="24"/>
                <w:shd w:val="clear" w:color="auto" w:fill="FEFEFE"/>
              </w:rPr>
              <w:t>промоционални</w:t>
            </w:r>
            <w:proofErr w:type="spellEnd"/>
            <w:r w:rsidRPr="00FD5C23">
              <w:rPr>
                <w:rFonts w:ascii="Times New Roman" w:hAnsi="Times New Roman" w:cs="Times New Roman"/>
                <w:sz w:val="24"/>
                <w:szCs w:val="24"/>
                <w:shd w:val="clear" w:color="auto" w:fill="FEFEFE"/>
              </w:rPr>
              <w:t xml:space="preserve"> или маркетингови кампании;</w:t>
            </w:r>
          </w:p>
          <w:p w14:paraId="499C919C" w14:textId="77777777" w:rsidR="00F51C5F" w:rsidRPr="00FD5C23" w:rsidRDefault="00F51C5F" w:rsidP="00127B6D">
            <w:pPr>
              <w:pStyle w:val="ListParagraph"/>
              <w:widowControl w:val="0"/>
              <w:numPr>
                <w:ilvl w:val="0"/>
                <w:numId w:val="3"/>
              </w:numPr>
              <w:tabs>
                <w:tab w:val="left" w:pos="318"/>
              </w:tabs>
              <w:autoSpaceDE w:val="0"/>
              <w:autoSpaceDN w:val="0"/>
              <w:adjustRightInd w:val="0"/>
              <w:spacing w:line="276" w:lineRule="auto"/>
              <w:ind w:left="34" w:firstLine="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изграден капацитет, споделен опит и </w:t>
            </w:r>
            <w:proofErr w:type="spellStart"/>
            <w:r>
              <w:rPr>
                <w:rFonts w:ascii="Times New Roman" w:hAnsi="Times New Roman" w:cs="Times New Roman"/>
                <w:sz w:val="24"/>
                <w:szCs w:val="24"/>
                <w:shd w:val="clear" w:color="auto" w:fill="FEFEFE"/>
              </w:rPr>
              <w:t>ноу-хау</w:t>
            </w:r>
            <w:proofErr w:type="spellEnd"/>
            <w:r>
              <w:rPr>
                <w:rFonts w:ascii="Times New Roman" w:hAnsi="Times New Roman" w:cs="Times New Roman"/>
                <w:sz w:val="24"/>
                <w:szCs w:val="24"/>
                <w:shd w:val="clear" w:color="auto" w:fill="FEFEFE"/>
              </w:rPr>
              <w:t>.</w:t>
            </w:r>
          </w:p>
          <w:p w14:paraId="168AEFE8" w14:textId="77777777" w:rsidR="00B16106" w:rsidRPr="00B16106" w:rsidRDefault="00B16106" w:rsidP="00D5715D">
            <w:pPr>
              <w:widowControl w:val="0"/>
              <w:autoSpaceDE w:val="0"/>
              <w:autoSpaceDN w:val="0"/>
              <w:adjustRightInd w:val="0"/>
              <w:jc w:val="both"/>
              <w:rPr>
                <w:rFonts w:ascii="Times New Roman" w:hAnsi="Times New Roman" w:cs="Times New Roman"/>
                <w:sz w:val="24"/>
                <w:szCs w:val="24"/>
                <w:shd w:val="clear" w:color="auto" w:fill="FEFEFE"/>
              </w:rPr>
            </w:pPr>
          </w:p>
        </w:tc>
      </w:tr>
    </w:tbl>
    <w:p w14:paraId="1E5B5D7C"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EB65D3" w14:paraId="0C0F4304" w14:textId="77777777" w:rsidTr="00C45F71">
        <w:tc>
          <w:tcPr>
            <w:tcW w:w="9781" w:type="dxa"/>
          </w:tcPr>
          <w:p w14:paraId="321E2FF2" w14:textId="77777777" w:rsidR="00A650CA"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C717C7">
              <w:rPr>
                <w:rFonts w:ascii="Times New Roman" w:hAnsi="Times New Roman" w:cs="Times New Roman"/>
                <w:b/>
                <w:sz w:val="24"/>
                <w:szCs w:val="24"/>
              </w:rPr>
              <w:t>Индикатори:</w:t>
            </w:r>
          </w:p>
          <w:p w14:paraId="4B221ED8" w14:textId="77777777" w:rsidR="0034345D" w:rsidRPr="00132F9C" w:rsidRDefault="0034345D" w:rsidP="00132F9C">
            <w:pPr>
              <w:tabs>
                <w:tab w:val="left" w:pos="0"/>
                <w:tab w:val="left" w:pos="142"/>
              </w:tabs>
              <w:jc w:val="both"/>
              <w:rPr>
                <w:rFonts w:ascii="Times New Roman" w:hAnsi="Times New Roman" w:cs="Times New Roman"/>
                <w:sz w:val="24"/>
                <w:szCs w:val="24"/>
              </w:rPr>
            </w:pPr>
            <w:r>
              <w:rPr>
                <w:rFonts w:ascii="Times New Roman" w:hAnsi="Times New Roman" w:cs="Times New Roman"/>
                <w:sz w:val="24"/>
                <w:szCs w:val="24"/>
              </w:rPr>
              <w:t xml:space="preserve">Индикаторите по настоящата процедура са: </w:t>
            </w:r>
          </w:p>
          <w:p w14:paraId="77062CB1"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1. </w:t>
            </w:r>
            <w:r w:rsidR="0034345D">
              <w:rPr>
                <w:rFonts w:ascii="Times New Roman" w:hAnsi="Times New Roman" w:cs="Times New Roman"/>
                <w:sz w:val="24"/>
                <w:szCs w:val="24"/>
              </w:rPr>
              <w:t>„</w:t>
            </w:r>
            <w:r w:rsidR="00D04674">
              <w:rPr>
                <w:rFonts w:ascii="Times New Roman" w:hAnsi="Times New Roman" w:cs="Times New Roman"/>
                <w:sz w:val="24"/>
                <w:szCs w:val="24"/>
              </w:rPr>
              <w:t>Брой н</w:t>
            </w:r>
            <w:r w:rsidRPr="00FE1E9A">
              <w:rPr>
                <w:rFonts w:ascii="Times New Roman" w:hAnsi="Times New Roman" w:cs="Times New Roman"/>
                <w:sz w:val="24"/>
                <w:szCs w:val="24"/>
              </w:rPr>
              <w:t>аселени места</w:t>
            </w:r>
            <w:r w:rsidR="00D04674">
              <w:rPr>
                <w:rFonts w:ascii="Times New Roman" w:hAnsi="Times New Roman" w:cs="Times New Roman"/>
                <w:sz w:val="24"/>
                <w:szCs w:val="24"/>
              </w:rPr>
              <w:t>,</w:t>
            </w:r>
            <w:r w:rsidRPr="00FE1E9A">
              <w:rPr>
                <w:rFonts w:ascii="Times New Roman" w:hAnsi="Times New Roman" w:cs="Times New Roman"/>
                <w:sz w:val="24"/>
                <w:szCs w:val="24"/>
              </w:rPr>
              <w:t xml:space="preserve"> които се възползват от инвестициите в обектите – брой населени места, в т.ч. села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42ED758A" w14:textId="77777777" w:rsidR="00F51C5F" w:rsidRPr="00FE1E9A" w:rsidRDefault="00F51C5F" w:rsidP="00132F9C">
            <w:pPr>
              <w:pStyle w:val="ListParagraph"/>
              <w:tabs>
                <w:tab w:val="left" w:pos="0"/>
                <w:tab w:val="left" w:pos="318"/>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2. </w:t>
            </w:r>
            <w:r w:rsidR="0034345D">
              <w:rPr>
                <w:rFonts w:ascii="Times New Roman" w:hAnsi="Times New Roman" w:cs="Times New Roman"/>
                <w:sz w:val="24"/>
                <w:szCs w:val="24"/>
              </w:rPr>
              <w:t>„</w:t>
            </w:r>
            <w:r w:rsidRPr="00FE1E9A">
              <w:rPr>
                <w:rFonts w:ascii="Times New Roman" w:hAnsi="Times New Roman" w:cs="Times New Roman"/>
                <w:sz w:val="24"/>
                <w:szCs w:val="24"/>
              </w:rPr>
              <w:t>Брой производители/предприемачи, които ще се възползват от интелектуалните продукти</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2AC3170F"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3. </w:t>
            </w:r>
            <w:r w:rsidR="0034345D">
              <w:rPr>
                <w:rFonts w:ascii="Times New Roman" w:hAnsi="Times New Roman" w:cs="Times New Roman"/>
                <w:sz w:val="24"/>
                <w:szCs w:val="24"/>
              </w:rPr>
              <w:t>„</w:t>
            </w:r>
            <w:r w:rsidRPr="00FE1E9A">
              <w:rPr>
                <w:rFonts w:ascii="Times New Roman" w:hAnsi="Times New Roman" w:cs="Times New Roman"/>
                <w:sz w:val="24"/>
                <w:szCs w:val="24"/>
              </w:rPr>
              <w:t>Население, което се възползва от подобрените услуги (брой лица)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195871D1"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4. </w:t>
            </w:r>
            <w:r w:rsidR="0034345D">
              <w:rPr>
                <w:rFonts w:ascii="Times New Roman" w:hAnsi="Times New Roman" w:cs="Times New Roman"/>
                <w:sz w:val="24"/>
                <w:szCs w:val="24"/>
              </w:rPr>
              <w:t>„</w:t>
            </w:r>
            <w:r w:rsidRPr="00FE1E9A">
              <w:rPr>
                <w:rFonts w:ascii="Times New Roman" w:hAnsi="Times New Roman" w:cs="Times New Roman"/>
                <w:sz w:val="24"/>
                <w:szCs w:val="24"/>
              </w:rPr>
              <w:t>Посетители, които се възползват от продуктите</w:t>
            </w:r>
            <w:r w:rsidR="00127B6D">
              <w:rPr>
                <w:rFonts w:ascii="Times New Roman" w:hAnsi="Times New Roman" w:cs="Times New Roman"/>
                <w:sz w:val="24"/>
                <w:szCs w:val="24"/>
              </w:rPr>
              <w:t xml:space="preserve"> или</w:t>
            </w:r>
            <w:r w:rsidRPr="00FE1E9A">
              <w:rPr>
                <w:rFonts w:ascii="Times New Roman" w:hAnsi="Times New Roman" w:cs="Times New Roman"/>
                <w:sz w:val="24"/>
                <w:szCs w:val="24"/>
              </w:rPr>
              <w:t xml:space="preserve"> услугите</w:t>
            </w:r>
            <w:r w:rsidR="00127B6D">
              <w:rPr>
                <w:rFonts w:ascii="Times New Roman" w:hAnsi="Times New Roman" w:cs="Times New Roman"/>
                <w:sz w:val="24"/>
                <w:szCs w:val="24"/>
              </w:rPr>
              <w:t xml:space="preserve"> (брой лица)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711330D2"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5. </w:t>
            </w:r>
            <w:r w:rsidR="0034345D">
              <w:rPr>
                <w:rFonts w:ascii="Times New Roman" w:hAnsi="Times New Roman" w:cs="Times New Roman"/>
                <w:sz w:val="24"/>
                <w:szCs w:val="24"/>
              </w:rPr>
              <w:t>„</w:t>
            </w:r>
            <w:r w:rsidRPr="00FE1E9A">
              <w:rPr>
                <w:rFonts w:ascii="Times New Roman" w:hAnsi="Times New Roman" w:cs="Times New Roman"/>
                <w:sz w:val="24"/>
                <w:szCs w:val="24"/>
              </w:rPr>
              <w:t>Брой реализирани дейности (изследвания, обучения, планове за развитие и други)</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0844D696" w14:textId="77777777" w:rsidR="00F51C5F" w:rsidRPr="00FE1E9A" w:rsidRDefault="00F51C5F" w:rsidP="00127B6D">
            <w:pPr>
              <w:pStyle w:val="ListParagraph"/>
              <w:tabs>
                <w:tab w:val="left" w:pos="0"/>
                <w:tab w:val="left" w:pos="142"/>
              </w:tabs>
              <w:spacing w:after="200"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6. </w:t>
            </w:r>
            <w:r w:rsidR="0034345D">
              <w:rPr>
                <w:rFonts w:ascii="Times New Roman" w:hAnsi="Times New Roman" w:cs="Times New Roman"/>
                <w:sz w:val="24"/>
                <w:szCs w:val="24"/>
              </w:rPr>
              <w:t>„</w:t>
            </w:r>
            <w:r w:rsidRPr="00FE1E9A">
              <w:rPr>
                <w:rFonts w:ascii="Times New Roman" w:hAnsi="Times New Roman" w:cs="Times New Roman"/>
                <w:sz w:val="24"/>
                <w:szCs w:val="24"/>
              </w:rPr>
              <w:t>Брой създадени иновативни продукти/услуги в селските райони</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53E8FA5A" w14:textId="77777777" w:rsidR="00A650CA" w:rsidRDefault="00F51C5F" w:rsidP="00127B6D">
            <w:pPr>
              <w:pStyle w:val="ListParagraph"/>
              <w:tabs>
                <w:tab w:val="left" w:pos="0"/>
                <w:tab w:val="left" w:pos="142"/>
              </w:tabs>
              <w:spacing w:line="276" w:lineRule="auto"/>
              <w:ind w:left="0" w:firstLine="34"/>
              <w:jc w:val="both"/>
              <w:rPr>
                <w:rFonts w:ascii="Times New Roman" w:hAnsi="Times New Roman" w:cs="Times New Roman"/>
                <w:sz w:val="24"/>
                <w:szCs w:val="24"/>
              </w:rPr>
            </w:pPr>
            <w:r w:rsidRPr="00FE1E9A">
              <w:rPr>
                <w:rFonts w:ascii="Times New Roman" w:hAnsi="Times New Roman" w:cs="Times New Roman"/>
                <w:sz w:val="24"/>
                <w:szCs w:val="24"/>
              </w:rPr>
              <w:t xml:space="preserve">7. </w:t>
            </w:r>
            <w:r w:rsidR="0034345D">
              <w:rPr>
                <w:rFonts w:ascii="Times New Roman" w:hAnsi="Times New Roman" w:cs="Times New Roman"/>
                <w:sz w:val="24"/>
                <w:szCs w:val="24"/>
              </w:rPr>
              <w:t>„</w:t>
            </w:r>
            <w:r w:rsidRPr="00FE1E9A">
              <w:rPr>
                <w:rFonts w:ascii="Times New Roman" w:hAnsi="Times New Roman" w:cs="Times New Roman"/>
                <w:sz w:val="24"/>
                <w:szCs w:val="24"/>
              </w:rPr>
              <w:t>Общ брой създадени работни места</w:t>
            </w:r>
            <w:r w:rsidR="0034345D">
              <w:rPr>
                <w:rFonts w:ascii="Times New Roman" w:hAnsi="Times New Roman" w:cs="Times New Roman"/>
                <w:sz w:val="24"/>
                <w:szCs w:val="24"/>
              </w:rPr>
              <w:t>“</w:t>
            </w:r>
            <w:r w:rsidR="00FE1E9A">
              <w:rPr>
                <w:rFonts w:ascii="Times New Roman" w:hAnsi="Times New Roman" w:cs="Times New Roman"/>
                <w:sz w:val="24"/>
                <w:szCs w:val="24"/>
              </w:rPr>
              <w:t>.</w:t>
            </w:r>
          </w:p>
          <w:p w14:paraId="2BD941F0" w14:textId="77777777" w:rsidR="0034345D" w:rsidRDefault="0034345D" w:rsidP="00127B6D">
            <w:pPr>
              <w:pStyle w:val="ListParagraph"/>
              <w:tabs>
                <w:tab w:val="left" w:pos="0"/>
                <w:tab w:val="left" w:pos="142"/>
              </w:tabs>
              <w:spacing w:line="276" w:lineRule="auto"/>
              <w:ind w:left="0" w:firstLine="34"/>
              <w:jc w:val="both"/>
              <w:rPr>
                <w:rFonts w:ascii="Times New Roman" w:hAnsi="Times New Roman" w:cs="Times New Roman"/>
                <w:sz w:val="24"/>
                <w:szCs w:val="24"/>
              </w:rPr>
            </w:pPr>
          </w:p>
          <w:p w14:paraId="48C3559A" w14:textId="77777777" w:rsidR="0034345D" w:rsidRPr="00132F9C" w:rsidRDefault="0034345D" w:rsidP="00132F9C">
            <w:pPr>
              <w:tabs>
                <w:tab w:val="left" w:pos="0"/>
                <w:tab w:val="left" w:pos="142"/>
              </w:tabs>
              <w:jc w:val="both"/>
              <w:rPr>
                <w:rFonts w:ascii="Times New Roman" w:hAnsi="Times New Roman" w:cs="Times New Roman"/>
                <w:sz w:val="24"/>
                <w:szCs w:val="24"/>
              </w:rPr>
            </w:pPr>
            <w:r w:rsidRPr="00132F9C">
              <w:rPr>
                <w:rFonts w:ascii="Times New Roman" w:hAnsi="Times New Roman" w:cs="Times New Roman"/>
                <w:sz w:val="24"/>
                <w:szCs w:val="24"/>
              </w:rPr>
              <w:t xml:space="preserve">При подаване на проектното предложение кандидатът следва да отбележи тези от индикаторите, които ще постигне с изпълнението на конкретния проект. </w:t>
            </w:r>
          </w:p>
          <w:p w14:paraId="08B7BE61" w14:textId="77777777" w:rsidR="0034345D" w:rsidRPr="00EB65D3" w:rsidRDefault="0034345D" w:rsidP="0034345D">
            <w:pPr>
              <w:pStyle w:val="ListParagraph"/>
              <w:tabs>
                <w:tab w:val="left" w:pos="0"/>
                <w:tab w:val="left" w:pos="142"/>
              </w:tabs>
              <w:spacing w:line="276" w:lineRule="auto"/>
              <w:ind w:left="0" w:firstLine="34"/>
              <w:jc w:val="both"/>
              <w:rPr>
                <w:rFonts w:ascii="Times New Roman" w:hAnsi="Times New Roman" w:cs="Times New Roman"/>
                <w:sz w:val="24"/>
                <w:szCs w:val="24"/>
              </w:rPr>
            </w:pPr>
            <w:r w:rsidRPr="0034345D">
              <w:rPr>
                <w:rFonts w:ascii="Times New Roman" w:hAnsi="Times New Roman" w:cs="Times New Roman"/>
                <w:sz w:val="24"/>
                <w:szCs w:val="24"/>
              </w:rPr>
              <w:t xml:space="preserve">Всеки индикатор, включен в проектното предложение, трябва да бъде количествено определен, с положителна целева стойност, различна от “0”. Кандидатите трябва да впишат източниците на информация, от които може да се провери степента на постигане на различните индикатори, които трябва да са официални и </w:t>
            </w:r>
            <w:proofErr w:type="spellStart"/>
            <w:r w:rsidRPr="0034345D">
              <w:rPr>
                <w:rFonts w:ascii="Times New Roman" w:hAnsi="Times New Roman" w:cs="Times New Roman"/>
                <w:sz w:val="24"/>
                <w:szCs w:val="24"/>
              </w:rPr>
              <w:t>проверими</w:t>
            </w:r>
            <w:proofErr w:type="spellEnd"/>
            <w:r w:rsidRPr="0034345D">
              <w:rPr>
                <w:rFonts w:ascii="Times New Roman" w:hAnsi="Times New Roman" w:cs="Times New Roman"/>
                <w:sz w:val="24"/>
                <w:szCs w:val="24"/>
              </w:rPr>
              <w:t xml:space="preserve">. </w:t>
            </w:r>
            <w:r>
              <w:rPr>
                <w:rFonts w:ascii="Times New Roman" w:hAnsi="Times New Roman" w:cs="Times New Roman"/>
                <w:sz w:val="24"/>
                <w:szCs w:val="24"/>
              </w:rPr>
              <w:t xml:space="preserve"> </w:t>
            </w:r>
          </w:p>
        </w:tc>
      </w:tr>
    </w:tbl>
    <w:p w14:paraId="408AB7A3"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1184C494" w14:textId="77777777" w:rsidTr="00C45F71">
        <w:tc>
          <w:tcPr>
            <w:tcW w:w="9781" w:type="dxa"/>
          </w:tcPr>
          <w:p w14:paraId="24B3B11F" w14:textId="77777777" w:rsidR="00A650CA" w:rsidRPr="00EB65D3" w:rsidRDefault="00A650CA" w:rsidP="00A43A7C">
            <w:pPr>
              <w:pStyle w:val="ListParagraph"/>
              <w:numPr>
                <w:ilvl w:val="0"/>
                <w:numId w:val="1"/>
              </w:numPr>
              <w:tabs>
                <w:tab w:val="left" w:pos="0"/>
                <w:tab w:val="left" w:pos="142"/>
              </w:tabs>
              <w:spacing w:before="120" w:after="200"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Общ размер на безвъзмездната финансова помощ по процедурата:</w:t>
            </w:r>
          </w:p>
          <w:p w14:paraId="1C9EC1FD" w14:textId="77777777" w:rsidR="00A650CA" w:rsidRPr="00025271" w:rsidRDefault="00025271" w:rsidP="00710DC0">
            <w:pPr>
              <w:pStyle w:val="ListParagraph"/>
              <w:tabs>
                <w:tab w:val="left" w:pos="0"/>
                <w:tab w:val="left" w:pos="142"/>
              </w:tabs>
              <w:spacing w:before="120" w:line="276"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Общият размер на безвъзмездната финансова помощ по </w:t>
            </w:r>
            <w:r w:rsidRPr="00DF30EF">
              <w:rPr>
                <w:rFonts w:ascii="Times New Roman" w:hAnsi="Times New Roman" w:cs="Times New Roman"/>
                <w:bCs/>
                <w:color w:val="000000"/>
                <w:sz w:val="24"/>
                <w:szCs w:val="24"/>
              </w:rPr>
              <w:t xml:space="preserve">процедурата е </w:t>
            </w:r>
            <w:r w:rsidR="00710DC0" w:rsidRPr="00DF30EF">
              <w:rPr>
                <w:rFonts w:ascii="Times New Roman" w:hAnsi="Times New Roman" w:cs="Times New Roman"/>
                <w:bCs/>
                <w:color w:val="000000"/>
                <w:sz w:val="24"/>
                <w:szCs w:val="24"/>
              </w:rPr>
              <w:t>7</w:t>
            </w:r>
            <w:r w:rsidR="00AC76A4" w:rsidRPr="00DF30EF">
              <w:rPr>
                <w:rFonts w:ascii="Times New Roman" w:hAnsi="Times New Roman" w:cs="Times New Roman"/>
                <w:bCs/>
                <w:color w:val="000000"/>
                <w:sz w:val="24"/>
                <w:szCs w:val="24"/>
              </w:rPr>
              <w:t> </w:t>
            </w:r>
            <w:r w:rsidR="00710DC0" w:rsidRPr="00DF30EF">
              <w:rPr>
                <w:rFonts w:ascii="Times New Roman" w:hAnsi="Times New Roman" w:cs="Times New Roman"/>
                <w:bCs/>
                <w:color w:val="000000"/>
                <w:sz w:val="24"/>
                <w:szCs w:val="24"/>
              </w:rPr>
              <w:t>823</w:t>
            </w:r>
            <w:r w:rsidR="00AC76A4" w:rsidRPr="00DF30EF">
              <w:rPr>
                <w:rFonts w:ascii="Times New Roman" w:hAnsi="Times New Roman" w:cs="Times New Roman"/>
                <w:bCs/>
                <w:color w:val="000000"/>
                <w:sz w:val="24"/>
                <w:szCs w:val="24"/>
              </w:rPr>
              <w:t xml:space="preserve"> </w:t>
            </w:r>
            <w:r w:rsidR="00710DC0" w:rsidRPr="00DF30EF">
              <w:rPr>
                <w:rFonts w:ascii="Times New Roman" w:hAnsi="Times New Roman" w:cs="Times New Roman"/>
                <w:bCs/>
                <w:color w:val="000000"/>
                <w:sz w:val="24"/>
                <w:szCs w:val="24"/>
              </w:rPr>
              <w:t>2</w:t>
            </w:r>
            <w:r w:rsidR="00AC76A4" w:rsidRPr="00DF30EF">
              <w:rPr>
                <w:rFonts w:ascii="Times New Roman" w:hAnsi="Times New Roman" w:cs="Times New Roman"/>
                <w:bCs/>
                <w:color w:val="000000"/>
                <w:sz w:val="24"/>
                <w:szCs w:val="24"/>
              </w:rPr>
              <w:t>00</w:t>
            </w:r>
            <w:r w:rsidR="001F5C81" w:rsidRPr="00DF30EF">
              <w:rPr>
                <w:rFonts w:ascii="Times New Roman" w:hAnsi="Times New Roman" w:cs="Times New Roman"/>
                <w:bCs/>
                <w:color w:val="000000"/>
                <w:sz w:val="24"/>
                <w:szCs w:val="24"/>
              </w:rPr>
              <w:t xml:space="preserve">,00 лева </w:t>
            </w:r>
            <w:r w:rsidR="00A650CA" w:rsidRPr="00DF30EF">
              <w:rPr>
                <w:rFonts w:ascii="Times New Roman" w:hAnsi="Times New Roman" w:cs="Times New Roman"/>
                <w:bCs/>
                <w:color w:val="000000"/>
                <w:sz w:val="24"/>
                <w:szCs w:val="24"/>
              </w:rPr>
              <w:t>(</w:t>
            </w:r>
            <w:r w:rsidR="00710DC0" w:rsidRPr="00DF30EF">
              <w:rPr>
                <w:rFonts w:ascii="Times New Roman" w:hAnsi="Times New Roman" w:cs="Times New Roman"/>
                <w:bCs/>
                <w:color w:val="000000"/>
                <w:sz w:val="24"/>
                <w:szCs w:val="24"/>
              </w:rPr>
              <w:t xml:space="preserve">седем милиона осемстотин двадесет и три </w:t>
            </w:r>
            <w:r w:rsidR="00AC76A4" w:rsidRPr="00DF30EF">
              <w:rPr>
                <w:rFonts w:ascii="Times New Roman" w:hAnsi="Times New Roman" w:cs="Times New Roman"/>
                <w:bCs/>
                <w:color w:val="000000"/>
                <w:sz w:val="24"/>
                <w:szCs w:val="24"/>
              </w:rPr>
              <w:t xml:space="preserve">хиляди </w:t>
            </w:r>
            <w:r w:rsidR="00710DC0" w:rsidRPr="00DF30EF">
              <w:rPr>
                <w:rFonts w:ascii="Times New Roman" w:hAnsi="Times New Roman" w:cs="Times New Roman"/>
                <w:bCs/>
                <w:color w:val="000000"/>
                <w:sz w:val="24"/>
                <w:szCs w:val="24"/>
              </w:rPr>
              <w:t xml:space="preserve">и двеста </w:t>
            </w:r>
            <w:r w:rsidR="00AC76A4" w:rsidRPr="00DF30EF">
              <w:rPr>
                <w:rFonts w:ascii="Times New Roman" w:hAnsi="Times New Roman" w:cs="Times New Roman"/>
                <w:bCs/>
                <w:color w:val="000000"/>
                <w:sz w:val="24"/>
                <w:szCs w:val="24"/>
              </w:rPr>
              <w:t>лева</w:t>
            </w:r>
            <w:r w:rsidR="00A56D12" w:rsidRPr="00DF30EF">
              <w:rPr>
                <w:rFonts w:ascii="Times New Roman" w:hAnsi="Times New Roman" w:cs="Times New Roman"/>
                <w:bCs/>
                <w:color w:val="000000"/>
                <w:sz w:val="24"/>
                <w:szCs w:val="24"/>
              </w:rPr>
              <w:t>) от ПРСР 2014</w:t>
            </w:r>
            <w:r w:rsidR="00A56D12" w:rsidRPr="00EB65D3">
              <w:rPr>
                <w:rFonts w:ascii="Times New Roman" w:hAnsi="Times New Roman" w:cs="Times New Roman"/>
                <w:bCs/>
                <w:color w:val="000000"/>
                <w:sz w:val="24"/>
                <w:szCs w:val="24"/>
              </w:rPr>
              <w:t xml:space="preserve"> - 2020 г.</w:t>
            </w:r>
          </w:p>
        </w:tc>
      </w:tr>
    </w:tbl>
    <w:p w14:paraId="2D76280D" w14:textId="77777777"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4C0EFF47" w14:textId="77777777" w:rsidTr="00C45F71">
        <w:tc>
          <w:tcPr>
            <w:tcW w:w="9781" w:type="dxa"/>
          </w:tcPr>
          <w:p w14:paraId="28EB3CBC" w14:textId="77777777" w:rsidR="00A650CA" w:rsidRPr="00F43DD7" w:rsidRDefault="00A650CA" w:rsidP="00132F9C">
            <w:pPr>
              <w:pStyle w:val="ListParagraph"/>
              <w:numPr>
                <w:ilvl w:val="0"/>
                <w:numId w:val="1"/>
              </w:numPr>
              <w:tabs>
                <w:tab w:val="left" w:pos="0"/>
                <w:tab w:val="left" w:pos="142"/>
              </w:tabs>
              <w:spacing w:line="276" w:lineRule="auto"/>
              <w:ind w:left="34" w:firstLine="686"/>
              <w:jc w:val="both"/>
              <w:rPr>
                <w:rFonts w:ascii="Times New Roman" w:hAnsi="Times New Roman" w:cs="Times New Roman"/>
                <w:b/>
                <w:sz w:val="24"/>
                <w:szCs w:val="24"/>
              </w:rPr>
            </w:pPr>
            <w:r w:rsidRPr="00F43DD7">
              <w:rPr>
                <w:rFonts w:ascii="Times New Roman" w:hAnsi="Times New Roman" w:cs="Times New Roman"/>
                <w:b/>
                <w:sz w:val="24"/>
                <w:szCs w:val="24"/>
              </w:rPr>
              <w:t>Минимален и максимален размер на безвъзмездната финансова помощ за конкретен проект:</w:t>
            </w:r>
          </w:p>
          <w:p w14:paraId="6385D31C" w14:textId="77777777" w:rsidR="00B16106" w:rsidRDefault="00B16106" w:rsidP="00B16106">
            <w:pPr>
              <w:tabs>
                <w:tab w:val="left" w:pos="0"/>
                <w:tab w:val="left" w:pos="142"/>
              </w:tabs>
              <w:jc w:val="both"/>
              <w:rPr>
                <w:rFonts w:ascii="Times New Roman" w:hAnsi="Times New Roman" w:cs="Times New Roman"/>
                <w:sz w:val="24"/>
                <w:szCs w:val="24"/>
              </w:rPr>
            </w:pPr>
            <w:r w:rsidRPr="00B16106">
              <w:rPr>
                <w:rFonts w:ascii="Times New Roman" w:hAnsi="Times New Roman" w:cs="Times New Roman"/>
                <w:sz w:val="24"/>
                <w:szCs w:val="24"/>
              </w:rPr>
              <w:t>Максималн</w:t>
            </w:r>
            <w:r w:rsidR="00550316">
              <w:rPr>
                <w:rFonts w:ascii="Times New Roman" w:hAnsi="Times New Roman" w:cs="Times New Roman"/>
                <w:sz w:val="24"/>
                <w:szCs w:val="24"/>
              </w:rPr>
              <w:t>ият</w:t>
            </w:r>
            <w:r w:rsidRPr="00B16106">
              <w:rPr>
                <w:rFonts w:ascii="Times New Roman" w:hAnsi="Times New Roman" w:cs="Times New Roman"/>
                <w:sz w:val="24"/>
                <w:szCs w:val="24"/>
              </w:rPr>
              <w:t xml:space="preserve"> размер на безвъзмездната финансова помощ </w:t>
            </w:r>
            <w:r w:rsidR="00550316">
              <w:rPr>
                <w:rFonts w:ascii="Times New Roman" w:hAnsi="Times New Roman" w:cs="Times New Roman"/>
                <w:sz w:val="24"/>
                <w:szCs w:val="24"/>
              </w:rPr>
              <w:t>по</w:t>
            </w:r>
            <w:r w:rsidRPr="00B16106">
              <w:rPr>
                <w:rFonts w:ascii="Times New Roman" w:hAnsi="Times New Roman" w:cs="Times New Roman"/>
                <w:sz w:val="24"/>
                <w:szCs w:val="24"/>
              </w:rPr>
              <w:t xml:space="preserve"> проекти</w:t>
            </w:r>
            <w:r w:rsidR="00550316">
              <w:rPr>
                <w:rFonts w:ascii="Times New Roman" w:hAnsi="Times New Roman" w:cs="Times New Roman"/>
                <w:sz w:val="24"/>
                <w:szCs w:val="24"/>
              </w:rPr>
              <w:t>те</w:t>
            </w:r>
            <w:r w:rsidRPr="00B16106">
              <w:rPr>
                <w:rFonts w:ascii="Times New Roman" w:hAnsi="Times New Roman" w:cs="Times New Roman"/>
                <w:sz w:val="24"/>
                <w:szCs w:val="24"/>
              </w:rPr>
              <w:t xml:space="preserve"> за сътрудничество</w:t>
            </w:r>
            <w:r w:rsidR="004A5A86" w:rsidRPr="009E7F8E">
              <w:rPr>
                <w:rFonts w:ascii="Times New Roman" w:hAnsi="Times New Roman" w:cs="Times New Roman"/>
                <w:sz w:val="24"/>
                <w:szCs w:val="24"/>
                <w:lang w:val="ru-RU"/>
              </w:rPr>
              <w:t xml:space="preserve"> </w:t>
            </w:r>
            <w:r w:rsidR="004A5A86">
              <w:rPr>
                <w:rFonts w:ascii="Times New Roman" w:hAnsi="Times New Roman" w:cs="Times New Roman"/>
                <w:sz w:val="24"/>
                <w:szCs w:val="24"/>
              </w:rPr>
              <w:t xml:space="preserve">за кандидата и </w:t>
            </w:r>
            <w:r w:rsidR="002457B8">
              <w:rPr>
                <w:rFonts w:ascii="Times New Roman" w:hAnsi="Times New Roman" w:cs="Times New Roman"/>
                <w:sz w:val="24"/>
                <w:szCs w:val="24"/>
              </w:rPr>
              <w:t xml:space="preserve">за </w:t>
            </w:r>
            <w:r w:rsidR="004A5A86">
              <w:rPr>
                <w:rFonts w:ascii="Times New Roman" w:hAnsi="Times New Roman" w:cs="Times New Roman"/>
                <w:sz w:val="24"/>
                <w:szCs w:val="24"/>
              </w:rPr>
              <w:t xml:space="preserve">всеки </w:t>
            </w:r>
            <w:r w:rsidR="002457B8">
              <w:rPr>
                <w:rFonts w:ascii="Times New Roman" w:hAnsi="Times New Roman" w:cs="Times New Roman"/>
                <w:sz w:val="24"/>
                <w:szCs w:val="24"/>
              </w:rPr>
              <w:t xml:space="preserve">един </w:t>
            </w:r>
            <w:r w:rsidR="004A5A86">
              <w:rPr>
                <w:rFonts w:ascii="Times New Roman" w:hAnsi="Times New Roman" w:cs="Times New Roman"/>
                <w:sz w:val="24"/>
                <w:szCs w:val="24"/>
              </w:rPr>
              <w:t>от партньорите</w:t>
            </w:r>
            <w:r w:rsidR="00550316">
              <w:rPr>
                <w:rFonts w:ascii="Times New Roman" w:hAnsi="Times New Roman" w:cs="Times New Roman"/>
                <w:sz w:val="24"/>
                <w:szCs w:val="24"/>
              </w:rPr>
              <w:t xml:space="preserve"> е</w:t>
            </w:r>
            <w:r w:rsidRPr="00B16106">
              <w:rPr>
                <w:rFonts w:ascii="Times New Roman" w:hAnsi="Times New Roman" w:cs="Times New Roman"/>
                <w:sz w:val="24"/>
                <w:szCs w:val="24"/>
              </w:rPr>
              <w:t>:</w:t>
            </w:r>
          </w:p>
          <w:p w14:paraId="2000B8B5" w14:textId="77777777" w:rsidR="00DF18D7" w:rsidRPr="00B16106" w:rsidRDefault="00DF18D7" w:rsidP="00B16106">
            <w:pPr>
              <w:tabs>
                <w:tab w:val="left" w:pos="0"/>
                <w:tab w:val="left" w:pos="142"/>
              </w:tabs>
              <w:jc w:val="both"/>
              <w:rPr>
                <w:rFonts w:ascii="Times New Roman" w:hAnsi="Times New Roman" w:cs="Times New Roman"/>
                <w:sz w:val="24"/>
                <w:szCs w:val="24"/>
              </w:rPr>
            </w:pPr>
          </w:p>
          <w:p w14:paraId="56BAC1EF" w14:textId="77777777" w:rsidR="00B16106" w:rsidRPr="00B16106" w:rsidRDefault="00DF18D7" w:rsidP="00B16106">
            <w:pPr>
              <w:tabs>
                <w:tab w:val="left" w:pos="0"/>
                <w:tab w:val="left" w:pos="142"/>
              </w:tabs>
              <w:jc w:val="both"/>
              <w:rPr>
                <w:rFonts w:ascii="Times New Roman" w:hAnsi="Times New Roman" w:cs="Times New Roman"/>
                <w:sz w:val="24"/>
                <w:szCs w:val="24"/>
              </w:rPr>
            </w:pPr>
            <w:r>
              <w:rPr>
                <w:rFonts w:ascii="Times New Roman" w:hAnsi="Times New Roman" w:cs="Times New Roman"/>
                <w:sz w:val="24"/>
                <w:szCs w:val="24"/>
              </w:rPr>
              <w:t>а)</w:t>
            </w:r>
            <w:r w:rsidR="00B16106" w:rsidRPr="00B16106">
              <w:rPr>
                <w:rFonts w:ascii="Times New Roman" w:hAnsi="Times New Roman" w:cs="Times New Roman"/>
                <w:sz w:val="24"/>
                <w:szCs w:val="24"/>
              </w:rPr>
              <w:t xml:space="preserve"> </w:t>
            </w:r>
            <w:r>
              <w:rPr>
                <w:rFonts w:ascii="Times New Roman" w:hAnsi="Times New Roman" w:cs="Times New Roman"/>
                <w:sz w:val="24"/>
                <w:szCs w:val="24"/>
              </w:rPr>
              <w:t>д</w:t>
            </w:r>
            <w:r w:rsidR="00B16106" w:rsidRPr="00B16106">
              <w:rPr>
                <w:rFonts w:ascii="Times New Roman" w:hAnsi="Times New Roman" w:cs="Times New Roman"/>
                <w:sz w:val="24"/>
                <w:szCs w:val="24"/>
              </w:rPr>
              <w:t xml:space="preserve">о левовата равностойност на 50 000 евро за </w:t>
            </w:r>
            <w:proofErr w:type="spellStart"/>
            <w:r w:rsidR="00B16106" w:rsidRPr="00B16106">
              <w:rPr>
                <w:rFonts w:ascii="Times New Roman" w:hAnsi="Times New Roman" w:cs="Times New Roman"/>
                <w:sz w:val="24"/>
                <w:szCs w:val="24"/>
              </w:rPr>
              <w:t>вътрешнотериториално</w:t>
            </w:r>
            <w:proofErr w:type="spellEnd"/>
            <w:r w:rsidR="00B16106" w:rsidRPr="00B16106">
              <w:rPr>
                <w:rFonts w:ascii="Times New Roman" w:hAnsi="Times New Roman" w:cs="Times New Roman"/>
                <w:sz w:val="24"/>
                <w:szCs w:val="24"/>
              </w:rPr>
              <w:t xml:space="preserve"> сътрудничество;</w:t>
            </w:r>
          </w:p>
          <w:p w14:paraId="55AEC0EB" w14:textId="77777777" w:rsidR="00B16106" w:rsidRDefault="00DF18D7" w:rsidP="00B16106">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B16106" w:rsidRPr="00B16106">
              <w:rPr>
                <w:rFonts w:ascii="Times New Roman" w:hAnsi="Times New Roman" w:cs="Times New Roman"/>
                <w:sz w:val="24"/>
                <w:szCs w:val="24"/>
              </w:rPr>
              <w:t xml:space="preserve"> </w:t>
            </w:r>
            <w:r>
              <w:rPr>
                <w:rFonts w:ascii="Times New Roman" w:hAnsi="Times New Roman" w:cs="Times New Roman"/>
                <w:sz w:val="24"/>
                <w:szCs w:val="24"/>
              </w:rPr>
              <w:t>д</w:t>
            </w:r>
            <w:r w:rsidR="00B16106" w:rsidRPr="00B16106">
              <w:rPr>
                <w:rFonts w:ascii="Times New Roman" w:hAnsi="Times New Roman" w:cs="Times New Roman"/>
                <w:sz w:val="24"/>
                <w:szCs w:val="24"/>
              </w:rPr>
              <w:t>о левовата равностойност на 100 000 евро за транснационално сътрудничество.</w:t>
            </w:r>
          </w:p>
          <w:p w14:paraId="2C2BE212" w14:textId="77777777" w:rsidR="002457B8" w:rsidRPr="00F43DD7" w:rsidRDefault="00EB22B3" w:rsidP="00A43A7C">
            <w:pPr>
              <w:tabs>
                <w:tab w:val="left" w:pos="0"/>
                <w:tab w:val="left" w:pos="142"/>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Определените максимални стойности на финансова помощ за проект </w:t>
            </w:r>
            <w:r w:rsidR="006F70B1">
              <w:rPr>
                <w:rFonts w:ascii="Times New Roman" w:hAnsi="Times New Roman" w:cs="Times New Roman"/>
                <w:sz w:val="24"/>
                <w:szCs w:val="24"/>
              </w:rPr>
              <w:t xml:space="preserve">са </w:t>
            </w:r>
            <w:r w:rsidRPr="00F43DD7">
              <w:rPr>
                <w:rFonts w:ascii="Times New Roman" w:hAnsi="Times New Roman" w:cs="Times New Roman"/>
                <w:sz w:val="24"/>
                <w:szCs w:val="24"/>
              </w:rPr>
              <w:t xml:space="preserve">с включен </w:t>
            </w:r>
            <w:r w:rsidR="006F70B1">
              <w:rPr>
                <w:rFonts w:ascii="Times New Roman" w:hAnsi="Times New Roman" w:cs="Times New Roman"/>
                <w:sz w:val="24"/>
                <w:szCs w:val="24"/>
              </w:rPr>
              <w:t>д</w:t>
            </w:r>
            <w:r w:rsidRPr="00F43DD7">
              <w:rPr>
                <w:rFonts w:ascii="Times New Roman" w:hAnsi="Times New Roman" w:cs="Times New Roman"/>
                <w:sz w:val="24"/>
                <w:szCs w:val="24"/>
              </w:rPr>
              <w:t>анък добавена стойност (ДДС).</w:t>
            </w:r>
          </w:p>
          <w:p w14:paraId="2A8C9931" w14:textId="77777777" w:rsidR="00EB22B3" w:rsidRPr="00F43DD7" w:rsidRDefault="001A7084" w:rsidP="00A43A7C">
            <w:pPr>
              <w:tabs>
                <w:tab w:val="left" w:pos="0"/>
                <w:tab w:val="left" w:pos="142"/>
              </w:tabs>
              <w:spacing w:line="276" w:lineRule="auto"/>
              <w:jc w:val="both"/>
              <w:rPr>
                <w:rFonts w:ascii="Times New Roman" w:hAnsi="Times New Roman" w:cs="Times New Roman"/>
                <w:sz w:val="24"/>
                <w:szCs w:val="24"/>
              </w:rPr>
            </w:pPr>
            <w:r>
              <w:rPr>
                <w:rFonts w:ascii="Times New Roman" w:hAnsi="Times New Roman" w:cs="Times New Roman"/>
                <w:sz w:val="24"/>
                <w:szCs w:val="24"/>
              </w:rPr>
              <w:t>Използва се валутен курс 1,9558 лева за 1 евро.</w:t>
            </w:r>
          </w:p>
          <w:p w14:paraId="6EDDBFAB" w14:textId="77777777" w:rsidR="00A650CA" w:rsidRPr="00F43DD7" w:rsidRDefault="00A650CA" w:rsidP="00A43A7C">
            <w:pPr>
              <w:spacing w:line="276" w:lineRule="auto"/>
              <w:jc w:val="both"/>
              <w:textAlignment w:val="center"/>
              <w:rPr>
                <w:rFonts w:ascii="Times New Roman" w:hAnsi="Times New Roman" w:cs="Times New Roman"/>
                <w:sz w:val="24"/>
                <w:szCs w:val="24"/>
              </w:rPr>
            </w:pPr>
          </w:p>
        </w:tc>
      </w:tr>
    </w:tbl>
    <w:p w14:paraId="76641FE1"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3C2B4CD0" w14:textId="77777777" w:rsidTr="00C45F71">
        <w:tc>
          <w:tcPr>
            <w:tcW w:w="9781" w:type="dxa"/>
          </w:tcPr>
          <w:p w14:paraId="7A27F9D0" w14:textId="77777777" w:rsidR="00A650CA" w:rsidRPr="00F43DD7" w:rsidRDefault="00A650CA" w:rsidP="00A43A7C">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 xml:space="preserve">Процент на </w:t>
            </w:r>
            <w:proofErr w:type="spellStart"/>
            <w:r w:rsidRPr="00F43DD7">
              <w:rPr>
                <w:rFonts w:ascii="Times New Roman" w:hAnsi="Times New Roman" w:cs="Times New Roman"/>
                <w:b/>
                <w:sz w:val="24"/>
                <w:szCs w:val="24"/>
              </w:rPr>
              <w:t>съфинансиране</w:t>
            </w:r>
            <w:proofErr w:type="spellEnd"/>
            <w:r w:rsidR="00C47E7D" w:rsidRPr="00F43DD7">
              <w:rPr>
                <w:rFonts w:ascii="Times New Roman" w:hAnsi="Times New Roman" w:cs="Times New Roman"/>
                <w:b/>
                <w:sz w:val="24"/>
                <w:szCs w:val="24"/>
              </w:rPr>
              <w:t xml:space="preserve"> на проекти</w:t>
            </w:r>
            <w:r w:rsidR="00D13F64" w:rsidRPr="00F43DD7">
              <w:rPr>
                <w:rFonts w:ascii="Times New Roman" w:hAnsi="Times New Roman" w:cs="Times New Roman"/>
                <w:b/>
                <w:sz w:val="24"/>
                <w:szCs w:val="24"/>
              </w:rPr>
              <w:t>те</w:t>
            </w:r>
            <w:r w:rsidRPr="00F43DD7">
              <w:rPr>
                <w:rFonts w:ascii="Times New Roman" w:hAnsi="Times New Roman" w:cs="Times New Roman"/>
                <w:b/>
                <w:sz w:val="24"/>
                <w:szCs w:val="24"/>
              </w:rPr>
              <w:t>:</w:t>
            </w:r>
          </w:p>
          <w:p w14:paraId="6AA7A329" w14:textId="77777777" w:rsidR="00A650CA" w:rsidRPr="00F43DD7" w:rsidRDefault="00D13F64" w:rsidP="00A43A7C">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Финансовата помощ по реда на тази процедура е в размер до 100 на сто от допустимите разходи по проект.</w:t>
            </w:r>
          </w:p>
        </w:tc>
      </w:tr>
    </w:tbl>
    <w:p w14:paraId="642E9722" w14:textId="77777777" w:rsidR="00A650CA"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p w14:paraId="6A68EFCE" w14:textId="77777777" w:rsidR="00EF74DE" w:rsidRDefault="00EF74DE" w:rsidP="00EF74DE">
      <w:pPr>
        <w:pStyle w:val="ListParagraph"/>
        <w:numPr>
          <w:ilvl w:val="0"/>
          <w:numId w:val="1"/>
        </w:numPr>
        <w:tabs>
          <w:tab w:val="left" w:pos="0"/>
          <w:tab w:val="left" w:pos="709"/>
        </w:tabs>
        <w:spacing w:before="120"/>
        <w:jc w:val="both"/>
        <w:rPr>
          <w:rFonts w:ascii="Times New Roman" w:hAnsi="Times New Roman" w:cs="Times New Roman"/>
          <w:b/>
          <w:sz w:val="24"/>
          <w:szCs w:val="24"/>
        </w:rPr>
      </w:pPr>
      <w:r w:rsidRPr="002B1C65">
        <w:rPr>
          <w:rFonts w:ascii="Times New Roman" w:hAnsi="Times New Roman" w:cs="Times New Roman"/>
          <w:b/>
          <w:sz w:val="24"/>
          <w:szCs w:val="24"/>
        </w:rPr>
        <w:t>Допустими кандидати:</w:t>
      </w:r>
    </w:p>
    <w:p w14:paraId="56C4A6B9" w14:textId="77777777" w:rsidR="00EF74DE" w:rsidRPr="002B1C65" w:rsidRDefault="00EF74DE" w:rsidP="00614111">
      <w:pPr>
        <w:pStyle w:val="ListParagraph"/>
        <w:tabs>
          <w:tab w:val="left" w:pos="0"/>
          <w:tab w:val="left" w:pos="709"/>
        </w:tabs>
        <w:spacing w:before="120"/>
        <w:jc w:val="both"/>
        <w:rPr>
          <w:rFonts w:ascii="Times New Roman" w:hAnsi="Times New Roman" w:cs="Times New Roman"/>
          <w:b/>
          <w:sz w:val="24"/>
          <w:szCs w:val="24"/>
        </w:rPr>
      </w:pPr>
    </w:p>
    <w:p w14:paraId="513CEED5" w14:textId="77777777" w:rsidR="00EF74DE" w:rsidRPr="00614111" w:rsidRDefault="00EF74DE"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614111">
        <w:rPr>
          <w:rFonts w:ascii="Times New Roman" w:hAnsi="Times New Roman" w:cs="Times New Roman"/>
          <w:b/>
          <w:sz w:val="24"/>
          <w:szCs w:val="24"/>
        </w:rPr>
        <w:t>11.1. Критерии за допустимост на кандидатите:</w:t>
      </w:r>
    </w:p>
    <w:tbl>
      <w:tblPr>
        <w:tblStyle w:val="TableGrid"/>
        <w:tblW w:w="9781" w:type="dxa"/>
        <w:tblInd w:w="-34" w:type="dxa"/>
        <w:tblLook w:val="04A0" w:firstRow="1" w:lastRow="0" w:firstColumn="1" w:lastColumn="0" w:noHBand="0" w:noVBand="1"/>
      </w:tblPr>
      <w:tblGrid>
        <w:gridCol w:w="9781"/>
      </w:tblGrid>
      <w:tr w:rsidR="00A650CA" w:rsidRPr="002B1C65" w14:paraId="7757372D" w14:textId="77777777" w:rsidTr="00C45F71">
        <w:tc>
          <w:tcPr>
            <w:tcW w:w="9781" w:type="dxa"/>
          </w:tcPr>
          <w:p w14:paraId="29A3433D" w14:textId="77777777" w:rsidR="00DB7426" w:rsidRPr="00BB7145" w:rsidRDefault="00EF74DE" w:rsidP="00275879">
            <w:pPr>
              <w:spacing w:before="120" w:line="276" w:lineRule="auto"/>
              <w:jc w:val="both"/>
              <w:rPr>
                <w:rFonts w:ascii="Times New Roman" w:hAnsi="Times New Roman" w:cs="Times New Roman"/>
                <w:sz w:val="24"/>
                <w:szCs w:val="24"/>
                <w:shd w:val="clear" w:color="auto" w:fill="FEFEFE"/>
                <w:lang w:val="ru-RU"/>
              </w:rPr>
            </w:pPr>
            <w:r>
              <w:rPr>
                <w:rFonts w:ascii="Times New Roman" w:hAnsi="Times New Roman" w:cs="Times New Roman"/>
                <w:sz w:val="24"/>
                <w:szCs w:val="24"/>
                <w:shd w:val="clear" w:color="auto" w:fill="FEFEFE"/>
              </w:rPr>
              <w:t>Д</w:t>
            </w:r>
            <w:r w:rsidR="00D13F64" w:rsidRPr="002B1C65">
              <w:rPr>
                <w:rFonts w:ascii="Times New Roman" w:hAnsi="Times New Roman" w:cs="Times New Roman"/>
                <w:sz w:val="24"/>
                <w:szCs w:val="24"/>
                <w:shd w:val="clear" w:color="auto" w:fill="FEFEFE"/>
              </w:rPr>
              <w:t xml:space="preserve">опустим кандидат за предоставяне на финансова помощ за изпълнение на проект </w:t>
            </w:r>
            <w:r w:rsidR="00B16106" w:rsidRPr="002B1C65">
              <w:rPr>
                <w:rFonts w:ascii="Times New Roman" w:hAnsi="Times New Roman" w:cs="Times New Roman"/>
                <w:sz w:val="24"/>
                <w:szCs w:val="24"/>
                <w:shd w:val="clear" w:color="auto" w:fill="FEFEFE"/>
              </w:rPr>
              <w:t xml:space="preserve">за </w:t>
            </w:r>
            <w:proofErr w:type="spellStart"/>
            <w:r w:rsidR="00B16106" w:rsidRPr="002B1C65">
              <w:rPr>
                <w:rFonts w:ascii="Times New Roman" w:hAnsi="Times New Roman" w:cs="Times New Roman"/>
                <w:sz w:val="24"/>
                <w:szCs w:val="24"/>
                <w:shd w:val="clear" w:color="auto" w:fill="FEFEFE"/>
              </w:rPr>
              <w:t>вътрешнотериториално</w:t>
            </w:r>
            <w:proofErr w:type="spellEnd"/>
            <w:r w:rsidR="00B16106" w:rsidRPr="002B1C65">
              <w:rPr>
                <w:rFonts w:ascii="Times New Roman" w:hAnsi="Times New Roman" w:cs="Times New Roman"/>
                <w:sz w:val="24"/>
                <w:szCs w:val="24"/>
                <w:shd w:val="clear" w:color="auto" w:fill="FEFEFE"/>
              </w:rPr>
              <w:t xml:space="preserve"> и транснационално сътрудничество е МИГ, сключила споразумение за изпълнение на стратегия за ВОМР по реда на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00B16106" w:rsidRPr="002B1C65">
              <w:rPr>
                <w:rFonts w:ascii="Times New Roman" w:hAnsi="Times New Roman" w:cs="Times New Roman"/>
                <w:sz w:val="24"/>
                <w:szCs w:val="24"/>
                <w:shd w:val="clear" w:color="auto" w:fill="FEFEFE"/>
              </w:rPr>
              <w:t>обн</w:t>
            </w:r>
            <w:proofErr w:type="spellEnd"/>
            <w:r w:rsidR="00B16106" w:rsidRPr="002B1C65">
              <w:rPr>
                <w:rFonts w:ascii="Times New Roman" w:hAnsi="Times New Roman" w:cs="Times New Roman"/>
                <w:sz w:val="24"/>
                <w:szCs w:val="24"/>
                <w:shd w:val="clear" w:color="auto" w:fill="FEFEFE"/>
              </w:rPr>
              <w:t xml:space="preserve">., ДВ, бр. 52 от 2016 г.) или </w:t>
            </w:r>
            <w:r w:rsidR="008A10D9">
              <w:rPr>
                <w:rFonts w:ascii="Times New Roman" w:hAnsi="Times New Roman" w:cs="Times New Roman"/>
                <w:sz w:val="24"/>
                <w:szCs w:val="24"/>
                <w:shd w:val="clear" w:color="auto" w:fill="FEFEFE"/>
              </w:rPr>
              <w:t xml:space="preserve">по реда </w:t>
            </w:r>
            <w:r w:rsidR="00B16106" w:rsidRPr="002B1C65">
              <w:rPr>
                <w:rFonts w:ascii="Times New Roman" w:hAnsi="Times New Roman" w:cs="Times New Roman"/>
                <w:sz w:val="24"/>
                <w:szCs w:val="24"/>
                <w:shd w:val="clear" w:color="auto" w:fill="FEFEFE"/>
              </w:rPr>
              <w:t xml:space="preserve">на Наредба № 22 от 2015 г. за прилагане на </w:t>
            </w:r>
            <w:proofErr w:type="spellStart"/>
            <w:r w:rsidR="00B16106" w:rsidRPr="002B1C65">
              <w:rPr>
                <w:rFonts w:ascii="Times New Roman" w:hAnsi="Times New Roman" w:cs="Times New Roman"/>
                <w:sz w:val="24"/>
                <w:szCs w:val="24"/>
                <w:shd w:val="clear" w:color="auto" w:fill="FEFEFE"/>
              </w:rPr>
              <w:t>подмярка</w:t>
            </w:r>
            <w:proofErr w:type="spellEnd"/>
            <w:r w:rsidR="00B16106" w:rsidRPr="002B1C65">
              <w:rPr>
                <w:rFonts w:ascii="Times New Roman" w:hAnsi="Times New Roman" w:cs="Times New Roman"/>
                <w:sz w:val="24"/>
                <w:szCs w:val="24"/>
                <w:shd w:val="clear" w:color="auto" w:fill="FEFEFE"/>
              </w:rPr>
              <w:t xml:space="preserve"> 19.2 „Прилагане на операции в рамките на стратегии за </w:t>
            </w:r>
            <w:r w:rsidR="004C3C7E" w:rsidRPr="004C3C7E">
              <w:rPr>
                <w:rFonts w:ascii="Times New Roman" w:hAnsi="Times New Roman" w:cs="Times New Roman"/>
                <w:sz w:val="24"/>
                <w:szCs w:val="24"/>
                <w:shd w:val="clear" w:color="auto" w:fill="FEFEFE"/>
              </w:rPr>
              <w:t>Водено от общностите местно развитие</w:t>
            </w:r>
            <w:r w:rsidR="00B16106" w:rsidRPr="002B1C65">
              <w:rPr>
                <w:rFonts w:ascii="Times New Roman" w:hAnsi="Times New Roman" w:cs="Times New Roman"/>
                <w:sz w:val="24"/>
                <w:szCs w:val="24"/>
                <w:shd w:val="clear" w:color="auto" w:fill="FEFEFE"/>
              </w:rPr>
              <w:t xml:space="preserve">“ на мярка 19 </w:t>
            </w:r>
            <w:r w:rsidR="004C3C7E" w:rsidRPr="004C3C7E">
              <w:rPr>
                <w:rFonts w:ascii="Times New Roman" w:hAnsi="Times New Roman" w:cs="Times New Roman"/>
                <w:sz w:val="24"/>
                <w:szCs w:val="24"/>
                <w:shd w:val="clear" w:color="auto" w:fill="FEFEFE"/>
              </w:rPr>
              <w:t>„</w:t>
            </w:r>
            <w:r w:rsidR="00B16106" w:rsidRPr="002B1C65">
              <w:rPr>
                <w:rFonts w:ascii="Times New Roman" w:hAnsi="Times New Roman" w:cs="Times New Roman"/>
                <w:sz w:val="24"/>
                <w:szCs w:val="24"/>
                <w:shd w:val="clear" w:color="auto" w:fill="FEFEFE"/>
              </w:rPr>
              <w:t>В</w:t>
            </w:r>
            <w:r w:rsidR="007D060E" w:rsidRPr="002B1C65">
              <w:rPr>
                <w:rFonts w:ascii="Times New Roman" w:hAnsi="Times New Roman" w:cs="Times New Roman"/>
                <w:sz w:val="24"/>
                <w:szCs w:val="24"/>
                <w:shd w:val="clear" w:color="auto" w:fill="FEFEFE"/>
              </w:rPr>
              <w:t>одено от общностите местно развитие</w:t>
            </w:r>
            <w:r w:rsidR="004C3C7E" w:rsidRPr="004C3C7E">
              <w:rPr>
                <w:rFonts w:ascii="Times New Roman" w:hAnsi="Times New Roman" w:cs="Times New Roman"/>
                <w:sz w:val="24"/>
                <w:szCs w:val="24"/>
                <w:shd w:val="clear" w:color="auto" w:fill="FEFEFE"/>
              </w:rPr>
              <w:t xml:space="preserve">“ </w:t>
            </w:r>
            <w:r w:rsidR="00B16106" w:rsidRPr="002B1C65">
              <w:rPr>
                <w:rFonts w:ascii="Times New Roman" w:hAnsi="Times New Roman" w:cs="Times New Roman"/>
                <w:sz w:val="24"/>
                <w:szCs w:val="24"/>
                <w:shd w:val="clear" w:color="auto" w:fill="FEFEFE"/>
              </w:rPr>
              <w:t xml:space="preserve"> от П</w:t>
            </w:r>
            <w:r w:rsidR="007D060E" w:rsidRPr="002B1C65">
              <w:rPr>
                <w:rFonts w:ascii="Times New Roman" w:hAnsi="Times New Roman" w:cs="Times New Roman"/>
                <w:sz w:val="24"/>
                <w:szCs w:val="24"/>
                <w:shd w:val="clear" w:color="auto" w:fill="FEFEFE"/>
              </w:rPr>
              <w:t>рограмата за развитие на селските райони</w:t>
            </w:r>
            <w:r w:rsidR="00B16106" w:rsidRPr="002B1C65">
              <w:rPr>
                <w:rFonts w:ascii="Times New Roman" w:hAnsi="Times New Roman" w:cs="Times New Roman"/>
                <w:sz w:val="24"/>
                <w:szCs w:val="24"/>
                <w:shd w:val="clear" w:color="auto" w:fill="FEFEFE"/>
              </w:rPr>
              <w:t xml:space="preserve"> </w:t>
            </w:r>
            <w:r w:rsidR="004C3C7E">
              <w:rPr>
                <w:rFonts w:ascii="Times New Roman" w:hAnsi="Times New Roman" w:cs="Times New Roman"/>
                <w:sz w:val="24"/>
                <w:szCs w:val="24"/>
                <w:shd w:val="clear" w:color="auto" w:fill="FEFEFE"/>
              </w:rPr>
              <w:t xml:space="preserve">за периода </w:t>
            </w:r>
            <w:r w:rsidR="00B16106" w:rsidRPr="002B1C65">
              <w:rPr>
                <w:rFonts w:ascii="Times New Roman" w:hAnsi="Times New Roman" w:cs="Times New Roman"/>
                <w:sz w:val="24"/>
                <w:szCs w:val="24"/>
                <w:shd w:val="clear" w:color="auto" w:fill="FEFEFE"/>
              </w:rPr>
              <w:t>2014 – 2020 г.</w:t>
            </w:r>
            <w:r w:rsidR="005178E8" w:rsidRPr="002B1C65">
              <w:rPr>
                <w:rFonts w:ascii="Times New Roman" w:hAnsi="Times New Roman" w:cs="Times New Roman"/>
                <w:sz w:val="24"/>
                <w:szCs w:val="24"/>
                <w:shd w:val="clear" w:color="auto" w:fill="FEFEFE"/>
              </w:rPr>
              <w:t xml:space="preserve"> </w:t>
            </w:r>
            <w:r w:rsidR="00BA1621" w:rsidRPr="002B1C65">
              <w:rPr>
                <w:rFonts w:ascii="Times New Roman" w:hAnsi="Times New Roman"/>
                <w:bCs/>
                <w:sz w:val="24"/>
                <w:szCs w:val="24"/>
                <w:shd w:val="clear" w:color="auto" w:fill="FEFEFE"/>
                <w:lang w:eastAsia="bg-BG"/>
              </w:rPr>
              <w:t>(</w:t>
            </w:r>
            <w:proofErr w:type="spellStart"/>
            <w:r w:rsidR="00BA1621" w:rsidRPr="002B1C65">
              <w:rPr>
                <w:rFonts w:ascii="Times New Roman" w:hAnsi="Times New Roman"/>
                <w:bCs/>
                <w:iCs/>
                <w:sz w:val="24"/>
                <w:szCs w:val="24"/>
                <w:shd w:val="clear" w:color="auto" w:fill="FEFEFE"/>
                <w:lang w:eastAsia="bg-BG"/>
              </w:rPr>
              <w:t>обн</w:t>
            </w:r>
            <w:proofErr w:type="spellEnd"/>
            <w:r w:rsidR="00BA1621" w:rsidRPr="002B1C65">
              <w:rPr>
                <w:rFonts w:ascii="Times New Roman" w:hAnsi="Times New Roman"/>
                <w:bCs/>
                <w:iCs/>
                <w:sz w:val="24"/>
                <w:szCs w:val="24"/>
                <w:shd w:val="clear" w:color="auto" w:fill="FEFEFE"/>
                <w:lang w:eastAsia="bg-BG"/>
              </w:rPr>
              <w:t>., ДВ, бр. 100 от 2015 г.).</w:t>
            </w:r>
            <w:r w:rsidR="00D4598B">
              <w:rPr>
                <w:rFonts w:ascii="Times New Roman" w:hAnsi="Times New Roman"/>
                <w:bCs/>
                <w:iCs/>
                <w:sz w:val="24"/>
                <w:szCs w:val="24"/>
                <w:shd w:val="clear" w:color="auto" w:fill="FEFEFE"/>
                <w:lang w:eastAsia="bg-BG"/>
              </w:rPr>
              <w:t xml:space="preserve"> </w:t>
            </w:r>
          </w:p>
        </w:tc>
      </w:tr>
    </w:tbl>
    <w:p w14:paraId="67ECA624" w14:textId="77777777" w:rsidR="00A650CA" w:rsidRDefault="00EF74DE" w:rsidP="00614111">
      <w:pPr>
        <w:pStyle w:val="ListParagraph"/>
        <w:pBdr>
          <w:top w:val="single" w:sz="4" w:space="1" w:color="auto"/>
          <w:left w:val="single" w:sz="4" w:space="4" w:color="auto"/>
          <w:bottom w:val="single" w:sz="4" w:space="1" w:color="auto"/>
          <w:right w:val="single" w:sz="4" w:space="0" w:color="auto"/>
        </w:pBdr>
        <w:tabs>
          <w:tab w:val="left" w:pos="0"/>
          <w:tab w:val="left" w:pos="709"/>
        </w:tabs>
        <w:spacing w:before="120" w:after="0"/>
        <w:ind w:left="0"/>
        <w:jc w:val="both"/>
        <w:rPr>
          <w:rFonts w:ascii="Times New Roman" w:hAnsi="Times New Roman" w:cs="Times New Roman"/>
          <w:b/>
          <w:sz w:val="24"/>
          <w:szCs w:val="24"/>
        </w:rPr>
      </w:pPr>
      <w:r w:rsidRPr="00614111">
        <w:rPr>
          <w:rFonts w:ascii="Times New Roman" w:hAnsi="Times New Roman" w:cs="Times New Roman"/>
          <w:b/>
          <w:sz w:val="24"/>
          <w:szCs w:val="24"/>
        </w:rPr>
        <w:t>11.2</w:t>
      </w:r>
      <w:r>
        <w:rPr>
          <w:rFonts w:ascii="Times New Roman" w:hAnsi="Times New Roman" w:cs="Times New Roman"/>
          <w:sz w:val="24"/>
          <w:szCs w:val="24"/>
        </w:rPr>
        <w:t xml:space="preserve"> </w:t>
      </w:r>
      <w:r w:rsidRPr="00614111">
        <w:rPr>
          <w:rFonts w:ascii="Times New Roman" w:hAnsi="Times New Roman" w:cs="Times New Roman"/>
          <w:b/>
          <w:sz w:val="24"/>
          <w:szCs w:val="24"/>
        </w:rPr>
        <w:t>Критерии за недопустимост на кандидатите:</w:t>
      </w:r>
    </w:p>
    <w:p w14:paraId="7CAEA963" w14:textId="77777777" w:rsidR="00C00727" w:rsidRPr="00614111" w:rsidRDefault="00C00727" w:rsidP="00614111">
      <w:pPr>
        <w:pStyle w:val="ListParagraph"/>
        <w:pBdr>
          <w:top w:val="single" w:sz="4" w:space="1" w:color="auto"/>
          <w:left w:val="single" w:sz="4" w:space="4" w:color="auto"/>
          <w:bottom w:val="single" w:sz="4" w:space="1" w:color="auto"/>
          <w:right w:val="single" w:sz="4" w:space="0" w:color="auto"/>
        </w:pBdr>
        <w:tabs>
          <w:tab w:val="left" w:pos="0"/>
          <w:tab w:val="left" w:pos="709"/>
        </w:tabs>
        <w:spacing w:before="120" w:after="0"/>
        <w:ind w:left="0"/>
        <w:jc w:val="both"/>
        <w:rPr>
          <w:rFonts w:ascii="Times New Roman" w:hAnsi="Times New Roman" w:cs="Times New Roman"/>
          <w:b/>
          <w:sz w:val="24"/>
          <w:szCs w:val="24"/>
        </w:rPr>
      </w:pPr>
    </w:p>
    <w:p w14:paraId="53A533E6" w14:textId="77777777" w:rsidR="00C00727" w:rsidRPr="00F50338" w:rsidRDefault="00C00727" w:rsidP="002457B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shd w:val="clear" w:color="auto" w:fill="FEFEFE"/>
        </w:rPr>
      </w:pPr>
      <w:r>
        <w:rPr>
          <w:rFonts w:ascii="Times New Roman" w:hAnsi="Times New Roman" w:cs="Times New Roman"/>
          <w:sz w:val="24"/>
          <w:szCs w:val="24"/>
        </w:rPr>
        <w:t>11.2.</w:t>
      </w:r>
      <w:r w:rsidR="002457B8">
        <w:rPr>
          <w:rFonts w:ascii="Times New Roman" w:hAnsi="Times New Roman" w:cs="Times New Roman"/>
          <w:sz w:val="24"/>
          <w:szCs w:val="24"/>
        </w:rPr>
        <w:t xml:space="preserve">1. </w:t>
      </w:r>
      <w:r w:rsidR="002457B8" w:rsidRPr="002B1C65">
        <w:rPr>
          <w:rFonts w:ascii="Times New Roman" w:hAnsi="Times New Roman" w:cs="Times New Roman"/>
          <w:sz w:val="24"/>
          <w:szCs w:val="24"/>
          <w:shd w:val="clear" w:color="auto" w:fill="FEFEFE"/>
        </w:rPr>
        <w:t xml:space="preserve">МИГ е недопустим кандидат, ако към момента на кандидатстване участва като </w:t>
      </w:r>
      <w:r w:rsidR="00446F65" w:rsidRPr="00F50338">
        <w:rPr>
          <w:rFonts w:ascii="Times New Roman" w:hAnsi="Times New Roman" w:cs="Times New Roman"/>
          <w:sz w:val="24"/>
          <w:szCs w:val="24"/>
          <w:shd w:val="clear" w:color="auto" w:fill="FEFEFE"/>
        </w:rPr>
        <w:t xml:space="preserve">бенефициент или </w:t>
      </w:r>
      <w:r w:rsidR="002457B8" w:rsidRPr="00F50338">
        <w:rPr>
          <w:rFonts w:ascii="Times New Roman" w:hAnsi="Times New Roman" w:cs="Times New Roman"/>
          <w:sz w:val="24"/>
          <w:szCs w:val="24"/>
          <w:shd w:val="clear" w:color="auto" w:fill="FEFEFE"/>
        </w:rPr>
        <w:t>партньор в два проект</w:t>
      </w:r>
      <w:r w:rsidR="00446F65" w:rsidRPr="00F50338">
        <w:rPr>
          <w:rFonts w:ascii="Times New Roman" w:hAnsi="Times New Roman" w:cs="Times New Roman"/>
          <w:sz w:val="24"/>
          <w:szCs w:val="24"/>
          <w:shd w:val="clear" w:color="auto" w:fill="FEFEFE"/>
        </w:rPr>
        <w:t>а</w:t>
      </w:r>
      <w:r w:rsidR="002457B8" w:rsidRPr="00F50338">
        <w:rPr>
          <w:rFonts w:ascii="Times New Roman" w:hAnsi="Times New Roman" w:cs="Times New Roman"/>
          <w:sz w:val="24"/>
          <w:szCs w:val="24"/>
          <w:shd w:val="clear" w:color="auto" w:fill="FEFEFE"/>
        </w:rPr>
        <w:t xml:space="preserve"> за </w:t>
      </w:r>
      <w:proofErr w:type="spellStart"/>
      <w:r w:rsidR="002457B8" w:rsidRPr="00F50338">
        <w:rPr>
          <w:rFonts w:ascii="Times New Roman" w:hAnsi="Times New Roman" w:cs="Times New Roman"/>
          <w:sz w:val="24"/>
          <w:szCs w:val="24"/>
          <w:shd w:val="clear" w:color="auto" w:fill="FEFEFE"/>
        </w:rPr>
        <w:t>вътрешнотериториално</w:t>
      </w:r>
      <w:proofErr w:type="spellEnd"/>
      <w:r w:rsidR="002457B8" w:rsidRPr="00F50338">
        <w:rPr>
          <w:rFonts w:ascii="Times New Roman" w:hAnsi="Times New Roman" w:cs="Times New Roman"/>
          <w:sz w:val="24"/>
          <w:szCs w:val="24"/>
          <w:shd w:val="clear" w:color="auto" w:fill="FEFEFE"/>
        </w:rPr>
        <w:t xml:space="preserve"> и/или транснационално сътрудничество, по които изпълнението на дейностите не е приключило. </w:t>
      </w:r>
    </w:p>
    <w:p w14:paraId="03C4DEFE" w14:textId="77777777" w:rsidR="002457B8" w:rsidRPr="00F50338" w:rsidRDefault="00C00727" w:rsidP="002457B8">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shd w:val="clear" w:color="auto" w:fill="FEFEFE"/>
        </w:rPr>
      </w:pPr>
      <w:r w:rsidRPr="00F50338">
        <w:rPr>
          <w:rFonts w:ascii="Times New Roman" w:hAnsi="Times New Roman" w:cs="Times New Roman"/>
          <w:sz w:val="24"/>
          <w:szCs w:val="24"/>
          <w:shd w:val="clear" w:color="auto" w:fill="FEFEFE"/>
        </w:rPr>
        <w:t>11.</w:t>
      </w:r>
      <w:r w:rsidR="002457B8" w:rsidRPr="00F50338">
        <w:rPr>
          <w:rFonts w:ascii="Times New Roman" w:hAnsi="Times New Roman" w:cs="Times New Roman"/>
          <w:sz w:val="24"/>
          <w:szCs w:val="24"/>
          <w:shd w:val="clear" w:color="auto" w:fill="FEFEFE"/>
        </w:rPr>
        <w:t>2.</w:t>
      </w:r>
      <w:proofErr w:type="spellStart"/>
      <w:r w:rsidRPr="00F50338">
        <w:rPr>
          <w:rFonts w:ascii="Times New Roman" w:hAnsi="Times New Roman" w:cs="Times New Roman"/>
          <w:sz w:val="24"/>
          <w:szCs w:val="24"/>
          <w:shd w:val="clear" w:color="auto" w:fill="FEFEFE"/>
        </w:rPr>
        <w:t>2</w:t>
      </w:r>
      <w:proofErr w:type="spellEnd"/>
      <w:r w:rsidRPr="00F50338">
        <w:rPr>
          <w:rFonts w:ascii="Times New Roman" w:hAnsi="Times New Roman" w:cs="Times New Roman"/>
          <w:sz w:val="24"/>
          <w:szCs w:val="24"/>
          <w:shd w:val="clear" w:color="auto" w:fill="FEFEFE"/>
        </w:rPr>
        <w:t>.</w:t>
      </w:r>
      <w:r w:rsidR="002457B8" w:rsidRPr="00F50338">
        <w:rPr>
          <w:rFonts w:ascii="Times New Roman" w:hAnsi="Times New Roman" w:cs="Times New Roman"/>
          <w:sz w:val="24"/>
          <w:szCs w:val="24"/>
          <w:shd w:val="clear" w:color="auto" w:fill="FEFEFE"/>
        </w:rPr>
        <w:t xml:space="preserve"> Не се дава предимство, а даденото предимство се отнема, когато се установи, че кандидатът/бенефициентът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14:paraId="106C51D2" w14:textId="4F149A94" w:rsidR="005C74A5" w:rsidRPr="00F50338" w:rsidRDefault="005C74A5" w:rsidP="005C74A5">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 xml:space="preserve">11.2.3. Кандидатът не е допустим за финансиране в случай, че по отношение на законния </w:t>
      </w:r>
      <w:r w:rsidRPr="00F50338">
        <w:rPr>
          <w:rFonts w:ascii="Times New Roman" w:hAnsi="Times New Roman" w:cs="Times New Roman"/>
          <w:sz w:val="24"/>
          <w:szCs w:val="24"/>
        </w:rPr>
        <w:lastRenderedPageBreak/>
        <w:t>представител на МИГ, членовете на колективния управителен орган и членовете на контролния орган, ако такъв е предвиден в устава на МИГ, както и по отношение на законния представител на някой от партньорите, членовете на колективния управителен орган и членовете на контролния орган, ако такъв е предвиден в устава на МИГ на някой от партньорите, е налице някое от следните основания за отстраняване:</w:t>
      </w:r>
    </w:p>
    <w:p w14:paraId="268BAA60" w14:textId="77777777" w:rsidR="005C74A5" w:rsidRPr="00F50338" w:rsidRDefault="005C74A5" w:rsidP="00F544B1">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1.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713F823"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2. е осъден/а с влязла в сила присъда за престъпление, аналогично на тези по т. 1, в друга държава членка или трета страна;</w:t>
      </w:r>
    </w:p>
    <w:p w14:paraId="3423477C"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 xml:space="preserve">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F50338">
        <w:rPr>
          <w:rFonts w:ascii="Times New Roman" w:hAnsi="Times New Roman" w:cs="Times New Roman"/>
          <w:sz w:val="24"/>
          <w:szCs w:val="24"/>
        </w:rPr>
        <w:t>социалноосигурителни</w:t>
      </w:r>
      <w:proofErr w:type="spellEnd"/>
      <w:r w:rsidRPr="00F50338">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14:paraId="487A21AF"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4. е налице неравнопоставеност в случаите по чл. 44, ал. 5 от ЗОП;</w:t>
      </w:r>
    </w:p>
    <w:p w14:paraId="106B14EA"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5. е установено с акт на компетентен орган, че:</w:t>
      </w:r>
    </w:p>
    <w:p w14:paraId="770DFC6B"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14:paraId="6E99838A"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б)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14:paraId="125829EA"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5B4CB552"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 xml:space="preserve">7. е налице конфликт на интереси по смисъла на Регламент (ЕС, </w:t>
      </w:r>
      <w:proofErr w:type="spellStart"/>
      <w:r w:rsidRPr="00F50338">
        <w:rPr>
          <w:rFonts w:ascii="Times New Roman" w:hAnsi="Times New Roman" w:cs="Times New Roman"/>
          <w:sz w:val="24"/>
          <w:szCs w:val="24"/>
        </w:rPr>
        <w:t>Евратом</w:t>
      </w:r>
      <w:proofErr w:type="spellEnd"/>
      <w:r w:rsidRPr="00F50338">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F50338">
        <w:rPr>
          <w:rFonts w:ascii="Times New Roman" w:hAnsi="Times New Roman" w:cs="Times New Roman"/>
          <w:sz w:val="24"/>
          <w:szCs w:val="24"/>
        </w:rPr>
        <w:t>Евратом</w:t>
      </w:r>
      <w:proofErr w:type="spellEnd"/>
      <w:r w:rsidRPr="00F50338">
        <w:rPr>
          <w:rFonts w:ascii="Times New Roman" w:hAnsi="Times New Roman" w:cs="Times New Roman"/>
          <w:sz w:val="24"/>
          <w:szCs w:val="24"/>
        </w:rPr>
        <w:t>) № 966/2012, който не може да бъде отстранен.</w:t>
      </w:r>
    </w:p>
    <w:p w14:paraId="28D4F749"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 xml:space="preserve">8. е обявен в несъстоятелност или в производство по несъстоятелност, в процедура е по ликвидация, сключил е извънсъдебно споразумение с кредиторите си по смисъла на чл. 740 </w:t>
      </w:r>
      <w:r w:rsidRPr="00F50338">
        <w:rPr>
          <w:rFonts w:ascii="Times New Roman" w:hAnsi="Times New Roman" w:cs="Times New Roman"/>
          <w:sz w:val="24"/>
          <w:szCs w:val="24"/>
        </w:rPr>
        <w:lastRenderedPageBreak/>
        <w:t>от Търговския закон, преустановил е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съм установен;</w:t>
      </w:r>
    </w:p>
    <w:p w14:paraId="0D1F85F6"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9.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14:paraId="0D62EB10"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10.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14:paraId="26E07D3C"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11. е свързано лице по смисъла на §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14:paraId="0D313806" w14:textId="77777777"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12. е член на колективния управителен орган или на контролния орган на МИГ и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14:paraId="232368E3" w14:textId="343EEDC3" w:rsidR="005C74A5" w:rsidRPr="00F50338" w:rsidRDefault="005C74A5" w:rsidP="009D16CC">
      <w:pPr>
        <w:widowControl w:val="0"/>
        <w:pBdr>
          <w:top w:val="single" w:sz="4" w:space="1" w:color="auto"/>
          <w:left w:val="single" w:sz="4" w:space="4" w:color="auto"/>
          <w:bottom w:val="single" w:sz="4" w:space="1" w:color="auto"/>
          <w:right w:val="single" w:sz="4" w:space="0" w:color="auto"/>
        </w:pBdr>
        <w:autoSpaceDE w:val="0"/>
        <w:autoSpaceDN w:val="0"/>
        <w:adjustRightInd w:val="0"/>
        <w:jc w:val="both"/>
        <w:rPr>
          <w:rFonts w:ascii="Times New Roman" w:hAnsi="Times New Roman" w:cs="Times New Roman"/>
          <w:sz w:val="24"/>
          <w:szCs w:val="24"/>
        </w:rPr>
      </w:pPr>
      <w:r w:rsidRPr="00F50338">
        <w:rPr>
          <w:rFonts w:ascii="Times New Roman" w:hAnsi="Times New Roman" w:cs="Times New Roman"/>
          <w:sz w:val="24"/>
          <w:szCs w:val="24"/>
        </w:rPr>
        <w:t>13.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p w14:paraId="32AB60FC" w14:textId="77777777" w:rsidR="00EF74DE" w:rsidRPr="00F43DD7" w:rsidRDefault="00EF74DE"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52C58BDC" w14:textId="77777777" w:rsidTr="00C45F71">
        <w:tc>
          <w:tcPr>
            <w:tcW w:w="9781" w:type="dxa"/>
          </w:tcPr>
          <w:p w14:paraId="73B46B8D" w14:textId="5F3924C9" w:rsidR="00A650CA" w:rsidRPr="0022107F"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22107F">
              <w:rPr>
                <w:rFonts w:ascii="Times New Roman" w:hAnsi="Times New Roman" w:cs="Times New Roman"/>
                <w:b/>
                <w:sz w:val="24"/>
                <w:szCs w:val="24"/>
              </w:rPr>
              <w:t>Допустими партньори:</w:t>
            </w:r>
          </w:p>
          <w:p w14:paraId="6B8EEF6A" w14:textId="77777777" w:rsidR="00B16106" w:rsidRPr="00B4744C" w:rsidRDefault="00B267D2" w:rsidP="00B16106">
            <w:pPr>
              <w:spacing w:after="200"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12.1. </w:t>
            </w:r>
            <w:r w:rsidR="00B16106" w:rsidRPr="0022107F">
              <w:rPr>
                <w:rFonts w:ascii="Times New Roman" w:hAnsi="Times New Roman" w:cs="Times New Roman"/>
                <w:sz w:val="24"/>
                <w:szCs w:val="24"/>
                <w:shd w:val="clear" w:color="auto" w:fill="FEFEFE"/>
              </w:rPr>
              <w:t xml:space="preserve">В проект за сътрудничество </w:t>
            </w:r>
            <w:r w:rsidR="001624A5" w:rsidRPr="0022107F">
              <w:rPr>
                <w:rFonts w:ascii="Times New Roman" w:hAnsi="Times New Roman" w:cs="Times New Roman"/>
                <w:sz w:val="24"/>
                <w:szCs w:val="24"/>
                <w:shd w:val="clear" w:color="auto" w:fill="FEFEFE"/>
              </w:rPr>
              <w:t xml:space="preserve">освен кандидатът МИГ </w:t>
            </w:r>
            <w:r w:rsidR="00B16106" w:rsidRPr="0022107F">
              <w:rPr>
                <w:rFonts w:ascii="Times New Roman" w:hAnsi="Times New Roman" w:cs="Times New Roman"/>
                <w:sz w:val="24"/>
                <w:szCs w:val="24"/>
                <w:shd w:val="clear" w:color="auto" w:fill="FEFEFE"/>
              </w:rPr>
              <w:t xml:space="preserve">участват </w:t>
            </w:r>
            <w:r w:rsidR="001624A5" w:rsidRPr="0022107F">
              <w:rPr>
                <w:rFonts w:ascii="Times New Roman" w:hAnsi="Times New Roman" w:cs="Times New Roman"/>
                <w:sz w:val="24"/>
                <w:szCs w:val="24"/>
                <w:shd w:val="clear" w:color="auto" w:fill="FEFEFE"/>
              </w:rPr>
              <w:t xml:space="preserve">най-малко </w:t>
            </w:r>
            <w:r w:rsidR="0022107F" w:rsidRPr="0022107F">
              <w:rPr>
                <w:rFonts w:ascii="Times New Roman" w:hAnsi="Times New Roman" w:cs="Times New Roman"/>
                <w:sz w:val="24"/>
                <w:szCs w:val="24"/>
                <w:shd w:val="clear" w:color="auto" w:fill="FEFEFE"/>
              </w:rPr>
              <w:t xml:space="preserve">един </w:t>
            </w:r>
            <w:r w:rsidR="00F51C5F" w:rsidRPr="0022107F">
              <w:rPr>
                <w:rFonts w:ascii="Times New Roman" w:hAnsi="Times New Roman" w:cs="Times New Roman"/>
                <w:sz w:val="24"/>
                <w:szCs w:val="24"/>
                <w:shd w:val="clear" w:color="auto" w:fill="FEFEFE"/>
              </w:rPr>
              <w:t>партньор</w:t>
            </w:r>
            <w:r w:rsidR="0022107F" w:rsidRPr="0022107F">
              <w:rPr>
                <w:rFonts w:ascii="Times New Roman" w:hAnsi="Times New Roman" w:cs="Times New Roman"/>
                <w:sz w:val="24"/>
                <w:szCs w:val="24"/>
                <w:shd w:val="clear" w:color="auto" w:fill="FEFEFE"/>
              </w:rPr>
              <w:t xml:space="preserve"> или един асоцииран партньор</w:t>
            </w:r>
            <w:r w:rsidR="009E7F8E">
              <w:rPr>
                <w:rFonts w:ascii="Times New Roman" w:hAnsi="Times New Roman" w:cs="Times New Roman"/>
                <w:sz w:val="24"/>
                <w:szCs w:val="24"/>
                <w:shd w:val="clear" w:color="auto" w:fill="FEFEFE"/>
              </w:rPr>
              <w:t>, които</w:t>
            </w:r>
            <w:r w:rsidR="00EE6C52" w:rsidRPr="00554C43">
              <w:rPr>
                <w:rFonts w:ascii="Times New Roman" w:hAnsi="Times New Roman" w:cs="Times New Roman"/>
                <w:sz w:val="24"/>
                <w:szCs w:val="24"/>
                <w:shd w:val="clear" w:color="auto" w:fill="FEFEFE"/>
                <w:lang w:val="ru-RU"/>
              </w:rPr>
              <w:t xml:space="preserve"> </w:t>
            </w:r>
            <w:r w:rsidR="00EE6C52" w:rsidRPr="00B4744C">
              <w:rPr>
                <w:rFonts w:ascii="Times New Roman" w:hAnsi="Times New Roman" w:cs="Times New Roman"/>
                <w:sz w:val="24"/>
                <w:szCs w:val="24"/>
                <w:shd w:val="clear" w:color="auto" w:fill="FEFEFE"/>
              </w:rPr>
              <w:t xml:space="preserve">подписват </w:t>
            </w:r>
            <w:r w:rsidR="00B16106" w:rsidRPr="00B4744C">
              <w:rPr>
                <w:rFonts w:ascii="Times New Roman" w:hAnsi="Times New Roman" w:cs="Times New Roman"/>
                <w:sz w:val="24"/>
                <w:szCs w:val="24"/>
                <w:shd w:val="clear" w:color="auto" w:fill="FEFEFE"/>
              </w:rPr>
              <w:t xml:space="preserve">споразумение за </w:t>
            </w:r>
            <w:r w:rsidR="0022107F" w:rsidRPr="00B4744C">
              <w:rPr>
                <w:rFonts w:ascii="Times New Roman" w:hAnsi="Times New Roman" w:cs="Times New Roman"/>
                <w:sz w:val="24"/>
                <w:szCs w:val="24"/>
                <w:shd w:val="clear" w:color="auto" w:fill="FEFEFE"/>
              </w:rPr>
              <w:t>партньорство</w:t>
            </w:r>
            <w:r w:rsidR="00EE6C52" w:rsidRPr="00B4744C">
              <w:rPr>
                <w:rFonts w:ascii="Times New Roman" w:hAnsi="Times New Roman" w:cs="Times New Roman"/>
                <w:sz w:val="24"/>
                <w:szCs w:val="24"/>
                <w:shd w:val="clear" w:color="auto" w:fill="FEFEFE"/>
              </w:rPr>
              <w:t>, в което се определя водещ партньор</w:t>
            </w:r>
            <w:r w:rsidR="009E7F8E">
              <w:rPr>
                <w:rFonts w:ascii="Times New Roman" w:hAnsi="Times New Roman" w:cs="Times New Roman"/>
                <w:sz w:val="24"/>
                <w:szCs w:val="24"/>
                <w:shd w:val="clear" w:color="auto" w:fill="FEFEFE"/>
              </w:rPr>
              <w:t xml:space="preserve"> по проекта</w:t>
            </w:r>
            <w:r w:rsidR="00EE6C52" w:rsidRPr="00B4744C">
              <w:rPr>
                <w:rFonts w:ascii="Times New Roman" w:hAnsi="Times New Roman" w:cs="Times New Roman"/>
                <w:sz w:val="24"/>
                <w:szCs w:val="24"/>
                <w:shd w:val="clear" w:color="auto" w:fill="FEFEFE"/>
              </w:rPr>
              <w:t>. Споразумението за партньорство е с</w:t>
            </w:r>
            <w:r w:rsidR="009E7F8E">
              <w:rPr>
                <w:rFonts w:ascii="Times New Roman" w:hAnsi="Times New Roman" w:cs="Times New Roman"/>
                <w:sz w:val="24"/>
                <w:szCs w:val="24"/>
                <w:shd w:val="clear" w:color="auto" w:fill="FEFEFE"/>
              </w:rPr>
              <w:t xml:space="preserve"> минимално</w:t>
            </w:r>
            <w:r w:rsidR="00EE6C52" w:rsidRPr="00B4744C">
              <w:rPr>
                <w:rFonts w:ascii="Times New Roman" w:hAnsi="Times New Roman" w:cs="Times New Roman"/>
                <w:sz w:val="24"/>
                <w:szCs w:val="24"/>
                <w:shd w:val="clear" w:color="auto" w:fill="FEFEFE"/>
              </w:rPr>
              <w:t xml:space="preserve"> съдържание </w:t>
            </w:r>
            <w:r w:rsidR="00FE7C76">
              <w:rPr>
                <w:rFonts w:ascii="Times New Roman" w:hAnsi="Times New Roman" w:cs="Times New Roman"/>
                <w:sz w:val="24"/>
                <w:szCs w:val="24"/>
                <w:shd w:val="clear" w:color="auto" w:fill="FEFEFE"/>
              </w:rPr>
              <w:t>съгласно</w:t>
            </w:r>
            <w:r w:rsidR="00EE6C52" w:rsidRPr="00B4744C">
              <w:rPr>
                <w:rFonts w:ascii="Times New Roman" w:hAnsi="Times New Roman" w:cs="Times New Roman"/>
                <w:sz w:val="24"/>
                <w:szCs w:val="24"/>
                <w:shd w:val="clear" w:color="auto" w:fill="FEFEFE"/>
              </w:rPr>
              <w:t xml:space="preserve"> </w:t>
            </w:r>
            <w:r w:rsidR="00C27917">
              <w:rPr>
                <w:rFonts w:ascii="Times New Roman" w:hAnsi="Times New Roman" w:cs="Times New Roman"/>
                <w:sz w:val="24"/>
                <w:szCs w:val="24"/>
                <w:shd w:val="clear" w:color="auto" w:fill="FEFEFE"/>
              </w:rPr>
              <w:t>п</w:t>
            </w:r>
            <w:r w:rsidR="00B16106" w:rsidRPr="00B4744C">
              <w:rPr>
                <w:rFonts w:ascii="Times New Roman" w:hAnsi="Times New Roman" w:cs="Times New Roman"/>
                <w:sz w:val="24"/>
                <w:szCs w:val="24"/>
                <w:shd w:val="clear" w:color="auto" w:fill="FEFEFE"/>
              </w:rPr>
              <w:t>риложение №</w:t>
            </w:r>
            <w:r w:rsidR="00B02E6A" w:rsidRPr="00B4744C">
              <w:rPr>
                <w:rFonts w:ascii="Times New Roman" w:hAnsi="Times New Roman" w:cs="Times New Roman"/>
                <w:sz w:val="24"/>
                <w:szCs w:val="24"/>
                <w:shd w:val="clear" w:color="auto" w:fill="FEFEFE"/>
              </w:rPr>
              <w:t xml:space="preserve"> 1</w:t>
            </w:r>
            <w:r w:rsidR="00B16106" w:rsidRPr="00B4744C">
              <w:rPr>
                <w:rFonts w:ascii="Times New Roman" w:hAnsi="Times New Roman" w:cs="Times New Roman"/>
                <w:sz w:val="24"/>
                <w:szCs w:val="24"/>
                <w:shd w:val="clear" w:color="auto" w:fill="FEFEFE"/>
              </w:rPr>
              <w:t>.</w:t>
            </w:r>
          </w:p>
          <w:p w14:paraId="6583A4A0" w14:textId="77777777" w:rsidR="00922413" w:rsidRPr="00275879" w:rsidRDefault="00B267D2" w:rsidP="00B16106">
            <w:pPr>
              <w:spacing w:after="200" w:line="276" w:lineRule="auto"/>
              <w:jc w:val="both"/>
              <w:rPr>
                <w:rFonts w:ascii="Times New Roman" w:hAnsi="Times New Roman" w:cs="Times New Roman"/>
                <w:sz w:val="24"/>
                <w:szCs w:val="24"/>
                <w:shd w:val="clear" w:color="auto" w:fill="FEFEFE"/>
              </w:rPr>
            </w:pPr>
            <w:r w:rsidRPr="00B4744C">
              <w:rPr>
                <w:rFonts w:ascii="Times New Roman" w:hAnsi="Times New Roman" w:cs="Times New Roman"/>
                <w:sz w:val="24"/>
                <w:szCs w:val="24"/>
                <w:shd w:val="clear" w:color="auto" w:fill="FEFEFE"/>
              </w:rPr>
              <w:t xml:space="preserve">12.2. </w:t>
            </w:r>
            <w:r w:rsidR="00B16106" w:rsidRPr="00B4744C">
              <w:rPr>
                <w:rFonts w:ascii="Times New Roman" w:hAnsi="Times New Roman" w:cs="Times New Roman"/>
                <w:sz w:val="24"/>
                <w:szCs w:val="24"/>
                <w:shd w:val="clear" w:color="auto" w:fill="FEFEFE"/>
              </w:rPr>
              <w:t xml:space="preserve">Партньори по проект за </w:t>
            </w:r>
            <w:proofErr w:type="spellStart"/>
            <w:r w:rsidR="00B16106" w:rsidRPr="00B4744C">
              <w:rPr>
                <w:rFonts w:ascii="Times New Roman" w:hAnsi="Times New Roman" w:cs="Times New Roman"/>
                <w:sz w:val="24"/>
                <w:szCs w:val="24"/>
                <w:shd w:val="clear" w:color="auto" w:fill="FEFEFE"/>
              </w:rPr>
              <w:t>вътрешнотериториално</w:t>
            </w:r>
            <w:proofErr w:type="spellEnd"/>
            <w:r w:rsidR="00B16106" w:rsidRPr="00B4744C">
              <w:rPr>
                <w:rFonts w:ascii="Times New Roman" w:hAnsi="Times New Roman" w:cs="Times New Roman"/>
                <w:sz w:val="24"/>
                <w:szCs w:val="24"/>
                <w:shd w:val="clear" w:color="auto" w:fill="FEFEFE"/>
              </w:rPr>
              <w:t xml:space="preserve"> </w:t>
            </w:r>
            <w:r w:rsidR="009D6CB9" w:rsidRPr="00B4744C">
              <w:rPr>
                <w:rFonts w:ascii="Times New Roman" w:hAnsi="Times New Roman" w:cs="Times New Roman"/>
                <w:sz w:val="24"/>
                <w:szCs w:val="24"/>
                <w:shd w:val="clear" w:color="auto" w:fill="FEFEFE"/>
              </w:rPr>
              <w:t xml:space="preserve">и транснационално </w:t>
            </w:r>
            <w:r w:rsidR="00B16106" w:rsidRPr="00B4744C">
              <w:rPr>
                <w:rFonts w:ascii="Times New Roman" w:hAnsi="Times New Roman" w:cs="Times New Roman"/>
                <w:sz w:val="24"/>
                <w:szCs w:val="24"/>
                <w:shd w:val="clear" w:color="auto" w:fill="FEFEFE"/>
              </w:rPr>
              <w:t>сътрудничество могат да бъдат МИГ</w:t>
            </w:r>
            <w:r w:rsidR="00B56E2A" w:rsidRPr="00B4744C">
              <w:rPr>
                <w:rFonts w:ascii="Times New Roman" w:hAnsi="Times New Roman" w:cs="Times New Roman"/>
                <w:sz w:val="24"/>
                <w:szCs w:val="24"/>
                <w:shd w:val="clear" w:color="auto" w:fill="FEFEFE"/>
              </w:rPr>
              <w:t xml:space="preserve">, между които не е налице конфликт на интереси </w:t>
            </w:r>
            <w:r w:rsidR="00B56E2A" w:rsidRPr="00B4744C">
              <w:rPr>
                <w:rFonts w:ascii="Times New Roman" w:hAnsi="Times New Roman" w:cs="Times New Roman"/>
                <w:sz w:val="24"/>
                <w:szCs w:val="24"/>
              </w:rPr>
              <w:t xml:space="preserve">по смисъла на </w:t>
            </w:r>
            <w:r w:rsidR="000717E6" w:rsidRPr="00275879">
              <w:rPr>
                <w:rFonts w:ascii="Times New Roman" w:hAnsi="Times New Roman" w:cs="Times New Roman"/>
                <w:sz w:val="24"/>
                <w:szCs w:val="24"/>
                <w:shd w:val="clear" w:color="auto" w:fill="FEFEFE"/>
              </w:rPr>
              <w:t xml:space="preserve">чл. 61 от Регламент (ЕС) №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0717E6" w:rsidRPr="00275879">
              <w:rPr>
                <w:rFonts w:ascii="Times New Roman" w:hAnsi="Times New Roman" w:cs="Times New Roman"/>
                <w:sz w:val="24"/>
                <w:szCs w:val="24"/>
                <w:shd w:val="clear" w:color="auto" w:fill="FEFEFE"/>
              </w:rPr>
              <w:t>Евратом</w:t>
            </w:r>
            <w:proofErr w:type="spellEnd"/>
            <w:r w:rsidR="000717E6" w:rsidRPr="00275879">
              <w:rPr>
                <w:rFonts w:ascii="Times New Roman" w:hAnsi="Times New Roman" w:cs="Times New Roman"/>
                <w:sz w:val="24"/>
                <w:szCs w:val="24"/>
                <w:shd w:val="clear" w:color="auto" w:fill="FEFEFE"/>
              </w:rPr>
              <w:t>) № 966/2012 (чл. 57 от Регламент (ЕС) № 966/2012).</w:t>
            </w:r>
          </w:p>
          <w:p w14:paraId="064F765B" w14:textId="77777777" w:rsidR="00FE1E9A" w:rsidRDefault="00B267D2" w:rsidP="00B16106">
            <w:pPr>
              <w:spacing w:line="276" w:lineRule="auto"/>
              <w:jc w:val="both"/>
              <w:rPr>
                <w:rFonts w:ascii="Times New Roman" w:hAnsi="Times New Roman" w:cs="Times New Roman"/>
                <w:sz w:val="24"/>
                <w:szCs w:val="24"/>
                <w:shd w:val="clear" w:color="auto" w:fill="FEFEFE"/>
              </w:rPr>
            </w:pPr>
            <w:r w:rsidRPr="00B4744C">
              <w:rPr>
                <w:rFonts w:ascii="Times New Roman" w:hAnsi="Times New Roman" w:cs="Times New Roman"/>
                <w:sz w:val="24"/>
                <w:szCs w:val="24"/>
                <w:shd w:val="clear" w:color="auto" w:fill="FEFEFE"/>
              </w:rPr>
              <w:t xml:space="preserve">12.3. </w:t>
            </w:r>
            <w:r w:rsidR="009D6CB9" w:rsidRPr="00B4744C">
              <w:rPr>
                <w:rFonts w:ascii="Times New Roman" w:hAnsi="Times New Roman" w:cs="Times New Roman"/>
                <w:sz w:val="24"/>
                <w:szCs w:val="24"/>
                <w:shd w:val="clear" w:color="auto" w:fill="FEFEFE"/>
              </w:rPr>
              <w:t>Асоциирани п</w:t>
            </w:r>
            <w:r w:rsidR="00B16106" w:rsidRPr="00B4744C">
              <w:rPr>
                <w:rFonts w:ascii="Times New Roman" w:hAnsi="Times New Roman" w:cs="Times New Roman"/>
                <w:sz w:val="24"/>
                <w:szCs w:val="24"/>
                <w:shd w:val="clear" w:color="auto" w:fill="FEFEFE"/>
              </w:rPr>
              <w:t xml:space="preserve">артньори по проект за </w:t>
            </w:r>
            <w:proofErr w:type="spellStart"/>
            <w:r w:rsidR="009D6CB9" w:rsidRPr="00B4744C">
              <w:rPr>
                <w:rFonts w:ascii="Times New Roman" w:hAnsi="Times New Roman" w:cs="Times New Roman"/>
                <w:sz w:val="24"/>
                <w:szCs w:val="24"/>
                <w:shd w:val="clear" w:color="auto" w:fill="FEFEFE"/>
              </w:rPr>
              <w:t>вътрешнотериториално</w:t>
            </w:r>
            <w:proofErr w:type="spellEnd"/>
            <w:r w:rsidR="009D6CB9" w:rsidRPr="00B4744C">
              <w:rPr>
                <w:rFonts w:ascii="Times New Roman" w:hAnsi="Times New Roman" w:cs="Times New Roman"/>
                <w:sz w:val="24"/>
                <w:szCs w:val="24"/>
                <w:shd w:val="clear" w:color="auto" w:fill="FEFEFE"/>
              </w:rPr>
              <w:t xml:space="preserve"> </w:t>
            </w:r>
            <w:r w:rsidR="00AB4FD4">
              <w:rPr>
                <w:rFonts w:ascii="Times New Roman" w:hAnsi="Times New Roman" w:cs="Times New Roman"/>
                <w:sz w:val="24"/>
                <w:szCs w:val="24"/>
                <w:shd w:val="clear" w:color="auto" w:fill="FEFEFE"/>
              </w:rPr>
              <w:t xml:space="preserve">и транснационално </w:t>
            </w:r>
            <w:r w:rsidR="00B16106" w:rsidRPr="00B4744C">
              <w:rPr>
                <w:rFonts w:ascii="Times New Roman" w:hAnsi="Times New Roman" w:cs="Times New Roman"/>
                <w:sz w:val="24"/>
                <w:szCs w:val="24"/>
                <w:shd w:val="clear" w:color="auto" w:fill="FEFEFE"/>
              </w:rPr>
              <w:t>сътрудничество</w:t>
            </w:r>
            <w:r w:rsidR="00B16106" w:rsidRPr="0022107F">
              <w:rPr>
                <w:rFonts w:ascii="Times New Roman" w:hAnsi="Times New Roman" w:cs="Times New Roman"/>
                <w:sz w:val="24"/>
                <w:szCs w:val="24"/>
                <w:shd w:val="clear" w:color="auto" w:fill="FEFEFE"/>
              </w:rPr>
              <w:t xml:space="preserve"> могат да бъдат</w:t>
            </w:r>
            <w:r w:rsidR="00FE1E9A">
              <w:rPr>
                <w:rFonts w:ascii="Times New Roman" w:hAnsi="Times New Roman" w:cs="Times New Roman"/>
                <w:sz w:val="24"/>
                <w:szCs w:val="24"/>
                <w:shd w:val="clear" w:color="auto" w:fill="FEFEFE"/>
              </w:rPr>
              <w:t xml:space="preserve"> </w:t>
            </w:r>
            <w:r w:rsidR="00D4598B">
              <w:rPr>
                <w:rFonts w:ascii="Times New Roman" w:hAnsi="Times New Roman" w:cs="Times New Roman"/>
                <w:sz w:val="24"/>
                <w:szCs w:val="24"/>
                <w:shd w:val="clear" w:color="auto" w:fill="FEFEFE"/>
              </w:rPr>
              <w:t>Местни инициативни р</w:t>
            </w:r>
            <w:r w:rsidR="00C35D0A">
              <w:rPr>
                <w:rFonts w:ascii="Times New Roman" w:hAnsi="Times New Roman" w:cs="Times New Roman"/>
                <w:sz w:val="24"/>
                <w:szCs w:val="24"/>
                <w:shd w:val="clear" w:color="auto" w:fill="FEFEFE"/>
              </w:rPr>
              <w:t>и</w:t>
            </w:r>
            <w:r w:rsidR="00D4598B">
              <w:rPr>
                <w:rFonts w:ascii="Times New Roman" w:hAnsi="Times New Roman" w:cs="Times New Roman"/>
                <w:sz w:val="24"/>
                <w:szCs w:val="24"/>
                <w:shd w:val="clear" w:color="auto" w:fill="FEFEFE"/>
              </w:rPr>
              <w:t xml:space="preserve">барски групи </w:t>
            </w:r>
            <w:r w:rsidR="00D4598B" w:rsidRPr="00BB7145">
              <w:rPr>
                <w:rFonts w:ascii="Times New Roman" w:hAnsi="Times New Roman" w:cs="Times New Roman"/>
                <w:sz w:val="24"/>
                <w:szCs w:val="24"/>
                <w:shd w:val="clear" w:color="auto" w:fill="FEFEFE"/>
                <w:lang w:val="ru-RU"/>
              </w:rPr>
              <w:t>(</w:t>
            </w:r>
            <w:r w:rsidR="00D4598B">
              <w:rPr>
                <w:rFonts w:ascii="Times New Roman" w:hAnsi="Times New Roman" w:cs="Times New Roman"/>
                <w:sz w:val="24"/>
                <w:szCs w:val="24"/>
                <w:shd w:val="clear" w:color="auto" w:fill="FEFEFE"/>
              </w:rPr>
              <w:t>МИРГ</w:t>
            </w:r>
            <w:r w:rsidR="00D4598B" w:rsidRPr="00BB7145">
              <w:rPr>
                <w:rFonts w:ascii="Times New Roman" w:hAnsi="Times New Roman" w:cs="Times New Roman"/>
                <w:sz w:val="24"/>
                <w:szCs w:val="24"/>
                <w:shd w:val="clear" w:color="auto" w:fill="FEFEFE"/>
                <w:lang w:val="ru-RU"/>
              </w:rPr>
              <w:t>)</w:t>
            </w:r>
            <w:r w:rsidR="00BB7145">
              <w:rPr>
                <w:rFonts w:ascii="Times New Roman" w:hAnsi="Times New Roman" w:cs="Times New Roman"/>
                <w:sz w:val="24"/>
                <w:szCs w:val="24"/>
                <w:shd w:val="clear" w:color="auto" w:fill="FEFEFE"/>
                <w:lang w:val="ru-RU"/>
              </w:rPr>
              <w:t>.</w:t>
            </w:r>
          </w:p>
          <w:p w14:paraId="317C2793" w14:textId="77777777" w:rsidR="00FE1E9A" w:rsidRDefault="00FE1E9A" w:rsidP="00B16106">
            <w:pPr>
              <w:spacing w:line="276" w:lineRule="auto"/>
              <w:jc w:val="both"/>
              <w:rPr>
                <w:rFonts w:ascii="Times New Roman" w:hAnsi="Times New Roman" w:cs="Times New Roman"/>
                <w:sz w:val="24"/>
                <w:szCs w:val="24"/>
                <w:shd w:val="clear" w:color="auto" w:fill="FEFEFE"/>
              </w:rPr>
            </w:pPr>
          </w:p>
          <w:p w14:paraId="0306F3D2" w14:textId="77777777" w:rsidR="00B16106" w:rsidRDefault="009D6CB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12.</w:t>
            </w:r>
            <w:r w:rsidR="00446F65">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Асоциирани п</w:t>
            </w:r>
            <w:r w:rsidRPr="009D6CB9">
              <w:rPr>
                <w:rFonts w:ascii="Times New Roman" w:hAnsi="Times New Roman" w:cs="Times New Roman"/>
                <w:sz w:val="24"/>
                <w:szCs w:val="24"/>
                <w:shd w:val="clear" w:color="auto" w:fill="FEFEFE"/>
              </w:rPr>
              <w:t>артньори по проект за транснационално сътрудничество могат да бъдат Местна група за действие (МГД) или друга група от местни публични и частни партньори.</w:t>
            </w:r>
          </w:p>
          <w:p w14:paraId="3CC4625B" w14:textId="77777777" w:rsidR="009D6CB9" w:rsidRPr="009D6CB9" w:rsidRDefault="009D6CB9" w:rsidP="00B16106">
            <w:pPr>
              <w:spacing w:line="276" w:lineRule="auto"/>
              <w:jc w:val="both"/>
              <w:rPr>
                <w:rFonts w:ascii="Times New Roman" w:hAnsi="Times New Roman" w:cs="Times New Roman"/>
                <w:sz w:val="24"/>
                <w:szCs w:val="24"/>
                <w:shd w:val="clear" w:color="auto" w:fill="FEFEFE"/>
              </w:rPr>
            </w:pPr>
          </w:p>
          <w:p w14:paraId="54FE1733" w14:textId="77777777" w:rsidR="00B16106" w:rsidRPr="00951C0F" w:rsidRDefault="00B267D2" w:rsidP="00B16106">
            <w:pPr>
              <w:spacing w:line="276" w:lineRule="auto"/>
              <w:jc w:val="both"/>
              <w:rPr>
                <w:rFonts w:ascii="Times New Roman" w:hAnsi="Times New Roman" w:cs="Times New Roman"/>
                <w:sz w:val="24"/>
                <w:szCs w:val="24"/>
                <w:shd w:val="clear" w:color="auto" w:fill="FEFEFE"/>
              </w:rPr>
            </w:pPr>
            <w:r w:rsidRPr="00951C0F">
              <w:rPr>
                <w:rFonts w:ascii="Times New Roman" w:hAnsi="Times New Roman" w:cs="Times New Roman"/>
                <w:sz w:val="24"/>
                <w:szCs w:val="24"/>
                <w:shd w:val="clear" w:color="auto" w:fill="FEFEFE"/>
              </w:rPr>
              <w:t>12.</w:t>
            </w:r>
            <w:r w:rsidR="00446F65">
              <w:rPr>
                <w:rFonts w:ascii="Times New Roman" w:hAnsi="Times New Roman" w:cs="Times New Roman"/>
                <w:sz w:val="24"/>
                <w:szCs w:val="24"/>
                <w:shd w:val="clear" w:color="auto" w:fill="FEFEFE"/>
              </w:rPr>
              <w:t>5</w:t>
            </w:r>
            <w:r w:rsidRPr="00951C0F">
              <w:rPr>
                <w:rFonts w:ascii="Times New Roman" w:hAnsi="Times New Roman" w:cs="Times New Roman"/>
                <w:sz w:val="24"/>
                <w:szCs w:val="24"/>
                <w:shd w:val="clear" w:color="auto" w:fill="FEFEFE"/>
              </w:rPr>
              <w:t xml:space="preserve">. </w:t>
            </w:r>
            <w:r w:rsidR="00B16106" w:rsidRPr="00951C0F">
              <w:rPr>
                <w:rFonts w:ascii="Times New Roman" w:hAnsi="Times New Roman" w:cs="Times New Roman"/>
                <w:sz w:val="24"/>
                <w:szCs w:val="24"/>
                <w:shd w:val="clear" w:color="auto" w:fill="FEFEFE"/>
              </w:rPr>
              <w:t xml:space="preserve">Всеки партньор </w:t>
            </w:r>
            <w:r w:rsidR="00951C0F">
              <w:rPr>
                <w:rFonts w:ascii="Times New Roman" w:hAnsi="Times New Roman" w:cs="Times New Roman"/>
                <w:sz w:val="24"/>
                <w:szCs w:val="24"/>
                <w:shd w:val="clear" w:color="auto" w:fill="FEFEFE"/>
              </w:rPr>
              <w:t xml:space="preserve">или асоцииран партньор </w:t>
            </w:r>
            <w:r w:rsidR="00B16106" w:rsidRPr="00951C0F">
              <w:rPr>
                <w:rFonts w:ascii="Times New Roman" w:hAnsi="Times New Roman" w:cs="Times New Roman"/>
                <w:sz w:val="24"/>
                <w:szCs w:val="24"/>
                <w:shd w:val="clear" w:color="auto" w:fill="FEFEFE"/>
              </w:rPr>
              <w:t>в проект за сътрудничество трябва да:</w:t>
            </w:r>
          </w:p>
          <w:p w14:paraId="32CCDDB7" w14:textId="77777777" w:rsidR="00B16106" w:rsidRDefault="00B16106" w:rsidP="00B16106">
            <w:pPr>
              <w:spacing w:line="276" w:lineRule="auto"/>
              <w:jc w:val="both"/>
              <w:rPr>
                <w:rFonts w:ascii="Times New Roman" w:hAnsi="Times New Roman" w:cs="Times New Roman"/>
                <w:sz w:val="24"/>
                <w:szCs w:val="24"/>
                <w:shd w:val="clear" w:color="auto" w:fill="FEFEFE"/>
              </w:rPr>
            </w:pPr>
            <w:r w:rsidRPr="00D5715D">
              <w:rPr>
                <w:rFonts w:ascii="Times New Roman" w:hAnsi="Times New Roman" w:cs="Times New Roman"/>
                <w:sz w:val="24"/>
                <w:szCs w:val="24"/>
                <w:shd w:val="clear" w:color="auto" w:fill="FEFEFE"/>
              </w:rPr>
              <w:t>1. изпълнява стратегия за ВОМР или стратегия за местно развитие;</w:t>
            </w:r>
          </w:p>
          <w:p w14:paraId="647B09F0" w14:textId="77777777" w:rsidR="005C74A5"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lastRenderedPageBreak/>
              <w:t>2. участва в подготовката и в изпълнението на проекта</w:t>
            </w:r>
            <w:r w:rsidR="005C74A5">
              <w:rPr>
                <w:rFonts w:ascii="Times New Roman" w:hAnsi="Times New Roman" w:cs="Times New Roman"/>
                <w:sz w:val="24"/>
                <w:szCs w:val="24"/>
                <w:shd w:val="clear" w:color="auto" w:fill="FEFEFE"/>
              </w:rPr>
              <w:t>.</w:t>
            </w:r>
          </w:p>
          <w:p w14:paraId="78627551" w14:textId="360B5B7C"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 </w:t>
            </w:r>
          </w:p>
          <w:p w14:paraId="743B9B56" w14:textId="5E7C1120" w:rsidR="00B16106" w:rsidRPr="0022107F" w:rsidRDefault="005C74A5"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12.6.</w:t>
            </w:r>
            <w:r w:rsidR="00B16106" w:rsidRPr="0022107F">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Партньорите по проекта трябва да </w:t>
            </w:r>
            <w:r w:rsidR="00B16106" w:rsidRPr="0022107F">
              <w:rPr>
                <w:rFonts w:ascii="Times New Roman" w:hAnsi="Times New Roman" w:cs="Times New Roman"/>
                <w:sz w:val="24"/>
                <w:szCs w:val="24"/>
                <w:shd w:val="clear" w:color="auto" w:fill="FEFEFE"/>
              </w:rPr>
              <w:t>притежава</w:t>
            </w:r>
            <w:r>
              <w:rPr>
                <w:rFonts w:ascii="Times New Roman" w:hAnsi="Times New Roman" w:cs="Times New Roman"/>
                <w:sz w:val="24"/>
                <w:szCs w:val="24"/>
                <w:shd w:val="clear" w:color="auto" w:fill="FEFEFE"/>
              </w:rPr>
              <w:t>т</w:t>
            </w:r>
            <w:r w:rsidR="00B16106" w:rsidRPr="0022107F">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и </w:t>
            </w:r>
            <w:r w:rsidR="00B16106" w:rsidRPr="0022107F">
              <w:rPr>
                <w:rFonts w:ascii="Times New Roman" w:hAnsi="Times New Roman" w:cs="Times New Roman"/>
                <w:sz w:val="24"/>
                <w:szCs w:val="24"/>
                <w:shd w:val="clear" w:color="auto" w:fill="FEFEFE"/>
              </w:rPr>
              <w:t xml:space="preserve">капацитет за изпълнение на проекта. </w:t>
            </w:r>
          </w:p>
          <w:p w14:paraId="2DC31646" w14:textId="77777777" w:rsidR="00686704" w:rsidRDefault="00686704" w:rsidP="00275879">
            <w:pPr>
              <w:spacing w:line="276" w:lineRule="auto"/>
              <w:jc w:val="both"/>
              <w:rPr>
                <w:rFonts w:ascii="Times New Roman" w:hAnsi="Times New Roman" w:cs="Times New Roman"/>
                <w:sz w:val="24"/>
                <w:szCs w:val="24"/>
                <w:shd w:val="clear" w:color="auto" w:fill="FEFEFE"/>
              </w:rPr>
            </w:pPr>
          </w:p>
          <w:p w14:paraId="303A41CA" w14:textId="309CFEBF" w:rsidR="00B16106" w:rsidRPr="0022107F" w:rsidRDefault="00B267D2"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12.</w:t>
            </w:r>
            <w:r w:rsidR="005C74A5">
              <w:rPr>
                <w:rFonts w:ascii="Times New Roman" w:hAnsi="Times New Roman" w:cs="Times New Roman"/>
                <w:sz w:val="24"/>
                <w:szCs w:val="24"/>
                <w:shd w:val="clear" w:color="auto" w:fill="FEFEFE"/>
              </w:rPr>
              <w:t>7</w:t>
            </w:r>
            <w:r w:rsidRPr="0022107F">
              <w:rPr>
                <w:rFonts w:ascii="Times New Roman" w:hAnsi="Times New Roman" w:cs="Times New Roman"/>
                <w:sz w:val="24"/>
                <w:szCs w:val="24"/>
                <w:shd w:val="clear" w:color="auto" w:fill="FEFEFE"/>
              </w:rPr>
              <w:t xml:space="preserve">. </w:t>
            </w:r>
            <w:r w:rsidR="00B16106" w:rsidRPr="0022107F">
              <w:rPr>
                <w:rFonts w:ascii="Times New Roman" w:hAnsi="Times New Roman" w:cs="Times New Roman"/>
                <w:sz w:val="24"/>
                <w:szCs w:val="24"/>
                <w:shd w:val="clear" w:color="auto" w:fill="FEFEFE"/>
              </w:rPr>
              <w:t>Водещият партньор</w:t>
            </w:r>
            <w:r w:rsidR="00C35D0A">
              <w:rPr>
                <w:rFonts w:ascii="Times New Roman" w:hAnsi="Times New Roman" w:cs="Times New Roman"/>
                <w:sz w:val="24"/>
                <w:szCs w:val="24"/>
                <w:shd w:val="clear" w:color="auto" w:fill="FEFEFE"/>
              </w:rPr>
              <w:t xml:space="preserve"> в проектите за сътрудничество</w:t>
            </w:r>
            <w:r w:rsidR="00B16106" w:rsidRPr="0022107F">
              <w:rPr>
                <w:rFonts w:ascii="Times New Roman" w:hAnsi="Times New Roman" w:cs="Times New Roman"/>
                <w:sz w:val="24"/>
                <w:szCs w:val="24"/>
                <w:shd w:val="clear" w:color="auto" w:fill="FEFEFE"/>
              </w:rPr>
              <w:t xml:space="preserve"> отговаря за:</w:t>
            </w:r>
          </w:p>
          <w:p w14:paraId="45FAAB5D" w14:textId="77777777"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1. управлението и координацията на изпълнението на дейностите по проекта в съответствие с определените отговорности на всеки партньор и с графика за изпълнение; </w:t>
            </w:r>
          </w:p>
          <w:p w14:paraId="3C8CE57A" w14:textId="77777777" w:rsidR="00B16106" w:rsidRPr="0022107F" w:rsidRDefault="00C6517C"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B16106" w:rsidRPr="0022107F">
              <w:rPr>
                <w:rFonts w:ascii="Times New Roman" w:hAnsi="Times New Roman" w:cs="Times New Roman"/>
                <w:sz w:val="24"/>
                <w:szCs w:val="24"/>
                <w:shd w:val="clear" w:color="auto" w:fill="FEFEFE"/>
              </w:rPr>
              <w:t>. наблюдението и напредъка на проекта.</w:t>
            </w:r>
          </w:p>
          <w:p w14:paraId="044C593C" w14:textId="77777777" w:rsidR="00686704" w:rsidRDefault="00686704" w:rsidP="00B16106">
            <w:pPr>
              <w:spacing w:line="276" w:lineRule="auto"/>
              <w:jc w:val="both"/>
              <w:rPr>
                <w:rFonts w:ascii="Times New Roman" w:hAnsi="Times New Roman" w:cs="Times New Roman"/>
                <w:sz w:val="24"/>
                <w:szCs w:val="24"/>
                <w:shd w:val="clear" w:color="auto" w:fill="FEFEFE"/>
              </w:rPr>
            </w:pPr>
          </w:p>
          <w:p w14:paraId="0007F318" w14:textId="00BB654D" w:rsidR="00B16106" w:rsidRPr="00FB4DE6" w:rsidRDefault="00B267D2" w:rsidP="00B16106">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12.</w:t>
            </w:r>
            <w:r w:rsidR="00F544B1">
              <w:rPr>
                <w:rFonts w:ascii="Times New Roman" w:hAnsi="Times New Roman" w:cs="Times New Roman"/>
                <w:sz w:val="24"/>
                <w:szCs w:val="24"/>
                <w:shd w:val="clear" w:color="auto" w:fill="FEFEFE"/>
              </w:rPr>
              <w:t>8</w:t>
            </w:r>
            <w:r w:rsidRPr="0022107F">
              <w:rPr>
                <w:rFonts w:ascii="Times New Roman" w:hAnsi="Times New Roman" w:cs="Times New Roman"/>
                <w:sz w:val="24"/>
                <w:szCs w:val="24"/>
                <w:shd w:val="clear" w:color="auto" w:fill="FEFEFE"/>
              </w:rPr>
              <w:t xml:space="preserve">. </w:t>
            </w:r>
            <w:r w:rsidR="00FB4DE6">
              <w:rPr>
                <w:rFonts w:ascii="Times New Roman" w:hAnsi="Times New Roman" w:cs="Times New Roman"/>
                <w:sz w:val="24"/>
                <w:szCs w:val="24"/>
                <w:shd w:val="clear" w:color="auto" w:fill="FEFEFE"/>
              </w:rPr>
              <w:t xml:space="preserve">В </w:t>
            </w:r>
            <w:r w:rsidR="00EE6C52">
              <w:rPr>
                <w:rFonts w:ascii="Times New Roman" w:hAnsi="Times New Roman" w:cs="Times New Roman"/>
                <w:sz w:val="24"/>
                <w:szCs w:val="24"/>
                <w:shd w:val="clear" w:color="auto" w:fill="FEFEFE"/>
              </w:rPr>
              <w:t>проект за сътрудничество</w:t>
            </w:r>
            <w:r w:rsidR="00B16106" w:rsidRPr="00FB4DE6">
              <w:rPr>
                <w:rFonts w:ascii="Times New Roman" w:hAnsi="Times New Roman" w:cs="Times New Roman"/>
                <w:sz w:val="24"/>
                <w:szCs w:val="24"/>
                <w:shd w:val="clear" w:color="auto" w:fill="FEFEFE"/>
              </w:rPr>
              <w:t>, в който участва повече от една МИГ</w:t>
            </w:r>
            <w:r w:rsidR="004B1D0B">
              <w:rPr>
                <w:rFonts w:ascii="Times New Roman" w:hAnsi="Times New Roman" w:cs="Times New Roman"/>
                <w:sz w:val="24"/>
                <w:szCs w:val="24"/>
                <w:shd w:val="clear" w:color="auto" w:fill="FEFEFE"/>
                <w:lang w:val="en-US"/>
              </w:rPr>
              <w:t xml:space="preserve"> </w:t>
            </w:r>
            <w:r w:rsidR="004B1D0B">
              <w:rPr>
                <w:rFonts w:ascii="Times New Roman" w:hAnsi="Times New Roman" w:cs="Times New Roman"/>
                <w:sz w:val="24"/>
                <w:szCs w:val="24"/>
                <w:shd w:val="clear" w:color="auto" w:fill="FEFEFE"/>
              </w:rPr>
              <w:t>от България</w:t>
            </w:r>
            <w:r w:rsidR="00B16106" w:rsidRPr="00FB4DE6">
              <w:rPr>
                <w:rFonts w:ascii="Times New Roman" w:hAnsi="Times New Roman" w:cs="Times New Roman"/>
                <w:sz w:val="24"/>
                <w:szCs w:val="24"/>
                <w:shd w:val="clear" w:color="auto" w:fill="FEFEFE"/>
              </w:rPr>
              <w:t xml:space="preserve">, </w:t>
            </w:r>
            <w:r w:rsidR="00FB4DE6" w:rsidRPr="00916003">
              <w:rPr>
                <w:rFonts w:ascii="Times New Roman" w:hAnsi="Times New Roman" w:cs="Times New Roman"/>
                <w:sz w:val="24"/>
                <w:szCs w:val="24"/>
                <w:shd w:val="clear" w:color="auto" w:fill="FEFEFE"/>
              </w:rPr>
              <w:t>кандидатът</w:t>
            </w:r>
            <w:r w:rsidR="00B16106" w:rsidRPr="00AE5FD0">
              <w:rPr>
                <w:rFonts w:ascii="Times New Roman" w:hAnsi="Times New Roman" w:cs="Times New Roman"/>
                <w:sz w:val="24"/>
                <w:szCs w:val="24"/>
                <w:shd w:val="clear" w:color="auto" w:fill="FEFEFE"/>
              </w:rPr>
              <w:t xml:space="preserve"> </w:t>
            </w:r>
            <w:r w:rsidR="00B16106" w:rsidRPr="00FB4DE6">
              <w:rPr>
                <w:rFonts w:ascii="Times New Roman" w:hAnsi="Times New Roman" w:cs="Times New Roman"/>
                <w:sz w:val="24"/>
                <w:szCs w:val="24"/>
                <w:shd w:val="clear" w:color="auto" w:fill="FEFEFE"/>
              </w:rPr>
              <w:t>отговаря за:</w:t>
            </w:r>
          </w:p>
          <w:p w14:paraId="4C059E35" w14:textId="77777777" w:rsidR="00B16106" w:rsidRPr="00554C43" w:rsidRDefault="00B16106" w:rsidP="00275879">
            <w:pPr>
              <w:spacing w:line="276" w:lineRule="auto"/>
              <w:jc w:val="both"/>
              <w:rPr>
                <w:rFonts w:ascii="Times New Roman" w:hAnsi="Times New Roman" w:cs="Times New Roman"/>
                <w:sz w:val="24"/>
                <w:szCs w:val="24"/>
                <w:shd w:val="clear" w:color="auto" w:fill="FEFEFE"/>
                <w:lang w:val="ru-RU"/>
              </w:rPr>
            </w:pPr>
            <w:r w:rsidRPr="00D5715D">
              <w:rPr>
                <w:rFonts w:ascii="Times New Roman" w:hAnsi="Times New Roman" w:cs="Times New Roman"/>
                <w:sz w:val="24"/>
                <w:szCs w:val="24"/>
                <w:shd w:val="clear" w:color="auto" w:fill="FEFEFE"/>
              </w:rPr>
              <w:t xml:space="preserve">1. подаване формуляр за кандидатстване; </w:t>
            </w:r>
          </w:p>
          <w:p w14:paraId="0E9343D4" w14:textId="77777777"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2. координацията при изпълнение на дейностите по проекта; </w:t>
            </w:r>
          </w:p>
          <w:p w14:paraId="429DE4B2" w14:textId="77777777" w:rsidR="00B16106" w:rsidRPr="0022107F" w:rsidRDefault="00B16106" w:rsidP="00275879">
            <w:pPr>
              <w:spacing w:line="276" w:lineRule="auto"/>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3. подаване на общо искане за плащане;</w:t>
            </w:r>
          </w:p>
          <w:p w14:paraId="3E5B61D9" w14:textId="77777777" w:rsidR="00B16106" w:rsidRPr="00FB4DE6" w:rsidRDefault="00B16106" w:rsidP="00686704">
            <w:pPr>
              <w:jc w:val="both"/>
              <w:rPr>
                <w:rFonts w:ascii="Times New Roman" w:hAnsi="Times New Roman" w:cs="Times New Roman"/>
                <w:sz w:val="24"/>
                <w:szCs w:val="24"/>
                <w:shd w:val="clear" w:color="auto" w:fill="FEFEFE"/>
              </w:rPr>
            </w:pPr>
            <w:r w:rsidRPr="0022107F">
              <w:rPr>
                <w:rFonts w:ascii="Times New Roman" w:hAnsi="Times New Roman" w:cs="Times New Roman"/>
                <w:sz w:val="24"/>
                <w:szCs w:val="24"/>
                <w:shd w:val="clear" w:color="auto" w:fill="FEFEFE"/>
              </w:rPr>
              <w:t xml:space="preserve">4. предоставяне на информация, свързана с изпълнението на проекта на партньорите, на УО на ПРСР 2014-2020 г. и на ДФЗ. </w:t>
            </w:r>
          </w:p>
        </w:tc>
      </w:tr>
    </w:tbl>
    <w:p w14:paraId="7F936271"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47E93D22" w14:textId="77777777" w:rsidTr="00C45F71">
        <w:tc>
          <w:tcPr>
            <w:tcW w:w="9781" w:type="dxa"/>
          </w:tcPr>
          <w:p w14:paraId="54347BFD" w14:textId="764EE617" w:rsidR="00A650CA"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Дейности, допустими за финансиране:</w:t>
            </w:r>
          </w:p>
          <w:p w14:paraId="7C858B53" w14:textId="77777777" w:rsidR="00B267D2" w:rsidRPr="00FE1E9A" w:rsidRDefault="00B267D2" w:rsidP="00132F9C">
            <w:pPr>
              <w:tabs>
                <w:tab w:val="left" w:pos="0"/>
              </w:tabs>
              <w:spacing w:line="276" w:lineRule="auto"/>
              <w:ind w:left="34"/>
              <w:jc w:val="both"/>
              <w:rPr>
                <w:rFonts w:ascii="Times New Roman" w:hAnsi="Times New Roman" w:cs="Times New Roman"/>
                <w:sz w:val="24"/>
                <w:szCs w:val="24"/>
              </w:rPr>
            </w:pPr>
            <w:r w:rsidRPr="00FE1E9A">
              <w:rPr>
                <w:rFonts w:ascii="Times New Roman" w:hAnsi="Times New Roman" w:cs="Times New Roman"/>
                <w:sz w:val="24"/>
                <w:szCs w:val="24"/>
              </w:rPr>
              <w:t>13.1. Видове дейности</w:t>
            </w:r>
            <w:r w:rsidR="00F94888">
              <w:rPr>
                <w:rFonts w:ascii="Times New Roman" w:hAnsi="Times New Roman" w:cs="Times New Roman"/>
                <w:sz w:val="24"/>
                <w:szCs w:val="24"/>
              </w:rPr>
              <w:t>:</w:t>
            </w:r>
          </w:p>
          <w:p w14:paraId="2A3ED701" w14:textId="77777777" w:rsidR="00B16106" w:rsidRPr="00F43DD7" w:rsidRDefault="00B16106" w:rsidP="00C00727">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Финансова помощ за проект за </w:t>
            </w:r>
            <w:proofErr w:type="spellStart"/>
            <w:r w:rsidRPr="00F43DD7">
              <w:rPr>
                <w:rFonts w:ascii="Times New Roman" w:hAnsi="Times New Roman" w:cs="Times New Roman"/>
                <w:sz w:val="24"/>
                <w:szCs w:val="24"/>
              </w:rPr>
              <w:t>вътрешнотериториално</w:t>
            </w:r>
            <w:proofErr w:type="spellEnd"/>
            <w:r w:rsidRPr="00F43DD7">
              <w:rPr>
                <w:rFonts w:ascii="Times New Roman" w:hAnsi="Times New Roman" w:cs="Times New Roman"/>
                <w:sz w:val="24"/>
                <w:szCs w:val="24"/>
              </w:rPr>
              <w:t xml:space="preserve"> и транснационално сътрудничество се предоставя за:</w:t>
            </w:r>
          </w:p>
          <w:p w14:paraId="62C75382" w14:textId="77777777" w:rsidR="00F544B1" w:rsidRDefault="00B16106" w:rsidP="00C377BD">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1. разработване на съвместен продукт/услуга</w:t>
            </w:r>
            <w:r w:rsidR="00F544B1">
              <w:rPr>
                <w:rFonts w:ascii="Times New Roman" w:hAnsi="Times New Roman" w:cs="Times New Roman"/>
                <w:sz w:val="24"/>
                <w:szCs w:val="24"/>
              </w:rPr>
              <w:t>;</w:t>
            </w:r>
          </w:p>
          <w:p w14:paraId="697220E5" w14:textId="77777777" w:rsidR="003A7665" w:rsidRDefault="00F544B1" w:rsidP="00C377BD">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A7665">
              <w:rPr>
                <w:rFonts w:ascii="Times New Roman" w:hAnsi="Times New Roman" w:cs="Times New Roman"/>
                <w:sz w:val="24"/>
                <w:szCs w:val="24"/>
              </w:rPr>
              <w:t xml:space="preserve">извършване на </w:t>
            </w:r>
            <w:r w:rsidR="003A7665" w:rsidRPr="00F43DD7">
              <w:rPr>
                <w:rFonts w:ascii="Times New Roman" w:hAnsi="Times New Roman" w:cs="Times New Roman"/>
                <w:sz w:val="24"/>
                <w:szCs w:val="24"/>
              </w:rPr>
              <w:t>строително-монтажни или строително-ремонтни работи на територията на партньорите от Република България за целите на проекта;</w:t>
            </w:r>
          </w:p>
          <w:p w14:paraId="045CC71A" w14:textId="6E5A5E16" w:rsidR="00F544B1" w:rsidRDefault="003A7665" w:rsidP="00C377BD">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B16106" w:rsidRPr="00F43DD7">
              <w:rPr>
                <w:rFonts w:ascii="Times New Roman" w:hAnsi="Times New Roman" w:cs="Times New Roman"/>
                <w:sz w:val="24"/>
                <w:szCs w:val="24"/>
              </w:rPr>
              <w:t xml:space="preserve">придобиване на </w:t>
            </w:r>
            <w:r>
              <w:rPr>
                <w:rFonts w:ascii="Times New Roman" w:hAnsi="Times New Roman" w:cs="Times New Roman"/>
                <w:sz w:val="24"/>
                <w:szCs w:val="24"/>
              </w:rPr>
              <w:t xml:space="preserve">други материални и нематериални </w:t>
            </w:r>
            <w:r w:rsidR="00B16106" w:rsidRPr="00F43DD7">
              <w:rPr>
                <w:rFonts w:ascii="Times New Roman" w:hAnsi="Times New Roman" w:cs="Times New Roman"/>
                <w:sz w:val="24"/>
                <w:szCs w:val="24"/>
              </w:rPr>
              <w:t>активи</w:t>
            </w:r>
            <w:r>
              <w:rPr>
                <w:rFonts w:ascii="Times New Roman" w:hAnsi="Times New Roman" w:cs="Times New Roman"/>
                <w:sz w:val="24"/>
                <w:szCs w:val="24"/>
              </w:rPr>
              <w:t xml:space="preserve"> за целите на проекта</w:t>
            </w:r>
            <w:r w:rsidR="00F544B1">
              <w:rPr>
                <w:rFonts w:ascii="Times New Roman" w:hAnsi="Times New Roman" w:cs="Times New Roman"/>
                <w:sz w:val="24"/>
                <w:szCs w:val="24"/>
              </w:rPr>
              <w:t>;</w:t>
            </w:r>
          </w:p>
          <w:p w14:paraId="547AFB99" w14:textId="38AE2B5D" w:rsidR="00B16106" w:rsidRPr="00F43DD7" w:rsidRDefault="00F544B1" w:rsidP="000E0CF7">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B16106" w:rsidRPr="00F43DD7">
              <w:rPr>
                <w:rFonts w:ascii="Times New Roman" w:hAnsi="Times New Roman" w:cs="Times New Roman"/>
                <w:sz w:val="24"/>
                <w:szCs w:val="24"/>
              </w:rPr>
              <w:t>. изследвания и пазарни проучвания, директно свързани с</w:t>
            </w:r>
            <w:r w:rsidR="00922413">
              <w:rPr>
                <w:rFonts w:ascii="Times New Roman" w:hAnsi="Times New Roman" w:cs="Times New Roman"/>
                <w:sz w:val="24"/>
                <w:szCs w:val="24"/>
              </w:rPr>
              <w:t>ъс</w:t>
            </w:r>
            <w:r w:rsidR="00B16106" w:rsidRPr="00F43DD7">
              <w:rPr>
                <w:rFonts w:ascii="Times New Roman" w:hAnsi="Times New Roman" w:cs="Times New Roman"/>
                <w:sz w:val="24"/>
                <w:szCs w:val="24"/>
              </w:rPr>
              <w:t xml:space="preserve"> съвместния продукт/услуга;</w:t>
            </w:r>
          </w:p>
          <w:p w14:paraId="0D130243" w14:textId="0CC2718B"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B16106" w:rsidRPr="00F43DD7">
              <w:rPr>
                <w:rFonts w:ascii="Times New Roman" w:hAnsi="Times New Roman" w:cs="Times New Roman"/>
                <w:sz w:val="24"/>
                <w:szCs w:val="24"/>
              </w:rPr>
              <w:t xml:space="preserve">. реализиране на </w:t>
            </w:r>
            <w:proofErr w:type="spellStart"/>
            <w:r w:rsidR="00B16106" w:rsidRPr="00F43DD7">
              <w:rPr>
                <w:rFonts w:ascii="Times New Roman" w:hAnsi="Times New Roman" w:cs="Times New Roman"/>
                <w:sz w:val="24"/>
                <w:szCs w:val="24"/>
              </w:rPr>
              <w:t>промоционални</w:t>
            </w:r>
            <w:proofErr w:type="spellEnd"/>
            <w:r w:rsidR="00B16106" w:rsidRPr="00F43DD7">
              <w:rPr>
                <w:rFonts w:ascii="Times New Roman" w:hAnsi="Times New Roman" w:cs="Times New Roman"/>
                <w:sz w:val="24"/>
                <w:szCs w:val="24"/>
              </w:rPr>
              <w:t xml:space="preserve"> или маркетингови кампании;</w:t>
            </w:r>
          </w:p>
          <w:p w14:paraId="2D4A8A79" w14:textId="1A8AA469"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16106" w:rsidRPr="00F43DD7">
              <w:rPr>
                <w:rFonts w:ascii="Times New Roman" w:hAnsi="Times New Roman" w:cs="Times New Roman"/>
                <w:sz w:val="24"/>
                <w:szCs w:val="24"/>
              </w:rPr>
              <w:t>. провеждане на обучения, семинари, съвместни събития, срещи и др.;</w:t>
            </w:r>
          </w:p>
          <w:p w14:paraId="1FAF1E66" w14:textId="53D20B7D"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B16106" w:rsidRPr="00F43DD7">
              <w:rPr>
                <w:rFonts w:ascii="Times New Roman" w:hAnsi="Times New Roman" w:cs="Times New Roman"/>
                <w:sz w:val="24"/>
                <w:szCs w:val="24"/>
              </w:rPr>
              <w:t>. дейности по публичност и информираност;</w:t>
            </w:r>
          </w:p>
          <w:p w14:paraId="1C2DEBC0" w14:textId="3C0F8EDB" w:rsidR="00B16106" w:rsidRPr="00F43DD7" w:rsidRDefault="00F544B1" w:rsidP="00132F9C">
            <w:pPr>
              <w:tabs>
                <w:tab w:val="left" w:pos="0"/>
                <w:tab w:val="left" w:pos="709"/>
              </w:tabs>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B16106" w:rsidRPr="00F43DD7">
              <w:rPr>
                <w:rFonts w:ascii="Times New Roman" w:hAnsi="Times New Roman" w:cs="Times New Roman"/>
                <w:sz w:val="24"/>
                <w:szCs w:val="24"/>
              </w:rPr>
              <w:t>. координация на изпълнението на дейностите по проекта.</w:t>
            </w:r>
          </w:p>
          <w:p w14:paraId="28B9DD2C" w14:textId="77777777" w:rsidR="00A244B0" w:rsidRPr="008C5EFA" w:rsidRDefault="00A244B0" w:rsidP="00B16106">
            <w:pPr>
              <w:spacing w:after="200" w:line="276" w:lineRule="auto"/>
              <w:jc w:val="both"/>
              <w:rPr>
                <w:rFonts w:ascii="Times New Roman" w:hAnsi="Times New Roman" w:cs="Times New Roman"/>
                <w:sz w:val="24"/>
                <w:szCs w:val="24"/>
                <w:shd w:val="clear" w:color="auto" w:fill="FEFEFE"/>
                <w:lang w:val="en-US"/>
              </w:rPr>
            </w:pPr>
          </w:p>
          <w:p w14:paraId="7D66B234" w14:textId="56756AFF" w:rsidR="00D51B1E" w:rsidRPr="00ED6C4A" w:rsidRDefault="00D51B1E" w:rsidP="00B16106">
            <w:pPr>
              <w:spacing w:after="200" w:line="276" w:lineRule="auto"/>
              <w:jc w:val="both"/>
              <w:rPr>
                <w:rFonts w:ascii="Times New Roman" w:hAnsi="Times New Roman" w:cs="Times New Roman"/>
                <w:sz w:val="24"/>
                <w:szCs w:val="24"/>
                <w:shd w:val="clear" w:color="auto" w:fill="FEFEFE"/>
              </w:rPr>
            </w:pPr>
            <w:r w:rsidRPr="00ED6C4A">
              <w:rPr>
                <w:rFonts w:ascii="Times New Roman" w:hAnsi="Times New Roman" w:cs="Times New Roman"/>
                <w:sz w:val="24"/>
                <w:szCs w:val="24"/>
                <w:shd w:val="clear" w:color="auto" w:fill="FEFEFE"/>
                <w:lang w:val="ru-RU"/>
              </w:rPr>
              <w:t>13</w:t>
            </w:r>
            <w:r>
              <w:rPr>
                <w:rFonts w:ascii="Times New Roman" w:hAnsi="Times New Roman" w:cs="Times New Roman"/>
                <w:sz w:val="24"/>
                <w:szCs w:val="24"/>
                <w:shd w:val="clear" w:color="auto" w:fill="FEFEFE"/>
              </w:rPr>
              <w:t>.2. Дейности</w:t>
            </w:r>
            <w:r w:rsidR="00A244B0">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1 и </w:t>
            </w:r>
            <w:r w:rsidR="00F544B1">
              <w:rPr>
                <w:rFonts w:ascii="Times New Roman" w:hAnsi="Times New Roman" w:cs="Times New Roman"/>
                <w:sz w:val="24"/>
                <w:szCs w:val="24"/>
                <w:shd w:val="clear" w:color="auto" w:fill="FEFEFE"/>
              </w:rPr>
              <w:t>7</w:t>
            </w:r>
            <w:r>
              <w:rPr>
                <w:rFonts w:ascii="Times New Roman" w:hAnsi="Times New Roman" w:cs="Times New Roman"/>
                <w:sz w:val="24"/>
                <w:szCs w:val="24"/>
                <w:shd w:val="clear" w:color="auto" w:fill="FEFEFE"/>
              </w:rPr>
              <w:t xml:space="preserve"> от т. 13.1 са задължителни за </w:t>
            </w:r>
            <w:r w:rsidR="00A244B0">
              <w:rPr>
                <w:rFonts w:ascii="Times New Roman" w:hAnsi="Times New Roman" w:cs="Times New Roman"/>
                <w:sz w:val="24"/>
                <w:szCs w:val="24"/>
                <w:shd w:val="clear" w:color="auto" w:fill="FEFEFE"/>
              </w:rPr>
              <w:t xml:space="preserve">извършване във </w:t>
            </w:r>
            <w:r>
              <w:rPr>
                <w:rFonts w:ascii="Times New Roman" w:hAnsi="Times New Roman" w:cs="Times New Roman"/>
                <w:sz w:val="24"/>
                <w:szCs w:val="24"/>
                <w:shd w:val="clear" w:color="auto" w:fill="FEFEFE"/>
              </w:rPr>
              <w:t>вс</w:t>
            </w:r>
            <w:r w:rsidR="00A244B0">
              <w:rPr>
                <w:rFonts w:ascii="Times New Roman" w:hAnsi="Times New Roman" w:cs="Times New Roman"/>
                <w:sz w:val="24"/>
                <w:szCs w:val="24"/>
                <w:shd w:val="clear" w:color="auto" w:fill="FEFEFE"/>
              </w:rPr>
              <w:t>ички</w:t>
            </w:r>
            <w:r>
              <w:rPr>
                <w:rFonts w:ascii="Times New Roman" w:hAnsi="Times New Roman" w:cs="Times New Roman"/>
                <w:sz w:val="24"/>
                <w:szCs w:val="24"/>
                <w:shd w:val="clear" w:color="auto" w:fill="FEFEFE"/>
              </w:rPr>
              <w:t xml:space="preserve"> проекти за сътрудничество. Включването </w:t>
            </w:r>
            <w:r w:rsidR="00A244B0">
              <w:rPr>
                <w:rFonts w:ascii="Times New Roman" w:hAnsi="Times New Roman" w:cs="Times New Roman"/>
                <w:sz w:val="24"/>
                <w:szCs w:val="24"/>
                <w:shd w:val="clear" w:color="auto" w:fill="FEFEFE"/>
              </w:rPr>
              <w:t xml:space="preserve">в проектното предложение </w:t>
            </w:r>
            <w:r>
              <w:rPr>
                <w:rFonts w:ascii="Times New Roman" w:hAnsi="Times New Roman" w:cs="Times New Roman"/>
                <w:sz w:val="24"/>
                <w:szCs w:val="24"/>
                <w:shd w:val="clear" w:color="auto" w:fill="FEFEFE"/>
              </w:rPr>
              <w:t xml:space="preserve">на </w:t>
            </w:r>
            <w:r w:rsidR="00A244B0">
              <w:rPr>
                <w:rFonts w:ascii="Times New Roman" w:hAnsi="Times New Roman" w:cs="Times New Roman"/>
                <w:sz w:val="24"/>
                <w:szCs w:val="24"/>
                <w:shd w:val="clear" w:color="auto" w:fill="FEFEFE"/>
              </w:rPr>
              <w:t xml:space="preserve">някоя от </w:t>
            </w:r>
            <w:r>
              <w:rPr>
                <w:rFonts w:ascii="Times New Roman" w:hAnsi="Times New Roman" w:cs="Times New Roman"/>
                <w:sz w:val="24"/>
                <w:szCs w:val="24"/>
                <w:shd w:val="clear" w:color="auto" w:fill="FEFEFE"/>
              </w:rPr>
              <w:t xml:space="preserve">останалите дейности или всички </w:t>
            </w:r>
            <w:r w:rsidR="00A244B0">
              <w:rPr>
                <w:rFonts w:ascii="Times New Roman" w:hAnsi="Times New Roman" w:cs="Times New Roman"/>
                <w:sz w:val="24"/>
                <w:szCs w:val="24"/>
                <w:shd w:val="clear" w:color="auto" w:fill="FEFEFE"/>
              </w:rPr>
              <w:t xml:space="preserve">изброени в </w:t>
            </w:r>
            <w:r>
              <w:rPr>
                <w:rFonts w:ascii="Times New Roman" w:hAnsi="Times New Roman" w:cs="Times New Roman"/>
                <w:sz w:val="24"/>
                <w:szCs w:val="24"/>
                <w:shd w:val="clear" w:color="auto" w:fill="FEFEFE"/>
              </w:rPr>
              <w:t xml:space="preserve">т. 13.1 </w:t>
            </w:r>
            <w:r w:rsidR="00A244B0">
              <w:rPr>
                <w:rFonts w:ascii="Times New Roman" w:hAnsi="Times New Roman" w:cs="Times New Roman"/>
                <w:sz w:val="24"/>
                <w:szCs w:val="24"/>
                <w:shd w:val="clear" w:color="auto" w:fill="FEFEFE"/>
              </w:rPr>
              <w:t xml:space="preserve">не е задължително и </w:t>
            </w:r>
            <w:r>
              <w:rPr>
                <w:rFonts w:ascii="Times New Roman" w:hAnsi="Times New Roman" w:cs="Times New Roman"/>
                <w:sz w:val="24"/>
                <w:szCs w:val="24"/>
                <w:shd w:val="clear" w:color="auto" w:fill="FEFEFE"/>
              </w:rPr>
              <w:t>е по преценка на кандидата</w:t>
            </w:r>
            <w:r w:rsidR="00A244B0">
              <w:rPr>
                <w:rFonts w:ascii="Times New Roman" w:hAnsi="Times New Roman" w:cs="Times New Roman"/>
                <w:sz w:val="24"/>
                <w:szCs w:val="24"/>
                <w:shd w:val="clear" w:color="auto" w:fill="FEFEFE"/>
              </w:rPr>
              <w:t xml:space="preserve"> във връзка с целите и очакваните резултати от проекта</w:t>
            </w:r>
            <w:r>
              <w:rPr>
                <w:rFonts w:ascii="Times New Roman" w:hAnsi="Times New Roman" w:cs="Times New Roman"/>
                <w:sz w:val="24"/>
                <w:szCs w:val="24"/>
                <w:shd w:val="clear" w:color="auto" w:fill="FEFEFE"/>
              </w:rPr>
              <w:t>.</w:t>
            </w:r>
          </w:p>
          <w:p w14:paraId="67CF7132" w14:textId="77777777"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Дейностите по проект за сътрудничество се осъществяват на териториите на действие на партньорите </w:t>
            </w:r>
            <w:r w:rsidR="00E202A5">
              <w:rPr>
                <w:rFonts w:ascii="Times New Roman" w:hAnsi="Times New Roman" w:cs="Times New Roman"/>
                <w:sz w:val="24"/>
                <w:szCs w:val="24"/>
                <w:shd w:val="clear" w:color="auto" w:fill="FEFEFE"/>
              </w:rPr>
              <w:t xml:space="preserve">и асоциираните партньори </w:t>
            </w:r>
            <w:r w:rsidR="00B16106" w:rsidRPr="00F43DD7">
              <w:rPr>
                <w:rFonts w:ascii="Times New Roman" w:hAnsi="Times New Roman" w:cs="Times New Roman"/>
                <w:sz w:val="24"/>
                <w:szCs w:val="24"/>
                <w:shd w:val="clear" w:color="auto" w:fill="FEFEFE"/>
              </w:rPr>
              <w:t xml:space="preserve">по проекта. </w:t>
            </w:r>
          </w:p>
          <w:p w14:paraId="1C367231" w14:textId="77777777" w:rsidR="00C00727" w:rsidRDefault="00C00727" w:rsidP="00B16106">
            <w:pPr>
              <w:spacing w:line="276" w:lineRule="auto"/>
              <w:jc w:val="both"/>
              <w:rPr>
                <w:rFonts w:ascii="Times New Roman" w:hAnsi="Times New Roman" w:cs="Times New Roman"/>
                <w:sz w:val="24"/>
                <w:szCs w:val="24"/>
                <w:shd w:val="clear" w:color="auto" w:fill="FEFEFE"/>
              </w:rPr>
            </w:pPr>
          </w:p>
          <w:p w14:paraId="6FC79245" w14:textId="77777777" w:rsidR="00B16106"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Допустими са само дейности с неикономически характер. </w:t>
            </w:r>
          </w:p>
          <w:p w14:paraId="5643646A" w14:textId="77777777" w:rsidR="002457B8" w:rsidRDefault="002457B8" w:rsidP="00B16106">
            <w:pPr>
              <w:spacing w:line="276" w:lineRule="auto"/>
              <w:jc w:val="both"/>
              <w:rPr>
                <w:rFonts w:ascii="Times New Roman" w:hAnsi="Times New Roman" w:cs="Times New Roman"/>
                <w:sz w:val="24"/>
                <w:szCs w:val="24"/>
                <w:shd w:val="clear" w:color="auto" w:fill="FEFEFE"/>
              </w:rPr>
            </w:pPr>
          </w:p>
          <w:p w14:paraId="72702061" w14:textId="77777777" w:rsidR="002457B8" w:rsidRPr="00F43DD7" w:rsidRDefault="002457B8"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 xml:space="preserve">. Дейностите за координация са допустими при условие, че в т. 9 „Екип“ от формуляра за кандидатстване е посочен само един координатор за всеки партньор по проекта. Когато посоченото лице не е част от административния екип на МИГ, то следва да отговаря на </w:t>
            </w:r>
            <w:r>
              <w:rPr>
                <w:rFonts w:ascii="Times New Roman" w:hAnsi="Times New Roman" w:cs="Times New Roman"/>
                <w:sz w:val="24"/>
                <w:szCs w:val="24"/>
                <w:shd w:val="clear" w:color="auto" w:fill="FEFEFE"/>
              </w:rPr>
              <w:lastRenderedPageBreak/>
              <w:t xml:space="preserve">изискванията на чл. 13, ал. 4 от Наредба № 22 от 2015 г. В този случай кандидатът представя необходимите документи, доказващи изискванията на чл. 13, ал. 4 от Наредба № 22, посочени в т. 24 от настоящите условия.   </w:t>
            </w:r>
          </w:p>
          <w:p w14:paraId="52971C54" w14:textId="77777777" w:rsidR="00B267D2" w:rsidRDefault="00B267D2" w:rsidP="00B16106">
            <w:pPr>
              <w:spacing w:line="276" w:lineRule="auto"/>
              <w:jc w:val="both"/>
              <w:rPr>
                <w:rFonts w:ascii="Times New Roman" w:hAnsi="Times New Roman" w:cs="Times New Roman"/>
                <w:sz w:val="24"/>
                <w:szCs w:val="24"/>
                <w:shd w:val="clear" w:color="auto" w:fill="FEFEFE"/>
              </w:rPr>
            </w:pPr>
          </w:p>
          <w:p w14:paraId="0A269C5C" w14:textId="77777777"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6</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Не се предоставя финансова помощ за проект, който: </w:t>
            </w:r>
          </w:p>
          <w:p w14:paraId="064920BC"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оказва отрицателно въздействие върху околната среда;</w:t>
            </w:r>
          </w:p>
          <w:p w14:paraId="3E797F53"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2. включва инвестиции в местата по националната екологична мрежа Натура 2000, когато тези инвестиции не отговарят на изискванията на Закона за биологичното разнообразие и на нормативните актове за неговото прилагане, както и предвидените ограничения в заповедите за определянето на тези места и плановете за управлението им;</w:t>
            </w:r>
          </w:p>
          <w:p w14:paraId="56166160"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3. включва изграждане или обновяване на инфраструктура или закупуване на оборудване за голф, скално катерене и лов.</w:t>
            </w:r>
          </w:p>
          <w:p w14:paraId="33A291FE" w14:textId="77777777" w:rsidR="00FE1E9A" w:rsidRDefault="00FE1E9A" w:rsidP="00B16106">
            <w:pPr>
              <w:spacing w:line="276" w:lineRule="auto"/>
              <w:jc w:val="both"/>
              <w:rPr>
                <w:rFonts w:ascii="Times New Roman" w:hAnsi="Times New Roman" w:cs="Times New Roman"/>
                <w:sz w:val="24"/>
                <w:szCs w:val="24"/>
                <w:shd w:val="clear" w:color="auto" w:fill="FEFEFE"/>
              </w:rPr>
            </w:pPr>
          </w:p>
          <w:p w14:paraId="7EC7893F" w14:textId="77777777" w:rsidR="00EA2AAF" w:rsidRPr="00F43DD7" w:rsidRDefault="00FE1E9A" w:rsidP="00D51B1E">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D51B1E">
              <w:rPr>
                <w:rFonts w:ascii="Times New Roman" w:hAnsi="Times New Roman" w:cs="Times New Roman"/>
                <w:sz w:val="24"/>
                <w:szCs w:val="24"/>
                <w:shd w:val="clear" w:color="auto" w:fill="FEFEFE"/>
              </w:rPr>
              <w:t>7</w:t>
            </w:r>
            <w:r w:rsidR="002457B8">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Финансова помощ за проект, включващ строително-монтажни работи</w:t>
            </w:r>
            <w:r w:rsidR="002457B8">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 xml:space="preserve"> се предоставя само когато вследствие изпълнението на дейностите по проекта, обектът се използва по предназначение и е въведен в експлоатация, когато това е задължително съгласно Закона за устройство на територията и нормативните актове по неговото прилагане.</w:t>
            </w:r>
          </w:p>
        </w:tc>
      </w:tr>
    </w:tbl>
    <w:p w14:paraId="59DB15F2"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60E16EFB" w14:textId="77777777" w:rsidTr="00C45F71">
        <w:tc>
          <w:tcPr>
            <w:tcW w:w="9781" w:type="dxa"/>
          </w:tcPr>
          <w:p w14:paraId="44E5C187" w14:textId="742FBE66" w:rsidR="00A650CA" w:rsidRPr="00F43DD7"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Категории разходи, допустими за финансиране:</w:t>
            </w:r>
          </w:p>
          <w:p w14:paraId="3D3E1F00" w14:textId="77777777"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14.1. </w:t>
            </w:r>
            <w:r w:rsidR="00B16106" w:rsidRPr="00F43DD7">
              <w:rPr>
                <w:rFonts w:ascii="Times New Roman" w:hAnsi="Times New Roman" w:cs="Times New Roman"/>
                <w:sz w:val="24"/>
                <w:szCs w:val="24"/>
                <w:shd w:val="clear" w:color="auto" w:fill="FEFEFE"/>
              </w:rPr>
              <w:t xml:space="preserve">По проект за </w:t>
            </w:r>
            <w:proofErr w:type="spellStart"/>
            <w:r w:rsidR="00B16106" w:rsidRPr="00F43DD7">
              <w:rPr>
                <w:rFonts w:ascii="Times New Roman" w:hAnsi="Times New Roman" w:cs="Times New Roman"/>
                <w:sz w:val="24"/>
                <w:szCs w:val="24"/>
                <w:shd w:val="clear" w:color="auto" w:fill="FEFEFE"/>
              </w:rPr>
              <w:t>вътрешнотериториално</w:t>
            </w:r>
            <w:proofErr w:type="spellEnd"/>
            <w:r w:rsidR="00B16106" w:rsidRPr="00F43DD7">
              <w:rPr>
                <w:rFonts w:ascii="Times New Roman" w:hAnsi="Times New Roman" w:cs="Times New Roman"/>
                <w:sz w:val="24"/>
                <w:szCs w:val="24"/>
                <w:shd w:val="clear" w:color="auto" w:fill="FEFEFE"/>
              </w:rPr>
              <w:t xml:space="preserve"> и транснационално сътрудничество са допустими разходи за:</w:t>
            </w:r>
          </w:p>
          <w:p w14:paraId="13381D5E" w14:textId="0D644A48" w:rsidR="00B16106"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разработване на съвместен продукт/услуга;</w:t>
            </w:r>
          </w:p>
          <w:p w14:paraId="5B825F2E" w14:textId="4F3F0B8E" w:rsidR="003A7665" w:rsidRPr="00F43DD7" w:rsidRDefault="003A7665"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 </w:t>
            </w:r>
            <w:r w:rsidRPr="003A7665">
              <w:rPr>
                <w:rFonts w:ascii="Times New Roman" w:hAnsi="Times New Roman" w:cs="Times New Roman"/>
                <w:sz w:val="24"/>
                <w:szCs w:val="24"/>
                <w:shd w:val="clear" w:color="auto" w:fill="FEFEFE"/>
              </w:rPr>
              <w:t>строително-монтажни или строително-ремонтни работи на територията на партньорите от Република България</w:t>
            </w:r>
            <w:r>
              <w:rPr>
                <w:rFonts w:ascii="Times New Roman" w:hAnsi="Times New Roman" w:cs="Times New Roman"/>
                <w:sz w:val="24"/>
                <w:szCs w:val="24"/>
                <w:shd w:val="clear" w:color="auto" w:fill="FEFEFE"/>
              </w:rPr>
              <w:t>;</w:t>
            </w:r>
          </w:p>
          <w:p w14:paraId="6ACB54DF" w14:textId="102627F7" w:rsidR="00B16106" w:rsidRPr="00F43DD7" w:rsidRDefault="003A7665"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B16106" w:rsidRPr="00F43DD7">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други </w:t>
            </w:r>
            <w:r w:rsidR="00B16106" w:rsidRPr="00F43DD7">
              <w:rPr>
                <w:rFonts w:ascii="Times New Roman" w:hAnsi="Times New Roman" w:cs="Times New Roman"/>
                <w:sz w:val="24"/>
                <w:szCs w:val="24"/>
                <w:shd w:val="clear" w:color="auto" w:fill="FEFEFE"/>
              </w:rPr>
              <w:t>материални и нематериални</w:t>
            </w:r>
            <w:r w:rsidR="00B75E47">
              <w:rPr>
                <w:rFonts w:ascii="Times New Roman" w:hAnsi="Times New Roman" w:cs="Times New Roman"/>
                <w:sz w:val="24"/>
                <w:szCs w:val="24"/>
                <w:shd w:val="clear" w:color="auto" w:fill="FEFEFE"/>
                <w:lang w:val="en-US"/>
              </w:rPr>
              <w:t xml:space="preserve"> </w:t>
            </w:r>
            <w:r>
              <w:rPr>
                <w:rFonts w:ascii="Times New Roman" w:hAnsi="Times New Roman" w:cs="Times New Roman"/>
                <w:sz w:val="24"/>
                <w:szCs w:val="24"/>
                <w:shd w:val="clear" w:color="auto" w:fill="FEFEFE"/>
              </w:rPr>
              <w:t>активи</w:t>
            </w:r>
            <w:r w:rsidR="00B16106" w:rsidRPr="00F43DD7">
              <w:rPr>
                <w:rFonts w:ascii="Times New Roman" w:hAnsi="Times New Roman" w:cs="Times New Roman"/>
                <w:sz w:val="24"/>
                <w:szCs w:val="24"/>
                <w:shd w:val="clear" w:color="auto" w:fill="FEFEFE"/>
              </w:rPr>
              <w:t>;</w:t>
            </w:r>
          </w:p>
          <w:p w14:paraId="1583D1EC" w14:textId="3D501C05" w:rsidR="00B16106" w:rsidRPr="00F43DD7" w:rsidRDefault="003A7665"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B16106" w:rsidRPr="00F43DD7">
              <w:rPr>
                <w:rFonts w:ascii="Times New Roman" w:hAnsi="Times New Roman" w:cs="Times New Roman"/>
                <w:sz w:val="24"/>
                <w:szCs w:val="24"/>
                <w:shd w:val="clear" w:color="auto" w:fill="FEFEFE"/>
              </w:rPr>
              <w:t>. застраховки на закупените по проекта активи;</w:t>
            </w:r>
          </w:p>
          <w:p w14:paraId="7D18F537" w14:textId="4C486ACF"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5</w:t>
            </w:r>
            <w:r w:rsidR="00B16106" w:rsidRPr="00F43DD7">
              <w:rPr>
                <w:rFonts w:ascii="Times New Roman" w:hAnsi="Times New Roman" w:cs="Times New Roman"/>
                <w:sz w:val="24"/>
                <w:szCs w:val="24"/>
                <w:shd w:val="clear" w:color="auto" w:fill="FEFEFE"/>
              </w:rPr>
              <w:t>. изследвания и проучвания, директно свързани със сътрудничеството, включително за издаване на становища;</w:t>
            </w:r>
          </w:p>
          <w:p w14:paraId="41843ECF" w14:textId="1136520E"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6</w:t>
            </w:r>
            <w:r w:rsidR="00B16106" w:rsidRPr="00F43DD7">
              <w:rPr>
                <w:rFonts w:ascii="Times New Roman" w:hAnsi="Times New Roman" w:cs="Times New Roman"/>
                <w:sz w:val="24"/>
                <w:szCs w:val="24"/>
                <w:shd w:val="clear" w:color="auto" w:fill="FEFEFE"/>
              </w:rPr>
              <w:t xml:space="preserve">. </w:t>
            </w:r>
            <w:r w:rsidR="00E202A5">
              <w:rPr>
                <w:rFonts w:ascii="Times New Roman" w:hAnsi="Times New Roman" w:cs="Times New Roman"/>
                <w:sz w:val="24"/>
                <w:szCs w:val="24"/>
                <w:shd w:val="clear" w:color="auto" w:fill="FEFEFE"/>
              </w:rPr>
              <w:t xml:space="preserve">възнаграждения за </w:t>
            </w:r>
            <w:r w:rsidR="00B16106" w:rsidRPr="00F43DD7">
              <w:rPr>
                <w:rFonts w:ascii="Times New Roman" w:hAnsi="Times New Roman" w:cs="Times New Roman"/>
                <w:sz w:val="24"/>
                <w:szCs w:val="24"/>
                <w:shd w:val="clear" w:color="auto" w:fill="FEFEFE"/>
              </w:rPr>
              <w:t>външни експерти – физически или юридически лица за изпълнение на дейности по проекта</w:t>
            </w:r>
            <w:r w:rsidR="008D3409">
              <w:rPr>
                <w:rFonts w:ascii="Times New Roman" w:hAnsi="Times New Roman" w:cs="Times New Roman"/>
                <w:sz w:val="24"/>
                <w:szCs w:val="24"/>
                <w:shd w:val="clear" w:color="auto" w:fill="FEFEFE"/>
              </w:rPr>
              <w:t>, включително за преводачи</w:t>
            </w:r>
            <w:r w:rsidR="00B16106" w:rsidRPr="00F43DD7">
              <w:rPr>
                <w:rFonts w:ascii="Times New Roman" w:hAnsi="Times New Roman" w:cs="Times New Roman"/>
                <w:sz w:val="24"/>
                <w:szCs w:val="24"/>
                <w:shd w:val="clear" w:color="auto" w:fill="FEFEFE"/>
              </w:rPr>
              <w:t>;</w:t>
            </w:r>
          </w:p>
          <w:p w14:paraId="096A608C" w14:textId="6BF6A82B" w:rsidR="003F36C6" w:rsidRPr="00F43DD7" w:rsidRDefault="00782271" w:rsidP="003F36C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7</w:t>
            </w:r>
            <w:r w:rsidR="003F36C6">
              <w:rPr>
                <w:rFonts w:ascii="Times New Roman" w:hAnsi="Times New Roman" w:cs="Times New Roman"/>
                <w:sz w:val="24"/>
                <w:szCs w:val="24"/>
                <w:shd w:val="clear" w:color="auto" w:fill="FEFEFE"/>
              </w:rPr>
              <w:t>.</w:t>
            </w:r>
            <w:r w:rsidR="003F36C6" w:rsidRPr="00F43DD7">
              <w:rPr>
                <w:rFonts w:ascii="Times New Roman" w:hAnsi="Times New Roman" w:cs="Times New Roman"/>
                <w:sz w:val="24"/>
                <w:szCs w:val="24"/>
                <w:shd w:val="clear" w:color="auto" w:fill="FEFEFE"/>
              </w:rPr>
              <w:t xml:space="preserve"> възнаграждения, свързани с координацията по проекта;</w:t>
            </w:r>
          </w:p>
          <w:p w14:paraId="51068A10" w14:textId="709E6597"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8</w:t>
            </w:r>
            <w:r w:rsidR="00B16106" w:rsidRPr="00F43DD7">
              <w:rPr>
                <w:rFonts w:ascii="Times New Roman" w:hAnsi="Times New Roman" w:cs="Times New Roman"/>
                <w:sz w:val="24"/>
                <w:szCs w:val="24"/>
                <w:shd w:val="clear" w:color="auto" w:fill="FEFEFE"/>
              </w:rPr>
              <w:t xml:space="preserve">. </w:t>
            </w:r>
            <w:proofErr w:type="spellStart"/>
            <w:r w:rsidR="00B16106" w:rsidRPr="00F43DD7">
              <w:rPr>
                <w:rFonts w:ascii="Times New Roman" w:hAnsi="Times New Roman" w:cs="Times New Roman"/>
                <w:sz w:val="24"/>
                <w:szCs w:val="24"/>
                <w:shd w:val="clear" w:color="auto" w:fill="FEFEFE"/>
              </w:rPr>
              <w:t>промоционални</w:t>
            </w:r>
            <w:proofErr w:type="spellEnd"/>
            <w:r w:rsidR="00B16106" w:rsidRPr="00F43DD7">
              <w:rPr>
                <w:rFonts w:ascii="Times New Roman" w:hAnsi="Times New Roman" w:cs="Times New Roman"/>
                <w:sz w:val="24"/>
                <w:szCs w:val="24"/>
                <w:shd w:val="clear" w:color="auto" w:fill="FEFEFE"/>
              </w:rPr>
              <w:t xml:space="preserve"> и маркетингови кампании за съвместния продукт/услуга;</w:t>
            </w:r>
          </w:p>
          <w:p w14:paraId="02EB724A" w14:textId="07AC4852"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9</w:t>
            </w:r>
            <w:r w:rsidR="00B16106" w:rsidRPr="00F43DD7">
              <w:rPr>
                <w:rFonts w:ascii="Times New Roman" w:hAnsi="Times New Roman" w:cs="Times New Roman"/>
                <w:sz w:val="24"/>
                <w:szCs w:val="24"/>
                <w:shd w:val="clear" w:color="auto" w:fill="FEFEFE"/>
              </w:rPr>
              <w:t>. организиране и провеждане на обучения, семинари, съвместни събития и партньорски срещи;</w:t>
            </w:r>
          </w:p>
          <w:p w14:paraId="1D8C38A2" w14:textId="775F2C01" w:rsidR="00B16106" w:rsidRPr="00F43DD7" w:rsidRDefault="0078227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10</w:t>
            </w:r>
            <w:r w:rsidR="00B16106" w:rsidRPr="00F43DD7">
              <w:rPr>
                <w:rFonts w:ascii="Times New Roman" w:hAnsi="Times New Roman" w:cs="Times New Roman"/>
                <w:sz w:val="24"/>
                <w:szCs w:val="24"/>
                <w:shd w:val="clear" w:color="auto" w:fill="FEFEFE"/>
              </w:rPr>
              <w:t xml:space="preserve">. информираност – създаване на интернет страница за проекта, публикации в регионални медии, информационни конференции; </w:t>
            </w:r>
          </w:p>
          <w:p w14:paraId="276557BA" w14:textId="192827BD" w:rsidR="00B16106" w:rsidRPr="00F43DD7" w:rsidRDefault="003F36C6"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1</w:t>
            </w:r>
            <w:r w:rsidR="00B16106" w:rsidRPr="00F43DD7">
              <w:rPr>
                <w:rFonts w:ascii="Times New Roman" w:hAnsi="Times New Roman" w:cs="Times New Roman"/>
                <w:sz w:val="24"/>
                <w:szCs w:val="24"/>
                <w:shd w:val="clear" w:color="auto" w:fill="FEFEFE"/>
              </w:rPr>
              <w:t>. публичност – изготвяне и разпространение на информационни материали и осигуряване на публичност, в т.ч. информационни табели.</w:t>
            </w:r>
          </w:p>
          <w:p w14:paraId="75E33FE0" w14:textId="34893D6D" w:rsidR="00B16106"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2</w:t>
            </w:r>
            <w:r w:rsidRPr="00F43DD7">
              <w:rPr>
                <w:rFonts w:ascii="Times New Roman" w:hAnsi="Times New Roman" w:cs="Times New Roman"/>
                <w:sz w:val="24"/>
                <w:szCs w:val="24"/>
                <w:shd w:val="clear" w:color="auto" w:fill="FEFEFE"/>
              </w:rPr>
              <w:t xml:space="preserve">. командировки на служителите на МИГ, </w:t>
            </w:r>
            <w:r w:rsidRPr="007F2AE7">
              <w:rPr>
                <w:rFonts w:ascii="Times New Roman" w:hAnsi="Times New Roman" w:cs="Times New Roman"/>
                <w:sz w:val="24"/>
                <w:szCs w:val="24"/>
                <w:shd w:val="clear" w:color="auto" w:fill="FEFEFE"/>
              </w:rPr>
              <w:t xml:space="preserve">експерти по проекта, </w:t>
            </w:r>
            <w:r w:rsidR="00715F5C" w:rsidRPr="007F2AE7">
              <w:rPr>
                <w:rFonts w:ascii="Times New Roman" w:hAnsi="Times New Roman" w:cs="Times New Roman"/>
                <w:sz w:val="24"/>
                <w:szCs w:val="24"/>
                <w:shd w:val="clear" w:color="auto" w:fill="FEFEFE"/>
              </w:rPr>
              <w:t xml:space="preserve">включително </w:t>
            </w:r>
            <w:r w:rsidR="008D3409" w:rsidRPr="007F2AE7">
              <w:rPr>
                <w:rFonts w:ascii="Times New Roman" w:hAnsi="Times New Roman" w:cs="Times New Roman"/>
                <w:sz w:val="24"/>
                <w:szCs w:val="24"/>
                <w:shd w:val="clear" w:color="auto" w:fill="FEFEFE"/>
              </w:rPr>
              <w:t xml:space="preserve">преводачи, </w:t>
            </w:r>
            <w:r w:rsidRPr="007F2AE7">
              <w:rPr>
                <w:rFonts w:ascii="Times New Roman" w:hAnsi="Times New Roman" w:cs="Times New Roman"/>
                <w:sz w:val="24"/>
                <w:szCs w:val="24"/>
                <w:shd w:val="clear" w:color="auto" w:fill="FEFEFE"/>
              </w:rPr>
              <w:t xml:space="preserve">членове на </w:t>
            </w:r>
            <w:r w:rsidR="00715F5C" w:rsidRPr="007F2AE7">
              <w:rPr>
                <w:rFonts w:ascii="Times New Roman" w:hAnsi="Times New Roman" w:cs="Times New Roman"/>
                <w:sz w:val="24"/>
                <w:szCs w:val="24"/>
                <w:shd w:val="clear" w:color="auto" w:fill="FEFEFE"/>
              </w:rPr>
              <w:t xml:space="preserve">колективния </w:t>
            </w:r>
            <w:r w:rsidRPr="007F2AE7">
              <w:rPr>
                <w:rFonts w:ascii="Times New Roman" w:hAnsi="Times New Roman" w:cs="Times New Roman"/>
                <w:sz w:val="24"/>
                <w:szCs w:val="24"/>
                <w:shd w:val="clear" w:color="auto" w:fill="FEFEFE"/>
              </w:rPr>
              <w:t>управителен орган и членове на колективния върховен орган на МИГ съгласно Наредбата за командировките в страната, приета с Постановление № 72 на Министерския съвет от 1986 г. (ДВ, бр. 11 от</w:t>
            </w:r>
            <w:r w:rsidRPr="00F43DD7">
              <w:rPr>
                <w:rFonts w:ascii="Times New Roman" w:hAnsi="Times New Roman" w:cs="Times New Roman"/>
                <w:sz w:val="24"/>
                <w:szCs w:val="24"/>
                <w:shd w:val="clear" w:color="auto" w:fill="FEFEFE"/>
              </w:rPr>
              <w:t xml:space="preserve"> 1987 г.) и Наредбата за служебните командировки и специализации в чужбина, приета с Постановление № 115 на Министерския съвет от 2004 г. (ДВ, бр. 50 от 2004 г.);</w:t>
            </w:r>
          </w:p>
          <w:p w14:paraId="478027AD" w14:textId="1006482E" w:rsidR="00F544B1"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lastRenderedPageBreak/>
              <w:t>1</w:t>
            </w:r>
            <w:r w:rsidR="00782271">
              <w:rPr>
                <w:rFonts w:ascii="Times New Roman" w:hAnsi="Times New Roman" w:cs="Times New Roman"/>
                <w:sz w:val="24"/>
                <w:szCs w:val="24"/>
                <w:shd w:val="clear" w:color="auto" w:fill="FEFEFE"/>
                <w:lang w:val="en-US"/>
              </w:rPr>
              <w:t>3</w:t>
            </w:r>
            <w:r w:rsidRPr="00F43DD7">
              <w:rPr>
                <w:rFonts w:ascii="Times New Roman" w:hAnsi="Times New Roman" w:cs="Times New Roman"/>
                <w:sz w:val="24"/>
                <w:szCs w:val="24"/>
                <w:shd w:val="clear" w:color="auto" w:fill="FEFEFE"/>
              </w:rPr>
              <w:t xml:space="preserve">. преводи (писмени и </w:t>
            </w:r>
            <w:proofErr w:type="spellStart"/>
            <w:r w:rsidRPr="00F43DD7">
              <w:rPr>
                <w:rFonts w:ascii="Times New Roman" w:hAnsi="Times New Roman" w:cs="Times New Roman"/>
                <w:sz w:val="24"/>
                <w:szCs w:val="24"/>
                <w:shd w:val="clear" w:color="auto" w:fill="FEFEFE"/>
              </w:rPr>
              <w:t>симултанни</w:t>
            </w:r>
            <w:proofErr w:type="spellEnd"/>
            <w:r w:rsidRPr="00F43DD7">
              <w:rPr>
                <w:rFonts w:ascii="Times New Roman" w:hAnsi="Times New Roman" w:cs="Times New Roman"/>
                <w:sz w:val="24"/>
                <w:szCs w:val="24"/>
                <w:shd w:val="clear" w:color="auto" w:fill="FEFEFE"/>
              </w:rPr>
              <w:t>)</w:t>
            </w:r>
            <w:r w:rsidR="00F544B1">
              <w:rPr>
                <w:rFonts w:ascii="Times New Roman" w:hAnsi="Times New Roman" w:cs="Times New Roman"/>
                <w:sz w:val="24"/>
                <w:szCs w:val="24"/>
                <w:shd w:val="clear" w:color="auto" w:fill="FEFEFE"/>
              </w:rPr>
              <w:t>;</w:t>
            </w:r>
          </w:p>
          <w:p w14:paraId="2A560EC9" w14:textId="5C0BCE6C" w:rsidR="00F544B1" w:rsidRDefault="00F544B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4</w:t>
            </w:r>
            <w:r>
              <w:rPr>
                <w:rFonts w:ascii="Times New Roman" w:hAnsi="Times New Roman" w:cs="Times New Roman"/>
                <w:sz w:val="24"/>
                <w:szCs w:val="24"/>
                <w:shd w:val="clear" w:color="auto" w:fill="FEFEFE"/>
              </w:rPr>
              <w:t>. пощенски и куриерски услуги;</w:t>
            </w:r>
          </w:p>
          <w:p w14:paraId="2A167541" w14:textId="4BFAEA89" w:rsidR="00B16106" w:rsidRPr="007577CE" w:rsidRDefault="00F544B1"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782271">
              <w:rPr>
                <w:rFonts w:ascii="Times New Roman" w:hAnsi="Times New Roman" w:cs="Times New Roman"/>
                <w:sz w:val="24"/>
                <w:szCs w:val="24"/>
                <w:shd w:val="clear" w:color="auto" w:fill="FEFEFE"/>
                <w:lang w:val="en-US"/>
              </w:rPr>
              <w:t>5</w:t>
            </w:r>
            <w:r>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 xml:space="preserve"> такси за </w:t>
            </w:r>
            <w:r w:rsidR="00B16106" w:rsidRPr="007577CE">
              <w:rPr>
                <w:rFonts w:ascii="Times New Roman" w:hAnsi="Times New Roman" w:cs="Times New Roman"/>
                <w:sz w:val="24"/>
                <w:szCs w:val="24"/>
                <w:shd w:val="clear" w:color="auto" w:fill="FEFEFE"/>
              </w:rPr>
              <w:t>издаване на документи</w:t>
            </w:r>
            <w:r w:rsidR="008D3409" w:rsidRPr="007577CE">
              <w:rPr>
                <w:rFonts w:ascii="Times New Roman" w:hAnsi="Times New Roman" w:cs="Times New Roman"/>
                <w:sz w:val="24"/>
                <w:szCs w:val="24"/>
                <w:shd w:val="clear" w:color="auto" w:fill="FEFEFE"/>
              </w:rPr>
              <w:t>, свързани с изпълнението на проекта</w:t>
            </w:r>
            <w:r w:rsidR="00B16106" w:rsidRPr="007577CE">
              <w:rPr>
                <w:rFonts w:ascii="Times New Roman" w:hAnsi="Times New Roman" w:cs="Times New Roman"/>
                <w:sz w:val="24"/>
                <w:szCs w:val="24"/>
                <w:shd w:val="clear" w:color="auto" w:fill="FEFEFE"/>
              </w:rPr>
              <w:t>.</w:t>
            </w:r>
          </w:p>
          <w:p w14:paraId="3A9D0246" w14:textId="77777777" w:rsidR="000C6E96" w:rsidRDefault="000C6E96" w:rsidP="00B16106">
            <w:pPr>
              <w:spacing w:line="276" w:lineRule="auto"/>
              <w:jc w:val="both"/>
              <w:rPr>
                <w:rFonts w:ascii="Times New Roman" w:hAnsi="Times New Roman" w:cs="Times New Roman"/>
                <w:sz w:val="24"/>
                <w:szCs w:val="24"/>
                <w:shd w:val="clear" w:color="auto" w:fill="FEFEFE"/>
              </w:rPr>
            </w:pPr>
          </w:p>
          <w:p w14:paraId="346D1218" w14:textId="7386DC2F" w:rsidR="00B16106" w:rsidRPr="0056407F" w:rsidRDefault="00B267D2" w:rsidP="00B16106">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B55A11" w:rsidRPr="0056407F">
              <w:rPr>
                <w:rFonts w:ascii="Times New Roman" w:hAnsi="Times New Roman" w:cs="Times New Roman"/>
                <w:sz w:val="24"/>
                <w:szCs w:val="24"/>
                <w:shd w:val="clear" w:color="auto" w:fill="FEFEFE"/>
                <w:lang w:val="ru-RU"/>
              </w:rPr>
              <w:t>2</w:t>
            </w:r>
            <w:r w:rsidRPr="0056407F">
              <w:rPr>
                <w:rFonts w:ascii="Times New Roman" w:hAnsi="Times New Roman" w:cs="Times New Roman"/>
                <w:sz w:val="24"/>
                <w:szCs w:val="24"/>
                <w:shd w:val="clear" w:color="auto" w:fill="FEFEFE"/>
              </w:rPr>
              <w:t xml:space="preserve">. </w:t>
            </w:r>
            <w:r w:rsidR="00A316FF" w:rsidRPr="0056407F">
              <w:rPr>
                <w:rFonts w:ascii="Times New Roman" w:hAnsi="Times New Roman" w:cs="Times New Roman"/>
                <w:sz w:val="24"/>
                <w:szCs w:val="24"/>
                <w:shd w:val="clear" w:color="auto" w:fill="FEFEFE"/>
              </w:rPr>
              <w:t>Р</w:t>
            </w:r>
            <w:r w:rsidR="00446F65" w:rsidRPr="0056407F">
              <w:rPr>
                <w:rFonts w:ascii="Times New Roman" w:hAnsi="Times New Roman" w:cs="Times New Roman"/>
                <w:sz w:val="24"/>
                <w:szCs w:val="24"/>
                <w:shd w:val="clear" w:color="auto" w:fill="FEFEFE"/>
              </w:rPr>
              <w:t xml:space="preserve">азходи за </w:t>
            </w:r>
            <w:r w:rsidR="00B16106" w:rsidRPr="0056407F">
              <w:rPr>
                <w:rFonts w:ascii="Times New Roman" w:hAnsi="Times New Roman" w:cs="Times New Roman"/>
                <w:sz w:val="24"/>
                <w:szCs w:val="24"/>
                <w:shd w:val="clear" w:color="auto" w:fill="FEFEFE"/>
              </w:rPr>
              <w:t>дейности, изпълнявани на територията на Република България, за които има определени опростени разходи,</w:t>
            </w:r>
            <w:r w:rsidRPr="0056407F">
              <w:rPr>
                <w:rFonts w:ascii="Times New Roman" w:hAnsi="Times New Roman" w:cs="Times New Roman"/>
                <w:sz w:val="24"/>
                <w:szCs w:val="24"/>
                <w:shd w:val="clear" w:color="auto" w:fill="FEFEFE"/>
              </w:rPr>
              <w:t xml:space="preserve"> </w:t>
            </w:r>
            <w:r w:rsidR="00B16106" w:rsidRPr="0056407F">
              <w:rPr>
                <w:rFonts w:ascii="Times New Roman" w:hAnsi="Times New Roman" w:cs="Times New Roman"/>
                <w:sz w:val="24"/>
                <w:szCs w:val="24"/>
                <w:shd w:val="clear" w:color="auto" w:fill="FEFEFE"/>
              </w:rPr>
              <w:t>се включват в бюджета на проектното предложение</w:t>
            </w:r>
            <w:r w:rsidR="00A316FF" w:rsidRPr="0056407F">
              <w:rPr>
                <w:rFonts w:ascii="Times New Roman" w:hAnsi="Times New Roman" w:cs="Times New Roman"/>
                <w:sz w:val="24"/>
                <w:szCs w:val="24"/>
                <w:shd w:val="clear" w:color="auto" w:fill="FEFEFE"/>
              </w:rPr>
              <w:t>,</w:t>
            </w:r>
            <w:r w:rsidR="00B16106" w:rsidRPr="0056407F">
              <w:rPr>
                <w:rFonts w:ascii="Times New Roman" w:hAnsi="Times New Roman" w:cs="Times New Roman"/>
                <w:sz w:val="24"/>
                <w:szCs w:val="24"/>
                <w:shd w:val="clear" w:color="auto" w:fill="FEFEFE"/>
              </w:rPr>
              <w:t xml:space="preserve"> като за тях задължително се използват посочените в </w:t>
            </w:r>
            <w:r w:rsidR="00C27917" w:rsidRPr="0056407F">
              <w:rPr>
                <w:rFonts w:ascii="Times New Roman" w:hAnsi="Times New Roman" w:cs="Times New Roman"/>
                <w:sz w:val="24"/>
                <w:szCs w:val="24"/>
                <w:shd w:val="clear" w:color="auto" w:fill="FEFEFE"/>
              </w:rPr>
              <w:t>п</w:t>
            </w:r>
            <w:r w:rsidR="00B16106" w:rsidRPr="0056407F">
              <w:rPr>
                <w:rFonts w:ascii="Times New Roman" w:hAnsi="Times New Roman" w:cs="Times New Roman"/>
                <w:sz w:val="24"/>
                <w:szCs w:val="24"/>
                <w:shd w:val="clear" w:color="auto" w:fill="FEFEFE"/>
              </w:rPr>
              <w:t xml:space="preserve">риложение № </w:t>
            </w:r>
            <w:r w:rsidR="00B02E6A" w:rsidRPr="0056407F">
              <w:rPr>
                <w:rFonts w:ascii="Times New Roman" w:hAnsi="Times New Roman" w:cs="Times New Roman"/>
                <w:sz w:val="24"/>
                <w:szCs w:val="24"/>
                <w:shd w:val="clear" w:color="auto" w:fill="FEFEFE"/>
              </w:rPr>
              <w:t>2</w:t>
            </w:r>
            <w:r w:rsidR="00B16106" w:rsidRPr="0056407F">
              <w:rPr>
                <w:rFonts w:ascii="Times New Roman" w:hAnsi="Times New Roman" w:cs="Times New Roman"/>
                <w:sz w:val="24"/>
                <w:szCs w:val="24"/>
                <w:shd w:val="clear" w:color="auto" w:fill="FEFEFE"/>
              </w:rPr>
              <w:t xml:space="preserve"> стойности.</w:t>
            </w:r>
            <w:r w:rsidR="00A244B0" w:rsidRPr="0056407F">
              <w:rPr>
                <w:rFonts w:ascii="Times New Roman" w:hAnsi="Times New Roman" w:cs="Times New Roman"/>
                <w:sz w:val="24"/>
                <w:szCs w:val="24"/>
                <w:shd w:val="clear" w:color="auto" w:fill="FEFEFE"/>
              </w:rPr>
              <w:t xml:space="preserve"> Разходите за превод (писмен и </w:t>
            </w:r>
            <w:proofErr w:type="spellStart"/>
            <w:r w:rsidR="00A244B0" w:rsidRPr="0056407F">
              <w:rPr>
                <w:rFonts w:ascii="Times New Roman" w:hAnsi="Times New Roman" w:cs="Times New Roman"/>
                <w:sz w:val="24"/>
                <w:szCs w:val="24"/>
                <w:shd w:val="clear" w:color="auto" w:fill="FEFEFE"/>
              </w:rPr>
              <w:t>симултанен</w:t>
            </w:r>
            <w:proofErr w:type="spellEnd"/>
            <w:r w:rsidR="00A244B0" w:rsidRPr="0056407F">
              <w:rPr>
                <w:rFonts w:ascii="Times New Roman" w:hAnsi="Times New Roman" w:cs="Times New Roman"/>
                <w:sz w:val="24"/>
                <w:szCs w:val="24"/>
                <w:shd w:val="clear" w:color="auto" w:fill="FEFEFE"/>
              </w:rPr>
              <w:t xml:space="preserve">) се включват в бюджета на проектното предложение съгласно стойностите, определени в </w:t>
            </w:r>
            <w:r w:rsidR="00C27917" w:rsidRPr="0056407F">
              <w:rPr>
                <w:rFonts w:ascii="Times New Roman" w:hAnsi="Times New Roman" w:cs="Times New Roman"/>
                <w:sz w:val="24"/>
                <w:szCs w:val="24"/>
                <w:shd w:val="clear" w:color="auto" w:fill="FEFEFE"/>
              </w:rPr>
              <w:t>п</w:t>
            </w:r>
            <w:r w:rsidR="00A244B0" w:rsidRPr="0056407F">
              <w:rPr>
                <w:rFonts w:ascii="Times New Roman" w:hAnsi="Times New Roman" w:cs="Times New Roman"/>
                <w:sz w:val="24"/>
                <w:szCs w:val="24"/>
                <w:shd w:val="clear" w:color="auto" w:fill="FEFEFE"/>
              </w:rPr>
              <w:t>риложение № 2</w:t>
            </w:r>
            <w:r w:rsidR="00A316FF" w:rsidRPr="0056407F">
              <w:rPr>
                <w:rFonts w:ascii="Times New Roman" w:hAnsi="Times New Roman" w:cs="Times New Roman"/>
                <w:sz w:val="24"/>
                <w:szCs w:val="24"/>
                <w:shd w:val="clear" w:color="auto" w:fill="FEFEFE"/>
              </w:rPr>
              <w:t>,</w:t>
            </w:r>
            <w:r w:rsidR="00A244B0" w:rsidRPr="0056407F">
              <w:rPr>
                <w:rFonts w:ascii="Times New Roman" w:hAnsi="Times New Roman" w:cs="Times New Roman"/>
                <w:sz w:val="24"/>
                <w:szCs w:val="24"/>
                <w:shd w:val="clear" w:color="auto" w:fill="FEFEFE"/>
              </w:rPr>
              <w:t xml:space="preserve"> независимо дали дейността се извършва на територията на Република България или на територията на някои от партньорите</w:t>
            </w:r>
            <w:r w:rsidR="00F544B1">
              <w:rPr>
                <w:rFonts w:ascii="Times New Roman" w:hAnsi="Times New Roman" w:cs="Times New Roman"/>
                <w:sz w:val="24"/>
                <w:szCs w:val="24"/>
                <w:shd w:val="clear" w:color="auto" w:fill="FEFEFE"/>
              </w:rPr>
              <w:t xml:space="preserve"> или асоциираните партньори</w:t>
            </w:r>
            <w:r w:rsidR="00A244B0" w:rsidRPr="0056407F">
              <w:rPr>
                <w:rFonts w:ascii="Times New Roman" w:hAnsi="Times New Roman" w:cs="Times New Roman"/>
                <w:sz w:val="24"/>
                <w:szCs w:val="24"/>
                <w:shd w:val="clear" w:color="auto" w:fill="FEFEFE"/>
              </w:rPr>
              <w:t xml:space="preserve"> по проекта.</w:t>
            </w:r>
          </w:p>
          <w:p w14:paraId="575BF451" w14:textId="014F0D12" w:rsidR="00657148" w:rsidRPr="0056407F" w:rsidRDefault="00657148" w:rsidP="00B16106">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14.3. За разходи, различни от тези по т. 14.2, в т. ч. разходи, свързани с придобиване на активи, включително строително-монтажни работи или строително-ремонтни работи,  включени в </w:t>
            </w:r>
            <w:r w:rsidR="001B0039" w:rsidRPr="007577CE">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56407F" w:rsidDel="001B0039">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съгласно </w:t>
            </w:r>
            <w:r w:rsidR="00C27917" w:rsidRPr="0056407F">
              <w:rPr>
                <w:rFonts w:ascii="Times New Roman" w:hAnsi="Times New Roman" w:cs="Times New Roman"/>
                <w:sz w:val="24"/>
                <w:szCs w:val="24"/>
                <w:shd w:val="clear" w:color="auto" w:fill="FEFEFE"/>
              </w:rPr>
              <w:t>п</w:t>
            </w:r>
            <w:r w:rsidRPr="0056407F">
              <w:rPr>
                <w:rFonts w:ascii="Times New Roman" w:hAnsi="Times New Roman" w:cs="Times New Roman"/>
                <w:sz w:val="24"/>
                <w:szCs w:val="24"/>
                <w:shd w:val="clear" w:color="auto" w:fill="FEFEFE"/>
              </w:rPr>
              <w:t xml:space="preserve">риложение № </w:t>
            </w:r>
            <w:r w:rsidR="00F544B1">
              <w:rPr>
                <w:rFonts w:ascii="Times New Roman" w:hAnsi="Times New Roman" w:cs="Times New Roman"/>
                <w:sz w:val="24"/>
                <w:szCs w:val="24"/>
                <w:shd w:val="clear" w:color="auto" w:fill="FEFEFE"/>
              </w:rPr>
              <w:t>11</w:t>
            </w:r>
            <w:r w:rsidRPr="0056407F">
              <w:rPr>
                <w:rFonts w:ascii="Times New Roman" w:hAnsi="Times New Roman" w:cs="Times New Roman"/>
                <w:sz w:val="24"/>
                <w:szCs w:val="24"/>
                <w:shd w:val="clear" w:color="auto" w:fill="FEFEFE"/>
              </w:rPr>
              <w:t xml:space="preserve"> към настоящите условия, кандидатът представя само една оферта, която съдържа наименованието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подробна техническа спецификация на активите/услугите, цена в лева или евро с посочен данък върху добавената стойност (ДДС). </w:t>
            </w:r>
          </w:p>
          <w:p w14:paraId="7DB899D8" w14:textId="77777777" w:rsidR="001C292A" w:rsidRPr="0056407F" w:rsidRDefault="00657148" w:rsidP="00275879">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14.4</w:t>
            </w:r>
            <w:r w:rsidR="001C292A" w:rsidRPr="0056407F">
              <w:rPr>
                <w:rFonts w:ascii="Times New Roman" w:hAnsi="Times New Roman" w:cs="Times New Roman"/>
                <w:sz w:val="24"/>
                <w:szCs w:val="24"/>
                <w:shd w:val="clear" w:color="auto" w:fill="FEFEFE"/>
              </w:rPr>
              <w:t>. За разходи</w:t>
            </w:r>
            <w:r w:rsidRPr="0056407F">
              <w:rPr>
                <w:rFonts w:ascii="Times New Roman" w:hAnsi="Times New Roman" w:cs="Times New Roman"/>
                <w:sz w:val="24"/>
                <w:szCs w:val="24"/>
                <w:shd w:val="clear" w:color="auto" w:fill="FEFEFE"/>
              </w:rPr>
              <w:t>те, различни от тези по т. 14.2 и 14.3</w:t>
            </w:r>
            <w:r w:rsidR="001C292A" w:rsidRPr="0056407F">
              <w:rPr>
                <w:rFonts w:ascii="Times New Roman" w:hAnsi="Times New Roman" w:cs="Times New Roman"/>
                <w:sz w:val="24"/>
                <w:szCs w:val="24"/>
                <w:shd w:val="clear" w:color="auto" w:fill="FEFEFE"/>
              </w:rPr>
              <w:t>, кандидатът представя най-малко три независими съпоставими оферти</w:t>
            </w:r>
            <w:r w:rsidR="00452FE4" w:rsidRPr="0056407F">
              <w:rPr>
                <w:rFonts w:ascii="Times New Roman" w:hAnsi="Times New Roman" w:cs="Times New Roman"/>
                <w:sz w:val="24"/>
                <w:szCs w:val="24"/>
                <w:shd w:val="clear" w:color="auto" w:fill="FEFEFE"/>
              </w:rPr>
              <w:t xml:space="preserve"> за разходите</w:t>
            </w:r>
            <w:r w:rsidR="001C292A" w:rsidRPr="0056407F">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които съдържат наименованието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подробна техническа спецификация на активите/услугите, цена в лева или евро с посочен данък върху добавената стойност (ДДС). </w:t>
            </w:r>
          </w:p>
          <w:p w14:paraId="2DF2EC2E" w14:textId="77777777" w:rsidR="001C292A" w:rsidRPr="0056407F" w:rsidRDefault="001C292A" w:rsidP="00275879">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8D7BA9" w:rsidRPr="0056407F">
              <w:rPr>
                <w:rFonts w:ascii="Times New Roman" w:hAnsi="Times New Roman" w:cs="Times New Roman"/>
                <w:sz w:val="24"/>
                <w:szCs w:val="24"/>
                <w:shd w:val="clear" w:color="auto" w:fill="FEFEFE"/>
              </w:rPr>
              <w:t>5</w:t>
            </w:r>
            <w:r w:rsidRPr="0056407F">
              <w:rPr>
                <w:rFonts w:ascii="Times New Roman" w:hAnsi="Times New Roman" w:cs="Times New Roman"/>
                <w:sz w:val="24"/>
                <w:szCs w:val="24"/>
                <w:shd w:val="clear" w:color="auto" w:fill="FEFEFE"/>
              </w:rPr>
              <w:t xml:space="preserve">. В случаите по т. </w:t>
            </w:r>
            <w:r w:rsidR="00F94888" w:rsidRPr="0056407F">
              <w:rPr>
                <w:rFonts w:ascii="Times New Roman" w:hAnsi="Times New Roman" w:cs="Times New Roman"/>
                <w:sz w:val="24"/>
                <w:szCs w:val="24"/>
                <w:shd w:val="clear" w:color="auto" w:fill="FEFEFE"/>
              </w:rPr>
              <w:t xml:space="preserve">14.3 и </w:t>
            </w:r>
            <w:r w:rsidRPr="0056407F">
              <w:rPr>
                <w:rFonts w:ascii="Times New Roman" w:hAnsi="Times New Roman" w:cs="Times New Roman"/>
                <w:sz w:val="24"/>
                <w:szCs w:val="24"/>
                <w:shd w:val="clear" w:color="auto" w:fill="FEFEFE"/>
              </w:rPr>
              <w:t>14.</w:t>
            </w:r>
            <w:r w:rsidR="00657148" w:rsidRPr="0056407F">
              <w:rPr>
                <w:rFonts w:ascii="Times New Roman" w:hAnsi="Times New Roman" w:cs="Times New Roman"/>
                <w:sz w:val="24"/>
                <w:szCs w:val="24"/>
                <w:shd w:val="clear" w:color="auto" w:fill="FEFEFE"/>
              </w:rPr>
              <w:t>4</w:t>
            </w:r>
            <w:r w:rsidRPr="0056407F">
              <w:rPr>
                <w:rFonts w:ascii="Times New Roman" w:hAnsi="Times New Roman" w:cs="Times New Roman"/>
                <w:sz w:val="24"/>
                <w:szCs w:val="24"/>
                <w:shd w:val="clear" w:color="auto" w:fill="FEFEFE"/>
              </w:rPr>
              <w:t xml:space="preserve"> </w:t>
            </w:r>
            <w:proofErr w:type="spellStart"/>
            <w:r w:rsidRPr="0056407F">
              <w:rPr>
                <w:rFonts w:ascii="Times New Roman" w:hAnsi="Times New Roman" w:cs="Times New Roman"/>
                <w:sz w:val="24"/>
                <w:szCs w:val="24"/>
                <w:shd w:val="clear" w:color="auto" w:fill="FEFEFE"/>
              </w:rPr>
              <w:t>оферентите</w:t>
            </w:r>
            <w:proofErr w:type="spellEnd"/>
            <w:r w:rsidRPr="0056407F">
              <w:rPr>
                <w:rFonts w:ascii="Times New Roman" w:hAnsi="Times New Roman" w:cs="Times New Roman"/>
                <w:sz w:val="24"/>
                <w:szCs w:val="24"/>
                <w:shd w:val="clear" w:color="auto" w:fill="FEFEFE"/>
              </w:rPr>
              <w:t xml:space="preserve">, когато са местни лица, трябва да са вписани в Търговския регистър към Агенцията за вписване, а </w:t>
            </w:r>
            <w:proofErr w:type="spellStart"/>
            <w:r w:rsidRPr="0056407F">
              <w:rPr>
                <w:rFonts w:ascii="Times New Roman" w:hAnsi="Times New Roman" w:cs="Times New Roman"/>
                <w:sz w:val="24"/>
                <w:szCs w:val="24"/>
                <w:shd w:val="clear" w:color="auto" w:fill="FEFEFE"/>
              </w:rPr>
              <w:t>оферентите</w:t>
            </w:r>
            <w:proofErr w:type="spellEnd"/>
            <w:r w:rsidRPr="0056407F">
              <w:rPr>
                <w:rFonts w:ascii="Times New Roman" w:hAnsi="Times New Roman" w:cs="Times New Roman"/>
                <w:sz w:val="24"/>
                <w:szCs w:val="24"/>
                <w:shd w:val="clear" w:color="auto" w:fill="FEFEFE"/>
              </w:rPr>
              <w:t xml:space="preserve"> – чуждестранни лица, следва да представят документ за </w:t>
            </w:r>
            <w:proofErr w:type="spellStart"/>
            <w:r w:rsidRPr="0056407F">
              <w:rPr>
                <w:rFonts w:ascii="Times New Roman" w:hAnsi="Times New Roman" w:cs="Times New Roman"/>
                <w:sz w:val="24"/>
                <w:szCs w:val="24"/>
                <w:shd w:val="clear" w:color="auto" w:fill="FEFEFE"/>
              </w:rPr>
              <w:t>правосубектност</w:t>
            </w:r>
            <w:proofErr w:type="spellEnd"/>
            <w:r w:rsidRPr="0056407F">
              <w:rPr>
                <w:rFonts w:ascii="Times New Roman" w:hAnsi="Times New Roman" w:cs="Times New Roman"/>
                <w:sz w:val="24"/>
                <w:szCs w:val="24"/>
                <w:shd w:val="clear" w:color="auto" w:fill="FEFEFE"/>
              </w:rPr>
              <w:t xml:space="preserve"> съгласно националното им законодателство. </w:t>
            </w:r>
            <w:proofErr w:type="spellStart"/>
            <w:r w:rsidRPr="0056407F">
              <w:rPr>
                <w:rFonts w:ascii="Times New Roman" w:hAnsi="Times New Roman" w:cs="Times New Roman"/>
                <w:sz w:val="24"/>
                <w:szCs w:val="24"/>
                <w:shd w:val="clear" w:color="auto" w:fill="FEFEFE"/>
              </w:rPr>
              <w:t>Оферентите</w:t>
            </w:r>
            <w:proofErr w:type="spellEnd"/>
            <w:r w:rsidRPr="0056407F">
              <w:rPr>
                <w:rFonts w:ascii="Times New Roman" w:hAnsi="Times New Roman" w:cs="Times New Roman"/>
                <w:sz w:val="24"/>
                <w:szCs w:val="24"/>
                <w:shd w:val="clear" w:color="auto" w:fill="FEFEFE"/>
              </w:rPr>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14:paraId="5B5B6C2A" w14:textId="77777777" w:rsidR="001C292A" w:rsidRPr="0056407F" w:rsidRDefault="001C292A" w:rsidP="00275879">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8D7BA9" w:rsidRPr="0056407F">
              <w:rPr>
                <w:rFonts w:ascii="Times New Roman" w:hAnsi="Times New Roman" w:cs="Times New Roman"/>
                <w:sz w:val="24"/>
                <w:szCs w:val="24"/>
                <w:shd w:val="clear" w:color="auto" w:fill="FEFEFE"/>
              </w:rPr>
              <w:t>6</w:t>
            </w:r>
            <w:r w:rsidRPr="0056407F">
              <w:rPr>
                <w:rFonts w:ascii="Times New Roman" w:hAnsi="Times New Roman" w:cs="Times New Roman"/>
                <w:sz w:val="24"/>
                <w:szCs w:val="24"/>
                <w:shd w:val="clear" w:color="auto" w:fill="FEFEFE"/>
              </w:rPr>
              <w:t>. Кандидатите събират офертите по т. 14.4.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r w:rsidR="008D7BA9" w:rsidRPr="0056407F">
              <w:rPr>
                <w:rFonts w:ascii="Times New Roman" w:hAnsi="Times New Roman" w:cs="Times New Roman"/>
                <w:sz w:val="24"/>
                <w:szCs w:val="24"/>
                <w:shd w:val="clear" w:color="auto" w:fill="FEFEFE"/>
              </w:rPr>
              <w:t xml:space="preserve"> </w:t>
            </w:r>
          </w:p>
          <w:p w14:paraId="5D515DB9" w14:textId="77777777" w:rsidR="001C292A" w:rsidRPr="0056407F" w:rsidRDefault="001C292A" w:rsidP="00275879">
            <w:pPr>
              <w:spacing w:line="276" w:lineRule="auto"/>
              <w:jc w:val="both"/>
              <w:rPr>
                <w:rFonts w:ascii="Times New Roman" w:hAnsi="Times New Roman" w:cs="Times New Roman"/>
                <w:sz w:val="24"/>
                <w:szCs w:val="24"/>
                <w:shd w:val="clear" w:color="auto" w:fill="FEFEFE"/>
              </w:rPr>
            </w:pPr>
          </w:p>
          <w:p w14:paraId="15857394" w14:textId="77777777" w:rsidR="006339C9" w:rsidRPr="0056407F" w:rsidRDefault="00B267D2" w:rsidP="00B16106">
            <w:pPr>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14.</w:t>
            </w:r>
            <w:r w:rsidR="001C292A" w:rsidRPr="0056407F">
              <w:rPr>
                <w:rFonts w:ascii="Times New Roman" w:hAnsi="Times New Roman" w:cs="Times New Roman"/>
                <w:sz w:val="24"/>
                <w:szCs w:val="24"/>
                <w:shd w:val="clear" w:color="auto" w:fill="FEFEFE"/>
              </w:rPr>
              <w:t>7</w:t>
            </w:r>
            <w:r w:rsidRPr="0056407F">
              <w:rPr>
                <w:rFonts w:ascii="Times New Roman" w:hAnsi="Times New Roman" w:cs="Times New Roman"/>
                <w:sz w:val="24"/>
                <w:szCs w:val="24"/>
                <w:shd w:val="clear" w:color="auto" w:fill="FEFEFE"/>
              </w:rPr>
              <w:t xml:space="preserve">. </w:t>
            </w:r>
            <w:r w:rsidR="00B16106" w:rsidRPr="0056407F">
              <w:rPr>
                <w:rFonts w:ascii="Times New Roman" w:hAnsi="Times New Roman" w:cs="Times New Roman"/>
                <w:sz w:val="24"/>
                <w:szCs w:val="24"/>
                <w:shd w:val="clear" w:color="auto" w:fill="FEFEFE"/>
              </w:rPr>
              <w:t>Финансова помощ за дейности, изпълнявани извън територията на Република България</w:t>
            </w:r>
            <w:r w:rsidR="006339C9" w:rsidRPr="0056407F">
              <w:rPr>
                <w:rFonts w:ascii="Times New Roman" w:hAnsi="Times New Roman" w:cs="Times New Roman"/>
                <w:sz w:val="24"/>
                <w:szCs w:val="24"/>
                <w:shd w:val="clear" w:color="auto" w:fill="FEFEFE"/>
              </w:rPr>
              <w:t xml:space="preserve"> </w:t>
            </w:r>
            <w:r w:rsidR="00B16106" w:rsidRPr="0056407F">
              <w:rPr>
                <w:rFonts w:ascii="Times New Roman" w:hAnsi="Times New Roman" w:cs="Times New Roman"/>
                <w:sz w:val="24"/>
                <w:szCs w:val="24"/>
                <w:shd w:val="clear" w:color="auto" w:fill="FEFEFE"/>
              </w:rPr>
              <w:t>се предоставя при условията на възстановяване на реално извършени и платени допустими разходи и за тях не се прилагат опростени разходи.</w:t>
            </w:r>
            <w:r w:rsidR="000C6E96" w:rsidRPr="0056407F">
              <w:t xml:space="preserve"> </w:t>
            </w:r>
            <w:r w:rsidR="006339C9" w:rsidRPr="0056407F">
              <w:rPr>
                <w:rFonts w:ascii="Times New Roman" w:hAnsi="Times New Roman" w:cs="Times New Roman"/>
                <w:sz w:val="24"/>
                <w:szCs w:val="24"/>
                <w:shd w:val="clear" w:color="auto" w:fill="FEFEFE"/>
              </w:rPr>
              <w:t xml:space="preserve">Изключение </w:t>
            </w:r>
            <w:r w:rsidR="00F94888" w:rsidRPr="0056407F">
              <w:rPr>
                <w:rFonts w:ascii="Times New Roman" w:hAnsi="Times New Roman" w:cs="Times New Roman"/>
                <w:sz w:val="24"/>
                <w:szCs w:val="24"/>
                <w:shd w:val="clear" w:color="auto" w:fill="FEFEFE"/>
              </w:rPr>
              <w:t>правят</w:t>
            </w:r>
            <w:r w:rsidR="006339C9" w:rsidRPr="0056407F">
              <w:rPr>
                <w:rFonts w:ascii="Times New Roman" w:hAnsi="Times New Roman" w:cs="Times New Roman"/>
                <w:sz w:val="24"/>
                <w:szCs w:val="24"/>
                <w:shd w:val="clear" w:color="auto" w:fill="FEFEFE"/>
              </w:rPr>
              <w:t xml:space="preserve"> разходите за </w:t>
            </w:r>
            <w:r w:rsidR="00F94888" w:rsidRPr="0056407F">
              <w:rPr>
                <w:rFonts w:ascii="Times New Roman" w:hAnsi="Times New Roman" w:cs="Times New Roman"/>
                <w:sz w:val="24"/>
                <w:szCs w:val="24"/>
                <w:shd w:val="clear" w:color="auto" w:fill="FEFEFE"/>
              </w:rPr>
              <w:t xml:space="preserve">извършване на </w:t>
            </w:r>
            <w:r w:rsidR="006339C9" w:rsidRPr="0056407F">
              <w:rPr>
                <w:rFonts w:ascii="Times New Roman" w:hAnsi="Times New Roman" w:cs="Times New Roman"/>
                <w:sz w:val="24"/>
                <w:szCs w:val="24"/>
                <w:shd w:val="clear" w:color="auto" w:fill="FEFEFE"/>
              </w:rPr>
              <w:t xml:space="preserve">преводи (писмени и </w:t>
            </w:r>
            <w:proofErr w:type="spellStart"/>
            <w:r w:rsidR="006339C9" w:rsidRPr="0056407F">
              <w:rPr>
                <w:rFonts w:ascii="Times New Roman" w:hAnsi="Times New Roman" w:cs="Times New Roman"/>
                <w:sz w:val="24"/>
                <w:szCs w:val="24"/>
                <w:shd w:val="clear" w:color="auto" w:fill="FEFEFE"/>
              </w:rPr>
              <w:t>симултанни</w:t>
            </w:r>
            <w:proofErr w:type="spellEnd"/>
            <w:r w:rsidR="006339C9" w:rsidRPr="0056407F">
              <w:rPr>
                <w:rFonts w:ascii="Times New Roman" w:hAnsi="Times New Roman" w:cs="Times New Roman"/>
                <w:sz w:val="24"/>
                <w:szCs w:val="24"/>
                <w:shd w:val="clear" w:color="auto" w:fill="FEFEFE"/>
              </w:rPr>
              <w:t xml:space="preserve">), които се отчитат и възстановяват съгласно </w:t>
            </w:r>
            <w:r w:rsidR="006339C9" w:rsidRPr="0056407F">
              <w:rPr>
                <w:rFonts w:ascii="Times New Roman" w:hAnsi="Times New Roman" w:cs="Times New Roman"/>
                <w:sz w:val="24"/>
                <w:szCs w:val="24"/>
                <w:shd w:val="clear" w:color="auto" w:fill="FEFEFE"/>
              </w:rPr>
              <w:lastRenderedPageBreak/>
              <w:t xml:space="preserve">стойностите и документите, посочени в </w:t>
            </w:r>
            <w:r w:rsidR="00C27917" w:rsidRPr="0056407F">
              <w:rPr>
                <w:rFonts w:ascii="Times New Roman" w:hAnsi="Times New Roman" w:cs="Times New Roman"/>
                <w:sz w:val="24"/>
                <w:szCs w:val="24"/>
                <w:shd w:val="clear" w:color="auto" w:fill="FEFEFE"/>
              </w:rPr>
              <w:t>п</w:t>
            </w:r>
            <w:r w:rsidR="006339C9" w:rsidRPr="0056407F">
              <w:rPr>
                <w:rFonts w:ascii="Times New Roman" w:hAnsi="Times New Roman" w:cs="Times New Roman"/>
                <w:sz w:val="24"/>
                <w:szCs w:val="24"/>
                <w:shd w:val="clear" w:color="auto" w:fill="FEFEFE"/>
              </w:rPr>
              <w:t xml:space="preserve">риложение № 2. </w:t>
            </w:r>
          </w:p>
          <w:p w14:paraId="3BAFA16C" w14:textId="77777777" w:rsidR="00B16106" w:rsidRDefault="00F94888"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b/>
                <w:sz w:val="24"/>
                <w:szCs w:val="24"/>
                <w:shd w:val="clear" w:color="auto" w:fill="FEFEFE"/>
              </w:rPr>
              <w:t>Важно!</w:t>
            </w:r>
            <w:r w:rsidRPr="0056407F">
              <w:rPr>
                <w:rFonts w:ascii="Times New Roman" w:hAnsi="Times New Roman" w:cs="Times New Roman"/>
                <w:sz w:val="24"/>
                <w:szCs w:val="24"/>
                <w:shd w:val="clear" w:color="auto" w:fill="FEFEFE"/>
              </w:rPr>
              <w:t xml:space="preserve"> </w:t>
            </w:r>
            <w:r w:rsidR="000C6E96" w:rsidRPr="0056407F">
              <w:rPr>
                <w:rFonts w:ascii="Times New Roman" w:hAnsi="Times New Roman" w:cs="Times New Roman"/>
                <w:sz w:val="24"/>
                <w:szCs w:val="24"/>
                <w:shd w:val="clear" w:color="auto" w:fill="FEFEFE"/>
              </w:rPr>
              <w:t xml:space="preserve">Разходите, които са допустими за извършване извън територията на </w:t>
            </w:r>
            <w:r w:rsidR="006339C9" w:rsidRPr="0056407F">
              <w:rPr>
                <w:rFonts w:ascii="Times New Roman" w:hAnsi="Times New Roman" w:cs="Times New Roman"/>
                <w:sz w:val="24"/>
                <w:szCs w:val="24"/>
                <w:shd w:val="clear" w:color="auto" w:fill="FEFEFE"/>
              </w:rPr>
              <w:t xml:space="preserve">Република </w:t>
            </w:r>
            <w:r w:rsidR="000C6E96" w:rsidRPr="0056407F">
              <w:rPr>
                <w:rFonts w:ascii="Times New Roman" w:hAnsi="Times New Roman" w:cs="Times New Roman"/>
                <w:sz w:val="24"/>
                <w:szCs w:val="24"/>
                <w:shd w:val="clear" w:color="auto" w:fill="FEFEFE"/>
              </w:rPr>
              <w:t xml:space="preserve">България на </w:t>
            </w:r>
            <w:r w:rsidR="006339C9" w:rsidRPr="0056407F">
              <w:rPr>
                <w:rFonts w:ascii="Times New Roman" w:hAnsi="Times New Roman" w:cs="Times New Roman"/>
                <w:sz w:val="24"/>
                <w:szCs w:val="24"/>
                <w:shd w:val="clear" w:color="auto" w:fill="FEFEFE"/>
              </w:rPr>
              <w:t>територията на партньорите по проекта, са</w:t>
            </w:r>
            <w:r w:rsidRPr="0056407F">
              <w:rPr>
                <w:rFonts w:ascii="Times New Roman" w:hAnsi="Times New Roman" w:cs="Times New Roman"/>
                <w:sz w:val="24"/>
                <w:szCs w:val="24"/>
                <w:shd w:val="clear" w:color="auto" w:fill="FEFEFE"/>
              </w:rPr>
              <w:t>:</w:t>
            </w:r>
            <w:r w:rsidR="006339C9" w:rsidRPr="0056407F">
              <w:rPr>
                <w:rFonts w:ascii="Times New Roman" w:hAnsi="Times New Roman" w:cs="Times New Roman"/>
                <w:sz w:val="24"/>
                <w:szCs w:val="24"/>
                <w:shd w:val="clear" w:color="auto" w:fill="FEFEFE"/>
              </w:rPr>
              <w:t xml:space="preserve"> </w:t>
            </w:r>
            <w:r w:rsidR="000C6E96" w:rsidRPr="0056407F">
              <w:rPr>
                <w:rFonts w:ascii="Times New Roman" w:hAnsi="Times New Roman" w:cs="Times New Roman"/>
                <w:sz w:val="24"/>
                <w:szCs w:val="24"/>
                <w:shd w:val="clear" w:color="auto" w:fill="FEFEFE"/>
              </w:rPr>
              <w:t>командировки</w:t>
            </w:r>
            <w:r w:rsidR="006339C9" w:rsidRPr="0056407F">
              <w:rPr>
                <w:rFonts w:ascii="Times New Roman" w:hAnsi="Times New Roman" w:cs="Times New Roman"/>
                <w:sz w:val="24"/>
                <w:szCs w:val="24"/>
                <w:shd w:val="clear" w:color="auto" w:fill="FEFEFE"/>
              </w:rPr>
              <w:t xml:space="preserve"> на служителите на МИГ, </w:t>
            </w:r>
            <w:r w:rsidRPr="0056407F">
              <w:rPr>
                <w:rFonts w:ascii="Times New Roman" w:hAnsi="Times New Roman" w:cs="Times New Roman"/>
                <w:sz w:val="24"/>
                <w:szCs w:val="24"/>
                <w:shd w:val="clear" w:color="auto" w:fill="FEFEFE"/>
              </w:rPr>
              <w:t xml:space="preserve">на </w:t>
            </w:r>
            <w:r w:rsidR="006339C9" w:rsidRPr="0056407F">
              <w:rPr>
                <w:rFonts w:ascii="Times New Roman" w:hAnsi="Times New Roman" w:cs="Times New Roman"/>
                <w:sz w:val="24"/>
                <w:szCs w:val="24"/>
                <w:shd w:val="clear" w:color="auto" w:fill="FEFEFE"/>
              </w:rPr>
              <w:t xml:space="preserve">експерти по проекта, включително преводачи, </w:t>
            </w:r>
            <w:r w:rsidRPr="0056407F">
              <w:rPr>
                <w:rFonts w:ascii="Times New Roman" w:hAnsi="Times New Roman" w:cs="Times New Roman"/>
                <w:sz w:val="24"/>
                <w:szCs w:val="24"/>
                <w:shd w:val="clear" w:color="auto" w:fill="FEFEFE"/>
              </w:rPr>
              <w:t xml:space="preserve">на </w:t>
            </w:r>
            <w:r w:rsidR="006339C9" w:rsidRPr="0056407F">
              <w:rPr>
                <w:rFonts w:ascii="Times New Roman" w:hAnsi="Times New Roman" w:cs="Times New Roman"/>
                <w:sz w:val="24"/>
                <w:szCs w:val="24"/>
                <w:shd w:val="clear" w:color="auto" w:fill="FEFEFE"/>
              </w:rPr>
              <w:t xml:space="preserve">членове на колективния управителен орган и членове на колективния върховен орган на МИГ и </w:t>
            </w:r>
            <w:r w:rsidR="000C6E96" w:rsidRPr="0056407F">
              <w:rPr>
                <w:rFonts w:ascii="Times New Roman" w:hAnsi="Times New Roman" w:cs="Times New Roman"/>
                <w:sz w:val="24"/>
                <w:szCs w:val="24"/>
                <w:shd w:val="clear" w:color="auto" w:fill="FEFEFE"/>
              </w:rPr>
              <w:t xml:space="preserve">писмени и </w:t>
            </w:r>
            <w:proofErr w:type="spellStart"/>
            <w:r w:rsidR="000C6E96" w:rsidRPr="0056407F">
              <w:rPr>
                <w:rFonts w:ascii="Times New Roman" w:hAnsi="Times New Roman" w:cs="Times New Roman"/>
                <w:sz w:val="24"/>
                <w:szCs w:val="24"/>
                <w:shd w:val="clear" w:color="auto" w:fill="FEFEFE"/>
              </w:rPr>
              <w:t>симултанни</w:t>
            </w:r>
            <w:proofErr w:type="spellEnd"/>
            <w:r w:rsidR="000C6E96" w:rsidRPr="0056407F">
              <w:rPr>
                <w:rFonts w:ascii="Times New Roman" w:hAnsi="Times New Roman" w:cs="Times New Roman"/>
                <w:sz w:val="24"/>
                <w:szCs w:val="24"/>
                <w:shd w:val="clear" w:color="auto" w:fill="FEFEFE"/>
              </w:rPr>
              <w:t xml:space="preserve"> преводи, свързани с дейности по изпълнение на проекта.</w:t>
            </w:r>
          </w:p>
          <w:p w14:paraId="3F31ABD9" w14:textId="77777777" w:rsidR="008B5534" w:rsidRDefault="008B5534" w:rsidP="00B16106">
            <w:pPr>
              <w:spacing w:line="276" w:lineRule="auto"/>
              <w:jc w:val="both"/>
              <w:rPr>
                <w:rFonts w:ascii="Times New Roman" w:hAnsi="Times New Roman" w:cs="Times New Roman"/>
                <w:sz w:val="24"/>
                <w:szCs w:val="24"/>
                <w:shd w:val="clear" w:color="auto" w:fill="FEFEFE"/>
              </w:rPr>
            </w:pPr>
          </w:p>
          <w:p w14:paraId="6F9A8B01" w14:textId="6BEF0BAE" w:rsidR="008B5534" w:rsidRDefault="008B5534"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14.8. </w:t>
            </w:r>
            <w:r w:rsidRPr="008B5534">
              <w:rPr>
                <w:rFonts w:ascii="Times New Roman" w:hAnsi="Times New Roman" w:cs="Times New Roman"/>
                <w:sz w:val="24"/>
                <w:szCs w:val="24"/>
                <w:shd w:val="clear" w:color="auto" w:fill="FEFEFE"/>
              </w:rPr>
              <w:t>Финансова помощ се предоставя за извършени допустими разходи съгласно бюджета на проекта до стойността и в сроковете, посочени в административния договор.</w:t>
            </w:r>
          </w:p>
          <w:p w14:paraId="5BD08FF6" w14:textId="77777777" w:rsidR="003A67B4" w:rsidRPr="00F43DD7" w:rsidRDefault="003A67B4" w:rsidP="00B16106">
            <w:pPr>
              <w:spacing w:line="276" w:lineRule="auto"/>
              <w:jc w:val="both"/>
              <w:rPr>
                <w:rFonts w:ascii="Times New Roman" w:hAnsi="Times New Roman" w:cs="Times New Roman"/>
                <w:sz w:val="24"/>
                <w:szCs w:val="24"/>
                <w:shd w:val="clear" w:color="auto" w:fill="FEFEFE"/>
              </w:rPr>
            </w:pPr>
          </w:p>
          <w:p w14:paraId="6B2FC780" w14:textId="6A4B68FF" w:rsidR="00B16106" w:rsidRPr="00F43DD7" w:rsidRDefault="00B267D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w:t>
            </w:r>
            <w:r w:rsidR="008B5534">
              <w:rPr>
                <w:rFonts w:ascii="Times New Roman" w:hAnsi="Times New Roman" w:cs="Times New Roman"/>
                <w:sz w:val="24"/>
                <w:szCs w:val="24"/>
                <w:shd w:val="clear" w:color="auto" w:fill="FEFEFE"/>
              </w:rPr>
              <w:t>9</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Не са допустими за </w:t>
            </w:r>
            <w:r w:rsidR="00316550">
              <w:rPr>
                <w:rFonts w:ascii="Times New Roman" w:hAnsi="Times New Roman" w:cs="Times New Roman"/>
                <w:sz w:val="24"/>
                <w:szCs w:val="24"/>
                <w:shd w:val="clear" w:color="auto" w:fill="FEFEFE"/>
              </w:rPr>
              <w:t>финансиране</w:t>
            </w:r>
            <w:r w:rsidR="00B16106" w:rsidRPr="00F43DD7">
              <w:rPr>
                <w:rFonts w:ascii="Times New Roman" w:hAnsi="Times New Roman" w:cs="Times New Roman"/>
                <w:sz w:val="24"/>
                <w:szCs w:val="24"/>
                <w:shd w:val="clear" w:color="auto" w:fill="FEFEFE"/>
              </w:rPr>
              <w:t xml:space="preserve">: </w:t>
            </w:r>
          </w:p>
          <w:p w14:paraId="2305725D"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1. разходи, определени като недопустими в Постановление № 189 на Министерския съвет от 2016 г. за определяне на национални правила за допустимост на разходите по програмите, </w:t>
            </w:r>
            <w:proofErr w:type="spellStart"/>
            <w:r w:rsidRPr="00F43DD7">
              <w:rPr>
                <w:rFonts w:ascii="Times New Roman" w:hAnsi="Times New Roman" w:cs="Times New Roman"/>
                <w:sz w:val="24"/>
                <w:szCs w:val="24"/>
                <w:shd w:val="clear" w:color="auto" w:fill="FEFEFE"/>
              </w:rPr>
              <w:t>съфинансирани</w:t>
            </w:r>
            <w:proofErr w:type="spellEnd"/>
            <w:r w:rsidRPr="00F43DD7">
              <w:rPr>
                <w:rFonts w:ascii="Times New Roman" w:hAnsi="Times New Roman" w:cs="Times New Roman"/>
                <w:sz w:val="24"/>
                <w:szCs w:val="24"/>
                <w:shd w:val="clear" w:color="auto" w:fill="FEFEFE"/>
              </w:rPr>
              <w:t xml:space="preserve"> от </w:t>
            </w:r>
            <w:r w:rsidR="00624EF1">
              <w:rPr>
                <w:rFonts w:ascii="Times New Roman" w:hAnsi="Times New Roman" w:cs="Times New Roman"/>
                <w:sz w:val="24"/>
                <w:szCs w:val="24"/>
                <w:shd w:val="clear" w:color="auto" w:fill="FEFEFE"/>
              </w:rPr>
              <w:t>Е</w:t>
            </w:r>
            <w:r w:rsidRPr="00F43DD7">
              <w:rPr>
                <w:rFonts w:ascii="Times New Roman" w:hAnsi="Times New Roman" w:cs="Times New Roman"/>
                <w:sz w:val="24"/>
                <w:szCs w:val="24"/>
                <w:shd w:val="clear" w:color="auto" w:fill="FEFEFE"/>
              </w:rPr>
              <w:t>вропейските структурни и инвестиционни фондове, за програмен период 2014 - 2020 г. (</w:t>
            </w:r>
            <w:proofErr w:type="spellStart"/>
            <w:r w:rsidR="00624EF1">
              <w:rPr>
                <w:rFonts w:ascii="Times New Roman" w:hAnsi="Times New Roman" w:cs="Times New Roman"/>
                <w:sz w:val="24"/>
                <w:szCs w:val="24"/>
                <w:shd w:val="clear" w:color="auto" w:fill="FEFEFE"/>
              </w:rPr>
              <w:t>обн</w:t>
            </w:r>
            <w:proofErr w:type="spellEnd"/>
            <w:r w:rsidR="00624EF1">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ДВ, бр. 61 от 2016 г.), наричано по-нататък „ПМС № 189 от 2016 г.“;</w:t>
            </w:r>
          </w:p>
          <w:p w14:paraId="23010CD0"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разходи, за които е получено финансиране от националния бюджет или бюджета на Европейския съюз, в т.ч. по </w:t>
            </w:r>
            <w:proofErr w:type="spellStart"/>
            <w:r w:rsidRPr="00F43DD7">
              <w:rPr>
                <w:rFonts w:ascii="Times New Roman" w:hAnsi="Times New Roman" w:cs="Times New Roman"/>
                <w:sz w:val="24"/>
                <w:szCs w:val="24"/>
                <w:shd w:val="clear" w:color="auto" w:fill="FEFEFE"/>
              </w:rPr>
              <w:t>подмярка</w:t>
            </w:r>
            <w:proofErr w:type="spellEnd"/>
            <w:r w:rsidRPr="00F43DD7">
              <w:rPr>
                <w:rFonts w:ascii="Times New Roman" w:hAnsi="Times New Roman" w:cs="Times New Roman"/>
                <w:sz w:val="24"/>
                <w:szCs w:val="24"/>
                <w:shd w:val="clear" w:color="auto" w:fill="FEFEFE"/>
              </w:rPr>
              <w:t xml:space="preserve"> 19.4 „Текущи разходи и популяризиране на стратегия за Водено от общностите местно развитие“ от ПРСР 2014 – 2020 г.;</w:t>
            </w:r>
          </w:p>
          <w:p w14:paraId="7A5555C9"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B16106" w:rsidRPr="00F43DD7">
              <w:rPr>
                <w:rFonts w:ascii="Times New Roman" w:hAnsi="Times New Roman" w:cs="Times New Roman"/>
                <w:sz w:val="24"/>
                <w:szCs w:val="24"/>
                <w:shd w:val="clear" w:color="auto" w:fill="FEFEFE"/>
              </w:rPr>
              <w:t>. разходи за обикновена подмяна и текущ ремонт;</w:t>
            </w:r>
          </w:p>
          <w:p w14:paraId="36C8F223"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B16106" w:rsidRPr="00F43DD7">
              <w:rPr>
                <w:rFonts w:ascii="Times New Roman" w:hAnsi="Times New Roman" w:cs="Times New Roman"/>
                <w:sz w:val="24"/>
                <w:szCs w:val="24"/>
                <w:shd w:val="clear" w:color="auto" w:fill="FEFEFE"/>
              </w:rPr>
              <w:t>. закупуване на животни;</w:t>
            </w:r>
          </w:p>
          <w:p w14:paraId="55FDF4C4"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B16106" w:rsidRPr="00F43DD7">
              <w:rPr>
                <w:rFonts w:ascii="Times New Roman" w:hAnsi="Times New Roman" w:cs="Times New Roman"/>
                <w:sz w:val="24"/>
                <w:szCs w:val="24"/>
                <w:shd w:val="clear" w:color="auto" w:fill="FEFEFE"/>
              </w:rPr>
              <w:t>. закупуване на едногодишни растения;</w:t>
            </w:r>
          </w:p>
          <w:p w14:paraId="0AA3EB0F"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B16106" w:rsidRPr="00F43DD7">
              <w:rPr>
                <w:rFonts w:ascii="Times New Roman" w:hAnsi="Times New Roman" w:cs="Times New Roman"/>
                <w:sz w:val="24"/>
                <w:szCs w:val="24"/>
                <w:shd w:val="clear" w:color="auto" w:fill="FEFEFE"/>
              </w:rPr>
              <w:t>. закупуване на земя и сгради;</w:t>
            </w:r>
          </w:p>
          <w:p w14:paraId="4D7D487C"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B16106" w:rsidRPr="00F43DD7">
              <w:rPr>
                <w:rFonts w:ascii="Times New Roman" w:hAnsi="Times New Roman" w:cs="Times New Roman"/>
                <w:sz w:val="24"/>
                <w:szCs w:val="24"/>
                <w:shd w:val="clear" w:color="auto" w:fill="FEFEFE"/>
              </w:rPr>
              <w:t>. принос в натура;</w:t>
            </w:r>
          </w:p>
          <w:p w14:paraId="5A529310" w14:textId="77777777"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B16106" w:rsidRPr="00F43DD7">
              <w:rPr>
                <w:rFonts w:ascii="Times New Roman" w:hAnsi="Times New Roman" w:cs="Times New Roman"/>
                <w:sz w:val="24"/>
                <w:szCs w:val="24"/>
                <w:shd w:val="clear" w:color="auto" w:fill="FEFEFE"/>
              </w:rPr>
              <w:t xml:space="preserve">. </w:t>
            </w:r>
            <w:r w:rsidR="00E66FE0" w:rsidRPr="00E66FE0">
              <w:rPr>
                <w:rFonts w:ascii="Times New Roman" w:hAnsi="Times New Roman" w:cs="Times New Roman"/>
                <w:sz w:val="24"/>
                <w:szCs w:val="24"/>
                <w:shd w:val="clear" w:color="auto" w:fill="FEFEFE"/>
              </w:rPr>
              <w:t>разходи, извършени от или в полза на асоцииран партньор по проекта</w:t>
            </w:r>
            <w:r w:rsidR="00B16106" w:rsidRPr="00F43DD7">
              <w:rPr>
                <w:rFonts w:ascii="Times New Roman" w:hAnsi="Times New Roman" w:cs="Times New Roman"/>
                <w:sz w:val="24"/>
                <w:szCs w:val="24"/>
                <w:shd w:val="clear" w:color="auto" w:fill="FEFEFE"/>
              </w:rPr>
              <w:t>;</w:t>
            </w:r>
          </w:p>
          <w:p w14:paraId="2CE0BABC" w14:textId="1821CEC8" w:rsidR="00B16106" w:rsidRPr="00F43DD7" w:rsidRDefault="008D3409"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w:t>
            </w:r>
            <w:r w:rsidR="00B16106" w:rsidRPr="00F43DD7">
              <w:rPr>
                <w:rFonts w:ascii="Times New Roman" w:hAnsi="Times New Roman" w:cs="Times New Roman"/>
                <w:sz w:val="24"/>
                <w:szCs w:val="24"/>
                <w:shd w:val="clear" w:color="auto" w:fill="FEFEFE"/>
              </w:rPr>
              <w:t xml:space="preserve">. разходи, платени в брой </w:t>
            </w:r>
            <w:r w:rsidR="00191F46">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с изключение на разходите</w:t>
            </w:r>
            <w:r w:rsidR="00B267D2">
              <w:rPr>
                <w:rFonts w:ascii="Times New Roman" w:hAnsi="Times New Roman" w:cs="Times New Roman"/>
                <w:sz w:val="24"/>
                <w:szCs w:val="24"/>
                <w:shd w:val="clear" w:color="auto" w:fill="FEFEFE"/>
              </w:rPr>
              <w:t xml:space="preserve"> за </w:t>
            </w:r>
            <w:r w:rsidR="00B267D2" w:rsidRPr="00B267D2">
              <w:rPr>
                <w:rFonts w:ascii="Times New Roman" w:hAnsi="Times New Roman" w:cs="Times New Roman"/>
                <w:sz w:val="24"/>
                <w:szCs w:val="24"/>
                <w:shd w:val="clear" w:color="auto" w:fill="FEFEFE"/>
              </w:rPr>
              <w:t>командировки</w:t>
            </w:r>
            <w:r w:rsidR="00B16106" w:rsidRPr="00B267D2">
              <w:rPr>
                <w:rFonts w:ascii="Times New Roman" w:hAnsi="Times New Roman" w:cs="Times New Roman"/>
                <w:sz w:val="24"/>
                <w:szCs w:val="24"/>
                <w:shd w:val="clear" w:color="auto" w:fill="FEFEFE"/>
              </w:rPr>
              <w:t xml:space="preserve">, </w:t>
            </w:r>
            <w:r w:rsidR="00191F46">
              <w:rPr>
                <w:rFonts w:ascii="Times New Roman" w:hAnsi="Times New Roman" w:cs="Times New Roman"/>
                <w:sz w:val="24"/>
                <w:szCs w:val="24"/>
                <w:shd w:val="clear" w:color="auto" w:fill="FEFEFE"/>
              </w:rPr>
              <w:t xml:space="preserve">пощенски и </w:t>
            </w:r>
            <w:r w:rsidR="00B16106" w:rsidRPr="00F43DD7">
              <w:rPr>
                <w:rFonts w:ascii="Times New Roman" w:hAnsi="Times New Roman" w:cs="Times New Roman"/>
                <w:sz w:val="24"/>
                <w:szCs w:val="24"/>
                <w:shd w:val="clear" w:color="auto" w:fill="FEFEFE"/>
              </w:rPr>
              <w:t>куриерски услуги, такси за издаване на изискуеми документи и разходи за застрахователни премии</w:t>
            </w:r>
            <w:r w:rsidR="00191F46">
              <w:rPr>
                <w:rFonts w:ascii="Times New Roman" w:hAnsi="Times New Roman" w:cs="Times New Roman"/>
                <w:sz w:val="24"/>
                <w:szCs w:val="24"/>
                <w:shd w:val="clear" w:color="auto" w:fill="FEFEFE"/>
              </w:rPr>
              <w:t>)</w:t>
            </w:r>
            <w:r w:rsidR="00B16106" w:rsidRPr="00F43DD7">
              <w:rPr>
                <w:rFonts w:ascii="Times New Roman" w:hAnsi="Times New Roman" w:cs="Times New Roman"/>
                <w:sz w:val="24"/>
                <w:szCs w:val="24"/>
                <w:shd w:val="clear" w:color="auto" w:fill="FEFEFE"/>
              </w:rPr>
              <w:t>;</w:t>
            </w:r>
          </w:p>
          <w:p w14:paraId="446883AE"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0</w:t>
            </w:r>
            <w:r w:rsidRPr="00F43DD7">
              <w:rPr>
                <w:rFonts w:ascii="Times New Roman" w:hAnsi="Times New Roman" w:cs="Times New Roman"/>
                <w:sz w:val="24"/>
                <w:szCs w:val="24"/>
                <w:shd w:val="clear" w:color="auto" w:fill="FEFEFE"/>
              </w:rPr>
              <w:t xml:space="preserve">. банкови такси; </w:t>
            </w:r>
          </w:p>
          <w:p w14:paraId="78908BB1"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1</w:t>
            </w:r>
            <w:r w:rsidRPr="00F43DD7">
              <w:rPr>
                <w:rFonts w:ascii="Times New Roman" w:hAnsi="Times New Roman" w:cs="Times New Roman"/>
                <w:sz w:val="24"/>
                <w:szCs w:val="24"/>
                <w:shd w:val="clear" w:color="auto" w:fill="FEFEFE"/>
              </w:rPr>
              <w:t>. заявени за финансиране разходи в частта им, която надвишава определените по реда на чл. 41 от ПМС № 189 от 2016 г. референтни стойности;</w:t>
            </w:r>
          </w:p>
          <w:p w14:paraId="5C4BEB34"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2</w:t>
            </w:r>
            <w:r w:rsidRPr="00F43DD7">
              <w:rPr>
                <w:rFonts w:ascii="Times New Roman" w:hAnsi="Times New Roman" w:cs="Times New Roman"/>
                <w:sz w:val="24"/>
                <w:szCs w:val="24"/>
                <w:shd w:val="clear" w:color="auto" w:fill="FEFEFE"/>
              </w:rPr>
              <w:t>. възнаграждения, свързани с координация на дейностите по проекта, надвишаващи 10 на сто от финансовата помощ от одобрения бюджет за всяка МИГ, партньор по проекта;</w:t>
            </w:r>
          </w:p>
          <w:p w14:paraId="678B04ED" w14:textId="6C1D982F" w:rsidR="006352BA" w:rsidRDefault="00B16106" w:rsidP="00B267D2">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3</w:t>
            </w:r>
            <w:r w:rsidRPr="00F43DD7">
              <w:rPr>
                <w:rFonts w:ascii="Times New Roman" w:hAnsi="Times New Roman" w:cs="Times New Roman"/>
                <w:sz w:val="24"/>
                <w:szCs w:val="24"/>
                <w:shd w:val="clear" w:color="auto" w:fill="FEFEFE"/>
              </w:rPr>
              <w:t xml:space="preserve">. </w:t>
            </w:r>
            <w:r w:rsidR="008D3409" w:rsidRPr="00F43DD7">
              <w:rPr>
                <w:rFonts w:ascii="Times New Roman" w:hAnsi="Times New Roman" w:cs="Times New Roman"/>
                <w:sz w:val="24"/>
                <w:szCs w:val="24"/>
                <w:shd w:val="clear" w:color="auto" w:fill="FEFEFE"/>
              </w:rPr>
              <w:t xml:space="preserve">разходи, платени </w:t>
            </w:r>
            <w:r w:rsidR="00191F46">
              <w:rPr>
                <w:rFonts w:ascii="Times New Roman" w:hAnsi="Times New Roman" w:cs="Times New Roman"/>
                <w:sz w:val="24"/>
                <w:szCs w:val="24"/>
                <w:shd w:val="clear" w:color="auto" w:fill="FEFEFE"/>
              </w:rPr>
              <w:t xml:space="preserve">преди подаване на проектното предложение и </w:t>
            </w:r>
            <w:r w:rsidR="008D3409">
              <w:rPr>
                <w:rFonts w:ascii="Times New Roman" w:hAnsi="Times New Roman" w:cs="Times New Roman"/>
                <w:sz w:val="24"/>
                <w:szCs w:val="24"/>
                <w:shd w:val="clear" w:color="auto" w:fill="FEFEFE"/>
              </w:rPr>
              <w:t xml:space="preserve">след </w:t>
            </w:r>
            <w:r w:rsidR="00191F46">
              <w:rPr>
                <w:rFonts w:ascii="Times New Roman" w:hAnsi="Times New Roman" w:cs="Times New Roman"/>
                <w:sz w:val="24"/>
                <w:szCs w:val="24"/>
                <w:shd w:val="clear" w:color="auto" w:fill="FEFEFE"/>
              </w:rPr>
              <w:t xml:space="preserve">крайния </w:t>
            </w:r>
            <w:r w:rsidR="008D3409">
              <w:rPr>
                <w:rFonts w:ascii="Times New Roman" w:hAnsi="Times New Roman" w:cs="Times New Roman"/>
                <w:sz w:val="24"/>
                <w:szCs w:val="24"/>
                <w:shd w:val="clear" w:color="auto" w:fill="FEFEFE"/>
              </w:rPr>
              <w:t xml:space="preserve">срок за </w:t>
            </w:r>
            <w:r w:rsidR="00191F46">
              <w:rPr>
                <w:rFonts w:ascii="Times New Roman" w:hAnsi="Times New Roman" w:cs="Times New Roman"/>
                <w:sz w:val="24"/>
                <w:szCs w:val="24"/>
                <w:shd w:val="clear" w:color="auto" w:fill="FEFEFE"/>
              </w:rPr>
              <w:t>изпълнение и отчитане на проекта</w:t>
            </w:r>
            <w:r w:rsidR="006352BA">
              <w:rPr>
                <w:rFonts w:ascii="Times New Roman" w:hAnsi="Times New Roman" w:cs="Times New Roman"/>
                <w:sz w:val="24"/>
                <w:szCs w:val="24"/>
                <w:shd w:val="clear" w:color="auto" w:fill="FEFEFE"/>
              </w:rPr>
              <w:t>;</w:t>
            </w:r>
          </w:p>
          <w:p w14:paraId="5B48EC89" w14:textId="77777777" w:rsidR="006352BA" w:rsidRDefault="006352BA" w:rsidP="00B267D2">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4</w:t>
            </w:r>
            <w:r>
              <w:rPr>
                <w:rFonts w:ascii="Times New Roman" w:hAnsi="Times New Roman" w:cs="Times New Roman"/>
                <w:sz w:val="24"/>
                <w:szCs w:val="24"/>
                <w:shd w:val="clear" w:color="auto" w:fill="FEFEFE"/>
              </w:rPr>
              <w:t xml:space="preserve">. разходи за закупуване на </w:t>
            </w:r>
            <w:r w:rsidR="008D3409">
              <w:rPr>
                <w:rFonts w:ascii="Times New Roman" w:hAnsi="Times New Roman" w:cs="Times New Roman"/>
                <w:sz w:val="24"/>
                <w:szCs w:val="24"/>
                <w:shd w:val="clear" w:color="auto" w:fill="FEFEFE"/>
              </w:rPr>
              <w:t>транспортни средства</w:t>
            </w:r>
            <w:r>
              <w:rPr>
                <w:rFonts w:ascii="Times New Roman" w:hAnsi="Times New Roman" w:cs="Times New Roman"/>
                <w:sz w:val="24"/>
                <w:szCs w:val="24"/>
                <w:shd w:val="clear" w:color="auto" w:fill="FEFEFE"/>
              </w:rPr>
              <w:t>;</w:t>
            </w:r>
          </w:p>
          <w:p w14:paraId="17A727F4" w14:textId="77777777" w:rsidR="002B1910" w:rsidRDefault="006352BA" w:rsidP="008D340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8D3409">
              <w:rPr>
                <w:rFonts w:ascii="Times New Roman" w:hAnsi="Times New Roman" w:cs="Times New Roman"/>
                <w:sz w:val="24"/>
                <w:szCs w:val="24"/>
                <w:shd w:val="clear" w:color="auto" w:fill="FEFEFE"/>
              </w:rPr>
              <w:t>5</w:t>
            </w:r>
            <w:r>
              <w:rPr>
                <w:rFonts w:ascii="Times New Roman" w:hAnsi="Times New Roman" w:cs="Times New Roman"/>
                <w:sz w:val="24"/>
                <w:szCs w:val="24"/>
                <w:shd w:val="clear" w:color="auto" w:fill="FEFEFE"/>
              </w:rPr>
              <w:t>. разходи за изграждане и ремонт на места за настаняване</w:t>
            </w:r>
            <w:r w:rsidR="002B1910">
              <w:rPr>
                <w:rFonts w:ascii="Times New Roman" w:hAnsi="Times New Roman" w:cs="Times New Roman"/>
                <w:sz w:val="24"/>
                <w:szCs w:val="24"/>
                <w:shd w:val="clear" w:color="auto" w:fill="FEFEFE"/>
              </w:rPr>
              <w:t>;</w:t>
            </w:r>
          </w:p>
          <w:p w14:paraId="02B46980" w14:textId="77777777" w:rsidR="007F74EB" w:rsidRPr="00C377BD" w:rsidRDefault="002B1910" w:rsidP="008D3409">
            <w:pPr>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 xml:space="preserve">16. </w:t>
            </w:r>
            <w:r w:rsidRPr="008A3D89">
              <w:rPr>
                <w:rFonts w:ascii="Times New Roman" w:hAnsi="Times New Roman" w:cs="Times New Roman"/>
                <w:sz w:val="24"/>
                <w:szCs w:val="24"/>
              </w:rPr>
              <w:t xml:space="preserve">разходи за информираност и публичност, които не отговарят на изискванията, посочени в Единния наръчник на бенефициента за прилагане на правилата за информация и комуникация 2014 - 2020 г., съгласно </w:t>
            </w:r>
            <w:r w:rsidR="00C27917">
              <w:rPr>
                <w:rFonts w:ascii="Times New Roman" w:hAnsi="Times New Roman" w:cs="Times New Roman"/>
                <w:sz w:val="24"/>
                <w:szCs w:val="24"/>
              </w:rPr>
              <w:t>п</w:t>
            </w:r>
            <w:r w:rsidRPr="008A3D89">
              <w:rPr>
                <w:rFonts w:ascii="Times New Roman" w:hAnsi="Times New Roman" w:cs="Times New Roman"/>
                <w:sz w:val="24"/>
                <w:szCs w:val="24"/>
              </w:rPr>
              <w:t xml:space="preserve">риложение № 2 от Националната комуникационна стратегия за програмен период 2014 - 2020 г. и съгласно </w:t>
            </w:r>
            <w:r w:rsidR="00C27917">
              <w:rPr>
                <w:rFonts w:ascii="Times New Roman" w:hAnsi="Times New Roman" w:cs="Times New Roman"/>
                <w:sz w:val="24"/>
                <w:szCs w:val="24"/>
              </w:rPr>
              <w:t>п</w:t>
            </w:r>
            <w:r w:rsidRPr="008A3D89">
              <w:rPr>
                <w:rFonts w:ascii="Times New Roman" w:hAnsi="Times New Roman" w:cs="Times New Roman"/>
                <w:sz w:val="24"/>
                <w:szCs w:val="24"/>
              </w:rPr>
              <w:t xml:space="preserve">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w:t>
            </w:r>
            <w:r w:rsidRPr="008A3D89">
              <w:rPr>
                <w:rFonts w:ascii="Times New Roman" w:hAnsi="Times New Roman" w:cs="Times New Roman"/>
                <w:sz w:val="24"/>
                <w:szCs w:val="24"/>
              </w:rPr>
              <w:lastRenderedPageBreak/>
              <w:t xml:space="preserve">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w:t>
            </w:r>
            <w:r w:rsidRPr="00FF401F">
              <w:rPr>
                <w:rFonts w:ascii="Times New Roman" w:hAnsi="Times New Roman" w:cs="Times New Roman"/>
                <w:sz w:val="24"/>
                <w:szCs w:val="24"/>
              </w:rPr>
              <w:t>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r w:rsidR="008B37EB" w:rsidRPr="00C377BD">
              <w:rPr>
                <w:rFonts w:ascii="Times New Roman" w:hAnsi="Times New Roman" w:cs="Times New Roman"/>
                <w:sz w:val="24"/>
                <w:szCs w:val="24"/>
              </w:rPr>
              <w:t>;</w:t>
            </w:r>
          </w:p>
          <w:p w14:paraId="149638CD" w14:textId="77777777" w:rsidR="004544A1" w:rsidRDefault="008B37EB" w:rsidP="00E66FE0">
            <w:pPr>
              <w:spacing w:line="276" w:lineRule="auto"/>
              <w:jc w:val="both"/>
              <w:rPr>
                <w:rFonts w:ascii="Times New Roman" w:hAnsi="Times New Roman" w:cs="Times New Roman"/>
                <w:sz w:val="24"/>
                <w:szCs w:val="24"/>
              </w:rPr>
            </w:pPr>
            <w:r w:rsidRPr="000E0CF7">
              <w:rPr>
                <w:rFonts w:ascii="Times New Roman" w:hAnsi="Times New Roman" w:cs="Times New Roman"/>
                <w:sz w:val="24"/>
                <w:szCs w:val="24"/>
              </w:rPr>
              <w:t xml:space="preserve">17. разходи за координация за повече от един </w:t>
            </w:r>
            <w:r w:rsidR="00FF401F" w:rsidRPr="00FF401F">
              <w:rPr>
                <w:rFonts w:ascii="Times New Roman" w:hAnsi="Times New Roman" w:cs="Times New Roman"/>
                <w:sz w:val="24"/>
                <w:szCs w:val="24"/>
              </w:rPr>
              <w:t>координатор от</w:t>
            </w:r>
            <w:r w:rsidRPr="00FF401F">
              <w:rPr>
                <w:rFonts w:ascii="Times New Roman" w:hAnsi="Times New Roman" w:cs="Times New Roman"/>
                <w:sz w:val="24"/>
                <w:szCs w:val="24"/>
              </w:rPr>
              <w:t xml:space="preserve"> </w:t>
            </w:r>
            <w:r w:rsidR="00E66FE0">
              <w:rPr>
                <w:rFonts w:ascii="Times New Roman" w:hAnsi="Times New Roman" w:cs="Times New Roman"/>
                <w:sz w:val="24"/>
                <w:szCs w:val="24"/>
              </w:rPr>
              <w:t xml:space="preserve">всяка </w:t>
            </w:r>
            <w:r w:rsidRPr="00FF401F">
              <w:rPr>
                <w:rFonts w:ascii="Times New Roman" w:hAnsi="Times New Roman" w:cs="Times New Roman"/>
                <w:sz w:val="24"/>
                <w:szCs w:val="24"/>
              </w:rPr>
              <w:t>МИГ – партньор по проекта</w:t>
            </w:r>
            <w:r w:rsidR="00E66FE0">
              <w:rPr>
                <w:rFonts w:ascii="Times New Roman" w:hAnsi="Times New Roman" w:cs="Times New Roman"/>
                <w:sz w:val="24"/>
                <w:szCs w:val="24"/>
              </w:rPr>
              <w:t xml:space="preserve"> (отнася се за кандидата и МИГ от България)</w:t>
            </w:r>
            <w:r w:rsidR="004544A1">
              <w:rPr>
                <w:rFonts w:ascii="Times New Roman" w:hAnsi="Times New Roman" w:cs="Times New Roman"/>
                <w:sz w:val="24"/>
                <w:szCs w:val="24"/>
              </w:rPr>
              <w:t>;</w:t>
            </w:r>
          </w:p>
          <w:p w14:paraId="218DB96A" w14:textId="003ED74E" w:rsidR="004544A1" w:rsidRPr="004544A1" w:rsidRDefault="004544A1" w:rsidP="009D16C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18. </w:t>
            </w:r>
            <w:r w:rsidRPr="004544A1">
              <w:rPr>
                <w:rFonts w:ascii="Times New Roman" w:hAnsi="Times New Roman" w:cs="Times New Roman"/>
                <w:sz w:val="24"/>
                <w:szCs w:val="24"/>
              </w:rPr>
              <w:t xml:space="preserve">разходи за пощенски и куриерски услуги и такси за издаване на изискуеми документи надвишаващи стойността над определените тарифи на съответния доставчик или </w:t>
            </w:r>
            <w:r>
              <w:rPr>
                <w:rFonts w:ascii="Times New Roman" w:hAnsi="Times New Roman" w:cs="Times New Roman"/>
                <w:sz w:val="24"/>
                <w:szCs w:val="24"/>
              </w:rPr>
              <w:t>организация</w:t>
            </w:r>
            <w:r w:rsidRPr="004544A1">
              <w:rPr>
                <w:rFonts w:ascii="Times New Roman" w:hAnsi="Times New Roman" w:cs="Times New Roman"/>
                <w:sz w:val="24"/>
                <w:szCs w:val="24"/>
              </w:rPr>
              <w:t>;</w:t>
            </w:r>
          </w:p>
          <w:p w14:paraId="550EE9B4" w14:textId="0A476ECF" w:rsidR="004544A1" w:rsidRPr="004544A1" w:rsidRDefault="004544A1" w:rsidP="009D16CC">
            <w:pPr>
              <w:spacing w:line="276" w:lineRule="auto"/>
              <w:jc w:val="both"/>
              <w:rPr>
                <w:rFonts w:ascii="Times New Roman" w:hAnsi="Times New Roman" w:cs="Times New Roman"/>
                <w:sz w:val="24"/>
                <w:szCs w:val="24"/>
              </w:rPr>
            </w:pPr>
            <w:r w:rsidRPr="004544A1">
              <w:rPr>
                <w:rFonts w:ascii="Times New Roman" w:hAnsi="Times New Roman" w:cs="Times New Roman"/>
                <w:sz w:val="24"/>
                <w:szCs w:val="24"/>
              </w:rPr>
              <w:t>1</w:t>
            </w:r>
            <w:r>
              <w:rPr>
                <w:rFonts w:ascii="Times New Roman" w:hAnsi="Times New Roman" w:cs="Times New Roman"/>
                <w:sz w:val="24"/>
                <w:szCs w:val="24"/>
              </w:rPr>
              <w:t>9</w:t>
            </w:r>
            <w:r w:rsidRPr="004544A1">
              <w:rPr>
                <w:rFonts w:ascii="Times New Roman" w:hAnsi="Times New Roman" w:cs="Times New Roman"/>
                <w:sz w:val="24"/>
                <w:szCs w:val="24"/>
              </w:rPr>
              <w:t xml:space="preserve">. разходи за пътни, дневни и квартирни, извършени в полза на </w:t>
            </w:r>
            <w:r>
              <w:rPr>
                <w:rFonts w:ascii="Times New Roman" w:hAnsi="Times New Roman" w:cs="Times New Roman"/>
                <w:sz w:val="24"/>
                <w:szCs w:val="24"/>
              </w:rPr>
              <w:t>асоцииран</w:t>
            </w:r>
            <w:r w:rsidRPr="004544A1">
              <w:rPr>
                <w:rFonts w:ascii="Times New Roman" w:hAnsi="Times New Roman" w:cs="Times New Roman"/>
                <w:sz w:val="24"/>
                <w:szCs w:val="24"/>
              </w:rPr>
              <w:t>/и партньор/и по проекта;</w:t>
            </w:r>
          </w:p>
          <w:p w14:paraId="5A49EBA1" w14:textId="0B25FE34" w:rsidR="00FF401F" w:rsidRPr="00F43DD7" w:rsidRDefault="004544A1" w:rsidP="009D16C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20</w:t>
            </w:r>
            <w:r w:rsidRPr="004544A1">
              <w:rPr>
                <w:rFonts w:ascii="Times New Roman" w:hAnsi="Times New Roman" w:cs="Times New Roman"/>
                <w:sz w:val="24"/>
                <w:szCs w:val="24"/>
              </w:rPr>
              <w:t>. разходи за командировки надвишаващи стойностите, определени в Наредбата за командировките в страната, приета с Постановление № 72 на Министерския съвет от 1986 г. (ДВ, бр. 11 от 1987 г.) и Наредбата за служебните командировки и специализации в чужбина, приета с Постановление № 115 на Министерския съвет от 2</w:t>
            </w:r>
            <w:r>
              <w:rPr>
                <w:rFonts w:ascii="Times New Roman" w:hAnsi="Times New Roman" w:cs="Times New Roman"/>
                <w:sz w:val="24"/>
                <w:szCs w:val="24"/>
              </w:rPr>
              <w:t>004 г. (ДВ, бр. 50 от 2004 г.).</w:t>
            </w:r>
          </w:p>
        </w:tc>
      </w:tr>
    </w:tbl>
    <w:p w14:paraId="436B77D0"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521EDFBB" w14:textId="77777777" w:rsidTr="00C45F71">
        <w:tc>
          <w:tcPr>
            <w:tcW w:w="9781" w:type="dxa"/>
          </w:tcPr>
          <w:p w14:paraId="0CE03E3B" w14:textId="77777777" w:rsidR="00A650CA" w:rsidRPr="00F43DD7" w:rsidRDefault="00A650CA" w:rsidP="00EF74DE">
            <w:pPr>
              <w:pStyle w:val="ListParagraph"/>
              <w:numPr>
                <w:ilvl w:val="0"/>
                <w:numId w:val="1"/>
              </w:numPr>
              <w:tabs>
                <w:tab w:val="left" w:pos="0"/>
                <w:tab w:val="left" w:pos="709"/>
              </w:tabs>
              <w:spacing w:before="120"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Допустими целеви групи (ако е приложимо):</w:t>
            </w:r>
          </w:p>
          <w:p w14:paraId="11C024D8" w14:textId="77777777" w:rsidR="00A650CA" w:rsidRPr="00F43DD7"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p w14:paraId="135229EB" w14:textId="77777777" w:rsidR="00A650CA" w:rsidRPr="00F43DD7" w:rsidRDefault="00A650CA" w:rsidP="00A43A7C">
            <w:pPr>
              <w:pStyle w:val="ListParagraph"/>
              <w:tabs>
                <w:tab w:val="left" w:pos="0"/>
                <w:tab w:val="left" w:pos="34"/>
              </w:tabs>
              <w:spacing w:before="120" w:line="276" w:lineRule="auto"/>
              <w:ind w:left="34"/>
              <w:jc w:val="both"/>
              <w:rPr>
                <w:rFonts w:ascii="Times New Roman" w:hAnsi="Times New Roman" w:cs="Times New Roman"/>
                <w:sz w:val="24"/>
                <w:szCs w:val="24"/>
              </w:rPr>
            </w:pPr>
          </w:p>
        </w:tc>
      </w:tr>
    </w:tbl>
    <w:p w14:paraId="0579EE17"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0B0329DE" w14:textId="77777777" w:rsidTr="00C45F71">
        <w:tc>
          <w:tcPr>
            <w:tcW w:w="9781" w:type="dxa"/>
          </w:tcPr>
          <w:p w14:paraId="31AFA413" w14:textId="77777777" w:rsidR="00A650CA" w:rsidRPr="00F43DD7"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Приложим режим на минимални/държавни помощи:</w:t>
            </w:r>
          </w:p>
          <w:p w14:paraId="3A363DD3"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По настоящата процедура ще се финансират само:</w:t>
            </w:r>
          </w:p>
          <w:p w14:paraId="4DEEA816"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1. Н</w:t>
            </w:r>
            <w:r w:rsidRPr="00F43DD7">
              <w:rPr>
                <w:rFonts w:ascii="Times New Roman" w:hAnsi="Times New Roman" w:cs="Times New Roman"/>
                <w:sz w:val="24"/>
                <w:szCs w:val="24"/>
              </w:rPr>
              <w:t>естопански субекти - бенефициенти по процедурата са МИГ, които са сдружения с нестопанска цел, регистрирани в обществена полза</w:t>
            </w:r>
            <w:r>
              <w:rPr>
                <w:rFonts w:ascii="Times New Roman" w:hAnsi="Times New Roman" w:cs="Times New Roman"/>
                <w:sz w:val="24"/>
                <w:szCs w:val="24"/>
              </w:rPr>
              <w:t>;</w:t>
            </w:r>
          </w:p>
          <w:p w14:paraId="57B32510"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2. </w:t>
            </w:r>
            <w:r>
              <w:rPr>
                <w:rFonts w:ascii="Times New Roman" w:hAnsi="Times New Roman" w:cs="Times New Roman"/>
                <w:sz w:val="24"/>
                <w:szCs w:val="24"/>
              </w:rPr>
              <w:t>Д</w:t>
            </w:r>
            <w:r w:rsidRPr="00F43DD7">
              <w:rPr>
                <w:rFonts w:ascii="Times New Roman" w:hAnsi="Times New Roman" w:cs="Times New Roman"/>
                <w:sz w:val="24"/>
                <w:szCs w:val="24"/>
              </w:rPr>
              <w:t>ейности, които са с неикономически характер.</w:t>
            </w:r>
          </w:p>
          <w:p w14:paraId="0EA1C52F"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p>
          <w:p w14:paraId="6F1664E7"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За целта кандидатът подава декларация за неикономически дейности съгласно </w:t>
            </w:r>
            <w:r w:rsidR="00C27917">
              <w:rPr>
                <w:rFonts w:ascii="Times New Roman" w:hAnsi="Times New Roman" w:cs="Times New Roman"/>
                <w:sz w:val="24"/>
                <w:szCs w:val="24"/>
              </w:rPr>
              <w:t>п</w:t>
            </w:r>
            <w:r>
              <w:rPr>
                <w:rFonts w:ascii="Times New Roman" w:hAnsi="Times New Roman" w:cs="Times New Roman"/>
                <w:sz w:val="24"/>
                <w:szCs w:val="24"/>
              </w:rPr>
              <w:t xml:space="preserve">риложение № </w:t>
            </w:r>
            <w:r w:rsidR="00A316FF">
              <w:rPr>
                <w:rFonts w:ascii="Times New Roman" w:hAnsi="Times New Roman" w:cs="Times New Roman"/>
                <w:sz w:val="24"/>
                <w:szCs w:val="24"/>
              </w:rPr>
              <w:t>3</w:t>
            </w:r>
            <w:r>
              <w:rPr>
                <w:rFonts w:ascii="Times New Roman" w:hAnsi="Times New Roman" w:cs="Times New Roman"/>
                <w:sz w:val="24"/>
                <w:szCs w:val="24"/>
              </w:rPr>
              <w:t xml:space="preserve"> към настоящите условия.</w:t>
            </w:r>
          </w:p>
          <w:p w14:paraId="4929E109" w14:textId="77777777" w:rsidR="005F45D8" w:rsidRDefault="005F45D8" w:rsidP="00161AA3">
            <w:pPr>
              <w:tabs>
                <w:tab w:val="left" w:pos="0"/>
                <w:tab w:val="left" w:pos="601"/>
              </w:tabs>
              <w:spacing w:line="276" w:lineRule="auto"/>
              <w:jc w:val="both"/>
              <w:rPr>
                <w:rFonts w:ascii="Times New Roman" w:hAnsi="Times New Roman" w:cs="Times New Roman"/>
                <w:sz w:val="24"/>
                <w:szCs w:val="24"/>
              </w:rPr>
            </w:pPr>
          </w:p>
          <w:p w14:paraId="66AAFE7E" w14:textId="77777777" w:rsidR="00CF1B4B" w:rsidRPr="00F43DD7" w:rsidRDefault="005F45D8" w:rsidP="00161AA3">
            <w:pPr>
              <w:tabs>
                <w:tab w:val="left" w:pos="0"/>
                <w:tab w:val="left" w:pos="601"/>
              </w:tabs>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F43DD7">
              <w:rPr>
                <w:rFonts w:ascii="Times New Roman" w:hAnsi="Times New Roman" w:cs="Times New Roman"/>
                <w:sz w:val="24"/>
                <w:szCs w:val="24"/>
              </w:rPr>
              <w:t>риложимият режим е „непомощ“</w:t>
            </w:r>
            <w:r>
              <w:rPr>
                <w:rFonts w:ascii="Times New Roman" w:hAnsi="Times New Roman" w:cs="Times New Roman"/>
                <w:sz w:val="24"/>
                <w:szCs w:val="24"/>
              </w:rPr>
              <w:t>, тъй като подпомагането по</w:t>
            </w:r>
            <w:r w:rsidR="00CF1B4B" w:rsidRPr="00F43DD7">
              <w:rPr>
                <w:rFonts w:ascii="Times New Roman" w:hAnsi="Times New Roman" w:cs="Times New Roman"/>
                <w:sz w:val="24"/>
                <w:szCs w:val="24"/>
              </w:rPr>
              <w:t xml:space="preserve"> п</w:t>
            </w:r>
            <w:r>
              <w:rPr>
                <w:rFonts w:ascii="Times New Roman" w:hAnsi="Times New Roman" w:cs="Times New Roman"/>
                <w:sz w:val="24"/>
                <w:szCs w:val="24"/>
              </w:rPr>
              <w:t>роцедурата</w:t>
            </w:r>
            <w:r w:rsidR="00CF1B4B" w:rsidRPr="00F43DD7">
              <w:rPr>
                <w:rFonts w:ascii="Times New Roman" w:hAnsi="Times New Roman" w:cs="Times New Roman"/>
                <w:sz w:val="24"/>
                <w:szCs w:val="24"/>
              </w:rPr>
              <w:t xml:space="preserve"> попада извън обхвата на чл. 107, </w:t>
            </w:r>
            <w:proofErr w:type="spellStart"/>
            <w:r w:rsidR="00CF1B4B" w:rsidRPr="00F43DD7">
              <w:rPr>
                <w:rFonts w:ascii="Times New Roman" w:hAnsi="Times New Roman" w:cs="Times New Roman"/>
                <w:sz w:val="24"/>
                <w:szCs w:val="24"/>
              </w:rPr>
              <w:t>пар</w:t>
            </w:r>
            <w:proofErr w:type="spellEnd"/>
            <w:r w:rsidR="00CF1B4B" w:rsidRPr="00F43DD7">
              <w:rPr>
                <w:rFonts w:ascii="Times New Roman" w:hAnsi="Times New Roman" w:cs="Times New Roman"/>
                <w:sz w:val="24"/>
                <w:szCs w:val="24"/>
              </w:rPr>
              <w:t>. 1 и 108 от Договора за функционирането на Европейския съюз</w:t>
            </w:r>
            <w:r>
              <w:rPr>
                <w:rFonts w:ascii="Times New Roman" w:hAnsi="Times New Roman" w:cs="Times New Roman"/>
                <w:sz w:val="24"/>
                <w:szCs w:val="24"/>
              </w:rPr>
              <w:t>.</w:t>
            </w:r>
            <w:r w:rsidR="00CF1B4B" w:rsidRPr="00F43DD7">
              <w:rPr>
                <w:rFonts w:ascii="Times New Roman" w:hAnsi="Times New Roman" w:cs="Times New Roman"/>
                <w:sz w:val="24"/>
                <w:szCs w:val="24"/>
              </w:rPr>
              <w:t xml:space="preserve"> </w:t>
            </w:r>
          </w:p>
          <w:p w14:paraId="48F21B03" w14:textId="77777777" w:rsidR="002F4B19" w:rsidRPr="00F43DD7" w:rsidRDefault="002F4B19" w:rsidP="00811D25">
            <w:pPr>
              <w:tabs>
                <w:tab w:val="left" w:pos="0"/>
                <w:tab w:val="left" w:pos="601"/>
              </w:tabs>
              <w:spacing w:line="276" w:lineRule="auto"/>
              <w:jc w:val="both"/>
              <w:rPr>
                <w:rFonts w:ascii="Times New Roman" w:hAnsi="Times New Roman" w:cs="Times New Roman"/>
                <w:sz w:val="24"/>
                <w:szCs w:val="24"/>
              </w:rPr>
            </w:pPr>
          </w:p>
        </w:tc>
      </w:tr>
    </w:tbl>
    <w:p w14:paraId="1369F315"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18A4D851" w14:textId="77777777" w:rsidTr="00C45F71">
        <w:tc>
          <w:tcPr>
            <w:tcW w:w="9781" w:type="dxa"/>
          </w:tcPr>
          <w:p w14:paraId="629F2067" w14:textId="77777777" w:rsidR="00A650CA" w:rsidRPr="00F43DD7"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Хоризонтални политики:</w:t>
            </w:r>
          </w:p>
          <w:p w14:paraId="0DAAFCF7" w14:textId="77777777"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73B758A2" w14:textId="77777777"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1. Равенство между половете и липса на дискриминация</w:t>
            </w:r>
            <w:r w:rsidR="00F17750">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прилагане на принципа на равенство между половете;</w:t>
            </w:r>
            <w:r w:rsidRPr="00F43DD7">
              <w:rPr>
                <w:rFonts w:ascii="Times New Roman" w:hAnsi="Times New Roman" w:cs="Times New Roman"/>
                <w:sz w:val="24"/>
                <w:szCs w:val="24"/>
                <w:shd w:val="clear" w:color="auto" w:fill="FEFEFE"/>
              </w:rPr>
              <w:tab/>
              <w:t xml:space="preserve">  допринасяне за утвърждаване на принципа на равните възможности и  създаване на условия за превенция на дискриминацията. Европейският съюз насърчава </w:t>
            </w:r>
            <w:proofErr w:type="spellStart"/>
            <w:r w:rsidRPr="00F43DD7">
              <w:rPr>
                <w:rFonts w:ascii="Times New Roman" w:hAnsi="Times New Roman" w:cs="Times New Roman"/>
                <w:sz w:val="24"/>
                <w:szCs w:val="24"/>
                <w:shd w:val="clear" w:color="auto" w:fill="FEFEFE"/>
              </w:rPr>
              <w:t>равнопоставеността</w:t>
            </w:r>
            <w:proofErr w:type="spellEnd"/>
            <w:r w:rsidRPr="00F43DD7">
              <w:rPr>
                <w:rFonts w:ascii="Times New Roman" w:hAnsi="Times New Roman" w:cs="Times New Roman"/>
                <w:sz w:val="24"/>
                <w:szCs w:val="24"/>
                <w:shd w:val="clear" w:color="auto" w:fill="FEFEFE"/>
              </w:rPr>
              <w:t xml:space="preserve">, както между мъжете и жените, така и между </w:t>
            </w:r>
            <w:r w:rsidRPr="00F43DD7">
              <w:rPr>
                <w:rFonts w:ascii="Times New Roman" w:hAnsi="Times New Roman" w:cs="Times New Roman"/>
                <w:sz w:val="24"/>
                <w:szCs w:val="24"/>
                <w:shd w:val="clear" w:color="auto" w:fill="FEFEFE"/>
              </w:rPr>
              <w:lastRenderedPageBreak/>
              <w:t xml:space="preserve">представителите на различните малцинствени групи и се стреми да отстрани всички дейности, водещи до неравнопоставеност. </w:t>
            </w:r>
          </w:p>
          <w:p w14:paraId="5BD034F0" w14:textId="77777777" w:rsidR="00CF1B4B" w:rsidRPr="00F43DD7"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D8BBF37" w14:textId="77777777" w:rsidR="00A650CA" w:rsidRDefault="00CF1B4B" w:rsidP="00161AA3">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3. Насърчаване на заетостта и конкурентоспособността.</w:t>
            </w:r>
          </w:p>
          <w:p w14:paraId="55338DA0" w14:textId="77777777" w:rsidR="008E7A2B" w:rsidRDefault="008E7A2B" w:rsidP="008E7A2B">
            <w:pPr>
              <w:spacing w:line="276" w:lineRule="auto"/>
              <w:jc w:val="both"/>
              <w:rPr>
                <w:rFonts w:ascii="Times New Roman" w:hAnsi="Times New Roman" w:cs="Times New Roman"/>
                <w:sz w:val="24"/>
                <w:szCs w:val="24"/>
              </w:rPr>
            </w:pPr>
            <w:r w:rsidRPr="001C2DAF">
              <w:rPr>
                <w:rFonts w:ascii="Times New Roman" w:hAnsi="Times New Roman" w:cs="Times New Roman"/>
                <w:sz w:val="24"/>
                <w:szCs w:val="24"/>
              </w:rPr>
              <w:t xml:space="preserve">В т. 11 от Формуляра за кандидатстване </w:t>
            </w:r>
            <w:r w:rsidR="008B37EB">
              <w:rPr>
                <w:rFonts w:ascii="Times New Roman" w:hAnsi="Times New Roman" w:cs="Times New Roman"/>
                <w:sz w:val="24"/>
                <w:szCs w:val="24"/>
              </w:rPr>
              <w:t xml:space="preserve">в ИСУН 2020 </w:t>
            </w:r>
            <w:r w:rsidRPr="001C2DAF">
              <w:rPr>
                <w:rFonts w:ascii="Times New Roman" w:hAnsi="Times New Roman" w:cs="Times New Roman"/>
                <w:sz w:val="24"/>
                <w:szCs w:val="24"/>
              </w:rPr>
              <w:t xml:space="preserve">кандидатите представят информация за съответствието на проектното предложение с </w:t>
            </w:r>
            <w:r>
              <w:rPr>
                <w:rFonts w:ascii="Times New Roman" w:hAnsi="Times New Roman" w:cs="Times New Roman"/>
                <w:sz w:val="24"/>
                <w:szCs w:val="24"/>
              </w:rPr>
              <w:t>поне един от посочените по-горе</w:t>
            </w:r>
            <w:r w:rsidRPr="001C2DAF">
              <w:rPr>
                <w:rFonts w:ascii="Times New Roman" w:hAnsi="Times New Roman" w:cs="Times New Roman"/>
                <w:sz w:val="24"/>
                <w:szCs w:val="24"/>
              </w:rPr>
              <w:t xml:space="preserve"> принципи. Прилагането на заложените в проекта принципи ще се проследява на етап изпълнение на проектното предложение.</w:t>
            </w:r>
          </w:p>
          <w:p w14:paraId="35CD1B80" w14:textId="77777777" w:rsidR="008E7A2B" w:rsidRPr="00F43DD7" w:rsidRDefault="008E7A2B" w:rsidP="008E7A2B">
            <w:pPr>
              <w:spacing w:line="276" w:lineRule="auto"/>
              <w:jc w:val="both"/>
              <w:rPr>
                <w:rFonts w:ascii="Times New Roman" w:hAnsi="Times New Roman" w:cs="Times New Roman"/>
                <w:sz w:val="24"/>
                <w:szCs w:val="24"/>
              </w:rPr>
            </w:pPr>
            <w:r>
              <w:rPr>
                <w:rFonts w:ascii="Times New Roman" w:hAnsi="Times New Roman" w:cs="Times New Roman"/>
                <w:sz w:val="24"/>
                <w:szCs w:val="24"/>
              </w:rPr>
              <w:t>Кандидатите следва да посочат и конкретни</w:t>
            </w:r>
            <w:r w:rsidR="007E2A5B">
              <w:rPr>
                <w:rFonts w:ascii="Times New Roman" w:hAnsi="Times New Roman" w:cs="Times New Roman"/>
                <w:sz w:val="24"/>
                <w:szCs w:val="24"/>
              </w:rPr>
              <w:t>те</w:t>
            </w:r>
            <w:r>
              <w:rPr>
                <w:rFonts w:ascii="Times New Roman" w:hAnsi="Times New Roman" w:cs="Times New Roman"/>
                <w:sz w:val="24"/>
                <w:szCs w:val="24"/>
              </w:rPr>
              <w:t xml:space="preserve"> документи, с които на етап изпълнение на проекта ще се проследява съответствието с принципите на хоризонталните политики на ЕС.</w:t>
            </w:r>
          </w:p>
        </w:tc>
      </w:tr>
    </w:tbl>
    <w:p w14:paraId="070B549A"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26170D86" w14:textId="77777777" w:rsidTr="00C45F71">
        <w:tc>
          <w:tcPr>
            <w:tcW w:w="9781" w:type="dxa"/>
          </w:tcPr>
          <w:p w14:paraId="58B93BC3" w14:textId="77777777" w:rsidR="00A650CA" w:rsidRPr="00F43DD7" w:rsidRDefault="00A650CA" w:rsidP="00EF74DE">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 xml:space="preserve">Минимален и максимален срок за изпълнение </w:t>
            </w:r>
            <w:r w:rsidR="00E016A0" w:rsidRPr="00F43DD7">
              <w:rPr>
                <w:rFonts w:ascii="Times New Roman" w:hAnsi="Times New Roman" w:cs="Times New Roman"/>
                <w:b/>
                <w:sz w:val="24"/>
                <w:szCs w:val="24"/>
              </w:rPr>
              <w:t>на проектите:</w:t>
            </w:r>
          </w:p>
          <w:p w14:paraId="55367AEF" w14:textId="77777777" w:rsidR="00A650CA" w:rsidRPr="00F43DD7" w:rsidRDefault="00B16106" w:rsidP="00FB5CA8">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Продължителността </w:t>
            </w:r>
            <w:r w:rsidR="00FB5CA8">
              <w:rPr>
                <w:rFonts w:ascii="Times New Roman" w:hAnsi="Times New Roman" w:cs="Times New Roman"/>
                <w:sz w:val="24"/>
                <w:szCs w:val="24"/>
                <w:shd w:val="clear" w:color="auto" w:fill="FEFEFE"/>
              </w:rPr>
              <w:t xml:space="preserve">за изпълнение и отчитане </w:t>
            </w:r>
            <w:r w:rsidRPr="00F43DD7">
              <w:rPr>
                <w:rFonts w:ascii="Times New Roman" w:hAnsi="Times New Roman" w:cs="Times New Roman"/>
                <w:sz w:val="24"/>
                <w:szCs w:val="24"/>
                <w:shd w:val="clear" w:color="auto" w:fill="FEFEFE"/>
              </w:rPr>
              <w:t xml:space="preserve">на проектите за </w:t>
            </w:r>
            <w:proofErr w:type="spellStart"/>
            <w:r w:rsidRPr="00F43DD7">
              <w:rPr>
                <w:rFonts w:ascii="Times New Roman" w:hAnsi="Times New Roman" w:cs="Times New Roman"/>
                <w:sz w:val="24"/>
                <w:szCs w:val="24"/>
                <w:shd w:val="clear" w:color="auto" w:fill="FEFEFE"/>
              </w:rPr>
              <w:t>вътрешнотериториално</w:t>
            </w:r>
            <w:proofErr w:type="spellEnd"/>
            <w:r w:rsidRPr="00F43DD7">
              <w:rPr>
                <w:rFonts w:ascii="Times New Roman" w:hAnsi="Times New Roman" w:cs="Times New Roman"/>
                <w:sz w:val="24"/>
                <w:szCs w:val="24"/>
                <w:shd w:val="clear" w:color="auto" w:fill="FEFEFE"/>
              </w:rPr>
              <w:t xml:space="preserve"> и транснационално сътрудничество не може да надхвърля 24 месеца</w:t>
            </w:r>
            <w:r w:rsidR="004D797A">
              <w:rPr>
                <w:rFonts w:ascii="Times New Roman" w:hAnsi="Times New Roman" w:cs="Times New Roman"/>
                <w:sz w:val="24"/>
                <w:szCs w:val="24"/>
                <w:shd w:val="clear" w:color="auto" w:fill="FEFEFE"/>
              </w:rPr>
              <w:t>,</w:t>
            </w:r>
            <w:r w:rsidRPr="00F43DD7">
              <w:rPr>
                <w:rFonts w:ascii="Times New Roman" w:hAnsi="Times New Roman" w:cs="Times New Roman"/>
                <w:sz w:val="24"/>
                <w:szCs w:val="24"/>
                <w:shd w:val="clear" w:color="auto" w:fill="FEFEFE"/>
              </w:rPr>
              <w:t xml:space="preserve"> като крайният срок за изпълнение </w:t>
            </w:r>
            <w:r w:rsidR="002607E1">
              <w:rPr>
                <w:rFonts w:ascii="Times New Roman" w:hAnsi="Times New Roman" w:cs="Times New Roman"/>
                <w:sz w:val="24"/>
                <w:szCs w:val="24"/>
                <w:shd w:val="clear" w:color="auto" w:fill="FEFEFE"/>
              </w:rPr>
              <w:t xml:space="preserve">и отчитане </w:t>
            </w:r>
            <w:r w:rsidRPr="00F43DD7">
              <w:rPr>
                <w:rFonts w:ascii="Times New Roman" w:hAnsi="Times New Roman" w:cs="Times New Roman"/>
                <w:sz w:val="24"/>
                <w:szCs w:val="24"/>
                <w:shd w:val="clear" w:color="auto" w:fill="FEFEFE"/>
              </w:rPr>
              <w:t xml:space="preserve">е </w:t>
            </w:r>
            <w:r w:rsidR="00FB5CA8">
              <w:rPr>
                <w:rFonts w:ascii="Times New Roman" w:hAnsi="Times New Roman" w:cs="Times New Roman"/>
                <w:sz w:val="24"/>
                <w:szCs w:val="24"/>
                <w:shd w:val="clear" w:color="auto" w:fill="FEFEFE"/>
              </w:rPr>
              <w:t>15</w:t>
            </w:r>
            <w:r w:rsidRPr="00F43DD7">
              <w:rPr>
                <w:rFonts w:ascii="Times New Roman" w:hAnsi="Times New Roman" w:cs="Times New Roman"/>
                <w:sz w:val="24"/>
                <w:szCs w:val="24"/>
                <w:shd w:val="clear" w:color="auto" w:fill="FEFEFE"/>
              </w:rPr>
              <w:t xml:space="preserve"> септември 2023 г.</w:t>
            </w:r>
          </w:p>
        </w:tc>
      </w:tr>
    </w:tbl>
    <w:p w14:paraId="5D6E9A54"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265E4596" w14:textId="77777777" w:rsidTr="00C45F71">
        <w:tc>
          <w:tcPr>
            <w:tcW w:w="9781" w:type="dxa"/>
          </w:tcPr>
          <w:p w14:paraId="772381BF" w14:textId="77777777" w:rsidR="00A650CA" w:rsidRPr="00F43DD7" w:rsidRDefault="00A650CA" w:rsidP="00EF74DE">
            <w:pPr>
              <w:pStyle w:val="ListParagraph"/>
              <w:numPr>
                <w:ilvl w:val="0"/>
                <w:numId w:val="1"/>
              </w:numPr>
              <w:tabs>
                <w:tab w:val="left" w:pos="0"/>
                <w:tab w:val="left" w:pos="709"/>
              </w:tabs>
              <w:spacing w:before="120"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Ред за оценяване на концепциите за проектни предложения:</w:t>
            </w:r>
          </w:p>
          <w:p w14:paraId="2835788B" w14:textId="77777777" w:rsidR="00A650CA" w:rsidRPr="00F43DD7" w:rsidRDefault="00A650CA" w:rsidP="00132F9C">
            <w:pPr>
              <w:pStyle w:val="ListParagraph"/>
              <w:tabs>
                <w:tab w:val="left" w:pos="0"/>
                <w:tab w:val="left" w:pos="34"/>
              </w:tabs>
              <w:spacing w:before="120" w:line="276" w:lineRule="auto"/>
              <w:ind w:left="34" w:firstLine="686"/>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09A06436"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250FEB39" w14:textId="77777777" w:rsidTr="00C45F71">
        <w:tc>
          <w:tcPr>
            <w:tcW w:w="9781" w:type="dxa"/>
          </w:tcPr>
          <w:p w14:paraId="6931217D" w14:textId="77777777" w:rsidR="00A650CA" w:rsidRPr="00F43DD7" w:rsidRDefault="00A650CA" w:rsidP="00EF74DE">
            <w:pPr>
              <w:pStyle w:val="ListParagraph"/>
              <w:numPr>
                <w:ilvl w:val="0"/>
                <w:numId w:val="1"/>
              </w:numPr>
              <w:tabs>
                <w:tab w:val="left" w:pos="0"/>
                <w:tab w:val="left" w:pos="709"/>
              </w:tabs>
              <w:spacing w:before="120"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Критерии и методика за оценка на концепциите за проектни предложения:</w:t>
            </w:r>
          </w:p>
          <w:p w14:paraId="1CDEA941" w14:textId="77777777" w:rsidR="00A650CA" w:rsidRPr="00F43DD7"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6EBF9D8E"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0323D762" w14:textId="77777777" w:rsidTr="00C45F71">
        <w:tc>
          <w:tcPr>
            <w:tcW w:w="9781" w:type="dxa"/>
          </w:tcPr>
          <w:p w14:paraId="480C4519" w14:textId="77777777" w:rsidR="00813E47" w:rsidRPr="00614111" w:rsidRDefault="00C4267A" w:rsidP="00614111">
            <w:pPr>
              <w:tabs>
                <w:tab w:val="left" w:pos="0"/>
                <w:tab w:val="left" w:pos="709"/>
              </w:tabs>
              <w:ind w:left="360" w:firstLine="383"/>
              <w:jc w:val="both"/>
              <w:rPr>
                <w:rFonts w:ascii="Times New Roman" w:hAnsi="Times New Roman" w:cs="Times New Roman"/>
                <w:b/>
                <w:sz w:val="24"/>
                <w:szCs w:val="24"/>
                <w:shd w:val="clear" w:color="auto" w:fill="FEFEFE"/>
              </w:rPr>
            </w:pPr>
            <w:r w:rsidRPr="00614111">
              <w:rPr>
                <w:rFonts w:ascii="Times New Roman" w:hAnsi="Times New Roman" w:cs="Times New Roman"/>
                <w:b/>
                <w:sz w:val="24"/>
                <w:szCs w:val="24"/>
                <w:shd w:val="clear" w:color="auto" w:fill="FEFEFE"/>
              </w:rPr>
              <w:t xml:space="preserve">21. </w:t>
            </w:r>
            <w:r w:rsidR="00A650CA" w:rsidRPr="00614111">
              <w:rPr>
                <w:rFonts w:ascii="Times New Roman" w:hAnsi="Times New Roman" w:cs="Times New Roman"/>
                <w:b/>
                <w:sz w:val="24"/>
                <w:szCs w:val="24"/>
                <w:shd w:val="clear" w:color="auto" w:fill="FEFEFE"/>
              </w:rPr>
              <w:t xml:space="preserve">Ред за оценяване на </w:t>
            </w:r>
            <w:r w:rsidR="000E63FB" w:rsidRPr="00614111">
              <w:rPr>
                <w:rFonts w:ascii="Times New Roman" w:hAnsi="Times New Roman" w:cs="Times New Roman"/>
                <w:b/>
                <w:sz w:val="24"/>
                <w:szCs w:val="24"/>
                <w:shd w:val="clear" w:color="auto" w:fill="FEFEFE"/>
              </w:rPr>
              <w:t>проектите</w:t>
            </w:r>
            <w:r w:rsidR="00A650CA" w:rsidRPr="00614111">
              <w:rPr>
                <w:rFonts w:ascii="Times New Roman" w:hAnsi="Times New Roman" w:cs="Times New Roman"/>
                <w:b/>
                <w:sz w:val="24"/>
                <w:szCs w:val="24"/>
                <w:shd w:val="clear" w:color="auto" w:fill="FEFEFE"/>
              </w:rPr>
              <w:t>:</w:t>
            </w:r>
          </w:p>
          <w:p w14:paraId="19C3BB4F" w14:textId="77777777" w:rsidR="00813E47" w:rsidRDefault="00813E47" w:rsidP="00614111">
            <w:pPr>
              <w:tabs>
                <w:tab w:val="left" w:pos="0"/>
                <w:tab w:val="left" w:pos="709"/>
              </w:tabs>
              <w:ind w:left="360" w:firstLine="383"/>
              <w:jc w:val="both"/>
              <w:rPr>
                <w:rFonts w:ascii="Times New Roman" w:hAnsi="Times New Roman" w:cs="Times New Roman"/>
                <w:sz w:val="24"/>
                <w:szCs w:val="24"/>
                <w:shd w:val="clear" w:color="auto" w:fill="FEFEFE"/>
              </w:rPr>
            </w:pPr>
          </w:p>
          <w:p w14:paraId="04F57668" w14:textId="6A07E55C" w:rsidR="00CF1B4B" w:rsidRPr="00614111" w:rsidRDefault="00CF1B4B" w:rsidP="00614111">
            <w:pPr>
              <w:tabs>
                <w:tab w:val="left" w:pos="0"/>
                <w:tab w:val="left" w:pos="709"/>
              </w:tabs>
              <w:spacing w:line="276" w:lineRule="auto"/>
              <w:jc w:val="both"/>
              <w:rPr>
                <w:rFonts w:ascii="Times New Roman" w:hAnsi="Times New Roman" w:cs="Times New Roman"/>
                <w:sz w:val="24"/>
                <w:szCs w:val="24"/>
                <w:shd w:val="clear" w:color="auto" w:fill="FEFEFE"/>
              </w:rPr>
            </w:pPr>
            <w:r w:rsidRPr="00614111">
              <w:rPr>
                <w:rFonts w:ascii="Times New Roman" w:hAnsi="Times New Roman" w:cs="Times New Roman"/>
                <w:sz w:val="24"/>
                <w:szCs w:val="24"/>
                <w:shd w:val="clear" w:color="auto" w:fill="FEFEFE"/>
              </w:rPr>
              <w:t xml:space="preserve">Оценката на проектните предложения се извършва при спазване на реда, определен </w:t>
            </w:r>
            <w:r w:rsidR="004D797A" w:rsidRPr="00614111">
              <w:rPr>
                <w:rFonts w:ascii="Times New Roman" w:hAnsi="Times New Roman" w:cs="Times New Roman"/>
                <w:sz w:val="24"/>
                <w:szCs w:val="24"/>
                <w:shd w:val="clear" w:color="auto" w:fill="FEFEFE"/>
              </w:rPr>
              <w:t>в</w:t>
            </w:r>
            <w:r w:rsidRPr="00614111">
              <w:rPr>
                <w:rFonts w:ascii="Times New Roman" w:hAnsi="Times New Roman" w:cs="Times New Roman"/>
                <w:sz w:val="24"/>
                <w:szCs w:val="24"/>
                <w:shd w:val="clear" w:color="auto" w:fill="FEFEFE"/>
              </w:rPr>
              <w:t xml:space="preserve"> Закона за управление на средствата от Европейските структурни и инвестиционни фондове</w:t>
            </w:r>
            <w:r w:rsidR="003A67B4" w:rsidRPr="00614111">
              <w:rPr>
                <w:rFonts w:ascii="Times New Roman" w:hAnsi="Times New Roman" w:cs="Times New Roman"/>
                <w:sz w:val="24"/>
                <w:szCs w:val="24"/>
                <w:shd w:val="clear" w:color="auto" w:fill="FEFEFE"/>
              </w:rPr>
              <w:t xml:space="preserve"> </w:t>
            </w:r>
            <w:r w:rsidRPr="00614111">
              <w:rPr>
                <w:rFonts w:ascii="Times New Roman" w:hAnsi="Times New Roman" w:cs="Times New Roman"/>
                <w:sz w:val="24"/>
                <w:szCs w:val="24"/>
                <w:shd w:val="clear" w:color="auto" w:fill="FEFEFE"/>
              </w:rPr>
              <w:t xml:space="preserve">и </w:t>
            </w:r>
            <w:r w:rsidR="003A67B4" w:rsidRPr="00614111">
              <w:rPr>
                <w:rFonts w:ascii="Times New Roman" w:hAnsi="Times New Roman" w:cs="Times New Roman"/>
                <w:sz w:val="24"/>
                <w:szCs w:val="24"/>
                <w:shd w:val="clear" w:color="auto" w:fill="FEFEFE"/>
              </w:rPr>
              <w:t xml:space="preserve">в </w:t>
            </w:r>
            <w:r w:rsidRPr="00614111">
              <w:rPr>
                <w:rFonts w:ascii="Times New Roman" w:hAnsi="Times New Roman" w:cs="Times New Roman"/>
                <w:sz w:val="24"/>
                <w:szCs w:val="24"/>
                <w:shd w:val="clear" w:color="auto" w:fill="FEFEFE"/>
              </w:rPr>
              <w:t xml:space="preserve">Постановление № 162 </w:t>
            </w:r>
            <w:r w:rsidR="004953CA" w:rsidRPr="00614111">
              <w:rPr>
                <w:rFonts w:ascii="Times New Roman" w:hAnsi="Times New Roman" w:cs="Times New Roman"/>
                <w:sz w:val="24"/>
                <w:szCs w:val="24"/>
                <w:shd w:val="clear" w:color="auto" w:fill="FEFEFE"/>
              </w:rPr>
              <w:t xml:space="preserve">на Министерския съвет </w:t>
            </w:r>
            <w:r w:rsidRPr="00614111">
              <w:rPr>
                <w:rFonts w:ascii="Times New Roman" w:hAnsi="Times New Roman" w:cs="Times New Roman"/>
                <w:sz w:val="24"/>
                <w:szCs w:val="24"/>
                <w:shd w:val="clear" w:color="auto" w:fill="FEFEFE"/>
              </w:rPr>
              <w:t>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614111">
              <w:rPr>
                <w:rFonts w:ascii="Times New Roman" w:hAnsi="Times New Roman" w:cs="Times New Roman"/>
                <w:sz w:val="24"/>
                <w:szCs w:val="24"/>
                <w:shd w:val="clear" w:color="auto" w:fill="FEFEFE"/>
              </w:rPr>
              <w:t>обн</w:t>
            </w:r>
            <w:proofErr w:type="spellEnd"/>
            <w:r w:rsidRPr="00614111">
              <w:rPr>
                <w:rFonts w:ascii="Times New Roman" w:hAnsi="Times New Roman" w:cs="Times New Roman"/>
                <w:sz w:val="24"/>
                <w:szCs w:val="24"/>
                <w:shd w:val="clear" w:color="auto" w:fill="FEFEFE"/>
              </w:rPr>
              <w:t>.</w:t>
            </w:r>
            <w:r w:rsidR="004953CA" w:rsidRPr="00614111">
              <w:rPr>
                <w:rFonts w:ascii="Times New Roman" w:hAnsi="Times New Roman" w:cs="Times New Roman"/>
                <w:sz w:val="24"/>
                <w:szCs w:val="24"/>
                <w:shd w:val="clear" w:color="auto" w:fill="FEFEFE"/>
              </w:rPr>
              <w:t>,</w:t>
            </w:r>
            <w:r w:rsidRPr="00614111">
              <w:rPr>
                <w:rFonts w:ascii="Times New Roman" w:hAnsi="Times New Roman" w:cs="Times New Roman"/>
                <w:sz w:val="24"/>
                <w:szCs w:val="24"/>
                <w:shd w:val="clear" w:color="auto" w:fill="FEFEFE"/>
              </w:rPr>
              <w:t xml:space="preserve"> ДВ.</w:t>
            </w:r>
            <w:r w:rsidR="00187928" w:rsidRPr="00614111">
              <w:rPr>
                <w:rFonts w:ascii="Times New Roman" w:hAnsi="Times New Roman" w:cs="Times New Roman"/>
                <w:sz w:val="24"/>
                <w:szCs w:val="24"/>
                <w:shd w:val="clear" w:color="auto" w:fill="FEFEFE"/>
              </w:rPr>
              <w:t>,</w:t>
            </w:r>
            <w:r w:rsidRPr="00614111">
              <w:rPr>
                <w:rFonts w:ascii="Times New Roman" w:hAnsi="Times New Roman" w:cs="Times New Roman"/>
                <w:sz w:val="24"/>
                <w:szCs w:val="24"/>
                <w:shd w:val="clear" w:color="auto" w:fill="FEFEFE"/>
              </w:rPr>
              <w:t xml:space="preserve"> бр.</w:t>
            </w:r>
            <w:r w:rsidR="00187928" w:rsidRPr="00614111">
              <w:rPr>
                <w:rFonts w:ascii="Times New Roman" w:hAnsi="Times New Roman" w:cs="Times New Roman"/>
                <w:sz w:val="24"/>
                <w:szCs w:val="24"/>
                <w:shd w:val="clear" w:color="auto" w:fill="FEFEFE"/>
              </w:rPr>
              <w:t xml:space="preserve"> </w:t>
            </w:r>
            <w:r w:rsidRPr="00614111">
              <w:rPr>
                <w:rFonts w:ascii="Times New Roman" w:hAnsi="Times New Roman" w:cs="Times New Roman"/>
                <w:sz w:val="24"/>
                <w:szCs w:val="24"/>
                <w:shd w:val="clear" w:color="auto" w:fill="FEFEFE"/>
              </w:rPr>
              <w:t>53 от 2016 г.)</w:t>
            </w:r>
            <w:r w:rsidR="008B5534">
              <w:rPr>
                <w:rFonts w:ascii="Times New Roman" w:hAnsi="Times New Roman" w:cs="Times New Roman"/>
                <w:sz w:val="24"/>
                <w:szCs w:val="24"/>
                <w:shd w:val="clear" w:color="auto" w:fill="FEFEFE"/>
              </w:rPr>
              <w:t xml:space="preserve">, </w:t>
            </w:r>
            <w:r w:rsidR="008B5534" w:rsidRPr="008B5534">
              <w:rPr>
                <w:rFonts w:ascii="Times New Roman" w:hAnsi="Times New Roman" w:cs="Times New Roman"/>
                <w:sz w:val="24"/>
                <w:szCs w:val="24"/>
                <w:shd w:val="clear" w:color="auto" w:fill="FEFEFE"/>
              </w:rPr>
              <w:t xml:space="preserve">наричано по-нататък ПМС № 162, </w:t>
            </w:r>
            <w:r w:rsidRPr="00614111">
              <w:rPr>
                <w:rFonts w:ascii="Times New Roman" w:hAnsi="Times New Roman" w:cs="Times New Roman"/>
                <w:sz w:val="24"/>
                <w:szCs w:val="24"/>
                <w:shd w:val="clear" w:color="auto" w:fill="FEFEFE"/>
              </w:rPr>
              <w:t xml:space="preserve">и приложимото </w:t>
            </w:r>
            <w:r w:rsidR="00B267D2" w:rsidRPr="00614111">
              <w:rPr>
                <w:rFonts w:ascii="Times New Roman" w:hAnsi="Times New Roman" w:cs="Times New Roman"/>
                <w:sz w:val="24"/>
                <w:szCs w:val="24"/>
                <w:shd w:val="clear" w:color="auto" w:fill="FEFEFE"/>
              </w:rPr>
              <w:t>е</w:t>
            </w:r>
            <w:r w:rsidRPr="00614111">
              <w:rPr>
                <w:rFonts w:ascii="Times New Roman" w:hAnsi="Times New Roman" w:cs="Times New Roman"/>
                <w:sz w:val="24"/>
                <w:szCs w:val="24"/>
                <w:shd w:val="clear" w:color="auto" w:fill="FEFEFE"/>
              </w:rPr>
              <w:t>вропейско</w:t>
            </w:r>
            <w:r w:rsidR="00B267D2" w:rsidRPr="00614111">
              <w:rPr>
                <w:rFonts w:ascii="Times New Roman" w:hAnsi="Times New Roman" w:cs="Times New Roman"/>
                <w:sz w:val="24"/>
                <w:szCs w:val="24"/>
                <w:shd w:val="clear" w:color="auto" w:fill="FEFEFE"/>
              </w:rPr>
              <w:t xml:space="preserve"> и национално право</w:t>
            </w:r>
            <w:r w:rsidRPr="00614111">
              <w:rPr>
                <w:rFonts w:ascii="Times New Roman" w:hAnsi="Times New Roman" w:cs="Times New Roman"/>
                <w:sz w:val="24"/>
                <w:szCs w:val="24"/>
                <w:shd w:val="clear" w:color="auto" w:fill="FEFEFE"/>
              </w:rPr>
              <w:t>.</w:t>
            </w:r>
          </w:p>
          <w:p w14:paraId="57CC29CE" w14:textId="77777777" w:rsidR="00CF1B4B" w:rsidRDefault="00CF1B4B" w:rsidP="00614111">
            <w:pPr>
              <w:spacing w:line="276" w:lineRule="auto"/>
              <w:jc w:val="both"/>
              <w:rPr>
                <w:rFonts w:ascii="Times New Roman" w:hAnsi="Times New Roman" w:cs="Times New Roman"/>
                <w:sz w:val="24"/>
                <w:szCs w:val="24"/>
                <w:shd w:val="clear" w:color="auto" w:fill="FEFEFE"/>
              </w:rPr>
            </w:pPr>
            <w:r w:rsidRPr="00614111">
              <w:rPr>
                <w:rFonts w:ascii="Times New Roman" w:hAnsi="Times New Roman" w:cs="Times New Roman"/>
                <w:sz w:val="24"/>
                <w:szCs w:val="24"/>
                <w:shd w:val="clear" w:color="auto" w:fill="FEFEFE"/>
              </w:rPr>
              <w:t xml:space="preserve">Оценката и класирането на проектните предложения по настоящата процедура се извършват от оценителна комисия </w:t>
            </w:r>
            <w:r w:rsidR="00316550" w:rsidRPr="00614111">
              <w:rPr>
                <w:rFonts w:ascii="Times New Roman" w:hAnsi="Times New Roman" w:cs="Times New Roman"/>
                <w:sz w:val="24"/>
                <w:szCs w:val="24"/>
                <w:shd w:val="clear" w:color="auto" w:fill="FEFEFE"/>
              </w:rPr>
              <w:t>след всеки краен срок на процедурата</w:t>
            </w:r>
            <w:r w:rsidR="003A1577">
              <w:rPr>
                <w:rFonts w:ascii="Times New Roman" w:hAnsi="Times New Roman" w:cs="Times New Roman"/>
                <w:sz w:val="24"/>
                <w:szCs w:val="24"/>
                <w:shd w:val="clear" w:color="auto" w:fill="FEFEFE"/>
              </w:rPr>
              <w:t>.</w:t>
            </w:r>
            <w:r w:rsidRPr="00614111">
              <w:rPr>
                <w:rFonts w:ascii="Times New Roman" w:hAnsi="Times New Roman" w:cs="Times New Roman"/>
                <w:sz w:val="24"/>
                <w:szCs w:val="24"/>
                <w:shd w:val="clear" w:color="auto" w:fill="FEFEFE"/>
              </w:rPr>
              <w:t xml:space="preserve"> </w:t>
            </w:r>
          </w:p>
          <w:p w14:paraId="4E6C9C40" w14:textId="77777777" w:rsidR="00F62CBF" w:rsidRPr="00B55A11" w:rsidRDefault="00F62CBF" w:rsidP="003A1577">
            <w:pPr>
              <w:tabs>
                <w:tab w:val="left" w:pos="851"/>
              </w:tabs>
              <w:spacing w:after="200"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Оценката на проектните предложения включва:</w:t>
            </w:r>
          </w:p>
          <w:p w14:paraId="37B329FA" w14:textId="77777777" w:rsidR="00F62CBF" w:rsidRPr="00B55A11" w:rsidRDefault="00F62CBF" w:rsidP="00C377BD">
            <w:pPr>
              <w:tabs>
                <w:tab w:val="left" w:pos="851"/>
              </w:tabs>
              <w:spacing w:after="200"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а) Етап 1: Оценка на административно съответствие и допустимост;</w:t>
            </w:r>
          </w:p>
          <w:p w14:paraId="6F5E36C8" w14:textId="77777777" w:rsidR="00F62CBF" w:rsidRPr="00B55A11" w:rsidRDefault="00F62CBF" w:rsidP="00811D25">
            <w:pPr>
              <w:tabs>
                <w:tab w:val="left" w:pos="851"/>
              </w:tabs>
              <w:spacing w:after="200"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в) Етап 2: Техническа и финансова оценка.</w:t>
            </w:r>
          </w:p>
          <w:p w14:paraId="0C688421" w14:textId="77777777" w:rsidR="00F62CBF" w:rsidRPr="00B55A11" w:rsidRDefault="00F62CBF" w:rsidP="000E0CF7">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В срок до четири месеца от подаване на всяко проектно предложение оценителната комисия</w:t>
            </w:r>
            <w:r>
              <w:rPr>
                <w:rFonts w:ascii="Times New Roman" w:hAnsi="Times New Roman" w:cs="Times New Roman"/>
                <w:sz w:val="24"/>
                <w:szCs w:val="24"/>
                <w:shd w:val="clear" w:color="auto" w:fill="FEFEFE"/>
              </w:rPr>
              <w:t xml:space="preserve"> по чл. 33 от </w:t>
            </w:r>
            <w:r w:rsidRPr="00B41E08">
              <w:rPr>
                <w:rFonts w:ascii="Times New Roman" w:hAnsi="Times New Roman" w:cs="Times New Roman"/>
                <w:sz w:val="24"/>
                <w:szCs w:val="24"/>
                <w:shd w:val="clear" w:color="auto" w:fill="FEFEFE"/>
              </w:rPr>
              <w:t xml:space="preserve">Закона за управление на средствата от Европейските структурни и </w:t>
            </w:r>
            <w:r w:rsidRPr="00B41E08">
              <w:rPr>
                <w:rFonts w:ascii="Times New Roman" w:hAnsi="Times New Roman" w:cs="Times New Roman"/>
                <w:sz w:val="24"/>
                <w:szCs w:val="24"/>
                <w:shd w:val="clear" w:color="auto" w:fill="FEFEFE"/>
              </w:rPr>
              <w:lastRenderedPageBreak/>
              <w:t>инвестиционни фондове</w:t>
            </w:r>
            <w:r w:rsidRPr="00B41E08" w:rsidDel="00B41E08">
              <w:rPr>
                <w:rFonts w:ascii="Times New Roman" w:hAnsi="Times New Roman" w:cs="Times New Roman"/>
                <w:sz w:val="24"/>
                <w:szCs w:val="24"/>
                <w:shd w:val="clear" w:color="auto" w:fill="FEFEFE"/>
              </w:rPr>
              <w:t xml:space="preserve"> </w:t>
            </w:r>
            <w:r w:rsidRPr="00B55A11">
              <w:rPr>
                <w:rFonts w:ascii="Times New Roman" w:hAnsi="Times New Roman" w:cs="Times New Roman"/>
                <w:sz w:val="24"/>
                <w:szCs w:val="24"/>
                <w:shd w:val="clear" w:color="auto" w:fill="FEFEFE"/>
              </w:rPr>
              <w:t>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w:t>
            </w:r>
          </w:p>
          <w:p w14:paraId="20A1A801" w14:textId="77777777" w:rsidR="00F62CBF" w:rsidRPr="00B55A11" w:rsidRDefault="00F62CBF" w:rsidP="00132F9C">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членове на оценителната комисия </w:t>
            </w:r>
            <w:r>
              <w:rPr>
                <w:rFonts w:ascii="Times New Roman" w:hAnsi="Times New Roman" w:cs="Times New Roman"/>
                <w:sz w:val="24"/>
                <w:szCs w:val="24"/>
                <w:shd w:val="clear" w:color="auto" w:fill="FEFEFE"/>
              </w:rPr>
              <w:t xml:space="preserve">по чл. 33 от </w:t>
            </w:r>
            <w:r w:rsidRPr="00B41E08">
              <w:rPr>
                <w:rFonts w:ascii="Times New Roman" w:hAnsi="Times New Roman" w:cs="Times New Roman"/>
                <w:sz w:val="24"/>
                <w:szCs w:val="24"/>
                <w:shd w:val="clear" w:color="auto" w:fill="FEFEFE"/>
              </w:rPr>
              <w:t>Закона за управление на средствата от Европейските структурни и инвестиционни фондове</w:t>
            </w:r>
            <w:r>
              <w:rPr>
                <w:rFonts w:ascii="Times New Roman" w:hAnsi="Times New Roman" w:cs="Times New Roman"/>
                <w:sz w:val="24"/>
                <w:szCs w:val="24"/>
                <w:shd w:val="clear" w:color="auto" w:fill="FEFEFE"/>
              </w:rPr>
              <w:t xml:space="preserve"> </w:t>
            </w:r>
            <w:r w:rsidRPr="00B55A11">
              <w:rPr>
                <w:rFonts w:ascii="Times New Roman" w:hAnsi="Times New Roman" w:cs="Times New Roman"/>
                <w:sz w:val="24"/>
                <w:szCs w:val="24"/>
                <w:shd w:val="clear" w:color="auto" w:fill="FEFEFE"/>
              </w:rPr>
              <w:t>съгласно критерии</w:t>
            </w:r>
            <w:r>
              <w:rPr>
                <w:rFonts w:ascii="Times New Roman" w:hAnsi="Times New Roman" w:cs="Times New Roman"/>
                <w:sz w:val="24"/>
                <w:szCs w:val="24"/>
                <w:shd w:val="clear" w:color="auto" w:fill="FEFEFE"/>
              </w:rPr>
              <w:t>,</w:t>
            </w:r>
            <w:r w:rsidRPr="00B55A11">
              <w:rPr>
                <w:rFonts w:ascii="Times New Roman" w:hAnsi="Times New Roman" w:cs="Times New Roman"/>
                <w:sz w:val="24"/>
                <w:szCs w:val="24"/>
                <w:shd w:val="clear" w:color="auto" w:fill="FEFEFE"/>
              </w:rPr>
              <w:t xml:space="preserve"> посочени </w:t>
            </w:r>
            <w:r w:rsidRPr="00B02E6A">
              <w:rPr>
                <w:rFonts w:ascii="Times New Roman" w:hAnsi="Times New Roman" w:cs="Times New Roman"/>
                <w:sz w:val="24"/>
                <w:szCs w:val="24"/>
                <w:shd w:val="clear" w:color="auto" w:fill="FEFEFE"/>
              </w:rPr>
              <w:t xml:space="preserve">в </w:t>
            </w:r>
            <w:r w:rsidR="00C27917">
              <w:rPr>
                <w:rFonts w:ascii="Times New Roman" w:hAnsi="Times New Roman" w:cs="Times New Roman"/>
                <w:sz w:val="24"/>
                <w:szCs w:val="24"/>
                <w:shd w:val="clear" w:color="auto" w:fill="FEFEFE"/>
              </w:rPr>
              <w:t>п</w:t>
            </w:r>
            <w:r w:rsidRPr="00B02E6A">
              <w:rPr>
                <w:rFonts w:ascii="Times New Roman" w:hAnsi="Times New Roman" w:cs="Times New Roman"/>
                <w:sz w:val="24"/>
                <w:szCs w:val="24"/>
                <w:shd w:val="clear" w:color="auto" w:fill="FEFEFE"/>
              </w:rPr>
              <w:t xml:space="preserve">риложение № </w:t>
            </w:r>
            <w:r w:rsidR="00A316FF">
              <w:rPr>
                <w:rFonts w:ascii="Times New Roman" w:hAnsi="Times New Roman" w:cs="Times New Roman"/>
                <w:sz w:val="24"/>
                <w:szCs w:val="24"/>
                <w:shd w:val="clear" w:color="auto" w:fill="FEFEFE"/>
              </w:rPr>
              <w:t>4</w:t>
            </w:r>
            <w:r w:rsidRPr="00B02E6A">
              <w:rPr>
                <w:rFonts w:ascii="Times New Roman" w:hAnsi="Times New Roman" w:cs="Times New Roman"/>
                <w:sz w:val="24"/>
                <w:szCs w:val="24"/>
                <w:shd w:val="clear" w:color="auto" w:fill="FEFEFE"/>
              </w:rPr>
              <w:t>.</w:t>
            </w:r>
            <w:r w:rsidR="008B37EB">
              <w:rPr>
                <w:rFonts w:ascii="Times New Roman" w:hAnsi="Times New Roman" w:cs="Times New Roman"/>
                <w:sz w:val="24"/>
                <w:szCs w:val="24"/>
                <w:shd w:val="clear" w:color="auto" w:fill="FEFEFE"/>
              </w:rPr>
              <w:t xml:space="preserve"> </w:t>
            </w:r>
            <w:r w:rsidRPr="00B02E6A">
              <w:rPr>
                <w:rFonts w:ascii="Times New Roman" w:hAnsi="Times New Roman" w:cs="Times New Roman"/>
                <w:sz w:val="24"/>
                <w:szCs w:val="24"/>
                <w:shd w:val="clear" w:color="auto" w:fill="FEFEFE"/>
              </w:rPr>
              <w:t>Проектните</w:t>
            </w:r>
            <w:r w:rsidRPr="00B55A11">
              <w:rPr>
                <w:rFonts w:ascii="Times New Roman" w:hAnsi="Times New Roman" w:cs="Times New Roman"/>
                <w:sz w:val="24"/>
                <w:szCs w:val="24"/>
                <w:shd w:val="clear" w:color="auto" w:fill="FEFEFE"/>
              </w:rPr>
              <w:t xml:space="preserve"> предложения не преминават етапа на оценка за административно съответствие и допустимост, когато:</w:t>
            </w:r>
          </w:p>
          <w:p w14:paraId="74B6E2CF" w14:textId="77777777" w:rsidR="00F62CBF" w:rsidRPr="00B55A11" w:rsidRDefault="00F62CBF" w:rsidP="00132F9C">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1. е налице несъответствие с изискванията за административно съответствие и допустимост относно кандидата;</w:t>
            </w:r>
          </w:p>
          <w:p w14:paraId="27282519" w14:textId="77777777" w:rsidR="00F62CBF" w:rsidRPr="00B55A11" w:rsidRDefault="00F62CBF" w:rsidP="00132F9C">
            <w:pPr>
              <w:tabs>
                <w:tab w:val="left" w:pos="851"/>
              </w:tabs>
              <w:spacing w:line="276" w:lineRule="auto"/>
              <w:jc w:val="both"/>
              <w:rPr>
                <w:rFonts w:ascii="Times New Roman" w:hAnsi="Times New Roman" w:cs="Times New Roman"/>
                <w:sz w:val="24"/>
                <w:szCs w:val="24"/>
                <w:shd w:val="clear" w:color="auto" w:fill="FEFEFE"/>
              </w:rPr>
            </w:pPr>
            <w:r w:rsidRPr="00B55A11">
              <w:rPr>
                <w:rFonts w:ascii="Times New Roman" w:hAnsi="Times New Roman" w:cs="Times New Roman"/>
                <w:sz w:val="24"/>
                <w:szCs w:val="24"/>
                <w:shd w:val="clear" w:color="auto" w:fill="FEFEFE"/>
              </w:rPr>
              <w:t>2. е налице несъответствие с изискванията за административно съответствие и допустимост на някой от партньорите МИГ;</w:t>
            </w:r>
          </w:p>
          <w:p w14:paraId="4A23FA56" w14:textId="77777777" w:rsidR="00F62CBF" w:rsidRPr="00ED6C4A" w:rsidRDefault="00F62CBF" w:rsidP="003A1577">
            <w:pPr>
              <w:tabs>
                <w:tab w:val="left" w:pos="851"/>
              </w:tabs>
              <w:spacing w:after="200" w:line="276" w:lineRule="auto"/>
              <w:jc w:val="both"/>
              <w:rPr>
                <w:rFonts w:ascii="Times New Roman" w:hAnsi="Times New Roman" w:cs="Times New Roman"/>
                <w:sz w:val="24"/>
                <w:szCs w:val="24"/>
                <w:shd w:val="clear" w:color="auto" w:fill="FEFEFE"/>
                <w:lang w:val="ru-RU"/>
              </w:rPr>
            </w:pPr>
            <w:r w:rsidRPr="00B55A11">
              <w:rPr>
                <w:rFonts w:ascii="Times New Roman" w:hAnsi="Times New Roman" w:cs="Times New Roman"/>
                <w:sz w:val="24"/>
                <w:szCs w:val="24"/>
                <w:shd w:val="clear" w:color="auto" w:fill="FEFEFE"/>
              </w:rPr>
              <w:t>3. са предвидени недопустими дейности или разходи, които са съществени за постигане на целите на проекта.</w:t>
            </w:r>
          </w:p>
          <w:p w14:paraId="61478F4E" w14:textId="77777777" w:rsidR="00251424" w:rsidRPr="0056407F" w:rsidRDefault="00E62C75" w:rsidP="00C377BD">
            <w:pPr>
              <w:tabs>
                <w:tab w:val="left" w:pos="851"/>
              </w:tabs>
              <w:spacing w:after="200" w:line="276" w:lineRule="auto"/>
              <w:jc w:val="both"/>
              <w:rPr>
                <w:rFonts w:ascii="Times New Roman" w:hAnsi="Times New Roman" w:cs="Times New Roman"/>
                <w:sz w:val="24"/>
                <w:szCs w:val="24"/>
                <w:shd w:val="clear" w:color="auto" w:fill="FEFEFE"/>
              </w:rPr>
            </w:pPr>
            <w:r w:rsidRPr="00E62C75">
              <w:rPr>
                <w:rFonts w:ascii="Times New Roman" w:hAnsi="Times New Roman" w:cs="Times New Roman"/>
                <w:sz w:val="24"/>
                <w:szCs w:val="24"/>
                <w:shd w:val="clear" w:color="auto" w:fill="FEFEFE"/>
              </w:rPr>
              <w:t xml:space="preserve">На този етап Комисията извършва и преценка за допустимостта и обосноваността на разходите за всяко проектно предложение като може да извършва корекции в бюджета на </w:t>
            </w:r>
            <w:r w:rsidRPr="0056407F">
              <w:rPr>
                <w:rFonts w:ascii="Times New Roman" w:hAnsi="Times New Roman" w:cs="Times New Roman"/>
                <w:sz w:val="24"/>
                <w:szCs w:val="24"/>
                <w:shd w:val="clear" w:color="auto" w:fill="FEFEFE"/>
              </w:rPr>
              <w:t xml:space="preserve">проектното предложение съгласно чл. 19, ал. 7 от ПМС № 162 и въз основа на извършената преценка за обоснованост. </w:t>
            </w:r>
          </w:p>
          <w:p w14:paraId="115189EA" w14:textId="77777777" w:rsidR="008D7BA9" w:rsidRPr="0056407F" w:rsidRDefault="00251424" w:rsidP="00C377BD">
            <w:pPr>
              <w:tabs>
                <w:tab w:val="left" w:pos="851"/>
              </w:tabs>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Комисията за оценка и класиране разглежда представените от кандидатите независими оферти</w:t>
            </w:r>
            <w:r w:rsidR="008D7BA9" w:rsidRPr="0056407F">
              <w:rPr>
                <w:rFonts w:ascii="Times New Roman" w:hAnsi="Times New Roman" w:cs="Times New Roman"/>
                <w:sz w:val="24"/>
                <w:szCs w:val="24"/>
                <w:shd w:val="clear" w:color="auto" w:fill="FEFEFE"/>
              </w:rPr>
              <w:t xml:space="preserve"> като за разходите, включени в </w:t>
            </w:r>
            <w:r w:rsidR="001B0039" w:rsidRPr="0056407F">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56407F" w:rsidDel="001B0039">
              <w:rPr>
                <w:rFonts w:ascii="Times New Roman" w:hAnsi="Times New Roman" w:cs="Times New Roman"/>
                <w:sz w:val="24"/>
                <w:szCs w:val="24"/>
                <w:shd w:val="clear" w:color="auto" w:fill="FEFEFE"/>
              </w:rPr>
              <w:t xml:space="preserve"> </w:t>
            </w:r>
            <w:r w:rsidR="008D7BA9" w:rsidRPr="0056407F">
              <w:rPr>
                <w:rFonts w:ascii="Times New Roman" w:hAnsi="Times New Roman" w:cs="Times New Roman"/>
                <w:sz w:val="24"/>
                <w:szCs w:val="24"/>
                <w:shd w:val="clear" w:color="auto" w:fill="FEFEFE"/>
              </w:rPr>
              <w:t xml:space="preserve">съгласно </w:t>
            </w:r>
            <w:r w:rsidR="00C27917" w:rsidRPr="0056407F">
              <w:rPr>
                <w:rFonts w:ascii="Times New Roman" w:hAnsi="Times New Roman" w:cs="Times New Roman"/>
                <w:sz w:val="24"/>
                <w:szCs w:val="24"/>
                <w:shd w:val="clear" w:color="auto" w:fill="FEFEFE"/>
              </w:rPr>
              <w:t>п</w:t>
            </w:r>
            <w:r w:rsidR="008D7BA9" w:rsidRPr="0056407F">
              <w:rPr>
                <w:rFonts w:ascii="Times New Roman" w:hAnsi="Times New Roman" w:cs="Times New Roman"/>
                <w:sz w:val="24"/>
                <w:szCs w:val="24"/>
                <w:shd w:val="clear" w:color="auto" w:fill="FEFEFE"/>
              </w:rPr>
              <w:t xml:space="preserve">риложение № </w:t>
            </w:r>
            <w:r w:rsidR="00C27917" w:rsidRPr="0056407F">
              <w:rPr>
                <w:rFonts w:ascii="Times New Roman" w:hAnsi="Times New Roman" w:cs="Times New Roman"/>
                <w:sz w:val="24"/>
                <w:szCs w:val="24"/>
                <w:shd w:val="clear" w:color="auto" w:fill="FEFEFE"/>
              </w:rPr>
              <w:t>9</w:t>
            </w:r>
            <w:r w:rsidR="008D7BA9" w:rsidRPr="0056407F">
              <w:rPr>
                <w:rFonts w:ascii="Times New Roman" w:hAnsi="Times New Roman" w:cs="Times New Roman"/>
                <w:sz w:val="24"/>
                <w:szCs w:val="24"/>
                <w:shd w:val="clear" w:color="auto" w:fill="FEFEFE"/>
              </w:rPr>
              <w:t>, се извършва съпоставка между планирания за финансиране разход</w:t>
            </w:r>
            <w:r w:rsidR="00C27917" w:rsidRPr="0056407F">
              <w:rPr>
                <w:rFonts w:ascii="Times New Roman" w:hAnsi="Times New Roman" w:cs="Times New Roman"/>
                <w:sz w:val="24"/>
                <w:szCs w:val="24"/>
                <w:shd w:val="clear" w:color="auto" w:fill="FEFEFE"/>
              </w:rPr>
              <w:t>,</w:t>
            </w:r>
            <w:r w:rsidR="008D7BA9" w:rsidRPr="0056407F">
              <w:rPr>
                <w:rFonts w:ascii="Times New Roman" w:hAnsi="Times New Roman" w:cs="Times New Roman"/>
                <w:sz w:val="24"/>
                <w:szCs w:val="24"/>
                <w:shd w:val="clear" w:color="auto" w:fill="FEFEFE"/>
              </w:rPr>
              <w:t xml:space="preserve"> </w:t>
            </w:r>
            <w:r w:rsidR="00C27917" w:rsidRPr="0056407F">
              <w:rPr>
                <w:rFonts w:ascii="Times New Roman" w:hAnsi="Times New Roman" w:cs="Times New Roman"/>
                <w:sz w:val="24"/>
                <w:szCs w:val="24"/>
                <w:shd w:val="clear" w:color="auto" w:fill="FEFEFE"/>
              </w:rPr>
              <w:t xml:space="preserve">представената независима оферта за разхода </w:t>
            </w:r>
            <w:r w:rsidR="008D7BA9" w:rsidRPr="0056407F">
              <w:rPr>
                <w:rFonts w:ascii="Times New Roman" w:hAnsi="Times New Roman" w:cs="Times New Roman"/>
                <w:sz w:val="24"/>
                <w:szCs w:val="24"/>
                <w:shd w:val="clear" w:color="auto" w:fill="FEFEFE"/>
              </w:rPr>
              <w:t xml:space="preserve">и определения референтен разход за конкретния актив/услуга като се одобрява за финансиране разхода до по-ниския му размер. </w:t>
            </w:r>
          </w:p>
          <w:p w14:paraId="0024A30A" w14:textId="77777777" w:rsidR="0049520F" w:rsidRPr="0056407F" w:rsidRDefault="0049520F" w:rsidP="00C377BD">
            <w:pPr>
              <w:tabs>
                <w:tab w:val="left" w:pos="851"/>
              </w:tabs>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За разходите, които не включени в Списъка с опростени разходи съгласно </w:t>
            </w:r>
            <w:r w:rsidR="00C27917" w:rsidRPr="0056407F">
              <w:rPr>
                <w:rFonts w:ascii="Times New Roman" w:hAnsi="Times New Roman" w:cs="Times New Roman"/>
                <w:sz w:val="24"/>
                <w:szCs w:val="24"/>
                <w:shd w:val="clear" w:color="auto" w:fill="FEFEFE"/>
              </w:rPr>
              <w:t>п</w:t>
            </w:r>
            <w:r w:rsidRPr="0056407F">
              <w:rPr>
                <w:rFonts w:ascii="Times New Roman" w:hAnsi="Times New Roman" w:cs="Times New Roman"/>
                <w:sz w:val="24"/>
                <w:szCs w:val="24"/>
                <w:shd w:val="clear" w:color="auto" w:fill="FEFEFE"/>
              </w:rPr>
              <w:t xml:space="preserve">риложение № 2 и </w:t>
            </w:r>
            <w:r w:rsidR="001B0039" w:rsidRPr="0056407F">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56407F" w:rsidDel="001B0039">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съгласно </w:t>
            </w:r>
            <w:r w:rsidR="00C27917" w:rsidRPr="0056407F">
              <w:rPr>
                <w:rFonts w:ascii="Times New Roman" w:hAnsi="Times New Roman" w:cs="Times New Roman"/>
                <w:sz w:val="24"/>
                <w:szCs w:val="24"/>
                <w:shd w:val="clear" w:color="auto" w:fill="FEFEFE"/>
              </w:rPr>
              <w:t>п</w:t>
            </w:r>
            <w:r w:rsidRPr="0056407F">
              <w:rPr>
                <w:rFonts w:ascii="Times New Roman" w:hAnsi="Times New Roman" w:cs="Times New Roman"/>
                <w:sz w:val="24"/>
                <w:szCs w:val="24"/>
                <w:shd w:val="clear" w:color="auto" w:fill="FEFEFE"/>
              </w:rPr>
              <w:t xml:space="preserve">риложение № </w:t>
            </w:r>
            <w:r w:rsidR="00C27917" w:rsidRPr="0056407F">
              <w:rPr>
                <w:rFonts w:ascii="Times New Roman" w:hAnsi="Times New Roman" w:cs="Times New Roman"/>
                <w:sz w:val="24"/>
                <w:szCs w:val="24"/>
                <w:shd w:val="clear" w:color="auto" w:fill="FEFEFE"/>
              </w:rPr>
              <w:t>9</w:t>
            </w:r>
            <w:r w:rsidRPr="0056407F">
              <w:rPr>
                <w:rFonts w:ascii="Times New Roman" w:hAnsi="Times New Roman" w:cs="Times New Roman"/>
                <w:sz w:val="24"/>
                <w:szCs w:val="24"/>
                <w:shd w:val="clear" w:color="auto" w:fill="FEFEFE"/>
              </w:rPr>
              <w:t xml:space="preserve">, Комисията разглежда представените от кандидатите </w:t>
            </w:r>
            <w:r w:rsidR="00114DB7" w:rsidRPr="0056407F">
              <w:rPr>
                <w:rFonts w:ascii="Times New Roman" w:hAnsi="Times New Roman" w:cs="Times New Roman"/>
                <w:sz w:val="24"/>
                <w:szCs w:val="24"/>
                <w:shd w:val="clear" w:color="auto" w:fill="FEFEFE"/>
              </w:rPr>
              <w:t xml:space="preserve">най-малко три </w:t>
            </w:r>
            <w:r w:rsidRPr="0056407F">
              <w:rPr>
                <w:rFonts w:ascii="Times New Roman" w:hAnsi="Times New Roman" w:cs="Times New Roman"/>
                <w:sz w:val="24"/>
                <w:szCs w:val="24"/>
                <w:shd w:val="clear" w:color="auto" w:fill="FEFEFE"/>
              </w:rPr>
              <w:t xml:space="preserve">независими оферти и извършва съпоставка между размера на разхода, посочен във всяка от </w:t>
            </w:r>
            <w:r w:rsidR="00C27917" w:rsidRPr="0056407F">
              <w:rPr>
                <w:rFonts w:ascii="Times New Roman" w:hAnsi="Times New Roman" w:cs="Times New Roman"/>
                <w:sz w:val="24"/>
                <w:szCs w:val="24"/>
                <w:shd w:val="clear" w:color="auto" w:fill="FEFEFE"/>
              </w:rPr>
              <w:t>тях</w:t>
            </w:r>
            <w:r w:rsidRPr="0056407F">
              <w:rPr>
                <w:rFonts w:ascii="Times New Roman" w:hAnsi="Times New Roman" w:cs="Times New Roman"/>
                <w:sz w:val="24"/>
                <w:szCs w:val="24"/>
                <w:shd w:val="clear" w:color="auto" w:fill="FEFEFE"/>
              </w:rPr>
              <w:t>, като одобрява за финансиране разхода до най-ниския му размер.</w:t>
            </w:r>
          </w:p>
          <w:p w14:paraId="188F5F9F" w14:textId="77777777" w:rsidR="00E62C75" w:rsidRPr="0056407F" w:rsidRDefault="0049520F" w:rsidP="00C377BD">
            <w:pPr>
              <w:tabs>
                <w:tab w:val="left" w:pos="851"/>
              </w:tabs>
              <w:spacing w:after="200"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С цел </w:t>
            </w:r>
            <w:r w:rsidR="00251424" w:rsidRPr="0056407F">
              <w:rPr>
                <w:rFonts w:ascii="Times New Roman" w:hAnsi="Times New Roman" w:cs="Times New Roman"/>
                <w:sz w:val="24"/>
                <w:szCs w:val="24"/>
                <w:shd w:val="clear" w:color="auto" w:fill="FEFEFE"/>
              </w:rPr>
              <w:t>извършва</w:t>
            </w:r>
            <w:r w:rsidRPr="0056407F">
              <w:rPr>
                <w:rFonts w:ascii="Times New Roman" w:hAnsi="Times New Roman" w:cs="Times New Roman"/>
                <w:sz w:val="24"/>
                <w:szCs w:val="24"/>
                <w:shd w:val="clear" w:color="auto" w:fill="FEFEFE"/>
              </w:rPr>
              <w:t>не</w:t>
            </w:r>
            <w:r w:rsidR="00251424" w:rsidRPr="0056407F">
              <w:rPr>
                <w:rFonts w:ascii="Times New Roman" w:hAnsi="Times New Roman" w:cs="Times New Roman"/>
                <w:sz w:val="24"/>
                <w:szCs w:val="24"/>
                <w:shd w:val="clear" w:color="auto" w:fill="FEFEFE"/>
              </w:rPr>
              <w:t xml:space="preserve"> </w:t>
            </w:r>
            <w:r w:rsidRPr="0056407F">
              <w:rPr>
                <w:rFonts w:ascii="Times New Roman" w:hAnsi="Times New Roman" w:cs="Times New Roman"/>
                <w:sz w:val="24"/>
                <w:szCs w:val="24"/>
                <w:shd w:val="clear" w:color="auto" w:fill="FEFEFE"/>
              </w:rPr>
              <w:t xml:space="preserve">на </w:t>
            </w:r>
            <w:r w:rsidR="00251424" w:rsidRPr="0056407F">
              <w:rPr>
                <w:rFonts w:ascii="Times New Roman" w:hAnsi="Times New Roman" w:cs="Times New Roman"/>
                <w:sz w:val="24"/>
                <w:szCs w:val="24"/>
                <w:shd w:val="clear" w:color="auto" w:fill="FEFEFE"/>
              </w:rPr>
              <w:t>преценка на обосноваността на разходите</w:t>
            </w:r>
            <w:r w:rsidRPr="0056407F">
              <w:rPr>
                <w:rFonts w:ascii="Times New Roman" w:hAnsi="Times New Roman" w:cs="Times New Roman"/>
                <w:sz w:val="24"/>
                <w:szCs w:val="24"/>
                <w:shd w:val="clear" w:color="auto" w:fill="FEFEFE"/>
              </w:rPr>
              <w:t>, предложени за финансиране от кандидатите,</w:t>
            </w:r>
            <w:r w:rsidR="00251424" w:rsidRPr="0056407F">
              <w:rPr>
                <w:rFonts w:ascii="Times New Roman" w:hAnsi="Times New Roman" w:cs="Times New Roman"/>
                <w:sz w:val="24"/>
                <w:szCs w:val="24"/>
                <w:shd w:val="clear" w:color="auto" w:fill="FEFEFE"/>
              </w:rPr>
              <w:t xml:space="preserve"> Комисията може да извършва и </w:t>
            </w:r>
            <w:r w:rsidR="00CC5FC0" w:rsidRPr="0056407F">
              <w:rPr>
                <w:rFonts w:ascii="Times New Roman" w:hAnsi="Times New Roman" w:cs="Times New Roman"/>
                <w:sz w:val="24"/>
                <w:szCs w:val="24"/>
                <w:shd w:val="clear" w:color="auto" w:fill="FEFEFE"/>
              </w:rPr>
              <w:t xml:space="preserve">допълнителни </w:t>
            </w:r>
            <w:r w:rsidR="00251424" w:rsidRPr="0056407F">
              <w:rPr>
                <w:rFonts w:ascii="Times New Roman" w:hAnsi="Times New Roman" w:cs="Times New Roman"/>
                <w:sz w:val="24"/>
                <w:szCs w:val="24"/>
                <w:shd w:val="clear" w:color="auto" w:fill="FEFEFE"/>
              </w:rPr>
              <w:t xml:space="preserve">пазарни проучвания.  </w:t>
            </w:r>
          </w:p>
          <w:p w14:paraId="4F5417F3" w14:textId="77777777" w:rsidR="00F62CBF" w:rsidRPr="00F43DD7" w:rsidRDefault="00F62CBF" w:rsidP="00811D25">
            <w:pPr>
              <w:tabs>
                <w:tab w:val="left" w:pos="851"/>
              </w:tabs>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След приключване на оценката на административното съответствие и допустимост</w:t>
            </w:r>
            <w:r w:rsidRPr="00D34DA2">
              <w:rPr>
                <w:rFonts w:ascii="Times New Roman" w:hAnsi="Times New Roman" w:cs="Times New Roman"/>
                <w:sz w:val="24"/>
                <w:szCs w:val="24"/>
                <w:shd w:val="clear" w:color="auto" w:fill="FEFEFE"/>
              </w:rPr>
              <w:t xml:space="preserve"> на интернет страницата на Министерството на земеделието, храните и горите и в</w:t>
            </w:r>
            <w:r w:rsidRPr="00F43DD7">
              <w:rPr>
                <w:rFonts w:ascii="Times New Roman" w:hAnsi="Times New Roman" w:cs="Times New Roman"/>
                <w:sz w:val="24"/>
                <w:szCs w:val="24"/>
                <w:shd w:val="clear" w:color="auto" w:fill="FEFEFE"/>
              </w:rPr>
              <w:t xml:space="preserve"> Информационната система за управление и наблюдение на структурните инструменти на ЕС в България (ИСУН 2020)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чрез ИСУН 2020. </w:t>
            </w:r>
          </w:p>
          <w:p w14:paraId="6827AE88" w14:textId="77777777" w:rsidR="00F62CBF" w:rsidRPr="00F43DD7" w:rsidRDefault="00F62CBF" w:rsidP="00F62CBF">
            <w:pPr>
              <w:tabs>
                <w:tab w:val="left" w:pos="851"/>
              </w:tabs>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Оценителната комисия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Pr>
                <w:rFonts w:ascii="Times New Roman" w:hAnsi="Times New Roman" w:cs="Times New Roman"/>
                <w:sz w:val="24"/>
                <w:szCs w:val="24"/>
                <w:shd w:val="clear" w:color="auto" w:fill="FEFEFE"/>
              </w:rPr>
              <w:t>комисията</w:t>
            </w:r>
            <w:r w:rsidRPr="00F43DD7">
              <w:rPr>
                <w:rFonts w:ascii="Times New Roman" w:hAnsi="Times New Roman" w:cs="Times New Roman"/>
                <w:sz w:val="24"/>
                <w:szCs w:val="24"/>
                <w:shd w:val="clear" w:color="auto" w:fill="FEFEFE"/>
              </w:rPr>
              <w:t>.</w:t>
            </w:r>
          </w:p>
          <w:p w14:paraId="555F80FB" w14:textId="77777777" w:rsidR="00F62CBF" w:rsidRPr="00B02E6A" w:rsidRDefault="00F62CBF" w:rsidP="00F62CBF">
            <w:pPr>
              <w:tabs>
                <w:tab w:val="left" w:pos="851"/>
              </w:tabs>
              <w:spacing w:line="276" w:lineRule="auto"/>
              <w:jc w:val="both"/>
              <w:rPr>
                <w:rFonts w:ascii="Times New Roman" w:hAnsi="Times New Roman" w:cs="Times New Roman"/>
                <w:sz w:val="24"/>
                <w:szCs w:val="24"/>
                <w:shd w:val="clear" w:color="auto" w:fill="FEFEFE"/>
              </w:rPr>
            </w:pPr>
            <w:r w:rsidRPr="00B02E6A">
              <w:rPr>
                <w:rFonts w:ascii="Times New Roman" w:hAnsi="Times New Roman" w:cs="Times New Roman"/>
                <w:sz w:val="24"/>
                <w:szCs w:val="24"/>
                <w:shd w:val="clear" w:color="auto" w:fill="FEFEFE"/>
              </w:rPr>
              <w:lastRenderedPageBreak/>
              <w:t xml:space="preserve">Техническата и финансова оценка се извършва от членове на оценителната комисия съгласно критерии и съответен брой точки посочени в </w:t>
            </w:r>
            <w:r w:rsidR="00C27917">
              <w:rPr>
                <w:rFonts w:ascii="Times New Roman" w:hAnsi="Times New Roman" w:cs="Times New Roman"/>
                <w:sz w:val="24"/>
                <w:szCs w:val="24"/>
                <w:shd w:val="clear" w:color="auto" w:fill="FEFEFE"/>
              </w:rPr>
              <w:t>п</w:t>
            </w:r>
            <w:r w:rsidRPr="00B02E6A">
              <w:rPr>
                <w:rFonts w:ascii="Times New Roman" w:hAnsi="Times New Roman" w:cs="Times New Roman"/>
                <w:sz w:val="24"/>
                <w:szCs w:val="24"/>
                <w:shd w:val="clear" w:color="auto" w:fill="FEFEFE"/>
              </w:rPr>
              <w:t xml:space="preserve">риложение № </w:t>
            </w:r>
            <w:r w:rsidR="00A316FF">
              <w:rPr>
                <w:rFonts w:ascii="Times New Roman" w:hAnsi="Times New Roman" w:cs="Times New Roman"/>
                <w:sz w:val="24"/>
                <w:szCs w:val="24"/>
                <w:shd w:val="clear" w:color="auto" w:fill="FEFEFE"/>
              </w:rPr>
              <w:t>5</w:t>
            </w:r>
            <w:r w:rsidRPr="00B02E6A">
              <w:rPr>
                <w:rFonts w:ascii="Times New Roman" w:hAnsi="Times New Roman" w:cs="Times New Roman"/>
                <w:sz w:val="24"/>
                <w:szCs w:val="24"/>
                <w:shd w:val="clear" w:color="auto" w:fill="FEFEFE"/>
              </w:rPr>
              <w:t>.</w:t>
            </w:r>
          </w:p>
          <w:p w14:paraId="4BE3F466" w14:textId="77777777" w:rsidR="00F62CBF" w:rsidRPr="00614111" w:rsidRDefault="00F62CBF" w:rsidP="00276D55">
            <w:pPr>
              <w:spacing w:line="276" w:lineRule="auto"/>
              <w:jc w:val="both"/>
              <w:rPr>
                <w:rFonts w:ascii="Times New Roman" w:hAnsi="Times New Roman" w:cs="Times New Roman"/>
                <w:sz w:val="24"/>
                <w:szCs w:val="24"/>
                <w:shd w:val="clear" w:color="auto" w:fill="FEFEFE"/>
              </w:rPr>
            </w:pPr>
            <w:r w:rsidRPr="00B02E6A">
              <w:rPr>
                <w:rFonts w:ascii="Times New Roman" w:hAnsi="Times New Roman" w:cs="Times New Roman"/>
                <w:sz w:val="24"/>
                <w:szCs w:val="24"/>
                <w:shd w:val="clear" w:color="auto" w:fill="FEFEFE"/>
              </w:rPr>
              <w:t>След приключване на етапа на техническа и финансова оценка, проектните предложения се класират според общия брой получени точки, като оценителната комисия предлага за одобрение в низходящ ред проектните предложения, за които е наличен</w:t>
            </w:r>
            <w:r w:rsidRPr="00F17750">
              <w:rPr>
                <w:rFonts w:ascii="Times New Roman" w:hAnsi="Times New Roman" w:cs="Times New Roman"/>
                <w:sz w:val="24"/>
                <w:szCs w:val="24"/>
                <w:shd w:val="clear" w:color="auto" w:fill="FEFEFE"/>
              </w:rPr>
              <w:t xml:space="preserve"> бюджет по процедура</w:t>
            </w:r>
            <w:r w:rsidR="00276D55">
              <w:rPr>
                <w:rFonts w:ascii="Times New Roman" w:hAnsi="Times New Roman" w:cs="Times New Roman"/>
                <w:sz w:val="24"/>
                <w:szCs w:val="24"/>
                <w:shd w:val="clear" w:color="auto" w:fill="FEFEFE"/>
              </w:rPr>
              <w:t>та</w:t>
            </w:r>
            <w:r w:rsidRPr="00F17750">
              <w:rPr>
                <w:rFonts w:ascii="Times New Roman" w:hAnsi="Times New Roman" w:cs="Times New Roman"/>
                <w:sz w:val="24"/>
                <w:szCs w:val="24"/>
                <w:shd w:val="clear" w:color="auto" w:fill="FEFEFE"/>
              </w:rPr>
              <w:t>. За предложенията, получили еднакъв брой точки, за които се установи недостиг на средства по съответната процедура, се извършва допълнително класиране в низходящ ред като за одобрение се предлага проектното предложение, получило повече точки по критерий „Качество на проекта“.</w:t>
            </w:r>
          </w:p>
        </w:tc>
      </w:tr>
      <w:tr w:rsidR="00CE1A5A" w:rsidRPr="00F43DD7" w14:paraId="5920C79F" w14:textId="77777777" w:rsidTr="00C45F71">
        <w:tc>
          <w:tcPr>
            <w:tcW w:w="9781" w:type="dxa"/>
          </w:tcPr>
          <w:p w14:paraId="110A746A" w14:textId="77777777" w:rsidR="00CE1A5A" w:rsidRPr="00614111" w:rsidRDefault="00CE1A5A" w:rsidP="00614111">
            <w:pPr>
              <w:tabs>
                <w:tab w:val="left" w:pos="0"/>
                <w:tab w:val="left" w:pos="709"/>
              </w:tabs>
              <w:ind w:left="360" w:firstLine="383"/>
              <w:jc w:val="both"/>
              <w:rPr>
                <w:rFonts w:ascii="Times New Roman" w:hAnsi="Times New Roman" w:cs="Times New Roman"/>
                <w:b/>
                <w:sz w:val="24"/>
                <w:szCs w:val="24"/>
                <w:shd w:val="clear" w:color="auto" w:fill="FEFEFE"/>
              </w:rPr>
            </w:pPr>
            <w:r>
              <w:rPr>
                <w:rFonts w:ascii="Times New Roman" w:hAnsi="Times New Roman" w:cs="Times New Roman"/>
                <w:b/>
                <w:sz w:val="24"/>
                <w:szCs w:val="24"/>
                <w:shd w:val="clear" w:color="auto" w:fill="FEFEFE"/>
              </w:rPr>
              <w:lastRenderedPageBreak/>
              <w:t xml:space="preserve"> </w:t>
            </w:r>
          </w:p>
        </w:tc>
      </w:tr>
    </w:tbl>
    <w:p w14:paraId="599709AF" w14:textId="77777777" w:rsidR="00A650CA" w:rsidRPr="00F43DD7" w:rsidRDefault="00A650CA" w:rsidP="00A43A7C">
      <w:pPr>
        <w:pStyle w:val="ListParagraph"/>
        <w:tabs>
          <w:tab w:val="left" w:pos="0"/>
          <w:tab w:val="left" w:pos="851"/>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342D01B4" w14:textId="77777777" w:rsidTr="00C45F71">
        <w:tc>
          <w:tcPr>
            <w:tcW w:w="9781" w:type="dxa"/>
          </w:tcPr>
          <w:p w14:paraId="125B6022" w14:textId="77777777" w:rsidR="00F17750" w:rsidRPr="00B55A11" w:rsidRDefault="00F17750" w:rsidP="003327DF">
            <w:pPr>
              <w:tabs>
                <w:tab w:val="left" w:pos="0"/>
                <w:tab w:val="left" w:pos="851"/>
              </w:tabs>
              <w:spacing w:before="120"/>
              <w:ind w:firstLine="743"/>
              <w:jc w:val="both"/>
              <w:rPr>
                <w:rFonts w:ascii="Times New Roman" w:hAnsi="Times New Roman" w:cs="Times New Roman"/>
                <w:sz w:val="24"/>
                <w:szCs w:val="24"/>
                <w:shd w:val="clear" w:color="auto" w:fill="FEFEFE"/>
              </w:rPr>
            </w:pPr>
            <w:r w:rsidRPr="00B55A11">
              <w:rPr>
                <w:rFonts w:ascii="Times New Roman" w:hAnsi="Times New Roman" w:cs="Times New Roman"/>
                <w:b/>
                <w:sz w:val="24"/>
                <w:szCs w:val="24"/>
              </w:rPr>
              <w:t xml:space="preserve">22. </w:t>
            </w:r>
            <w:r w:rsidR="00316550" w:rsidRPr="00B55A11">
              <w:rPr>
                <w:rFonts w:ascii="Times New Roman" w:hAnsi="Times New Roman" w:cs="Times New Roman"/>
                <w:b/>
                <w:sz w:val="24"/>
                <w:szCs w:val="24"/>
              </w:rPr>
              <w:t>Критерии и м</w:t>
            </w:r>
            <w:r w:rsidR="00A650CA" w:rsidRPr="00B55A11">
              <w:rPr>
                <w:rFonts w:ascii="Times New Roman" w:hAnsi="Times New Roman" w:cs="Times New Roman"/>
                <w:b/>
                <w:sz w:val="24"/>
                <w:szCs w:val="24"/>
              </w:rPr>
              <w:t xml:space="preserve">етодика за оценка на </w:t>
            </w:r>
            <w:r w:rsidR="000E63FB" w:rsidRPr="00B55A11">
              <w:rPr>
                <w:rFonts w:ascii="Times New Roman" w:hAnsi="Times New Roman" w:cs="Times New Roman"/>
                <w:b/>
                <w:sz w:val="24"/>
                <w:szCs w:val="24"/>
              </w:rPr>
              <w:t>проектите</w:t>
            </w:r>
            <w:r w:rsidR="00A650CA" w:rsidRPr="00B55A11">
              <w:rPr>
                <w:rFonts w:ascii="Times New Roman" w:hAnsi="Times New Roman" w:cs="Times New Roman"/>
                <w:b/>
                <w:sz w:val="24"/>
                <w:szCs w:val="24"/>
              </w:rPr>
              <w:t>:</w:t>
            </w:r>
          </w:p>
          <w:p w14:paraId="5683BEDC" w14:textId="77777777" w:rsidR="00E2238C" w:rsidRPr="00F62CBF" w:rsidRDefault="00F17750" w:rsidP="00B55A11">
            <w:pPr>
              <w:tabs>
                <w:tab w:val="left" w:pos="851"/>
              </w:tabs>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 </w:t>
            </w:r>
          </w:p>
          <w:tbl>
            <w:tblPr>
              <w:tblW w:w="9041" w:type="dxa"/>
              <w:tblInd w:w="60" w:type="dxa"/>
              <w:tblCellMar>
                <w:left w:w="60" w:type="dxa"/>
                <w:right w:w="60" w:type="dxa"/>
              </w:tblCellMar>
              <w:tblLook w:val="0000" w:firstRow="0" w:lastRow="0" w:firstColumn="0" w:lastColumn="0" w:noHBand="0" w:noVBand="0"/>
            </w:tblPr>
            <w:tblGrid>
              <w:gridCol w:w="7230"/>
              <w:gridCol w:w="1811"/>
            </w:tblGrid>
            <w:tr w:rsidR="00F62CBF" w:rsidRPr="00F62CBF" w14:paraId="3A70CA3E"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173DD4D7"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 xml:space="preserve">Критерии за оценка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3A1B0A8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Максимален брой точки</w:t>
                  </w:r>
                </w:p>
              </w:tc>
            </w:tr>
            <w:tr w:rsidR="00F62CBF" w:rsidRPr="00F62CBF" w14:paraId="6E05B72E"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B3B3B3"/>
                </w:tcPr>
                <w:p w14:paraId="140B928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1. Качество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B001A82"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highlight w:val="white"/>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50</w:t>
                  </w:r>
                </w:p>
              </w:tc>
            </w:tr>
            <w:tr w:rsidR="00F62CBF" w:rsidRPr="00F62CBF" w14:paraId="23A5BBC4"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6C514443"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w:t>
                  </w:r>
                  <w:proofErr w:type="spellStart"/>
                  <w:r w:rsidRPr="00614111">
                    <w:rPr>
                      <w:rFonts w:ascii="Times New Roman" w:eastAsia="Times New Roman" w:hAnsi="Times New Roman" w:cs="Times New Roman"/>
                      <w:b/>
                      <w:sz w:val="24"/>
                      <w:szCs w:val="24"/>
                      <w:lang w:eastAsia="bg-BG"/>
                    </w:rPr>
                    <w:t>1</w:t>
                  </w:r>
                  <w:proofErr w:type="spellEnd"/>
                  <w:r w:rsidRPr="00614111">
                    <w:rPr>
                      <w:rFonts w:ascii="Times New Roman" w:eastAsia="Times New Roman" w:hAnsi="Times New Roman" w:cs="Times New Roman"/>
                      <w:b/>
                      <w:sz w:val="24"/>
                      <w:szCs w:val="24"/>
                      <w:lang w:eastAsia="bg-BG"/>
                    </w:rPr>
                    <w:t>. Обосновка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04B4B58E"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6</w:t>
                  </w:r>
                </w:p>
              </w:tc>
            </w:tr>
            <w:tr w:rsidR="00F62CBF" w:rsidRPr="00F62CBF" w14:paraId="3755271A"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2821040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Описание на необходимостта от изпълнението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5A35DE0"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0 – 2</w:t>
                  </w:r>
                </w:p>
              </w:tc>
            </w:tr>
            <w:tr w:rsidR="00F62CBF" w:rsidRPr="00F62CBF" w14:paraId="57CC6530"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FFFFFF"/>
                  <w:vAlign w:val="center"/>
                </w:tcPr>
                <w:p w14:paraId="58C9EA48"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 xml:space="preserve">Описание на проекта и до каква степен отговаря на необходимостта от изпълнението му </w:t>
                  </w:r>
                </w:p>
              </w:tc>
              <w:tc>
                <w:tcPr>
                  <w:tcW w:w="1811" w:type="dxa"/>
                  <w:tcBorders>
                    <w:top w:val="single" w:sz="4" w:space="0" w:color="auto"/>
                    <w:left w:val="single" w:sz="4" w:space="0" w:color="auto"/>
                    <w:bottom w:val="single" w:sz="4" w:space="0" w:color="auto"/>
                    <w:right w:val="single" w:sz="4" w:space="0" w:color="auto"/>
                  </w:tcBorders>
                  <w:shd w:val="clear" w:color="auto" w:fill="FFFFFF"/>
                </w:tcPr>
                <w:p w14:paraId="552DC431"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 xml:space="preserve">0 – 4 </w:t>
                  </w:r>
                </w:p>
              </w:tc>
            </w:tr>
            <w:tr w:rsidR="00F62CBF" w:rsidRPr="00F62CBF" w14:paraId="1EF57697"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5752D706"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1.2. Иновативност на предложения подход в проекта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200FF34C"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10</w:t>
                  </w:r>
                </w:p>
              </w:tc>
            </w:tr>
            <w:tr w:rsidR="00F62CBF" w:rsidRPr="00F62CBF" w14:paraId="6D15B455"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49D33960"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Предложен е нов продукт/услуга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474CEC65"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5</w:t>
                  </w:r>
                </w:p>
              </w:tc>
            </w:tr>
            <w:tr w:rsidR="00F62CBF" w:rsidRPr="00F62CBF" w14:paraId="2F304AB8"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tcPr>
                <w:p w14:paraId="74B4125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Предложените дейности са нови за територията на партньора(</w:t>
                  </w:r>
                  <w:proofErr w:type="spellStart"/>
                  <w:r w:rsidRPr="00614111">
                    <w:rPr>
                      <w:rFonts w:ascii="Times New Roman" w:eastAsia="Times New Roman" w:hAnsi="Times New Roman" w:cs="Times New Roman"/>
                      <w:sz w:val="24"/>
                      <w:szCs w:val="24"/>
                      <w:highlight w:val="white"/>
                      <w:shd w:val="clear" w:color="auto" w:fill="FEFEFE"/>
                      <w:lang w:eastAsia="bg-BG"/>
                    </w:rPr>
                    <w:t>ите</w:t>
                  </w:r>
                  <w:proofErr w:type="spellEnd"/>
                  <w:r w:rsidRPr="00614111">
                    <w:rPr>
                      <w:rFonts w:ascii="Times New Roman" w:eastAsia="Times New Roman" w:hAnsi="Times New Roman" w:cs="Times New Roman"/>
                      <w:sz w:val="24"/>
                      <w:szCs w:val="24"/>
                      <w:highlight w:val="white"/>
                      <w:shd w:val="clear" w:color="auto" w:fill="FEFEFE"/>
                      <w:lang w:eastAsia="bg-BG"/>
                    </w:rPr>
                    <w:t>)</w:t>
                  </w:r>
                </w:p>
              </w:tc>
              <w:tc>
                <w:tcPr>
                  <w:tcW w:w="1811" w:type="dxa"/>
                  <w:tcBorders>
                    <w:top w:val="single" w:sz="4" w:space="0" w:color="auto"/>
                    <w:left w:val="single" w:sz="4" w:space="0" w:color="auto"/>
                    <w:bottom w:val="single" w:sz="4" w:space="0" w:color="auto"/>
                    <w:right w:val="single" w:sz="4" w:space="0" w:color="auto"/>
                  </w:tcBorders>
                </w:tcPr>
                <w:p w14:paraId="3B2FADE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5</w:t>
                  </w:r>
                </w:p>
              </w:tc>
            </w:tr>
            <w:tr w:rsidR="00F62CBF" w:rsidRPr="00F62CBF" w14:paraId="5B8C83D1"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6AAF44B7"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1.3. Ползи от проекта за територията на МИГ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60EC1272"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15</w:t>
                  </w:r>
                </w:p>
              </w:tc>
            </w:tr>
            <w:tr w:rsidR="00F62CBF" w:rsidRPr="00F62CBF" w14:paraId="2C418E76"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38A9D20D"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Планираните резултати от проекта показват ясни ползи за територията на всички партньори</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5EC107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15</w:t>
                  </w:r>
                </w:p>
              </w:tc>
            </w:tr>
            <w:tr w:rsidR="00F62CBF" w:rsidRPr="00F62CBF" w14:paraId="5442855F"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6A0312CA"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Планираните резултати от проекта показват ясни ползи за територията на повече от един от партньорите</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2F4CBF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10</w:t>
                  </w:r>
                </w:p>
              </w:tc>
            </w:tr>
            <w:tr w:rsidR="00F62CBF" w:rsidRPr="00F62CBF" w14:paraId="294EC073"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17036CE6"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Планираните резултати от проекта показват ясни ползи за територията на само на един от партньорите</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79756FCB"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5</w:t>
                  </w:r>
                </w:p>
              </w:tc>
            </w:tr>
            <w:tr w:rsidR="00F62CBF" w:rsidRPr="00F62CBF" w14:paraId="206A7C4B"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4D39BF70"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 xml:space="preserve">1.4. Качество на плана за действие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3B72065A"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9</w:t>
                  </w:r>
                </w:p>
              </w:tc>
            </w:tr>
            <w:tr w:rsidR="00F62CBF" w:rsidRPr="00F62CBF" w14:paraId="6DED63F8"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302F1BAB" w14:textId="77777777" w:rsidR="00F62CBF" w:rsidRPr="00614111" w:rsidRDefault="00F62CBF" w:rsidP="00F62CBF">
                  <w:pPr>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 xml:space="preserve">Наличие на ясен и осъществим план за действие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A454178"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0 – 4</w:t>
                  </w:r>
                </w:p>
              </w:tc>
            </w:tr>
            <w:tr w:rsidR="00F62CBF" w:rsidRPr="00F62CBF" w14:paraId="062E9882"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472116F5" w14:textId="77777777" w:rsidR="00F62CBF" w:rsidRPr="00614111" w:rsidRDefault="00F62CBF" w:rsidP="00F62CBF">
                  <w:pPr>
                    <w:spacing w:after="0" w:line="240" w:lineRule="auto"/>
                    <w:ind w:left="1" w:right="1"/>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lang w:eastAsia="bg-BG"/>
                    </w:rPr>
                    <w:t>Съответствие между предвидените дейности с целите и планираните резултати по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5B7A8434"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highlight w:val="white"/>
                      <w:shd w:val="clear" w:color="auto" w:fill="FEFEFE"/>
                      <w:lang w:eastAsia="bg-BG"/>
                    </w:rPr>
                  </w:pPr>
                  <w:r w:rsidRPr="00614111">
                    <w:rPr>
                      <w:rFonts w:ascii="Times New Roman" w:eastAsia="Times New Roman" w:hAnsi="Times New Roman" w:cs="Times New Roman"/>
                      <w:sz w:val="24"/>
                      <w:szCs w:val="24"/>
                      <w:highlight w:val="white"/>
                      <w:shd w:val="clear" w:color="auto" w:fill="FEFEFE"/>
                      <w:lang w:eastAsia="bg-BG"/>
                    </w:rPr>
                    <w:t>0 – 5</w:t>
                  </w:r>
                </w:p>
              </w:tc>
            </w:tr>
            <w:tr w:rsidR="00F62CBF" w:rsidRPr="00F62CBF" w14:paraId="78A45EA4"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E0E0E0"/>
                </w:tcPr>
                <w:p w14:paraId="449D6FFE"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1.5. Устойчивост на проекта *</w:t>
                  </w:r>
                </w:p>
              </w:tc>
              <w:tc>
                <w:tcPr>
                  <w:tcW w:w="1811" w:type="dxa"/>
                  <w:tcBorders>
                    <w:top w:val="single" w:sz="4" w:space="0" w:color="auto"/>
                    <w:left w:val="single" w:sz="4" w:space="0" w:color="auto"/>
                    <w:bottom w:val="single" w:sz="4" w:space="0" w:color="auto"/>
                    <w:right w:val="single" w:sz="4" w:space="0" w:color="auto"/>
                  </w:tcBorders>
                  <w:shd w:val="clear" w:color="auto" w:fill="E0E0E0"/>
                </w:tcPr>
                <w:p w14:paraId="66DE4906" w14:textId="77777777" w:rsidR="00F62CBF" w:rsidRPr="00614111" w:rsidRDefault="00F62CBF" w:rsidP="00F62CBF">
                  <w:pPr>
                    <w:spacing w:after="0" w:line="240" w:lineRule="auto"/>
                    <w:ind w:left="1" w:right="1"/>
                    <w:jc w:val="center"/>
                    <w:rPr>
                      <w:rFonts w:ascii="Times New Roman" w:eastAsia="Times New Roman" w:hAnsi="Times New Roman" w:cs="Times New Roman"/>
                      <w:b/>
                      <w:sz w:val="24"/>
                      <w:szCs w:val="24"/>
                      <w:lang w:eastAsia="bg-BG"/>
                    </w:rPr>
                  </w:pPr>
                  <w:r w:rsidRPr="00614111">
                    <w:rPr>
                      <w:rFonts w:ascii="Times New Roman" w:eastAsia="Times New Roman" w:hAnsi="Times New Roman" w:cs="Times New Roman"/>
                      <w:b/>
                      <w:sz w:val="24"/>
                      <w:szCs w:val="24"/>
                      <w:lang w:eastAsia="bg-BG"/>
                    </w:rPr>
                    <w:t>10</w:t>
                  </w:r>
                </w:p>
              </w:tc>
            </w:tr>
            <w:tr w:rsidR="00F62CBF" w:rsidRPr="00F62CBF" w14:paraId="0E60A20C"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54CFB642"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 xml:space="preserve">Наличие на ясна обосновка за устойчивостта на резултатите от проекта за територията на всички партньори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3F8FE568"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10</w:t>
                  </w:r>
                </w:p>
              </w:tc>
            </w:tr>
            <w:tr w:rsidR="00F62CBF" w:rsidRPr="00F62CBF" w14:paraId="31438A8F"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2C3562FA"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highlight w:val="yellow"/>
                      <w:lang w:eastAsia="bg-BG"/>
                    </w:rPr>
                  </w:pPr>
                  <w:r w:rsidRPr="00614111">
                    <w:rPr>
                      <w:rFonts w:ascii="Times New Roman" w:eastAsia="Times New Roman" w:hAnsi="Times New Roman" w:cs="Times New Roman"/>
                      <w:sz w:val="24"/>
                      <w:szCs w:val="24"/>
                      <w:lang w:eastAsia="bg-BG"/>
                    </w:rPr>
                    <w:t>Наличие на ясна обосновка за устойчивостта на резултатите от проекта за територията на част от партньорите</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1722E8A4"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5EE92AB5"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B3B3B3"/>
                </w:tcPr>
                <w:p w14:paraId="07276585"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 xml:space="preserve">2.Наличие на </w:t>
                  </w:r>
                  <w:r w:rsidRPr="00614111">
                    <w:rPr>
                      <w:rFonts w:ascii="Times New Roman" w:eastAsia="Times New Roman" w:hAnsi="Times New Roman" w:cs="Times New Roman"/>
                      <w:b/>
                      <w:sz w:val="24"/>
                      <w:szCs w:val="24"/>
                      <w:highlight w:val="lightGray"/>
                      <w:lang w:eastAsia="bg-BG"/>
                    </w:rPr>
                    <w:t>ясна обвързаност с целите на СВОМР</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14:paraId="0D6E636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20</w:t>
                  </w:r>
                </w:p>
              </w:tc>
            </w:tr>
            <w:tr w:rsidR="00F62CBF" w:rsidRPr="00F62CBF" w14:paraId="01105759" w14:textId="77777777" w:rsidTr="00132F9C">
              <w:trPr>
                <w:trHeight w:val="256"/>
              </w:trPr>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321840FD"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Има ясна обвързаност на всички цели на п</w:t>
                  </w:r>
                  <w:r w:rsidRPr="00614111">
                    <w:rPr>
                      <w:rFonts w:ascii="Times New Roman" w:eastAsia="Times New Roman" w:hAnsi="Times New Roman" w:cs="Times New Roman"/>
                      <w:sz w:val="24"/>
                      <w:szCs w:val="24"/>
                      <w:lang w:eastAsia="bg-BG"/>
                    </w:rPr>
                    <w:t xml:space="preserve">роекта с цел/цели на СВОМР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781FE94"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20</w:t>
                  </w:r>
                </w:p>
              </w:tc>
            </w:tr>
            <w:tr w:rsidR="00F62CBF" w:rsidRPr="00F62CBF" w14:paraId="7FA19D99" w14:textId="77777777" w:rsidTr="00132F9C">
              <w:trPr>
                <w:trHeight w:val="288"/>
              </w:trPr>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6AF3B42A" w14:textId="77777777" w:rsidR="00F62CBF" w:rsidRPr="00614111" w:rsidRDefault="00F62CBF" w:rsidP="00F62CBF">
                  <w:pPr>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lang w:eastAsia="bg-BG"/>
                    </w:rPr>
                    <w:t xml:space="preserve">Някои от целите на проекта са обвързани с цел/цели на СВОМР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2253B05D"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15</w:t>
                  </w:r>
                </w:p>
              </w:tc>
            </w:tr>
            <w:tr w:rsidR="00F62CBF" w:rsidRPr="00F62CBF" w14:paraId="5ABDAFF7"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B3B3B3"/>
                </w:tcPr>
                <w:p w14:paraId="7627F129"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3. Качество на партньорството</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14:paraId="755BB863"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20</w:t>
                  </w:r>
                </w:p>
              </w:tc>
            </w:tr>
            <w:tr w:rsidR="00F62CBF" w:rsidRPr="00F62CBF" w14:paraId="1AD22933" w14:textId="77777777" w:rsidTr="00132F9C">
              <w:trPr>
                <w:trHeight w:val="426"/>
              </w:trPr>
              <w:tc>
                <w:tcPr>
                  <w:tcW w:w="7230" w:type="dxa"/>
                  <w:tcBorders>
                    <w:top w:val="single" w:sz="4" w:space="0" w:color="auto"/>
                    <w:left w:val="single" w:sz="4" w:space="0" w:color="auto"/>
                    <w:bottom w:val="single" w:sz="4" w:space="0" w:color="auto"/>
                    <w:right w:val="single" w:sz="4" w:space="0" w:color="auto"/>
                  </w:tcBorders>
                  <w:shd w:val="clear" w:color="auto" w:fill="E0E0E0"/>
                  <w:vAlign w:val="center"/>
                </w:tcPr>
                <w:p w14:paraId="3A147644"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lang w:eastAsia="bg-BG"/>
                    </w:rPr>
                    <w:t xml:space="preserve">3.1 Ниво на ангажираност и участие на партньорите по проекта в дейностите </w:t>
                  </w:r>
                </w:p>
              </w:tc>
              <w:tc>
                <w:tcPr>
                  <w:tcW w:w="1811" w:type="dxa"/>
                  <w:tcBorders>
                    <w:top w:val="single" w:sz="4" w:space="0" w:color="auto"/>
                    <w:left w:val="single" w:sz="4" w:space="0" w:color="auto"/>
                    <w:bottom w:val="single" w:sz="4" w:space="0" w:color="auto"/>
                    <w:right w:val="single" w:sz="4" w:space="0" w:color="auto"/>
                  </w:tcBorders>
                  <w:shd w:val="clear" w:color="auto" w:fill="D9D9D9"/>
                  <w:vAlign w:val="center"/>
                </w:tcPr>
                <w:p w14:paraId="3E09D8E2"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388B410F" w14:textId="77777777" w:rsidTr="00132F9C">
              <w:trPr>
                <w:trHeight w:val="389"/>
              </w:trPr>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0B834DDE"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lang w:eastAsia="bg-BG"/>
                    </w:rPr>
                    <w:t>Балансирано участие на всички партньори в дейностите по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474EE3F0"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4036F8E1"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514BB23E"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lastRenderedPageBreak/>
                    <w:t>Небалансирано участие на партньорите по проекта - наличие на партньор, който изпълнява само една дейност по проекта</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001CD89"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2</w:t>
                  </w:r>
                </w:p>
              </w:tc>
            </w:tr>
            <w:tr w:rsidR="00F62CBF" w:rsidRPr="00F62CBF" w14:paraId="250BF291"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E0E0E0"/>
                  <w:vAlign w:val="center"/>
                </w:tcPr>
                <w:p w14:paraId="17F6B019" w14:textId="77777777" w:rsidR="00F62CBF" w:rsidRPr="00614111" w:rsidRDefault="00F62CBF" w:rsidP="00F62CBF">
                  <w:pPr>
                    <w:spacing w:after="0" w:line="240" w:lineRule="auto"/>
                    <w:ind w:left="1" w:right="1"/>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lang w:eastAsia="bg-BG"/>
                    </w:rPr>
                    <w:t>3.2. Управленски капацитет и професионална компетентност за прилагане на проекта</w:t>
                  </w:r>
                </w:p>
              </w:tc>
              <w:tc>
                <w:tcPr>
                  <w:tcW w:w="1811" w:type="dxa"/>
                  <w:tcBorders>
                    <w:top w:val="single" w:sz="4" w:space="0" w:color="auto"/>
                    <w:left w:val="single" w:sz="4" w:space="0" w:color="auto"/>
                    <w:bottom w:val="single" w:sz="4" w:space="0" w:color="auto"/>
                    <w:right w:val="single" w:sz="4" w:space="0" w:color="auto"/>
                  </w:tcBorders>
                  <w:shd w:val="clear" w:color="auto" w:fill="E0E0E0"/>
                  <w:vAlign w:val="center"/>
                </w:tcPr>
                <w:p w14:paraId="6DCE792F"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15</w:t>
                  </w:r>
                </w:p>
              </w:tc>
            </w:tr>
            <w:tr w:rsidR="00F62CBF" w:rsidRPr="00F62CBF" w14:paraId="22985FE2"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56656D21" w14:textId="77777777" w:rsidR="00F62CBF" w:rsidRPr="00614111" w:rsidRDefault="00F62CBF" w:rsidP="00F62CBF">
                  <w:pPr>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 xml:space="preserve">Поне един от партньорите е изпълнявал/изпълняващ проект/и за сътрудничество </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0C187DA2"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7</w:t>
                  </w:r>
                </w:p>
              </w:tc>
            </w:tr>
            <w:tr w:rsidR="00F62CBF" w:rsidRPr="00F62CBF" w14:paraId="474662EA"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4AA32523"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shd w:val="clear" w:color="auto" w:fill="FEFEFE"/>
                      <w:lang w:eastAsia="bg-BG"/>
                    </w:rPr>
                    <w:t>Всички партньори са изпълнявали/изпълняват стратегия за ВОМР</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6FD486DB"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26DF4847" w14:textId="77777777" w:rsidTr="00132F9C">
              <w:tc>
                <w:tcPr>
                  <w:tcW w:w="7230" w:type="dxa"/>
                  <w:tcBorders>
                    <w:top w:val="single" w:sz="4" w:space="0" w:color="auto"/>
                    <w:left w:val="single" w:sz="4" w:space="0" w:color="auto"/>
                    <w:bottom w:val="single" w:sz="4" w:space="0" w:color="auto"/>
                    <w:right w:val="single" w:sz="4" w:space="0" w:color="auto"/>
                  </w:tcBorders>
                  <w:shd w:val="clear" w:color="auto" w:fill="FEFEFE"/>
                  <w:vAlign w:val="center"/>
                </w:tcPr>
                <w:p w14:paraId="724D7F73" w14:textId="77777777" w:rsidR="00F62CBF" w:rsidRPr="00614111" w:rsidRDefault="00F62CBF" w:rsidP="00F62CBF">
                  <w:pPr>
                    <w:spacing w:after="0" w:line="240" w:lineRule="auto"/>
                    <w:ind w:left="1" w:right="1"/>
                    <w:rPr>
                      <w:rFonts w:ascii="Times New Roman" w:eastAsia="Times New Roman" w:hAnsi="Times New Roman" w:cs="Times New Roman"/>
                      <w:sz w:val="24"/>
                      <w:szCs w:val="24"/>
                      <w:lang w:eastAsia="bg-BG"/>
                    </w:rPr>
                  </w:pPr>
                  <w:r w:rsidRPr="00614111">
                    <w:rPr>
                      <w:rFonts w:ascii="Times New Roman" w:eastAsia="Times New Roman" w:hAnsi="Times New Roman" w:cs="Times New Roman"/>
                      <w:sz w:val="24"/>
                      <w:szCs w:val="24"/>
                      <w:lang w:eastAsia="bg-BG"/>
                    </w:rPr>
                    <w:t>Всички партньори са изпълнявали/изпълняват проекти, финансирани от ЕС</w:t>
                  </w:r>
                </w:p>
              </w:tc>
              <w:tc>
                <w:tcPr>
                  <w:tcW w:w="1811" w:type="dxa"/>
                  <w:tcBorders>
                    <w:top w:val="single" w:sz="4" w:space="0" w:color="auto"/>
                    <w:left w:val="single" w:sz="4" w:space="0" w:color="auto"/>
                    <w:bottom w:val="single" w:sz="4" w:space="0" w:color="auto"/>
                    <w:right w:val="single" w:sz="4" w:space="0" w:color="auto"/>
                  </w:tcBorders>
                  <w:shd w:val="clear" w:color="auto" w:fill="FEFEFE"/>
                  <w:vAlign w:val="center"/>
                </w:tcPr>
                <w:p w14:paraId="221F53D1"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3</w:t>
                  </w:r>
                </w:p>
              </w:tc>
            </w:tr>
            <w:tr w:rsidR="00F62CBF" w:rsidRPr="00F62CBF" w14:paraId="2B031D0B"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shd w:val="clear" w:color="auto" w:fill="B3B3B3"/>
                </w:tcPr>
                <w:p w14:paraId="5EE48CFB"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b/>
                      <w:sz w:val="24"/>
                      <w:szCs w:val="24"/>
                      <w:highlight w:val="lightGray"/>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 xml:space="preserve">4. Брой партньори в проекта </w:t>
                  </w:r>
                </w:p>
              </w:tc>
              <w:tc>
                <w:tcPr>
                  <w:tcW w:w="1811" w:type="dxa"/>
                  <w:tcBorders>
                    <w:top w:val="single" w:sz="4" w:space="0" w:color="auto"/>
                    <w:left w:val="single" w:sz="4" w:space="0" w:color="auto"/>
                    <w:bottom w:val="single" w:sz="4" w:space="0" w:color="auto"/>
                    <w:right w:val="single" w:sz="4" w:space="0" w:color="auto"/>
                  </w:tcBorders>
                  <w:shd w:val="clear" w:color="auto" w:fill="B3B3B3"/>
                </w:tcPr>
                <w:p w14:paraId="01015413"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b/>
                      <w:sz w:val="24"/>
                      <w:szCs w:val="24"/>
                      <w:shd w:val="clear" w:color="auto" w:fill="FEFEFE"/>
                      <w:lang w:eastAsia="bg-BG"/>
                    </w:rPr>
                  </w:pPr>
                  <w:r w:rsidRPr="00614111">
                    <w:rPr>
                      <w:rFonts w:ascii="Times New Roman" w:eastAsia="Times New Roman" w:hAnsi="Times New Roman" w:cs="Times New Roman"/>
                      <w:b/>
                      <w:sz w:val="24"/>
                      <w:szCs w:val="24"/>
                      <w:highlight w:val="lightGray"/>
                      <w:shd w:val="clear" w:color="auto" w:fill="FEFEFE"/>
                      <w:lang w:eastAsia="bg-BG"/>
                    </w:rPr>
                    <w:t>10</w:t>
                  </w:r>
                </w:p>
              </w:tc>
            </w:tr>
            <w:tr w:rsidR="00F62CBF" w:rsidRPr="00F62CBF" w14:paraId="4D1583E9"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tcPr>
                <w:p w14:paraId="317DF50E"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Двама или повече партньори от България</w:t>
                  </w:r>
                </w:p>
              </w:tc>
              <w:tc>
                <w:tcPr>
                  <w:tcW w:w="1811" w:type="dxa"/>
                  <w:tcBorders>
                    <w:top w:val="single" w:sz="4" w:space="0" w:color="auto"/>
                    <w:left w:val="single" w:sz="4" w:space="0" w:color="auto"/>
                    <w:bottom w:val="single" w:sz="4" w:space="0" w:color="auto"/>
                    <w:right w:val="single" w:sz="4" w:space="0" w:color="auto"/>
                  </w:tcBorders>
                </w:tcPr>
                <w:p w14:paraId="482EF90F"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r w:rsidR="00F62CBF" w:rsidRPr="00F62CBF" w14:paraId="1C1AA3E9" w14:textId="77777777" w:rsidTr="00132F9C">
              <w:tblPrEx>
                <w:tblCellMar>
                  <w:left w:w="108" w:type="dxa"/>
                  <w:right w:w="108" w:type="dxa"/>
                </w:tblCellMar>
              </w:tblPrEx>
              <w:tc>
                <w:tcPr>
                  <w:tcW w:w="7230" w:type="dxa"/>
                  <w:tcBorders>
                    <w:top w:val="single" w:sz="4" w:space="0" w:color="auto"/>
                    <w:left w:val="single" w:sz="4" w:space="0" w:color="auto"/>
                    <w:bottom w:val="single" w:sz="4" w:space="0" w:color="auto"/>
                    <w:right w:val="single" w:sz="4" w:space="0" w:color="auto"/>
                  </w:tcBorders>
                </w:tcPr>
                <w:p w14:paraId="4D726081" w14:textId="77777777" w:rsidR="00F62CBF" w:rsidRPr="00614111" w:rsidRDefault="00F62CBF" w:rsidP="00F62CBF">
                  <w:pPr>
                    <w:widowControl w:val="0"/>
                    <w:autoSpaceDE w:val="0"/>
                    <w:autoSpaceDN w:val="0"/>
                    <w:adjustRightInd w:val="0"/>
                    <w:spacing w:after="0" w:line="240" w:lineRule="auto"/>
                    <w:ind w:left="1" w:right="1"/>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Една или повече МИГ/МИРГ от друга страна членка, или организация от страна извън ЕС</w:t>
                  </w:r>
                </w:p>
              </w:tc>
              <w:tc>
                <w:tcPr>
                  <w:tcW w:w="1811" w:type="dxa"/>
                  <w:tcBorders>
                    <w:top w:val="single" w:sz="4" w:space="0" w:color="auto"/>
                    <w:left w:val="single" w:sz="4" w:space="0" w:color="auto"/>
                    <w:bottom w:val="single" w:sz="4" w:space="0" w:color="auto"/>
                    <w:right w:val="single" w:sz="4" w:space="0" w:color="auto"/>
                  </w:tcBorders>
                </w:tcPr>
                <w:p w14:paraId="37ED0D0E" w14:textId="77777777" w:rsidR="00F62CBF" w:rsidRPr="00614111" w:rsidRDefault="00F62CBF" w:rsidP="00F62CBF">
                  <w:pPr>
                    <w:widowControl w:val="0"/>
                    <w:autoSpaceDE w:val="0"/>
                    <w:autoSpaceDN w:val="0"/>
                    <w:adjustRightInd w:val="0"/>
                    <w:spacing w:after="0" w:line="240" w:lineRule="auto"/>
                    <w:ind w:left="1" w:right="1"/>
                    <w:jc w:val="center"/>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5</w:t>
                  </w:r>
                </w:p>
              </w:tc>
            </w:tr>
          </w:tbl>
          <w:p w14:paraId="450EE29B" w14:textId="77777777" w:rsidR="00F62CBF" w:rsidRPr="00F62CBF" w:rsidRDefault="00F62CBF" w:rsidP="00B55A11">
            <w:pPr>
              <w:tabs>
                <w:tab w:val="left" w:pos="851"/>
              </w:tabs>
              <w:spacing w:line="276" w:lineRule="auto"/>
              <w:jc w:val="both"/>
              <w:rPr>
                <w:rFonts w:ascii="Times New Roman" w:hAnsi="Times New Roman" w:cs="Times New Roman"/>
                <w:sz w:val="24"/>
                <w:szCs w:val="24"/>
                <w:shd w:val="clear" w:color="auto" w:fill="FEFEFE"/>
              </w:rPr>
            </w:pPr>
          </w:p>
          <w:p w14:paraId="671840A7" w14:textId="77777777" w:rsidR="00F62CBF" w:rsidRPr="00614111" w:rsidRDefault="00F62CBF" w:rsidP="00A67D27">
            <w:pPr>
              <w:widowControl w:val="0"/>
              <w:autoSpaceDE w:val="0"/>
              <w:autoSpaceDN w:val="0"/>
              <w:adjustRightInd w:val="0"/>
              <w:spacing w:after="100" w:line="276" w:lineRule="auto"/>
              <w:jc w:val="both"/>
              <w:rPr>
                <w:rFonts w:ascii="Times New Roman" w:eastAsia="Times New Roman" w:hAnsi="Times New Roman" w:cs="Times New Roman"/>
                <w:sz w:val="24"/>
                <w:szCs w:val="24"/>
                <w:shd w:val="clear" w:color="auto" w:fill="FEFEFE"/>
                <w:lang w:eastAsia="bg-BG"/>
              </w:rPr>
            </w:pPr>
            <w:r w:rsidRPr="00614111">
              <w:rPr>
                <w:rFonts w:ascii="Times New Roman" w:eastAsia="Times New Roman" w:hAnsi="Times New Roman" w:cs="Times New Roman"/>
                <w:sz w:val="24"/>
                <w:szCs w:val="24"/>
                <w:shd w:val="clear" w:color="auto" w:fill="FEFEFE"/>
                <w:lang w:eastAsia="bg-BG"/>
              </w:rPr>
              <w:t>Забележка* за територията на българските МИГ</w:t>
            </w:r>
            <w:r w:rsidR="008B37EB">
              <w:rPr>
                <w:rFonts w:ascii="Times New Roman" w:eastAsia="Times New Roman" w:hAnsi="Times New Roman" w:cs="Times New Roman"/>
                <w:sz w:val="24"/>
                <w:szCs w:val="24"/>
                <w:shd w:val="clear" w:color="auto" w:fill="FEFEFE"/>
                <w:lang w:eastAsia="bg-BG"/>
              </w:rPr>
              <w:t xml:space="preserve"> – партньори по проекта</w:t>
            </w:r>
            <w:r w:rsidR="001B3A34">
              <w:rPr>
                <w:rFonts w:ascii="Times New Roman" w:eastAsia="Times New Roman" w:hAnsi="Times New Roman" w:cs="Times New Roman"/>
                <w:sz w:val="24"/>
                <w:szCs w:val="24"/>
                <w:shd w:val="clear" w:color="auto" w:fill="FEFEFE"/>
                <w:lang w:eastAsia="bg-BG"/>
              </w:rPr>
              <w:t>.</w:t>
            </w:r>
          </w:p>
          <w:p w14:paraId="28753989" w14:textId="77777777" w:rsidR="00F62CBF" w:rsidRPr="00F43DD7" w:rsidRDefault="00F62CBF" w:rsidP="00A67D27">
            <w:pPr>
              <w:widowControl w:val="0"/>
              <w:autoSpaceDE w:val="0"/>
              <w:autoSpaceDN w:val="0"/>
              <w:adjustRightInd w:val="0"/>
              <w:spacing w:after="200" w:line="276" w:lineRule="auto"/>
              <w:jc w:val="both"/>
              <w:rPr>
                <w:rFonts w:ascii="Times New Roman" w:hAnsi="Times New Roman" w:cs="Times New Roman"/>
                <w:sz w:val="24"/>
                <w:szCs w:val="24"/>
                <w:shd w:val="clear" w:color="auto" w:fill="FEFEFE"/>
              </w:rPr>
            </w:pPr>
            <w:r w:rsidRPr="00614111">
              <w:rPr>
                <w:rFonts w:ascii="Times New Roman" w:eastAsia="Times New Roman" w:hAnsi="Times New Roman" w:cs="Times New Roman"/>
                <w:sz w:val="24"/>
                <w:szCs w:val="24"/>
                <w:shd w:val="clear" w:color="auto" w:fill="FEFEFE"/>
                <w:lang w:eastAsia="bg-BG"/>
              </w:rPr>
              <w:t>Етапът на техническа и финансова оценка преминават проектите получили не по-малко от 50 точки</w:t>
            </w:r>
            <w:r w:rsidR="00A67D27">
              <w:rPr>
                <w:rFonts w:ascii="Times New Roman" w:hAnsi="Times New Roman" w:cs="Times New Roman"/>
                <w:sz w:val="24"/>
                <w:szCs w:val="24"/>
                <w:shd w:val="clear" w:color="auto" w:fill="FEFEFE"/>
              </w:rPr>
              <w:t>.</w:t>
            </w:r>
          </w:p>
        </w:tc>
      </w:tr>
    </w:tbl>
    <w:p w14:paraId="3DA7346D"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781" w:type="dxa"/>
        <w:tblInd w:w="-34" w:type="dxa"/>
        <w:tblLook w:val="04A0" w:firstRow="1" w:lastRow="0" w:firstColumn="1" w:lastColumn="0" w:noHBand="0" w:noVBand="1"/>
      </w:tblPr>
      <w:tblGrid>
        <w:gridCol w:w="9781"/>
      </w:tblGrid>
      <w:tr w:rsidR="00A650CA" w:rsidRPr="00F43DD7" w14:paraId="3468CF60" w14:textId="77777777" w:rsidTr="00FC6C6E">
        <w:tc>
          <w:tcPr>
            <w:tcW w:w="9781" w:type="dxa"/>
          </w:tcPr>
          <w:p w14:paraId="529311DD" w14:textId="77777777" w:rsidR="00A650CA" w:rsidRPr="00F17750" w:rsidRDefault="00F17750" w:rsidP="00614111">
            <w:pPr>
              <w:tabs>
                <w:tab w:val="left" w:pos="0"/>
                <w:tab w:val="left" w:pos="851"/>
              </w:tabs>
              <w:ind w:firstLine="743"/>
              <w:jc w:val="both"/>
              <w:rPr>
                <w:rFonts w:ascii="Times New Roman" w:hAnsi="Times New Roman" w:cs="Times New Roman"/>
                <w:b/>
                <w:sz w:val="24"/>
                <w:szCs w:val="24"/>
              </w:rPr>
            </w:pPr>
            <w:r w:rsidRPr="00614111">
              <w:rPr>
                <w:rFonts w:ascii="Times New Roman" w:hAnsi="Times New Roman" w:cs="Times New Roman"/>
                <w:b/>
                <w:sz w:val="24"/>
                <w:szCs w:val="24"/>
              </w:rPr>
              <w:t xml:space="preserve">23. </w:t>
            </w:r>
            <w:r w:rsidR="00A650CA" w:rsidRPr="00F17750">
              <w:rPr>
                <w:rFonts w:ascii="Times New Roman" w:hAnsi="Times New Roman" w:cs="Times New Roman"/>
                <w:b/>
                <w:sz w:val="24"/>
                <w:szCs w:val="24"/>
              </w:rPr>
              <w:t>Начин на подаване на документите за кандидатстване:</w:t>
            </w:r>
          </w:p>
          <w:p w14:paraId="6F212413" w14:textId="77777777" w:rsidR="00813E47" w:rsidRDefault="00813E47" w:rsidP="00614111">
            <w:pPr>
              <w:tabs>
                <w:tab w:val="left" w:pos="0"/>
                <w:tab w:val="left" w:pos="709"/>
              </w:tabs>
              <w:spacing w:line="276" w:lineRule="auto"/>
              <w:jc w:val="both"/>
              <w:rPr>
                <w:rFonts w:ascii="Times New Roman" w:hAnsi="Times New Roman" w:cs="Times New Roman"/>
                <w:sz w:val="24"/>
                <w:szCs w:val="24"/>
              </w:rPr>
            </w:pPr>
          </w:p>
          <w:p w14:paraId="6571D01B" w14:textId="77777777" w:rsidR="00372B21"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Документите се подават в ИСУН </w:t>
            </w:r>
            <w:r w:rsidR="00665372">
              <w:rPr>
                <w:rFonts w:ascii="Times New Roman" w:hAnsi="Times New Roman" w:cs="Times New Roman"/>
                <w:sz w:val="24"/>
                <w:szCs w:val="24"/>
              </w:rPr>
              <w:t xml:space="preserve">2020 </w:t>
            </w:r>
            <w:r w:rsidRPr="00F43DD7">
              <w:rPr>
                <w:rFonts w:ascii="Times New Roman" w:hAnsi="Times New Roman" w:cs="Times New Roman"/>
                <w:sz w:val="24"/>
                <w:szCs w:val="24"/>
              </w:rPr>
              <w:t xml:space="preserve">в срока, определен в настоящите насоки, съгласно условията и реда на Наредба за определяне на условията, реда и механизма за функциониране на </w:t>
            </w:r>
            <w:r w:rsidR="00372B21">
              <w:rPr>
                <w:rFonts w:ascii="Times New Roman" w:hAnsi="Times New Roman" w:cs="Times New Roman"/>
                <w:sz w:val="24"/>
                <w:szCs w:val="24"/>
              </w:rPr>
              <w:t>И</w:t>
            </w:r>
            <w:r w:rsidRPr="00F43DD7">
              <w:rPr>
                <w:rFonts w:ascii="Times New Roman" w:hAnsi="Times New Roman" w:cs="Times New Roman"/>
                <w:sz w:val="24"/>
                <w:szCs w:val="24"/>
              </w:rPr>
              <w:t xml:space="preserve">нформационната система за управление и наблюдение на средствата от </w:t>
            </w:r>
            <w:r w:rsidR="00372B21">
              <w:rPr>
                <w:rFonts w:ascii="Times New Roman" w:hAnsi="Times New Roman" w:cs="Times New Roman"/>
                <w:sz w:val="24"/>
                <w:szCs w:val="24"/>
              </w:rPr>
              <w:t>Е</w:t>
            </w:r>
            <w:r w:rsidRPr="00F43DD7">
              <w:rPr>
                <w:rFonts w:ascii="Times New Roman" w:hAnsi="Times New Roman" w:cs="Times New Roman"/>
                <w:sz w:val="24"/>
                <w:szCs w:val="24"/>
              </w:rPr>
              <w:t>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w:t>
            </w:r>
            <w:proofErr w:type="spellStart"/>
            <w:r w:rsidRPr="00F43DD7">
              <w:rPr>
                <w:rFonts w:ascii="Times New Roman" w:hAnsi="Times New Roman" w:cs="Times New Roman"/>
                <w:sz w:val="24"/>
                <w:szCs w:val="24"/>
              </w:rPr>
              <w:t>обн</w:t>
            </w:r>
            <w:proofErr w:type="spellEnd"/>
            <w:r w:rsidRPr="00F43DD7">
              <w:rPr>
                <w:rFonts w:ascii="Times New Roman" w:hAnsi="Times New Roman" w:cs="Times New Roman"/>
                <w:sz w:val="24"/>
                <w:szCs w:val="24"/>
              </w:rPr>
              <w:t>., ДВ, бр. 76 от 2016 г.).</w:t>
            </w:r>
          </w:p>
          <w:p w14:paraId="5A498887" w14:textId="77777777" w:rsidR="00E2238C" w:rsidRPr="007F2AE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Подаването на проектни предложения по настоящата процедура се извършва по електронен път чрез попълване на уеб базиран формуляр за кандидатстване </w:t>
            </w:r>
            <w:r w:rsidR="001B3A34">
              <w:rPr>
                <w:rFonts w:ascii="Times New Roman" w:hAnsi="Times New Roman" w:cs="Times New Roman"/>
                <w:sz w:val="24"/>
                <w:szCs w:val="24"/>
              </w:rPr>
              <w:t xml:space="preserve">Формулярът се подписва с </w:t>
            </w:r>
            <w:r w:rsidRPr="00F43DD7">
              <w:rPr>
                <w:rFonts w:ascii="Times New Roman" w:hAnsi="Times New Roman" w:cs="Times New Roman"/>
                <w:sz w:val="24"/>
                <w:szCs w:val="24"/>
              </w:rPr>
              <w:t xml:space="preserve">квалифициран електронен подпис (КЕП), </w:t>
            </w:r>
            <w:r w:rsidR="001B3A34">
              <w:rPr>
                <w:rFonts w:ascii="Times New Roman" w:hAnsi="Times New Roman" w:cs="Times New Roman"/>
                <w:sz w:val="24"/>
                <w:szCs w:val="24"/>
              </w:rPr>
              <w:t xml:space="preserve">подава се чрез модула </w:t>
            </w:r>
            <w:r w:rsidRPr="00F43DD7">
              <w:rPr>
                <w:rFonts w:ascii="Times New Roman" w:hAnsi="Times New Roman" w:cs="Times New Roman"/>
                <w:sz w:val="24"/>
                <w:szCs w:val="24"/>
              </w:rPr>
              <w:t xml:space="preserve">„Е-кандидатстване“ на следния интернет адрес: https://eumis2020.government.bg и </w:t>
            </w:r>
            <w:r w:rsidRPr="00C35D0A">
              <w:rPr>
                <w:rFonts w:ascii="Times New Roman" w:hAnsi="Times New Roman" w:cs="Times New Roman"/>
                <w:sz w:val="24"/>
                <w:szCs w:val="24"/>
              </w:rPr>
              <w:t>се прилаг</w:t>
            </w:r>
            <w:r w:rsidRPr="003766C1">
              <w:rPr>
                <w:rFonts w:ascii="Times New Roman" w:hAnsi="Times New Roman" w:cs="Times New Roman"/>
                <w:sz w:val="24"/>
                <w:szCs w:val="24"/>
              </w:rPr>
              <w:t xml:space="preserve">ат документите от раздел 24 на настоящите указания „Списък на документите, които се подават на етап кандидатстване“. Документите от раздел 24 се подават </w:t>
            </w:r>
            <w:r w:rsidRPr="007F2AE7">
              <w:rPr>
                <w:rFonts w:ascii="Times New Roman" w:hAnsi="Times New Roman" w:cs="Times New Roman"/>
                <w:sz w:val="24"/>
                <w:szCs w:val="24"/>
              </w:rPr>
              <w:t>във формат „</w:t>
            </w:r>
            <w:proofErr w:type="spellStart"/>
            <w:r w:rsidRPr="007F2AE7">
              <w:rPr>
                <w:rFonts w:ascii="Times New Roman" w:hAnsi="Times New Roman" w:cs="Times New Roman"/>
                <w:sz w:val="24"/>
                <w:szCs w:val="24"/>
              </w:rPr>
              <w:t>pdf</w:t>
            </w:r>
            <w:proofErr w:type="spellEnd"/>
            <w:r w:rsidRPr="007F2AE7">
              <w:rPr>
                <w:rFonts w:ascii="Times New Roman" w:hAnsi="Times New Roman" w:cs="Times New Roman"/>
                <w:sz w:val="24"/>
                <w:szCs w:val="24"/>
              </w:rPr>
              <w:t>“</w:t>
            </w:r>
            <w:r w:rsidR="00B55A11" w:rsidRPr="007F2AE7">
              <w:rPr>
                <w:rFonts w:ascii="Times New Roman" w:hAnsi="Times New Roman" w:cs="Times New Roman"/>
                <w:sz w:val="24"/>
                <w:szCs w:val="24"/>
              </w:rPr>
              <w:t xml:space="preserve"> и</w:t>
            </w:r>
            <w:r w:rsidR="00C35D0A" w:rsidRPr="007F2AE7">
              <w:rPr>
                <w:rFonts w:ascii="Times New Roman" w:hAnsi="Times New Roman" w:cs="Times New Roman"/>
                <w:sz w:val="24"/>
                <w:szCs w:val="24"/>
              </w:rPr>
              <w:t>ли</w:t>
            </w:r>
            <w:r w:rsidR="00B55A11" w:rsidRPr="00C35D0A">
              <w:rPr>
                <w:rFonts w:ascii="Times New Roman" w:hAnsi="Times New Roman" w:cs="Times New Roman"/>
                <w:sz w:val="24"/>
                <w:szCs w:val="24"/>
              </w:rPr>
              <w:t xml:space="preserve"> друг</w:t>
            </w:r>
            <w:r w:rsidR="00C35D0A" w:rsidRPr="007F2AE7">
              <w:rPr>
                <w:rFonts w:ascii="Times New Roman" w:hAnsi="Times New Roman" w:cs="Times New Roman"/>
                <w:sz w:val="24"/>
                <w:szCs w:val="24"/>
              </w:rPr>
              <w:t xml:space="preserve"> формат</w:t>
            </w:r>
            <w:r w:rsidRPr="003766C1">
              <w:rPr>
                <w:rFonts w:ascii="Times New Roman" w:hAnsi="Times New Roman" w:cs="Times New Roman"/>
                <w:sz w:val="24"/>
                <w:szCs w:val="24"/>
              </w:rPr>
              <w:t>.</w:t>
            </w:r>
          </w:p>
          <w:p w14:paraId="52079263"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7F2AE7">
              <w:rPr>
                <w:rFonts w:ascii="Times New Roman" w:hAnsi="Times New Roman" w:cs="Times New Roman"/>
                <w:sz w:val="24"/>
                <w:szCs w:val="24"/>
              </w:rPr>
              <w:t>Подготовката и подаването на проектни предложения в ИСУН 2020 се извършва по следния начин:</w:t>
            </w:r>
            <w:r w:rsidRPr="00F43DD7">
              <w:rPr>
                <w:rFonts w:ascii="Times New Roman" w:hAnsi="Times New Roman" w:cs="Times New Roman"/>
                <w:sz w:val="24"/>
                <w:szCs w:val="24"/>
              </w:rPr>
              <w:t xml:space="preserve"> </w:t>
            </w:r>
          </w:p>
          <w:p w14:paraId="0787B6A9"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Кандидатът влиза в ИСУН 2020, след регистрация чрез </w:t>
            </w:r>
            <w:proofErr w:type="spellStart"/>
            <w:r w:rsidRPr="00F43DD7">
              <w:rPr>
                <w:rFonts w:ascii="Times New Roman" w:hAnsi="Times New Roman" w:cs="Times New Roman"/>
                <w:sz w:val="24"/>
                <w:szCs w:val="24"/>
              </w:rPr>
              <w:t>е-мейл</w:t>
            </w:r>
            <w:proofErr w:type="spellEnd"/>
            <w:r w:rsidRPr="00F43DD7">
              <w:rPr>
                <w:rFonts w:ascii="Times New Roman" w:hAnsi="Times New Roman" w:cs="Times New Roman"/>
                <w:sz w:val="24"/>
                <w:szCs w:val="24"/>
              </w:rPr>
              <w:t xml:space="preserve">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указания се прикач</w:t>
            </w:r>
            <w:r w:rsidR="00372B21">
              <w:rPr>
                <w:rFonts w:ascii="Times New Roman" w:hAnsi="Times New Roman" w:cs="Times New Roman"/>
                <w:sz w:val="24"/>
                <w:szCs w:val="24"/>
              </w:rPr>
              <w:t>в</w:t>
            </w:r>
            <w:r w:rsidRPr="00F43DD7">
              <w:rPr>
                <w:rFonts w:ascii="Times New Roman" w:hAnsi="Times New Roman" w:cs="Times New Roman"/>
                <w:sz w:val="24"/>
                <w:szCs w:val="24"/>
              </w:rPr>
              <w:t>ат в т. 12 от формуляра за кандидатстване.</w:t>
            </w:r>
          </w:p>
          <w:p w14:paraId="7C772AF0"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Формулярът за кандидатстване се подава с КЕП от законния представител на кандидата МИГ.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МИГ се прикач</w:t>
            </w:r>
            <w:r w:rsidR="00AC2AD8">
              <w:rPr>
                <w:rFonts w:ascii="Times New Roman" w:hAnsi="Times New Roman" w:cs="Times New Roman"/>
                <w:sz w:val="24"/>
                <w:szCs w:val="24"/>
              </w:rPr>
              <w:t>в</w:t>
            </w:r>
            <w:r w:rsidRPr="00F43DD7">
              <w:rPr>
                <w:rFonts w:ascii="Times New Roman" w:hAnsi="Times New Roman" w:cs="Times New Roman"/>
                <w:sz w:val="24"/>
                <w:szCs w:val="24"/>
              </w:rPr>
              <w:t>а нотариално/и заверено/и изрично/и пълномощно/и във формат „</w:t>
            </w:r>
            <w:proofErr w:type="spellStart"/>
            <w:r w:rsidRPr="00F43DD7">
              <w:rPr>
                <w:rFonts w:ascii="Times New Roman" w:hAnsi="Times New Roman" w:cs="Times New Roman"/>
                <w:sz w:val="24"/>
                <w:szCs w:val="24"/>
              </w:rPr>
              <w:t>рdf</w:t>
            </w:r>
            <w:proofErr w:type="spellEnd"/>
            <w:r w:rsidRPr="00F43DD7">
              <w:rPr>
                <w:rFonts w:ascii="Times New Roman" w:hAnsi="Times New Roman" w:cs="Times New Roman"/>
                <w:sz w:val="24"/>
                <w:szCs w:val="24"/>
              </w:rPr>
              <w:t>“ или друг формат, подписано с КЕП на упълномощеното/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лице/а. От текста на пълномощното/</w:t>
            </w:r>
            <w:proofErr w:type="spellStart"/>
            <w:r w:rsidRPr="00F43DD7">
              <w:rPr>
                <w:rFonts w:ascii="Times New Roman" w:hAnsi="Times New Roman" w:cs="Times New Roman"/>
                <w:sz w:val="24"/>
                <w:szCs w:val="24"/>
              </w:rPr>
              <w:t>ите</w:t>
            </w:r>
            <w:proofErr w:type="spellEnd"/>
            <w:r w:rsidRPr="00F43DD7">
              <w:rPr>
                <w:rFonts w:ascii="Times New Roman" w:hAnsi="Times New Roman" w:cs="Times New Roman"/>
                <w:sz w:val="24"/>
                <w:szCs w:val="24"/>
              </w:rPr>
              <w:t xml:space="preserve"> следва да става ясно, че лицето/лицата с право да представляват кандидата упълномощава/т </w:t>
            </w:r>
            <w:r w:rsidRPr="00F43DD7">
              <w:rPr>
                <w:rFonts w:ascii="Times New Roman" w:hAnsi="Times New Roman" w:cs="Times New Roman"/>
                <w:sz w:val="24"/>
                <w:szCs w:val="24"/>
              </w:rPr>
              <w:lastRenderedPageBreak/>
              <w:t>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14:paraId="02B72636"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 xml:space="preserve">Формулярът за кандидатстване трябва да се подаде от профила на кандидата, тъй като впоследствие този профил ще бъде използван за комуникация с оценителната комисия. По време на оценката на проекта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w:t>
            </w:r>
          </w:p>
          <w:p w14:paraId="4741A42F"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своя формуляр за кандидатстване като подаде писмено искане до комисията, като това обстоятелство се отбелязва от потребител на ИСУН 2020 от оценителната комисия със съответните права.</w:t>
            </w:r>
          </w:p>
          <w:p w14:paraId="3C446C41" w14:textId="77777777" w:rsidR="00E2238C"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Местната инициативна група може да иска разяснения по настоящите насоки. Разясненията се утвърждават от ръководителя на УО на ПРСР</w:t>
            </w:r>
            <w:r w:rsidR="00177549">
              <w:rPr>
                <w:rFonts w:ascii="Times New Roman" w:hAnsi="Times New Roman" w:cs="Times New Roman"/>
                <w:sz w:val="24"/>
                <w:szCs w:val="24"/>
              </w:rPr>
              <w:t xml:space="preserve"> 2014 – 2020 г.</w:t>
            </w:r>
            <w:r w:rsidRPr="00F43DD7">
              <w:rPr>
                <w:rFonts w:ascii="Times New Roman" w:hAnsi="Times New Roman" w:cs="Times New Roman"/>
                <w:sz w:val="24"/>
                <w:szCs w:val="24"/>
              </w:rPr>
              <w:t xml:space="preserve"> или от </w:t>
            </w:r>
            <w:proofErr w:type="spellStart"/>
            <w:r w:rsidRPr="00F43DD7">
              <w:rPr>
                <w:rFonts w:ascii="Times New Roman" w:hAnsi="Times New Roman" w:cs="Times New Roman"/>
                <w:sz w:val="24"/>
                <w:szCs w:val="24"/>
              </w:rPr>
              <w:t>оправомощено</w:t>
            </w:r>
            <w:proofErr w:type="spellEnd"/>
            <w:r w:rsidRPr="00F43DD7">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проектите и са задължителни за всички кандидати. </w:t>
            </w:r>
          </w:p>
          <w:p w14:paraId="27F9C78A" w14:textId="77777777" w:rsidR="00A650CA" w:rsidRPr="00F43DD7" w:rsidRDefault="00E2238C" w:rsidP="00614111">
            <w:pPr>
              <w:tabs>
                <w:tab w:val="left" w:pos="0"/>
                <w:tab w:val="left" w:pos="709"/>
              </w:tabs>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Разясненията се съобщават в 10-дневен срок от получаването на искането.</w:t>
            </w:r>
          </w:p>
        </w:tc>
      </w:tr>
    </w:tbl>
    <w:p w14:paraId="33E87256"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923" w:type="dxa"/>
        <w:tblInd w:w="-34" w:type="dxa"/>
        <w:tblLook w:val="04A0" w:firstRow="1" w:lastRow="0" w:firstColumn="1" w:lastColumn="0" w:noHBand="0" w:noVBand="1"/>
      </w:tblPr>
      <w:tblGrid>
        <w:gridCol w:w="9923"/>
      </w:tblGrid>
      <w:tr w:rsidR="00A650CA" w:rsidRPr="00F43DD7" w14:paraId="3ABC0889" w14:textId="77777777" w:rsidTr="00FC6C6E">
        <w:tc>
          <w:tcPr>
            <w:tcW w:w="9923" w:type="dxa"/>
          </w:tcPr>
          <w:p w14:paraId="77772C9F" w14:textId="704B146C" w:rsidR="00A650CA" w:rsidRPr="0056407F" w:rsidRDefault="00F17750" w:rsidP="00F17750">
            <w:pPr>
              <w:tabs>
                <w:tab w:val="left" w:pos="0"/>
                <w:tab w:val="left" w:pos="709"/>
              </w:tabs>
              <w:ind w:left="720"/>
              <w:jc w:val="both"/>
              <w:rPr>
                <w:rFonts w:ascii="Times New Roman" w:hAnsi="Times New Roman" w:cs="Times New Roman"/>
                <w:b/>
                <w:sz w:val="24"/>
                <w:szCs w:val="24"/>
              </w:rPr>
            </w:pPr>
            <w:r w:rsidRPr="0056407F">
              <w:rPr>
                <w:rFonts w:ascii="Times New Roman" w:hAnsi="Times New Roman" w:cs="Times New Roman"/>
                <w:b/>
                <w:sz w:val="24"/>
                <w:szCs w:val="24"/>
              </w:rPr>
              <w:t xml:space="preserve">24. </w:t>
            </w:r>
            <w:r w:rsidR="00A650CA" w:rsidRPr="0056407F">
              <w:rPr>
                <w:rFonts w:ascii="Times New Roman" w:hAnsi="Times New Roman" w:cs="Times New Roman"/>
                <w:b/>
                <w:sz w:val="24"/>
                <w:szCs w:val="24"/>
              </w:rPr>
              <w:t>Списък на документите, които се подават на етап кандидатстване:</w:t>
            </w:r>
          </w:p>
          <w:p w14:paraId="31F7D8BB" w14:textId="77777777" w:rsidR="00B16106" w:rsidRPr="0056407F" w:rsidRDefault="00B16106"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Към формуляра за кандидатстване се прилагат следните документи:</w:t>
            </w:r>
          </w:p>
          <w:p w14:paraId="0C425946" w14:textId="77777777" w:rsidR="001B3A34" w:rsidRPr="0056407F" w:rsidRDefault="00B16106"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1. </w:t>
            </w:r>
            <w:r w:rsidR="00C27917" w:rsidRPr="0056407F">
              <w:rPr>
                <w:rFonts w:ascii="Times New Roman" w:hAnsi="Times New Roman" w:cs="Times New Roman"/>
                <w:sz w:val="24"/>
                <w:szCs w:val="24"/>
                <w:shd w:val="clear" w:color="auto" w:fill="FEFEFE"/>
              </w:rPr>
              <w:t>деклараци</w:t>
            </w:r>
            <w:r w:rsidR="008F6781" w:rsidRPr="0056407F">
              <w:rPr>
                <w:rFonts w:ascii="Times New Roman" w:hAnsi="Times New Roman" w:cs="Times New Roman"/>
                <w:sz w:val="24"/>
                <w:szCs w:val="24"/>
                <w:shd w:val="clear" w:color="auto" w:fill="FEFEFE"/>
              </w:rPr>
              <w:t>и</w:t>
            </w:r>
            <w:r w:rsidR="00C27917" w:rsidRPr="0056407F">
              <w:rPr>
                <w:rFonts w:ascii="Times New Roman" w:hAnsi="Times New Roman" w:cs="Times New Roman"/>
                <w:sz w:val="24"/>
                <w:szCs w:val="24"/>
                <w:shd w:val="clear" w:color="auto" w:fill="FEFEFE"/>
              </w:rPr>
              <w:t xml:space="preserve"> от законния представител на МИГ, от членовете на колективния управителен орган и от членовете на контролния орган, ако такъв е предвиден в устава на МИГ, че по отношение на кандидата не е налице основание за отстраняване съгласно приложение № </w:t>
            </w:r>
            <w:r w:rsidR="00A316FF" w:rsidRPr="0056407F">
              <w:rPr>
                <w:rFonts w:ascii="Times New Roman" w:hAnsi="Times New Roman" w:cs="Times New Roman"/>
                <w:sz w:val="24"/>
                <w:szCs w:val="24"/>
                <w:shd w:val="clear" w:color="auto" w:fill="FEFEFE"/>
              </w:rPr>
              <w:t>6</w:t>
            </w:r>
            <w:r w:rsidR="00C27917" w:rsidRPr="0056407F">
              <w:rPr>
                <w:rFonts w:ascii="Times New Roman" w:hAnsi="Times New Roman" w:cs="Times New Roman"/>
                <w:sz w:val="24"/>
                <w:szCs w:val="24"/>
                <w:shd w:val="clear" w:color="auto" w:fill="FEFEFE"/>
              </w:rPr>
              <w:t>.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r w:rsidR="00C27917" w:rsidRPr="0056407F" w:rsidDel="00C27917">
              <w:rPr>
                <w:rFonts w:ascii="Times New Roman" w:hAnsi="Times New Roman" w:cs="Times New Roman"/>
                <w:sz w:val="24"/>
                <w:szCs w:val="24"/>
                <w:shd w:val="clear" w:color="auto" w:fill="FEFEFE"/>
              </w:rPr>
              <w:t xml:space="preserve"> </w:t>
            </w:r>
            <w:r w:rsidR="001B3A34" w:rsidRPr="0056407F">
              <w:rPr>
                <w:rFonts w:ascii="Times New Roman" w:hAnsi="Times New Roman" w:cs="Times New Roman"/>
                <w:sz w:val="24"/>
                <w:szCs w:val="24"/>
                <w:shd w:val="clear" w:color="auto" w:fill="FEFEFE"/>
              </w:rPr>
              <w:t xml:space="preserve">(декларацията се подава от </w:t>
            </w:r>
            <w:r w:rsidR="00C27917" w:rsidRPr="0056407F">
              <w:rPr>
                <w:rFonts w:ascii="Times New Roman" w:hAnsi="Times New Roman" w:cs="Times New Roman"/>
                <w:sz w:val="24"/>
                <w:szCs w:val="24"/>
                <w:shd w:val="clear" w:color="auto" w:fill="FEFEFE"/>
              </w:rPr>
              <w:t xml:space="preserve">кандидата и </w:t>
            </w:r>
            <w:r w:rsidR="001B3A34" w:rsidRPr="0056407F">
              <w:rPr>
                <w:rFonts w:ascii="Times New Roman" w:hAnsi="Times New Roman" w:cs="Times New Roman"/>
                <w:sz w:val="24"/>
                <w:szCs w:val="24"/>
                <w:shd w:val="clear" w:color="auto" w:fill="FEFEFE"/>
              </w:rPr>
              <w:t>всеки един от партньорите по проекта</w:t>
            </w:r>
            <w:r w:rsidR="00C27917" w:rsidRPr="0056407F">
              <w:rPr>
                <w:rFonts w:ascii="Times New Roman" w:hAnsi="Times New Roman" w:cs="Times New Roman"/>
                <w:sz w:val="24"/>
                <w:szCs w:val="24"/>
                <w:shd w:val="clear" w:color="auto" w:fill="FEFEFE"/>
              </w:rPr>
              <w:t xml:space="preserve"> </w:t>
            </w:r>
            <w:r w:rsidR="006B540A" w:rsidRPr="0056407F">
              <w:rPr>
                <w:rFonts w:ascii="Times New Roman" w:hAnsi="Times New Roman" w:cs="Times New Roman"/>
                <w:sz w:val="24"/>
                <w:szCs w:val="24"/>
                <w:shd w:val="clear" w:color="auto" w:fill="FEFEFE"/>
              </w:rPr>
              <w:t>-</w:t>
            </w:r>
            <w:r w:rsidR="00C27917" w:rsidRPr="0056407F">
              <w:rPr>
                <w:rFonts w:ascii="Times New Roman" w:hAnsi="Times New Roman" w:cs="Times New Roman"/>
                <w:sz w:val="24"/>
                <w:szCs w:val="24"/>
                <w:shd w:val="clear" w:color="auto" w:fill="FEFEFE"/>
              </w:rPr>
              <w:t xml:space="preserve"> МИГ от България</w:t>
            </w:r>
            <w:r w:rsidR="001B3A34" w:rsidRPr="0056407F">
              <w:rPr>
                <w:rFonts w:ascii="Times New Roman" w:hAnsi="Times New Roman" w:cs="Times New Roman"/>
                <w:sz w:val="24"/>
                <w:szCs w:val="24"/>
                <w:shd w:val="clear" w:color="auto" w:fill="FEFEFE"/>
              </w:rPr>
              <w:t xml:space="preserve">);  </w:t>
            </w:r>
          </w:p>
          <w:p w14:paraId="68679603" w14:textId="77777777" w:rsidR="00B16106" w:rsidRPr="00F43DD7" w:rsidRDefault="00B16106" w:rsidP="00B16106">
            <w:pPr>
              <w:spacing w:line="276" w:lineRule="auto"/>
              <w:jc w:val="both"/>
              <w:rPr>
                <w:rFonts w:ascii="Times New Roman" w:hAnsi="Times New Roman" w:cs="Times New Roman"/>
                <w:sz w:val="24"/>
                <w:szCs w:val="24"/>
                <w:shd w:val="clear" w:color="auto" w:fill="FEFEFE"/>
              </w:rPr>
            </w:pPr>
            <w:r w:rsidRPr="0056407F">
              <w:rPr>
                <w:rFonts w:ascii="Times New Roman" w:hAnsi="Times New Roman" w:cs="Times New Roman"/>
                <w:sz w:val="24"/>
                <w:szCs w:val="24"/>
                <w:shd w:val="clear" w:color="auto" w:fill="FEFEFE"/>
              </w:rPr>
              <w:t xml:space="preserve">2. решение на </w:t>
            </w:r>
            <w:r w:rsidR="00956501" w:rsidRPr="0056407F">
              <w:rPr>
                <w:rFonts w:ascii="Times New Roman" w:hAnsi="Times New Roman" w:cs="Times New Roman"/>
                <w:sz w:val="24"/>
                <w:szCs w:val="24"/>
                <w:shd w:val="clear" w:color="auto" w:fill="FEFEFE"/>
              </w:rPr>
              <w:t>компетентния орган на юридическото лице за кандидатстване</w:t>
            </w:r>
            <w:r w:rsidR="00956501">
              <w:rPr>
                <w:rFonts w:ascii="Times New Roman" w:hAnsi="Times New Roman" w:cs="Times New Roman"/>
                <w:sz w:val="24"/>
                <w:szCs w:val="24"/>
                <w:shd w:val="clear" w:color="auto" w:fill="FEFEFE"/>
              </w:rPr>
              <w:t xml:space="preserve"> по реда на настоящите условия – представя се решение на </w:t>
            </w:r>
            <w:r w:rsidRPr="00F43DD7">
              <w:rPr>
                <w:rFonts w:ascii="Times New Roman" w:hAnsi="Times New Roman" w:cs="Times New Roman"/>
                <w:sz w:val="24"/>
                <w:szCs w:val="24"/>
                <w:shd w:val="clear" w:color="auto" w:fill="FEFEFE"/>
              </w:rPr>
              <w:t xml:space="preserve">колективния върховен орган на </w:t>
            </w:r>
            <w:r w:rsidR="00CC7BE8">
              <w:rPr>
                <w:rFonts w:ascii="Times New Roman" w:hAnsi="Times New Roman" w:cs="Times New Roman"/>
                <w:sz w:val="24"/>
                <w:szCs w:val="24"/>
                <w:shd w:val="clear" w:color="auto" w:fill="FEFEFE"/>
              </w:rPr>
              <w:t>кандидат</w:t>
            </w:r>
            <w:r w:rsidR="00956501">
              <w:rPr>
                <w:rFonts w:ascii="Times New Roman" w:hAnsi="Times New Roman" w:cs="Times New Roman"/>
                <w:sz w:val="24"/>
                <w:szCs w:val="24"/>
                <w:shd w:val="clear" w:color="auto" w:fill="FEFEFE"/>
              </w:rPr>
              <w:t>а</w:t>
            </w:r>
            <w:r w:rsidR="00CC7BE8">
              <w:rPr>
                <w:rFonts w:ascii="Times New Roman" w:hAnsi="Times New Roman" w:cs="Times New Roman"/>
                <w:sz w:val="24"/>
                <w:szCs w:val="24"/>
                <w:shd w:val="clear" w:color="auto" w:fill="FEFEFE"/>
              </w:rPr>
              <w:t xml:space="preserve"> и </w:t>
            </w:r>
            <w:r w:rsidR="00956501">
              <w:rPr>
                <w:rFonts w:ascii="Times New Roman" w:hAnsi="Times New Roman" w:cs="Times New Roman"/>
                <w:sz w:val="24"/>
                <w:szCs w:val="24"/>
                <w:shd w:val="clear" w:color="auto" w:fill="FEFEFE"/>
              </w:rPr>
              <w:t xml:space="preserve">всеки един от </w:t>
            </w:r>
            <w:r w:rsidRPr="00F43DD7">
              <w:rPr>
                <w:rFonts w:ascii="Times New Roman" w:hAnsi="Times New Roman" w:cs="Times New Roman"/>
                <w:sz w:val="24"/>
                <w:szCs w:val="24"/>
                <w:shd w:val="clear" w:color="auto" w:fill="FEFEFE"/>
              </w:rPr>
              <w:t>партньор</w:t>
            </w:r>
            <w:r w:rsidR="00956501">
              <w:rPr>
                <w:rFonts w:ascii="Times New Roman" w:hAnsi="Times New Roman" w:cs="Times New Roman"/>
                <w:sz w:val="24"/>
                <w:szCs w:val="24"/>
                <w:shd w:val="clear" w:color="auto" w:fill="FEFEFE"/>
              </w:rPr>
              <w:t xml:space="preserve">ите </w:t>
            </w:r>
            <w:r w:rsidRPr="00F43DD7">
              <w:rPr>
                <w:rFonts w:ascii="Times New Roman" w:hAnsi="Times New Roman" w:cs="Times New Roman"/>
                <w:sz w:val="24"/>
                <w:szCs w:val="24"/>
                <w:shd w:val="clear" w:color="auto" w:fill="FEFEFE"/>
              </w:rPr>
              <w:t>по проекта</w:t>
            </w:r>
            <w:r w:rsidR="006B540A">
              <w:rPr>
                <w:rFonts w:ascii="Times New Roman" w:hAnsi="Times New Roman" w:cs="Times New Roman"/>
                <w:sz w:val="24"/>
                <w:szCs w:val="24"/>
                <w:shd w:val="clear" w:color="auto" w:fill="FEFEFE"/>
              </w:rPr>
              <w:t xml:space="preserve"> (МИГ от България)</w:t>
            </w:r>
            <w:r w:rsidRPr="00F43DD7">
              <w:rPr>
                <w:rFonts w:ascii="Times New Roman" w:hAnsi="Times New Roman" w:cs="Times New Roman"/>
                <w:sz w:val="24"/>
                <w:szCs w:val="24"/>
                <w:shd w:val="clear" w:color="auto" w:fill="FEFEFE"/>
              </w:rPr>
              <w:t xml:space="preserve">, за кандидатстване по </w:t>
            </w:r>
            <w:proofErr w:type="spellStart"/>
            <w:r w:rsidRPr="00F43DD7">
              <w:rPr>
                <w:rFonts w:ascii="Times New Roman" w:hAnsi="Times New Roman" w:cs="Times New Roman"/>
                <w:sz w:val="24"/>
                <w:szCs w:val="24"/>
                <w:shd w:val="clear" w:color="auto" w:fill="FEFEFE"/>
              </w:rPr>
              <w:t>подмярката</w:t>
            </w:r>
            <w:proofErr w:type="spellEnd"/>
            <w:r w:rsidRPr="00F43DD7">
              <w:rPr>
                <w:rFonts w:ascii="Times New Roman" w:hAnsi="Times New Roman" w:cs="Times New Roman"/>
                <w:sz w:val="24"/>
                <w:szCs w:val="24"/>
                <w:shd w:val="clear" w:color="auto" w:fill="FEFEFE"/>
              </w:rPr>
              <w:t>;</w:t>
            </w:r>
          </w:p>
          <w:p w14:paraId="68F2EB25" w14:textId="77777777" w:rsidR="00B16106" w:rsidRPr="00905A28" w:rsidRDefault="00B16106" w:rsidP="00B16106">
            <w:pPr>
              <w:spacing w:line="276" w:lineRule="auto"/>
              <w:jc w:val="both"/>
              <w:rPr>
                <w:rFonts w:ascii="Times New Roman" w:hAnsi="Times New Roman" w:cs="Times New Roman"/>
                <w:sz w:val="24"/>
                <w:szCs w:val="24"/>
                <w:shd w:val="clear" w:color="auto" w:fill="FEFEFE"/>
              </w:rPr>
            </w:pPr>
            <w:r w:rsidRPr="00F43DD7">
              <w:rPr>
                <w:rFonts w:ascii="Times New Roman" w:hAnsi="Times New Roman" w:cs="Times New Roman"/>
                <w:sz w:val="24"/>
                <w:szCs w:val="24"/>
                <w:shd w:val="clear" w:color="auto" w:fill="FEFEFE"/>
              </w:rPr>
              <w:t xml:space="preserve">3. </w:t>
            </w:r>
            <w:r w:rsidR="00956501" w:rsidRPr="00905A28">
              <w:rPr>
                <w:rFonts w:ascii="Times New Roman" w:hAnsi="Times New Roman" w:cs="Times New Roman"/>
                <w:sz w:val="24"/>
                <w:szCs w:val="24"/>
                <w:shd w:val="clear" w:color="auto" w:fill="FEFEFE"/>
              </w:rPr>
              <w:t>споразумение за партньорство</w:t>
            </w:r>
            <w:r w:rsidR="00956501">
              <w:rPr>
                <w:rFonts w:ascii="Times New Roman" w:hAnsi="Times New Roman" w:cs="Times New Roman"/>
                <w:sz w:val="24"/>
                <w:szCs w:val="24"/>
                <w:shd w:val="clear" w:color="auto" w:fill="FEFEFE"/>
              </w:rPr>
              <w:t>,</w:t>
            </w:r>
            <w:r w:rsidR="00956501" w:rsidRPr="00F43DD7">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xml:space="preserve">подписано </w:t>
            </w:r>
            <w:r w:rsidR="003E33E3">
              <w:rPr>
                <w:rFonts w:ascii="Times New Roman" w:hAnsi="Times New Roman" w:cs="Times New Roman"/>
                <w:sz w:val="24"/>
                <w:szCs w:val="24"/>
                <w:shd w:val="clear" w:color="auto" w:fill="FEFEFE"/>
              </w:rPr>
              <w:t>от всички партньори и асоциирани партньори по проекта</w:t>
            </w:r>
            <w:r w:rsidR="003E33E3" w:rsidRPr="00F43DD7">
              <w:rPr>
                <w:rFonts w:ascii="Times New Roman" w:hAnsi="Times New Roman" w:cs="Times New Roman"/>
                <w:sz w:val="24"/>
                <w:szCs w:val="24"/>
                <w:shd w:val="clear" w:color="auto" w:fill="FEFEFE"/>
              </w:rPr>
              <w:t xml:space="preserve"> </w:t>
            </w:r>
            <w:r w:rsidRPr="00F43DD7">
              <w:rPr>
                <w:rFonts w:ascii="Times New Roman" w:hAnsi="Times New Roman" w:cs="Times New Roman"/>
                <w:sz w:val="24"/>
                <w:szCs w:val="24"/>
                <w:shd w:val="clear" w:color="auto" w:fill="FEFEFE"/>
              </w:rPr>
              <w:t xml:space="preserve">преди </w:t>
            </w:r>
            <w:r w:rsidRPr="00905A28">
              <w:rPr>
                <w:rFonts w:ascii="Times New Roman" w:hAnsi="Times New Roman" w:cs="Times New Roman"/>
                <w:sz w:val="24"/>
                <w:szCs w:val="24"/>
                <w:shd w:val="clear" w:color="auto" w:fill="FEFEFE"/>
              </w:rPr>
              <w:t>датата на подаване на формуляра за кандидатстване</w:t>
            </w:r>
            <w:r w:rsidRPr="00B02E6A">
              <w:rPr>
                <w:rFonts w:ascii="Times New Roman" w:hAnsi="Times New Roman" w:cs="Times New Roman"/>
                <w:sz w:val="24"/>
                <w:szCs w:val="24"/>
                <w:shd w:val="clear" w:color="auto" w:fill="FEFEFE"/>
              </w:rPr>
              <w:t>;</w:t>
            </w:r>
          </w:p>
          <w:p w14:paraId="7074A704" w14:textId="4E534B4B" w:rsidR="001F2862" w:rsidRDefault="00B16106" w:rsidP="00B16106">
            <w:pPr>
              <w:spacing w:line="276" w:lineRule="auto"/>
              <w:jc w:val="both"/>
              <w:rPr>
                <w:rFonts w:ascii="Times New Roman" w:hAnsi="Times New Roman" w:cs="Times New Roman"/>
                <w:sz w:val="24"/>
                <w:szCs w:val="24"/>
                <w:shd w:val="clear" w:color="auto" w:fill="FEFEFE"/>
              </w:rPr>
            </w:pPr>
            <w:r w:rsidRPr="00905A28">
              <w:rPr>
                <w:rFonts w:ascii="Times New Roman" w:hAnsi="Times New Roman" w:cs="Times New Roman"/>
                <w:sz w:val="24"/>
                <w:szCs w:val="24"/>
                <w:shd w:val="clear" w:color="auto" w:fill="FEFEFE"/>
              </w:rPr>
              <w:t xml:space="preserve">4. </w:t>
            </w:r>
            <w:r w:rsidR="001F2862" w:rsidRPr="001F2862">
              <w:rPr>
                <w:rFonts w:ascii="Times New Roman" w:hAnsi="Times New Roman" w:cs="Times New Roman"/>
                <w:sz w:val="24"/>
                <w:szCs w:val="24"/>
                <w:shd w:val="clear" w:color="auto" w:fill="FEFEFE"/>
              </w:rPr>
              <w:t>декларация за неикономически дейности съгласно приложение № 3</w:t>
            </w:r>
            <w:r w:rsidR="001F2862">
              <w:rPr>
                <w:rFonts w:ascii="Times New Roman" w:hAnsi="Times New Roman" w:cs="Times New Roman"/>
                <w:sz w:val="24"/>
                <w:szCs w:val="24"/>
                <w:shd w:val="clear" w:color="auto" w:fill="FEFEFE"/>
              </w:rPr>
              <w:t xml:space="preserve"> – представя се от законния представител на кандидата</w:t>
            </w:r>
            <w:r w:rsidR="001F2862" w:rsidRPr="001F2862">
              <w:rPr>
                <w:rFonts w:ascii="Times New Roman" w:hAnsi="Times New Roman" w:cs="Times New Roman"/>
                <w:sz w:val="24"/>
                <w:szCs w:val="24"/>
                <w:shd w:val="clear" w:color="auto" w:fill="FEFEFE"/>
              </w:rPr>
              <w:t>;</w:t>
            </w:r>
          </w:p>
          <w:p w14:paraId="4A33E686" w14:textId="756FCCA4" w:rsidR="00B16106" w:rsidRDefault="001F2862"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5. </w:t>
            </w:r>
            <w:r w:rsidR="00B16106" w:rsidRPr="00905A28">
              <w:rPr>
                <w:rFonts w:ascii="Times New Roman" w:hAnsi="Times New Roman" w:cs="Times New Roman"/>
                <w:sz w:val="24"/>
                <w:szCs w:val="24"/>
                <w:shd w:val="clear" w:color="auto" w:fill="FEFEFE"/>
              </w:rPr>
              <w:t>деклараци</w:t>
            </w:r>
            <w:r w:rsidR="008F6781">
              <w:rPr>
                <w:rFonts w:ascii="Times New Roman" w:hAnsi="Times New Roman" w:cs="Times New Roman"/>
                <w:sz w:val="24"/>
                <w:szCs w:val="24"/>
                <w:shd w:val="clear" w:color="auto" w:fill="FEFEFE"/>
              </w:rPr>
              <w:t>и</w:t>
            </w:r>
            <w:r w:rsidR="00B16106" w:rsidRPr="00905A28">
              <w:rPr>
                <w:rFonts w:ascii="Times New Roman" w:hAnsi="Times New Roman" w:cs="Times New Roman"/>
                <w:sz w:val="24"/>
                <w:szCs w:val="24"/>
                <w:shd w:val="clear" w:color="auto" w:fill="FEFEFE"/>
              </w:rPr>
              <w:t xml:space="preserve"> за съгласие </w:t>
            </w:r>
            <w:r w:rsidR="002E1A0F">
              <w:rPr>
                <w:rFonts w:ascii="Times New Roman" w:hAnsi="Times New Roman" w:cs="Times New Roman"/>
                <w:sz w:val="24"/>
                <w:szCs w:val="24"/>
                <w:shd w:val="clear" w:color="auto" w:fill="FEFEFE"/>
              </w:rPr>
              <w:t>с</w:t>
            </w:r>
            <w:r w:rsidR="007B1192">
              <w:rPr>
                <w:rFonts w:ascii="Times New Roman" w:hAnsi="Times New Roman" w:cs="Times New Roman"/>
                <w:sz w:val="24"/>
                <w:szCs w:val="24"/>
                <w:shd w:val="clear" w:color="auto" w:fill="FEFEFE"/>
              </w:rPr>
              <w:t xml:space="preserve"> предоставя</w:t>
            </w:r>
            <w:r w:rsidR="001B0039">
              <w:rPr>
                <w:rFonts w:ascii="Times New Roman" w:hAnsi="Times New Roman" w:cs="Times New Roman"/>
                <w:sz w:val="24"/>
                <w:szCs w:val="24"/>
                <w:shd w:val="clear" w:color="auto" w:fill="FEFEFE"/>
              </w:rPr>
              <w:t>не</w:t>
            </w:r>
            <w:r w:rsidR="007B1192">
              <w:rPr>
                <w:rFonts w:ascii="Times New Roman" w:hAnsi="Times New Roman" w:cs="Times New Roman"/>
                <w:sz w:val="24"/>
                <w:szCs w:val="24"/>
                <w:shd w:val="clear" w:color="auto" w:fill="FEFEFE"/>
              </w:rPr>
              <w:t>то</w:t>
            </w:r>
            <w:r w:rsidR="001B0039">
              <w:rPr>
                <w:rFonts w:ascii="Times New Roman" w:hAnsi="Times New Roman" w:cs="Times New Roman"/>
                <w:sz w:val="24"/>
                <w:szCs w:val="24"/>
                <w:shd w:val="clear" w:color="auto" w:fill="FEFEFE"/>
              </w:rPr>
              <w:t xml:space="preserve"> на </w:t>
            </w:r>
            <w:r w:rsidR="00956501">
              <w:rPr>
                <w:rFonts w:ascii="Times New Roman" w:hAnsi="Times New Roman" w:cs="Times New Roman"/>
                <w:sz w:val="24"/>
                <w:szCs w:val="24"/>
                <w:shd w:val="clear" w:color="auto" w:fill="FEFEFE"/>
              </w:rPr>
              <w:t xml:space="preserve">данни на кандидата </w:t>
            </w:r>
            <w:r w:rsidR="007A1F73">
              <w:rPr>
                <w:rFonts w:ascii="Times New Roman" w:hAnsi="Times New Roman" w:cs="Times New Roman"/>
                <w:sz w:val="24"/>
                <w:szCs w:val="24"/>
                <w:shd w:val="clear" w:color="auto" w:fill="FEFEFE"/>
              </w:rPr>
              <w:t xml:space="preserve">и партньорите </w:t>
            </w:r>
            <w:r w:rsidR="00956501">
              <w:rPr>
                <w:rFonts w:ascii="Times New Roman" w:hAnsi="Times New Roman" w:cs="Times New Roman"/>
                <w:sz w:val="24"/>
                <w:szCs w:val="24"/>
                <w:shd w:val="clear" w:color="auto" w:fill="FEFEFE"/>
              </w:rPr>
              <w:t xml:space="preserve">от Националния статистически институт (НСИ) на </w:t>
            </w:r>
            <w:r w:rsidR="00B16106" w:rsidRPr="00F43DD7">
              <w:rPr>
                <w:rFonts w:ascii="Times New Roman" w:hAnsi="Times New Roman" w:cs="Times New Roman"/>
                <w:sz w:val="24"/>
                <w:szCs w:val="24"/>
                <w:shd w:val="clear" w:color="auto" w:fill="FEFEFE"/>
              </w:rPr>
              <w:t xml:space="preserve">УО и </w:t>
            </w:r>
            <w:r w:rsidR="00956501">
              <w:rPr>
                <w:rFonts w:ascii="Times New Roman" w:hAnsi="Times New Roman" w:cs="Times New Roman"/>
                <w:sz w:val="24"/>
                <w:szCs w:val="24"/>
                <w:shd w:val="clear" w:color="auto" w:fill="FEFEFE"/>
              </w:rPr>
              <w:t>ДФЗ - РА</w:t>
            </w:r>
            <w:r w:rsidR="00B16106" w:rsidRPr="00F43DD7">
              <w:rPr>
                <w:rFonts w:ascii="Times New Roman" w:hAnsi="Times New Roman" w:cs="Times New Roman"/>
                <w:sz w:val="24"/>
                <w:szCs w:val="24"/>
                <w:shd w:val="clear" w:color="auto" w:fill="FEFEFE"/>
              </w:rPr>
              <w:t xml:space="preserve"> </w:t>
            </w:r>
            <w:r w:rsidR="00B16106" w:rsidRPr="00B02E6A">
              <w:rPr>
                <w:rFonts w:ascii="Times New Roman" w:hAnsi="Times New Roman" w:cs="Times New Roman"/>
                <w:sz w:val="24"/>
                <w:szCs w:val="24"/>
                <w:shd w:val="clear" w:color="auto" w:fill="FEFEFE"/>
              </w:rPr>
              <w:t xml:space="preserve">съгласно </w:t>
            </w:r>
            <w:r w:rsidR="00C27917">
              <w:rPr>
                <w:rFonts w:ascii="Times New Roman" w:hAnsi="Times New Roman" w:cs="Times New Roman"/>
                <w:sz w:val="24"/>
                <w:szCs w:val="24"/>
                <w:shd w:val="clear" w:color="auto" w:fill="FEFEFE"/>
              </w:rPr>
              <w:t>п</w:t>
            </w:r>
            <w:r w:rsidR="00B16106" w:rsidRPr="00B02E6A">
              <w:rPr>
                <w:rFonts w:ascii="Times New Roman" w:hAnsi="Times New Roman" w:cs="Times New Roman"/>
                <w:sz w:val="24"/>
                <w:szCs w:val="24"/>
                <w:shd w:val="clear" w:color="auto" w:fill="FEFEFE"/>
              </w:rPr>
              <w:t xml:space="preserve">риложение № </w:t>
            </w:r>
            <w:r w:rsidR="00A316FF">
              <w:rPr>
                <w:rFonts w:ascii="Times New Roman" w:hAnsi="Times New Roman" w:cs="Times New Roman"/>
                <w:sz w:val="24"/>
                <w:szCs w:val="24"/>
                <w:shd w:val="clear" w:color="auto" w:fill="FEFEFE"/>
              </w:rPr>
              <w:t xml:space="preserve">7 </w:t>
            </w:r>
            <w:r w:rsidR="00277556">
              <w:rPr>
                <w:rFonts w:ascii="Times New Roman" w:hAnsi="Times New Roman" w:cs="Times New Roman"/>
                <w:sz w:val="24"/>
                <w:szCs w:val="24"/>
                <w:shd w:val="clear" w:color="auto" w:fill="FEFEFE"/>
              </w:rPr>
              <w:t>от настоящите условия</w:t>
            </w:r>
            <w:r w:rsidR="007A1F73">
              <w:rPr>
                <w:rFonts w:ascii="Times New Roman" w:hAnsi="Times New Roman" w:cs="Times New Roman"/>
                <w:sz w:val="24"/>
                <w:szCs w:val="24"/>
                <w:shd w:val="clear" w:color="auto" w:fill="FEFEFE"/>
              </w:rPr>
              <w:t>. Деклараци</w:t>
            </w:r>
            <w:r w:rsidR="008F6781">
              <w:rPr>
                <w:rFonts w:ascii="Times New Roman" w:hAnsi="Times New Roman" w:cs="Times New Roman"/>
                <w:sz w:val="24"/>
                <w:szCs w:val="24"/>
                <w:shd w:val="clear" w:color="auto" w:fill="FEFEFE"/>
              </w:rPr>
              <w:t>ите</w:t>
            </w:r>
            <w:r w:rsidR="007A1F73">
              <w:rPr>
                <w:rFonts w:ascii="Times New Roman" w:hAnsi="Times New Roman" w:cs="Times New Roman"/>
                <w:sz w:val="24"/>
                <w:szCs w:val="24"/>
                <w:shd w:val="clear" w:color="auto" w:fill="FEFEFE"/>
              </w:rPr>
              <w:t xml:space="preserve"> се представя</w:t>
            </w:r>
            <w:r w:rsidR="008F6781">
              <w:rPr>
                <w:rFonts w:ascii="Times New Roman" w:hAnsi="Times New Roman" w:cs="Times New Roman"/>
                <w:sz w:val="24"/>
                <w:szCs w:val="24"/>
                <w:shd w:val="clear" w:color="auto" w:fill="FEFEFE"/>
              </w:rPr>
              <w:t>т</w:t>
            </w:r>
            <w:r w:rsidR="007A1F73">
              <w:rPr>
                <w:rFonts w:ascii="Times New Roman" w:hAnsi="Times New Roman" w:cs="Times New Roman"/>
                <w:sz w:val="24"/>
                <w:szCs w:val="24"/>
                <w:shd w:val="clear" w:color="auto" w:fill="FEFEFE"/>
              </w:rPr>
              <w:t xml:space="preserve"> от законните представ</w:t>
            </w:r>
            <w:r w:rsidR="008F6781">
              <w:rPr>
                <w:rFonts w:ascii="Times New Roman" w:hAnsi="Times New Roman" w:cs="Times New Roman"/>
                <w:sz w:val="24"/>
                <w:szCs w:val="24"/>
                <w:shd w:val="clear" w:color="auto" w:fill="FEFEFE"/>
              </w:rPr>
              <w:t xml:space="preserve">ляващи </w:t>
            </w:r>
            <w:r w:rsidR="007A1F73">
              <w:rPr>
                <w:rFonts w:ascii="Times New Roman" w:hAnsi="Times New Roman" w:cs="Times New Roman"/>
                <w:sz w:val="24"/>
                <w:szCs w:val="24"/>
                <w:shd w:val="clear" w:color="auto" w:fill="FEFEFE"/>
              </w:rPr>
              <w:t>на кандидата и всеки от партньорите (МИГ от България)</w:t>
            </w:r>
            <w:r w:rsidR="00B16106" w:rsidRPr="00B02E6A">
              <w:rPr>
                <w:rFonts w:ascii="Times New Roman" w:hAnsi="Times New Roman" w:cs="Times New Roman"/>
                <w:sz w:val="24"/>
                <w:szCs w:val="24"/>
                <w:shd w:val="clear" w:color="auto" w:fill="FEFEFE"/>
              </w:rPr>
              <w:t>;</w:t>
            </w:r>
          </w:p>
          <w:p w14:paraId="441F74BA" w14:textId="58F14C56" w:rsidR="00956501" w:rsidRPr="00956501" w:rsidRDefault="001F2862" w:rsidP="00D71F65">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B16106" w:rsidRPr="00F43DD7">
              <w:rPr>
                <w:rFonts w:ascii="Times New Roman" w:hAnsi="Times New Roman" w:cs="Times New Roman"/>
                <w:sz w:val="24"/>
                <w:szCs w:val="24"/>
                <w:shd w:val="clear" w:color="auto" w:fill="FEFEFE"/>
              </w:rPr>
              <w:t xml:space="preserve">. </w:t>
            </w:r>
            <w:r w:rsidR="00956501" w:rsidRPr="00956501">
              <w:rPr>
                <w:rFonts w:ascii="Times New Roman" w:hAnsi="Times New Roman" w:cs="Times New Roman"/>
                <w:sz w:val="24"/>
                <w:szCs w:val="24"/>
                <w:shd w:val="clear" w:color="auto" w:fill="FEFEFE"/>
              </w:rPr>
              <w:t xml:space="preserve">копие от диплома за придобита образователно – 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 представя се копие от диплома за </w:t>
            </w:r>
            <w:r w:rsidR="00956501" w:rsidRPr="00956501">
              <w:rPr>
                <w:rFonts w:ascii="Times New Roman" w:hAnsi="Times New Roman" w:cs="Times New Roman"/>
                <w:sz w:val="24"/>
                <w:szCs w:val="24"/>
                <w:shd w:val="clear" w:color="auto" w:fill="FEFEFE"/>
              </w:rPr>
              <w:lastRenderedPageBreak/>
              <w:t xml:space="preserve">образователно-квалификационна степен „Бакалавър“ или по-висока </w:t>
            </w:r>
            <w:r w:rsidR="004F76B6">
              <w:rPr>
                <w:rFonts w:ascii="Times New Roman" w:hAnsi="Times New Roman" w:cs="Times New Roman"/>
                <w:sz w:val="24"/>
                <w:szCs w:val="24"/>
                <w:shd w:val="clear" w:color="auto" w:fill="FEFEFE"/>
              </w:rPr>
              <w:t xml:space="preserve">за координатора </w:t>
            </w:r>
            <w:r w:rsidR="004F76B6">
              <w:rPr>
                <w:rFonts w:ascii="Times New Roman" w:hAnsi="Times New Roman" w:cs="Times New Roman"/>
                <w:sz w:val="24"/>
                <w:szCs w:val="24"/>
                <w:shd w:val="clear" w:color="auto" w:fill="FEFEFE"/>
                <w:lang w:val="en-US"/>
              </w:rPr>
              <w:t>(</w:t>
            </w:r>
            <w:r w:rsidR="004F76B6">
              <w:rPr>
                <w:rFonts w:ascii="Times New Roman" w:hAnsi="Times New Roman" w:cs="Times New Roman"/>
                <w:sz w:val="24"/>
                <w:szCs w:val="24"/>
                <w:shd w:val="clear" w:color="auto" w:fill="FEFEFE"/>
              </w:rPr>
              <w:t xml:space="preserve">приложимо </w:t>
            </w:r>
            <w:r w:rsidR="004544A1" w:rsidRPr="004544A1">
              <w:rPr>
                <w:rFonts w:ascii="Times New Roman" w:hAnsi="Times New Roman" w:cs="Times New Roman"/>
                <w:sz w:val="24"/>
                <w:szCs w:val="24"/>
                <w:shd w:val="clear" w:color="auto" w:fill="FEFEFE"/>
              </w:rPr>
              <w:t>в случай</w:t>
            </w:r>
            <w:r w:rsidR="004F76B6">
              <w:rPr>
                <w:rFonts w:ascii="Times New Roman" w:hAnsi="Times New Roman" w:cs="Times New Roman"/>
                <w:sz w:val="24"/>
                <w:szCs w:val="24"/>
                <w:shd w:val="clear" w:color="auto" w:fill="FEFEFE"/>
              </w:rPr>
              <w:t>, че не е</w:t>
            </w:r>
            <w:r w:rsidR="004544A1" w:rsidRPr="004544A1">
              <w:rPr>
                <w:rFonts w:ascii="Times New Roman" w:hAnsi="Times New Roman" w:cs="Times New Roman"/>
                <w:sz w:val="24"/>
                <w:szCs w:val="24"/>
                <w:shd w:val="clear" w:color="auto" w:fill="FEFEFE"/>
              </w:rPr>
              <w:t xml:space="preserve"> служител на МИГ</w:t>
            </w:r>
            <w:r w:rsidR="00956501" w:rsidRPr="00956501">
              <w:rPr>
                <w:rFonts w:ascii="Times New Roman" w:hAnsi="Times New Roman" w:cs="Times New Roman"/>
                <w:sz w:val="24"/>
                <w:szCs w:val="24"/>
                <w:shd w:val="clear" w:color="auto" w:fill="FEFEFE"/>
              </w:rPr>
              <w:t>);</w:t>
            </w:r>
          </w:p>
          <w:p w14:paraId="05CDD971" w14:textId="5D24BBDB" w:rsidR="00956501" w:rsidRPr="00956501" w:rsidRDefault="001F2862" w:rsidP="00D71F65">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956501" w:rsidRPr="00956501">
              <w:rPr>
                <w:rFonts w:ascii="Times New Roman" w:hAnsi="Times New Roman" w:cs="Times New Roman"/>
                <w:sz w:val="24"/>
                <w:szCs w:val="24"/>
                <w:shd w:val="clear" w:color="auto" w:fill="FEFEFE"/>
              </w:rPr>
              <w:t xml:space="preserve">. копие от трудова/осигурителна книжка </w:t>
            </w:r>
            <w:r w:rsidR="004F76B6">
              <w:rPr>
                <w:rFonts w:ascii="Times New Roman" w:hAnsi="Times New Roman" w:cs="Times New Roman"/>
                <w:sz w:val="24"/>
                <w:szCs w:val="24"/>
                <w:shd w:val="clear" w:color="auto" w:fill="FEFEFE"/>
              </w:rPr>
              <w:t xml:space="preserve">на </w:t>
            </w:r>
            <w:r w:rsidR="004F76B6" w:rsidRPr="004544A1">
              <w:rPr>
                <w:rFonts w:ascii="Times New Roman" w:hAnsi="Times New Roman" w:cs="Times New Roman"/>
                <w:sz w:val="24"/>
                <w:szCs w:val="24"/>
                <w:shd w:val="clear" w:color="auto" w:fill="FEFEFE"/>
              </w:rPr>
              <w:t>координатор</w:t>
            </w:r>
            <w:r w:rsidR="004F76B6">
              <w:rPr>
                <w:rFonts w:ascii="Times New Roman" w:hAnsi="Times New Roman" w:cs="Times New Roman"/>
                <w:sz w:val="24"/>
                <w:szCs w:val="24"/>
                <w:shd w:val="clear" w:color="auto" w:fill="FEFEFE"/>
              </w:rPr>
              <w:t>а</w:t>
            </w:r>
            <w:r w:rsidR="004F76B6" w:rsidRPr="00956501">
              <w:rPr>
                <w:rFonts w:ascii="Times New Roman" w:hAnsi="Times New Roman" w:cs="Times New Roman"/>
                <w:sz w:val="24"/>
                <w:szCs w:val="24"/>
                <w:shd w:val="clear" w:color="auto" w:fill="FEFEFE"/>
              </w:rPr>
              <w:t xml:space="preserve"> (приложимо</w:t>
            </w:r>
            <w:r w:rsidR="004F76B6" w:rsidRPr="004544A1">
              <w:rPr>
                <w:rFonts w:ascii="Times New Roman" w:hAnsi="Times New Roman" w:cs="Times New Roman"/>
                <w:sz w:val="24"/>
                <w:szCs w:val="24"/>
                <w:shd w:val="clear" w:color="auto" w:fill="FEFEFE"/>
              </w:rPr>
              <w:t xml:space="preserve"> </w:t>
            </w:r>
            <w:r w:rsidR="004544A1" w:rsidRPr="004544A1">
              <w:rPr>
                <w:rFonts w:ascii="Times New Roman" w:hAnsi="Times New Roman" w:cs="Times New Roman"/>
                <w:sz w:val="24"/>
                <w:szCs w:val="24"/>
                <w:shd w:val="clear" w:color="auto" w:fill="FEFEFE"/>
              </w:rPr>
              <w:t>в случай</w:t>
            </w:r>
            <w:r w:rsidR="004F76B6">
              <w:rPr>
                <w:rFonts w:ascii="Times New Roman" w:hAnsi="Times New Roman" w:cs="Times New Roman"/>
                <w:sz w:val="24"/>
                <w:szCs w:val="24"/>
                <w:shd w:val="clear" w:color="auto" w:fill="FEFEFE"/>
              </w:rPr>
              <w:t>, че не е</w:t>
            </w:r>
            <w:r w:rsidR="004544A1" w:rsidRPr="004544A1">
              <w:rPr>
                <w:rFonts w:ascii="Times New Roman" w:hAnsi="Times New Roman" w:cs="Times New Roman"/>
                <w:sz w:val="24"/>
                <w:szCs w:val="24"/>
                <w:shd w:val="clear" w:color="auto" w:fill="FEFEFE"/>
              </w:rPr>
              <w:t xml:space="preserve"> служител на МИГ</w:t>
            </w:r>
            <w:r w:rsidR="00956501" w:rsidRPr="00956501">
              <w:rPr>
                <w:rFonts w:ascii="Times New Roman" w:hAnsi="Times New Roman" w:cs="Times New Roman"/>
                <w:sz w:val="24"/>
                <w:szCs w:val="24"/>
                <w:shd w:val="clear" w:color="auto" w:fill="FEFEFE"/>
              </w:rPr>
              <w:t>);</w:t>
            </w:r>
          </w:p>
          <w:p w14:paraId="451B7DAC" w14:textId="35AA0F2C" w:rsidR="00956501" w:rsidRDefault="001F2862" w:rsidP="00D71F65">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956501" w:rsidRPr="00956501">
              <w:rPr>
                <w:rFonts w:ascii="Times New Roman" w:hAnsi="Times New Roman" w:cs="Times New Roman"/>
                <w:sz w:val="24"/>
                <w:szCs w:val="24"/>
                <w:shd w:val="clear" w:color="auto" w:fill="FEFEFE"/>
              </w:rPr>
              <w:t xml:space="preserve">. таблица </w:t>
            </w:r>
            <w:r w:rsidR="002A4F53">
              <w:rPr>
                <w:rFonts w:ascii="Times New Roman" w:hAnsi="Times New Roman" w:cs="Times New Roman"/>
                <w:sz w:val="24"/>
                <w:szCs w:val="24"/>
                <w:shd w:val="clear" w:color="auto" w:fill="FEFEFE"/>
              </w:rPr>
              <w:t>за д</w:t>
            </w:r>
            <w:r w:rsidR="00956501" w:rsidRPr="00956501">
              <w:rPr>
                <w:rFonts w:ascii="Times New Roman" w:hAnsi="Times New Roman" w:cs="Times New Roman"/>
                <w:sz w:val="24"/>
                <w:szCs w:val="24"/>
                <w:shd w:val="clear" w:color="auto" w:fill="FEFEFE"/>
              </w:rPr>
              <w:t xml:space="preserve">опустими инвестиции </w:t>
            </w:r>
            <w:r w:rsidR="006B540A">
              <w:rPr>
                <w:rFonts w:ascii="Times New Roman" w:hAnsi="Times New Roman" w:cs="Times New Roman"/>
                <w:sz w:val="24"/>
                <w:szCs w:val="24"/>
                <w:shd w:val="clear" w:color="auto" w:fill="FEFEFE"/>
              </w:rPr>
              <w:t xml:space="preserve">(бюджет на проекта) </w:t>
            </w:r>
            <w:r w:rsidR="00956501" w:rsidRPr="00956501">
              <w:rPr>
                <w:rFonts w:ascii="Times New Roman" w:hAnsi="Times New Roman" w:cs="Times New Roman"/>
                <w:sz w:val="24"/>
                <w:szCs w:val="24"/>
                <w:shd w:val="clear" w:color="auto" w:fill="FEFEFE"/>
              </w:rPr>
              <w:t>– представя се бюджет на проекта</w:t>
            </w:r>
            <w:r w:rsidR="006B540A">
              <w:rPr>
                <w:rFonts w:ascii="Times New Roman" w:hAnsi="Times New Roman" w:cs="Times New Roman"/>
                <w:sz w:val="24"/>
                <w:szCs w:val="24"/>
                <w:shd w:val="clear" w:color="auto" w:fill="FEFEFE"/>
              </w:rPr>
              <w:t xml:space="preserve"> с включени разходи за всички партньори по проекта (МИГ от България)</w:t>
            </w:r>
            <w:r w:rsidR="00956501" w:rsidRPr="00956501">
              <w:rPr>
                <w:rFonts w:ascii="Times New Roman" w:hAnsi="Times New Roman" w:cs="Times New Roman"/>
                <w:sz w:val="24"/>
                <w:szCs w:val="24"/>
                <w:shd w:val="clear" w:color="auto" w:fill="FEFEFE"/>
              </w:rPr>
              <w:t xml:space="preserve"> по образец съгласно </w:t>
            </w:r>
            <w:r w:rsidR="00C27917">
              <w:rPr>
                <w:rFonts w:ascii="Times New Roman" w:hAnsi="Times New Roman" w:cs="Times New Roman"/>
                <w:sz w:val="24"/>
                <w:szCs w:val="24"/>
                <w:shd w:val="clear" w:color="auto" w:fill="FEFEFE"/>
              </w:rPr>
              <w:t>п</w:t>
            </w:r>
            <w:r w:rsidR="00956501" w:rsidRPr="00956501">
              <w:rPr>
                <w:rFonts w:ascii="Times New Roman" w:hAnsi="Times New Roman" w:cs="Times New Roman"/>
                <w:sz w:val="24"/>
                <w:szCs w:val="24"/>
                <w:shd w:val="clear" w:color="auto" w:fill="FEFEFE"/>
              </w:rPr>
              <w:t xml:space="preserve">риложение № </w:t>
            </w:r>
            <w:r w:rsidR="00956501">
              <w:rPr>
                <w:rFonts w:ascii="Times New Roman" w:hAnsi="Times New Roman" w:cs="Times New Roman"/>
                <w:sz w:val="24"/>
                <w:szCs w:val="24"/>
                <w:shd w:val="clear" w:color="auto" w:fill="FEFEFE"/>
              </w:rPr>
              <w:t>8</w:t>
            </w:r>
            <w:r w:rsidR="00956501" w:rsidRPr="00956501">
              <w:rPr>
                <w:rFonts w:ascii="Times New Roman" w:hAnsi="Times New Roman" w:cs="Times New Roman"/>
                <w:sz w:val="24"/>
                <w:szCs w:val="24"/>
                <w:shd w:val="clear" w:color="auto" w:fill="FEFEFE"/>
              </w:rPr>
              <w:t xml:space="preserve"> във формат Excel;</w:t>
            </w:r>
          </w:p>
          <w:p w14:paraId="7092D17B" w14:textId="337051C6" w:rsidR="001F2862" w:rsidRDefault="001F2862" w:rsidP="00692A9A">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9. </w:t>
            </w:r>
            <w:r w:rsidR="00E21540">
              <w:rPr>
                <w:rFonts w:ascii="Times New Roman" w:hAnsi="Times New Roman" w:cs="Times New Roman"/>
                <w:sz w:val="24"/>
                <w:szCs w:val="24"/>
                <w:shd w:val="clear" w:color="auto" w:fill="FEFEFE"/>
              </w:rPr>
              <w:t>н</w:t>
            </w:r>
            <w:r w:rsidR="00956501" w:rsidRPr="00956501">
              <w:rPr>
                <w:rFonts w:ascii="Times New Roman" w:hAnsi="Times New Roman" w:cs="Times New Roman"/>
                <w:sz w:val="24"/>
                <w:szCs w:val="24"/>
                <w:shd w:val="clear" w:color="auto" w:fill="FEFEFE"/>
              </w:rPr>
              <w:t>отариално заверено изрично пълномощно, в случай че документите не се подават лично от кандидата – представя се нотариално заверено пълномощно в полза на упълномощено/и лице/а във формат „</w:t>
            </w:r>
            <w:proofErr w:type="spellStart"/>
            <w:r w:rsidR="00956501" w:rsidRPr="00956501">
              <w:rPr>
                <w:rFonts w:ascii="Times New Roman" w:hAnsi="Times New Roman" w:cs="Times New Roman"/>
                <w:sz w:val="24"/>
                <w:szCs w:val="24"/>
                <w:shd w:val="clear" w:color="auto" w:fill="FEFEFE"/>
              </w:rPr>
              <w:t>рdf</w:t>
            </w:r>
            <w:proofErr w:type="spellEnd"/>
            <w:r w:rsidR="00956501" w:rsidRPr="00956501">
              <w:rPr>
                <w:rFonts w:ascii="Times New Roman" w:hAnsi="Times New Roman" w:cs="Times New Roman"/>
                <w:sz w:val="24"/>
                <w:szCs w:val="24"/>
                <w:shd w:val="clear" w:color="auto" w:fill="FEFEFE"/>
              </w:rPr>
              <w:t>“ или друг формат</w:t>
            </w:r>
            <w:r>
              <w:rPr>
                <w:rFonts w:ascii="Times New Roman" w:hAnsi="Times New Roman" w:cs="Times New Roman"/>
                <w:sz w:val="24"/>
                <w:szCs w:val="24"/>
                <w:shd w:val="clear" w:color="auto" w:fill="FEFEFE"/>
              </w:rPr>
              <w:t>;</w:t>
            </w:r>
          </w:p>
          <w:p w14:paraId="4AB0FD1C" w14:textId="6547A8DB" w:rsidR="00956501" w:rsidRDefault="001F2862" w:rsidP="00692A9A">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10. </w:t>
            </w:r>
            <w:r w:rsidRPr="001F2862">
              <w:rPr>
                <w:rFonts w:ascii="Times New Roman" w:hAnsi="Times New Roman" w:cs="Times New Roman"/>
                <w:sz w:val="24"/>
                <w:szCs w:val="24"/>
                <w:shd w:val="clear" w:color="auto" w:fill="FEFEFE"/>
              </w:rPr>
              <w:t xml:space="preserve">декларации </w:t>
            </w:r>
            <w:r w:rsidR="00041157" w:rsidRPr="001F2862">
              <w:rPr>
                <w:rFonts w:ascii="Times New Roman" w:hAnsi="Times New Roman" w:cs="Times New Roman"/>
                <w:sz w:val="24"/>
                <w:szCs w:val="24"/>
                <w:shd w:val="clear" w:color="auto" w:fill="FEFEFE"/>
              </w:rPr>
              <w:t xml:space="preserve">за нередности </w:t>
            </w:r>
            <w:r w:rsidRPr="001F2862">
              <w:rPr>
                <w:rFonts w:ascii="Times New Roman" w:hAnsi="Times New Roman" w:cs="Times New Roman"/>
                <w:sz w:val="24"/>
                <w:szCs w:val="24"/>
                <w:shd w:val="clear" w:color="auto" w:fill="FEFEFE"/>
              </w:rPr>
              <w:t>от законния представител на МИГ</w:t>
            </w:r>
            <w:r>
              <w:rPr>
                <w:rFonts w:ascii="Times New Roman" w:hAnsi="Times New Roman" w:cs="Times New Roman"/>
                <w:sz w:val="24"/>
                <w:szCs w:val="24"/>
                <w:shd w:val="clear" w:color="auto" w:fill="FEFEFE"/>
              </w:rPr>
              <w:t xml:space="preserve"> и партн</w:t>
            </w:r>
            <w:r w:rsidR="008B5534">
              <w:rPr>
                <w:rFonts w:ascii="Times New Roman" w:hAnsi="Times New Roman" w:cs="Times New Roman"/>
                <w:sz w:val="24"/>
                <w:szCs w:val="24"/>
                <w:shd w:val="clear" w:color="auto" w:fill="FEFEFE"/>
              </w:rPr>
              <w:t>ь</w:t>
            </w:r>
            <w:r>
              <w:rPr>
                <w:rFonts w:ascii="Times New Roman" w:hAnsi="Times New Roman" w:cs="Times New Roman"/>
                <w:sz w:val="24"/>
                <w:szCs w:val="24"/>
                <w:shd w:val="clear" w:color="auto" w:fill="FEFEFE"/>
              </w:rPr>
              <w:t>орите</w:t>
            </w:r>
            <w:r w:rsidRPr="001F2862">
              <w:rPr>
                <w:rFonts w:ascii="Times New Roman" w:hAnsi="Times New Roman" w:cs="Times New Roman"/>
                <w:sz w:val="24"/>
                <w:szCs w:val="24"/>
                <w:shd w:val="clear" w:color="auto" w:fill="FEFEFE"/>
              </w:rPr>
              <w:t>, от членовете на колективния управителен орган и от членовете на контролния орган, ако такъв е предвиден в устава на МИГ</w:t>
            </w:r>
            <w:r>
              <w:rPr>
                <w:rFonts w:ascii="Times New Roman" w:hAnsi="Times New Roman" w:cs="Times New Roman"/>
                <w:sz w:val="24"/>
                <w:szCs w:val="24"/>
                <w:shd w:val="clear" w:color="auto" w:fill="FEFEFE"/>
              </w:rPr>
              <w:t xml:space="preserve"> и партньорите</w:t>
            </w:r>
            <w:r w:rsidRPr="001F2862">
              <w:rPr>
                <w:rFonts w:ascii="Times New Roman" w:hAnsi="Times New Roman" w:cs="Times New Roman"/>
                <w:sz w:val="24"/>
                <w:szCs w:val="24"/>
                <w:shd w:val="clear" w:color="auto" w:fill="FEFEFE"/>
              </w:rPr>
              <w:t xml:space="preserve"> съгласно приложение </w:t>
            </w:r>
            <w:r w:rsidR="00041157">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9</w:t>
            </w:r>
            <w:r w:rsidRPr="001F2862">
              <w:rPr>
                <w:rFonts w:ascii="Times New Roman" w:hAnsi="Times New Roman" w:cs="Times New Roman"/>
                <w:sz w:val="24"/>
                <w:szCs w:val="24"/>
                <w:shd w:val="clear" w:color="auto" w:fill="FEFEFE"/>
              </w:rPr>
              <w:t>. Когато член на колективния управителен орган или на контролния орган е юридическо лице, декларацията се подписва от неговия представител в органите на управление;</w:t>
            </w:r>
          </w:p>
          <w:p w14:paraId="086E14B8" w14:textId="0842F6A3" w:rsidR="0017184B" w:rsidRDefault="0017184B"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11</w:t>
            </w:r>
            <w:r w:rsidR="00956501">
              <w:rPr>
                <w:rFonts w:ascii="Times New Roman" w:hAnsi="Times New Roman" w:cs="Times New Roman"/>
                <w:sz w:val="24"/>
                <w:szCs w:val="24"/>
                <w:shd w:val="clear" w:color="auto" w:fill="FEFEFE"/>
              </w:rPr>
              <w:t>.</w:t>
            </w:r>
            <w:r w:rsidR="00D71F65">
              <w:rPr>
                <w:rFonts w:ascii="Times New Roman" w:hAnsi="Times New Roman" w:cs="Times New Roman"/>
                <w:sz w:val="24"/>
                <w:szCs w:val="24"/>
                <w:shd w:val="clear" w:color="auto" w:fill="FEFEFE"/>
              </w:rPr>
              <w:t xml:space="preserve"> </w:t>
            </w:r>
            <w:r w:rsidRPr="0017184B">
              <w:rPr>
                <w:rFonts w:ascii="Times New Roman" w:hAnsi="Times New Roman" w:cs="Times New Roman"/>
                <w:sz w:val="24"/>
                <w:szCs w:val="24"/>
                <w:shd w:val="clear" w:color="auto" w:fill="FEFEFE"/>
              </w:rPr>
              <w:t>декларация от законния представител на МИГ за липса на изкуствено създадени</w:t>
            </w:r>
            <w:r>
              <w:rPr>
                <w:rFonts w:ascii="Times New Roman" w:hAnsi="Times New Roman" w:cs="Times New Roman"/>
                <w:sz w:val="24"/>
                <w:szCs w:val="24"/>
                <w:shd w:val="clear" w:color="auto" w:fill="FEFEFE"/>
              </w:rPr>
              <w:t xml:space="preserve"> условия съгласно приложение № 10;</w:t>
            </w:r>
          </w:p>
          <w:p w14:paraId="02EAFBE9" w14:textId="4A8F0383" w:rsidR="00B16106" w:rsidRPr="00C377BD" w:rsidRDefault="0017184B"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 xml:space="preserve">. </w:t>
            </w:r>
            <w:r w:rsidR="00B16106" w:rsidRPr="00F43DD7">
              <w:rPr>
                <w:rFonts w:ascii="Times New Roman" w:hAnsi="Times New Roman" w:cs="Times New Roman"/>
                <w:sz w:val="24"/>
                <w:szCs w:val="24"/>
                <w:shd w:val="clear" w:color="auto" w:fill="FEFEFE"/>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w:t>
            </w:r>
            <w:r w:rsidR="00FC31E0">
              <w:rPr>
                <w:rFonts w:ascii="Times New Roman" w:hAnsi="Times New Roman" w:cs="Times New Roman"/>
                <w:sz w:val="24"/>
                <w:szCs w:val="24"/>
                <w:shd w:val="clear" w:color="auto" w:fill="FEFEFE"/>
              </w:rPr>
              <w:t>(ако е приложимо)</w:t>
            </w:r>
            <w:r w:rsidR="00B16106" w:rsidRPr="00C377BD">
              <w:rPr>
                <w:rFonts w:ascii="Times New Roman" w:hAnsi="Times New Roman" w:cs="Times New Roman"/>
                <w:sz w:val="24"/>
                <w:szCs w:val="24"/>
                <w:shd w:val="clear" w:color="auto" w:fill="FEFEFE"/>
              </w:rPr>
              <w:t>;</w:t>
            </w:r>
          </w:p>
          <w:p w14:paraId="0BCEB9DE" w14:textId="6B869280" w:rsidR="00B16106" w:rsidRPr="00C377BD" w:rsidRDefault="00C377BD" w:rsidP="00B16106">
            <w:pPr>
              <w:spacing w:line="276" w:lineRule="auto"/>
              <w:jc w:val="both"/>
              <w:rPr>
                <w:rFonts w:ascii="Times New Roman" w:hAnsi="Times New Roman" w:cs="Times New Roman"/>
                <w:sz w:val="24"/>
                <w:szCs w:val="24"/>
                <w:shd w:val="clear" w:color="auto" w:fill="FEFEFE"/>
              </w:rPr>
            </w:pPr>
            <w:r w:rsidRPr="00132F9C">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3</w:t>
            </w:r>
            <w:r w:rsidR="00B16106" w:rsidRPr="00C377BD">
              <w:rPr>
                <w:rFonts w:ascii="Times New Roman" w:hAnsi="Times New Roman" w:cs="Times New Roman"/>
                <w:sz w:val="24"/>
                <w:szCs w:val="24"/>
                <w:shd w:val="clear" w:color="auto" w:fill="FEFEFE"/>
              </w:rPr>
              <w:t>. документи</w:t>
            </w:r>
            <w:r w:rsidR="00FC31E0">
              <w:rPr>
                <w:rFonts w:ascii="Times New Roman" w:hAnsi="Times New Roman" w:cs="Times New Roman"/>
                <w:sz w:val="24"/>
                <w:szCs w:val="24"/>
                <w:shd w:val="clear" w:color="auto" w:fill="FEFEFE"/>
              </w:rPr>
              <w:t>, доказващи наличие на осигурено финансиране за проекта – представя се за</w:t>
            </w:r>
            <w:r w:rsidR="00B16106" w:rsidRPr="00C377BD">
              <w:rPr>
                <w:rFonts w:ascii="Times New Roman" w:hAnsi="Times New Roman" w:cs="Times New Roman"/>
                <w:sz w:val="24"/>
                <w:szCs w:val="24"/>
                <w:shd w:val="clear" w:color="auto" w:fill="FEFEFE"/>
              </w:rPr>
              <w:t xml:space="preserve"> всеки партньор</w:t>
            </w:r>
            <w:r w:rsidR="00FC31E0">
              <w:rPr>
                <w:rFonts w:ascii="Times New Roman" w:hAnsi="Times New Roman" w:cs="Times New Roman"/>
                <w:sz w:val="24"/>
                <w:szCs w:val="24"/>
                <w:shd w:val="clear" w:color="auto" w:fill="FEFEFE"/>
              </w:rPr>
              <w:t xml:space="preserve"> по </w:t>
            </w:r>
            <w:r w:rsidR="00B16106" w:rsidRPr="00C377BD">
              <w:rPr>
                <w:rFonts w:ascii="Times New Roman" w:hAnsi="Times New Roman" w:cs="Times New Roman"/>
                <w:sz w:val="24"/>
                <w:szCs w:val="24"/>
                <w:shd w:val="clear" w:color="auto" w:fill="FEFEFE"/>
              </w:rPr>
              <w:t>проекта</w:t>
            </w:r>
            <w:r w:rsidR="006B540A">
              <w:rPr>
                <w:rFonts w:ascii="Times New Roman" w:hAnsi="Times New Roman" w:cs="Times New Roman"/>
                <w:sz w:val="24"/>
                <w:szCs w:val="24"/>
                <w:shd w:val="clear" w:color="auto" w:fill="FEFEFE"/>
              </w:rPr>
              <w:t xml:space="preserve"> (МИГ от България)</w:t>
            </w:r>
            <w:r w:rsidR="00B16106" w:rsidRPr="00C377BD">
              <w:rPr>
                <w:rFonts w:ascii="Times New Roman" w:hAnsi="Times New Roman" w:cs="Times New Roman"/>
                <w:sz w:val="24"/>
                <w:szCs w:val="24"/>
                <w:shd w:val="clear" w:color="auto" w:fill="FEFEFE"/>
              </w:rPr>
              <w:t>;</w:t>
            </w:r>
          </w:p>
          <w:p w14:paraId="14BD312D" w14:textId="24AF3781" w:rsidR="00B16106" w:rsidRPr="00C377BD" w:rsidRDefault="00C377BD" w:rsidP="00B16106">
            <w:pPr>
              <w:spacing w:line="276" w:lineRule="auto"/>
              <w:jc w:val="both"/>
              <w:rPr>
                <w:rFonts w:ascii="Times New Roman" w:hAnsi="Times New Roman" w:cs="Times New Roman"/>
                <w:sz w:val="24"/>
                <w:szCs w:val="24"/>
                <w:shd w:val="clear" w:color="auto" w:fill="FEFEFE"/>
              </w:rPr>
            </w:pPr>
            <w:r w:rsidRPr="00132F9C">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4</w:t>
            </w:r>
            <w:r w:rsidR="00B16106" w:rsidRPr="00C377BD">
              <w:rPr>
                <w:rFonts w:ascii="Times New Roman" w:hAnsi="Times New Roman" w:cs="Times New Roman"/>
                <w:sz w:val="24"/>
                <w:szCs w:val="24"/>
                <w:shd w:val="clear" w:color="auto" w:fill="FEFEFE"/>
              </w:rPr>
              <w:t xml:space="preserve">. документи, доказващи опит в изпълнението на стратегия за местно развитие, проекти за сътрудничество или проекти, финансирани със средства на Европейския съюз на </w:t>
            </w:r>
            <w:r w:rsidRPr="00132F9C">
              <w:rPr>
                <w:rFonts w:ascii="Times New Roman" w:hAnsi="Times New Roman" w:cs="Times New Roman"/>
                <w:sz w:val="24"/>
                <w:szCs w:val="24"/>
                <w:shd w:val="clear" w:color="auto" w:fill="FEFEFE"/>
              </w:rPr>
              <w:t>кандидата, партньорите или асоциираните партньори</w:t>
            </w:r>
            <w:r w:rsidR="00B16106" w:rsidRPr="00C377BD">
              <w:rPr>
                <w:rFonts w:ascii="Times New Roman" w:hAnsi="Times New Roman" w:cs="Times New Roman"/>
                <w:sz w:val="24"/>
                <w:szCs w:val="24"/>
                <w:shd w:val="clear" w:color="auto" w:fill="FEFEFE"/>
              </w:rPr>
              <w:t xml:space="preserve"> по проекта (документите служат за оценка на проекта и не са задължителни)</w:t>
            </w:r>
            <w:r w:rsidR="00D71F65">
              <w:rPr>
                <w:rFonts w:ascii="Times New Roman" w:hAnsi="Times New Roman" w:cs="Times New Roman"/>
                <w:sz w:val="24"/>
                <w:szCs w:val="24"/>
                <w:shd w:val="clear" w:color="auto" w:fill="FEFEFE"/>
              </w:rPr>
              <w:t>. Кандидатът и партньорите (МИГ от България) представят само документи, свързани с опит в изпълнение на проекти за сътрудничество и/или други проекти, финансирани със средства от ЕС</w:t>
            </w:r>
            <w:r w:rsidR="00B16106" w:rsidRPr="00C377BD">
              <w:rPr>
                <w:rFonts w:ascii="Times New Roman" w:hAnsi="Times New Roman" w:cs="Times New Roman"/>
                <w:sz w:val="24"/>
                <w:szCs w:val="24"/>
                <w:shd w:val="clear" w:color="auto" w:fill="FEFEFE"/>
              </w:rPr>
              <w:t>;</w:t>
            </w:r>
          </w:p>
          <w:p w14:paraId="3914464F" w14:textId="70F12534" w:rsidR="00736A40" w:rsidRPr="00C377BD" w:rsidRDefault="00C377BD" w:rsidP="00B16106">
            <w:pPr>
              <w:spacing w:line="276" w:lineRule="auto"/>
              <w:jc w:val="both"/>
              <w:rPr>
                <w:rFonts w:ascii="Times New Roman" w:hAnsi="Times New Roman" w:cs="Times New Roman"/>
                <w:sz w:val="24"/>
                <w:szCs w:val="24"/>
                <w:shd w:val="clear" w:color="auto" w:fill="FEFEFE"/>
              </w:rPr>
            </w:pPr>
            <w:r w:rsidRPr="00132F9C">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5</w:t>
            </w:r>
            <w:r w:rsidR="00B16106" w:rsidRPr="00C377BD">
              <w:rPr>
                <w:rFonts w:ascii="Times New Roman" w:hAnsi="Times New Roman" w:cs="Times New Roman"/>
                <w:sz w:val="24"/>
                <w:szCs w:val="24"/>
                <w:shd w:val="clear" w:color="auto" w:fill="FEFEFE"/>
              </w:rPr>
              <w:t xml:space="preserve">. </w:t>
            </w:r>
            <w:r w:rsidR="00736A40" w:rsidRPr="00C377BD">
              <w:rPr>
                <w:rFonts w:ascii="Times New Roman" w:hAnsi="Times New Roman" w:cs="Times New Roman"/>
                <w:sz w:val="24"/>
                <w:szCs w:val="24"/>
              </w:rPr>
              <w:t xml:space="preserve">уведомление от другите управляващи органи (компетентни власти) </w:t>
            </w:r>
            <w:r w:rsidR="00FC31E0">
              <w:rPr>
                <w:rFonts w:ascii="Times New Roman" w:hAnsi="Times New Roman" w:cs="Times New Roman"/>
                <w:sz w:val="24"/>
                <w:szCs w:val="24"/>
              </w:rPr>
              <w:t xml:space="preserve">на асоциираните партньори </w:t>
            </w:r>
            <w:r w:rsidR="00736A40" w:rsidRPr="00C377BD">
              <w:rPr>
                <w:rFonts w:ascii="Times New Roman" w:hAnsi="Times New Roman" w:cs="Times New Roman"/>
                <w:sz w:val="24"/>
                <w:szCs w:val="24"/>
              </w:rPr>
              <w:t>за одобрение на проект</w:t>
            </w:r>
            <w:r w:rsidRPr="00132F9C">
              <w:rPr>
                <w:rFonts w:ascii="Times New Roman" w:hAnsi="Times New Roman" w:cs="Times New Roman"/>
                <w:sz w:val="24"/>
                <w:szCs w:val="24"/>
              </w:rPr>
              <w:t>а за транснационално сътрудничество</w:t>
            </w:r>
            <w:r w:rsidR="00FC31E0">
              <w:rPr>
                <w:rFonts w:ascii="Times New Roman" w:hAnsi="Times New Roman" w:cs="Times New Roman"/>
                <w:sz w:val="24"/>
                <w:szCs w:val="24"/>
              </w:rPr>
              <w:t xml:space="preserve">. </w:t>
            </w:r>
            <w:r w:rsidR="007A1F73">
              <w:rPr>
                <w:rFonts w:ascii="Times New Roman" w:hAnsi="Times New Roman" w:cs="Times New Roman"/>
                <w:sz w:val="24"/>
                <w:szCs w:val="24"/>
              </w:rPr>
              <w:t xml:space="preserve">Допустимо е представянето и на </w:t>
            </w:r>
            <w:r w:rsidR="008B37EB" w:rsidRPr="00C377BD">
              <w:rPr>
                <w:rFonts w:ascii="Times New Roman" w:hAnsi="Times New Roman" w:cs="Times New Roman"/>
                <w:sz w:val="24"/>
                <w:szCs w:val="24"/>
              </w:rPr>
              <w:t xml:space="preserve">друг </w:t>
            </w:r>
            <w:r w:rsidRPr="00132F9C">
              <w:rPr>
                <w:rFonts w:ascii="Times New Roman" w:hAnsi="Times New Roman" w:cs="Times New Roman"/>
                <w:sz w:val="24"/>
                <w:szCs w:val="24"/>
              </w:rPr>
              <w:t xml:space="preserve">еквивалентен </w:t>
            </w:r>
            <w:r w:rsidR="008B37EB" w:rsidRPr="00C377BD">
              <w:rPr>
                <w:rFonts w:ascii="Times New Roman" w:hAnsi="Times New Roman" w:cs="Times New Roman"/>
                <w:sz w:val="24"/>
                <w:szCs w:val="24"/>
              </w:rPr>
              <w:t>документ, удостоверяващ</w:t>
            </w:r>
            <w:r w:rsidR="00BC295A" w:rsidRPr="00811D25">
              <w:rPr>
                <w:rFonts w:ascii="Times New Roman" w:hAnsi="Times New Roman" w:cs="Times New Roman"/>
                <w:sz w:val="24"/>
                <w:szCs w:val="24"/>
              </w:rPr>
              <w:t xml:space="preserve">, че проектното предложение за транснационално сътрудничество е </w:t>
            </w:r>
            <w:r w:rsidR="00736A40" w:rsidRPr="00811D25">
              <w:rPr>
                <w:rFonts w:ascii="Times New Roman" w:hAnsi="Times New Roman" w:cs="Times New Roman"/>
                <w:sz w:val="24"/>
                <w:szCs w:val="24"/>
              </w:rPr>
              <w:t>подаден</w:t>
            </w:r>
            <w:r w:rsidR="00BC295A" w:rsidRPr="00811D25">
              <w:rPr>
                <w:rFonts w:ascii="Times New Roman" w:hAnsi="Times New Roman" w:cs="Times New Roman"/>
                <w:sz w:val="24"/>
                <w:szCs w:val="24"/>
              </w:rPr>
              <w:t>о</w:t>
            </w:r>
            <w:r w:rsidR="00736A40" w:rsidRPr="00811D25">
              <w:rPr>
                <w:rFonts w:ascii="Times New Roman" w:hAnsi="Times New Roman" w:cs="Times New Roman"/>
                <w:sz w:val="24"/>
                <w:szCs w:val="24"/>
              </w:rPr>
              <w:t xml:space="preserve"> </w:t>
            </w:r>
            <w:r w:rsidR="000233CC" w:rsidRPr="00811D25">
              <w:rPr>
                <w:rFonts w:ascii="Times New Roman" w:hAnsi="Times New Roman" w:cs="Times New Roman"/>
                <w:sz w:val="24"/>
                <w:szCs w:val="24"/>
              </w:rPr>
              <w:t xml:space="preserve">за одобрение </w:t>
            </w:r>
            <w:r w:rsidR="00FC31E0">
              <w:rPr>
                <w:rFonts w:ascii="Times New Roman" w:hAnsi="Times New Roman" w:cs="Times New Roman"/>
                <w:sz w:val="24"/>
                <w:szCs w:val="24"/>
              </w:rPr>
              <w:t xml:space="preserve">или </w:t>
            </w:r>
            <w:r w:rsidR="006837F4">
              <w:rPr>
                <w:rFonts w:ascii="Times New Roman" w:hAnsi="Times New Roman" w:cs="Times New Roman"/>
                <w:sz w:val="24"/>
                <w:szCs w:val="24"/>
              </w:rPr>
              <w:t xml:space="preserve">за него </w:t>
            </w:r>
            <w:r w:rsidR="00FC31E0">
              <w:rPr>
                <w:rFonts w:ascii="Times New Roman" w:hAnsi="Times New Roman" w:cs="Times New Roman"/>
                <w:sz w:val="24"/>
                <w:szCs w:val="24"/>
              </w:rPr>
              <w:t xml:space="preserve">има осигурено финансиране </w:t>
            </w:r>
            <w:r w:rsidRPr="00132F9C">
              <w:rPr>
                <w:rFonts w:ascii="Times New Roman" w:hAnsi="Times New Roman" w:cs="Times New Roman"/>
                <w:sz w:val="24"/>
                <w:szCs w:val="24"/>
              </w:rPr>
              <w:t>– представя се от кандидата за всички асоциирани партньори по проекта (</w:t>
            </w:r>
            <w:r w:rsidR="00736A40" w:rsidRPr="00C377BD">
              <w:rPr>
                <w:rFonts w:ascii="Times New Roman" w:hAnsi="Times New Roman" w:cs="Times New Roman"/>
                <w:sz w:val="24"/>
                <w:szCs w:val="24"/>
              </w:rPr>
              <w:t>ако е приложимо</w:t>
            </w:r>
            <w:r w:rsidRPr="00132F9C">
              <w:rPr>
                <w:rFonts w:ascii="Times New Roman" w:hAnsi="Times New Roman" w:cs="Times New Roman"/>
                <w:sz w:val="24"/>
                <w:szCs w:val="24"/>
              </w:rPr>
              <w:t>)</w:t>
            </w:r>
            <w:r w:rsidR="00736A40" w:rsidRPr="00C377BD">
              <w:rPr>
                <w:rFonts w:ascii="Times New Roman" w:hAnsi="Times New Roman" w:cs="Times New Roman"/>
                <w:sz w:val="24"/>
                <w:szCs w:val="24"/>
              </w:rPr>
              <w:t>;</w:t>
            </w:r>
          </w:p>
          <w:p w14:paraId="59DA0D6A" w14:textId="6E2D37D2" w:rsidR="00B16106" w:rsidRPr="00811D25" w:rsidRDefault="00277556" w:rsidP="00B16106">
            <w:pPr>
              <w:spacing w:line="276" w:lineRule="auto"/>
              <w:jc w:val="both"/>
              <w:rPr>
                <w:rFonts w:ascii="Times New Roman" w:hAnsi="Times New Roman" w:cs="Times New Roman"/>
                <w:sz w:val="24"/>
                <w:szCs w:val="24"/>
                <w:shd w:val="clear" w:color="auto" w:fill="FEFEFE"/>
              </w:rPr>
            </w:pPr>
            <w:r w:rsidRPr="00C377BD">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6</w:t>
            </w:r>
            <w:r w:rsidR="00B16106" w:rsidRPr="00C377BD">
              <w:rPr>
                <w:rFonts w:ascii="Times New Roman" w:hAnsi="Times New Roman" w:cs="Times New Roman"/>
                <w:sz w:val="24"/>
                <w:szCs w:val="24"/>
                <w:shd w:val="clear" w:color="auto" w:fill="FEFEFE"/>
              </w:rPr>
              <w:t xml:space="preserve">. </w:t>
            </w:r>
            <w:r w:rsidR="002A602B" w:rsidRPr="00C377BD">
              <w:rPr>
                <w:rFonts w:ascii="Times New Roman" w:hAnsi="Times New Roman" w:cs="Times New Roman"/>
                <w:sz w:val="24"/>
                <w:szCs w:val="24"/>
                <w:shd w:val="clear" w:color="auto" w:fill="FEFEFE"/>
              </w:rPr>
              <w:t xml:space="preserve">официален </w:t>
            </w:r>
            <w:r w:rsidR="00B16106" w:rsidRPr="00C377BD">
              <w:rPr>
                <w:rFonts w:ascii="Times New Roman" w:hAnsi="Times New Roman" w:cs="Times New Roman"/>
                <w:sz w:val="24"/>
                <w:szCs w:val="24"/>
                <w:shd w:val="clear" w:color="auto" w:fill="FEFEFE"/>
              </w:rPr>
              <w:t>документ</w:t>
            </w:r>
            <w:r w:rsidR="002A602B" w:rsidRPr="00C377BD">
              <w:rPr>
                <w:rFonts w:ascii="Times New Roman" w:hAnsi="Times New Roman" w:cs="Times New Roman"/>
                <w:sz w:val="24"/>
                <w:szCs w:val="24"/>
                <w:shd w:val="clear" w:color="auto" w:fill="FEFEFE"/>
              </w:rPr>
              <w:t xml:space="preserve"> по смисъла на Гражданския процесуален кодекс</w:t>
            </w:r>
            <w:r w:rsidR="00B16106" w:rsidRPr="00C377BD">
              <w:rPr>
                <w:rFonts w:ascii="Times New Roman" w:hAnsi="Times New Roman" w:cs="Times New Roman"/>
                <w:sz w:val="24"/>
                <w:szCs w:val="24"/>
                <w:shd w:val="clear" w:color="auto" w:fill="FEFEFE"/>
              </w:rPr>
              <w:t xml:space="preserve">, доказващ </w:t>
            </w:r>
            <w:proofErr w:type="spellStart"/>
            <w:r w:rsidR="00B16106" w:rsidRPr="00C377BD">
              <w:rPr>
                <w:rFonts w:ascii="Times New Roman" w:hAnsi="Times New Roman" w:cs="Times New Roman"/>
                <w:sz w:val="24"/>
                <w:szCs w:val="24"/>
                <w:shd w:val="clear" w:color="auto" w:fill="FEFEFE"/>
              </w:rPr>
              <w:t>правосубектност</w:t>
            </w:r>
            <w:proofErr w:type="spellEnd"/>
            <w:r w:rsidR="00B16106" w:rsidRPr="00C377BD">
              <w:rPr>
                <w:rFonts w:ascii="Times New Roman" w:hAnsi="Times New Roman" w:cs="Times New Roman"/>
                <w:sz w:val="24"/>
                <w:szCs w:val="24"/>
                <w:shd w:val="clear" w:color="auto" w:fill="FEFEFE"/>
              </w:rPr>
              <w:t xml:space="preserve"> на </w:t>
            </w:r>
            <w:r w:rsidR="00D5715D" w:rsidRPr="00C377BD">
              <w:rPr>
                <w:rFonts w:ascii="Times New Roman" w:hAnsi="Times New Roman" w:cs="Times New Roman"/>
                <w:sz w:val="24"/>
                <w:szCs w:val="24"/>
                <w:shd w:val="clear" w:color="auto" w:fill="FEFEFE"/>
              </w:rPr>
              <w:t xml:space="preserve">асоцииран </w:t>
            </w:r>
            <w:r w:rsidR="00B16106" w:rsidRPr="00C377BD">
              <w:rPr>
                <w:rFonts w:ascii="Times New Roman" w:hAnsi="Times New Roman" w:cs="Times New Roman"/>
                <w:sz w:val="24"/>
                <w:szCs w:val="24"/>
                <w:shd w:val="clear" w:color="auto" w:fill="FEFEFE"/>
              </w:rPr>
              <w:t xml:space="preserve">партньор </w:t>
            </w:r>
            <w:r w:rsidR="00C377BD" w:rsidRPr="00132F9C">
              <w:rPr>
                <w:rFonts w:ascii="Times New Roman" w:hAnsi="Times New Roman" w:cs="Times New Roman"/>
                <w:sz w:val="24"/>
                <w:szCs w:val="24"/>
                <w:shd w:val="clear" w:color="auto" w:fill="FEFEFE"/>
              </w:rPr>
              <w:t xml:space="preserve">от страна </w:t>
            </w:r>
            <w:r w:rsidR="00B16106" w:rsidRPr="00C377BD">
              <w:rPr>
                <w:rFonts w:ascii="Times New Roman" w:hAnsi="Times New Roman" w:cs="Times New Roman"/>
                <w:sz w:val="24"/>
                <w:szCs w:val="24"/>
                <w:shd w:val="clear" w:color="auto" w:fill="FEFEFE"/>
              </w:rPr>
              <w:t>извън Европейския съюз, както и на група от публични и частни партньори</w:t>
            </w:r>
            <w:r w:rsidR="00FC31E0">
              <w:rPr>
                <w:rFonts w:ascii="Times New Roman" w:hAnsi="Times New Roman" w:cs="Times New Roman"/>
                <w:sz w:val="24"/>
                <w:szCs w:val="24"/>
                <w:shd w:val="clear" w:color="auto" w:fill="FEFEFE"/>
              </w:rPr>
              <w:t xml:space="preserve"> (ако е приложимо)</w:t>
            </w:r>
            <w:r w:rsidR="00B16106" w:rsidRPr="00811D25">
              <w:rPr>
                <w:rFonts w:ascii="Times New Roman" w:hAnsi="Times New Roman" w:cs="Times New Roman"/>
                <w:sz w:val="24"/>
                <w:szCs w:val="24"/>
                <w:shd w:val="clear" w:color="auto" w:fill="FEFEFE"/>
              </w:rPr>
              <w:t xml:space="preserve">; </w:t>
            </w:r>
          </w:p>
          <w:p w14:paraId="1D419365" w14:textId="57C35DE9" w:rsidR="00B16106" w:rsidRPr="00C377BD" w:rsidRDefault="00B16106" w:rsidP="00B16106">
            <w:pPr>
              <w:spacing w:line="276" w:lineRule="auto"/>
              <w:jc w:val="both"/>
              <w:rPr>
                <w:rFonts w:ascii="Times New Roman" w:hAnsi="Times New Roman" w:cs="Times New Roman"/>
                <w:sz w:val="24"/>
                <w:szCs w:val="24"/>
                <w:shd w:val="clear" w:color="auto" w:fill="FEFEFE"/>
              </w:rPr>
            </w:pPr>
            <w:r w:rsidRPr="00811D25">
              <w:rPr>
                <w:rFonts w:ascii="Times New Roman" w:hAnsi="Times New Roman" w:cs="Times New Roman"/>
                <w:sz w:val="24"/>
                <w:szCs w:val="24"/>
                <w:shd w:val="clear" w:color="auto" w:fill="FEFEFE"/>
              </w:rPr>
              <w:t>1</w:t>
            </w:r>
            <w:r w:rsidR="004B1D0B">
              <w:rPr>
                <w:rFonts w:ascii="Times New Roman" w:hAnsi="Times New Roman" w:cs="Times New Roman"/>
                <w:sz w:val="24"/>
                <w:szCs w:val="24"/>
                <w:shd w:val="clear" w:color="auto" w:fill="FEFEFE"/>
              </w:rPr>
              <w:t>7</w:t>
            </w:r>
            <w:r w:rsidRPr="00C377BD">
              <w:rPr>
                <w:rFonts w:ascii="Times New Roman" w:hAnsi="Times New Roman" w:cs="Times New Roman"/>
                <w:sz w:val="24"/>
                <w:szCs w:val="24"/>
                <w:shd w:val="clear" w:color="auto" w:fill="FEFEFE"/>
              </w:rPr>
              <w:t>. документ, доказващ изпълнение на стратегия за местно развитие от група от местни публични и частни партньори</w:t>
            </w:r>
            <w:r w:rsidR="00C377BD">
              <w:rPr>
                <w:rFonts w:ascii="Times New Roman" w:hAnsi="Times New Roman" w:cs="Times New Roman"/>
                <w:sz w:val="24"/>
                <w:szCs w:val="24"/>
                <w:shd w:val="clear" w:color="auto" w:fill="FEFEFE"/>
              </w:rPr>
              <w:t xml:space="preserve"> - </w:t>
            </w:r>
            <w:r w:rsidR="00C377BD" w:rsidRPr="00C377BD">
              <w:rPr>
                <w:rFonts w:ascii="Times New Roman" w:hAnsi="Times New Roman" w:cs="Times New Roman"/>
                <w:sz w:val="24"/>
                <w:szCs w:val="24"/>
                <w:shd w:val="clear" w:color="auto" w:fill="FEFEFE"/>
              </w:rPr>
              <w:t>представя се в случай, че в проекта за транснационално сътрудничество като асоцииран партньор участва местна група за действие</w:t>
            </w:r>
            <w:r w:rsidR="00FC31E0">
              <w:rPr>
                <w:rFonts w:ascii="Times New Roman" w:hAnsi="Times New Roman" w:cs="Times New Roman"/>
                <w:sz w:val="24"/>
                <w:szCs w:val="24"/>
                <w:shd w:val="clear" w:color="auto" w:fill="FEFEFE"/>
              </w:rPr>
              <w:t xml:space="preserve"> от страна извън ЕС</w:t>
            </w:r>
            <w:r w:rsidRPr="00C377BD">
              <w:rPr>
                <w:rFonts w:ascii="Times New Roman" w:hAnsi="Times New Roman" w:cs="Times New Roman"/>
                <w:sz w:val="24"/>
                <w:szCs w:val="24"/>
                <w:shd w:val="clear" w:color="auto" w:fill="FEFEFE"/>
              </w:rPr>
              <w:t>;</w:t>
            </w:r>
          </w:p>
          <w:p w14:paraId="77C05524" w14:textId="7CF69FC3" w:rsidR="00B16106" w:rsidRPr="00A3353D" w:rsidRDefault="004B1D0B" w:rsidP="00B16106">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18</w:t>
            </w:r>
            <w:r w:rsidR="00B16106" w:rsidRPr="00A3353D">
              <w:rPr>
                <w:rFonts w:ascii="Times New Roman" w:hAnsi="Times New Roman" w:cs="Times New Roman"/>
                <w:sz w:val="24"/>
                <w:szCs w:val="24"/>
                <w:shd w:val="clear" w:color="auto" w:fill="FEFEFE"/>
              </w:rPr>
              <w:t>. одобрен инвестиционен проект, изработен във фаза „Технически проект“ или „Работен проект“</w:t>
            </w:r>
            <w:r w:rsidR="00BF4E70" w:rsidRPr="00132F9C">
              <w:rPr>
                <w:rFonts w:ascii="Times New Roman" w:hAnsi="Times New Roman" w:cs="Times New Roman"/>
                <w:sz w:val="24"/>
                <w:szCs w:val="24"/>
                <w:shd w:val="clear" w:color="auto" w:fill="FEFEFE"/>
              </w:rPr>
              <w:t>,</w:t>
            </w:r>
            <w:r w:rsidR="00B16106" w:rsidRPr="00A3353D">
              <w:rPr>
                <w:rFonts w:ascii="Times New Roman" w:hAnsi="Times New Roman" w:cs="Times New Roman"/>
                <w:sz w:val="24"/>
                <w:szCs w:val="24"/>
                <w:shd w:val="clear" w:color="auto" w:fill="FEFEFE"/>
              </w:rPr>
              <w:t xml:space="preserve"> или заснемане</w:t>
            </w:r>
            <w:r w:rsidR="00BF4E70" w:rsidRPr="00132F9C">
              <w:rPr>
                <w:rFonts w:ascii="Times New Roman" w:hAnsi="Times New Roman" w:cs="Times New Roman"/>
                <w:sz w:val="24"/>
                <w:szCs w:val="24"/>
                <w:shd w:val="clear" w:color="auto" w:fill="FEFEFE"/>
              </w:rPr>
              <w:t xml:space="preserve">, или </w:t>
            </w:r>
            <w:r w:rsidR="00B16106" w:rsidRPr="00A3353D">
              <w:rPr>
                <w:rFonts w:ascii="Times New Roman" w:hAnsi="Times New Roman" w:cs="Times New Roman"/>
                <w:sz w:val="24"/>
                <w:szCs w:val="24"/>
                <w:shd w:val="clear" w:color="auto" w:fill="FEFEFE"/>
              </w:rPr>
              <w:t xml:space="preserve">архитектурен план на </w:t>
            </w:r>
            <w:r w:rsidR="00BF4E70" w:rsidRPr="00132F9C">
              <w:rPr>
                <w:rFonts w:ascii="Times New Roman" w:hAnsi="Times New Roman" w:cs="Times New Roman"/>
                <w:sz w:val="24"/>
                <w:szCs w:val="24"/>
                <w:shd w:val="clear" w:color="auto" w:fill="FEFEFE"/>
              </w:rPr>
              <w:t>обекта/</w:t>
            </w:r>
            <w:r w:rsidR="00B16106" w:rsidRPr="00A3353D">
              <w:rPr>
                <w:rFonts w:ascii="Times New Roman" w:hAnsi="Times New Roman" w:cs="Times New Roman"/>
                <w:sz w:val="24"/>
                <w:szCs w:val="24"/>
                <w:shd w:val="clear" w:color="auto" w:fill="FEFEFE"/>
              </w:rPr>
              <w:t>съоръжението, който ще се изгражда, ремонтира или обновява</w:t>
            </w:r>
            <w:r w:rsidR="001F2862">
              <w:rPr>
                <w:rFonts w:ascii="Times New Roman" w:hAnsi="Times New Roman" w:cs="Times New Roman"/>
                <w:sz w:val="24"/>
                <w:szCs w:val="24"/>
                <w:shd w:val="clear" w:color="auto" w:fill="FEFEFE"/>
              </w:rPr>
              <w:t>, или</w:t>
            </w:r>
            <w:r w:rsidR="001F2862">
              <w:t xml:space="preserve"> </w:t>
            </w:r>
            <w:r w:rsidR="001F2862" w:rsidRPr="001F2862">
              <w:rPr>
                <w:rFonts w:ascii="Times New Roman" w:hAnsi="Times New Roman" w:cs="Times New Roman"/>
                <w:sz w:val="24"/>
                <w:szCs w:val="24"/>
                <w:shd w:val="clear" w:color="auto" w:fill="FEFEFE"/>
              </w:rPr>
              <w:t>схема, определяща</w:t>
            </w:r>
            <w:r w:rsidR="001F2862">
              <w:rPr>
                <w:rFonts w:ascii="Times New Roman" w:hAnsi="Times New Roman" w:cs="Times New Roman"/>
                <w:sz w:val="24"/>
                <w:szCs w:val="24"/>
                <w:shd w:val="clear" w:color="auto" w:fill="FEFEFE"/>
              </w:rPr>
              <w:t xml:space="preserve"> </w:t>
            </w:r>
            <w:r w:rsidR="001F2862" w:rsidRPr="001F2862">
              <w:rPr>
                <w:rFonts w:ascii="Times New Roman" w:hAnsi="Times New Roman" w:cs="Times New Roman"/>
                <w:sz w:val="24"/>
                <w:szCs w:val="24"/>
                <w:shd w:val="clear" w:color="auto" w:fill="FEFEFE"/>
              </w:rPr>
              <w:t>местоположението на обекта/съоръжението в поземления имот</w:t>
            </w:r>
            <w:r w:rsidR="00B16106" w:rsidRPr="00A3353D">
              <w:rPr>
                <w:rFonts w:ascii="Times New Roman" w:hAnsi="Times New Roman" w:cs="Times New Roman"/>
                <w:sz w:val="24"/>
                <w:szCs w:val="24"/>
                <w:shd w:val="clear" w:color="auto" w:fill="FEFEFE"/>
              </w:rPr>
              <w:t xml:space="preserve"> </w:t>
            </w:r>
            <w:r w:rsidR="00A3353D">
              <w:rPr>
                <w:rFonts w:ascii="Times New Roman" w:hAnsi="Times New Roman" w:cs="Times New Roman"/>
                <w:sz w:val="24"/>
                <w:szCs w:val="24"/>
                <w:shd w:val="clear" w:color="auto" w:fill="FEFEFE"/>
              </w:rPr>
              <w:t xml:space="preserve">(представя се </w:t>
            </w:r>
            <w:r w:rsidR="00B16106" w:rsidRPr="00A3353D">
              <w:rPr>
                <w:rFonts w:ascii="Times New Roman" w:hAnsi="Times New Roman" w:cs="Times New Roman"/>
                <w:sz w:val="24"/>
                <w:szCs w:val="24"/>
                <w:shd w:val="clear" w:color="auto" w:fill="FEFEFE"/>
              </w:rPr>
              <w:t>когато в проекта се предвиждат строително-монтажни работи</w:t>
            </w:r>
            <w:r w:rsidR="00A3353D" w:rsidRPr="00A3353D">
              <w:rPr>
                <w:rFonts w:ascii="Times New Roman" w:hAnsi="Times New Roman" w:cs="Times New Roman"/>
                <w:sz w:val="24"/>
                <w:szCs w:val="24"/>
                <w:shd w:val="clear" w:color="auto" w:fill="FEFEFE"/>
              </w:rPr>
              <w:t>)</w:t>
            </w:r>
            <w:r w:rsidR="00B16106" w:rsidRPr="00A3353D">
              <w:rPr>
                <w:rFonts w:ascii="Times New Roman" w:hAnsi="Times New Roman" w:cs="Times New Roman"/>
                <w:sz w:val="24"/>
                <w:szCs w:val="24"/>
                <w:shd w:val="clear" w:color="auto" w:fill="FEFEFE"/>
              </w:rPr>
              <w:t>;</w:t>
            </w:r>
          </w:p>
          <w:p w14:paraId="288F42E9" w14:textId="107F1CB5" w:rsidR="00132F9C" w:rsidRDefault="004B1D0B" w:rsidP="00810E4E">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19</w:t>
            </w:r>
            <w:r w:rsidR="00B16106" w:rsidRPr="00A3353D">
              <w:rPr>
                <w:rFonts w:ascii="Times New Roman" w:hAnsi="Times New Roman" w:cs="Times New Roman"/>
                <w:sz w:val="24"/>
                <w:szCs w:val="24"/>
                <w:shd w:val="clear" w:color="auto" w:fill="FEFEFE"/>
              </w:rPr>
              <w:t xml:space="preserve">. разрешение за строеж </w:t>
            </w:r>
            <w:r w:rsidR="00A3353D">
              <w:rPr>
                <w:rFonts w:ascii="Times New Roman" w:hAnsi="Times New Roman" w:cs="Times New Roman"/>
                <w:sz w:val="24"/>
                <w:szCs w:val="24"/>
                <w:shd w:val="clear" w:color="auto" w:fill="FEFEFE"/>
              </w:rPr>
              <w:t>(</w:t>
            </w:r>
            <w:r w:rsidR="00A3353D" w:rsidRPr="00132F9C">
              <w:rPr>
                <w:rFonts w:ascii="Times New Roman" w:hAnsi="Times New Roman" w:cs="Times New Roman"/>
                <w:sz w:val="24"/>
                <w:szCs w:val="24"/>
                <w:shd w:val="clear" w:color="auto" w:fill="FEFEFE"/>
              </w:rPr>
              <w:t xml:space="preserve">представя се </w:t>
            </w:r>
            <w:r w:rsidR="00B16106" w:rsidRPr="00A3353D">
              <w:rPr>
                <w:rFonts w:ascii="Times New Roman" w:hAnsi="Times New Roman" w:cs="Times New Roman"/>
                <w:sz w:val="24"/>
                <w:szCs w:val="24"/>
                <w:shd w:val="clear" w:color="auto" w:fill="FEFEFE"/>
              </w:rPr>
              <w:t>когато в проекта се предвиждат строително-монтажни работи)</w:t>
            </w:r>
            <w:r w:rsidR="00A3353D" w:rsidRPr="00132F9C">
              <w:rPr>
                <w:rFonts w:ascii="Times New Roman" w:hAnsi="Times New Roman" w:cs="Times New Roman"/>
                <w:sz w:val="24"/>
                <w:szCs w:val="24"/>
                <w:shd w:val="clear" w:color="auto" w:fill="FEFEFE"/>
              </w:rPr>
              <w:t>;</w:t>
            </w:r>
          </w:p>
          <w:p w14:paraId="1B06AFCD" w14:textId="777D103C" w:rsidR="00B16106" w:rsidRPr="00A3353D" w:rsidRDefault="0017184B" w:rsidP="00810E4E">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4B1D0B">
              <w:rPr>
                <w:rFonts w:ascii="Times New Roman" w:hAnsi="Times New Roman" w:cs="Times New Roman"/>
                <w:sz w:val="24"/>
                <w:szCs w:val="24"/>
                <w:shd w:val="clear" w:color="auto" w:fill="FEFEFE"/>
              </w:rPr>
              <w:t>0</w:t>
            </w:r>
            <w:r w:rsidR="00A3353D" w:rsidRPr="00132F9C">
              <w:rPr>
                <w:rFonts w:ascii="Times New Roman" w:hAnsi="Times New Roman" w:cs="Times New Roman"/>
                <w:sz w:val="24"/>
                <w:szCs w:val="24"/>
                <w:shd w:val="clear" w:color="auto" w:fill="FEFEFE"/>
              </w:rPr>
              <w:t xml:space="preserve">. </w:t>
            </w:r>
            <w:r w:rsidR="00B16106" w:rsidRPr="00A3353D">
              <w:rPr>
                <w:rFonts w:ascii="Times New Roman" w:hAnsi="Times New Roman" w:cs="Times New Roman"/>
                <w:sz w:val="24"/>
                <w:szCs w:val="24"/>
                <w:shd w:val="clear" w:color="auto" w:fill="FEFEFE"/>
              </w:rPr>
              <w:t xml:space="preserve">становище на главния архитект, </w:t>
            </w:r>
            <w:r w:rsidR="00A3353D" w:rsidRPr="00132F9C">
              <w:rPr>
                <w:rFonts w:ascii="Times New Roman" w:hAnsi="Times New Roman" w:cs="Times New Roman"/>
                <w:sz w:val="24"/>
                <w:szCs w:val="24"/>
                <w:shd w:val="clear" w:color="auto" w:fill="FEFEFE"/>
              </w:rPr>
              <w:t xml:space="preserve">че </w:t>
            </w:r>
            <w:r w:rsidR="00B16106" w:rsidRPr="00A3353D">
              <w:rPr>
                <w:rFonts w:ascii="Times New Roman" w:hAnsi="Times New Roman" w:cs="Times New Roman"/>
                <w:sz w:val="24"/>
                <w:szCs w:val="24"/>
                <w:shd w:val="clear" w:color="auto" w:fill="FEFEFE"/>
              </w:rPr>
              <w:t>строежът не се нуждае от издаване на разрешение за строеж</w:t>
            </w:r>
            <w:r w:rsidR="00A3353D" w:rsidRPr="00132F9C">
              <w:rPr>
                <w:rFonts w:ascii="Times New Roman" w:hAnsi="Times New Roman" w:cs="Times New Roman"/>
                <w:sz w:val="24"/>
                <w:szCs w:val="24"/>
                <w:shd w:val="clear" w:color="auto" w:fill="FEFEFE"/>
              </w:rPr>
              <w:t xml:space="preserve"> (ако е приложимо)</w:t>
            </w:r>
            <w:r w:rsidR="00B16106" w:rsidRPr="00A3353D">
              <w:rPr>
                <w:rFonts w:ascii="Times New Roman" w:hAnsi="Times New Roman" w:cs="Times New Roman"/>
                <w:sz w:val="24"/>
                <w:szCs w:val="24"/>
                <w:shd w:val="clear" w:color="auto" w:fill="FEFEFE"/>
              </w:rPr>
              <w:t xml:space="preserve">; </w:t>
            </w:r>
          </w:p>
          <w:p w14:paraId="6A930610" w14:textId="13E4CEC0" w:rsidR="00B16106" w:rsidRPr="000E0CF7" w:rsidRDefault="0017184B" w:rsidP="00132F9C">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4B1D0B">
              <w:rPr>
                <w:rFonts w:ascii="Times New Roman" w:hAnsi="Times New Roman" w:cs="Times New Roman"/>
                <w:sz w:val="24"/>
                <w:szCs w:val="24"/>
                <w:shd w:val="clear" w:color="auto" w:fill="FEFEFE"/>
              </w:rPr>
              <w:t>1</w:t>
            </w:r>
            <w:r w:rsidR="00B16106" w:rsidRPr="00A3353D">
              <w:rPr>
                <w:rFonts w:ascii="Times New Roman" w:hAnsi="Times New Roman" w:cs="Times New Roman"/>
                <w:sz w:val="24"/>
                <w:szCs w:val="24"/>
                <w:shd w:val="clear" w:color="auto" w:fill="FEFEFE"/>
              </w:rPr>
              <w:t xml:space="preserve">. </w:t>
            </w:r>
            <w:r w:rsidR="008078F4">
              <w:rPr>
                <w:rFonts w:ascii="Times New Roman" w:hAnsi="Times New Roman" w:cs="Times New Roman"/>
                <w:sz w:val="24"/>
                <w:szCs w:val="24"/>
                <w:shd w:val="clear" w:color="auto" w:fill="FEFEFE"/>
              </w:rPr>
              <w:t>д</w:t>
            </w:r>
            <w:r w:rsidR="00956882" w:rsidRPr="00956882">
              <w:rPr>
                <w:rFonts w:ascii="Times New Roman" w:hAnsi="Times New Roman" w:cs="Times New Roman"/>
                <w:sz w:val="24"/>
                <w:szCs w:val="24"/>
                <w:shd w:val="clear" w:color="auto" w:fill="FEFEFE"/>
              </w:rPr>
              <w:t>окумент за собственост на земя и/или друг вид недвижим имот, или документ за ползване върху имота, или документ за учредено право на строеж върху имота за срок не по-малък от 6 години</w:t>
            </w:r>
            <w:r w:rsidR="00956882">
              <w:rPr>
                <w:rFonts w:ascii="Times New Roman" w:hAnsi="Times New Roman" w:cs="Times New Roman"/>
                <w:sz w:val="24"/>
                <w:szCs w:val="24"/>
                <w:shd w:val="clear" w:color="auto" w:fill="FEFEFE"/>
              </w:rPr>
              <w:t xml:space="preserve"> – подава се</w:t>
            </w:r>
            <w:r w:rsidR="00B16106" w:rsidRPr="00A3353D">
              <w:rPr>
                <w:rFonts w:ascii="Times New Roman" w:hAnsi="Times New Roman" w:cs="Times New Roman"/>
                <w:sz w:val="24"/>
                <w:szCs w:val="24"/>
                <w:shd w:val="clear" w:color="auto" w:fill="FEFEFE"/>
              </w:rPr>
              <w:t>, когато е учредено срочно право на строеж при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B16106" w:rsidRPr="000E0CF7">
              <w:rPr>
                <w:rFonts w:ascii="Times New Roman" w:hAnsi="Times New Roman" w:cs="Times New Roman"/>
                <w:sz w:val="24"/>
                <w:szCs w:val="24"/>
                <w:shd w:val="clear" w:color="auto" w:fill="FEFEFE"/>
              </w:rPr>
              <w:t xml:space="preserve">; </w:t>
            </w:r>
          </w:p>
          <w:p w14:paraId="255C95AA" w14:textId="4BDC6674" w:rsidR="00B16106" w:rsidRPr="00D34DA2" w:rsidRDefault="0017184B" w:rsidP="00275879">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0D7C81">
              <w:rPr>
                <w:rFonts w:ascii="Times New Roman" w:hAnsi="Times New Roman" w:cs="Times New Roman"/>
                <w:sz w:val="24"/>
                <w:szCs w:val="24"/>
                <w:shd w:val="clear" w:color="auto" w:fill="FEFEFE"/>
              </w:rPr>
              <w:t>2</w:t>
            </w:r>
            <w:r w:rsidR="00B16106" w:rsidRPr="0057247E">
              <w:rPr>
                <w:rFonts w:ascii="Times New Roman" w:hAnsi="Times New Roman" w:cs="Times New Roman"/>
                <w:sz w:val="24"/>
                <w:szCs w:val="24"/>
                <w:shd w:val="clear" w:color="auto" w:fill="FEFEFE"/>
              </w:rPr>
              <w:t xml:space="preserve">. </w:t>
            </w:r>
            <w:r w:rsidR="008078F4">
              <w:rPr>
                <w:rFonts w:ascii="Times New Roman" w:hAnsi="Times New Roman" w:cs="Times New Roman"/>
                <w:sz w:val="24"/>
                <w:szCs w:val="24"/>
                <w:shd w:val="clear" w:color="auto" w:fill="FEFEFE"/>
              </w:rPr>
              <w:t>д</w:t>
            </w:r>
            <w:r w:rsidR="00956882" w:rsidRPr="00956882">
              <w:rPr>
                <w:rFonts w:ascii="Times New Roman" w:hAnsi="Times New Roman" w:cs="Times New Roman"/>
                <w:sz w:val="24"/>
                <w:szCs w:val="24"/>
                <w:shd w:val="clear" w:color="auto" w:fill="FEFEFE"/>
              </w:rPr>
              <w:t xml:space="preserve">окумент за ползване на сградата/помещението </w:t>
            </w:r>
            <w:r w:rsidR="00A3353D" w:rsidRPr="00132F9C">
              <w:rPr>
                <w:rFonts w:ascii="Times New Roman" w:hAnsi="Times New Roman" w:cs="Times New Roman"/>
                <w:sz w:val="24"/>
                <w:szCs w:val="24"/>
                <w:shd w:val="clear" w:color="auto" w:fill="FEFEFE"/>
              </w:rPr>
              <w:t xml:space="preserve">– представя се документ за ползване за срок не по-малко от 6 години, считано от датата на подаване на формуляра за кандидатстване </w:t>
            </w:r>
            <w:r w:rsidR="00B16106" w:rsidRPr="00D34DA2">
              <w:rPr>
                <w:rFonts w:ascii="Times New Roman" w:hAnsi="Times New Roman" w:cs="Times New Roman"/>
                <w:sz w:val="24"/>
                <w:szCs w:val="24"/>
                <w:shd w:val="clear" w:color="auto" w:fill="FEFEFE"/>
              </w:rPr>
              <w:t>ако по проекта се предвиждат инвестиции за трайно прикрепени към земята обекти</w:t>
            </w:r>
            <w:r w:rsidR="00277556" w:rsidRPr="00D34DA2">
              <w:rPr>
                <w:rFonts w:ascii="Times New Roman" w:hAnsi="Times New Roman" w:cs="Times New Roman"/>
                <w:sz w:val="24"/>
                <w:szCs w:val="24"/>
                <w:shd w:val="clear" w:color="auto" w:fill="FEFEFE"/>
              </w:rPr>
              <w:t>;</w:t>
            </w:r>
          </w:p>
          <w:p w14:paraId="01D4D19D" w14:textId="61534DA6" w:rsidR="0049520F" w:rsidRPr="008F6781" w:rsidRDefault="00CC5FC0" w:rsidP="00C27917">
            <w:pPr>
              <w:spacing w:line="276" w:lineRule="auto"/>
              <w:jc w:val="both"/>
              <w:rPr>
                <w:rFonts w:ascii="Times New Roman" w:hAnsi="Times New Roman" w:cs="Times New Roman"/>
                <w:sz w:val="24"/>
                <w:szCs w:val="24"/>
                <w:shd w:val="clear" w:color="auto" w:fill="FEFEFE"/>
              </w:rPr>
            </w:pPr>
            <w:r w:rsidRPr="008F6781">
              <w:rPr>
                <w:rFonts w:ascii="Times New Roman" w:hAnsi="Times New Roman" w:cs="Times New Roman"/>
                <w:sz w:val="24"/>
                <w:szCs w:val="24"/>
                <w:shd w:val="clear" w:color="auto" w:fill="FEFEFE"/>
              </w:rPr>
              <w:t>2</w:t>
            </w:r>
            <w:r w:rsidR="000D7C81">
              <w:rPr>
                <w:rFonts w:ascii="Times New Roman" w:hAnsi="Times New Roman" w:cs="Times New Roman"/>
                <w:sz w:val="24"/>
                <w:szCs w:val="24"/>
                <w:shd w:val="clear" w:color="auto" w:fill="FEFEFE"/>
              </w:rPr>
              <w:t>3</w:t>
            </w:r>
            <w:r w:rsidRPr="008F6781">
              <w:rPr>
                <w:rFonts w:ascii="Times New Roman" w:hAnsi="Times New Roman" w:cs="Times New Roman"/>
                <w:sz w:val="24"/>
                <w:szCs w:val="24"/>
                <w:shd w:val="clear" w:color="auto" w:fill="FEFEFE"/>
              </w:rPr>
              <w:t>. най-малко три независими съпоставими оферти</w:t>
            </w:r>
            <w:r w:rsidR="00E21540" w:rsidRPr="008F6781">
              <w:rPr>
                <w:rFonts w:ascii="Times New Roman" w:hAnsi="Times New Roman" w:cs="Times New Roman"/>
                <w:sz w:val="24"/>
                <w:szCs w:val="24"/>
                <w:shd w:val="clear" w:color="auto" w:fill="FEFEFE"/>
              </w:rPr>
              <w:t xml:space="preserve">, които съдържат наименование на </w:t>
            </w:r>
            <w:proofErr w:type="spellStart"/>
            <w:r w:rsidR="00E21540" w:rsidRPr="008F6781">
              <w:rPr>
                <w:rFonts w:ascii="Times New Roman" w:hAnsi="Times New Roman" w:cs="Times New Roman"/>
                <w:sz w:val="24"/>
                <w:szCs w:val="24"/>
                <w:shd w:val="clear" w:color="auto" w:fill="FEFEFE"/>
              </w:rPr>
              <w:t>оферента</w:t>
            </w:r>
            <w:proofErr w:type="spellEnd"/>
            <w:r w:rsidR="00E21540" w:rsidRPr="008F6781">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00E21540" w:rsidRPr="008F6781">
              <w:rPr>
                <w:rFonts w:ascii="Times New Roman" w:hAnsi="Times New Roman" w:cs="Times New Roman"/>
                <w:sz w:val="24"/>
                <w:szCs w:val="24"/>
                <w:shd w:val="clear" w:color="auto" w:fill="FEFEFE"/>
              </w:rPr>
              <w:t>оферента</w:t>
            </w:r>
            <w:proofErr w:type="spellEnd"/>
            <w:r w:rsidR="00E21540" w:rsidRPr="008F6781">
              <w:rPr>
                <w:rFonts w:ascii="Times New Roman" w:hAnsi="Times New Roman" w:cs="Times New Roman"/>
                <w:sz w:val="24"/>
                <w:szCs w:val="24"/>
                <w:shd w:val="clear" w:color="auto" w:fill="FEFEFE"/>
              </w:rPr>
              <w:t xml:space="preserve">, подробна техническа спецификация на активите/услугите, цена в лева или евро с посочен данък върху добавената стойност (ДДС) </w:t>
            </w:r>
            <w:r w:rsidRPr="008F6781">
              <w:rPr>
                <w:rFonts w:ascii="Times New Roman" w:hAnsi="Times New Roman" w:cs="Times New Roman"/>
                <w:sz w:val="24"/>
                <w:szCs w:val="24"/>
                <w:shd w:val="clear" w:color="auto" w:fill="FEFEFE"/>
              </w:rPr>
              <w:t xml:space="preserve">за </w:t>
            </w:r>
            <w:r w:rsidR="0049520F" w:rsidRPr="008F6781">
              <w:rPr>
                <w:rFonts w:ascii="Times New Roman" w:hAnsi="Times New Roman" w:cs="Times New Roman"/>
                <w:sz w:val="24"/>
                <w:szCs w:val="24"/>
                <w:shd w:val="clear" w:color="auto" w:fill="FEFEFE"/>
              </w:rPr>
              <w:t xml:space="preserve">разходите, които не са включени в Списъка на опростените разходи съгласно </w:t>
            </w:r>
            <w:r w:rsidR="00C27917" w:rsidRPr="008F6781">
              <w:rPr>
                <w:rFonts w:ascii="Times New Roman" w:hAnsi="Times New Roman" w:cs="Times New Roman"/>
                <w:sz w:val="24"/>
                <w:szCs w:val="24"/>
                <w:shd w:val="clear" w:color="auto" w:fill="FEFEFE"/>
              </w:rPr>
              <w:t>п</w:t>
            </w:r>
            <w:r w:rsidR="0049520F" w:rsidRPr="008F6781">
              <w:rPr>
                <w:rFonts w:ascii="Times New Roman" w:hAnsi="Times New Roman" w:cs="Times New Roman"/>
                <w:sz w:val="24"/>
                <w:szCs w:val="24"/>
                <w:shd w:val="clear" w:color="auto" w:fill="FEFEFE"/>
              </w:rPr>
              <w:t xml:space="preserve">риложение № 2 и </w:t>
            </w:r>
            <w:r w:rsidR="001B0039" w:rsidRPr="008F6781">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8F6781" w:rsidDel="001B0039">
              <w:rPr>
                <w:rFonts w:ascii="Times New Roman" w:hAnsi="Times New Roman" w:cs="Times New Roman"/>
                <w:sz w:val="24"/>
                <w:szCs w:val="24"/>
                <w:shd w:val="clear" w:color="auto" w:fill="FEFEFE"/>
              </w:rPr>
              <w:t xml:space="preserve"> </w:t>
            </w:r>
            <w:r w:rsidR="0049520F" w:rsidRPr="008F6781">
              <w:rPr>
                <w:rFonts w:ascii="Times New Roman" w:hAnsi="Times New Roman" w:cs="Times New Roman"/>
                <w:sz w:val="24"/>
                <w:szCs w:val="24"/>
                <w:shd w:val="clear" w:color="auto" w:fill="FEFEFE"/>
              </w:rPr>
              <w:t xml:space="preserve">съгласно </w:t>
            </w:r>
            <w:r w:rsidR="00C27917" w:rsidRPr="008F6781">
              <w:rPr>
                <w:rFonts w:ascii="Times New Roman" w:hAnsi="Times New Roman" w:cs="Times New Roman"/>
                <w:sz w:val="24"/>
                <w:szCs w:val="24"/>
                <w:shd w:val="clear" w:color="auto" w:fill="FEFEFE"/>
              </w:rPr>
              <w:t>п</w:t>
            </w:r>
            <w:r w:rsidR="0049520F" w:rsidRPr="008F6781">
              <w:rPr>
                <w:rFonts w:ascii="Times New Roman" w:hAnsi="Times New Roman" w:cs="Times New Roman"/>
                <w:sz w:val="24"/>
                <w:szCs w:val="24"/>
                <w:shd w:val="clear" w:color="auto" w:fill="FEFEFE"/>
              </w:rPr>
              <w:t xml:space="preserve">риложение № </w:t>
            </w:r>
            <w:r w:rsidR="0017184B">
              <w:rPr>
                <w:rFonts w:ascii="Times New Roman" w:hAnsi="Times New Roman" w:cs="Times New Roman"/>
                <w:sz w:val="24"/>
                <w:szCs w:val="24"/>
                <w:shd w:val="clear" w:color="auto" w:fill="FEFEFE"/>
              </w:rPr>
              <w:t>11</w:t>
            </w:r>
            <w:r w:rsidR="00E21540" w:rsidRPr="008F6781">
              <w:rPr>
                <w:rFonts w:ascii="Times New Roman" w:hAnsi="Times New Roman" w:cs="Times New Roman"/>
                <w:sz w:val="24"/>
                <w:szCs w:val="24"/>
                <w:shd w:val="clear" w:color="auto" w:fill="FEFEFE"/>
              </w:rPr>
              <w:t>;</w:t>
            </w:r>
          </w:p>
          <w:p w14:paraId="5C7A2436" w14:textId="53D6CD85" w:rsidR="004B1EC0" w:rsidRDefault="004B1EC0" w:rsidP="002B5576">
            <w:pPr>
              <w:spacing w:line="276" w:lineRule="auto"/>
              <w:jc w:val="both"/>
              <w:rPr>
                <w:rFonts w:ascii="Times New Roman" w:hAnsi="Times New Roman" w:cs="Times New Roman"/>
                <w:sz w:val="24"/>
                <w:szCs w:val="24"/>
                <w:shd w:val="clear" w:color="auto" w:fill="FEFEFE"/>
              </w:rPr>
            </w:pPr>
            <w:r w:rsidRPr="008F6781">
              <w:rPr>
                <w:rFonts w:ascii="Times New Roman" w:hAnsi="Times New Roman" w:cs="Times New Roman"/>
                <w:sz w:val="24"/>
                <w:szCs w:val="24"/>
                <w:shd w:val="clear" w:color="auto" w:fill="FEFEFE"/>
              </w:rPr>
              <w:t>2</w:t>
            </w:r>
            <w:r w:rsidR="000D7C81">
              <w:rPr>
                <w:rFonts w:ascii="Times New Roman" w:hAnsi="Times New Roman" w:cs="Times New Roman"/>
                <w:sz w:val="24"/>
                <w:szCs w:val="24"/>
                <w:shd w:val="clear" w:color="auto" w:fill="FEFEFE"/>
              </w:rPr>
              <w:t>4</w:t>
            </w:r>
            <w:r w:rsidRPr="008F6781">
              <w:rPr>
                <w:rFonts w:ascii="Times New Roman" w:hAnsi="Times New Roman" w:cs="Times New Roman"/>
                <w:sz w:val="24"/>
                <w:szCs w:val="24"/>
                <w:shd w:val="clear" w:color="auto" w:fill="FEFEFE"/>
              </w:rPr>
              <w:t xml:space="preserve">. една </w:t>
            </w:r>
            <w:r w:rsidR="002B5576" w:rsidRPr="008F6781">
              <w:rPr>
                <w:rFonts w:ascii="Times New Roman" w:hAnsi="Times New Roman" w:cs="Times New Roman"/>
                <w:sz w:val="24"/>
                <w:szCs w:val="24"/>
                <w:shd w:val="clear" w:color="auto" w:fill="FEFEFE"/>
              </w:rPr>
              <w:t xml:space="preserve">независима </w:t>
            </w:r>
            <w:r w:rsidRPr="008F6781">
              <w:rPr>
                <w:rFonts w:ascii="Times New Roman" w:hAnsi="Times New Roman" w:cs="Times New Roman"/>
                <w:sz w:val="24"/>
                <w:szCs w:val="24"/>
                <w:shd w:val="clear" w:color="auto" w:fill="FEFEFE"/>
              </w:rPr>
              <w:t>оферта</w:t>
            </w:r>
            <w:r w:rsidR="00607302" w:rsidRPr="008F6781">
              <w:rPr>
                <w:rFonts w:ascii="Times New Roman" w:hAnsi="Times New Roman" w:cs="Times New Roman"/>
                <w:sz w:val="24"/>
                <w:szCs w:val="24"/>
                <w:shd w:val="clear" w:color="auto" w:fill="FEFEFE"/>
              </w:rPr>
              <w:t xml:space="preserve">, която съдържа наименование на </w:t>
            </w:r>
            <w:proofErr w:type="spellStart"/>
            <w:r w:rsidR="00607302" w:rsidRPr="008F6781">
              <w:rPr>
                <w:rFonts w:ascii="Times New Roman" w:hAnsi="Times New Roman" w:cs="Times New Roman"/>
                <w:sz w:val="24"/>
                <w:szCs w:val="24"/>
                <w:shd w:val="clear" w:color="auto" w:fill="FEFEFE"/>
              </w:rPr>
              <w:t>оферента</w:t>
            </w:r>
            <w:proofErr w:type="spellEnd"/>
            <w:r w:rsidR="00607302" w:rsidRPr="008F6781">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00607302" w:rsidRPr="008F6781">
              <w:rPr>
                <w:rFonts w:ascii="Times New Roman" w:hAnsi="Times New Roman" w:cs="Times New Roman"/>
                <w:sz w:val="24"/>
                <w:szCs w:val="24"/>
                <w:shd w:val="clear" w:color="auto" w:fill="FEFEFE"/>
              </w:rPr>
              <w:t>оферента</w:t>
            </w:r>
            <w:proofErr w:type="spellEnd"/>
            <w:r w:rsidR="00607302" w:rsidRPr="008F6781">
              <w:rPr>
                <w:rFonts w:ascii="Times New Roman" w:hAnsi="Times New Roman" w:cs="Times New Roman"/>
                <w:sz w:val="24"/>
                <w:szCs w:val="24"/>
                <w:shd w:val="clear" w:color="auto" w:fill="FEFEFE"/>
              </w:rPr>
              <w:t>, подробна техническа спецификация на активите/услугите, цена в лева или евро с посочен данък върху добавената стойност (ДДС)</w:t>
            </w:r>
            <w:r w:rsidRPr="008F6781">
              <w:rPr>
                <w:rFonts w:ascii="Times New Roman" w:hAnsi="Times New Roman" w:cs="Times New Roman"/>
                <w:sz w:val="24"/>
                <w:szCs w:val="24"/>
                <w:shd w:val="clear" w:color="auto" w:fill="FEFEFE"/>
              </w:rPr>
              <w:t xml:space="preserve"> за разходите, които са включени в </w:t>
            </w:r>
            <w:r w:rsidR="001B0039" w:rsidRPr="008F6781">
              <w:rPr>
                <w:rFonts w:ascii="Times New Roman" w:hAnsi="Times New Roman" w:cs="Times New Roman"/>
                <w:sz w:val="24"/>
                <w:szCs w:val="24"/>
                <w:shd w:val="clear" w:color="auto" w:fill="FEFEFE"/>
              </w:rPr>
              <w:t>Списък на разходите, за които са определени референтни стойности</w:t>
            </w:r>
            <w:r w:rsidR="001B0039" w:rsidRPr="008F6781" w:rsidDel="001B0039">
              <w:rPr>
                <w:rFonts w:ascii="Times New Roman" w:hAnsi="Times New Roman" w:cs="Times New Roman"/>
                <w:sz w:val="24"/>
                <w:szCs w:val="24"/>
                <w:shd w:val="clear" w:color="auto" w:fill="FEFEFE"/>
              </w:rPr>
              <w:t xml:space="preserve"> </w:t>
            </w:r>
            <w:r w:rsidRPr="008F6781">
              <w:rPr>
                <w:rFonts w:ascii="Times New Roman" w:hAnsi="Times New Roman" w:cs="Times New Roman"/>
                <w:sz w:val="24"/>
                <w:szCs w:val="24"/>
                <w:shd w:val="clear" w:color="auto" w:fill="FEFEFE"/>
              </w:rPr>
              <w:t xml:space="preserve">съгласно </w:t>
            </w:r>
            <w:r w:rsidR="00C27917" w:rsidRPr="008F6781">
              <w:rPr>
                <w:rFonts w:ascii="Times New Roman" w:hAnsi="Times New Roman" w:cs="Times New Roman"/>
                <w:sz w:val="24"/>
                <w:szCs w:val="24"/>
                <w:shd w:val="clear" w:color="auto" w:fill="FEFEFE"/>
              </w:rPr>
              <w:t>п</w:t>
            </w:r>
            <w:r w:rsidRPr="008F6781">
              <w:rPr>
                <w:rFonts w:ascii="Times New Roman" w:hAnsi="Times New Roman" w:cs="Times New Roman"/>
                <w:sz w:val="24"/>
                <w:szCs w:val="24"/>
                <w:shd w:val="clear" w:color="auto" w:fill="FEFEFE"/>
              </w:rPr>
              <w:t xml:space="preserve">риложение № </w:t>
            </w:r>
            <w:r w:rsidR="0017184B">
              <w:rPr>
                <w:rFonts w:ascii="Times New Roman" w:hAnsi="Times New Roman" w:cs="Times New Roman"/>
                <w:sz w:val="24"/>
                <w:szCs w:val="24"/>
                <w:shd w:val="clear" w:color="auto" w:fill="FEFEFE"/>
              </w:rPr>
              <w:t>11</w:t>
            </w:r>
            <w:r w:rsidR="00053693" w:rsidRPr="008F6781">
              <w:rPr>
                <w:rFonts w:ascii="Times New Roman" w:hAnsi="Times New Roman" w:cs="Times New Roman"/>
                <w:sz w:val="24"/>
                <w:szCs w:val="24"/>
                <w:shd w:val="clear" w:color="auto" w:fill="FEFEFE"/>
              </w:rPr>
              <w:t>.</w:t>
            </w:r>
          </w:p>
          <w:p w14:paraId="54CC23F4" w14:textId="77777777" w:rsidR="002B6BD7" w:rsidRPr="00F43DD7" w:rsidRDefault="002B6BD7" w:rsidP="00615AFC">
            <w:pPr>
              <w:spacing w:line="276" w:lineRule="auto"/>
              <w:jc w:val="both"/>
              <w:rPr>
                <w:rFonts w:ascii="Times New Roman" w:hAnsi="Times New Roman" w:cs="Times New Roman"/>
                <w:sz w:val="24"/>
                <w:szCs w:val="24"/>
                <w:shd w:val="clear" w:color="auto" w:fill="FEFEFE"/>
              </w:rPr>
            </w:pPr>
          </w:p>
          <w:p w14:paraId="368C2D8B" w14:textId="77777777" w:rsidR="00A650CA" w:rsidRPr="00F43DD7" w:rsidRDefault="00E2238C" w:rsidP="00615AF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5AA03DD8"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923" w:type="dxa"/>
        <w:tblInd w:w="-34" w:type="dxa"/>
        <w:tblLook w:val="04A0" w:firstRow="1" w:lastRow="0" w:firstColumn="1" w:lastColumn="0" w:noHBand="0" w:noVBand="1"/>
      </w:tblPr>
      <w:tblGrid>
        <w:gridCol w:w="9923"/>
      </w:tblGrid>
      <w:tr w:rsidR="00A650CA" w:rsidRPr="00F43DD7" w14:paraId="3537C147" w14:textId="77777777" w:rsidTr="00FC6C6E">
        <w:tc>
          <w:tcPr>
            <w:tcW w:w="9923" w:type="dxa"/>
          </w:tcPr>
          <w:p w14:paraId="50716BA6" w14:textId="77777777" w:rsidR="00A650CA" w:rsidRPr="00A67D27" w:rsidRDefault="00A67D27" w:rsidP="00A67D27">
            <w:pPr>
              <w:tabs>
                <w:tab w:val="left" w:pos="0"/>
                <w:tab w:val="left" w:pos="709"/>
              </w:tabs>
              <w:jc w:val="both"/>
              <w:rPr>
                <w:rFonts w:ascii="Times New Roman" w:hAnsi="Times New Roman" w:cs="Times New Roman"/>
                <w:b/>
                <w:sz w:val="24"/>
                <w:szCs w:val="24"/>
              </w:rPr>
            </w:pPr>
            <w:r>
              <w:rPr>
                <w:rFonts w:ascii="Times New Roman" w:hAnsi="Times New Roman" w:cs="Times New Roman"/>
                <w:b/>
                <w:sz w:val="24"/>
                <w:szCs w:val="24"/>
              </w:rPr>
              <w:t xml:space="preserve">25. </w:t>
            </w:r>
            <w:r w:rsidR="00335507" w:rsidRPr="00A67D27">
              <w:rPr>
                <w:rFonts w:ascii="Times New Roman" w:hAnsi="Times New Roman" w:cs="Times New Roman"/>
                <w:b/>
                <w:sz w:val="24"/>
                <w:szCs w:val="24"/>
              </w:rPr>
              <w:t xml:space="preserve">Начален и краен </w:t>
            </w:r>
            <w:r w:rsidR="00A650CA" w:rsidRPr="00A67D27">
              <w:rPr>
                <w:rFonts w:ascii="Times New Roman" w:hAnsi="Times New Roman" w:cs="Times New Roman"/>
                <w:b/>
                <w:sz w:val="24"/>
                <w:szCs w:val="24"/>
              </w:rPr>
              <w:t>срок за подаване на документите за кандидатстване:</w:t>
            </w:r>
          </w:p>
          <w:p w14:paraId="2A3B9387" w14:textId="77777777" w:rsidR="00A67D27" w:rsidRDefault="00A67D27" w:rsidP="00A67D27">
            <w:pPr>
              <w:pStyle w:val="ListParagraph"/>
              <w:tabs>
                <w:tab w:val="left" w:pos="0"/>
                <w:tab w:val="left" w:pos="34"/>
              </w:tabs>
              <w:ind w:left="0" w:firstLine="34"/>
              <w:jc w:val="both"/>
              <w:rPr>
                <w:rFonts w:ascii="Times New Roman" w:hAnsi="Times New Roman" w:cs="Times New Roman"/>
                <w:sz w:val="24"/>
                <w:szCs w:val="24"/>
              </w:rPr>
            </w:pPr>
          </w:p>
          <w:p w14:paraId="4A975BD0" w14:textId="77777777" w:rsidR="0057247E" w:rsidRPr="0056407F" w:rsidRDefault="00A67D27" w:rsidP="00132F9C">
            <w:pPr>
              <w:pStyle w:val="ListParagraph"/>
              <w:tabs>
                <w:tab w:val="left" w:pos="0"/>
                <w:tab w:val="left" w:pos="34"/>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25.1 </w:t>
            </w:r>
            <w:r w:rsidR="0057247E">
              <w:rPr>
                <w:rFonts w:ascii="Times New Roman" w:hAnsi="Times New Roman" w:cs="Times New Roman"/>
                <w:sz w:val="24"/>
                <w:szCs w:val="24"/>
              </w:rPr>
              <w:t xml:space="preserve">Първи краен </w:t>
            </w:r>
            <w:r w:rsidR="0057247E" w:rsidRPr="0056407F">
              <w:rPr>
                <w:rFonts w:ascii="Times New Roman" w:hAnsi="Times New Roman" w:cs="Times New Roman"/>
                <w:sz w:val="24"/>
                <w:szCs w:val="24"/>
              </w:rPr>
              <w:t xml:space="preserve">срок: </w:t>
            </w:r>
            <w:r w:rsidR="00275879" w:rsidRPr="0056407F">
              <w:rPr>
                <w:rFonts w:ascii="Times New Roman" w:hAnsi="Times New Roman" w:cs="Times New Roman"/>
                <w:sz w:val="24"/>
                <w:szCs w:val="24"/>
              </w:rPr>
              <w:t>30</w:t>
            </w:r>
            <w:r w:rsidR="0057247E" w:rsidRPr="0056407F">
              <w:rPr>
                <w:rFonts w:ascii="Times New Roman" w:hAnsi="Times New Roman" w:cs="Times New Roman"/>
                <w:sz w:val="24"/>
                <w:szCs w:val="24"/>
              </w:rPr>
              <w:t xml:space="preserve"> </w:t>
            </w:r>
            <w:r w:rsidR="00053693" w:rsidRPr="0056407F">
              <w:rPr>
                <w:rFonts w:ascii="Times New Roman" w:hAnsi="Times New Roman" w:cs="Times New Roman"/>
                <w:sz w:val="24"/>
                <w:szCs w:val="24"/>
              </w:rPr>
              <w:t>юни</w:t>
            </w:r>
            <w:r w:rsidR="0057247E" w:rsidRPr="0056407F">
              <w:rPr>
                <w:rFonts w:ascii="Times New Roman" w:hAnsi="Times New Roman" w:cs="Times New Roman"/>
                <w:sz w:val="24"/>
                <w:szCs w:val="24"/>
              </w:rPr>
              <w:t xml:space="preserve"> 2020 година, 17:00 часа;</w:t>
            </w:r>
          </w:p>
          <w:p w14:paraId="2BAA1620" w14:textId="77777777" w:rsidR="0057247E" w:rsidRPr="0056407F" w:rsidRDefault="0057247E" w:rsidP="00132F9C">
            <w:pPr>
              <w:pStyle w:val="ListParagraph"/>
              <w:tabs>
                <w:tab w:val="left" w:pos="0"/>
                <w:tab w:val="left" w:pos="34"/>
              </w:tabs>
              <w:spacing w:line="276" w:lineRule="auto"/>
              <w:ind w:left="0"/>
              <w:jc w:val="both"/>
              <w:rPr>
                <w:rFonts w:ascii="Times New Roman" w:hAnsi="Times New Roman" w:cs="Times New Roman"/>
                <w:sz w:val="24"/>
                <w:szCs w:val="24"/>
              </w:rPr>
            </w:pPr>
          </w:p>
          <w:p w14:paraId="371FA21E" w14:textId="77777777" w:rsidR="00A67D27" w:rsidRPr="0056407F" w:rsidRDefault="005E4F87" w:rsidP="00132F9C">
            <w:pPr>
              <w:pStyle w:val="ListParagraph"/>
              <w:tabs>
                <w:tab w:val="left" w:pos="0"/>
                <w:tab w:val="left" w:pos="34"/>
              </w:tabs>
              <w:spacing w:line="276" w:lineRule="auto"/>
              <w:ind w:left="0"/>
              <w:jc w:val="both"/>
              <w:rPr>
                <w:rFonts w:ascii="Times New Roman" w:hAnsi="Times New Roman" w:cs="Times New Roman"/>
                <w:sz w:val="24"/>
                <w:szCs w:val="24"/>
              </w:rPr>
            </w:pPr>
            <w:r w:rsidRPr="0056407F">
              <w:rPr>
                <w:rFonts w:ascii="Times New Roman" w:hAnsi="Times New Roman" w:cs="Times New Roman"/>
                <w:sz w:val="24"/>
                <w:szCs w:val="24"/>
              </w:rPr>
              <w:t xml:space="preserve">25.2 </w:t>
            </w:r>
            <w:r w:rsidR="00A67D27" w:rsidRPr="0056407F">
              <w:rPr>
                <w:rFonts w:ascii="Times New Roman" w:hAnsi="Times New Roman" w:cs="Times New Roman"/>
                <w:sz w:val="24"/>
                <w:szCs w:val="24"/>
              </w:rPr>
              <w:t>Процедурата е с няколко крайни срока за кандидатстване, които се определят, както следва:</w:t>
            </w:r>
          </w:p>
          <w:p w14:paraId="539B203B" w14:textId="77777777" w:rsidR="00A67D27" w:rsidRDefault="00A67D27" w:rsidP="00132F9C">
            <w:pPr>
              <w:pStyle w:val="ListParagraph"/>
              <w:tabs>
                <w:tab w:val="left" w:pos="0"/>
                <w:tab w:val="left" w:pos="34"/>
              </w:tabs>
              <w:spacing w:line="276" w:lineRule="auto"/>
              <w:ind w:left="0" w:firstLine="34"/>
              <w:jc w:val="both"/>
              <w:rPr>
                <w:rFonts w:ascii="Times New Roman" w:hAnsi="Times New Roman" w:cs="Times New Roman"/>
                <w:sz w:val="24"/>
                <w:szCs w:val="24"/>
              </w:rPr>
            </w:pPr>
            <w:r w:rsidRPr="0056407F">
              <w:rPr>
                <w:rFonts w:ascii="Times New Roman" w:hAnsi="Times New Roman" w:cs="Times New Roman"/>
                <w:sz w:val="24"/>
                <w:szCs w:val="24"/>
              </w:rPr>
              <w:t xml:space="preserve">Последният ден до </w:t>
            </w:r>
            <w:r w:rsidR="00022931" w:rsidRPr="0056407F">
              <w:rPr>
                <w:rFonts w:ascii="Times New Roman" w:hAnsi="Times New Roman" w:cs="Times New Roman"/>
                <w:sz w:val="24"/>
                <w:szCs w:val="24"/>
              </w:rPr>
              <w:t>17</w:t>
            </w:r>
            <w:r w:rsidRPr="0056407F">
              <w:rPr>
                <w:rFonts w:ascii="Times New Roman" w:hAnsi="Times New Roman" w:cs="Times New Roman"/>
                <w:sz w:val="24"/>
                <w:szCs w:val="24"/>
              </w:rPr>
              <w:t xml:space="preserve">:00 часа на всеки втори календарен месец след </w:t>
            </w:r>
            <w:r w:rsidR="00DA75C0" w:rsidRPr="0056407F">
              <w:rPr>
                <w:rFonts w:ascii="Times New Roman" w:hAnsi="Times New Roman" w:cs="Times New Roman"/>
                <w:sz w:val="24"/>
                <w:szCs w:val="24"/>
              </w:rPr>
              <w:t>30</w:t>
            </w:r>
            <w:r w:rsidRPr="0056407F">
              <w:rPr>
                <w:rFonts w:ascii="Times New Roman" w:hAnsi="Times New Roman" w:cs="Times New Roman"/>
                <w:sz w:val="24"/>
                <w:szCs w:val="24"/>
              </w:rPr>
              <w:t xml:space="preserve"> </w:t>
            </w:r>
            <w:r w:rsidR="00053693" w:rsidRPr="0056407F">
              <w:rPr>
                <w:rFonts w:ascii="Times New Roman" w:hAnsi="Times New Roman" w:cs="Times New Roman"/>
                <w:sz w:val="24"/>
                <w:szCs w:val="24"/>
              </w:rPr>
              <w:t>юни</w:t>
            </w:r>
            <w:r w:rsidRPr="0056407F">
              <w:rPr>
                <w:rFonts w:ascii="Times New Roman" w:hAnsi="Times New Roman" w:cs="Times New Roman"/>
                <w:sz w:val="24"/>
                <w:szCs w:val="24"/>
              </w:rPr>
              <w:t xml:space="preserve"> 20</w:t>
            </w:r>
            <w:r w:rsidR="00022931" w:rsidRPr="0056407F">
              <w:rPr>
                <w:rFonts w:ascii="Times New Roman" w:hAnsi="Times New Roman" w:cs="Times New Roman"/>
                <w:sz w:val="24"/>
                <w:szCs w:val="24"/>
              </w:rPr>
              <w:t>20</w:t>
            </w:r>
            <w:r w:rsidRPr="0056407F">
              <w:rPr>
                <w:rFonts w:ascii="Times New Roman" w:hAnsi="Times New Roman" w:cs="Times New Roman"/>
                <w:sz w:val="24"/>
                <w:szCs w:val="24"/>
              </w:rPr>
              <w:t xml:space="preserve"> г. до 31 декември 20</w:t>
            </w:r>
            <w:r w:rsidR="00022931" w:rsidRPr="0056407F">
              <w:rPr>
                <w:rFonts w:ascii="Times New Roman" w:hAnsi="Times New Roman" w:cs="Times New Roman"/>
                <w:sz w:val="24"/>
                <w:szCs w:val="24"/>
              </w:rPr>
              <w:t>21</w:t>
            </w:r>
            <w:r w:rsidRPr="0056407F">
              <w:rPr>
                <w:rFonts w:ascii="Times New Roman" w:hAnsi="Times New Roman" w:cs="Times New Roman"/>
                <w:sz w:val="24"/>
                <w:szCs w:val="24"/>
              </w:rPr>
              <w:t xml:space="preserve"> г. </w:t>
            </w:r>
            <w:r w:rsidR="00022931" w:rsidRPr="0056407F">
              <w:rPr>
                <w:rFonts w:ascii="Times New Roman" w:hAnsi="Times New Roman" w:cs="Times New Roman"/>
                <w:sz w:val="24"/>
                <w:szCs w:val="24"/>
              </w:rPr>
              <w:t xml:space="preserve">или </w:t>
            </w:r>
            <w:r w:rsidRPr="0056407F">
              <w:rPr>
                <w:rFonts w:ascii="Times New Roman" w:hAnsi="Times New Roman" w:cs="Times New Roman"/>
                <w:sz w:val="24"/>
                <w:szCs w:val="24"/>
              </w:rPr>
              <w:t xml:space="preserve">до изчерпване на наличния </w:t>
            </w:r>
            <w:r w:rsidR="005E4F87" w:rsidRPr="0056407F">
              <w:rPr>
                <w:rFonts w:ascii="Times New Roman" w:hAnsi="Times New Roman" w:cs="Times New Roman"/>
                <w:sz w:val="24"/>
                <w:szCs w:val="24"/>
              </w:rPr>
              <w:t xml:space="preserve">финансов </w:t>
            </w:r>
            <w:r w:rsidRPr="0056407F">
              <w:rPr>
                <w:rFonts w:ascii="Times New Roman" w:hAnsi="Times New Roman" w:cs="Times New Roman"/>
                <w:sz w:val="24"/>
                <w:szCs w:val="24"/>
              </w:rPr>
              <w:t>ресурс по процедурата.</w:t>
            </w:r>
          </w:p>
          <w:p w14:paraId="01304E48" w14:textId="77777777" w:rsidR="00394C6B" w:rsidRPr="00F43DD7" w:rsidRDefault="00394C6B" w:rsidP="00132F9C">
            <w:pPr>
              <w:rPr>
                <w:rFonts w:ascii="Times New Roman" w:hAnsi="Times New Roman" w:cs="Times New Roman"/>
                <w:b/>
                <w:sz w:val="24"/>
                <w:szCs w:val="24"/>
              </w:rPr>
            </w:pPr>
          </w:p>
        </w:tc>
      </w:tr>
    </w:tbl>
    <w:p w14:paraId="36FE7F36"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9923" w:type="dxa"/>
        <w:tblInd w:w="-34" w:type="dxa"/>
        <w:tblLook w:val="04A0" w:firstRow="1" w:lastRow="0" w:firstColumn="1" w:lastColumn="0" w:noHBand="0" w:noVBand="1"/>
      </w:tblPr>
      <w:tblGrid>
        <w:gridCol w:w="9923"/>
      </w:tblGrid>
      <w:tr w:rsidR="00A650CA" w:rsidRPr="00F43DD7" w14:paraId="459734D5" w14:textId="77777777" w:rsidTr="00FC6C6E">
        <w:tc>
          <w:tcPr>
            <w:tcW w:w="9923" w:type="dxa"/>
          </w:tcPr>
          <w:p w14:paraId="5C63055B" w14:textId="77777777" w:rsidR="00A650CA" w:rsidRPr="00A67D27" w:rsidRDefault="00A67D27" w:rsidP="00A67D27">
            <w:pPr>
              <w:tabs>
                <w:tab w:val="left" w:pos="0"/>
                <w:tab w:val="left" w:pos="709"/>
              </w:tabs>
              <w:jc w:val="both"/>
              <w:rPr>
                <w:rFonts w:ascii="Times New Roman" w:hAnsi="Times New Roman" w:cs="Times New Roman"/>
                <w:b/>
                <w:sz w:val="24"/>
                <w:szCs w:val="24"/>
              </w:rPr>
            </w:pPr>
            <w:r>
              <w:rPr>
                <w:rFonts w:ascii="Times New Roman" w:hAnsi="Times New Roman" w:cs="Times New Roman"/>
                <w:b/>
                <w:sz w:val="24"/>
                <w:szCs w:val="24"/>
              </w:rPr>
              <w:t xml:space="preserve">26. </w:t>
            </w:r>
            <w:r w:rsidR="00A650CA" w:rsidRPr="00A67D27">
              <w:rPr>
                <w:rFonts w:ascii="Times New Roman" w:hAnsi="Times New Roman" w:cs="Times New Roman"/>
                <w:b/>
                <w:sz w:val="24"/>
                <w:szCs w:val="24"/>
              </w:rPr>
              <w:t xml:space="preserve">Адрес за подаване на документите за кандидатстване за подбор на стратегии за </w:t>
            </w:r>
            <w:r w:rsidR="00A650CA" w:rsidRPr="00A67D27">
              <w:rPr>
                <w:rFonts w:ascii="Times New Roman" w:hAnsi="Times New Roman" w:cs="Times New Roman"/>
                <w:b/>
                <w:sz w:val="24"/>
                <w:szCs w:val="24"/>
              </w:rPr>
              <w:lastRenderedPageBreak/>
              <w:t>ВОМР:</w:t>
            </w:r>
          </w:p>
          <w:p w14:paraId="5DD16832" w14:textId="77777777" w:rsidR="00A650CA" w:rsidRPr="00F43DD7" w:rsidRDefault="00A650CA" w:rsidP="00FC6C6E">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Документите се подават в ИСУН 2020</w:t>
            </w:r>
            <w:r w:rsidRPr="00F43DD7">
              <w:rPr>
                <w:rFonts w:ascii="Times New Roman" w:hAnsi="Times New Roman" w:cs="Times New Roman"/>
                <w:sz w:val="24"/>
                <w:szCs w:val="24"/>
              </w:rPr>
              <w:t xml:space="preserve"> </w:t>
            </w:r>
            <w:r w:rsidRPr="00F43DD7">
              <w:rPr>
                <w:rFonts w:ascii="Times New Roman" w:hAnsi="Times New Roman" w:cs="Times New Roman"/>
                <w:sz w:val="24"/>
                <w:szCs w:val="24"/>
                <w:shd w:val="clear" w:color="auto" w:fill="FEFEFE"/>
              </w:rPr>
              <w:t>на следния интернет адрес: https://eumis2020.government.bg.</w:t>
            </w:r>
          </w:p>
        </w:tc>
      </w:tr>
    </w:tbl>
    <w:p w14:paraId="54D2B415" w14:textId="77777777" w:rsidR="00E2238C" w:rsidRPr="00F43DD7" w:rsidRDefault="00E2238C" w:rsidP="00FC6C6E">
      <w:pPr>
        <w:keepNext/>
        <w:keepLines/>
        <w:spacing w:after="0"/>
        <w:jc w:val="both"/>
        <w:outlineLvl w:val="0"/>
        <w:rPr>
          <w:rFonts w:ascii="Times New Roman" w:eastAsiaTheme="majorEastAsia" w:hAnsi="Times New Roman" w:cs="Times New Roman"/>
          <w:b/>
          <w:bCs/>
          <w:sz w:val="24"/>
          <w:szCs w:val="24"/>
        </w:rPr>
      </w:pPr>
    </w:p>
    <w:tbl>
      <w:tblPr>
        <w:tblStyle w:val="TableGrid"/>
        <w:tblW w:w="0" w:type="auto"/>
        <w:tblLook w:val="04A0" w:firstRow="1" w:lastRow="0" w:firstColumn="1" w:lastColumn="0" w:noHBand="0" w:noVBand="1"/>
      </w:tblPr>
      <w:tblGrid>
        <w:gridCol w:w="9856"/>
      </w:tblGrid>
      <w:tr w:rsidR="00E2238C" w:rsidRPr="00F43DD7" w14:paraId="44D3BBFD" w14:textId="77777777" w:rsidTr="00A229F5">
        <w:tc>
          <w:tcPr>
            <w:tcW w:w="9889" w:type="dxa"/>
            <w:tcBorders>
              <w:bottom w:val="nil"/>
            </w:tcBorders>
          </w:tcPr>
          <w:p w14:paraId="32536844" w14:textId="77777777" w:rsidR="00E2238C" w:rsidRPr="00F43DD7" w:rsidRDefault="00FC6C6E" w:rsidP="00B267D2">
            <w:pPr>
              <w:widowControl w:val="0"/>
              <w:autoSpaceDE w:val="0"/>
              <w:autoSpaceDN w:val="0"/>
              <w:adjustRightInd w:val="0"/>
              <w:spacing w:line="276" w:lineRule="auto"/>
              <w:jc w:val="both"/>
              <w:rPr>
                <w:rFonts w:ascii="Times New Roman" w:hAnsi="Times New Roman" w:cs="Times New Roman"/>
                <w:sz w:val="24"/>
                <w:szCs w:val="24"/>
              </w:rPr>
            </w:pPr>
            <w:bookmarkStart w:id="0" w:name="_Toc499563703"/>
            <w:r w:rsidRPr="00F43DD7">
              <w:rPr>
                <w:rFonts w:ascii="Times New Roman" w:eastAsiaTheme="majorEastAsia" w:hAnsi="Times New Roman" w:cs="Times New Roman"/>
                <w:b/>
                <w:bCs/>
                <w:sz w:val="24"/>
                <w:szCs w:val="24"/>
              </w:rPr>
              <w:t>27. Допълнителна информация:</w:t>
            </w:r>
            <w:bookmarkEnd w:id="0"/>
          </w:p>
        </w:tc>
      </w:tr>
      <w:tr w:rsidR="00E2238C" w:rsidRPr="00F43DD7" w14:paraId="37615F58" w14:textId="77777777" w:rsidTr="00511BC1">
        <w:trPr>
          <w:trHeight w:val="1560"/>
        </w:trPr>
        <w:tc>
          <w:tcPr>
            <w:tcW w:w="9889" w:type="dxa"/>
            <w:tcBorders>
              <w:top w:val="nil"/>
              <w:bottom w:val="nil"/>
            </w:tcBorders>
          </w:tcPr>
          <w:p w14:paraId="09DFB719" w14:textId="77777777" w:rsidR="000E0CF7" w:rsidRPr="00132F9C" w:rsidRDefault="0085148D" w:rsidP="000E0CF7">
            <w:pPr>
              <w:widowControl w:val="0"/>
              <w:autoSpaceDE w:val="0"/>
              <w:autoSpaceDN w:val="0"/>
              <w:adjustRightInd w:val="0"/>
              <w:spacing w:after="200" w:line="276" w:lineRule="auto"/>
              <w:jc w:val="both"/>
              <w:rPr>
                <w:rFonts w:ascii="Times New Roman" w:eastAsiaTheme="majorEastAsia" w:hAnsi="Times New Roman" w:cs="Times New Roman"/>
                <w:bCs/>
                <w:sz w:val="24"/>
                <w:szCs w:val="24"/>
              </w:rPr>
            </w:pPr>
            <w:r w:rsidRPr="000E0CF7">
              <w:rPr>
                <w:rFonts w:ascii="Times New Roman" w:hAnsi="Times New Roman" w:cs="Times New Roman"/>
                <w:b/>
                <w:sz w:val="24"/>
                <w:szCs w:val="24"/>
              </w:rPr>
              <w:t xml:space="preserve">27.1. </w:t>
            </w:r>
            <w:r w:rsidR="000E0CF7" w:rsidRPr="000E0CF7">
              <w:rPr>
                <w:rFonts w:ascii="Times New Roman" w:eastAsiaTheme="majorEastAsia" w:hAnsi="Times New Roman" w:cs="Times New Roman"/>
                <w:bCs/>
                <w:sz w:val="24"/>
                <w:szCs w:val="24"/>
              </w:rPr>
              <w:t>В т. 11 „Допълнителна информация, необходима за оценката на проектното предложение</w:t>
            </w:r>
            <w:r w:rsidR="000E0CF7" w:rsidRPr="00303B01">
              <w:rPr>
                <w:rFonts w:ascii="Times New Roman" w:eastAsiaTheme="majorEastAsia" w:hAnsi="Times New Roman" w:cs="Times New Roman"/>
                <w:bCs/>
                <w:sz w:val="24"/>
                <w:szCs w:val="24"/>
              </w:rPr>
              <w:t xml:space="preserve">“ от формуляра за кандидатстване, кандидатът предоставя подробна и изчерпателна информация </w:t>
            </w:r>
            <w:r w:rsidR="000E0CF7" w:rsidRPr="00CB6F0E">
              <w:rPr>
                <w:rFonts w:ascii="Times New Roman" w:eastAsiaTheme="majorEastAsia" w:hAnsi="Times New Roman" w:cs="Times New Roman"/>
                <w:bCs/>
                <w:sz w:val="24"/>
                <w:szCs w:val="24"/>
              </w:rPr>
              <w:t>за:</w:t>
            </w:r>
          </w:p>
          <w:p w14:paraId="667FF9EB" w14:textId="77777777" w:rsidR="000E0CF7" w:rsidRPr="00CB6F0E"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6179D2">
              <w:rPr>
                <w:rFonts w:ascii="Times New Roman" w:eastAsiaTheme="majorEastAsia" w:hAnsi="Times New Roman" w:cs="Times New Roman"/>
                <w:bCs/>
                <w:sz w:val="24"/>
                <w:szCs w:val="24"/>
              </w:rPr>
              <w:t xml:space="preserve">1. </w:t>
            </w:r>
            <w:r w:rsidRPr="00132F9C">
              <w:rPr>
                <w:rFonts w:ascii="Times New Roman" w:eastAsiaTheme="majorEastAsia" w:hAnsi="Times New Roman" w:cs="Times New Roman"/>
                <w:bCs/>
                <w:sz w:val="24"/>
                <w:szCs w:val="24"/>
              </w:rPr>
              <w:t xml:space="preserve">Дейностите за сътрудничество са за: </w:t>
            </w:r>
            <w:r w:rsidRPr="006179D2">
              <w:rPr>
                <w:rFonts w:ascii="Times New Roman" w:eastAsiaTheme="majorEastAsia" w:hAnsi="Times New Roman" w:cs="Times New Roman"/>
                <w:bCs/>
                <w:sz w:val="24"/>
                <w:szCs w:val="24"/>
              </w:rPr>
              <w:t xml:space="preserve">(посочва се дали проектното предложение е за </w:t>
            </w:r>
            <w:proofErr w:type="spellStart"/>
            <w:r w:rsidRPr="006179D2">
              <w:rPr>
                <w:rFonts w:ascii="Times New Roman" w:eastAsiaTheme="majorEastAsia" w:hAnsi="Times New Roman" w:cs="Times New Roman"/>
                <w:bCs/>
                <w:sz w:val="24"/>
                <w:szCs w:val="24"/>
              </w:rPr>
              <w:t>вътрешнотериториално</w:t>
            </w:r>
            <w:proofErr w:type="spellEnd"/>
            <w:r w:rsidRPr="006179D2">
              <w:rPr>
                <w:rFonts w:ascii="Times New Roman" w:eastAsiaTheme="majorEastAsia" w:hAnsi="Times New Roman" w:cs="Times New Roman"/>
                <w:bCs/>
                <w:sz w:val="24"/>
                <w:szCs w:val="24"/>
              </w:rPr>
              <w:t xml:space="preserve"> сътрудничество или </w:t>
            </w:r>
            <w:r w:rsidRPr="00303B01">
              <w:rPr>
                <w:rFonts w:ascii="Times New Roman" w:eastAsiaTheme="majorEastAsia" w:hAnsi="Times New Roman" w:cs="Times New Roman"/>
                <w:bCs/>
                <w:sz w:val="24"/>
                <w:szCs w:val="24"/>
              </w:rPr>
              <w:t xml:space="preserve">за транснационално </w:t>
            </w:r>
            <w:r w:rsidRPr="00CB6F0E">
              <w:rPr>
                <w:rFonts w:ascii="Times New Roman" w:eastAsiaTheme="majorEastAsia" w:hAnsi="Times New Roman" w:cs="Times New Roman"/>
                <w:bCs/>
                <w:sz w:val="24"/>
                <w:szCs w:val="24"/>
              </w:rPr>
              <w:t xml:space="preserve">сътрудничество); </w:t>
            </w:r>
          </w:p>
          <w:p w14:paraId="56A3A348" w14:textId="77777777" w:rsidR="000E0CF7" w:rsidRPr="006179D2"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5EBBE51C"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6179D2">
              <w:rPr>
                <w:rFonts w:ascii="Times New Roman" w:eastAsiaTheme="majorEastAsia" w:hAnsi="Times New Roman" w:cs="Times New Roman"/>
                <w:bCs/>
                <w:sz w:val="24"/>
                <w:szCs w:val="24"/>
              </w:rPr>
              <w:t xml:space="preserve">2. Обосновка за необходимостта от </w:t>
            </w:r>
            <w:r w:rsidR="006179D2" w:rsidRPr="00132F9C">
              <w:rPr>
                <w:rFonts w:ascii="Times New Roman" w:eastAsiaTheme="majorEastAsia" w:hAnsi="Times New Roman" w:cs="Times New Roman"/>
                <w:bCs/>
                <w:sz w:val="24"/>
                <w:szCs w:val="24"/>
              </w:rPr>
              <w:t>изпълнение</w:t>
            </w:r>
            <w:r w:rsidRPr="006179D2">
              <w:rPr>
                <w:rFonts w:ascii="Times New Roman" w:eastAsiaTheme="majorEastAsia" w:hAnsi="Times New Roman" w:cs="Times New Roman"/>
                <w:bCs/>
                <w:sz w:val="24"/>
                <w:szCs w:val="24"/>
              </w:rPr>
              <w:t xml:space="preserve"> на проекта (посочва се какво се търси да се постигне с реализацията на проекта</w:t>
            </w:r>
            <w:r w:rsidRPr="00303B01">
              <w:rPr>
                <w:rFonts w:ascii="Times New Roman" w:eastAsiaTheme="majorEastAsia" w:hAnsi="Times New Roman" w:cs="Times New Roman"/>
                <w:bCs/>
                <w:sz w:val="24"/>
                <w:szCs w:val="24"/>
              </w:rPr>
              <w:t xml:space="preserve"> и с какво изпълнението на проекта ще допринесе за развитие на територията на МИГ);</w:t>
            </w:r>
          </w:p>
          <w:p w14:paraId="695148D9"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6E649953"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303B01">
              <w:rPr>
                <w:rFonts w:ascii="Times New Roman" w:eastAsiaTheme="majorEastAsia" w:hAnsi="Times New Roman" w:cs="Times New Roman"/>
                <w:bCs/>
                <w:sz w:val="24"/>
                <w:szCs w:val="24"/>
              </w:rPr>
              <w:t xml:space="preserve">3. </w:t>
            </w:r>
            <w:r w:rsidR="006179D2" w:rsidRPr="00132F9C">
              <w:rPr>
                <w:rFonts w:ascii="Times New Roman" w:eastAsiaTheme="majorEastAsia" w:hAnsi="Times New Roman" w:cs="Times New Roman"/>
                <w:bCs/>
                <w:sz w:val="24"/>
                <w:szCs w:val="24"/>
              </w:rPr>
              <w:t>Описание на целите</w:t>
            </w:r>
            <w:r w:rsidRPr="00303B01">
              <w:rPr>
                <w:rFonts w:ascii="Times New Roman" w:eastAsiaTheme="majorEastAsia" w:hAnsi="Times New Roman" w:cs="Times New Roman"/>
                <w:bCs/>
                <w:sz w:val="24"/>
                <w:szCs w:val="24"/>
              </w:rPr>
              <w:t xml:space="preserve"> на проект</w:t>
            </w:r>
            <w:r w:rsidR="006179D2" w:rsidRPr="00132F9C">
              <w:rPr>
                <w:rFonts w:ascii="Times New Roman" w:eastAsiaTheme="majorEastAsia" w:hAnsi="Times New Roman" w:cs="Times New Roman"/>
                <w:bCs/>
                <w:sz w:val="24"/>
                <w:szCs w:val="24"/>
              </w:rPr>
              <w:t>а</w:t>
            </w:r>
            <w:r w:rsidRPr="00303B01">
              <w:rPr>
                <w:rFonts w:ascii="Times New Roman" w:eastAsiaTheme="majorEastAsia" w:hAnsi="Times New Roman" w:cs="Times New Roman"/>
                <w:bCs/>
                <w:sz w:val="24"/>
                <w:szCs w:val="24"/>
              </w:rPr>
              <w:t xml:space="preserve"> (описва се каква цел/цели</w:t>
            </w:r>
            <w:r w:rsidR="006179D2" w:rsidRPr="00132F9C">
              <w:rPr>
                <w:rFonts w:ascii="Times New Roman" w:eastAsiaTheme="majorEastAsia" w:hAnsi="Times New Roman" w:cs="Times New Roman"/>
                <w:bCs/>
                <w:sz w:val="24"/>
                <w:szCs w:val="24"/>
              </w:rPr>
              <w:t xml:space="preserve"> си поставя</w:t>
            </w:r>
            <w:r w:rsidR="00303B01" w:rsidRPr="00132F9C">
              <w:rPr>
                <w:rFonts w:ascii="Times New Roman" w:eastAsiaTheme="majorEastAsia" w:hAnsi="Times New Roman" w:cs="Times New Roman"/>
                <w:bCs/>
                <w:sz w:val="24"/>
                <w:szCs w:val="24"/>
              </w:rPr>
              <w:t>т</w:t>
            </w:r>
            <w:r w:rsidR="006179D2" w:rsidRPr="00132F9C">
              <w:rPr>
                <w:rFonts w:ascii="Times New Roman" w:eastAsiaTheme="majorEastAsia" w:hAnsi="Times New Roman" w:cs="Times New Roman"/>
                <w:bCs/>
                <w:sz w:val="24"/>
                <w:szCs w:val="24"/>
              </w:rPr>
              <w:t xml:space="preserve"> МИГ</w:t>
            </w:r>
            <w:r w:rsidR="00303B01" w:rsidRPr="00132F9C">
              <w:rPr>
                <w:rFonts w:ascii="Times New Roman" w:eastAsiaTheme="majorEastAsia" w:hAnsi="Times New Roman" w:cs="Times New Roman"/>
                <w:bCs/>
                <w:sz w:val="24"/>
                <w:szCs w:val="24"/>
              </w:rPr>
              <w:t xml:space="preserve"> – партньори по </w:t>
            </w:r>
            <w:r w:rsidRPr="00303B01">
              <w:rPr>
                <w:rFonts w:ascii="Times New Roman" w:eastAsiaTheme="majorEastAsia" w:hAnsi="Times New Roman" w:cs="Times New Roman"/>
                <w:bCs/>
                <w:sz w:val="24"/>
                <w:szCs w:val="24"/>
              </w:rPr>
              <w:t xml:space="preserve">проекта </w:t>
            </w:r>
            <w:r w:rsidR="00303B01" w:rsidRPr="00132F9C">
              <w:rPr>
                <w:rFonts w:ascii="Times New Roman" w:eastAsiaTheme="majorEastAsia" w:hAnsi="Times New Roman" w:cs="Times New Roman"/>
                <w:bCs/>
                <w:sz w:val="24"/>
                <w:szCs w:val="24"/>
              </w:rPr>
              <w:t>с неговото изпълнение</w:t>
            </w:r>
            <w:r w:rsidRPr="00303B01">
              <w:rPr>
                <w:rFonts w:ascii="Times New Roman" w:eastAsiaTheme="majorEastAsia" w:hAnsi="Times New Roman" w:cs="Times New Roman"/>
                <w:bCs/>
                <w:sz w:val="24"/>
                <w:szCs w:val="24"/>
              </w:rPr>
              <w:t xml:space="preserve">); </w:t>
            </w:r>
          </w:p>
          <w:p w14:paraId="245B05F5"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530044C5" w14:textId="77777777" w:rsidR="000E0CF7" w:rsidRPr="00303B01"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4</w:t>
            </w:r>
            <w:r w:rsidR="000E0CF7" w:rsidRPr="00303B01">
              <w:rPr>
                <w:rFonts w:ascii="Times New Roman" w:eastAsiaTheme="majorEastAsia" w:hAnsi="Times New Roman" w:cs="Times New Roman"/>
                <w:bCs/>
                <w:sz w:val="24"/>
                <w:szCs w:val="24"/>
              </w:rPr>
              <w:t>. Описание на съответствието на целта</w:t>
            </w:r>
            <w:r w:rsidRPr="00132F9C">
              <w:rPr>
                <w:rFonts w:ascii="Times New Roman" w:eastAsiaTheme="majorEastAsia" w:hAnsi="Times New Roman" w:cs="Times New Roman"/>
                <w:bCs/>
                <w:sz w:val="24"/>
                <w:szCs w:val="24"/>
              </w:rPr>
              <w:t>/целите</w:t>
            </w:r>
            <w:r w:rsidR="000E0CF7" w:rsidRPr="00303B01">
              <w:rPr>
                <w:rFonts w:ascii="Times New Roman" w:eastAsiaTheme="majorEastAsia" w:hAnsi="Times New Roman" w:cs="Times New Roman"/>
                <w:bCs/>
                <w:sz w:val="24"/>
                <w:szCs w:val="24"/>
              </w:rPr>
              <w:t xml:space="preserve"> на проекта с целите на стратегията за Водено от общностите местно развитие </w:t>
            </w:r>
            <w:r w:rsidRPr="00132F9C">
              <w:rPr>
                <w:rFonts w:ascii="Times New Roman" w:eastAsiaTheme="majorEastAsia" w:hAnsi="Times New Roman" w:cs="Times New Roman"/>
                <w:bCs/>
                <w:sz w:val="24"/>
                <w:szCs w:val="24"/>
              </w:rPr>
              <w:t xml:space="preserve">на кандидата и партньорите </w:t>
            </w:r>
            <w:r w:rsidR="000E0CF7" w:rsidRPr="00303B01">
              <w:rPr>
                <w:rFonts w:ascii="Times New Roman" w:eastAsiaTheme="majorEastAsia" w:hAnsi="Times New Roman" w:cs="Times New Roman"/>
                <w:bCs/>
                <w:sz w:val="24"/>
                <w:szCs w:val="24"/>
              </w:rPr>
              <w:t xml:space="preserve">и </w:t>
            </w:r>
            <w:r w:rsidRPr="00132F9C">
              <w:rPr>
                <w:rFonts w:ascii="Times New Roman" w:eastAsiaTheme="majorEastAsia" w:hAnsi="Times New Roman" w:cs="Times New Roman"/>
                <w:bCs/>
                <w:sz w:val="24"/>
                <w:szCs w:val="24"/>
              </w:rPr>
              <w:t>с целите на</w:t>
            </w:r>
            <w:r w:rsidR="000E0CF7" w:rsidRPr="00303B01">
              <w:rPr>
                <w:rFonts w:ascii="Times New Roman" w:eastAsiaTheme="majorEastAsia" w:hAnsi="Times New Roman" w:cs="Times New Roman"/>
                <w:bCs/>
                <w:sz w:val="24"/>
                <w:szCs w:val="24"/>
              </w:rPr>
              <w:t xml:space="preserve"> ПРСР;</w:t>
            </w:r>
          </w:p>
          <w:p w14:paraId="4C5B1F52" w14:textId="77777777" w:rsidR="000E0CF7" w:rsidRPr="00303B01"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5ECD59E4"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5</w:t>
            </w:r>
            <w:r w:rsidR="000E0CF7" w:rsidRPr="00303B01">
              <w:rPr>
                <w:rFonts w:ascii="Times New Roman" w:eastAsiaTheme="majorEastAsia" w:hAnsi="Times New Roman" w:cs="Times New Roman"/>
                <w:bCs/>
                <w:sz w:val="24"/>
                <w:szCs w:val="24"/>
              </w:rPr>
              <w:t xml:space="preserve">. </w:t>
            </w:r>
            <w:r w:rsidRPr="00132F9C">
              <w:rPr>
                <w:rFonts w:ascii="Times New Roman" w:eastAsiaTheme="majorEastAsia" w:hAnsi="Times New Roman" w:cs="Times New Roman"/>
                <w:bCs/>
                <w:sz w:val="24"/>
                <w:szCs w:val="24"/>
              </w:rPr>
              <w:t>Иновативност, подход и методи за изпълнение на проекта (посочва се дали проектът притежава иновативни характеристики и какви подходи ще се приложат при неговото изпълнение);</w:t>
            </w:r>
          </w:p>
          <w:p w14:paraId="06FE5626"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663BACDF"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6. Устойчивост на проекта (посочва се каква ще е устойчивостта на резултатите от реализирането на проекта за кандидата и партньорите);</w:t>
            </w:r>
          </w:p>
          <w:p w14:paraId="1A63C247" w14:textId="77777777" w:rsidR="00303B01" w:rsidRPr="00132F9C" w:rsidRDefault="00303B01"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0020DA6A" w14:textId="77777777" w:rsidR="000E0CF7" w:rsidRPr="000C3800" w:rsidRDefault="00CB6F0E"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7. О</w:t>
            </w:r>
            <w:r w:rsidR="000E0CF7" w:rsidRPr="00CB6F0E">
              <w:rPr>
                <w:rFonts w:ascii="Times New Roman" w:eastAsiaTheme="majorEastAsia" w:hAnsi="Times New Roman" w:cs="Times New Roman"/>
                <w:bCs/>
                <w:sz w:val="24"/>
                <w:szCs w:val="24"/>
              </w:rPr>
              <w:t xml:space="preserve">пит в изпълнение на проекти за сътрудничество и стратегия за ВОМР (посочва се информация с наименование на реализирани/в процес на реализация проекти за сътрудничество, </w:t>
            </w:r>
            <w:r w:rsidRPr="00132F9C">
              <w:rPr>
                <w:rFonts w:ascii="Times New Roman" w:eastAsiaTheme="majorEastAsia" w:hAnsi="Times New Roman" w:cs="Times New Roman"/>
                <w:bCs/>
                <w:sz w:val="24"/>
                <w:szCs w:val="24"/>
              </w:rPr>
              <w:t xml:space="preserve">както и </w:t>
            </w:r>
            <w:r w:rsidR="000E0CF7" w:rsidRPr="00CB6F0E">
              <w:rPr>
                <w:rFonts w:ascii="Times New Roman" w:eastAsiaTheme="majorEastAsia" w:hAnsi="Times New Roman" w:cs="Times New Roman"/>
                <w:bCs/>
                <w:sz w:val="24"/>
                <w:szCs w:val="24"/>
              </w:rPr>
              <w:t>проекти</w:t>
            </w:r>
            <w:r w:rsidRPr="00132F9C">
              <w:rPr>
                <w:rFonts w:ascii="Times New Roman" w:eastAsiaTheme="majorEastAsia" w:hAnsi="Times New Roman" w:cs="Times New Roman"/>
                <w:bCs/>
                <w:sz w:val="24"/>
                <w:szCs w:val="24"/>
              </w:rPr>
              <w:t>,</w:t>
            </w:r>
            <w:r w:rsidR="000E0CF7" w:rsidRPr="00CB6F0E">
              <w:rPr>
                <w:rFonts w:ascii="Times New Roman" w:eastAsiaTheme="majorEastAsia" w:hAnsi="Times New Roman" w:cs="Times New Roman"/>
                <w:bCs/>
                <w:sz w:val="24"/>
                <w:szCs w:val="24"/>
              </w:rPr>
              <w:t xml:space="preserve"> финансирани от ЕС и стратегия за ВОМР</w:t>
            </w:r>
            <w:r w:rsidRPr="00132F9C">
              <w:rPr>
                <w:rFonts w:ascii="Times New Roman" w:eastAsiaTheme="majorEastAsia" w:hAnsi="Times New Roman" w:cs="Times New Roman"/>
                <w:bCs/>
                <w:sz w:val="24"/>
                <w:szCs w:val="24"/>
              </w:rPr>
              <w:t xml:space="preserve"> за кандидата, партньорите и асоциираните партньори по проекта</w:t>
            </w:r>
            <w:r w:rsidR="000E0CF7" w:rsidRPr="000C3800">
              <w:rPr>
                <w:rFonts w:ascii="Times New Roman" w:eastAsiaTheme="majorEastAsia" w:hAnsi="Times New Roman" w:cs="Times New Roman"/>
                <w:bCs/>
                <w:sz w:val="24"/>
                <w:szCs w:val="24"/>
              </w:rPr>
              <w:t xml:space="preserve">); </w:t>
            </w:r>
          </w:p>
          <w:p w14:paraId="0767C5F7" w14:textId="77777777" w:rsidR="000E0CF7" w:rsidRPr="000C3800" w:rsidRDefault="000E0CF7" w:rsidP="00132F9C">
            <w:pPr>
              <w:widowControl w:val="0"/>
              <w:autoSpaceDE w:val="0"/>
              <w:autoSpaceDN w:val="0"/>
              <w:adjustRightInd w:val="0"/>
              <w:spacing w:line="276" w:lineRule="auto"/>
              <w:jc w:val="both"/>
              <w:rPr>
                <w:rFonts w:ascii="Times New Roman" w:eastAsiaTheme="majorEastAsia" w:hAnsi="Times New Roman" w:cs="Times New Roman"/>
                <w:bCs/>
                <w:sz w:val="24"/>
                <w:szCs w:val="24"/>
              </w:rPr>
            </w:pPr>
          </w:p>
          <w:p w14:paraId="332243B7" w14:textId="77777777" w:rsidR="000C3800" w:rsidRPr="00132F9C" w:rsidRDefault="000E0CF7" w:rsidP="006179D2">
            <w:pPr>
              <w:widowControl w:val="0"/>
              <w:autoSpaceDE w:val="0"/>
              <w:autoSpaceDN w:val="0"/>
              <w:adjustRightInd w:val="0"/>
              <w:spacing w:after="200" w:line="276" w:lineRule="auto"/>
              <w:jc w:val="both"/>
              <w:rPr>
                <w:rFonts w:ascii="Times New Roman" w:eastAsiaTheme="majorEastAsia" w:hAnsi="Times New Roman" w:cs="Times New Roman"/>
                <w:bCs/>
                <w:sz w:val="24"/>
                <w:szCs w:val="24"/>
              </w:rPr>
            </w:pPr>
            <w:r w:rsidRPr="000C3800">
              <w:rPr>
                <w:rFonts w:ascii="Times New Roman" w:eastAsiaTheme="majorEastAsia" w:hAnsi="Times New Roman" w:cs="Times New Roman"/>
                <w:bCs/>
                <w:sz w:val="24"/>
                <w:szCs w:val="24"/>
              </w:rPr>
              <w:t xml:space="preserve">8. Държави, </w:t>
            </w:r>
            <w:r w:rsidR="00CB6F0E" w:rsidRPr="00132F9C">
              <w:rPr>
                <w:rFonts w:ascii="Times New Roman" w:eastAsiaTheme="majorEastAsia" w:hAnsi="Times New Roman" w:cs="Times New Roman"/>
                <w:bCs/>
                <w:sz w:val="24"/>
                <w:szCs w:val="24"/>
              </w:rPr>
              <w:t xml:space="preserve">в които ще се изпълняват дейностите по проекта </w:t>
            </w:r>
            <w:r w:rsidR="000C3800" w:rsidRPr="00132F9C">
              <w:rPr>
                <w:rFonts w:ascii="Times New Roman" w:eastAsiaTheme="majorEastAsia" w:hAnsi="Times New Roman" w:cs="Times New Roman"/>
                <w:bCs/>
                <w:sz w:val="24"/>
                <w:szCs w:val="24"/>
              </w:rPr>
              <w:t>(представя се кратка информация за държавите, в които оперират включените в проекта партньори, в контекста на опита и постиженията, които могат да бъдат приложени в резултат на неговото изпълнение);</w:t>
            </w:r>
          </w:p>
          <w:p w14:paraId="448C8110" w14:textId="77777777" w:rsidR="000E0CF7" w:rsidRDefault="000C3800" w:rsidP="006179D2">
            <w:pPr>
              <w:widowControl w:val="0"/>
              <w:autoSpaceDE w:val="0"/>
              <w:autoSpaceDN w:val="0"/>
              <w:adjustRightInd w:val="0"/>
              <w:spacing w:line="276" w:lineRule="auto"/>
              <w:jc w:val="both"/>
              <w:rPr>
                <w:rFonts w:ascii="Times New Roman" w:eastAsiaTheme="majorEastAsia" w:hAnsi="Times New Roman" w:cs="Times New Roman"/>
                <w:bCs/>
                <w:sz w:val="24"/>
                <w:szCs w:val="24"/>
              </w:rPr>
            </w:pPr>
            <w:r w:rsidRPr="00132F9C">
              <w:rPr>
                <w:rFonts w:ascii="Times New Roman" w:eastAsiaTheme="majorEastAsia" w:hAnsi="Times New Roman" w:cs="Times New Roman"/>
                <w:bCs/>
                <w:sz w:val="24"/>
                <w:szCs w:val="24"/>
              </w:rPr>
              <w:t xml:space="preserve">9. Основни стъпки за установяване на сътрудничество между МИГ, създаване на проект за сътрудничество, предпоставки и мотиви за избор на партньор/и по проекта </w:t>
            </w:r>
            <w:r w:rsidR="000E0CF7" w:rsidRPr="000C3800">
              <w:rPr>
                <w:rFonts w:ascii="Times New Roman" w:eastAsiaTheme="majorEastAsia" w:hAnsi="Times New Roman" w:cs="Times New Roman"/>
                <w:bCs/>
                <w:sz w:val="24"/>
                <w:szCs w:val="24"/>
              </w:rPr>
              <w:t>(представя се информация</w:t>
            </w:r>
            <w:r w:rsidR="000E0CF7" w:rsidRPr="00ED6C4A">
              <w:rPr>
                <w:rFonts w:ascii="Times New Roman" w:eastAsiaTheme="majorEastAsia" w:hAnsi="Times New Roman" w:cs="Times New Roman"/>
                <w:bCs/>
                <w:sz w:val="24"/>
                <w:szCs w:val="24"/>
                <w:lang w:val="ru-RU"/>
              </w:rPr>
              <w:t xml:space="preserve"> </w:t>
            </w:r>
            <w:r>
              <w:rPr>
                <w:rFonts w:ascii="Times New Roman" w:eastAsiaTheme="majorEastAsia" w:hAnsi="Times New Roman" w:cs="Times New Roman"/>
                <w:bCs/>
                <w:sz w:val="24"/>
                <w:szCs w:val="24"/>
              </w:rPr>
              <w:t xml:space="preserve">за дейностите, извършени в процеса по създаване на партньорството и разработването на проекта, както и обосновка </w:t>
            </w:r>
            <w:r w:rsidR="000E0CF7" w:rsidRPr="000C3800">
              <w:rPr>
                <w:rFonts w:ascii="Times New Roman" w:eastAsiaTheme="majorEastAsia" w:hAnsi="Times New Roman" w:cs="Times New Roman"/>
                <w:bCs/>
                <w:sz w:val="24"/>
                <w:szCs w:val="24"/>
              </w:rPr>
              <w:t xml:space="preserve">защо МИГ е избрала да </w:t>
            </w:r>
            <w:r w:rsidRPr="00132F9C">
              <w:rPr>
                <w:rFonts w:ascii="Times New Roman" w:eastAsiaTheme="majorEastAsia" w:hAnsi="Times New Roman" w:cs="Times New Roman"/>
                <w:bCs/>
                <w:sz w:val="24"/>
                <w:szCs w:val="24"/>
              </w:rPr>
              <w:t>изпълнява</w:t>
            </w:r>
            <w:r w:rsidR="000E0CF7" w:rsidRPr="000C3800">
              <w:rPr>
                <w:rFonts w:ascii="Times New Roman" w:eastAsiaTheme="majorEastAsia" w:hAnsi="Times New Roman" w:cs="Times New Roman"/>
                <w:bCs/>
                <w:sz w:val="24"/>
                <w:szCs w:val="24"/>
              </w:rPr>
              <w:t xml:space="preserve"> проект за сътрудничество с посочените партньори и с какво техният опит ще допринесе за развитие на територията на кандидата - МИГ).</w:t>
            </w:r>
          </w:p>
          <w:p w14:paraId="5D40193E" w14:textId="77777777" w:rsidR="000E0CF7" w:rsidRDefault="000E0CF7" w:rsidP="00303B01">
            <w:pPr>
              <w:spacing w:after="200" w:line="276" w:lineRule="auto"/>
              <w:jc w:val="both"/>
              <w:rPr>
                <w:rFonts w:ascii="Times New Roman" w:hAnsi="Times New Roman" w:cs="Times New Roman"/>
                <w:b/>
                <w:sz w:val="24"/>
                <w:szCs w:val="24"/>
              </w:rPr>
            </w:pPr>
          </w:p>
          <w:p w14:paraId="7F153A2F" w14:textId="77777777" w:rsidR="0085148D" w:rsidRPr="004C2DAC" w:rsidRDefault="000E0CF7" w:rsidP="0085148D">
            <w:pPr>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27.2. </w:t>
            </w:r>
            <w:r w:rsidR="0085148D" w:rsidRPr="004C2DAC">
              <w:rPr>
                <w:rFonts w:ascii="Times New Roman" w:hAnsi="Times New Roman" w:cs="Times New Roman"/>
                <w:b/>
                <w:sz w:val="24"/>
                <w:szCs w:val="24"/>
              </w:rPr>
              <w:t>Сключване на административен договор за предоставяне на безвъзмездна финансова помощ</w:t>
            </w:r>
          </w:p>
          <w:p w14:paraId="6C661508" w14:textId="77777777" w:rsidR="00614111" w:rsidRDefault="00614111" w:rsidP="00614111">
            <w:pPr>
              <w:jc w:val="both"/>
              <w:rPr>
                <w:rFonts w:ascii="Times New Roman" w:hAnsi="Times New Roman" w:cs="Times New Roman"/>
                <w:sz w:val="24"/>
                <w:szCs w:val="24"/>
              </w:rPr>
            </w:pPr>
            <w:r w:rsidRPr="006744B3">
              <w:rPr>
                <w:rFonts w:ascii="Times New Roman" w:hAnsi="Times New Roman" w:cs="Times New Roman"/>
                <w:sz w:val="24"/>
                <w:szCs w:val="24"/>
              </w:rPr>
              <w:t xml:space="preserve">След одобрението на оценителния доклад одобрените за предоставяне на финансова помощ кандидати се поканват в 30 дневен срок да </w:t>
            </w:r>
            <w:r>
              <w:rPr>
                <w:rFonts w:ascii="Times New Roman" w:hAnsi="Times New Roman" w:cs="Times New Roman"/>
                <w:sz w:val="24"/>
                <w:szCs w:val="24"/>
              </w:rPr>
              <w:t>представят</w:t>
            </w:r>
            <w:r w:rsidRPr="00E001D3">
              <w:rPr>
                <w:rFonts w:ascii="Times New Roman" w:hAnsi="Times New Roman" w:cs="Times New Roman"/>
                <w:sz w:val="24"/>
                <w:szCs w:val="24"/>
              </w:rPr>
              <w:t xml:space="preserve"> доказателства, че отговарят на изискванията за бенефициент</w:t>
            </w:r>
            <w:r>
              <w:rPr>
                <w:rFonts w:ascii="Times New Roman" w:hAnsi="Times New Roman" w:cs="Times New Roman"/>
                <w:sz w:val="24"/>
                <w:szCs w:val="24"/>
              </w:rPr>
              <w:t>.</w:t>
            </w:r>
          </w:p>
          <w:p w14:paraId="2341CCC5" w14:textId="77777777" w:rsidR="00607E76" w:rsidRDefault="00607E76" w:rsidP="00614111">
            <w:pPr>
              <w:jc w:val="both"/>
              <w:rPr>
                <w:rFonts w:ascii="Times New Roman" w:hAnsi="Times New Roman" w:cs="Times New Roman"/>
                <w:sz w:val="24"/>
                <w:szCs w:val="24"/>
              </w:rPr>
            </w:pPr>
          </w:p>
          <w:p w14:paraId="340F1972" w14:textId="69489403" w:rsidR="00607E76" w:rsidRDefault="00607E76" w:rsidP="009D16CC">
            <w:pPr>
              <w:spacing w:line="276" w:lineRule="auto"/>
              <w:jc w:val="both"/>
              <w:rPr>
                <w:rFonts w:ascii="Times New Roman" w:hAnsi="Times New Roman" w:cs="Times New Roman"/>
                <w:sz w:val="24"/>
                <w:szCs w:val="24"/>
              </w:rPr>
            </w:pPr>
            <w:r w:rsidRPr="00607E76">
              <w:rPr>
                <w:rFonts w:ascii="Times New Roman" w:hAnsi="Times New Roman" w:cs="Times New Roman"/>
                <w:sz w:val="24"/>
                <w:szCs w:val="24"/>
              </w:rPr>
              <w:t xml:space="preserve">Когато при одобрението на проект за транснационално сътрудничество кандидатът е представил документ, удостоверяващ, че проектното предложение е подадено за одобрение от съответните управляващи органи/компетентни власти в държавите на асоциираните партньори по проекта, то </w:t>
            </w:r>
            <w:r>
              <w:rPr>
                <w:rFonts w:ascii="Times New Roman" w:hAnsi="Times New Roman" w:cs="Times New Roman"/>
                <w:sz w:val="24"/>
                <w:szCs w:val="24"/>
              </w:rPr>
              <w:t xml:space="preserve">предложението </w:t>
            </w:r>
            <w:r w:rsidR="00132F9C">
              <w:rPr>
                <w:rFonts w:ascii="Times New Roman" w:hAnsi="Times New Roman" w:cs="Times New Roman"/>
                <w:sz w:val="24"/>
                <w:szCs w:val="24"/>
              </w:rPr>
              <w:t>се</w:t>
            </w:r>
            <w:r>
              <w:rPr>
                <w:rFonts w:ascii="Times New Roman" w:hAnsi="Times New Roman" w:cs="Times New Roman"/>
                <w:sz w:val="24"/>
                <w:szCs w:val="24"/>
              </w:rPr>
              <w:t xml:space="preserve"> одобр</w:t>
            </w:r>
            <w:r w:rsidR="00132F9C">
              <w:rPr>
                <w:rFonts w:ascii="Times New Roman" w:hAnsi="Times New Roman" w:cs="Times New Roman"/>
                <w:sz w:val="24"/>
                <w:szCs w:val="24"/>
              </w:rPr>
              <w:t>ява</w:t>
            </w:r>
            <w:r>
              <w:rPr>
                <w:rFonts w:ascii="Times New Roman" w:hAnsi="Times New Roman" w:cs="Times New Roman"/>
                <w:sz w:val="24"/>
                <w:szCs w:val="24"/>
              </w:rPr>
              <w:t xml:space="preserve"> под условие. В този случай, кандидатът следва да представи </w:t>
            </w:r>
            <w:r w:rsidRPr="00607E76">
              <w:rPr>
                <w:rFonts w:ascii="Times New Roman" w:hAnsi="Times New Roman" w:cs="Times New Roman"/>
                <w:sz w:val="24"/>
                <w:szCs w:val="24"/>
              </w:rPr>
              <w:t>уведомление от другите управляващи органи</w:t>
            </w:r>
            <w:r>
              <w:rPr>
                <w:rFonts w:ascii="Times New Roman" w:hAnsi="Times New Roman" w:cs="Times New Roman"/>
                <w:sz w:val="24"/>
                <w:szCs w:val="24"/>
              </w:rPr>
              <w:t>/</w:t>
            </w:r>
            <w:r w:rsidRPr="00607E76">
              <w:rPr>
                <w:rFonts w:ascii="Times New Roman" w:hAnsi="Times New Roman" w:cs="Times New Roman"/>
                <w:sz w:val="24"/>
                <w:szCs w:val="24"/>
              </w:rPr>
              <w:t>компетентни власти за одобрение на проекта</w:t>
            </w:r>
            <w:r>
              <w:rPr>
                <w:rFonts w:ascii="Times New Roman" w:hAnsi="Times New Roman" w:cs="Times New Roman"/>
                <w:sz w:val="24"/>
                <w:szCs w:val="24"/>
              </w:rPr>
              <w:t xml:space="preserve"> в срок до 2 месеца от </w:t>
            </w:r>
            <w:r w:rsidR="00132F9C">
              <w:rPr>
                <w:rFonts w:ascii="Times New Roman" w:hAnsi="Times New Roman" w:cs="Times New Roman"/>
                <w:sz w:val="24"/>
                <w:szCs w:val="24"/>
              </w:rPr>
              <w:t>изпращането на поканата за сключване на административен договор</w:t>
            </w:r>
            <w:r>
              <w:rPr>
                <w:rFonts w:ascii="Times New Roman" w:hAnsi="Times New Roman" w:cs="Times New Roman"/>
                <w:sz w:val="24"/>
                <w:szCs w:val="24"/>
              </w:rPr>
              <w:t xml:space="preserve">. След изтичане на посочения срок, кандидатът губи право да сключи административен договор и може да подаде ново проектно предложение. </w:t>
            </w:r>
          </w:p>
          <w:p w14:paraId="424FF62B" w14:textId="77777777" w:rsidR="0024320A" w:rsidRDefault="0024320A" w:rsidP="0024320A">
            <w:pPr>
              <w:jc w:val="both"/>
              <w:rPr>
                <w:rFonts w:ascii="Times New Roman" w:hAnsi="Times New Roman" w:cs="Times New Roman"/>
                <w:sz w:val="24"/>
                <w:szCs w:val="24"/>
              </w:rPr>
            </w:pPr>
          </w:p>
          <w:p w14:paraId="10A39B9A" w14:textId="77777777" w:rsidR="0024320A" w:rsidRPr="00284D89" w:rsidRDefault="0024320A" w:rsidP="0024320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sz w:val="24"/>
                <w:szCs w:val="24"/>
              </w:rPr>
            </w:pPr>
            <w:r w:rsidRPr="00284D89">
              <w:rPr>
                <w:rFonts w:ascii="Times New Roman" w:hAnsi="Times New Roman" w:cs="Times New Roman"/>
                <w:sz w:val="24"/>
                <w:szCs w:val="24"/>
              </w:rPr>
              <w:t xml:space="preserve">ВАЖНО: </w:t>
            </w:r>
          </w:p>
          <w:p w14:paraId="62A24A46" w14:textId="7A938367" w:rsidR="0017184B" w:rsidRPr="00041157" w:rsidRDefault="001854A2" w:rsidP="009D16CC">
            <w:pPr>
              <w:spacing w:line="276" w:lineRule="auto"/>
              <w:jc w:val="both"/>
              <w:rPr>
                <w:rFonts w:ascii="Times New Roman" w:hAnsi="Times New Roman" w:cs="Times New Roman"/>
                <w:sz w:val="24"/>
                <w:szCs w:val="24"/>
              </w:rPr>
            </w:pPr>
            <w:r w:rsidRPr="001854A2">
              <w:rPr>
                <w:rFonts w:ascii="Times New Roman" w:hAnsi="Times New Roman" w:cs="Times New Roman"/>
                <w:sz w:val="24"/>
                <w:szCs w:val="24"/>
              </w:rPr>
              <w:t xml:space="preserve">В съответствие с изискванията на чл. 8 </w:t>
            </w:r>
            <w:r w:rsidR="00B53FB3">
              <w:rPr>
                <w:rFonts w:ascii="Times New Roman" w:hAnsi="Times New Roman" w:cs="Times New Roman"/>
                <w:sz w:val="24"/>
                <w:szCs w:val="24"/>
              </w:rPr>
              <w:t>от</w:t>
            </w:r>
            <w:r w:rsidRPr="001854A2">
              <w:rPr>
                <w:rFonts w:ascii="Times New Roman" w:hAnsi="Times New Roman" w:cs="Times New Roman"/>
                <w:sz w:val="24"/>
                <w:szCs w:val="24"/>
              </w:rPr>
              <w:t xml:space="preserve"> ПМС № 162 </w:t>
            </w:r>
            <w:r>
              <w:rPr>
                <w:rFonts w:ascii="Times New Roman" w:hAnsi="Times New Roman" w:cs="Times New Roman"/>
                <w:sz w:val="24"/>
                <w:szCs w:val="24"/>
              </w:rPr>
              <w:t>с</w:t>
            </w:r>
            <w:r w:rsidR="0017184B" w:rsidRPr="00041157">
              <w:rPr>
                <w:rFonts w:ascii="Times New Roman" w:hAnsi="Times New Roman" w:cs="Times New Roman"/>
                <w:sz w:val="24"/>
                <w:szCs w:val="24"/>
              </w:rPr>
              <w:t xml:space="preserve">лед одобрението  на  проектните предложения се извършват проверки за липса на съдимост на законния представител на кандидата и </w:t>
            </w:r>
            <w:r w:rsidR="00923A0D" w:rsidRPr="00041157">
              <w:rPr>
                <w:rFonts w:ascii="Times New Roman" w:hAnsi="Times New Roman" w:cs="Times New Roman"/>
                <w:sz w:val="24"/>
                <w:szCs w:val="24"/>
              </w:rPr>
              <w:t xml:space="preserve">всеки един от </w:t>
            </w:r>
            <w:r w:rsidR="0017184B" w:rsidRPr="00041157">
              <w:rPr>
                <w:rFonts w:ascii="Times New Roman" w:hAnsi="Times New Roman" w:cs="Times New Roman"/>
                <w:sz w:val="24"/>
                <w:szCs w:val="24"/>
              </w:rPr>
              <w:t>партньорите</w:t>
            </w:r>
            <w:r w:rsidR="00923A0D" w:rsidRPr="00041157">
              <w:rPr>
                <w:rFonts w:ascii="Times New Roman" w:hAnsi="Times New Roman" w:cs="Times New Roman"/>
                <w:sz w:val="24"/>
                <w:szCs w:val="24"/>
              </w:rPr>
              <w:t xml:space="preserve"> (МИГ от България)</w:t>
            </w:r>
            <w:r w:rsidR="0017184B" w:rsidRPr="00041157">
              <w:rPr>
                <w:rFonts w:ascii="Times New Roman" w:hAnsi="Times New Roman" w:cs="Times New Roman"/>
                <w:sz w:val="24"/>
                <w:szCs w:val="24"/>
              </w:rPr>
              <w:t xml:space="preserve">, членовете на колективния управителен орган и членовете на контролния орган, ако такъв е предвиден в устава на </w:t>
            </w:r>
            <w:r w:rsidR="00923A0D" w:rsidRPr="00041157">
              <w:rPr>
                <w:rFonts w:ascii="Times New Roman" w:hAnsi="Times New Roman" w:cs="Times New Roman"/>
                <w:sz w:val="24"/>
                <w:szCs w:val="24"/>
              </w:rPr>
              <w:t>МИГ</w:t>
            </w:r>
            <w:r w:rsidR="0017184B" w:rsidRPr="00041157">
              <w:rPr>
                <w:rFonts w:ascii="Times New Roman" w:hAnsi="Times New Roman" w:cs="Times New Roman"/>
                <w:sz w:val="24"/>
                <w:szCs w:val="24"/>
              </w:rPr>
              <w:t xml:space="preserve"> и проверки за липса на задължения на кандидата и </w:t>
            </w:r>
            <w:r w:rsidR="00923A0D" w:rsidRPr="00041157">
              <w:rPr>
                <w:rFonts w:ascii="Times New Roman" w:hAnsi="Times New Roman" w:cs="Times New Roman"/>
                <w:sz w:val="24"/>
                <w:szCs w:val="24"/>
              </w:rPr>
              <w:t xml:space="preserve">всеки един от </w:t>
            </w:r>
            <w:r w:rsidR="0017184B" w:rsidRPr="00041157">
              <w:rPr>
                <w:rFonts w:ascii="Times New Roman" w:hAnsi="Times New Roman" w:cs="Times New Roman"/>
                <w:sz w:val="24"/>
                <w:szCs w:val="24"/>
              </w:rPr>
              <w:t xml:space="preserve">партньорите (МИГ от България), законния представител на кандидата и </w:t>
            </w:r>
            <w:r w:rsidR="00923A0D" w:rsidRPr="00041157">
              <w:rPr>
                <w:rFonts w:ascii="Times New Roman" w:hAnsi="Times New Roman" w:cs="Times New Roman"/>
                <w:sz w:val="24"/>
                <w:szCs w:val="24"/>
              </w:rPr>
              <w:t xml:space="preserve">всеки един от </w:t>
            </w:r>
            <w:r w:rsidR="0017184B" w:rsidRPr="00041157">
              <w:rPr>
                <w:rFonts w:ascii="Times New Roman" w:hAnsi="Times New Roman" w:cs="Times New Roman"/>
                <w:sz w:val="24"/>
                <w:szCs w:val="24"/>
              </w:rPr>
              <w:t xml:space="preserve">партньорите, членовете на колективния управителен орган и членовете на контролния орган, ако такъв е предвиден в устава на </w:t>
            </w:r>
            <w:r w:rsidR="00923A0D" w:rsidRPr="00041157">
              <w:rPr>
                <w:rFonts w:ascii="Times New Roman" w:hAnsi="Times New Roman" w:cs="Times New Roman"/>
                <w:sz w:val="24"/>
                <w:szCs w:val="24"/>
              </w:rPr>
              <w:t>МИГ</w:t>
            </w:r>
            <w:r w:rsidR="0017184B" w:rsidRPr="00041157">
              <w:rPr>
                <w:rFonts w:ascii="Times New Roman" w:hAnsi="Times New Roman" w:cs="Times New Roman"/>
                <w:sz w:val="24"/>
                <w:szCs w:val="24"/>
              </w:rPr>
              <w:t xml:space="preserve">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del w:id="1" w:author="Ralitsa Vasileva" w:date="2020-05-12T12:21:00Z">
              <w:r w:rsidR="0017184B" w:rsidRPr="00041157" w:rsidDel="00AF6346">
                <w:rPr>
                  <w:rFonts w:ascii="Times New Roman" w:hAnsi="Times New Roman" w:cs="Times New Roman"/>
                  <w:sz w:val="24"/>
                  <w:szCs w:val="24"/>
                </w:rPr>
                <w:delText xml:space="preserve">. Когато член на колективния управителен орган или на контролния орган, ако такъв е предвиден в устава на МИГ, е юридическо лице, проверките се извършват както по отношение на лицето, така и по отношение на представляващите по закон и/или пълномощие. При наличие на повече от един представляващ по закон и/или пълномощие проверките се правят за всеки един от тях. </w:delText>
              </w:r>
            </w:del>
            <w:r w:rsidR="0017184B" w:rsidRPr="00041157">
              <w:rPr>
                <w:rFonts w:ascii="Times New Roman" w:hAnsi="Times New Roman" w:cs="Times New Roman"/>
                <w:sz w:val="24"/>
                <w:szCs w:val="24"/>
              </w:rPr>
              <w:t xml:space="preserve"> </w:t>
            </w:r>
          </w:p>
          <w:p w14:paraId="0708464F" w14:textId="2DEAC430" w:rsidR="0017184B" w:rsidRPr="00041157" w:rsidRDefault="0017184B" w:rsidP="009D16CC">
            <w:pPr>
              <w:spacing w:line="276" w:lineRule="auto"/>
              <w:jc w:val="both"/>
              <w:rPr>
                <w:rFonts w:ascii="Times New Roman" w:hAnsi="Times New Roman" w:cs="Times New Roman"/>
                <w:sz w:val="24"/>
                <w:szCs w:val="24"/>
              </w:rPr>
            </w:pPr>
            <w:r w:rsidRPr="00041157">
              <w:rPr>
                <w:rFonts w:ascii="Times New Roman" w:hAnsi="Times New Roman" w:cs="Times New Roman"/>
                <w:sz w:val="24"/>
                <w:szCs w:val="24"/>
              </w:rPr>
              <w:t>В случай, че в резултат на проверки</w:t>
            </w:r>
            <w:r w:rsidR="001854A2">
              <w:rPr>
                <w:rFonts w:ascii="Times New Roman" w:hAnsi="Times New Roman" w:cs="Times New Roman"/>
                <w:sz w:val="24"/>
                <w:szCs w:val="24"/>
              </w:rPr>
              <w:t>те</w:t>
            </w:r>
            <w:r w:rsidRPr="00041157">
              <w:rPr>
                <w:rFonts w:ascii="Times New Roman" w:hAnsi="Times New Roman" w:cs="Times New Roman"/>
                <w:sz w:val="24"/>
                <w:szCs w:val="24"/>
              </w:rPr>
              <w:t xml:space="preserve"> се установи наличие на някое от тези основания за отстраняване, то от кандидата се изисква да предостави актуално/и свидетелство/а за съдимост и удостоверение/я за липса на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 Проверката за наличие на задължения към НАП включва проверка за наличие на публични задължения по смисъла на чл. 162, ал. 2, т. 1 от ДОПК. </w:t>
            </w:r>
          </w:p>
          <w:p w14:paraId="74231705" w14:textId="6F4C07DE" w:rsidR="00923A0D" w:rsidRPr="00041157" w:rsidRDefault="001854A2" w:rsidP="0017184B">
            <w:pPr>
              <w:spacing w:line="276" w:lineRule="auto"/>
              <w:jc w:val="both"/>
              <w:rPr>
                <w:rFonts w:ascii="Times New Roman" w:hAnsi="Times New Roman" w:cs="Times New Roman"/>
                <w:sz w:val="24"/>
                <w:szCs w:val="24"/>
              </w:rPr>
            </w:pPr>
            <w:r>
              <w:rPr>
                <w:rFonts w:ascii="Times New Roman" w:hAnsi="Times New Roman" w:cs="Times New Roman"/>
                <w:sz w:val="24"/>
                <w:szCs w:val="24"/>
              </w:rPr>
              <w:t>На</w:t>
            </w:r>
            <w:r w:rsidRPr="00041157">
              <w:rPr>
                <w:rFonts w:ascii="Times New Roman" w:hAnsi="Times New Roman" w:cs="Times New Roman"/>
                <w:sz w:val="24"/>
                <w:szCs w:val="24"/>
              </w:rPr>
              <w:t xml:space="preserve"> </w:t>
            </w:r>
            <w:r w:rsidR="0017184B" w:rsidRPr="00041157">
              <w:rPr>
                <w:rFonts w:ascii="Times New Roman" w:hAnsi="Times New Roman" w:cs="Times New Roman"/>
                <w:sz w:val="24"/>
                <w:szCs w:val="24"/>
              </w:rPr>
              <w:t xml:space="preserve">кандидата </w:t>
            </w:r>
            <w:r w:rsidR="009D16CC" w:rsidRPr="00041157">
              <w:rPr>
                <w:rFonts w:ascii="Times New Roman" w:hAnsi="Times New Roman" w:cs="Times New Roman"/>
                <w:sz w:val="24"/>
                <w:szCs w:val="24"/>
              </w:rPr>
              <w:t xml:space="preserve">и </w:t>
            </w:r>
            <w:r w:rsidR="00923A0D" w:rsidRPr="00041157">
              <w:rPr>
                <w:rFonts w:ascii="Times New Roman" w:hAnsi="Times New Roman" w:cs="Times New Roman"/>
                <w:sz w:val="24"/>
                <w:szCs w:val="24"/>
              </w:rPr>
              <w:t xml:space="preserve">всеки един от </w:t>
            </w:r>
            <w:r w:rsidR="009D16CC" w:rsidRPr="00041157">
              <w:rPr>
                <w:rFonts w:ascii="Times New Roman" w:hAnsi="Times New Roman" w:cs="Times New Roman"/>
                <w:sz w:val="24"/>
                <w:szCs w:val="24"/>
              </w:rPr>
              <w:t xml:space="preserve">партньорите </w:t>
            </w:r>
            <w:r w:rsidR="00923A0D" w:rsidRPr="00041157">
              <w:rPr>
                <w:rFonts w:ascii="Times New Roman" w:hAnsi="Times New Roman" w:cs="Times New Roman"/>
                <w:sz w:val="24"/>
                <w:szCs w:val="24"/>
              </w:rPr>
              <w:t xml:space="preserve">(МИГ от България) </w:t>
            </w:r>
            <w:r w:rsidR="0017184B" w:rsidRPr="00041157">
              <w:rPr>
                <w:rFonts w:ascii="Times New Roman" w:hAnsi="Times New Roman" w:cs="Times New Roman"/>
                <w:sz w:val="24"/>
                <w:szCs w:val="24"/>
              </w:rPr>
              <w:t>се из</w:t>
            </w:r>
            <w:r>
              <w:rPr>
                <w:rFonts w:ascii="Times New Roman" w:hAnsi="Times New Roman" w:cs="Times New Roman"/>
                <w:sz w:val="24"/>
                <w:szCs w:val="24"/>
              </w:rPr>
              <w:t xml:space="preserve">вършва </w:t>
            </w:r>
            <w:r w:rsidR="0017184B" w:rsidRPr="00041157">
              <w:rPr>
                <w:rFonts w:ascii="Times New Roman" w:hAnsi="Times New Roman" w:cs="Times New Roman"/>
                <w:sz w:val="24"/>
                <w:szCs w:val="24"/>
              </w:rPr>
              <w:t xml:space="preserve">и </w:t>
            </w:r>
            <w:r>
              <w:rPr>
                <w:rFonts w:ascii="Times New Roman" w:hAnsi="Times New Roman" w:cs="Times New Roman"/>
                <w:sz w:val="24"/>
                <w:szCs w:val="24"/>
              </w:rPr>
              <w:t xml:space="preserve">проверка </w:t>
            </w:r>
            <w:r w:rsidR="0017184B" w:rsidRPr="00041157">
              <w:rPr>
                <w:rFonts w:ascii="Times New Roman" w:hAnsi="Times New Roman" w:cs="Times New Roman"/>
                <w:sz w:val="24"/>
                <w:szCs w:val="24"/>
              </w:rPr>
              <w:t>за наличие или липса на задължения към общината/</w:t>
            </w:r>
            <w:proofErr w:type="spellStart"/>
            <w:r w:rsidR="0017184B" w:rsidRPr="00041157">
              <w:rPr>
                <w:rFonts w:ascii="Times New Roman" w:hAnsi="Times New Roman" w:cs="Times New Roman"/>
                <w:sz w:val="24"/>
                <w:szCs w:val="24"/>
              </w:rPr>
              <w:t>ите</w:t>
            </w:r>
            <w:proofErr w:type="spellEnd"/>
            <w:r w:rsidR="0017184B" w:rsidRPr="00041157">
              <w:rPr>
                <w:rFonts w:ascii="Times New Roman" w:hAnsi="Times New Roman" w:cs="Times New Roman"/>
                <w:sz w:val="24"/>
                <w:szCs w:val="24"/>
              </w:rPr>
              <w:t xml:space="preserve"> по седалище и адрес на управление на МИГ и за наличие или липса на установени с влезли в сила наказателни постановления или съдебни решения нарушения на трудовото законодателство </w:t>
            </w:r>
            <w:r>
              <w:rPr>
                <w:rFonts w:ascii="Times New Roman" w:hAnsi="Times New Roman" w:cs="Times New Roman"/>
                <w:sz w:val="24"/>
                <w:szCs w:val="24"/>
              </w:rPr>
              <w:t xml:space="preserve">(към </w:t>
            </w:r>
            <w:r w:rsidRPr="001854A2">
              <w:rPr>
                <w:rFonts w:ascii="Times New Roman" w:hAnsi="Times New Roman" w:cs="Times New Roman"/>
                <w:sz w:val="24"/>
                <w:szCs w:val="24"/>
              </w:rPr>
              <w:t>Изпълнителна агенция „Главна инспекция по труда“</w:t>
            </w:r>
            <w:r>
              <w:rPr>
                <w:rFonts w:ascii="Times New Roman" w:hAnsi="Times New Roman" w:cs="Times New Roman"/>
                <w:sz w:val="24"/>
                <w:szCs w:val="24"/>
              </w:rPr>
              <w:t>)</w:t>
            </w:r>
            <w:r w:rsidR="0017184B" w:rsidRPr="00041157">
              <w:rPr>
                <w:rFonts w:ascii="Times New Roman" w:hAnsi="Times New Roman" w:cs="Times New Roman"/>
                <w:sz w:val="24"/>
                <w:szCs w:val="24"/>
              </w:rPr>
              <w:t xml:space="preserve">. </w:t>
            </w:r>
            <w:r>
              <w:rPr>
                <w:rFonts w:ascii="Times New Roman" w:hAnsi="Times New Roman" w:cs="Times New Roman"/>
                <w:sz w:val="24"/>
                <w:szCs w:val="24"/>
              </w:rPr>
              <w:t>Проверката</w:t>
            </w:r>
            <w:r w:rsidRPr="00041157">
              <w:rPr>
                <w:rFonts w:ascii="Times New Roman" w:hAnsi="Times New Roman" w:cs="Times New Roman"/>
                <w:sz w:val="24"/>
                <w:szCs w:val="24"/>
              </w:rPr>
              <w:t xml:space="preserve"> </w:t>
            </w:r>
            <w:r w:rsidR="0017184B" w:rsidRPr="00041157">
              <w:rPr>
                <w:rFonts w:ascii="Times New Roman" w:hAnsi="Times New Roman" w:cs="Times New Roman"/>
                <w:sz w:val="24"/>
                <w:szCs w:val="24"/>
              </w:rPr>
              <w:t>за липса на задължения към община/и и Изпълнителна агенция „Главна инспекция по труда“ се из</w:t>
            </w:r>
            <w:r>
              <w:rPr>
                <w:rFonts w:ascii="Times New Roman" w:hAnsi="Times New Roman" w:cs="Times New Roman"/>
                <w:sz w:val="24"/>
                <w:szCs w:val="24"/>
              </w:rPr>
              <w:t>вършва</w:t>
            </w:r>
            <w:r w:rsidR="0017184B" w:rsidRPr="00041157">
              <w:rPr>
                <w:rFonts w:ascii="Times New Roman" w:hAnsi="Times New Roman" w:cs="Times New Roman"/>
                <w:sz w:val="24"/>
                <w:szCs w:val="24"/>
              </w:rPr>
              <w:t xml:space="preserve"> за </w:t>
            </w:r>
            <w:r w:rsidR="009D16CC" w:rsidRPr="00041157">
              <w:rPr>
                <w:rFonts w:ascii="Times New Roman" w:hAnsi="Times New Roman" w:cs="Times New Roman"/>
                <w:sz w:val="24"/>
                <w:szCs w:val="24"/>
              </w:rPr>
              <w:t xml:space="preserve">кандидата </w:t>
            </w:r>
            <w:r>
              <w:rPr>
                <w:rFonts w:ascii="Times New Roman" w:hAnsi="Times New Roman" w:cs="Times New Roman"/>
                <w:sz w:val="24"/>
                <w:szCs w:val="24"/>
              </w:rPr>
              <w:t xml:space="preserve">(МИГ) </w:t>
            </w:r>
            <w:r w:rsidR="009D16CC" w:rsidRPr="00041157">
              <w:rPr>
                <w:rFonts w:ascii="Times New Roman" w:hAnsi="Times New Roman" w:cs="Times New Roman"/>
                <w:sz w:val="24"/>
                <w:szCs w:val="24"/>
              </w:rPr>
              <w:t xml:space="preserve">и </w:t>
            </w:r>
            <w:r w:rsidR="00923A0D" w:rsidRPr="00041157">
              <w:rPr>
                <w:rFonts w:ascii="Times New Roman" w:hAnsi="Times New Roman" w:cs="Times New Roman"/>
                <w:sz w:val="24"/>
                <w:szCs w:val="24"/>
              </w:rPr>
              <w:t xml:space="preserve">всеки един от </w:t>
            </w:r>
            <w:r w:rsidR="009D16CC" w:rsidRPr="00041157">
              <w:rPr>
                <w:rFonts w:ascii="Times New Roman" w:hAnsi="Times New Roman" w:cs="Times New Roman"/>
                <w:sz w:val="24"/>
                <w:szCs w:val="24"/>
              </w:rPr>
              <w:t>партньорите (МИГ от България)</w:t>
            </w:r>
            <w:r w:rsidR="0017184B" w:rsidRPr="00041157">
              <w:rPr>
                <w:rFonts w:ascii="Times New Roman" w:hAnsi="Times New Roman" w:cs="Times New Roman"/>
                <w:sz w:val="24"/>
                <w:szCs w:val="24"/>
              </w:rPr>
              <w:t xml:space="preserve">, </w:t>
            </w:r>
            <w:del w:id="2" w:author="Ralitsa Vasileva" w:date="2020-05-12T12:22:00Z">
              <w:r w:rsidR="0017184B" w:rsidRPr="00041157" w:rsidDel="00AF6346">
                <w:rPr>
                  <w:rFonts w:ascii="Times New Roman" w:hAnsi="Times New Roman" w:cs="Times New Roman"/>
                  <w:sz w:val="24"/>
                  <w:szCs w:val="24"/>
                </w:rPr>
                <w:delText xml:space="preserve">законния представител на </w:delText>
              </w:r>
              <w:r w:rsidR="009D16CC" w:rsidRPr="00041157" w:rsidDel="00AF6346">
                <w:rPr>
                  <w:rFonts w:ascii="Times New Roman" w:hAnsi="Times New Roman" w:cs="Times New Roman"/>
                  <w:sz w:val="24"/>
                  <w:szCs w:val="24"/>
                </w:rPr>
                <w:delText xml:space="preserve">кандидата и </w:delText>
              </w:r>
              <w:r w:rsidR="00923A0D" w:rsidRPr="00041157" w:rsidDel="00AF6346">
                <w:rPr>
                  <w:rFonts w:ascii="Times New Roman" w:hAnsi="Times New Roman" w:cs="Times New Roman"/>
                  <w:sz w:val="24"/>
                  <w:szCs w:val="24"/>
                </w:rPr>
                <w:delText xml:space="preserve">всеки един от </w:delText>
              </w:r>
              <w:r w:rsidR="009D16CC" w:rsidRPr="00041157" w:rsidDel="00AF6346">
                <w:rPr>
                  <w:rFonts w:ascii="Times New Roman" w:hAnsi="Times New Roman" w:cs="Times New Roman"/>
                  <w:sz w:val="24"/>
                  <w:szCs w:val="24"/>
                </w:rPr>
                <w:delText>партньорите</w:delText>
              </w:r>
              <w:r w:rsidR="0017184B" w:rsidRPr="00041157" w:rsidDel="00AF6346">
                <w:rPr>
                  <w:rFonts w:ascii="Times New Roman" w:hAnsi="Times New Roman" w:cs="Times New Roman"/>
                  <w:sz w:val="24"/>
                  <w:szCs w:val="24"/>
                </w:rPr>
                <w:delText xml:space="preserve">, </w:delText>
              </w:r>
            </w:del>
            <w:r w:rsidR="0017184B" w:rsidRPr="00041157">
              <w:rPr>
                <w:rFonts w:ascii="Times New Roman" w:hAnsi="Times New Roman" w:cs="Times New Roman"/>
                <w:sz w:val="24"/>
                <w:szCs w:val="24"/>
              </w:rPr>
              <w:t xml:space="preserve">членовете на колективния управителен орган </w:t>
            </w:r>
            <w:r w:rsidR="0017184B" w:rsidRPr="00041157">
              <w:rPr>
                <w:rFonts w:ascii="Times New Roman" w:hAnsi="Times New Roman" w:cs="Times New Roman"/>
                <w:sz w:val="24"/>
                <w:szCs w:val="24"/>
              </w:rPr>
              <w:lastRenderedPageBreak/>
              <w:t xml:space="preserve">и членовете на контролния орган, ако такъв е предвиден в устава на МИГ. </w:t>
            </w:r>
            <w:del w:id="3" w:author="Ralitsa Vasileva" w:date="2020-05-12T12:23:00Z">
              <w:r w:rsidR="0017184B" w:rsidRPr="00041157" w:rsidDel="00AF6346">
                <w:rPr>
                  <w:rFonts w:ascii="Times New Roman" w:hAnsi="Times New Roman" w:cs="Times New Roman"/>
                  <w:sz w:val="24"/>
                  <w:szCs w:val="24"/>
                </w:rPr>
                <w:delText xml:space="preserve">Когато член на колективния управителен орган или на контролния орган, ако такъв е предвиден в устава на МИГ, е юридическо лице, </w:delText>
              </w:r>
              <w:r w:rsidDel="00AF6346">
                <w:rPr>
                  <w:rFonts w:ascii="Times New Roman" w:hAnsi="Times New Roman" w:cs="Times New Roman"/>
                  <w:sz w:val="24"/>
                  <w:szCs w:val="24"/>
                </w:rPr>
                <w:delText>проверката се извършва</w:delText>
              </w:r>
              <w:r w:rsidR="0017184B" w:rsidRPr="00041157" w:rsidDel="00AF6346">
                <w:rPr>
                  <w:rFonts w:ascii="Times New Roman" w:hAnsi="Times New Roman" w:cs="Times New Roman"/>
                  <w:sz w:val="24"/>
                  <w:szCs w:val="24"/>
                </w:rPr>
                <w:delText xml:space="preserve"> както по отношение на лицето, така и по отношение на представляващите по закон и/или пълномощие. При наличие на повече от един представляващ по закон и/или пълномощие </w:delText>
              </w:r>
              <w:r w:rsidDel="00AF6346">
                <w:rPr>
                  <w:rFonts w:ascii="Times New Roman" w:hAnsi="Times New Roman" w:cs="Times New Roman"/>
                  <w:sz w:val="24"/>
                  <w:szCs w:val="24"/>
                </w:rPr>
                <w:delText>проверката</w:delText>
              </w:r>
              <w:r w:rsidRPr="00041157" w:rsidDel="00AF6346">
                <w:rPr>
                  <w:rFonts w:ascii="Times New Roman" w:hAnsi="Times New Roman" w:cs="Times New Roman"/>
                  <w:sz w:val="24"/>
                  <w:szCs w:val="24"/>
                </w:rPr>
                <w:delText xml:space="preserve"> </w:delText>
              </w:r>
              <w:r w:rsidR="0017184B" w:rsidRPr="00041157" w:rsidDel="00AF6346">
                <w:rPr>
                  <w:rFonts w:ascii="Times New Roman" w:hAnsi="Times New Roman" w:cs="Times New Roman"/>
                  <w:sz w:val="24"/>
                  <w:szCs w:val="24"/>
                </w:rPr>
                <w:delText xml:space="preserve">се </w:delText>
              </w:r>
              <w:r w:rsidDel="00AF6346">
                <w:rPr>
                  <w:rFonts w:ascii="Times New Roman" w:hAnsi="Times New Roman" w:cs="Times New Roman"/>
                  <w:sz w:val="24"/>
                  <w:szCs w:val="24"/>
                </w:rPr>
                <w:delText xml:space="preserve">извършва </w:delText>
              </w:r>
              <w:r w:rsidR="0017184B" w:rsidRPr="00041157" w:rsidDel="00AF6346">
                <w:rPr>
                  <w:rFonts w:ascii="Times New Roman" w:hAnsi="Times New Roman" w:cs="Times New Roman"/>
                  <w:sz w:val="24"/>
                  <w:szCs w:val="24"/>
                </w:rPr>
                <w:delText xml:space="preserve">за всеки един от тях. </w:delText>
              </w:r>
            </w:del>
            <w:bookmarkStart w:id="4" w:name="_GoBack"/>
            <w:bookmarkEnd w:id="4"/>
          </w:p>
          <w:p w14:paraId="57DFC564" w14:textId="158B5F9E" w:rsidR="000C3800" w:rsidRPr="00BB57A8" w:rsidRDefault="00B53FB3" w:rsidP="0017184B">
            <w:pPr>
              <w:spacing w:line="276" w:lineRule="auto"/>
              <w:jc w:val="both"/>
              <w:rPr>
                <w:rFonts w:ascii="Times New Roman" w:hAnsi="Times New Roman" w:cs="Times New Roman"/>
                <w:sz w:val="24"/>
                <w:szCs w:val="24"/>
              </w:rPr>
            </w:pPr>
            <w:r w:rsidRPr="00B53FB3">
              <w:rPr>
                <w:rFonts w:ascii="Times New Roman" w:hAnsi="Times New Roman" w:cs="Times New Roman"/>
                <w:sz w:val="24"/>
                <w:szCs w:val="24"/>
              </w:rPr>
              <w:t>Когато от кандидата е изискано представяне на документи и те не са представени</w:t>
            </w:r>
            <w:r w:rsidR="000C3800" w:rsidRPr="00041157">
              <w:rPr>
                <w:rFonts w:ascii="Times New Roman" w:hAnsi="Times New Roman" w:cs="Times New Roman"/>
                <w:sz w:val="24"/>
                <w:szCs w:val="24"/>
              </w:rPr>
              <w:t xml:space="preserve"> в 30-днев</w:t>
            </w:r>
            <w:r w:rsidR="00FF3125">
              <w:rPr>
                <w:rFonts w:ascii="Times New Roman" w:hAnsi="Times New Roman" w:cs="Times New Roman"/>
                <w:sz w:val="24"/>
                <w:szCs w:val="24"/>
              </w:rPr>
              <w:t>е</w:t>
            </w:r>
            <w:r w:rsidR="000C3800" w:rsidRPr="00041157">
              <w:rPr>
                <w:rFonts w:ascii="Times New Roman" w:hAnsi="Times New Roman" w:cs="Times New Roman"/>
                <w:sz w:val="24"/>
                <w:szCs w:val="24"/>
              </w:rPr>
              <w:t>н срок</w:t>
            </w:r>
            <w:r w:rsidR="00FF3125">
              <w:rPr>
                <w:rFonts w:ascii="Times New Roman" w:hAnsi="Times New Roman" w:cs="Times New Roman"/>
                <w:sz w:val="24"/>
                <w:szCs w:val="24"/>
              </w:rPr>
              <w:t xml:space="preserve">, </w:t>
            </w:r>
            <w:r w:rsidR="000C3800" w:rsidRPr="00041157">
              <w:rPr>
                <w:rFonts w:ascii="Times New Roman" w:hAnsi="Times New Roman" w:cs="Times New Roman"/>
                <w:sz w:val="24"/>
                <w:szCs w:val="24"/>
              </w:rPr>
              <w:t>той губи право на финансиране по одобреното проектно предложение и може да кандидатства отново.</w:t>
            </w:r>
          </w:p>
          <w:p w14:paraId="3EA47EC5" w14:textId="55BCDB6E" w:rsidR="000C3800" w:rsidRPr="000C3800" w:rsidRDefault="000C3800" w:rsidP="00132F9C">
            <w:pPr>
              <w:spacing w:line="276" w:lineRule="auto"/>
              <w:jc w:val="both"/>
              <w:rPr>
                <w:rFonts w:ascii="Times New Roman" w:hAnsi="Times New Roman" w:cs="Times New Roman"/>
                <w:sz w:val="24"/>
                <w:szCs w:val="24"/>
              </w:rPr>
            </w:pPr>
            <w:r w:rsidRPr="00BB57A8">
              <w:rPr>
                <w:rFonts w:ascii="Times New Roman" w:hAnsi="Times New Roman" w:cs="Times New Roman"/>
                <w:sz w:val="24"/>
                <w:szCs w:val="24"/>
              </w:rPr>
              <w:t xml:space="preserve">Ръководителят на УО на ПРСР 2014 - 2020 г. взема решение за предоставяне на финансова помощ </w:t>
            </w:r>
            <w:del w:id="5" w:author="Ralitsa Vasileva" w:date="2020-05-12T12:22:00Z">
              <w:r w:rsidRPr="00BB57A8" w:rsidDel="00AF6346">
                <w:rPr>
                  <w:rFonts w:ascii="Times New Roman" w:hAnsi="Times New Roman" w:cs="Times New Roman"/>
                  <w:sz w:val="24"/>
                  <w:szCs w:val="24"/>
                </w:rPr>
                <w:delText>по всяко проектно предложение по реда</w:delText>
              </w:r>
              <w:r w:rsidRPr="000C3800" w:rsidDel="00AF6346">
                <w:rPr>
                  <w:rFonts w:ascii="Times New Roman" w:hAnsi="Times New Roman" w:cs="Times New Roman"/>
                  <w:sz w:val="24"/>
                  <w:szCs w:val="24"/>
                </w:rPr>
                <w:delText xml:space="preserve"> на </w:delText>
              </w:r>
              <w:r w:rsidRPr="000D35AD" w:rsidDel="00AF6346">
                <w:rPr>
                  <w:rFonts w:ascii="Times New Roman" w:hAnsi="Times New Roman" w:cs="Times New Roman"/>
                  <w:sz w:val="24"/>
                  <w:szCs w:val="24"/>
                  <w:highlight w:val="yellow"/>
                  <w:rPrChange w:id="6" w:author="Toshiba" w:date="2020-05-11T16:16:00Z">
                    <w:rPr>
                      <w:rFonts w:ascii="Times New Roman" w:hAnsi="Times New Roman" w:cs="Times New Roman"/>
                      <w:sz w:val="24"/>
                      <w:szCs w:val="24"/>
                    </w:rPr>
                  </w:rPrChange>
                </w:rPr>
                <w:delText>т. 22</w:delText>
              </w:r>
              <w:r w:rsidRPr="000C3800" w:rsidDel="00AF6346">
                <w:rPr>
                  <w:rFonts w:ascii="Times New Roman" w:hAnsi="Times New Roman" w:cs="Times New Roman"/>
                  <w:sz w:val="24"/>
                  <w:szCs w:val="24"/>
                </w:rPr>
                <w:delText xml:space="preserve"> от условията за кандидатстване </w:delText>
              </w:r>
            </w:del>
            <w:r w:rsidRPr="000C3800">
              <w:rPr>
                <w:rFonts w:ascii="Times New Roman" w:hAnsi="Times New Roman" w:cs="Times New Roman"/>
                <w:sz w:val="24"/>
                <w:szCs w:val="24"/>
              </w:rPr>
              <w:t xml:space="preserve">или издава заповед за отказ съгласно чл. 38 от Закона за управление на средствата от Европейските структурни и инвестиционни фондове. Кандидатите се уведомяват писмено през ИСУН за резултатите от оценката, като в случай на отказ от финансиране в писмото се посочват и мотивите за това. </w:t>
            </w:r>
          </w:p>
          <w:p w14:paraId="47A0258E" w14:textId="1EDFEA9F" w:rsidR="000C3800" w:rsidRDefault="000C3800" w:rsidP="00132F9C">
            <w:pPr>
              <w:spacing w:line="276" w:lineRule="auto"/>
              <w:jc w:val="both"/>
              <w:rPr>
                <w:rFonts w:ascii="Times New Roman" w:hAnsi="Times New Roman" w:cs="Times New Roman"/>
                <w:sz w:val="24"/>
                <w:szCs w:val="24"/>
              </w:rPr>
            </w:pPr>
            <w:r w:rsidRPr="000C3800">
              <w:rPr>
                <w:rFonts w:ascii="Times New Roman" w:hAnsi="Times New Roman" w:cs="Times New Roman"/>
                <w:sz w:val="24"/>
                <w:szCs w:val="24"/>
              </w:rPr>
              <w:t xml:space="preserve">За предоставяне на финансова помощ по настоящата процедура се сключва административен договор с </w:t>
            </w:r>
            <w:r>
              <w:rPr>
                <w:rFonts w:ascii="Times New Roman" w:hAnsi="Times New Roman" w:cs="Times New Roman"/>
                <w:sz w:val="24"/>
                <w:szCs w:val="24"/>
              </w:rPr>
              <w:t>кандидата</w:t>
            </w:r>
            <w:r w:rsidRPr="000C3800">
              <w:rPr>
                <w:rFonts w:ascii="Times New Roman" w:hAnsi="Times New Roman" w:cs="Times New Roman"/>
                <w:sz w:val="24"/>
                <w:szCs w:val="24"/>
              </w:rPr>
              <w:t xml:space="preserve"> съгласно </w:t>
            </w:r>
            <w:r w:rsidR="00C27917">
              <w:rPr>
                <w:rFonts w:ascii="Times New Roman" w:hAnsi="Times New Roman" w:cs="Times New Roman"/>
                <w:sz w:val="24"/>
                <w:szCs w:val="24"/>
              </w:rPr>
              <w:t>п</w:t>
            </w:r>
            <w:r w:rsidRPr="000C3800">
              <w:rPr>
                <w:rFonts w:ascii="Times New Roman" w:hAnsi="Times New Roman" w:cs="Times New Roman"/>
                <w:sz w:val="24"/>
                <w:szCs w:val="24"/>
              </w:rPr>
              <w:t xml:space="preserve">риложение № </w:t>
            </w:r>
            <w:r w:rsidR="00C27917">
              <w:rPr>
                <w:rFonts w:ascii="Times New Roman" w:hAnsi="Times New Roman" w:cs="Times New Roman"/>
                <w:sz w:val="24"/>
                <w:szCs w:val="24"/>
              </w:rPr>
              <w:t>1</w:t>
            </w:r>
            <w:r w:rsidR="001854A2">
              <w:rPr>
                <w:rFonts w:ascii="Times New Roman" w:hAnsi="Times New Roman" w:cs="Times New Roman"/>
                <w:sz w:val="24"/>
                <w:szCs w:val="24"/>
              </w:rPr>
              <w:t>2</w:t>
            </w:r>
            <w:r w:rsidRPr="000C3800">
              <w:rPr>
                <w:rFonts w:ascii="Times New Roman" w:hAnsi="Times New Roman" w:cs="Times New Roman"/>
                <w:sz w:val="24"/>
                <w:szCs w:val="24"/>
              </w:rPr>
              <w:t>, по реда на чл. 37, ал. 3 от Закона за управление на средствата от Европейските структурни и инвестиционни фондове.</w:t>
            </w:r>
          </w:p>
          <w:p w14:paraId="65CD9831" w14:textId="77777777" w:rsidR="000C3800" w:rsidRDefault="000C3800" w:rsidP="00132F9C">
            <w:pPr>
              <w:spacing w:line="276" w:lineRule="auto"/>
              <w:jc w:val="both"/>
              <w:rPr>
                <w:rFonts w:ascii="Times New Roman" w:hAnsi="Times New Roman" w:cs="Times New Roman"/>
                <w:sz w:val="24"/>
                <w:szCs w:val="24"/>
              </w:rPr>
            </w:pPr>
          </w:p>
          <w:p w14:paraId="1B548750" w14:textId="0F388E69" w:rsidR="004C2DAC" w:rsidRDefault="00053693" w:rsidP="00053693">
            <w:pPr>
              <w:spacing w:line="276" w:lineRule="auto"/>
              <w:jc w:val="both"/>
              <w:rPr>
                <w:rFonts w:ascii="Times New Roman" w:hAnsi="Times New Roman" w:cs="Times New Roman"/>
                <w:sz w:val="24"/>
                <w:szCs w:val="24"/>
              </w:rPr>
            </w:pPr>
            <w:r w:rsidRPr="0056407F">
              <w:rPr>
                <w:rFonts w:ascii="Times New Roman" w:hAnsi="Times New Roman" w:cs="Times New Roman"/>
                <w:sz w:val="24"/>
                <w:szCs w:val="24"/>
              </w:rPr>
              <w:t xml:space="preserve">Не се сключва административен договор с кандидат, по отношение на когото или по отношение на негов партньор по проекта (МИГ от България) при извършване на проверка се установи, че е налице основание за отстраняване. </w:t>
            </w:r>
          </w:p>
          <w:p w14:paraId="14D7D70A" w14:textId="77777777" w:rsidR="00053693" w:rsidRPr="004C2DAC" w:rsidRDefault="00053693" w:rsidP="00053693">
            <w:pPr>
              <w:spacing w:line="276" w:lineRule="auto"/>
              <w:jc w:val="both"/>
              <w:rPr>
                <w:rFonts w:ascii="Times New Roman" w:hAnsi="Times New Roman" w:cs="Times New Roman"/>
                <w:sz w:val="24"/>
                <w:szCs w:val="24"/>
              </w:rPr>
            </w:pPr>
          </w:p>
        </w:tc>
      </w:tr>
    </w:tbl>
    <w:p w14:paraId="2D937C1A" w14:textId="77777777" w:rsidR="00E2238C" w:rsidRPr="00A229F5" w:rsidRDefault="00975739" w:rsidP="00A229F5">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b/>
          <w:sz w:val="24"/>
          <w:szCs w:val="24"/>
          <w:highlight w:val="white"/>
          <w:shd w:val="clear" w:color="auto" w:fill="FEFEFE"/>
          <w:lang w:eastAsia="bg-BG"/>
        </w:rPr>
      </w:pPr>
      <w:r w:rsidRPr="00BB7145">
        <w:rPr>
          <w:rFonts w:ascii="Times New Roman" w:eastAsia="Times New Roman" w:hAnsi="Times New Roman" w:cs="Times New Roman"/>
          <w:b/>
          <w:sz w:val="24"/>
          <w:szCs w:val="24"/>
          <w:highlight w:val="white"/>
          <w:shd w:val="clear" w:color="auto" w:fill="FEFEFE"/>
          <w:lang w:val="ru-RU" w:eastAsia="bg-BG"/>
        </w:rPr>
        <w:lastRenderedPageBreak/>
        <w:t>27.</w:t>
      </w:r>
      <w:r w:rsidR="003F6713">
        <w:rPr>
          <w:rFonts w:ascii="Times New Roman" w:eastAsia="Times New Roman" w:hAnsi="Times New Roman" w:cs="Times New Roman"/>
          <w:b/>
          <w:sz w:val="24"/>
          <w:szCs w:val="24"/>
          <w:highlight w:val="white"/>
          <w:shd w:val="clear" w:color="auto" w:fill="FEFEFE"/>
          <w:lang w:val="ru-RU" w:eastAsia="bg-BG"/>
        </w:rPr>
        <w:t>3</w:t>
      </w:r>
      <w:r w:rsidRPr="00BB7145">
        <w:rPr>
          <w:rFonts w:ascii="Times New Roman" w:eastAsia="Times New Roman" w:hAnsi="Times New Roman" w:cs="Times New Roman"/>
          <w:b/>
          <w:sz w:val="24"/>
          <w:szCs w:val="24"/>
          <w:highlight w:val="white"/>
          <w:shd w:val="clear" w:color="auto" w:fill="FEFEFE"/>
          <w:lang w:val="ru-RU" w:eastAsia="bg-BG"/>
        </w:rPr>
        <w:t>.</w:t>
      </w:r>
      <w:r>
        <w:rPr>
          <w:rFonts w:ascii="Times New Roman" w:eastAsia="Times New Roman" w:hAnsi="Times New Roman" w:cs="Times New Roman"/>
          <w:b/>
          <w:sz w:val="24"/>
          <w:szCs w:val="24"/>
          <w:highlight w:val="white"/>
          <w:shd w:val="clear" w:color="auto" w:fill="FEFEFE"/>
          <w:lang w:eastAsia="bg-BG"/>
        </w:rPr>
        <w:t xml:space="preserve"> </w:t>
      </w:r>
      <w:r w:rsidR="00E2238C" w:rsidRPr="00A229F5">
        <w:rPr>
          <w:rFonts w:ascii="Times New Roman" w:eastAsia="Times New Roman" w:hAnsi="Times New Roman" w:cs="Times New Roman"/>
          <w:b/>
          <w:sz w:val="24"/>
          <w:szCs w:val="24"/>
          <w:highlight w:val="white"/>
          <w:shd w:val="clear" w:color="auto" w:fill="FEFEFE"/>
          <w:lang w:eastAsia="bg-BG"/>
        </w:rPr>
        <w:t xml:space="preserve">За нуждите на прилагането на </w:t>
      </w:r>
      <w:proofErr w:type="spellStart"/>
      <w:r w:rsidR="00E2238C" w:rsidRPr="00A229F5">
        <w:rPr>
          <w:rFonts w:ascii="Times New Roman" w:eastAsia="Times New Roman" w:hAnsi="Times New Roman" w:cs="Times New Roman"/>
          <w:b/>
          <w:sz w:val="24"/>
          <w:szCs w:val="24"/>
          <w:highlight w:val="white"/>
          <w:shd w:val="clear" w:color="auto" w:fill="FEFEFE"/>
          <w:lang w:eastAsia="bg-BG"/>
        </w:rPr>
        <w:t>подмярка</w:t>
      </w:r>
      <w:proofErr w:type="spellEnd"/>
      <w:r w:rsidR="00E2238C" w:rsidRPr="00A229F5">
        <w:rPr>
          <w:rFonts w:ascii="Times New Roman" w:eastAsia="Times New Roman" w:hAnsi="Times New Roman" w:cs="Times New Roman"/>
          <w:b/>
          <w:sz w:val="24"/>
          <w:szCs w:val="24"/>
          <w:highlight w:val="white"/>
          <w:shd w:val="clear" w:color="auto" w:fill="FEFEFE"/>
          <w:lang w:eastAsia="bg-BG"/>
        </w:rPr>
        <w:t xml:space="preserve"> 19.3 се използват следните </w:t>
      </w:r>
      <w:r w:rsidR="00B735AE" w:rsidRPr="00A229F5">
        <w:rPr>
          <w:rFonts w:ascii="Times New Roman" w:eastAsia="Times New Roman" w:hAnsi="Times New Roman" w:cs="Times New Roman"/>
          <w:b/>
          <w:sz w:val="24"/>
          <w:szCs w:val="24"/>
          <w:highlight w:val="white"/>
          <w:shd w:val="clear" w:color="auto" w:fill="FEFEFE"/>
          <w:lang w:eastAsia="bg-BG"/>
        </w:rPr>
        <w:t>определения</w:t>
      </w:r>
      <w:r w:rsidR="00E2238C" w:rsidRPr="00A229F5">
        <w:rPr>
          <w:rFonts w:ascii="Times New Roman" w:eastAsia="Times New Roman" w:hAnsi="Times New Roman" w:cs="Times New Roman"/>
          <w:b/>
          <w:sz w:val="24"/>
          <w:szCs w:val="24"/>
          <w:highlight w:val="white"/>
          <w:shd w:val="clear" w:color="auto" w:fill="FEFEFE"/>
          <w:lang w:eastAsia="bg-BG"/>
        </w:rPr>
        <w:t>:</w:t>
      </w:r>
    </w:p>
    <w:p w14:paraId="0E0CAFB7" w14:textId="77777777" w:rsidR="00B16106"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bookmarkStart w:id="7" w:name="_Toc499563705"/>
      <w:r w:rsidRPr="00F43DD7">
        <w:rPr>
          <w:rFonts w:ascii="Times New Roman" w:eastAsia="Times New Roman" w:hAnsi="Times New Roman" w:cs="Times New Roman"/>
          <w:sz w:val="24"/>
          <w:szCs w:val="24"/>
          <w:highlight w:val="white"/>
          <w:shd w:val="clear" w:color="auto" w:fill="FEFEFE"/>
          <w:lang w:eastAsia="bg-BG"/>
        </w:rPr>
        <w:t>1. „Актив“ е материален или нематериален актив по 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Договора (ОВ, L бр. 187 от 2014 г.).</w:t>
      </w:r>
    </w:p>
    <w:p w14:paraId="17BDB0C9" w14:textId="77777777" w:rsidR="00B67514" w:rsidRPr="00F43DD7" w:rsidRDefault="00134931"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sidRPr="00554C43">
        <w:rPr>
          <w:rFonts w:ascii="Times New Roman" w:eastAsia="Times New Roman" w:hAnsi="Times New Roman" w:cs="Times New Roman"/>
          <w:sz w:val="24"/>
          <w:szCs w:val="24"/>
          <w:highlight w:val="white"/>
          <w:shd w:val="clear" w:color="auto" w:fill="FEFEFE"/>
          <w:lang w:val="ru-RU" w:eastAsia="bg-BG"/>
        </w:rPr>
        <w:t xml:space="preserve">2. </w:t>
      </w:r>
      <w:r w:rsidR="00B67514">
        <w:rPr>
          <w:rFonts w:ascii="Times New Roman" w:eastAsia="Times New Roman" w:hAnsi="Times New Roman" w:cs="Times New Roman"/>
          <w:sz w:val="24"/>
          <w:szCs w:val="24"/>
          <w:highlight w:val="white"/>
          <w:shd w:val="clear" w:color="auto" w:fill="FEFEFE"/>
          <w:lang w:eastAsia="bg-BG"/>
        </w:rPr>
        <w:t xml:space="preserve">„Асоцииран партньор“ е </w:t>
      </w:r>
      <w:r>
        <w:rPr>
          <w:rFonts w:ascii="Times New Roman" w:eastAsia="Times New Roman" w:hAnsi="Times New Roman" w:cs="Times New Roman"/>
          <w:sz w:val="24"/>
          <w:szCs w:val="24"/>
          <w:highlight w:val="white"/>
          <w:shd w:val="clear" w:color="auto" w:fill="FEFEFE"/>
          <w:lang w:eastAsia="bg-BG"/>
        </w:rPr>
        <w:t xml:space="preserve">асоцииран партньор </w:t>
      </w:r>
      <w:r w:rsidR="00B67514">
        <w:rPr>
          <w:rFonts w:ascii="Times New Roman" w:eastAsia="Times New Roman" w:hAnsi="Times New Roman" w:cs="Times New Roman"/>
          <w:sz w:val="24"/>
          <w:szCs w:val="24"/>
          <w:highlight w:val="white"/>
          <w:shd w:val="clear" w:color="auto" w:fill="FEFEFE"/>
          <w:lang w:eastAsia="bg-BG"/>
        </w:rPr>
        <w:t xml:space="preserve">по смисъла на </w:t>
      </w:r>
      <w:r w:rsidR="00132F9C">
        <w:rPr>
          <w:rFonts w:ascii="Times New Roman" w:eastAsia="Times New Roman" w:hAnsi="Times New Roman" w:cs="Times New Roman"/>
          <w:sz w:val="24"/>
          <w:szCs w:val="24"/>
          <w:highlight w:val="white"/>
          <w:shd w:val="clear" w:color="auto" w:fill="FEFEFE"/>
          <w:lang w:eastAsia="bg-BG"/>
        </w:rPr>
        <w:t xml:space="preserve">§ 1 от Допълнителните разпоредби на </w:t>
      </w:r>
      <w:r w:rsidR="00B67514" w:rsidRPr="00132F9C">
        <w:rPr>
          <w:rFonts w:ascii="Times New Roman" w:eastAsia="Times New Roman" w:hAnsi="Times New Roman" w:cs="Times New Roman"/>
          <w:sz w:val="24"/>
          <w:szCs w:val="24"/>
          <w:shd w:val="clear" w:color="auto" w:fill="FEFEFE"/>
          <w:lang w:eastAsia="bg-BG"/>
        </w:rPr>
        <w:t xml:space="preserve">Постановление № 162 </w:t>
      </w:r>
      <w:r w:rsidRPr="00134931">
        <w:rPr>
          <w:rFonts w:ascii="Times New Roman" w:eastAsia="Times New Roman" w:hAnsi="Times New Roman" w:cs="Times New Roman"/>
          <w:sz w:val="24"/>
          <w:szCs w:val="24"/>
          <w:shd w:val="clear" w:color="auto" w:fill="FEFEFE"/>
          <w:lang w:eastAsia="bg-BG"/>
        </w:rPr>
        <w:t xml:space="preserve">на </w:t>
      </w:r>
      <w:r w:rsidR="004953CA" w:rsidRPr="00134931">
        <w:rPr>
          <w:rFonts w:ascii="Times New Roman" w:eastAsia="Times New Roman" w:hAnsi="Times New Roman" w:cs="Times New Roman"/>
          <w:sz w:val="24"/>
          <w:szCs w:val="24"/>
          <w:shd w:val="clear" w:color="auto" w:fill="FEFEFE"/>
          <w:lang w:eastAsia="bg-BG"/>
        </w:rPr>
        <w:t>М</w:t>
      </w:r>
      <w:r w:rsidR="004953CA">
        <w:rPr>
          <w:rFonts w:ascii="Times New Roman" w:eastAsia="Times New Roman" w:hAnsi="Times New Roman" w:cs="Times New Roman"/>
          <w:sz w:val="24"/>
          <w:szCs w:val="24"/>
          <w:shd w:val="clear" w:color="auto" w:fill="FEFEFE"/>
          <w:lang w:eastAsia="bg-BG"/>
        </w:rPr>
        <w:t>инистерския съвет</w:t>
      </w:r>
      <w:r w:rsidR="004953CA" w:rsidRPr="00134931">
        <w:rPr>
          <w:rFonts w:ascii="Times New Roman" w:eastAsia="Times New Roman" w:hAnsi="Times New Roman" w:cs="Times New Roman"/>
          <w:sz w:val="24"/>
          <w:szCs w:val="24"/>
          <w:shd w:val="clear" w:color="auto" w:fill="FEFEFE"/>
          <w:lang w:eastAsia="bg-BG"/>
        </w:rPr>
        <w:t xml:space="preserve"> </w:t>
      </w:r>
      <w:r w:rsidRPr="00134931">
        <w:rPr>
          <w:rFonts w:ascii="Times New Roman" w:eastAsia="Times New Roman" w:hAnsi="Times New Roman" w:cs="Times New Roman"/>
          <w:sz w:val="24"/>
          <w:szCs w:val="24"/>
          <w:shd w:val="clear" w:color="auto" w:fill="FEFEFE"/>
          <w:lang w:eastAsia="bg-BG"/>
        </w:rPr>
        <w:t>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14:paraId="6333D66D" w14:textId="77777777" w:rsidR="004D634A" w:rsidRDefault="00134931"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val="ru-RU" w:eastAsia="bg-BG"/>
        </w:rPr>
      </w:pPr>
      <w:r>
        <w:rPr>
          <w:rFonts w:ascii="Times New Roman" w:eastAsia="Times New Roman" w:hAnsi="Times New Roman" w:cs="Times New Roman"/>
          <w:sz w:val="24"/>
          <w:szCs w:val="24"/>
          <w:shd w:val="clear" w:color="auto" w:fill="FEFEFE"/>
          <w:lang w:eastAsia="bg-BG"/>
        </w:rPr>
        <w:t>3</w:t>
      </w:r>
      <w:r w:rsidR="00B16106" w:rsidRPr="00F43DD7">
        <w:rPr>
          <w:rFonts w:ascii="Times New Roman" w:eastAsia="Times New Roman" w:hAnsi="Times New Roman" w:cs="Times New Roman"/>
          <w:sz w:val="24"/>
          <w:szCs w:val="24"/>
          <w:shd w:val="clear" w:color="auto" w:fill="FEFEFE"/>
          <w:lang w:eastAsia="bg-BG"/>
        </w:rPr>
        <w:t xml:space="preserve">. „Бенефициент“ е МИГ, с която е сключен административен договор за предоставяне на безвъзмездна финансова помощ по реда на </w:t>
      </w:r>
      <w:r w:rsidR="00AC1A61">
        <w:rPr>
          <w:rFonts w:ascii="Times New Roman" w:eastAsia="Times New Roman" w:hAnsi="Times New Roman" w:cs="Times New Roman"/>
          <w:sz w:val="24"/>
          <w:szCs w:val="24"/>
          <w:shd w:val="clear" w:color="auto" w:fill="FEFEFE"/>
          <w:lang w:eastAsia="bg-BG"/>
        </w:rPr>
        <w:t>тези насоки</w:t>
      </w:r>
      <w:r w:rsidR="00B16106" w:rsidRPr="00F43DD7">
        <w:rPr>
          <w:rFonts w:ascii="Times New Roman" w:eastAsia="Times New Roman" w:hAnsi="Times New Roman" w:cs="Times New Roman"/>
          <w:sz w:val="24"/>
          <w:szCs w:val="24"/>
          <w:shd w:val="clear" w:color="auto" w:fill="FEFEFE"/>
          <w:lang w:eastAsia="bg-BG"/>
        </w:rPr>
        <w:t>.</w:t>
      </w:r>
      <w:r w:rsidR="00B16106" w:rsidRPr="00F43DD7">
        <w:rPr>
          <w:rFonts w:ascii="Times New Roman" w:eastAsia="Times New Roman" w:hAnsi="Times New Roman" w:cs="Times New Roman"/>
          <w:sz w:val="24"/>
          <w:szCs w:val="24"/>
          <w:shd w:val="clear" w:color="auto" w:fill="FEFEFE"/>
          <w:lang w:val="ru-RU" w:eastAsia="bg-BG"/>
        </w:rPr>
        <w:t xml:space="preserve"> </w:t>
      </w:r>
    </w:p>
    <w:p w14:paraId="56B5F168" w14:textId="77777777" w:rsidR="00036B3E" w:rsidRDefault="00134931"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4</w:t>
      </w:r>
      <w:r w:rsidR="00B16106" w:rsidRPr="00F43DD7">
        <w:rPr>
          <w:rFonts w:ascii="Times New Roman" w:eastAsia="Times New Roman" w:hAnsi="Times New Roman" w:cs="Times New Roman"/>
          <w:sz w:val="24"/>
          <w:szCs w:val="24"/>
          <w:highlight w:val="white"/>
          <w:shd w:val="clear" w:color="auto" w:fill="FEFEFE"/>
          <w:lang w:eastAsia="bg-BG"/>
        </w:rPr>
        <w:t xml:space="preserve">. </w:t>
      </w:r>
      <w:r w:rsidR="00036B3E" w:rsidRPr="00F43DD7">
        <w:rPr>
          <w:rFonts w:ascii="Times New Roman" w:eastAsia="Times New Roman" w:hAnsi="Times New Roman" w:cs="Times New Roman"/>
          <w:sz w:val="24"/>
          <w:szCs w:val="24"/>
          <w:shd w:val="clear" w:color="auto" w:fill="FEFEFE"/>
          <w:lang w:eastAsia="bg-BG"/>
        </w:rPr>
        <w:t xml:space="preserve">„Група от местни публични и частни партньори“ е група по чл. 44, </w:t>
      </w:r>
      <w:proofErr w:type="spellStart"/>
      <w:r w:rsidR="00036B3E" w:rsidRPr="00F43DD7">
        <w:rPr>
          <w:rFonts w:ascii="Times New Roman" w:eastAsia="Times New Roman" w:hAnsi="Times New Roman" w:cs="Times New Roman"/>
          <w:sz w:val="24"/>
          <w:szCs w:val="24"/>
          <w:shd w:val="clear" w:color="auto" w:fill="FEFEFE"/>
          <w:lang w:eastAsia="bg-BG"/>
        </w:rPr>
        <w:t>пар</w:t>
      </w:r>
      <w:proofErr w:type="spellEnd"/>
      <w:r w:rsidR="00036B3E" w:rsidRPr="00F43DD7">
        <w:rPr>
          <w:rFonts w:ascii="Times New Roman" w:eastAsia="Times New Roman" w:hAnsi="Times New Roman" w:cs="Times New Roman"/>
          <w:sz w:val="24"/>
          <w:szCs w:val="24"/>
          <w:shd w:val="clear" w:color="auto" w:fill="FEFEFE"/>
          <w:lang w:eastAsia="bg-BG"/>
        </w:rPr>
        <w:t xml:space="preserve">. 2, букви „а“ и „б“ от Регламент </w:t>
      </w:r>
      <w:r w:rsidR="00036B3E" w:rsidRPr="00C401BE">
        <w:rPr>
          <w:rFonts w:ascii="Times New Roman" w:eastAsia="Times New Roman" w:hAnsi="Times New Roman" w:cs="Times New Roman"/>
          <w:sz w:val="24"/>
          <w:szCs w:val="24"/>
          <w:shd w:val="clear" w:color="auto" w:fill="FEFEFE"/>
          <w:lang w:eastAsia="bg-BG"/>
        </w:rPr>
        <w:t xml:space="preserve">(ЕС) </w:t>
      </w:r>
      <w:r w:rsidR="00036B3E" w:rsidRPr="00F43DD7">
        <w:rPr>
          <w:rFonts w:ascii="Times New Roman" w:eastAsia="Times New Roman" w:hAnsi="Times New Roman" w:cs="Times New Roman"/>
          <w:sz w:val="24"/>
          <w:szCs w:val="24"/>
          <w:shd w:val="clear" w:color="auto" w:fill="FEFEFE"/>
          <w:lang w:eastAsia="bg-BG"/>
        </w:rPr>
        <w:t>1305/2013 г</w:t>
      </w:r>
      <w:r w:rsidR="00036B3E">
        <w:rPr>
          <w:rFonts w:ascii="Times New Roman" w:eastAsia="Times New Roman" w:hAnsi="Times New Roman" w:cs="Times New Roman"/>
          <w:sz w:val="24"/>
          <w:szCs w:val="24"/>
          <w:shd w:val="clear" w:color="auto" w:fill="FEFEFE"/>
          <w:lang w:eastAsia="bg-BG"/>
        </w:rPr>
        <w:t>.</w:t>
      </w:r>
      <w:r w:rsidR="00036B3E" w:rsidRPr="00C401BE">
        <w:rPr>
          <w:rFonts w:ascii="Times New Roman" w:eastAsia="Times New Roman" w:hAnsi="Times New Roman" w:cs="Times New Roman"/>
          <w:sz w:val="24"/>
          <w:szCs w:val="24"/>
          <w:shd w:val="clear" w:color="auto" w:fill="FEFEFE"/>
          <w:lang w:eastAsia="bg-BG"/>
        </w:rPr>
        <w:t xml:space="preserve">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r w:rsidR="00036B3E">
        <w:rPr>
          <w:rFonts w:ascii="Times New Roman" w:eastAsia="Times New Roman" w:hAnsi="Times New Roman" w:cs="Times New Roman"/>
          <w:sz w:val="24"/>
          <w:szCs w:val="24"/>
          <w:shd w:val="clear" w:color="auto" w:fill="FEFEFE"/>
          <w:lang w:eastAsia="bg-BG"/>
        </w:rPr>
        <w:t>.</w:t>
      </w:r>
      <w:r w:rsidR="00036B3E" w:rsidRPr="00F43DD7">
        <w:rPr>
          <w:rFonts w:ascii="Times New Roman" w:eastAsia="Times New Roman" w:hAnsi="Times New Roman" w:cs="Times New Roman"/>
          <w:sz w:val="24"/>
          <w:szCs w:val="24"/>
          <w:highlight w:val="white"/>
          <w:shd w:val="clear" w:color="auto" w:fill="FEFEFE"/>
          <w:lang w:eastAsia="bg-BG"/>
        </w:rPr>
        <w:t xml:space="preserve"> </w:t>
      </w:r>
    </w:p>
    <w:p w14:paraId="1CFB0C82"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highlight w:val="white"/>
          <w:shd w:val="clear" w:color="auto" w:fill="FEFEFE"/>
          <w:lang w:eastAsia="bg-BG"/>
        </w:rPr>
        <w:t xml:space="preserve">5. </w:t>
      </w:r>
      <w:r w:rsidR="00B16106" w:rsidRPr="00F43DD7">
        <w:rPr>
          <w:rFonts w:ascii="Times New Roman" w:eastAsia="Times New Roman" w:hAnsi="Times New Roman" w:cs="Times New Roman"/>
          <w:sz w:val="24"/>
          <w:szCs w:val="24"/>
          <w:highlight w:val="white"/>
          <w:shd w:val="clear" w:color="auto" w:fill="FEFEFE"/>
          <w:lang w:eastAsia="bg-BG"/>
        </w:rPr>
        <w:t xml:space="preserve">„Изкуствено създадени условия“ е всяко установено условие по смисъла на чл. 60 от </w:t>
      </w:r>
      <w:r w:rsidR="00B16106" w:rsidRPr="00F43DD7">
        <w:rPr>
          <w:rFonts w:ascii="Times New Roman" w:eastAsia="Times New Roman" w:hAnsi="Times New Roman" w:cs="Times New Roman"/>
          <w:sz w:val="24"/>
          <w:szCs w:val="24"/>
          <w:lang w:val="ru-RU" w:eastAsia="bg-BG"/>
        </w:rPr>
        <w:t>Регламент (ЕС) № 907/2014</w:t>
      </w:r>
      <w:r w:rsidR="00B16106" w:rsidRPr="00F43DD7">
        <w:rPr>
          <w:rFonts w:ascii="Times New Roman" w:eastAsia="Times New Roman" w:hAnsi="Times New Roman" w:cs="Times New Roman"/>
          <w:sz w:val="24"/>
          <w:szCs w:val="24"/>
          <w:lang w:eastAsia="bg-BG"/>
        </w:rPr>
        <w:t>.</w:t>
      </w:r>
      <w:r w:rsidR="00B16106" w:rsidRPr="00F43DD7">
        <w:rPr>
          <w:rFonts w:ascii="Times New Roman" w:eastAsia="Times New Roman" w:hAnsi="Times New Roman" w:cs="Times New Roman"/>
          <w:sz w:val="24"/>
          <w:szCs w:val="24"/>
          <w:lang w:val="ru-RU" w:eastAsia="bg-BG"/>
        </w:rPr>
        <w:t xml:space="preserve"> </w:t>
      </w:r>
    </w:p>
    <w:p w14:paraId="661B9604"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6</w:t>
      </w:r>
      <w:r w:rsidR="00B16106" w:rsidRPr="00F43DD7">
        <w:rPr>
          <w:rFonts w:ascii="Times New Roman" w:eastAsia="Times New Roman" w:hAnsi="Times New Roman" w:cs="Times New Roman"/>
          <w:sz w:val="24"/>
          <w:szCs w:val="24"/>
          <w:shd w:val="clear" w:color="auto" w:fill="FEFEFE"/>
          <w:lang w:eastAsia="bg-BG"/>
        </w:rPr>
        <w:t xml:space="preserve">. „Кандидат“ е лице, подало формуляр за кандидатстване. </w:t>
      </w:r>
    </w:p>
    <w:p w14:paraId="4B56F989"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7</w:t>
      </w:r>
      <w:r w:rsidR="00B16106" w:rsidRPr="00F43DD7">
        <w:rPr>
          <w:rFonts w:ascii="Times New Roman" w:eastAsia="Times New Roman" w:hAnsi="Times New Roman" w:cs="Times New Roman"/>
          <w:sz w:val="24"/>
          <w:szCs w:val="24"/>
          <w:shd w:val="clear" w:color="auto" w:fill="FEFEFE"/>
          <w:lang w:eastAsia="bg-BG"/>
        </w:rPr>
        <w:t>. „Капацитет за изпълнение дейностите по проекта“ е:</w:t>
      </w:r>
    </w:p>
    <w:p w14:paraId="62AFCDB1"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а) изпълнение на изискванията на чл. 13, ал. 1 от Наредба № 22 </w:t>
      </w:r>
      <w:r w:rsidR="00187928" w:rsidRPr="00187928">
        <w:rPr>
          <w:rFonts w:ascii="Times New Roman" w:eastAsia="Times New Roman" w:hAnsi="Times New Roman" w:cs="Times New Roman"/>
          <w:sz w:val="24"/>
          <w:szCs w:val="24"/>
          <w:shd w:val="clear" w:color="auto" w:fill="FEFEFE"/>
          <w:lang w:eastAsia="bg-BG"/>
        </w:rPr>
        <w:t xml:space="preserve">от 2015 г. за прилагане на </w:t>
      </w:r>
      <w:proofErr w:type="spellStart"/>
      <w:r w:rsidR="00187928" w:rsidRPr="00187928">
        <w:rPr>
          <w:rFonts w:ascii="Times New Roman" w:eastAsia="Times New Roman" w:hAnsi="Times New Roman" w:cs="Times New Roman"/>
          <w:sz w:val="24"/>
          <w:szCs w:val="24"/>
          <w:shd w:val="clear" w:color="auto" w:fill="FEFEFE"/>
          <w:lang w:eastAsia="bg-BG"/>
        </w:rPr>
        <w:t>подмярка</w:t>
      </w:r>
      <w:proofErr w:type="spellEnd"/>
      <w:r w:rsidR="00187928" w:rsidRPr="00187928">
        <w:rPr>
          <w:rFonts w:ascii="Times New Roman" w:eastAsia="Times New Roman" w:hAnsi="Times New Roman" w:cs="Times New Roman"/>
          <w:sz w:val="24"/>
          <w:szCs w:val="24"/>
          <w:shd w:val="clear" w:color="auto" w:fill="FEFEFE"/>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187928">
        <w:rPr>
          <w:rFonts w:ascii="Times New Roman" w:eastAsia="Times New Roman" w:hAnsi="Times New Roman" w:cs="Times New Roman"/>
          <w:sz w:val="24"/>
          <w:szCs w:val="24"/>
          <w:shd w:val="clear" w:color="auto" w:fill="FEFEFE"/>
          <w:lang w:eastAsia="bg-BG"/>
        </w:rPr>
        <w:t>,</w:t>
      </w:r>
      <w:r w:rsidR="00187928" w:rsidRPr="00187928">
        <w:rPr>
          <w:rFonts w:ascii="Times New Roman" w:eastAsia="Times New Roman" w:hAnsi="Times New Roman" w:cs="Times New Roman"/>
          <w:sz w:val="24"/>
          <w:szCs w:val="24"/>
          <w:shd w:val="clear" w:color="auto" w:fill="FEFEFE"/>
          <w:lang w:eastAsia="bg-BG"/>
        </w:rPr>
        <w:t xml:space="preserve"> </w:t>
      </w:r>
    </w:p>
    <w:p w14:paraId="0D72DFBD"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б) финансов ресурс за изпълнение на проекта в размер на не по-малко от 20 на сто от стойността на заявения от кандидата </w:t>
      </w:r>
      <w:r w:rsidR="00AC1A61">
        <w:rPr>
          <w:rFonts w:ascii="Times New Roman" w:eastAsia="Times New Roman" w:hAnsi="Times New Roman" w:cs="Times New Roman"/>
          <w:sz w:val="24"/>
          <w:szCs w:val="24"/>
          <w:shd w:val="clear" w:color="auto" w:fill="FEFEFE"/>
          <w:lang w:eastAsia="bg-BG"/>
        </w:rPr>
        <w:t xml:space="preserve">или партньора </w:t>
      </w:r>
      <w:r w:rsidRPr="00F43DD7">
        <w:rPr>
          <w:rFonts w:ascii="Times New Roman" w:eastAsia="Times New Roman" w:hAnsi="Times New Roman" w:cs="Times New Roman"/>
          <w:sz w:val="24"/>
          <w:szCs w:val="24"/>
          <w:shd w:val="clear" w:color="auto" w:fill="FEFEFE"/>
          <w:lang w:eastAsia="bg-BG"/>
        </w:rPr>
        <w:t>бюджет и</w:t>
      </w:r>
    </w:p>
    <w:p w14:paraId="0AFE005F"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 xml:space="preserve">в) изпълнение на изискванията на чл. 13, ал. 4 от Наредба № 22 от 2015 г. </w:t>
      </w:r>
      <w:r w:rsidR="00187928" w:rsidRPr="00187928">
        <w:rPr>
          <w:rFonts w:ascii="Times New Roman" w:eastAsia="Times New Roman" w:hAnsi="Times New Roman" w:cs="Times New Roman"/>
          <w:sz w:val="24"/>
          <w:szCs w:val="24"/>
          <w:shd w:val="clear" w:color="auto" w:fill="FEFEFE"/>
          <w:lang w:eastAsia="bg-BG"/>
        </w:rPr>
        <w:t xml:space="preserve">за прилагане на </w:t>
      </w:r>
      <w:proofErr w:type="spellStart"/>
      <w:r w:rsidR="00187928" w:rsidRPr="00187928">
        <w:rPr>
          <w:rFonts w:ascii="Times New Roman" w:eastAsia="Times New Roman" w:hAnsi="Times New Roman" w:cs="Times New Roman"/>
          <w:sz w:val="24"/>
          <w:szCs w:val="24"/>
          <w:shd w:val="clear" w:color="auto" w:fill="FEFEFE"/>
          <w:lang w:eastAsia="bg-BG"/>
        </w:rPr>
        <w:lastRenderedPageBreak/>
        <w:t>подмярка</w:t>
      </w:r>
      <w:proofErr w:type="spellEnd"/>
      <w:r w:rsidR="00187928" w:rsidRPr="00187928">
        <w:rPr>
          <w:rFonts w:ascii="Times New Roman" w:eastAsia="Times New Roman" w:hAnsi="Times New Roman" w:cs="Times New Roman"/>
          <w:sz w:val="24"/>
          <w:szCs w:val="24"/>
          <w:shd w:val="clear" w:color="auto" w:fill="FEFEFE"/>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r w:rsidR="00187928">
        <w:rPr>
          <w:rFonts w:ascii="Times New Roman" w:eastAsia="Times New Roman" w:hAnsi="Times New Roman" w:cs="Times New Roman"/>
          <w:sz w:val="24"/>
          <w:szCs w:val="24"/>
          <w:shd w:val="clear" w:color="auto" w:fill="FEFEFE"/>
          <w:lang w:eastAsia="bg-BG"/>
        </w:rPr>
        <w:t>,</w:t>
      </w:r>
      <w:r w:rsidR="00187928" w:rsidRPr="00187928">
        <w:rPr>
          <w:rFonts w:ascii="Times New Roman" w:eastAsia="Times New Roman" w:hAnsi="Times New Roman" w:cs="Times New Roman"/>
          <w:sz w:val="24"/>
          <w:szCs w:val="24"/>
          <w:shd w:val="clear" w:color="auto" w:fill="FEFEFE"/>
          <w:lang w:eastAsia="bg-BG"/>
        </w:rPr>
        <w:t xml:space="preserve"> </w:t>
      </w:r>
      <w:r w:rsidRPr="00F43DD7">
        <w:rPr>
          <w:rFonts w:ascii="Times New Roman" w:eastAsia="Times New Roman" w:hAnsi="Times New Roman" w:cs="Times New Roman"/>
          <w:sz w:val="24"/>
          <w:szCs w:val="24"/>
          <w:shd w:val="clear" w:color="auto" w:fill="FEFEFE"/>
          <w:lang w:eastAsia="bg-BG"/>
        </w:rPr>
        <w:t>за експерти, когато такива са наети за изпълнение на дейности за координация на проекта.</w:t>
      </w:r>
    </w:p>
    <w:p w14:paraId="4D610484" w14:textId="77777777" w:rsidR="00036B3E"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8</w:t>
      </w:r>
      <w:r w:rsidR="00B16106" w:rsidRPr="00F43DD7">
        <w:rPr>
          <w:rFonts w:ascii="Times New Roman" w:eastAsia="Times New Roman" w:hAnsi="Times New Roman" w:cs="Times New Roman"/>
          <w:sz w:val="24"/>
          <w:szCs w:val="24"/>
          <w:shd w:val="clear" w:color="auto" w:fill="FEFEFE"/>
          <w:lang w:eastAsia="bg-BG"/>
        </w:rPr>
        <w:t xml:space="preserve">. </w:t>
      </w:r>
      <w:r w:rsidRPr="00F43DD7">
        <w:rPr>
          <w:rFonts w:ascii="Times New Roman" w:eastAsia="Times New Roman" w:hAnsi="Times New Roman" w:cs="Times New Roman"/>
          <w:sz w:val="24"/>
          <w:szCs w:val="24"/>
          <w:shd w:val="clear" w:color="auto" w:fill="FEFEFE"/>
          <w:lang w:eastAsia="bg-BG"/>
        </w:rPr>
        <w:t xml:space="preserve">„Местна група за действие“ е група по чл. 34 от Регламент </w:t>
      </w:r>
      <w:r>
        <w:rPr>
          <w:rFonts w:ascii="Times New Roman" w:eastAsia="Times New Roman" w:hAnsi="Times New Roman" w:cs="Times New Roman"/>
          <w:sz w:val="24"/>
          <w:szCs w:val="24"/>
          <w:shd w:val="clear" w:color="auto" w:fill="FEFEFE"/>
          <w:lang w:eastAsia="bg-BG"/>
        </w:rPr>
        <w:t xml:space="preserve">(ЕС) № </w:t>
      </w:r>
      <w:r w:rsidRPr="00F43DD7">
        <w:rPr>
          <w:rFonts w:ascii="Times New Roman" w:eastAsia="Times New Roman" w:hAnsi="Times New Roman" w:cs="Times New Roman"/>
          <w:sz w:val="24"/>
          <w:szCs w:val="24"/>
          <w:shd w:val="clear" w:color="auto" w:fill="FEFEFE"/>
          <w:lang w:eastAsia="bg-BG"/>
        </w:rPr>
        <w:t>1303/2013 г.</w:t>
      </w:r>
      <w:r w:rsidRPr="00C401BE">
        <w:t xml:space="preserve"> </w:t>
      </w:r>
      <w:r w:rsidRPr="003B1B95">
        <w:rPr>
          <w:rFonts w:ascii="Times New Roman" w:eastAsia="Times New Roman" w:hAnsi="Times New Roman" w:cs="Times New Roman"/>
          <w:sz w:val="24"/>
          <w:szCs w:val="24"/>
          <w:shd w:val="clear" w:color="auto" w:fill="FEFEFE"/>
          <w:lang w:eastAsia="bg-BG"/>
        </w:rPr>
        <w:t xml:space="preserve">на Европейския парламент и на Съвета от 17 декември 2013 година </w:t>
      </w:r>
      <w:r w:rsidRPr="00C401BE">
        <w:rPr>
          <w:rFonts w:ascii="Times New Roman" w:eastAsia="Times New Roman" w:hAnsi="Times New Roman" w:cs="Times New Roman"/>
          <w:sz w:val="24"/>
          <w:szCs w:val="24"/>
          <w:shd w:val="clear" w:color="auto" w:fill="FEFEFE"/>
          <w:lang w:eastAsia="bg-BG"/>
        </w:rPr>
        <w:t xml:space="preserve">за определяне на </w:t>
      </w:r>
      <w:proofErr w:type="spellStart"/>
      <w:r w:rsidRPr="00C401BE">
        <w:rPr>
          <w:rFonts w:ascii="Times New Roman" w:eastAsia="Times New Roman" w:hAnsi="Times New Roman" w:cs="Times New Roman"/>
          <w:sz w:val="24"/>
          <w:szCs w:val="24"/>
          <w:shd w:val="clear" w:color="auto" w:fill="FEFEFE"/>
          <w:lang w:eastAsia="bg-BG"/>
        </w:rPr>
        <w:t>общоприложими</w:t>
      </w:r>
      <w:proofErr w:type="spellEnd"/>
      <w:r w:rsidRPr="00C401BE">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Pr="00C401BE">
        <w:rPr>
          <w:rFonts w:ascii="Times New Roman" w:eastAsia="Times New Roman" w:hAnsi="Times New Roman" w:cs="Times New Roman"/>
          <w:sz w:val="24"/>
          <w:szCs w:val="24"/>
          <w:shd w:val="clear" w:color="auto" w:fill="FEFEFE"/>
          <w:lang w:eastAsia="bg-BG"/>
        </w:rPr>
        <w:t>Кохезионния</w:t>
      </w:r>
      <w:proofErr w:type="spellEnd"/>
      <w:r w:rsidRPr="00C401BE">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C401BE">
        <w:rPr>
          <w:rFonts w:ascii="Times New Roman" w:eastAsia="Times New Roman" w:hAnsi="Times New Roman" w:cs="Times New Roman"/>
          <w:sz w:val="24"/>
          <w:szCs w:val="24"/>
          <w:shd w:val="clear" w:color="auto" w:fill="FEFEFE"/>
          <w:lang w:eastAsia="bg-BG"/>
        </w:rPr>
        <w:t>Кохезионния</w:t>
      </w:r>
      <w:proofErr w:type="spellEnd"/>
      <w:r w:rsidRPr="00C401BE">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w:t>
      </w:r>
      <w:r w:rsidRPr="00F43DD7">
        <w:rPr>
          <w:rFonts w:ascii="Times New Roman" w:eastAsia="Times New Roman" w:hAnsi="Times New Roman" w:cs="Times New Roman"/>
          <w:sz w:val="24"/>
          <w:szCs w:val="24"/>
          <w:shd w:val="clear" w:color="auto" w:fill="FEFEFE"/>
          <w:lang w:eastAsia="bg-BG"/>
        </w:rPr>
        <w:t>, която изпълнява стратегия за ВОМР извън територията на Република България</w:t>
      </w:r>
      <w:r>
        <w:rPr>
          <w:rFonts w:ascii="Times New Roman" w:eastAsia="Times New Roman" w:hAnsi="Times New Roman" w:cs="Times New Roman"/>
          <w:sz w:val="24"/>
          <w:szCs w:val="24"/>
          <w:shd w:val="clear" w:color="auto" w:fill="FEFEFE"/>
          <w:lang w:eastAsia="bg-BG"/>
        </w:rPr>
        <w:t>.</w:t>
      </w:r>
      <w:r w:rsidRPr="00F43DD7">
        <w:rPr>
          <w:rFonts w:ascii="Times New Roman" w:eastAsia="Times New Roman" w:hAnsi="Times New Roman" w:cs="Times New Roman"/>
          <w:sz w:val="24"/>
          <w:szCs w:val="24"/>
          <w:shd w:val="clear" w:color="auto" w:fill="FEFEFE"/>
          <w:lang w:eastAsia="bg-BG"/>
        </w:rPr>
        <w:t xml:space="preserve"> </w:t>
      </w:r>
    </w:p>
    <w:p w14:paraId="1DF72B26"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9. </w:t>
      </w:r>
      <w:r w:rsidR="00B16106" w:rsidRPr="00F43DD7">
        <w:rPr>
          <w:rFonts w:ascii="Times New Roman" w:eastAsia="Times New Roman" w:hAnsi="Times New Roman" w:cs="Times New Roman"/>
          <w:sz w:val="24"/>
          <w:szCs w:val="24"/>
          <w:shd w:val="clear" w:color="auto" w:fill="FEFEFE"/>
          <w:lang w:eastAsia="bg-BG"/>
        </w:rPr>
        <w:t xml:space="preserve">„Местна инициативна група“ е местна инициативна група, сключила споразумение за изпълнение на стратегия за ВОМР по реда на </w:t>
      </w:r>
      <w:r w:rsidR="00B16106" w:rsidRPr="00F43DD7">
        <w:rPr>
          <w:rFonts w:ascii="Times New Roman" w:eastAsia="Times New Roman" w:hAnsi="Times New Roman" w:cs="Times New Roman"/>
          <w:sz w:val="24"/>
          <w:szCs w:val="24"/>
          <w:bdr w:val="none" w:sz="0" w:space="0" w:color="auto" w:frame="1"/>
          <w:shd w:val="clear" w:color="auto" w:fill="FFFFFF"/>
          <w:lang w:val="ru-RU" w:eastAsia="bg-BG"/>
        </w:rPr>
        <w:t>Постановление</w:t>
      </w:r>
      <w:r w:rsidR="00B16106" w:rsidRPr="00F43DD7">
        <w:rPr>
          <w:rFonts w:ascii="Times New Roman" w:eastAsia="Times New Roman" w:hAnsi="Times New Roman" w:cs="Times New Roman"/>
          <w:sz w:val="24"/>
          <w:szCs w:val="24"/>
          <w:lang w:val="ru-RU" w:eastAsia="bg-BG"/>
        </w:rPr>
        <w:t xml:space="preserve"> </w:t>
      </w:r>
      <w:r w:rsidR="00B16106" w:rsidRPr="00F43DD7">
        <w:rPr>
          <w:rFonts w:ascii="Times New Roman" w:eastAsia="Times New Roman" w:hAnsi="Times New Roman" w:cs="Times New Roman"/>
          <w:sz w:val="24"/>
          <w:szCs w:val="24"/>
          <w:bdr w:val="none" w:sz="0" w:space="0" w:color="auto" w:frame="1"/>
          <w:shd w:val="clear" w:color="auto" w:fill="FFFFFF"/>
          <w:lang w:val="ru-RU" w:eastAsia="bg-BG"/>
        </w:rPr>
        <w:t>№</w:t>
      </w:r>
      <w:r w:rsidR="00B16106" w:rsidRPr="00F43DD7">
        <w:rPr>
          <w:rFonts w:ascii="Times New Roman" w:eastAsia="Times New Roman" w:hAnsi="Times New Roman" w:cs="Times New Roman"/>
          <w:sz w:val="24"/>
          <w:szCs w:val="24"/>
          <w:lang w:val="ru-RU" w:eastAsia="bg-BG"/>
        </w:rPr>
        <w:t xml:space="preserve"> </w:t>
      </w:r>
      <w:r w:rsidR="00B16106" w:rsidRPr="00F43DD7">
        <w:rPr>
          <w:rFonts w:ascii="Times New Roman" w:eastAsia="Times New Roman" w:hAnsi="Times New Roman" w:cs="Times New Roman"/>
          <w:sz w:val="24"/>
          <w:szCs w:val="24"/>
          <w:bdr w:val="none" w:sz="0" w:space="0" w:color="auto" w:frame="1"/>
          <w:shd w:val="clear" w:color="auto" w:fill="FFFFFF"/>
          <w:lang w:val="ru-RU" w:eastAsia="bg-BG"/>
        </w:rPr>
        <w:t>161</w:t>
      </w:r>
      <w:r w:rsidR="00B16106" w:rsidRPr="00F43DD7">
        <w:rPr>
          <w:rFonts w:ascii="Times New Roman" w:eastAsia="Times New Roman" w:hAnsi="Times New Roman" w:cs="Times New Roman"/>
          <w:sz w:val="24"/>
          <w:szCs w:val="24"/>
          <w:lang w:val="ru-RU" w:eastAsia="bg-BG"/>
        </w:rPr>
        <w:t xml:space="preserve"> на </w:t>
      </w:r>
      <w:proofErr w:type="spellStart"/>
      <w:r w:rsidR="00B16106" w:rsidRPr="00F43DD7">
        <w:rPr>
          <w:rFonts w:ascii="Times New Roman" w:eastAsia="Times New Roman" w:hAnsi="Times New Roman" w:cs="Times New Roman"/>
          <w:sz w:val="24"/>
          <w:szCs w:val="24"/>
          <w:lang w:val="ru-RU" w:eastAsia="bg-BG"/>
        </w:rPr>
        <w:t>Министерския</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съвет</w:t>
      </w:r>
      <w:proofErr w:type="spellEnd"/>
      <w:r w:rsidR="00B16106" w:rsidRPr="00F43DD7">
        <w:rPr>
          <w:rFonts w:ascii="Times New Roman" w:eastAsia="Times New Roman" w:hAnsi="Times New Roman" w:cs="Times New Roman"/>
          <w:sz w:val="24"/>
          <w:szCs w:val="24"/>
          <w:lang w:val="ru-RU" w:eastAsia="bg-BG"/>
        </w:rPr>
        <w:t xml:space="preserve"> от 2016 г. </w:t>
      </w:r>
      <w:proofErr w:type="gramStart"/>
      <w:r w:rsidR="00B16106" w:rsidRPr="00F43DD7">
        <w:rPr>
          <w:rFonts w:ascii="Times New Roman" w:eastAsia="Times New Roman" w:hAnsi="Times New Roman" w:cs="Times New Roman"/>
          <w:sz w:val="24"/>
          <w:szCs w:val="24"/>
          <w:lang w:val="ru-RU" w:eastAsia="bg-BG"/>
        </w:rPr>
        <w:t xml:space="preserve">за </w:t>
      </w:r>
      <w:proofErr w:type="spellStart"/>
      <w:r w:rsidR="00B16106" w:rsidRPr="00F43DD7">
        <w:rPr>
          <w:rFonts w:ascii="Times New Roman" w:eastAsia="Times New Roman" w:hAnsi="Times New Roman" w:cs="Times New Roman"/>
          <w:sz w:val="24"/>
          <w:szCs w:val="24"/>
          <w:lang w:val="ru-RU" w:eastAsia="bg-BG"/>
        </w:rPr>
        <w:t>определяне</w:t>
      </w:r>
      <w:proofErr w:type="spellEnd"/>
      <w:r w:rsidR="00B16106" w:rsidRPr="00F43DD7">
        <w:rPr>
          <w:rFonts w:ascii="Times New Roman" w:eastAsia="Times New Roman" w:hAnsi="Times New Roman" w:cs="Times New Roman"/>
          <w:sz w:val="24"/>
          <w:szCs w:val="24"/>
          <w:lang w:val="ru-RU" w:eastAsia="bg-BG"/>
        </w:rPr>
        <w:t xml:space="preserve"> на правила за координация между </w:t>
      </w:r>
      <w:proofErr w:type="spellStart"/>
      <w:r w:rsidR="00B16106" w:rsidRPr="00F43DD7">
        <w:rPr>
          <w:rFonts w:ascii="Times New Roman" w:eastAsia="Times New Roman" w:hAnsi="Times New Roman" w:cs="Times New Roman"/>
          <w:sz w:val="24"/>
          <w:szCs w:val="24"/>
          <w:lang w:val="ru-RU" w:eastAsia="bg-BG"/>
        </w:rPr>
        <w:t>управляващите</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органи</w:t>
      </w:r>
      <w:proofErr w:type="spellEnd"/>
      <w:r w:rsidR="00B16106" w:rsidRPr="00F43DD7">
        <w:rPr>
          <w:rFonts w:ascii="Times New Roman" w:eastAsia="Times New Roman" w:hAnsi="Times New Roman" w:cs="Times New Roman"/>
          <w:sz w:val="24"/>
          <w:szCs w:val="24"/>
          <w:lang w:val="ru-RU" w:eastAsia="bg-BG"/>
        </w:rPr>
        <w:t xml:space="preserve"> на </w:t>
      </w:r>
      <w:proofErr w:type="spellStart"/>
      <w:r w:rsidR="00B16106" w:rsidRPr="00F43DD7">
        <w:rPr>
          <w:rFonts w:ascii="Times New Roman" w:eastAsia="Times New Roman" w:hAnsi="Times New Roman" w:cs="Times New Roman"/>
          <w:sz w:val="24"/>
          <w:szCs w:val="24"/>
          <w:lang w:val="ru-RU" w:eastAsia="bg-BG"/>
        </w:rPr>
        <w:t>програмите</w:t>
      </w:r>
      <w:proofErr w:type="spellEnd"/>
      <w:r w:rsidR="00B16106" w:rsidRPr="00F43DD7">
        <w:rPr>
          <w:rFonts w:ascii="Times New Roman" w:eastAsia="Times New Roman" w:hAnsi="Times New Roman" w:cs="Times New Roman"/>
          <w:sz w:val="24"/>
          <w:szCs w:val="24"/>
          <w:lang w:val="ru-RU" w:eastAsia="bg-BG"/>
        </w:rPr>
        <w:t xml:space="preserve"> и </w:t>
      </w:r>
      <w:proofErr w:type="spellStart"/>
      <w:r w:rsidR="00B16106" w:rsidRPr="00F43DD7">
        <w:rPr>
          <w:rFonts w:ascii="Times New Roman" w:eastAsia="Times New Roman" w:hAnsi="Times New Roman" w:cs="Times New Roman"/>
          <w:sz w:val="24"/>
          <w:szCs w:val="24"/>
          <w:lang w:val="ru-RU" w:eastAsia="bg-BG"/>
        </w:rPr>
        <w:t>местните</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инициативни</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групи</w:t>
      </w:r>
      <w:proofErr w:type="spellEnd"/>
      <w:r w:rsidR="00B16106" w:rsidRPr="00F43DD7">
        <w:rPr>
          <w:rFonts w:ascii="Times New Roman" w:eastAsia="Times New Roman" w:hAnsi="Times New Roman" w:cs="Times New Roman"/>
          <w:sz w:val="24"/>
          <w:szCs w:val="24"/>
          <w:lang w:val="ru-RU" w:eastAsia="bg-BG"/>
        </w:rPr>
        <w:t xml:space="preserve">, и </w:t>
      </w:r>
      <w:proofErr w:type="spellStart"/>
      <w:r w:rsidR="00B16106" w:rsidRPr="00F43DD7">
        <w:rPr>
          <w:rFonts w:ascii="Times New Roman" w:eastAsia="Times New Roman" w:hAnsi="Times New Roman" w:cs="Times New Roman"/>
          <w:sz w:val="24"/>
          <w:szCs w:val="24"/>
          <w:lang w:val="ru-RU" w:eastAsia="bg-BG"/>
        </w:rPr>
        <w:t>местните</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инициативни</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рибарски</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групи</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във</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връзка</w:t>
      </w:r>
      <w:proofErr w:type="spellEnd"/>
      <w:r w:rsidR="00B16106" w:rsidRPr="00F43DD7">
        <w:rPr>
          <w:rFonts w:ascii="Times New Roman" w:eastAsia="Times New Roman" w:hAnsi="Times New Roman" w:cs="Times New Roman"/>
          <w:sz w:val="24"/>
          <w:szCs w:val="24"/>
          <w:lang w:val="ru-RU" w:eastAsia="bg-BG"/>
        </w:rPr>
        <w:t xml:space="preserve"> с </w:t>
      </w:r>
      <w:proofErr w:type="spellStart"/>
      <w:r w:rsidR="00B16106" w:rsidRPr="00F43DD7">
        <w:rPr>
          <w:rFonts w:ascii="Times New Roman" w:eastAsia="Times New Roman" w:hAnsi="Times New Roman" w:cs="Times New Roman"/>
          <w:sz w:val="24"/>
          <w:szCs w:val="24"/>
          <w:lang w:val="ru-RU" w:eastAsia="bg-BG"/>
        </w:rPr>
        <w:t>изпълнението</w:t>
      </w:r>
      <w:proofErr w:type="spellEnd"/>
      <w:r w:rsidR="00B16106" w:rsidRPr="00F43DD7">
        <w:rPr>
          <w:rFonts w:ascii="Times New Roman" w:eastAsia="Times New Roman" w:hAnsi="Times New Roman" w:cs="Times New Roman"/>
          <w:sz w:val="24"/>
          <w:szCs w:val="24"/>
          <w:lang w:val="ru-RU" w:eastAsia="bg-BG"/>
        </w:rPr>
        <w:t xml:space="preserve"> на Подхода "</w:t>
      </w:r>
      <w:proofErr w:type="spellStart"/>
      <w:r w:rsidR="00B16106" w:rsidRPr="00F43DD7">
        <w:rPr>
          <w:rFonts w:ascii="Times New Roman" w:eastAsia="Times New Roman" w:hAnsi="Times New Roman" w:cs="Times New Roman"/>
          <w:sz w:val="24"/>
          <w:szCs w:val="24"/>
          <w:lang w:val="ru-RU" w:eastAsia="bg-BG"/>
        </w:rPr>
        <w:t>Водено</w:t>
      </w:r>
      <w:proofErr w:type="spellEnd"/>
      <w:r w:rsidR="00B16106" w:rsidRPr="00F43DD7">
        <w:rPr>
          <w:rFonts w:ascii="Times New Roman" w:eastAsia="Times New Roman" w:hAnsi="Times New Roman" w:cs="Times New Roman"/>
          <w:sz w:val="24"/>
          <w:szCs w:val="24"/>
          <w:lang w:val="ru-RU" w:eastAsia="bg-BG"/>
        </w:rPr>
        <w:t xml:space="preserve"> от </w:t>
      </w:r>
      <w:proofErr w:type="spellStart"/>
      <w:r w:rsidR="00B16106" w:rsidRPr="00F43DD7">
        <w:rPr>
          <w:rFonts w:ascii="Times New Roman" w:eastAsia="Times New Roman" w:hAnsi="Times New Roman" w:cs="Times New Roman"/>
          <w:sz w:val="24"/>
          <w:szCs w:val="24"/>
          <w:lang w:val="ru-RU" w:eastAsia="bg-BG"/>
        </w:rPr>
        <w:t>общностите</w:t>
      </w:r>
      <w:proofErr w:type="spellEnd"/>
      <w:r w:rsidR="00B16106" w:rsidRPr="00F43DD7">
        <w:rPr>
          <w:rFonts w:ascii="Times New Roman" w:eastAsia="Times New Roman" w:hAnsi="Times New Roman" w:cs="Times New Roman"/>
          <w:sz w:val="24"/>
          <w:szCs w:val="24"/>
          <w:lang w:val="ru-RU" w:eastAsia="bg-BG"/>
        </w:rPr>
        <w:t xml:space="preserve"> </w:t>
      </w:r>
      <w:proofErr w:type="spellStart"/>
      <w:r w:rsidR="00B16106" w:rsidRPr="00F43DD7">
        <w:rPr>
          <w:rFonts w:ascii="Times New Roman" w:eastAsia="Times New Roman" w:hAnsi="Times New Roman" w:cs="Times New Roman"/>
          <w:sz w:val="24"/>
          <w:szCs w:val="24"/>
          <w:lang w:val="ru-RU" w:eastAsia="bg-BG"/>
        </w:rPr>
        <w:t>местно</w:t>
      </w:r>
      <w:proofErr w:type="spellEnd"/>
      <w:r w:rsidR="00B16106" w:rsidRPr="00F43DD7">
        <w:rPr>
          <w:rFonts w:ascii="Times New Roman" w:eastAsia="Times New Roman" w:hAnsi="Times New Roman" w:cs="Times New Roman"/>
          <w:sz w:val="24"/>
          <w:szCs w:val="24"/>
          <w:lang w:val="ru-RU" w:eastAsia="bg-BG"/>
        </w:rPr>
        <w:t xml:space="preserve"> развитие" за периода 2014 – 2020 г.</w:t>
      </w:r>
      <w:r w:rsidR="00B16106" w:rsidRPr="00F43DD7">
        <w:rPr>
          <w:rFonts w:ascii="Times New Roman" w:eastAsia="Times New Roman" w:hAnsi="Times New Roman" w:cs="Times New Roman"/>
          <w:b/>
          <w:sz w:val="24"/>
          <w:szCs w:val="24"/>
          <w:lang w:val="ru-RU" w:eastAsia="bg-BG"/>
        </w:rPr>
        <w:t xml:space="preserve"> </w:t>
      </w:r>
      <w:r w:rsidR="00B16106" w:rsidRPr="00F43DD7">
        <w:rPr>
          <w:rFonts w:ascii="Times New Roman" w:eastAsia="Times New Roman" w:hAnsi="Times New Roman" w:cs="Times New Roman"/>
          <w:sz w:val="24"/>
          <w:szCs w:val="24"/>
          <w:lang w:val="ru-RU" w:eastAsia="bg-BG"/>
        </w:rPr>
        <w:t>(</w:t>
      </w:r>
      <w:proofErr w:type="spellStart"/>
      <w:r w:rsidR="00B16106" w:rsidRPr="00F43DD7">
        <w:rPr>
          <w:rFonts w:ascii="Times New Roman" w:eastAsia="Times New Roman" w:hAnsi="Times New Roman" w:cs="Times New Roman"/>
          <w:sz w:val="24"/>
          <w:szCs w:val="24"/>
          <w:lang w:eastAsia="bg-BG"/>
        </w:rPr>
        <w:t>обн</w:t>
      </w:r>
      <w:proofErr w:type="spellEnd"/>
      <w:r w:rsidR="00B16106" w:rsidRPr="00F43DD7">
        <w:rPr>
          <w:rFonts w:ascii="Times New Roman" w:eastAsia="Times New Roman" w:hAnsi="Times New Roman" w:cs="Times New Roman"/>
          <w:sz w:val="24"/>
          <w:szCs w:val="24"/>
          <w:lang w:eastAsia="bg-BG"/>
        </w:rPr>
        <w:t xml:space="preserve">., ДВ, бр. 52 от 2016 г.) </w:t>
      </w:r>
      <w:r w:rsidR="00B16106" w:rsidRPr="00F43DD7">
        <w:rPr>
          <w:rFonts w:ascii="Times New Roman" w:eastAsia="Times New Roman" w:hAnsi="Times New Roman" w:cs="Times New Roman"/>
          <w:sz w:val="24"/>
          <w:szCs w:val="24"/>
          <w:shd w:val="clear" w:color="auto" w:fill="FEFEFE"/>
          <w:lang w:eastAsia="bg-BG"/>
        </w:rPr>
        <w:t>или на Наредба № 22 от 2015 г.</w:t>
      </w:r>
      <w:r w:rsidR="00187928" w:rsidRPr="00187928">
        <w:t xml:space="preserve"> </w:t>
      </w:r>
      <w:r w:rsidR="00187928" w:rsidRPr="00187928">
        <w:rPr>
          <w:rFonts w:ascii="Times New Roman" w:eastAsia="Times New Roman" w:hAnsi="Times New Roman" w:cs="Times New Roman"/>
          <w:sz w:val="24"/>
          <w:szCs w:val="24"/>
          <w:shd w:val="clear" w:color="auto" w:fill="FEFEFE"/>
          <w:lang w:eastAsia="bg-BG"/>
        </w:rPr>
        <w:t xml:space="preserve">за прилагане на </w:t>
      </w:r>
      <w:proofErr w:type="spellStart"/>
      <w:r w:rsidR="00187928" w:rsidRPr="00187928">
        <w:rPr>
          <w:rFonts w:ascii="Times New Roman" w:eastAsia="Times New Roman" w:hAnsi="Times New Roman" w:cs="Times New Roman"/>
          <w:sz w:val="24"/>
          <w:szCs w:val="24"/>
          <w:shd w:val="clear" w:color="auto" w:fill="FEFEFE"/>
          <w:lang w:eastAsia="bg-BG"/>
        </w:rPr>
        <w:t>подмярка</w:t>
      </w:r>
      <w:proofErr w:type="spellEnd"/>
      <w:r w:rsidR="00187928" w:rsidRPr="00187928">
        <w:rPr>
          <w:rFonts w:ascii="Times New Roman" w:eastAsia="Times New Roman" w:hAnsi="Times New Roman" w:cs="Times New Roman"/>
          <w:sz w:val="24"/>
          <w:szCs w:val="24"/>
          <w:shd w:val="clear" w:color="auto" w:fill="FEFEFE"/>
          <w:lang w:eastAsia="bg-BG"/>
        </w:rPr>
        <w:t xml:space="preserve"> 19.2 „Прилагане на операции в рамките</w:t>
      </w:r>
      <w:proofErr w:type="gramEnd"/>
      <w:r w:rsidR="00187928" w:rsidRPr="00187928">
        <w:rPr>
          <w:rFonts w:ascii="Times New Roman" w:eastAsia="Times New Roman" w:hAnsi="Times New Roman" w:cs="Times New Roman"/>
          <w:sz w:val="24"/>
          <w:szCs w:val="24"/>
          <w:shd w:val="clear" w:color="auto" w:fill="FEFEFE"/>
          <w:lang w:eastAsia="bg-BG"/>
        </w:rPr>
        <w:t xml:space="preserve">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p w14:paraId="2E3F1990" w14:textId="77777777" w:rsidR="00B16106"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10</w:t>
      </w:r>
      <w:r w:rsidR="00B16106" w:rsidRPr="00F43DD7">
        <w:rPr>
          <w:rFonts w:ascii="Times New Roman" w:eastAsia="Times New Roman" w:hAnsi="Times New Roman" w:cs="Times New Roman"/>
          <w:sz w:val="24"/>
          <w:szCs w:val="24"/>
          <w:shd w:val="clear" w:color="auto" w:fill="FEFEFE"/>
          <w:lang w:eastAsia="bg-BG"/>
        </w:rPr>
        <w:t>. „Местна инициативна рибарска група“ е местна инициативна рибарска група, одобрена от УО на ПМДР 2014 – 2020 г. и сключила споразумение за изпълнение на стратегия за ВОМР.</w:t>
      </w:r>
    </w:p>
    <w:p w14:paraId="45C46B19" w14:textId="77777777" w:rsidR="00036B3E" w:rsidRPr="00036B3E" w:rsidRDefault="00134931"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4C2DAC">
        <w:rPr>
          <w:rFonts w:ascii="Times New Roman" w:eastAsia="Times New Roman" w:hAnsi="Times New Roman" w:cs="Times New Roman"/>
          <w:sz w:val="24"/>
          <w:szCs w:val="24"/>
          <w:shd w:val="clear" w:color="auto" w:fill="FEFEFE"/>
          <w:lang w:eastAsia="bg-BG"/>
        </w:rPr>
        <w:t>1</w:t>
      </w:r>
      <w:r>
        <w:rPr>
          <w:rFonts w:ascii="Times New Roman" w:eastAsia="Times New Roman" w:hAnsi="Times New Roman" w:cs="Times New Roman"/>
          <w:sz w:val="24"/>
          <w:szCs w:val="24"/>
          <w:shd w:val="clear" w:color="auto" w:fill="FEFEFE"/>
          <w:lang w:eastAsia="bg-BG"/>
        </w:rPr>
        <w:t xml:space="preserve">. </w:t>
      </w:r>
      <w:r w:rsidR="00036B3E">
        <w:rPr>
          <w:rFonts w:ascii="Times New Roman" w:eastAsia="Times New Roman" w:hAnsi="Times New Roman" w:cs="Times New Roman"/>
          <w:sz w:val="24"/>
          <w:szCs w:val="24"/>
          <w:shd w:val="clear" w:color="auto" w:fill="FEFEFE"/>
          <w:lang w:eastAsia="bg-BG"/>
        </w:rPr>
        <w:t>„</w:t>
      </w:r>
      <w:r w:rsidR="00036B3E" w:rsidRPr="00036B3E">
        <w:rPr>
          <w:rFonts w:ascii="Times New Roman" w:eastAsia="Times New Roman" w:hAnsi="Times New Roman" w:cs="Times New Roman"/>
          <w:sz w:val="24"/>
          <w:szCs w:val="24"/>
          <w:shd w:val="clear" w:color="auto" w:fill="FEFEFE"/>
          <w:lang w:eastAsia="bg-BG"/>
        </w:rPr>
        <w:t>Независими оферти</w:t>
      </w:r>
      <w:r w:rsidR="00036B3E">
        <w:rPr>
          <w:rFonts w:ascii="Times New Roman" w:eastAsia="Times New Roman" w:hAnsi="Times New Roman" w:cs="Times New Roman"/>
          <w:sz w:val="24"/>
          <w:szCs w:val="24"/>
          <w:shd w:val="clear" w:color="auto" w:fill="FEFEFE"/>
          <w:lang w:eastAsia="bg-BG"/>
        </w:rPr>
        <w:t>“</w:t>
      </w:r>
      <w:r w:rsidR="00036B3E" w:rsidRPr="00036B3E">
        <w:rPr>
          <w:rFonts w:ascii="Times New Roman" w:eastAsia="Times New Roman" w:hAnsi="Times New Roman" w:cs="Times New Roman"/>
          <w:sz w:val="24"/>
          <w:szCs w:val="24"/>
          <w:shd w:val="clear" w:color="auto" w:fill="FEFEFE"/>
          <w:lang w:eastAsia="bg-BG"/>
        </w:rPr>
        <w:t xml:space="preserve"> са оферти, подадени от лица, които не се намират в следната свързаност помежду си или спрямо кандидата:</w:t>
      </w:r>
    </w:p>
    <w:p w14:paraId="1B4D8A5B"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а) едното участва в управлението на дружеството на другото;</w:t>
      </w:r>
    </w:p>
    <w:p w14:paraId="08C18A99"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 xml:space="preserve">б) </w:t>
      </w:r>
      <w:proofErr w:type="spellStart"/>
      <w:r w:rsidRPr="00036B3E">
        <w:rPr>
          <w:rFonts w:ascii="Times New Roman" w:eastAsia="Times New Roman" w:hAnsi="Times New Roman" w:cs="Times New Roman"/>
          <w:sz w:val="24"/>
          <w:szCs w:val="24"/>
          <w:shd w:val="clear" w:color="auto" w:fill="FEFEFE"/>
          <w:lang w:eastAsia="bg-BG"/>
        </w:rPr>
        <w:t>съдружници</w:t>
      </w:r>
      <w:proofErr w:type="spellEnd"/>
      <w:r w:rsidRPr="00036B3E">
        <w:rPr>
          <w:rFonts w:ascii="Times New Roman" w:eastAsia="Times New Roman" w:hAnsi="Times New Roman" w:cs="Times New Roman"/>
          <w:sz w:val="24"/>
          <w:szCs w:val="24"/>
          <w:shd w:val="clear" w:color="auto" w:fill="FEFEFE"/>
          <w:lang w:eastAsia="bg-BG"/>
        </w:rPr>
        <w:t>;</w:t>
      </w:r>
    </w:p>
    <w:p w14:paraId="03EEB247"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в) съвместно контролират пряко трето лице;</w:t>
      </w:r>
    </w:p>
    <w:p w14:paraId="773A0516"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07E21F25" w14:textId="77777777" w:rsidR="00036B3E" w:rsidRP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д) едното лице притежава повече от половината от броя на гласовете в общото събрание на другото лице;</w:t>
      </w:r>
    </w:p>
    <w:p w14:paraId="08D1958D" w14:textId="77777777" w:rsidR="00036B3E" w:rsidRDefault="00036B3E" w:rsidP="00036B3E">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036B3E">
        <w:rPr>
          <w:rFonts w:ascii="Times New Roman" w:eastAsia="Times New Roman" w:hAnsi="Times New Roman" w:cs="Times New Roman"/>
          <w:sz w:val="24"/>
          <w:szCs w:val="24"/>
          <w:shd w:val="clear" w:color="auto" w:fill="FEFEFE"/>
          <w:lang w:eastAsia="bg-BG"/>
        </w:rPr>
        <w:t>е)  лицата,  чиято  дейност се контролира пряко или косвено от трето лице – физическо или юридическо; ж)лицата, едното от които е търговски представител на другото.</w:t>
      </w:r>
    </w:p>
    <w:p w14:paraId="6B630428" w14:textId="77777777" w:rsidR="00AD7E3D" w:rsidRPr="00F43DD7" w:rsidRDefault="00036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12. </w:t>
      </w:r>
      <w:r w:rsidR="00AD7E3D">
        <w:rPr>
          <w:rFonts w:ascii="Times New Roman" w:eastAsia="Times New Roman" w:hAnsi="Times New Roman" w:cs="Times New Roman"/>
          <w:sz w:val="24"/>
          <w:szCs w:val="24"/>
          <w:shd w:val="clear" w:color="auto" w:fill="FEFEFE"/>
          <w:lang w:eastAsia="bg-BG"/>
        </w:rPr>
        <w:t>„Неикономически дейности“ са дейности</w:t>
      </w:r>
      <w:r w:rsidR="00134931">
        <w:rPr>
          <w:rFonts w:ascii="Times New Roman" w:eastAsia="Times New Roman" w:hAnsi="Times New Roman" w:cs="Times New Roman"/>
          <w:sz w:val="24"/>
          <w:szCs w:val="24"/>
          <w:shd w:val="clear" w:color="auto" w:fill="FEFEFE"/>
          <w:lang w:eastAsia="bg-BG"/>
        </w:rPr>
        <w:t>те по проектите за сътрудничество</w:t>
      </w:r>
      <w:r w:rsidR="00AD7E3D">
        <w:rPr>
          <w:rFonts w:ascii="Times New Roman" w:eastAsia="Times New Roman" w:hAnsi="Times New Roman" w:cs="Times New Roman"/>
          <w:sz w:val="24"/>
          <w:szCs w:val="24"/>
          <w:shd w:val="clear" w:color="auto" w:fill="FEFEFE"/>
          <w:lang w:eastAsia="bg-BG"/>
        </w:rPr>
        <w:t xml:space="preserve">, </w:t>
      </w:r>
      <w:r w:rsidR="00CA51AF">
        <w:rPr>
          <w:rFonts w:ascii="Times New Roman" w:eastAsia="Times New Roman" w:hAnsi="Times New Roman" w:cs="Times New Roman"/>
          <w:sz w:val="24"/>
          <w:szCs w:val="24"/>
          <w:shd w:val="clear" w:color="auto" w:fill="FEFEFE"/>
          <w:lang w:eastAsia="bg-BG"/>
        </w:rPr>
        <w:t xml:space="preserve">различни от </w:t>
      </w:r>
      <w:r w:rsidR="00EC120E">
        <w:rPr>
          <w:rFonts w:ascii="Times New Roman" w:eastAsia="Times New Roman" w:hAnsi="Times New Roman" w:cs="Times New Roman"/>
          <w:sz w:val="24"/>
          <w:szCs w:val="24"/>
          <w:shd w:val="clear" w:color="auto" w:fill="FEFEFE"/>
          <w:lang w:eastAsia="bg-BG"/>
        </w:rPr>
        <w:t>определени</w:t>
      </w:r>
      <w:r w:rsidR="00CA51AF">
        <w:rPr>
          <w:rFonts w:ascii="Times New Roman" w:eastAsia="Times New Roman" w:hAnsi="Times New Roman" w:cs="Times New Roman"/>
          <w:sz w:val="24"/>
          <w:szCs w:val="24"/>
          <w:shd w:val="clear" w:color="auto" w:fill="FEFEFE"/>
          <w:lang w:eastAsia="bg-BG"/>
        </w:rPr>
        <w:t>ята за „предприятие“ и „стопанска дейност“ в</w:t>
      </w:r>
      <w:r w:rsidR="001E04EF">
        <w:rPr>
          <w:rFonts w:ascii="Times New Roman" w:eastAsia="Times New Roman" w:hAnsi="Times New Roman" w:cs="Times New Roman"/>
          <w:sz w:val="24"/>
          <w:szCs w:val="24"/>
          <w:shd w:val="clear" w:color="auto" w:fill="FEFEFE"/>
          <w:lang w:eastAsia="bg-BG"/>
        </w:rPr>
        <w:t xml:space="preserve"> </w:t>
      </w:r>
      <w:r w:rsidR="001E04EF" w:rsidRPr="001E04EF">
        <w:rPr>
          <w:rFonts w:ascii="Times New Roman" w:eastAsia="Times New Roman" w:hAnsi="Times New Roman" w:cs="Times New Roman"/>
          <w:sz w:val="24"/>
          <w:szCs w:val="24"/>
          <w:shd w:val="clear" w:color="auto" w:fill="FEFEFE"/>
          <w:lang w:eastAsia="bg-BG"/>
        </w:rPr>
        <w:t>Известие на Комисията относно понятието за държавна помощ, посочено в член 107, параграф 1 от ДФЕС (2016/С262/01)</w:t>
      </w:r>
      <w:r w:rsidR="00EC120E">
        <w:rPr>
          <w:rFonts w:ascii="Times New Roman" w:eastAsia="Times New Roman" w:hAnsi="Times New Roman" w:cs="Times New Roman"/>
          <w:sz w:val="24"/>
          <w:szCs w:val="24"/>
          <w:shd w:val="clear" w:color="auto" w:fill="FEFEFE"/>
          <w:lang w:eastAsia="bg-BG"/>
        </w:rPr>
        <w:t>.</w:t>
      </w:r>
    </w:p>
    <w:p w14:paraId="50A36CBD" w14:textId="77777777" w:rsidR="00B16106" w:rsidRPr="00F43DD7" w:rsidRDefault="00B16106"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F43DD7">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3</w:t>
      </w:r>
      <w:r w:rsidRPr="00F43DD7">
        <w:rPr>
          <w:rFonts w:ascii="Times New Roman" w:eastAsia="Times New Roman" w:hAnsi="Times New Roman" w:cs="Times New Roman"/>
          <w:sz w:val="24"/>
          <w:szCs w:val="24"/>
          <w:shd w:val="clear" w:color="auto" w:fill="FEFEFE"/>
          <w:lang w:eastAsia="bg-BG"/>
        </w:rPr>
        <w:t>. „Обикновена подмяна“ е замяна на дълготраен актив с друг, която не води до качествени или количествени изменения на произведения продукт.</w:t>
      </w:r>
    </w:p>
    <w:p w14:paraId="288F7264" w14:textId="77777777" w:rsidR="00B67514" w:rsidRPr="00F43DD7" w:rsidRDefault="00602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sidRPr="00554C43">
        <w:rPr>
          <w:rFonts w:ascii="Times New Roman" w:eastAsia="Times New Roman" w:hAnsi="Times New Roman" w:cs="Times New Roman"/>
          <w:sz w:val="24"/>
          <w:szCs w:val="24"/>
          <w:shd w:val="clear" w:color="auto" w:fill="FEFEFE"/>
          <w:lang w:val="ru-RU" w:eastAsia="bg-BG"/>
        </w:rPr>
        <w:t>1</w:t>
      </w:r>
      <w:r w:rsidR="00036B3E">
        <w:rPr>
          <w:rFonts w:ascii="Times New Roman" w:eastAsia="Times New Roman" w:hAnsi="Times New Roman" w:cs="Times New Roman"/>
          <w:sz w:val="24"/>
          <w:szCs w:val="24"/>
          <w:shd w:val="clear" w:color="auto" w:fill="FEFEFE"/>
          <w:lang w:val="ru-RU" w:eastAsia="bg-BG"/>
        </w:rPr>
        <w:t>4</w:t>
      </w:r>
      <w:r w:rsidRPr="00554C43">
        <w:rPr>
          <w:rFonts w:ascii="Times New Roman" w:eastAsia="Times New Roman" w:hAnsi="Times New Roman" w:cs="Times New Roman"/>
          <w:sz w:val="24"/>
          <w:szCs w:val="24"/>
          <w:shd w:val="clear" w:color="auto" w:fill="FEFEFE"/>
          <w:lang w:val="ru-RU" w:eastAsia="bg-BG"/>
        </w:rPr>
        <w:t xml:space="preserve">. </w:t>
      </w:r>
      <w:r w:rsidR="00B67514">
        <w:rPr>
          <w:rFonts w:ascii="Times New Roman" w:eastAsia="Times New Roman" w:hAnsi="Times New Roman" w:cs="Times New Roman"/>
          <w:sz w:val="24"/>
          <w:szCs w:val="24"/>
          <w:shd w:val="clear" w:color="auto" w:fill="FEFEFE"/>
          <w:lang w:eastAsia="bg-BG"/>
        </w:rPr>
        <w:t>„Партньор</w:t>
      </w:r>
      <w:r w:rsidR="00361F03">
        <w:rPr>
          <w:rFonts w:ascii="Times New Roman" w:eastAsia="Times New Roman" w:hAnsi="Times New Roman" w:cs="Times New Roman"/>
          <w:sz w:val="24"/>
          <w:szCs w:val="24"/>
          <w:shd w:val="clear" w:color="auto" w:fill="FEFEFE"/>
          <w:lang w:eastAsia="bg-BG"/>
        </w:rPr>
        <w:t>“</w:t>
      </w:r>
      <w:r w:rsidR="00AD7E3D">
        <w:rPr>
          <w:rFonts w:ascii="Times New Roman" w:eastAsia="Times New Roman" w:hAnsi="Times New Roman" w:cs="Times New Roman"/>
          <w:sz w:val="24"/>
          <w:szCs w:val="24"/>
          <w:shd w:val="clear" w:color="auto" w:fill="FEFEFE"/>
          <w:lang w:eastAsia="bg-BG"/>
        </w:rPr>
        <w:t xml:space="preserve"> е</w:t>
      </w:r>
      <w:r w:rsidR="00D411D7">
        <w:rPr>
          <w:rFonts w:ascii="Times New Roman" w:eastAsia="Times New Roman" w:hAnsi="Times New Roman" w:cs="Times New Roman"/>
          <w:sz w:val="24"/>
          <w:szCs w:val="24"/>
          <w:shd w:val="clear" w:color="auto" w:fill="FEFEFE"/>
          <w:lang w:eastAsia="bg-BG"/>
        </w:rPr>
        <w:t xml:space="preserve"> партньор по </w:t>
      </w:r>
      <w:proofErr w:type="spellStart"/>
      <w:r w:rsidR="003766C1">
        <w:rPr>
          <w:rFonts w:ascii="Times New Roman" w:eastAsia="Times New Roman" w:hAnsi="Times New Roman" w:cs="Times New Roman"/>
          <w:sz w:val="24"/>
          <w:szCs w:val="24"/>
          <w:shd w:val="clear" w:color="auto" w:fill="FEFEFE"/>
          <w:lang w:eastAsia="bg-BG"/>
        </w:rPr>
        <w:t>пар</w:t>
      </w:r>
      <w:proofErr w:type="spellEnd"/>
      <w:r w:rsidR="003766C1">
        <w:rPr>
          <w:rFonts w:ascii="Times New Roman" w:eastAsia="Times New Roman" w:hAnsi="Times New Roman" w:cs="Times New Roman"/>
          <w:sz w:val="24"/>
          <w:szCs w:val="24"/>
          <w:shd w:val="clear" w:color="auto" w:fill="FEFEFE"/>
          <w:lang w:eastAsia="bg-BG"/>
        </w:rPr>
        <w:t>. 1, т. 5 от Допълнителните разпоредби на</w:t>
      </w:r>
      <w:r w:rsidR="00AD7E3D">
        <w:rPr>
          <w:rFonts w:ascii="Times New Roman" w:eastAsia="Times New Roman" w:hAnsi="Times New Roman" w:cs="Times New Roman"/>
          <w:sz w:val="24"/>
          <w:szCs w:val="24"/>
          <w:shd w:val="clear" w:color="auto" w:fill="FEFEFE"/>
          <w:lang w:eastAsia="bg-BG"/>
        </w:rPr>
        <w:t xml:space="preserve"> Постановление № 162 </w:t>
      </w:r>
      <w:r w:rsidR="004953CA">
        <w:rPr>
          <w:rFonts w:ascii="Times New Roman" w:eastAsia="Times New Roman" w:hAnsi="Times New Roman" w:cs="Times New Roman"/>
          <w:sz w:val="24"/>
          <w:szCs w:val="24"/>
          <w:shd w:val="clear" w:color="auto" w:fill="FEFEFE"/>
          <w:lang w:eastAsia="bg-BG"/>
        </w:rPr>
        <w:t xml:space="preserve">на Министерския съвет от 2016 г. </w:t>
      </w:r>
      <w:r w:rsidR="004953CA" w:rsidRPr="004953CA">
        <w:rPr>
          <w:rFonts w:ascii="Times New Roman" w:eastAsia="Times New Roman" w:hAnsi="Times New Roman" w:cs="Times New Roman"/>
          <w:sz w:val="24"/>
          <w:szCs w:val="24"/>
          <w:shd w:val="clear" w:color="auto" w:fill="FEFEFE"/>
          <w:lang w:eastAsia="bg-BG"/>
        </w:rPr>
        <w:t>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14:paraId="2224371A" w14:textId="77777777" w:rsidR="00B16106" w:rsidRPr="00F43DD7" w:rsidRDefault="00602B3E"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highlight w:val="white"/>
          <w:shd w:val="clear" w:color="auto" w:fill="FEFEFE"/>
          <w:lang w:eastAsia="bg-BG"/>
        </w:rPr>
      </w:pPr>
      <w:r w:rsidRPr="00F43DD7">
        <w:rPr>
          <w:rFonts w:ascii="Times New Roman" w:eastAsia="Times New Roman" w:hAnsi="Times New Roman" w:cs="Times New Roman"/>
          <w:sz w:val="24"/>
          <w:szCs w:val="24"/>
          <w:highlight w:val="white"/>
          <w:shd w:val="clear" w:color="auto" w:fill="FEFEFE"/>
          <w:lang w:eastAsia="bg-BG"/>
        </w:rPr>
        <w:lastRenderedPageBreak/>
        <w:t>1</w:t>
      </w:r>
      <w:r w:rsidR="00036B3E">
        <w:rPr>
          <w:rFonts w:ascii="Times New Roman" w:eastAsia="Times New Roman" w:hAnsi="Times New Roman" w:cs="Times New Roman"/>
          <w:sz w:val="24"/>
          <w:szCs w:val="24"/>
          <w:highlight w:val="white"/>
          <w:shd w:val="clear" w:color="auto" w:fill="FEFEFE"/>
          <w:lang w:eastAsia="bg-BG"/>
        </w:rPr>
        <w:t>5</w:t>
      </w:r>
      <w:r w:rsidR="00B16106" w:rsidRPr="00F43DD7">
        <w:rPr>
          <w:rFonts w:ascii="Times New Roman" w:eastAsia="Times New Roman" w:hAnsi="Times New Roman" w:cs="Times New Roman"/>
          <w:sz w:val="24"/>
          <w:szCs w:val="24"/>
          <w:highlight w:val="white"/>
          <w:shd w:val="clear" w:color="auto" w:fill="FEFEFE"/>
          <w:lang w:eastAsia="bg-BG"/>
        </w:rPr>
        <w:t xml:space="preserve">. „Проект“ е специфичен набор от координирани дейности, които се предприемат от </w:t>
      </w:r>
      <w:r w:rsidR="00EB0E60" w:rsidRPr="00F43DD7">
        <w:rPr>
          <w:rFonts w:ascii="Times New Roman" w:eastAsia="Times New Roman" w:hAnsi="Times New Roman" w:cs="Times New Roman"/>
          <w:sz w:val="24"/>
          <w:szCs w:val="24"/>
          <w:highlight w:val="white"/>
          <w:shd w:val="clear" w:color="auto" w:fill="FEFEFE"/>
          <w:lang w:eastAsia="bg-BG"/>
        </w:rPr>
        <w:t>бенефициент</w:t>
      </w:r>
      <w:r w:rsidR="00EB0E60">
        <w:rPr>
          <w:rFonts w:ascii="Times New Roman" w:eastAsia="Times New Roman" w:hAnsi="Times New Roman" w:cs="Times New Roman"/>
          <w:sz w:val="24"/>
          <w:szCs w:val="24"/>
          <w:highlight w:val="white"/>
          <w:shd w:val="clear" w:color="auto" w:fill="FEFEFE"/>
          <w:lang w:eastAsia="bg-BG"/>
        </w:rPr>
        <w:t xml:space="preserve">а, </w:t>
      </w:r>
      <w:r w:rsidR="00B16106" w:rsidRPr="00F43DD7">
        <w:rPr>
          <w:rFonts w:ascii="Times New Roman" w:eastAsia="Times New Roman" w:hAnsi="Times New Roman" w:cs="Times New Roman"/>
          <w:sz w:val="24"/>
          <w:szCs w:val="24"/>
          <w:highlight w:val="white"/>
          <w:shd w:val="clear" w:color="auto" w:fill="FEFEFE"/>
          <w:lang w:eastAsia="bg-BG"/>
        </w:rPr>
        <w:t xml:space="preserve">партньорите </w:t>
      </w:r>
      <w:r w:rsidR="00EB0E60">
        <w:rPr>
          <w:rFonts w:ascii="Times New Roman" w:eastAsia="Times New Roman" w:hAnsi="Times New Roman" w:cs="Times New Roman"/>
          <w:sz w:val="24"/>
          <w:szCs w:val="24"/>
          <w:highlight w:val="white"/>
          <w:shd w:val="clear" w:color="auto" w:fill="FEFEFE"/>
          <w:lang w:eastAsia="bg-BG"/>
        </w:rPr>
        <w:t xml:space="preserve">и асоциираните партньори </w:t>
      </w:r>
      <w:r w:rsidR="00B16106" w:rsidRPr="00F43DD7">
        <w:rPr>
          <w:rFonts w:ascii="Times New Roman" w:eastAsia="Times New Roman" w:hAnsi="Times New Roman" w:cs="Times New Roman"/>
          <w:sz w:val="24"/>
          <w:szCs w:val="24"/>
          <w:highlight w:val="white"/>
          <w:shd w:val="clear" w:color="auto" w:fill="FEFEFE"/>
          <w:lang w:eastAsia="bg-BG"/>
        </w:rPr>
        <w:t>за постигане на конкретни цели в определен период от време с определен бюджет.</w:t>
      </w:r>
    </w:p>
    <w:p w14:paraId="6262B2F1" w14:textId="77777777" w:rsidR="00B16106" w:rsidRPr="00F43DD7"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ru-RU" w:eastAsia="bg-BG"/>
        </w:rPr>
        <w:t>1</w:t>
      </w:r>
      <w:r w:rsidR="00036B3E">
        <w:rPr>
          <w:rFonts w:ascii="Times New Roman" w:eastAsia="Times New Roman" w:hAnsi="Times New Roman" w:cs="Times New Roman"/>
          <w:sz w:val="24"/>
          <w:szCs w:val="24"/>
          <w:highlight w:val="white"/>
          <w:shd w:val="clear" w:color="auto" w:fill="FEFEFE"/>
          <w:lang w:val="ru-RU" w:eastAsia="bg-BG"/>
        </w:rPr>
        <w:t>6</w:t>
      </w:r>
      <w:r w:rsidR="00B16106" w:rsidRPr="00F43DD7">
        <w:rPr>
          <w:rFonts w:ascii="Times New Roman" w:eastAsia="Times New Roman" w:hAnsi="Times New Roman" w:cs="Times New Roman"/>
          <w:sz w:val="24"/>
          <w:szCs w:val="24"/>
          <w:highlight w:val="white"/>
          <w:shd w:val="clear" w:color="auto" w:fill="FEFEFE"/>
          <w:lang w:eastAsia="bg-BG"/>
        </w:rPr>
        <w:t xml:space="preserve">. „Проектно </w:t>
      </w:r>
      <w:r w:rsidR="00B16106" w:rsidRPr="00F43DD7">
        <w:rPr>
          <w:rFonts w:ascii="Times New Roman" w:eastAsia="Times New Roman" w:hAnsi="Times New Roman" w:cs="Times New Roman"/>
          <w:sz w:val="24"/>
          <w:szCs w:val="24"/>
          <w:shd w:val="clear" w:color="auto" w:fill="FEFEFE"/>
          <w:lang w:eastAsia="bg-BG"/>
        </w:rPr>
        <w:t xml:space="preserve">предложение“ е подаден за одобрение в рамките на процедура за предоставяне на финансова помощ проект. </w:t>
      </w:r>
    </w:p>
    <w:p w14:paraId="7F77A0DD" w14:textId="77777777" w:rsidR="00B16106" w:rsidRPr="00F43DD7"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7</w:t>
      </w:r>
      <w:r w:rsidR="00B16106" w:rsidRPr="00F43DD7">
        <w:rPr>
          <w:rFonts w:ascii="Times New Roman" w:eastAsia="Times New Roman" w:hAnsi="Times New Roman" w:cs="Times New Roman"/>
          <w:sz w:val="24"/>
          <w:szCs w:val="24"/>
          <w:shd w:val="clear" w:color="auto" w:fill="FEFEFE"/>
          <w:lang w:eastAsia="bg-BG"/>
        </w:rPr>
        <w:t xml:space="preserve">. „Стратегия за Водено от общностите местно развитие“ е стратегия по смисъла на чл. 2, т. 19 от Регламент </w:t>
      </w:r>
      <w:r w:rsidR="000A6FD4">
        <w:rPr>
          <w:rFonts w:ascii="Times New Roman" w:eastAsia="Times New Roman" w:hAnsi="Times New Roman" w:cs="Times New Roman"/>
          <w:sz w:val="24"/>
          <w:szCs w:val="24"/>
          <w:shd w:val="clear" w:color="auto" w:fill="FEFEFE"/>
          <w:lang w:eastAsia="bg-BG"/>
        </w:rPr>
        <w:t xml:space="preserve">(ЕС) </w:t>
      </w:r>
      <w:r w:rsidR="00B16106" w:rsidRPr="00F43DD7">
        <w:rPr>
          <w:rFonts w:ascii="Times New Roman" w:eastAsia="Times New Roman" w:hAnsi="Times New Roman" w:cs="Times New Roman"/>
          <w:sz w:val="24"/>
          <w:szCs w:val="24"/>
          <w:shd w:val="clear" w:color="auto" w:fill="FEFEFE"/>
          <w:lang w:eastAsia="bg-BG"/>
        </w:rPr>
        <w:t>1303/2013 г.</w:t>
      </w:r>
      <w:r w:rsidR="000A6FD4" w:rsidRPr="000A6FD4">
        <w:t xml:space="preserve"> </w:t>
      </w:r>
      <w:r w:rsidR="000A6FD4" w:rsidRPr="000A6FD4">
        <w:rPr>
          <w:rFonts w:ascii="Times New Roman" w:eastAsia="Times New Roman" w:hAnsi="Times New Roman" w:cs="Times New Roman"/>
          <w:sz w:val="24"/>
          <w:szCs w:val="24"/>
          <w:shd w:val="clear" w:color="auto" w:fill="FEFEFE"/>
          <w:lang w:eastAsia="bg-BG"/>
        </w:rPr>
        <w:t xml:space="preserve">на Европейския парламент и на Съвета от 17 декември 2013 година за определяне на </w:t>
      </w:r>
      <w:proofErr w:type="spellStart"/>
      <w:r w:rsidR="000A6FD4" w:rsidRPr="000A6FD4">
        <w:rPr>
          <w:rFonts w:ascii="Times New Roman" w:eastAsia="Times New Roman" w:hAnsi="Times New Roman" w:cs="Times New Roman"/>
          <w:sz w:val="24"/>
          <w:szCs w:val="24"/>
          <w:shd w:val="clear" w:color="auto" w:fill="FEFEFE"/>
          <w:lang w:eastAsia="bg-BG"/>
        </w:rPr>
        <w:t>общоприложими</w:t>
      </w:r>
      <w:proofErr w:type="spellEnd"/>
      <w:r w:rsidR="000A6FD4" w:rsidRPr="000A6FD4">
        <w:rPr>
          <w:rFonts w:ascii="Times New Roman" w:eastAsia="Times New Roman" w:hAnsi="Times New Roman" w:cs="Times New Roman"/>
          <w:sz w:val="24"/>
          <w:szCs w:val="24"/>
          <w:shd w:val="clear" w:color="auto" w:fill="FEFEFE"/>
          <w:lang w:eastAsia="bg-BG"/>
        </w:rPr>
        <w:t xml:space="preserve"> разпоредби за Европейския фонд за регионално развитие, Европейския социален фонд, </w:t>
      </w:r>
      <w:proofErr w:type="spellStart"/>
      <w:r w:rsidR="000A6FD4" w:rsidRPr="000A6FD4">
        <w:rPr>
          <w:rFonts w:ascii="Times New Roman" w:eastAsia="Times New Roman" w:hAnsi="Times New Roman" w:cs="Times New Roman"/>
          <w:sz w:val="24"/>
          <w:szCs w:val="24"/>
          <w:shd w:val="clear" w:color="auto" w:fill="FEFEFE"/>
          <w:lang w:eastAsia="bg-BG"/>
        </w:rPr>
        <w:t>Кохезионния</w:t>
      </w:r>
      <w:proofErr w:type="spellEnd"/>
      <w:r w:rsidR="000A6FD4" w:rsidRPr="000A6FD4">
        <w:rPr>
          <w:rFonts w:ascii="Times New Roman" w:eastAsia="Times New Roman" w:hAnsi="Times New Roman" w:cs="Times New Roman"/>
          <w:sz w:val="24"/>
          <w:szCs w:val="24"/>
          <w:shd w:val="clear" w:color="auto" w:fill="FEFEFE"/>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0A6FD4" w:rsidRPr="000A6FD4">
        <w:rPr>
          <w:rFonts w:ascii="Times New Roman" w:eastAsia="Times New Roman" w:hAnsi="Times New Roman" w:cs="Times New Roman"/>
          <w:sz w:val="24"/>
          <w:szCs w:val="24"/>
          <w:shd w:val="clear" w:color="auto" w:fill="FEFEFE"/>
          <w:lang w:eastAsia="bg-BG"/>
        </w:rPr>
        <w:t>Кохезионния</w:t>
      </w:r>
      <w:proofErr w:type="spellEnd"/>
      <w:r w:rsidR="000A6FD4" w:rsidRPr="000A6FD4">
        <w:rPr>
          <w:rFonts w:ascii="Times New Roman" w:eastAsia="Times New Roman" w:hAnsi="Times New Roman" w:cs="Times New Roman"/>
          <w:sz w:val="24"/>
          <w:szCs w:val="24"/>
          <w:shd w:val="clear" w:color="auto" w:fill="FEFEFE"/>
          <w:lang w:eastAsia="bg-BG"/>
        </w:rPr>
        <w:t xml:space="preserve"> фонд и Европейския фонд за морско дело и рибарство, и за отмяна на Регламент (ЕО) № 1083/2006 на Съвета</w:t>
      </w:r>
      <w:r w:rsidR="000A6FD4">
        <w:rPr>
          <w:rFonts w:ascii="Times New Roman" w:eastAsia="Times New Roman" w:hAnsi="Times New Roman" w:cs="Times New Roman"/>
          <w:sz w:val="24"/>
          <w:szCs w:val="24"/>
          <w:shd w:val="clear" w:color="auto" w:fill="FEFEFE"/>
          <w:lang w:eastAsia="bg-BG"/>
        </w:rPr>
        <w:t>.</w:t>
      </w:r>
    </w:p>
    <w:p w14:paraId="2B632BE8" w14:textId="77777777" w:rsidR="00B16106"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8</w:t>
      </w:r>
      <w:r w:rsidR="00B16106" w:rsidRPr="00F43DD7">
        <w:rPr>
          <w:rFonts w:ascii="Times New Roman" w:eastAsia="Times New Roman" w:hAnsi="Times New Roman" w:cs="Times New Roman"/>
          <w:sz w:val="24"/>
          <w:szCs w:val="24"/>
          <w:shd w:val="clear" w:color="auto" w:fill="FEFEFE"/>
          <w:lang w:eastAsia="bg-BG"/>
        </w:rPr>
        <w:t>. „Стратегия за местно развитие“ е средносрочен или дългосрочен план за действие, очертаващ необходимостта от извършване на поредица от свързани дейности за задоволяване на местни потребности, изпълнявани в общест</w:t>
      </w:r>
      <w:r w:rsidR="00EC120E">
        <w:rPr>
          <w:rFonts w:ascii="Times New Roman" w:eastAsia="Times New Roman" w:hAnsi="Times New Roman" w:cs="Times New Roman"/>
          <w:sz w:val="24"/>
          <w:szCs w:val="24"/>
          <w:shd w:val="clear" w:color="auto" w:fill="FEFEFE"/>
          <w:lang w:eastAsia="bg-BG"/>
        </w:rPr>
        <w:t>в</w:t>
      </w:r>
      <w:r w:rsidR="00B16106" w:rsidRPr="00F43DD7">
        <w:rPr>
          <w:rFonts w:ascii="Times New Roman" w:eastAsia="Times New Roman" w:hAnsi="Times New Roman" w:cs="Times New Roman"/>
          <w:sz w:val="24"/>
          <w:szCs w:val="24"/>
          <w:shd w:val="clear" w:color="auto" w:fill="FEFEFE"/>
          <w:lang w:eastAsia="bg-BG"/>
        </w:rPr>
        <w:t>ен интерес с цел развитие на дадена територия в съответствие с правото на съответната държава.</w:t>
      </w:r>
      <w:r w:rsidR="00B16106" w:rsidRPr="00B16106">
        <w:rPr>
          <w:rFonts w:ascii="Times New Roman" w:eastAsia="Times New Roman" w:hAnsi="Times New Roman" w:cs="Times New Roman"/>
          <w:sz w:val="24"/>
          <w:szCs w:val="24"/>
          <w:shd w:val="clear" w:color="auto" w:fill="FEFEFE"/>
          <w:lang w:eastAsia="bg-BG"/>
        </w:rPr>
        <w:t xml:space="preserve"> </w:t>
      </w:r>
    </w:p>
    <w:p w14:paraId="1698333C" w14:textId="77777777" w:rsidR="00B16106" w:rsidRPr="00F43DD7" w:rsidRDefault="004C2DAC" w:rsidP="00B16106">
      <w:pPr>
        <w:widowControl w:val="0"/>
        <w:pBdr>
          <w:left w:val="single" w:sz="4" w:space="4" w:color="auto"/>
          <w:bottom w:val="single" w:sz="4" w:space="1" w:color="auto"/>
          <w:right w:val="single" w:sz="4" w:space="1" w:color="auto"/>
        </w:pBdr>
        <w:autoSpaceDE w:val="0"/>
        <w:autoSpaceDN w:val="0"/>
        <w:adjustRightInd w:val="0"/>
        <w:spacing w:after="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036B3E">
        <w:rPr>
          <w:rFonts w:ascii="Times New Roman" w:eastAsia="Times New Roman" w:hAnsi="Times New Roman" w:cs="Times New Roman"/>
          <w:sz w:val="24"/>
          <w:szCs w:val="24"/>
          <w:shd w:val="clear" w:color="auto" w:fill="FEFEFE"/>
          <w:lang w:eastAsia="bg-BG"/>
        </w:rPr>
        <w:t>9</w:t>
      </w:r>
      <w:r w:rsidR="00B16106" w:rsidRPr="00F43DD7">
        <w:rPr>
          <w:rFonts w:ascii="Times New Roman" w:eastAsia="Times New Roman" w:hAnsi="Times New Roman" w:cs="Times New Roman"/>
          <w:sz w:val="24"/>
          <w:szCs w:val="24"/>
          <w:shd w:val="clear" w:color="auto" w:fill="FEFEFE"/>
          <w:lang w:eastAsia="bg-BG"/>
        </w:rPr>
        <w:t>. „Финансова помощ“ е безвъзмездна финансова помощ по смисъла на Закона за управление на средствата от Европейските структурни и инвестиционни фондове.</w:t>
      </w:r>
    </w:p>
    <w:p w14:paraId="67F23101" w14:textId="77777777" w:rsidR="00E2238C" w:rsidRPr="0017184B" w:rsidRDefault="00E2238C" w:rsidP="00B16106">
      <w:pPr>
        <w:keepNext/>
        <w:keepLines/>
        <w:spacing w:before="480" w:after="0"/>
        <w:jc w:val="both"/>
        <w:outlineLvl w:val="0"/>
        <w:rPr>
          <w:rFonts w:ascii="Times New Roman" w:eastAsiaTheme="majorEastAsia" w:hAnsi="Times New Roman" w:cs="Times New Roman"/>
          <w:b/>
          <w:bCs/>
          <w:sz w:val="24"/>
          <w:szCs w:val="24"/>
        </w:rPr>
      </w:pPr>
      <w:r w:rsidRPr="0017184B">
        <w:rPr>
          <w:rFonts w:ascii="Times New Roman" w:eastAsiaTheme="majorEastAsia" w:hAnsi="Times New Roman" w:cs="Times New Roman"/>
          <w:b/>
          <w:bCs/>
          <w:sz w:val="24"/>
          <w:szCs w:val="24"/>
        </w:rPr>
        <w:t>28. Приложения към Условията за кандидатстване:</w:t>
      </w:r>
      <w:bookmarkEnd w:id="7"/>
    </w:p>
    <w:tbl>
      <w:tblPr>
        <w:tblStyle w:val="TableGrid"/>
        <w:tblW w:w="0" w:type="auto"/>
        <w:tblLook w:val="04A0" w:firstRow="1" w:lastRow="0" w:firstColumn="1" w:lastColumn="0" w:noHBand="0" w:noVBand="1"/>
      </w:tblPr>
      <w:tblGrid>
        <w:gridCol w:w="9856"/>
      </w:tblGrid>
      <w:tr w:rsidR="00E2238C" w:rsidRPr="00F43DD7" w14:paraId="618A92AE" w14:textId="77777777" w:rsidTr="00A229F5">
        <w:tc>
          <w:tcPr>
            <w:tcW w:w="9889" w:type="dxa"/>
          </w:tcPr>
          <w:p w14:paraId="514ED3A5" w14:textId="77777777" w:rsidR="00B16106" w:rsidRPr="0017184B" w:rsidRDefault="00B16106" w:rsidP="00B16106">
            <w:pPr>
              <w:spacing w:line="276" w:lineRule="auto"/>
              <w:jc w:val="both"/>
              <w:rPr>
                <w:rFonts w:ascii="Times New Roman" w:hAnsi="Times New Roman" w:cs="Times New Roman"/>
                <w:sz w:val="24"/>
                <w:szCs w:val="24"/>
              </w:rPr>
            </w:pPr>
            <w:r w:rsidRPr="0017184B">
              <w:rPr>
                <w:rFonts w:ascii="Times New Roman" w:hAnsi="Times New Roman" w:cs="Times New Roman"/>
                <w:sz w:val="24"/>
                <w:szCs w:val="24"/>
              </w:rPr>
              <w:t xml:space="preserve">1. Приложение № </w:t>
            </w:r>
            <w:r w:rsidR="00B02E6A" w:rsidRPr="0017184B">
              <w:rPr>
                <w:rFonts w:ascii="Times New Roman" w:hAnsi="Times New Roman" w:cs="Times New Roman"/>
                <w:sz w:val="24"/>
                <w:szCs w:val="24"/>
              </w:rPr>
              <w:t>1</w:t>
            </w:r>
            <w:r w:rsidRPr="0017184B">
              <w:rPr>
                <w:rFonts w:ascii="Times New Roman" w:hAnsi="Times New Roman" w:cs="Times New Roman"/>
                <w:sz w:val="24"/>
                <w:szCs w:val="24"/>
              </w:rPr>
              <w:t xml:space="preserve"> </w:t>
            </w:r>
            <w:r w:rsidR="00975739" w:rsidRPr="0017184B">
              <w:rPr>
                <w:rFonts w:ascii="Times New Roman" w:hAnsi="Times New Roman" w:cs="Times New Roman"/>
                <w:sz w:val="24"/>
                <w:szCs w:val="24"/>
              </w:rPr>
              <w:t xml:space="preserve">Споразумение </w:t>
            </w:r>
            <w:r w:rsidRPr="0017184B">
              <w:rPr>
                <w:rFonts w:ascii="Times New Roman" w:hAnsi="Times New Roman" w:cs="Times New Roman"/>
                <w:sz w:val="24"/>
                <w:szCs w:val="24"/>
              </w:rPr>
              <w:t xml:space="preserve">за </w:t>
            </w:r>
            <w:r w:rsidR="00975739" w:rsidRPr="0017184B">
              <w:rPr>
                <w:rFonts w:ascii="Times New Roman" w:hAnsi="Times New Roman" w:cs="Times New Roman"/>
                <w:sz w:val="24"/>
                <w:szCs w:val="24"/>
              </w:rPr>
              <w:t>партньорство</w:t>
            </w:r>
            <w:r w:rsidRPr="0017184B">
              <w:rPr>
                <w:rFonts w:ascii="Times New Roman" w:hAnsi="Times New Roman" w:cs="Times New Roman"/>
                <w:sz w:val="24"/>
                <w:szCs w:val="24"/>
              </w:rPr>
              <w:t>;</w:t>
            </w:r>
          </w:p>
          <w:p w14:paraId="581A4A70" w14:textId="77777777" w:rsidR="00B16106" w:rsidRPr="009D16CC" w:rsidRDefault="00B02E6A" w:rsidP="00B16106">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2</w:t>
            </w:r>
            <w:r w:rsidR="00B16106" w:rsidRPr="009D16CC">
              <w:rPr>
                <w:rFonts w:ascii="Times New Roman" w:hAnsi="Times New Roman" w:cs="Times New Roman"/>
                <w:sz w:val="24"/>
                <w:szCs w:val="24"/>
              </w:rPr>
              <w:t xml:space="preserve">. Приложение № </w:t>
            </w:r>
            <w:r w:rsidRPr="009D16CC">
              <w:rPr>
                <w:rFonts w:ascii="Times New Roman" w:hAnsi="Times New Roman" w:cs="Times New Roman"/>
                <w:sz w:val="24"/>
                <w:szCs w:val="24"/>
              </w:rPr>
              <w:t xml:space="preserve">2 </w:t>
            </w:r>
            <w:r w:rsidR="00B16106" w:rsidRPr="009D16CC">
              <w:rPr>
                <w:rFonts w:ascii="Times New Roman" w:hAnsi="Times New Roman" w:cs="Times New Roman"/>
                <w:sz w:val="24"/>
                <w:szCs w:val="24"/>
              </w:rPr>
              <w:t>Списък с опростени разходи и документи, доказващи извършването на дейностите;</w:t>
            </w:r>
          </w:p>
          <w:p w14:paraId="03A6A14E" w14:textId="77777777" w:rsidR="00A316FF" w:rsidRPr="009D16CC" w:rsidRDefault="00B02E6A" w:rsidP="00B16106">
            <w:pPr>
              <w:jc w:val="both"/>
              <w:rPr>
                <w:rFonts w:ascii="Times New Roman" w:hAnsi="Times New Roman" w:cs="Times New Roman"/>
                <w:sz w:val="24"/>
                <w:szCs w:val="24"/>
              </w:rPr>
            </w:pPr>
            <w:r w:rsidRPr="009D16CC">
              <w:rPr>
                <w:rFonts w:ascii="Times New Roman" w:hAnsi="Times New Roman" w:cs="Times New Roman"/>
                <w:sz w:val="24"/>
                <w:szCs w:val="24"/>
              </w:rPr>
              <w:t>3</w:t>
            </w:r>
            <w:r w:rsidR="00B16106" w:rsidRPr="009D16CC">
              <w:rPr>
                <w:rFonts w:ascii="Times New Roman" w:hAnsi="Times New Roman" w:cs="Times New Roman"/>
                <w:sz w:val="24"/>
                <w:szCs w:val="24"/>
              </w:rPr>
              <w:t xml:space="preserve">. Приложение № </w:t>
            </w:r>
            <w:r w:rsidRPr="009D16CC">
              <w:rPr>
                <w:rFonts w:ascii="Times New Roman" w:hAnsi="Times New Roman" w:cs="Times New Roman"/>
                <w:sz w:val="24"/>
                <w:szCs w:val="24"/>
              </w:rPr>
              <w:t>3</w:t>
            </w:r>
            <w:r w:rsidR="00A316FF" w:rsidRPr="009D16CC">
              <w:rPr>
                <w:rFonts w:ascii="Times New Roman" w:hAnsi="Times New Roman" w:cs="Times New Roman"/>
                <w:sz w:val="24"/>
                <w:szCs w:val="24"/>
              </w:rPr>
              <w:t xml:space="preserve"> Декларация за неикономически дейности;</w:t>
            </w:r>
          </w:p>
          <w:p w14:paraId="2A86CF0E" w14:textId="77777777" w:rsidR="00B16106" w:rsidRPr="009D16CC" w:rsidRDefault="00A316FF" w:rsidP="00B16106">
            <w:pPr>
              <w:jc w:val="both"/>
              <w:rPr>
                <w:rFonts w:ascii="Times New Roman" w:hAnsi="Times New Roman" w:cs="Times New Roman"/>
                <w:sz w:val="24"/>
                <w:szCs w:val="24"/>
              </w:rPr>
            </w:pPr>
            <w:r w:rsidRPr="009D16CC">
              <w:rPr>
                <w:rFonts w:ascii="Times New Roman" w:hAnsi="Times New Roman" w:cs="Times New Roman"/>
                <w:sz w:val="24"/>
                <w:szCs w:val="24"/>
              </w:rPr>
              <w:t xml:space="preserve">4. Приложение № 4 </w:t>
            </w:r>
            <w:r w:rsidR="00B16106" w:rsidRPr="009D16CC">
              <w:rPr>
                <w:rFonts w:ascii="Times New Roman" w:hAnsi="Times New Roman" w:cs="Times New Roman"/>
                <w:sz w:val="24"/>
                <w:szCs w:val="24"/>
              </w:rPr>
              <w:t xml:space="preserve">Критерии за административно съответствие и допустимост </w:t>
            </w:r>
            <w:r w:rsidR="00053693" w:rsidRPr="009D16CC">
              <w:rPr>
                <w:rFonts w:ascii="Times New Roman" w:hAnsi="Times New Roman" w:cs="Times New Roman"/>
                <w:sz w:val="24"/>
                <w:szCs w:val="24"/>
              </w:rPr>
              <w:t>н</w:t>
            </w:r>
            <w:r w:rsidR="00B16106" w:rsidRPr="009D16CC">
              <w:rPr>
                <w:rFonts w:ascii="Times New Roman" w:hAnsi="Times New Roman" w:cs="Times New Roman"/>
                <w:sz w:val="24"/>
                <w:szCs w:val="24"/>
              </w:rPr>
              <w:t>а проект за сътрудничество;</w:t>
            </w:r>
          </w:p>
          <w:p w14:paraId="10C21BE3" w14:textId="77777777" w:rsidR="00B02E6A" w:rsidRPr="009D16CC" w:rsidRDefault="00A316FF" w:rsidP="00B16106">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5</w:t>
            </w:r>
            <w:r w:rsidR="00B16106" w:rsidRPr="009D16CC">
              <w:rPr>
                <w:rFonts w:ascii="Times New Roman" w:hAnsi="Times New Roman" w:cs="Times New Roman"/>
                <w:sz w:val="24"/>
                <w:szCs w:val="24"/>
              </w:rPr>
              <w:t>.</w:t>
            </w:r>
            <w:r w:rsidR="001A7EBD" w:rsidRPr="009D16CC">
              <w:rPr>
                <w:rFonts w:ascii="Times New Roman" w:hAnsi="Times New Roman" w:cs="Times New Roman"/>
                <w:sz w:val="24"/>
                <w:szCs w:val="24"/>
                <w:lang w:val="en-US"/>
              </w:rPr>
              <w:t xml:space="preserve"> </w:t>
            </w:r>
            <w:r w:rsidR="00B16106" w:rsidRPr="009D16CC">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5</w:t>
            </w:r>
            <w:r w:rsidR="00B02E6A" w:rsidRPr="009D16CC">
              <w:rPr>
                <w:rFonts w:ascii="Times New Roman" w:hAnsi="Times New Roman" w:cs="Times New Roman"/>
                <w:sz w:val="24"/>
                <w:szCs w:val="24"/>
              </w:rPr>
              <w:t xml:space="preserve"> </w:t>
            </w:r>
            <w:r w:rsidR="00B16106" w:rsidRPr="009D16CC">
              <w:rPr>
                <w:rFonts w:ascii="Times New Roman" w:hAnsi="Times New Roman" w:cs="Times New Roman"/>
                <w:sz w:val="24"/>
                <w:szCs w:val="24"/>
              </w:rPr>
              <w:t>Критерии за техническа и финансова оценка</w:t>
            </w:r>
            <w:r w:rsidR="00053693" w:rsidRPr="009D16CC">
              <w:rPr>
                <w:rFonts w:ascii="Times New Roman" w:hAnsi="Times New Roman" w:cs="Times New Roman"/>
                <w:sz w:val="24"/>
                <w:szCs w:val="24"/>
              </w:rPr>
              <w:t xml:space="preserve"> на проект за сътрудничество</w:t>
            </w:r>
            <w:r w:rsidR="00B16106" w:rsidRPr="009D16CC">
              <w:rPr>
                <w:rFonts w:ascii="Times New Roman" w:hAnsi="Times New Roman" w:cs="Times New Roman"/>
                <w:sz w:val="24"/>
                <w:szCs w:val="24"/>
              </w:rPr>
              <w:t>;</w:t>
            </w:r>
            <w:r w:rsidR="00B02E6A" w:rsidRPr="009D16CC">
              <w:rPr>
                <w:rFonts w:ascii="Times New Roman" w:hAnsi="Times New Roman" w:cs="Times New Roman"/>
                <w:sz w:val="24"/>
                <w:szCs w:val="24"/>
              </w:rPr>
              <w:t xml:space="preserve"> </w:t>
            </w:r>
          </w:p>
          <w:p w14:paraId="01B4981A" w14:textId="77777777" w:rsidR="00B02E6A" w:rsidRPr="009D16CC" w:rsidRDefault="00A316FF" w:rsidP="003306D0">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6</w:t>
            </w:r>
            <w:r w:rsidR="00B02E6A" w:rsidRPr="009D16CC">
              <w:rPr>
                <w:rFonts w:ascii="Times New Roman" w:hAnsi="Times New Roman" w:cs="Times New Roman"/>
                <w:sz w:val="24"/>
                <w:szCs w:val="24"/>
              </w:rPr>
              <w:t xml:space="preserve">. </w:t>
            </w:r>
            <w:r w:rsidR="00F94888" w:rsidRPr="009D16CC">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6</w:t>
            </w:r>
            <w:r w:rsidR="00F94888" w:rsidRPr="009D16CC">
              <w:rPr>
                <w:rFonts w:ascii="Times New Roman" w:hAnsi="Times New Roman" w:cs="Times New Roman"/>
                <w:sz w:val="24"/>
                <w:szCs w:val="24"/>
              </w:rPr>
              <w:t xml:space="preserve"> Декларация за липса на основания за отстраняване;</w:t>
            </w:r>
          </w:p>
          <w:p w14:paraId="083BDF9C" w14:textId="77777777" w:rsidR="00560D7E" w:rsidRPr="009D16CC" w:rsidRDefault="00A316FF" w:rsidP="009F4959">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7</w:t>
            </w:r>
            <w:r w:rsidR="00B267D2" w:rsidRPr="009D16CC">
              <w:rPr>
                <w:rFonts w:ascii="Times New Roman" w:hAnsi="Times New Roman" w:cs="Times New Roman"/>
                <w:sz w:val="24"/>
                <w:szCs w:val="24"/>
              </w:rPr>
              <w:t xml:space="preserve">. </w:t>
            </w:r>
            <w:r w:rsidR="00F94888" w:rsidRPr="009D16CC">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7</w:t>
            </w:r>
            <w:r w:rsidR="00F94888" w:rsidRPr="009D16CC">
              <w:rPr>
                <w:rFonts w:ascii="Times New Roman" w:hAnsi="Times New Roman" w:cs="Times New Roman"/>
                <w:sz w:val="24"/>
                <w:szCs w:val="24"/>
              </w:rPr>
              <w:t xml:space="preserve"> Декларация </w:t>
            </w:r>
            <w:r w:rsidR="00053693" w:rsidRPr="009D16CC">
              <w:rPr>
                <w:rFonts w:ascii="Times New Roman" w:hAnsi="Times New Roman" w:cs="Times New Roman"/>
                <w:sz w:val="24"/>
                <w:szCs w:val="24"/>
              </w:rPr>
              <w:t xml:space="preserve">за </w:t>
            </w:r>
            <w:r w:rsidR="007B1192" w:rsidRPr="009D16CC">
              <w:rPr>
                <w:rFonts w:ascii="Times New Roman" w:hAnsi="Times New Roman" w:cs="Times New Roman"/>
                <w:sz w:val="24"/>
                <w:szCs w:val="24"/>
              </w:rPr>
              <w:t xml:space="preserve">съгласие </w:t>
            </w:r>
            <w:r w:rsidR="008F6781" w:rsidRPr="009D16CC">
              <w:rPr>
                <w:rFonts w:ascii="Times New Roman" w:hAnsi="Times New Roman" w:cs="Times New Roman"/>
                <w:sz w:val="24"/>
                <w:szCs w:val="24"/>
              </w:rPr>
              <w:t>с</w:t>
            </w:r>
            <w:r w:rsidR="007B1192" w:rsidRPr="009D16CC">
              <w:rPr>
                <w:rFonts w:ascii="Times New Roman" w:hAnsi="Times New Roman" w:cs="Times New Roman"/>
                <w:sz w:val="24"/>
                <w:szCs w:val="24"/>
              </w:rPr>
              <w:t xml:space="preserve"> </w:t>
            </w:r>
            <w:r w:rsidR="00053693" w:rsidRPr="009D16CC">
              <w:rPr>
                <w:rFonts w:ascii="Times New Roman" w:hAnsi="Times New Roman" w:cs="Times New Roman"/>
                <w:sz w:val="24"/>
                <w:szCs w:val="24"/>
              </w:rPr>
              <w:t>предоставяне</w:t>
            </w:r>
            <w:r w:rsidR="007B1192" w:rsidRPr="009D16CC">
              <w:rPr>
                <w:rFonts w:ascii="Times New Roman" w:hAnsi="Times New Roman" w:cs="Times New Roman"/>
                <w:sz w:val="24"/>
                <w:szCs w:val="24"/>
              </w:rPr>
              <w:t>то</w:t>
            </w:r>
            <w:r w:rsidR="00053693" w:rsidRPr="009D16CC">
              <w:rPr>
                <w:rFonts w:ascii="Times New Roman" w:hAnsi="Times New Roman" w:cs="Times New Roman"/>
                <w:sz w:val="24"/>
                <w:szCs w:val="24"/>
              </w:rPr>
              <w:t xml:space="preserve"> на </w:t>
            </w:r>
            <w:r w:rsidR="00F94888" w:rsidRPr="009D16CC">
              <w:rPr>
                <w:rFonts w:ascii="Times New Roman" w:hAnsi="Times New Roman" w:cs="Times New Roman"/>
                <w:sz w:val="24"/>
                <w:szCs w:val="24"/>
              </w:rPr>
              <w:t xml:space="preserve">данни </w:t>
            </w:r>
            <w:r w:rsidR="001B0039" w:rsidRPr="009D16CC">
              <w:rPr>
                <w:rFonts w:ascii="Times New Roman" w:hAnsi="Times New Roman" w:cs="Times New Roman"/>
                <w:sz w:val="24"/>
                <w:szCs w:val="24"/>
              </w:rPr>
              <w:t>от</w:t>
            </w:r>
            <w:r w:rsidR="00F94888" w:rsidRPr="009D16CC">
              <w:rPr>
                <w:rFonts w:ascii="Times New Roman" w:hAnsi="Times New Roman" w:cs="Times New Roman"/>
                <w:sz w:val="24"/>
                <w:szCs w:val="24"/>
              </w:rPr>
              <w:t xml:space="preserve"> НСИ</w:t>
            </w:r>
            <w:r w:rsidR="001B0039" w:rsidRPr="009D16CC">
              <w:rPr>
                <w:rFonts w:ascii="Times New Roman" w:hAnsi="Times New Roman" w:cs="Times New Roman"/>
                <w:sz w:val="24"/>
                <w:szCs w:val="24"/>
              </w:rPr>
              <w:t xml:space="preserve"> на УО и ДФЗ - РА</w:t>
            </w:r>
            <w:r w:rsidR="00F94888" w:rsidRPr="009D16CC">
              <w:rPr>
                <w:rFonts w:ascii="Times New Roman" w:hAnsi="Times New Roman" w:cs="Times New Roman"/>
                <w:sz w:val="24"/>
                <w:szCs w:val="24"/>
              </w:rPr>
              <w:t>;</w:t>
            </w:r>
          </w:p>
          <w:p w14:paraId="7BFE260F" w14:textId="77777777" w:rsidR="008D7BA9" w:rsidRPr="009D16CC" w:rsidRDefault="00A316FF" w:rsidP="000D6AF2">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8</w:t>
            </w:r>
            <w:r w:rsidR="008F1F1B" w:rsidRPr="009D16CC">
              <w:rPr>
                <w:rFonts w:ascii="Times New Roman" w:hAnsi="Times New Roman" w:cs="Times New Roman"/>
                <w:sz w:val="24"/>
                <w:szCs w:val="24"/>
              </w:rPr>
              <w:t xml:space="preserve">. </w:t>
            </w:r>
            <w:r w:rsidR="003F6713" w:rsidRPr="009D16CC">
              <w:rPr>
                <w:rFonts w:ascii="Times New Roman" w:hAnsi="Times New Roman" w:cs="Times New Roman"/>
                <w:sz w:val="24"/>
                <w:szCs w:val="24"/>
              </w:rPr>
              <w:t xml:space="preserve">Приложение № 8 </w:t>
            </w:r>
            <w:r w:rsidR="00F84294" w:rsidRPr="009D16CC">
              <w:rPr>
                <w:rFonts w:ascii="Times New Roman" w:hAnsi="Times New Roman" w:cs="Times New Roman"/>
                <w:sz w:val="24"/>
                <w:szCs w:val="24"/>
              </w:rPr>
              <w:t>Т</w:t>
            </w:r>
            <w:r w:rsidR="000D6AF2" w:rsidRPr="009D16CC">
              <w:rPr>
                <w:rFonts w:ascii="Times New Roman" w:hAnsi="Times New Roman" w:cs="Times New Roman"/>
                <w:sz w:val="24"/>
                <w:szCs w:val="24"/>
              </w:rPr>
              <w:t>аблица за допустими инвестиции (</w:t>
            </w:r>
            <w:r w:rsidR="00F84294" w:rsidRPr="009D16CC">
              <w:rPr>
                <w:rFonts w:ascii="Times New Roman" w:hAnsi="Times New Roman" w:cs="Times New Roman"/>
                <w:sz w:val="24"/>
                <w:szCs w:val="24"/>
              </w:rPr>
              <w:t>б</w:t>
            </w:r>
            <w:r w:rsidR="003F6713" w:rsidRPr="009D16CC">
              <w:rPr>
                <w:rFonts w:ascii="Times New Roman" w:hAnsi="Times New Roman" w:cs="Times New Roman"/>
                <w:sz w:val="24"/>
                <w:szCs w:val="24"/>
              </w:rPr>
              <w:t>юджет</w:t>
            </w:r>
            <w:r w:rsidR="00F94888" w:rsidRPr="009D16CC">
              <w:rPr>
                <w:rFonts w:ascii="Times New Roman" w:hAnsi="Times New Roman" w:cs="Times New Roman"/>
                <w:sz w:val="24"/>
                <w:szCs w:val="24"/>
              </w:rPr>
              <w:t xml:space="preserve"> на проекта</w:t>
            </w:r>
            <w:r w:rsidR="000D6AF2" w:rsidRPr="009D16CC">
              <w:rPr>
                <w:rFonts w:ascii="Times New Roman" w:hAnsi="Times New Roman" w:cs="Times New Roman"/>
                <w:sz w:val="24"/>
                <w:szCs w:val="24"/>
              </w:rPr>
              <w:t>)</w:t>
            </w:r>
            <w:r w:rsidR="008D7BA9" w:rsidRPr="009D16CC">
              <w:rPr>
                <w:rFonts w:ascii="Times New Roman" w:hAnsi="Times New Roman" w:cs="Times New Roman"/>
                <w:sz w:val="24"/>
                <w:szCs w:val="24"/>
              </w:rPr>
              <w:t>;</w:t>
            </w:r>
          </w:p>
          <w:p w14:paraId="29EF3807" w14:textId="7FA02601" w:rsidR="0017184B" w:rsidRPr="009D16CC" w:rsidRDefault="008D7BA9" w:rsidP="000D6AF2">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 xml:space="preserve">9. </w:t>
            </w:r>
            <w:r w:rsidR="0017184B" w:rsidRPr="009D16CC">
              <w:rPr>
                <w:rFonts w:ascii="Times New Roman" w:hAnsi="Times New Roman" w:cs="Times New Roman"/>
                <w:sz w:val="24"/>
                <w:szCs w:val="24"/>
              </w:rPr>
              <w:t>Приложение № 9 Декларация за нередности;</w:t>
            </w:r>
          </w:p>
          <w:p w14:paraId="4C5DD67A" w14:textId="2E6D2402" w:rsidR="0017184B" w:rsidRPr="009D16CC" w:rsidRDefault="0017184B" w:rsidP="000D6AF2">
            <w:pPr>
              <w:spacing w:line="276" w:lineRule="auto"/>
              <w:jc w:val="both"/>
              <w:rPr>
                <w:rFonts w:ascii="Times New Roman" w:hAnsi="Times New Roman" w:cs="Times New Roman"/>
                <w:sz w:val="24"/>
                <w:szCs w:val="24"/>
              </w:rPr>
            </w:pPr>
            <w:r w:rsidRPr="009D16CC">
              <w:rPr>
                <w:rFonts w:ascii="Times New Roman" w:hAnsi="Times New Roman" w:cs="Times New Roman"/>
                <w:sz w:val="24"/>
                <w:szCs w:val="24"/>
              </w:rPr>
              <w:t>10. Приложение № 10 Декларация за изкуствено създадени условия;</w:t>
            </w:r>
          </w:p>
          <w:p w14:paraId="6006FBBC" w14:textId="357A138D" w:rsidR="00F94888" w:rsidRPr="0017184B" w:rsidRDefault="0017184B" w:rsidP="000D6AF2">
            <w:pPr>
              <w:spacing w:line="276" w:lineRule="auto"/>
              <w:jc w:val="both"/>
              <w:rPr>
                <w:rFonts w:ascii="Times New Roman" w:hAnsi="Times New Roman" w:cs="Times New Roman"/>
                <w:sz w:val="24"/>
                <w:szCs w:val="24"/>
                <w:lang w:val="en-US"/>
              </w:rPr>
            </w:pPr>
            <w:r w:rsidRPr="009D16CC">
              <w:rPr>
                <w:rFonts w:ascii="Times New Roman" w:hAnsi="Times New Roman" w:cs="Times New Roman"/>
                <w:sz w:val="24"/>
                <w:szCs w:val="24"/>
              </w:rPr>
              <w:t xml:space="preserve">11. </w:t>
            </w:r>
            <w:r w:rsidR="008D7BA9" w:rsidRPr="0017184B">
              <w:rPr>
                <w:rFonts w:ascii="Times New Roman" w:hAnsi="Times New Roman" w:cs="Times New Roman"/>
                <w:sz w:val="24"/>
                <w:szCs w:val="24"/>
              </w:rPr>
              <w:t xml:space="preserve">Приложение № </w:t>
            </w:r>
            <w:r w:rsidRPr="009D16CC">
              <w:rPr>
                <w:rFonts w:ascii="Times New Roman" w:hAnsi="Times New Roman" w:cs="Times New Roman"/>
                <w:sz w:val="24"/>
                <w:szCs w:val="24"/>
              </w:rPr>
              <w:t>11</w:t>
            </w:r>
            <w:r w:rsidR="008D7BA9" w:rsidRPr="0017184B">
              <w:rPr>
                <w:rFonts w:ascii="Times New Roman" w:hAnsi="Times New Roman" w:cs="Times New Roman"/>
                <w:sz w:val="24"/>
                <w:szCs w:val="24"/>
              </w:rPr>
              <w:t xml:space="preserve"> Списък на </w:t>
            </w:r>
            <w:r w:rsidR="00053693" w:rsidRPr="0017184B">
              <w:rPr>
                <w:rFonts w:ascii="Times New Roman" w:hAnsi="Times New Roman" w:cs="Times New Roman"/>
                <w:sz w:val="24"/>
                <w:szCs w:val="24"/>
              </w:rPr>
              <w:t xml:space="preserve">разходите, за които са определени </w:t>
            </w:r>
            <w:r w:rsidR="008D7BA9" w:rsidRPr="0017184B">
              <w:rPr>
                <w:rFonts w:ascii="Times New Roman" w:hAnsi="Times New Roman" w:cs="Times New Roman"/>
                <w:sz w:val="24"/>
                <w:szCs w:val="24"/>
              </w:rPr>
              <w:t>референтни стойности</w:t>
            </w:r>
            <w:r w:rsidR="00053693" w:rsidRPr="0017184B">
              <w:rPr>
                <w:rFonts w:ascii="Times New Roman" w:hAnsi="Times New Roman" w:cs="Times New Roman"/>
                <w:sz w:val="24"/>
                <w:szCs w:val="24"/>
              </w:rPr>
              <w:t>;</w:t>
            </w:r>
            <w:r w:rsidR="008D7BA9" w:rsidRPr="0017184B">
              <w:rPr>
                <w:rFonts w:ascii="Times New Roman" w:hAnsi="Times New Roman" w:cs="Times New Roman"/>
                <w:sz w:val="24"/>
                <w:szCs w:val="24"/>
              </w:rPr>
              <w:t xml:space="preserve"> </w:t>
            </w:r>
          </w:p>
          <w:p w14:paraId="06F43464" w14:textId="4BCE4E61" w:rsidR="00F97530" w:rsidRPr="00F43DD7" w:rsidRDefault="00F94888" w:rsidP="0017184B">
            <w:pPr>
              <w:spacing w:line="276" w:lineRule="auto"/>
              <w:jc w:val="both"/>
              <w:rPr>
                <w:rFonts w:ascii="Times New Roman" w:hAnsi="Times New Roman" w:cs="Times New Roman"/>
                <w:sz w:val="24"/>
                <w:szCs w:val="24"/>
              </w:rPr>
            </w:pPr>
            <w:r w:rsidRPr="0017184B">
              <w:rPr>
                <w:rFonts w:ascii="Times New Roman" w:hAnsi="Times New Roman" w:cs="Times New Roman"/>
                <w:sz w:val="24"/>
                <w:szCs w:val="24"/>
                <w:lang w:val="en-US"/>
              </w:rPr>
              <w:t>1</w:t>
            </w:r>
            <w:r w:rsidR="0017184B" w:rsidRPr="009D16CC">
              <w:rPr>
                <w:rFonts w:ascii="Times New Roman" w:hAnsi="Times New Roman" w:cs="Times New Roman"/>
                <w:sz w:val="24"/>
                <w:szCs w:val="24"/>
              </w:rPr>
              <w:t>2</w:t>
            </w:r>
            <w:r w:rsidRPr="0017184B">
              <w:rPr>
                <w:rFonts w:ascii="Times New Roman" w:hAnsi="Times New Roman" w:cs="Times New Roman"/>
                <w:sz w:val="24"/>
                <w:szCs w:val="24"/>
                <w:lang w:val="en-US"/>
              </w:rPr>
              <w:t xml:space="preserve">. </w:t>
            </w:r>
            <w:r w:rsidRPr="0017184B">
              <w:rPr>
                <w:rFonts w:ascii="Times New Roman" w:hAnsi="Times New Roman" w:cs="Times New Roman"/>
                <w:sz w:val="24"/>
                <w:szCs w:val="24"/>
              </w:rPr>
              <w:t>Приложение № 1</w:t>
            </w:r>
            <w:r w:rsidR="0017184B" w:rsidRPr="009D16CC">
              <w:rPr>
                <w:rFonts w:ascii="Times New Roman" w:hAnsi="Times New Roman" w:cs="Times New Roman"/>
                <w:sz w:val="24"/>
                <w:szCs w:val="24"/>
              </w:rPr>
              <w:t>2</w:t>
            </w:r>
            <w:r w:rsidRPr="0017184B">
              <w:rPr>
                <w:rFonts w:ascii="Times New Roman" w:hAnsi="Times New Roman" w:cs="Times New Roman"/>
                <w:sz w:val="24"/>
                <w:szCs w:val="24"/>
              </w:rPr>
              <w:t xml:space="preserve"> Административен договор.</w:t>
            </w:r>
          </w:p>
        </w:tc>
      </w:tr>
    </w:tbl>
    <w:p w14:paraId="1C29F973" w14:textId="77777777" w:rsidR="000E449A" w:rsidRDefault="000E449A" w:rsidP="00A43A7C">
      <w:pPr>
        <w:spacing w:before="120" w:after="0"/>
        <w:jc w:val="both"/>
        <w:rPr>
          <w:rFonts w:ascii="Times New Roman" w:hAnsi="Times New Roman" w:cs="Times New Roman"/>
          <w:b/>
          <w:sz w:val="24"/>
          <w:szCs w:val="24"/>
        </w:rPr>
      </w:pPr>
    </w:p>
    <w:p w14:paraId="11537B42" w14:textId="77777777" w:rsidR="00083927" w:rsidRPr="00F43DD7" w:rsidRDefault="00083927" w:rsidP="004C2DAC">
      <w:pPr>
        <w:spacing w:before="120" w:after="0"/>
        <w:jc w:val="both"/>
        <w:rPr>
          <w:rFonts w:ascii="Times New Roman" w:hAnsi="Times New Roman" w:cs="Times New Roman"/>
          <w:b/>
          <w:sz w:val="24"/>
          <w:szCs w:val="24"/>
          <w:shd w:val="clear" w:color="auto" w:fill="FEFEFE"/>
        </w:rPr>
      </w:pPr>
    </w:p>
    <w:sectPr w:rsidR="00083927" w:rsidRPr="00F43DD7" w:rsidSect="00AF6346">
      <w:footerReference w:type="default" r:id="rId12"/>
      <w:pgSz w:w="11906" w:h="16838"/>
      <w:pgMar w:top="1417" w:right="849" w:bottom="1134" w:left="1417" w:header="708" w:footer="708" w:gutter="0"/>
      <w:cols w:space="708"/>
      <w:docGrid w:linePitch="360"/>
      <w:sectPrChange w:id="8" w:author="Ralitsa Vasileva" w:date="2020-05-12T12:21:00Z">
        <w:sectPr w:rsidR="00083927" w:rsidRPr="00F43DD7" w:rsidSect="00AF6346">
          <w:pgMar w:top="1417" w:right="707" w:bottom="1134" w:left="1417" w:header="708" w:footer="708"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42418" w14:textId="77777777" w:rsidR="00744BFE" w:rsidRDefault="00744BFE" w:rsidP="0075789F">
      <w:pPr>
        <w:spacing w:after="0" w:line="240" w:lineRule="auto"/>
      </w:pPr>
      <w:r>
        <w:separator/>
      </w:r>
    </w:p>
  </w:endnote>
  <w:endnote w:type="continuationSeparator" w:id="0">
    <w:p w14:paraId="0DDF7122" w14:textId="77777777" w:rsidR="00744BFE" w:rsidRDefault="00744BFE"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0966"/>
      <w:docPartObj>
        <w:docPartGallery w:val="Page Numbers (Bottom of Page)"/>
        <w:docPartUnique/>
      </w:docPartObj>
    </w:sdtPr>
    <w:sdtEndPr>
      <w:rPr>
        <w:noProof/>
      </w:rPr>
    </w:sdtEndPr>
    <w:sdtContent>
      <w:p w14:paraId="74FF12D1" w14:textId="0A697E9F" w:rsidR="008B5534" w:rsidRDefault="008B5534">
        <w:pPr>
          <w:pStyle w:val="Footer"/>
          <w:jc w:val="right"/>
        </w:pPr>
        <w:r>
          <w:fldChar w:fldCharType="begin"/>
        </w:r>
        <w:r>
          <w:instrText xml:space="preserve"> PAGE   \* MERGEFORMAT </w:instrText>
        </w:r>
        <w:r>
          <w:fldChar w:fldCharType="separate"/>
        </w:r>
        <w:r w:rsidR="00AF6346">
          <w:rPr>
            <w:noProof/>
          </w:rPr>
          <w:t>23</w:t>
        </w:r>
        <w:r>
          <w:rPr>
            <w:noProof/>
          </w:rPr>
          <w:fldChar w:fldCharType="end"/>
        </w:r>
      </w:p>
    </w:sdtContent>
  </w:sdt>
  <w:p w14:paraId="7881D12F" w14:textId="77777777" w:rsidR="008B5534" w:rsidRDefault="008B55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11E65" w14:textId="77777777" w:rsidR="00744BFE" w:rsidRDefault="00744BFE" w:rsidP="0075789F">
      <w:pPr>
        <w:spacing w:after="0" w:line="240" w:lineRule="auto"/>
      </w:pPr>
      <w:r>
        <w:separator/>
      </w:r>
    </w:p>
  </w:footnote>
  <w:footnote w:type="continuationSeparator" w:id="0">
    <w:p w14:paraId="4BBE4CF7" w14:textId="77777777" w:rsidR="00744BFE" w:rsidRDefault="00744BFE" w:rsidP="00757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34A"/>
    <w:multiLevelType w:val="hybridMultilevel"/>
    <w:tmpl w:val="9AF64D14"/>
    <w:lvl w:ilvl="0" w:tplc="DDAA75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05624B3"/>
    <w:multiLevelType w:val="hybridMultilevel"/>
    <w:tmpl w:val="C67C0504"/>
    <w:lvl w:ilvl="0" w:tplc="3E2EE2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EF3528"/>
    <w:multiLevelType w:val="hybridMultilevel"/>
    <w:tmpl w:val="A0742A3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4479F6"/>
    <w:multiLevelType w:val="hybridMultilevel"/>
    <w:tmpl w:val="2C06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0567CE"/>
    <w:multiLevelType w:val="hybridMultilevel"/>
    <w:tmpl w:val="CD4C620A"/>
    <w:lvl w:ilvl="0" w:tplc="812E680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BB28A0"/>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6">
    <w:nsid w:val="3AC85264"/>
    <w:multiLevelType w:val="hybridMultilevel"/>
    <w:tmpl w:val="643485E2"/>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8">
    <w:nsid w:val="59E14EAC"/>
    <w:multiLevelType w:val="hybridMultilevel"/>
    <w:tmpl w:val="377C210C"/>
    <w:lvl w:ilvl="0" w:tplc="2DCC6390">
      <w:start w:val="1"/>
      <w:numFmt w:val="decimal"/>
      <w:lvlText w:val="%1."/>
      <w:lvlJc w:val="left"/>
      <w:pPr>
        <w:ind w:left="644" w:hanging="360"/>
      </w:pPr>
      <w:rPr>
        <w:rFonts w:cs="Times New Roman" w:hint="default"/>
        <w:b w:val="0"/>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9">
    <w:nsid w:val="5A303171"/>
    <w:multiLevelType w:val="hybridMultilevel"/>
    <w:tmpl w:val="C4988964"/>
    <w:lvl w:ilvl="0" w:tplc="69D0C7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7A609D8"/>
    <w:multiLevelType w:val="hybridMultilevel"/>
    <w:tmpl w:val="CE229A66"/>
    <w:lvl w:ilvl="0" w:tplc="F3B408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794D4B27"/>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num w:numId="1">
    <w:abstractNumId w:val="7"/>
  </w:num>
  <w:num w:numId="2">
    <w:abstractNumId w:val="4"/>
  </w:num>
  <w:num w:numId="3">
    <w:abstractNumId w:val="3"/>
  </w:num>
  <w:num w:numId="4">
    <w:abstractNumId w:val="6"/>
  </w:num>
  <w:num w:numId="5">
    <w:abstractNumId w:val="9"/>
  </w:num>
  <w:num w:numId="6">
    <w:abstractNumId w:val="8"/>
  </w:num>
  <w:num w:numId="7">
    <w:abstractNumId w:val="10"/>
  </w:num>
  <w:num w:numId="8">
    <w:abstractNumId w:val="2"/>
  </w:num>
  <w:num w:numId="9">
    <w:abstractNumId w:val="0"/>
  </w:num>
  <w:num w:numId="10">
    <w:abstractNumId w:val="1"/>
  </w:num>
  <w:num w:numId="11">
    <w:abstractNumId w:val="11"/>
  </w:num>
  <w:num w:numId="12">
    <w:abstractNumId w:val="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er Astardzhiev">
    <w15:presenceInfo w15:providerId="None" w15:userId="Alexander Astardzhi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A6"/>
    <w:rsid w:val="00002FDB"/>
    <w:rsid w:val="00006A66"/>
    <w:rsid w:val="00007EE0"/>
    <w:rsid w:val="00011FBA"/>
    <w:rsid w:val="00022931"/>
    <w:rsid w:val="000233CC"/>
    <w:rsid w:val="00023D31"/>
    <w:rsid w:val="00024D3D"/>
    <w:rsid w:val="00025271"/>
    <w:rsid w:val="000264A7"/>
    <w:rsid w:val="00027CD4"/>
    <w:rsid w:val="00030913"/>
    <w:rsid w:val="00030B70"/>
    <w:rsid w:val="00030DDB"/>
    <w:rsid w:val="00032223"/>
    <w:rsid w:val="00036B3E"/>
    <w:rsid w:val="00041157"/>
    <w:rsid w:val="00042341"/>
    <w:rsid w:val="00045656"/>
    <w:rsid w:val="00051F4E"/>
    <w:rsid w:val="00053693"/>
    <w:rsid w:val="000549B6"/>
    <w:rsid w:val="00057B27"/>
    <w:rsid w:val="00060C84"/>
    <w:rsid w:val="00064052"/>
    <w:rsid w:val="00064CE2"/>
    <w:rsid w:val="00065561"/>
    <w:rsid w:val="000700E9"/>
    <w:rsid w:val="000717E6"/>
    <w:rsid w:val="0007325A"/>
    <w:rsid w:val="00073620"/>
    <w:rsid w:val="00073B94"/>
    <w:rsid w:val="00073D19"/>
    <w:rsid w:val="00074274"/>
    <w:rsid w:val="00083927"/>
    <w:rsid w:val="00083A36"/>
    <w:rsid w:val="00086F3C"/>
    <w:rsid w:val="000917F2"/>
    <w:rsid w:val="00091812"/>
    <w:rsid w:val="000935B9"/>
    <w:rsid w:val="00093F97"/>
    <w:rsid w:val="000963CD"/>
    <w:rsid w:val="00097010"/>
    <w:rsid w:val="00097B0B"/>
    <w:rsid w:val="000A276B"/>
    <w:rsid w:val="000A5EFE"/>
    <w:rsid w:val="000A6BAE"/>
    <w:rsid w:val="000A6FD4"/>
    <w:rsid w:val="000A7F50"/>
    <w:rsid w:val="000B00F5"/>
    <w:rsid w:val="000B05D3"/>
    <w:rsid w:val="000B2221"/>
    <w:rsid w:val="000B4336"/>
    <w:rsid w:val="000B6290"/>
    <w:rsid w:val="000C0508"/>
    <w:rsid w:val="000C3800"/>
    <w:rsid w:val="000C489A"/>
    <w:rsid w:val="000C5A4D"/>
    <w:rsid w:val="000C6E96"/>
    <w:rsid w:val="000D02D9"/>
    <w:rsid w:val="000D2E9D"/>
    <w:rsid w:val="000D35AD"/>
    <w:rsid w:val="000D38B8"/>
    <w:rsid w:val="000D6AF2"/>
    <w:rsid w:val="000D715D"/>
    <w:rsid w:val="000D7C81"/>
    <w:rsid w:val="000E0CF7"/>
    <w:rsid w:val="000E0FF2"/>
    <w:rsid w:val="000E340C"/>
    <w:rsid w:val="000E449A"/>
    <w:rsid w:val="000E5995"/>
    <w:rsid w:val="000E60BB"/>
    <w:rsid w:val="000E63FB"/>
    <w:rsid w:val="000E6540"/>
    <w:rsid w:val="000E6BFA"/>
    <w:rsid w:val="000E7317"/>
    <w:rsid w:val="000F014F"/>
    <w:rsid w:val="000F2683"/>
    <w:rsid w:val="000F2BE4"/>
    <w:rsid w:val="000F2C28"/>
    <w:rsid w:val="000F352D"/>
    <w:rsid w:val="000F3CE3"/>
    <w:rsid w:val="000F49F2"/>
    <w:rsid w:val="000F5605"/>
    <w:rsid w:val="000F6301"/>
    <w:rsid w:val="000F67AE"/>
    <w:rsid w:val="000F6A19"/>
    <w:rsid w:val="001023C4"/>
    <w:rsid w:val="00102869"/>
    <w:rsid w:val="0010358E"/>
    <w:rsid w:val="001035A1"/>
    <w:rsid w:val="00104855"/>
    <w:rsid w:val="00104DAA"/>
    <w:rsid w:val="00105A1D"/>
    <w:rsid w:val="0010720A"/>
    <w:rsid w:val="00110C9A"/>
    <w:rsid w:val="00113607"/>
    <w:rsid w:val="00114DB7"/>
    <w:rsid w:val="00114E98"/>
    <w:rsid w:val="0011632E"/>
    <w:rsid w:val="00120641"/>
    <w:rsid w:val="00122EF9"/>
    <w:rsid w:val="0012451A"/>
    <w:rsid w:val="001253FA"/>
    <w:rsid w:val="00127953"/>
    <w:rsid w:val="00127B6D"/>
    <w:rsid w:val="00130D6B"/>
    <w:rsid w:val="001319E1"/>
    <w:rsid w:val="00131BFB"/>
    <w:rsid w:val="00132A7B"/>
    <w:rsid w:val="00132F9C"/>
    <w:rsid w:val="0013337C"/>
    <w:rsid w:val="0013447E"/>
    <w:rsid w:val="00134931"/>
    <w:rsid w:val="00135F6C"/>
    <w:rsid w:val="00141046"/>
    <w:rsid w:val="0014200C"/>
    <w:rsid w:val="0014328A"/>
    <w:rsid w:val="001445E3"/>
    <w:rsid w:val="00145E91"/>
    <w:rsid w:val="001460AA"/>
    <w:rsid w:val="001478C0"/>
    <w:rsid w:val="00152884"/>
    <w:rsid w:val="00161AA3"/>
    <w:rsid w:val="001624A5"/>
    <w:rsid w:val="00167233"/>
    <w:rsid w:val="001710E9"/>
    <w:rsid w:val="0017184B"/>
    <w:rsid w:val="00171EF2"/>
    <w:rsid w:val="001721EE"/>
    <w:rsid w:val="001739D9"/>
    <w:rsid w:val="00173ECF"/>
    <w:rsid w:val="001749F6"/>
    <w:rsid w:val="00174F22"/>
    <w:rsid w:val="00177085"/>
    <w:rsid w:val="00177480"/>
    <w:rsid w:val="00177549"/>
    <w:rsid w:val="00180660"/>
    <w:rsid w:val="001835A0"/>
    <w:rsid w:val="001835D7"/>
    <w:rsid w:val="00184F22"/>
    <w:rsid w:val="001854A2"/>
    <w:rsid w:val="00187928"/>
    <w:rsid w:val="00191F46"/>
    <w:rsid w:val="00194111"/>
    <w:rsid w:val="001963CD"/>
    <w:rsid w:val="001A0013"/>
    <w:rsid w:val="001A13CE"/>
    <w:rsid w:val="001A1454"/>
    <w:rsid w:val="001A24BF"/>
    <w:rsid w:val="001A30BE"/>
    <w:rsid w:val="001A7084"/>
    <w:rsid w:val="001A7EBD"/>
    <w:rsid w:val="001B0039"/>
    <w:rsid w:val="001B2F1C"/>
    <w:rsid w:val="001B3A34"/>
    <w:rsid w:val="001B5C6A"/>
    <w:rsid w:val="001B7444"/>
    <w:rsid w:val="001C292A"/>
    <w:rsid w:val="001C4CD7"/>
    <w:rsid w:val="001C5495"/>
    <w:rsid w:val="001C5645"/>
    <w:rsid w:val="001C5A99"/>
    <w:rsid w:val="001C71B6"/>
    <w:rsid w:val="001D0674"/>
    <w:rsid w:val="001D20E3"/>
    <w:rsid w:val="001D3864"/>
    <w:rsid w:val="001E04EF"/>
    <w:rsid w:val="001E2F74"/>
    <w:rsid w:val="001E3CB9"/>
    <w:rsid w:val="001E577F"/>
    <w:rsid w:val="001E6F8B"/>
    <w:rsid w:val="001E7FB2"/>
    <w:rsid w:val="001F16ED"/>
    <w:rsid w:val="001F2311"/>
    <w:rsid w:val="001F26D8"/>
    <w:rsid w:val="001F2862"/>
    <w:rsid w:val="001F5C81"/>
    <w:rsid w:val="00200C8B"/>
    <w:rsid w:val="0020109F"/>
    <w:rsid w:val="00205D82"/>
    <w:rsid w:val="00207D59"/>
    <w:rsid w:val="00207F28"/>
    <w:rsid w:val="00212D23"/>
    <w:rsid w:val="00213202"/>
    <w:rsid w:val="002135F1"/>
    <w:rsid w:val="002141A1"/>
    <w:rsid w:val="00214DF2"/>
    <w:rsid w:val="00217566"/>
    <w:rsid w:val="00217619"/>
    <w:rsid w:val="0022107F"/>
    <w:rsid w:val="00221902"/>
    <w:rsid w:val="00222922"/>
    <w:rsid w:val="00222AE3"/>
    <w:rsid w:val="00223A3B"/>
    <w:rsid w:val="002240F3"/>
    <w:rsid w:val="0022461D"/>
    <w:rsid w:val="00224864"/>
    <w:rsid w:val="00224957"/>
    <w:rsid w:val="00226916"/>
    <w:rsid w:val="00230C39"/>
    <w:rsid w:val="00231AAD"/>
    <w:rsid w:val="00233C85"/>
    <w:rsid w:val="00233E6C"/>
    <w:rsid w:val="002355A4"/>
    <w:rsid w:val="00235715"/>
    <w:rsid w:val="00237BD6"/>
    <w:rsid w:val="00240166"/>
    <w:rsid w:val="00241961"/>
    <w:rsid w:val="00241C1C"/>
    <w:rsid w:val="00242168"/>
    <w:rsid w:val="0024320A"/>
    <w:rsid w:val="00244438"/>
    <w:rsid w:val="00244653"/>
    <w:rsid w:val="002457B8"/>
    <w:rsid w:val="00251424"/>
    <w:rsid w:val="0025269B"/>
    <w:rsid w:val="0025301B"/>
    <w:rsid w:val="00253FAF"/>
    <w:rsid w:val="002549A4"/>
    <w:rsid w:val="0025507C"/>
    <w:rsid w:val="002572AA"/>
    <w:rsid w:val="002607E1"/>
    <w:rsid w:val="00261A9B"/>
    <w:rsid w:val="00265271"/>
    <w:rsid w:val="00266AB5"/>
    <w:rsid w:val="00266D7D"/>
    <w:rsid w:val="00267879"/>
    <w:rsid w:val="00267948"/>
    <w:rsid w:val="0027165F"/>
    <w:rsid w:val="0027420D"/>
    <w:rsid w:val="002742A9"/>
    <w:rsid w:val="00275879"/>
    <w:rsid w:val="00276D55"/>
    <w:rsid w:val="00277556"/>
    <w:rsid w:val="00280EF9"/>
    <w:rsid w:val="002862FD"/>
    <w:rsid w:val="00286B36"/>
    <w:rsid w:val="00287852"/>
    <w:rsid w:val="0029666E"/>
    <w:rsid w:val="00297478"/>
    <w:rsid w:val="002A0534"/>
    <w:rsid w:val="002A08BE"/>
    <w:rsid w:val="002A1899"/>
    <w:rsid w:val="002A4F53"/>
    <w:rsid w:val="002A4F88"/>
    <w:rsid w:val="002A602B"/>
    <w:rsid w:val="002A795D"/>
    <w:rsid w:val="002B015A"/>
    <w:rsid w:val="002B1910"/>
    <w:rsid w:val="002B1C65"/>
    <w:rsid w:val="002B5576"/>
    <w:rsid w:val="002B5825"/>
    <w:rsid w:val="002B5921"/>
    <w:rsid w:val="002B5E14"/>
    <w:rsid w:val="002B6BD7"/>
    <w:rsid w:val="002B70FF"/>
    <w:rsid w:val="002C4A37"/>
    <w:rsid w:val="002C5AFC"/>
    <w:rsid w:val="002C6074"/>
    <w:rsid w:val="002D090B"/>
    <w:rsid w:val="002D2D1A"/>
    <w:rsid w:val="002D3D5C"/>
    <w:rsid w:val="002D42B5"/>
    <w:rsid w:val="002D5B35"/>
    <w:rsid w:val="002D72F6"/>
    <w:rsid w:val="002D790E"/>
    <w:rsid w:val="002E1530"/>
    <w:rsid w:val="002E1A0F"/>
    <w:rsid w:val="002E3B1C"/>
    <w:rsid w:val="002E3B73"/>
    <w:rsid w:val="002E7BBF"/>
    <w:rsid w:val="002F2BD1"/>
    <w:rsid w:val="002F4B19"/>
    <w:rsid w:val="002F51AD"/>
    <w:rsid w:val="002F5377"/>
    <w:rsid w:val="002F56A6"/>
    <w:rsid w:val="002F725D"/>
    <w:rsid w:val="00300BEA"/>
    <w:rsid w:val="00301232"/>
    <w:rsid w:val="00303B01"/>
    <w:rsid w:val="00305C80"/>
    <w:rsid w:val="00314E22"/>
    <w:rsid w:val="0031515C"/>
    <w:rsid w:val="0031597E"/>
    <w:rsid w:val="00316550"/>
    <w:rsid w:val="003172B3"/>
    <w:rsid w:val="00322521"/>
    <w:rsid w:val="0032503C"/>
    <w:rsid w:val="003263CB"/>
    <w:rsid w:val="0032698F"/>
    <w:rsid w:val="003276C8"/>
    <w:rsid w:val="003306D0"/>
    <w:rsid w:val="003327DF"/>
    <w:rsid w:val="00335507"/>
    <w:rsid w:val="00336E8D"/>
    <w:rsid w:val="00337DBF"/>
    <w:rsid w:val="00342340"/>
    <w:rsid w:val="003430A8"/>
    <w:rsid w:val="0034345D"/>
    <w:rsid w:val="00345308"/>
    <w:rsid w:val="00350EBF"/>
    <w:rsid w:val="00352B3C"/>
    <w:rsid w:val="00352DA2"/>
    <w:rsid w:val="00353834"/>
    <w:rsid w:val="0035415D"/>
    <w:rsid w:val="003602F7"/>
    <w:rsid w:val="00361F03"/>
    <w:rsid w:val="003661A5"/>
    <w:rsid w:val="00370494"/>
    <w:rsid w:val="00371B50"/>
    <w:rsid w:val="0037211B"/>
    <w:rsid w:val="00372B21"/>
    <w:rsid w:val="00373DE5"/>
    <w:rsid w:val="003766C1"/>
    <w:rsid w:val="00382E2E"/>
    <w:rsid w:val="00383A63"/>
    <w:rsid w:val="00384607"/>
    <w:rsid w:val="0038585F"/>
    <w:rsid w:val="00385A2B"/>
    <w:rsid w:val="00387AAC"/>
    <w:rsid w:val="003943A4"/>
    <w:rsid w:val="00394C6B"/>
    <w:rsid w:val="00394CE2"/>
    <w:rsid w:val="00396CE5"/>
    <w:rsid w:val="00397283"/>
    <w:rsid w:val="003A08DC"/>
    <w:rsid w:val="003A1577"/>
    <w:rsid w:val="003A2B64"/>
    <w:rsid w:val="003A443D"/>
    <w:rsid w:val="003A473E"/>
    <w:rsid w:val="003A644F"/>
    <w:rsid w:val="003A67B4"/>
    <w:rsid w:val="003A7665"/>
    <w:rsid w:val="003B1B95"/>
    <w:rsid w:val="003B22EE"/>
    <w:rsid w:val="003B3349"/>
    <w:rsid w:val="003C1924"/>
    <w:rsid w:val="003C4593"/>
    <w:rsid w:val="003C59FB"/>
    <w:rsid w:val="003D001B"/>
    <w:rsid w:val="003D05A9"/>
    <w:rsid w:val="003D0F9F"/>
    <w:rsid w:val="003D1757"/>
    <w:rsid w:val="003D1C40"/>
    <w:rsid w:val="003E33E3"/>
    <w:rsid w:val="003E47E5"/>
    <w:rsid w:val="003E56F2"/>
    <w:rsid w:val="003E6AC9"/>
    <w:rsid w:val="003E7540"/>
    <w:rsid w:val="003E7831"/>
    <w:rsid w:val="003F0C24"/>
    <w:rsid w:val="003F16D4"/>
    <w:rsid w:val="003F2363"/>
    <w:rsid w:val="003F36C6"/>
    <w:rsid w:val="003F6713"/>
    <w:rsid w:val="003F6BB8"/>
    <w:rsid w:val="00400220"/>
    <w:rsid w:val="00401692"/>
    <w:rsid w:val="004021A6"/>
    <w:rsid w:val="0040279E"/>
    <w:rsid w:val="00402BA6"/>
    <w:rsid w:val="00403F3D"/>
    <w:rsid w:val="004041A6"/>
    <w:rsid w:val="004115F5"/>
    <w:rsid w:val="00414266"/>
    <w:rsid w:val="00414DFB"/>
    <w:rsid w:val="00416A6D"/>
    <w:rsid w:val="004201A7"/>
    <w:rsid w:val="004221E4"/>
    <w:rsid w:val="0042551E"/>
    <w:rsid w:val="00430490"/>
    <w:rsid w:val="00431B23"/>
    <w:rsid w:val="00436E79"/>
    <w:rsid w:val="004429DD"/>
    <w:rsid w:val="00442E7A"/>
    <w:rsid w:val="00445907"/>
    <w:rsid w:val="00445A37"/>
    <w:rsid w:val="0044600C"/>
    <w:rsid w:val="00446570"/>
    <w:rsid w:val="00446788"/>
    <w:rsid w:val="00446F65"/>
    <w:rsid w:val="004502CE"/>
    <w:rsid w:val="004505A8"/>
    <w:rsid w:val="00450C04"/>
    <w:rsid w:val="00452E9F"/>
    <w:rsid w:val="00452FE4"/>
    <w:rsid w:val="004544A1"/>
    <w:rsid w:val="0045794A"/>
    <w:rsid w:val="004608E6"/>
    <w:rsid w:val="0046183A"/>
    <w:rsid w:val="00463793"/>
    <w:rsid w:val="00464BC6"/>
    <w:rsid w:val="00470E40"/>
    <w:rsid w:val="00473616"/>
    <w:rsid w:val="004741E8"/>
    <w:rsid w:val="0048203F"/>
    <w:rsid w:val="004846A0"/>
    <w:rsid w:val="004848C0"/>
    <w:rsid w:val="0048629A"/>
    <w:rsid w:val="00487A30"/>
    <w:rsid w:val="00487BBA"/>
    <w:rsid w:val="004918B7"/>
    <w:rsid w:val="00495169"/>
    <w:rsid w:val="0049520F"/>
    <w:rsid w:val="004953CA"/>
    <w:rsid w:val="004957F8"/>
    <w:rsid w:val="00497B8D"/>
    <w:rsid w:val="004A0143"/>
    <w:rsid w:val="004A1111"/>
    <w:rsid w:val="004A26F8"/>
    <w:rsid w:val="004A408C"/>
    <w:rsid w:val="004A5A86"/>
    <w:rsid w:val="004A7D4C"/>
    <w:rsid w:val="004A7EAF"/>
    <w:rsid w:val="004B0F79"/>
    <w:rsid w:val="004B1D0B"/>
    <w:rsid w:val="004B1EC0"/>
    <w:rsid w:val="004B20FC"/>
    <w:rsid w:val="004B3391"/>
    <w:rsid w:val="004B4FD2"/>
    <w:rsid w:val="004B53BD"/>
    <w:rsid w:val="004C035A"/>
    <w:rsid w:val="004C0F90"/>
    <w:rsid w:val="004C1E75"/>
    <w:rsid w:val="004C2DAC"/>
    <w:rsid w:val="004C3C7E"/>
    <w:rsid w:val="004C535A"/>
    <w:rsid w:val="004C61EE"/>
    <w:rsid w:val="004C7E1C"/>
    <w:rsid w:val="004D0B5A"/>
    <w:rsid w:val="004D140D"/>
    <w:rsid w:val="004D4315"/>
    <w:rsid w:val="004D4FB0"/>
    <w:rsid w:val="004D634A"/>
    <w:rsid w:val="004D789B"/>
    <w:rsid w:val="004D797A"/>
    <w:rsid w:val="004D7FB0"/>
    <w:rsid w:val="004E3617"/>
    <w:rsid w:val="004E6F05"/>
    <w:rsid w:val="004F4880"/>
    <w:rsid w:val="004F6ED3"/>
    <w:rsid w:val="004F744F"/>
    <w:rsid w:val="004F76B6"/>
    <w:rsid w:val="00500854"/>
    <w:rsid w:val="005044D9"/>
    <w:rsid w:val="00505A85"/>
    <w:rsid w:val="00505EA7"/>
    <w:rsid w:val="00506B4A"/>
    <w:rsid w:val="00506E07"/>
    <w:rsid w:val="00506E80"/>
    <w:rsid w:val="00511BC1"/>
    <w:rsid w:val="00512259"/>
    <w:rsid w:val="005128E2"/>
    <w:rsid w:val="00512A9D"/>
    <w:rsid w:val="005130A4"/>
    <w:rsid w:val="005139DA"/>
    <w:rsid w:val="005178E8"/>
    <w:rsid w:val="00520633"/>
    <w:rsid w:val="00524A3A"/>
    <w:rsid w:val="00524CD2"/>
    <w:rsid w:val="005258F9"/>
    <w:rsid w:val="00525D95"/>
    <w:rsid w:val="00527EB9"/>
    <w:rsid w:val="00532003"/>
    <w:rsid w:val="00532A52"/>
    <w:rsid w:val="0053553F"/>
    <w:rsid w:val="00535FE6"/>
    <w:rsid w:val="00537D9B"/>
    <w:rsid w:val="00540C00"/>
    <w:rsid w:val="00540F29"/>
    <w:rsid w:val="0054164B"/>
    <w:rsid w:val="0054449B"/>
    <w:rsid w:val="00545E3D"/>
    <w:rsid w:val="00546F69"/>
    <w:rsid w:val="0054723D"/>
    <w:rsid w:val="005475F4"/>
    <w:rsid w:val="005478E0"/>
    <w:rsid w:val="00550316"/>
    <w:rsid w:val="0055043B"/>
    <w:rsid w:val="00551542"/>
    <w:rsid w:val="00554AA4"/>
    <w:rsid w:val="00554C43"/>
    <w:rsid w:val="00555276"/>
    <w:rsid w:val="00555641"/>
    <w:rsid w:val="00556611"/>
    <w:rsid w:val="00556BA4"/>
    <w:rsid w:val="00557A68"/>
    <w:rsid w:val="005600FC"/>
    <w:rsid w:val="00560D7E"/>
    <w:rsid w:val="00561E13"/>
    <w:rsid w:val="00562C91"/>
    <w:rsid w:val="0056407F"/>
    <w:rsid w:val="00570EC3"/>
    <w:rsid w:val="0057247E"/>
    <w:rsid w:val="00576A1F"/>
    <w:rsid w:val="005770F5"/>
    <w:rsid w:val="00577417"/>
    <w:rsid w:val="00581F67"/>
    <w:rsid w:val="005824E6"/>
    <w:rsid w:val="00582790"/>
    <w:rsid w:val="00583626"/>
    <w:rsid w:val="00584234"/>
    <w:rsid w:val="00592ACB"/>
    <w:rsid w:val="0059456A"/>
    <w:rsid w:val="00595E0C"/>
    <w:rsid w:val="005A0179"/>
    <w:rsid w:val="005A0E83"/>
    <w:rsid w:val="005A1DB6"/>
    <w:rsid w:val="005A4DBA"/>
    <w:rsid w:val="005A565D"/>
    <w:rsid w:val="005A573B"/>
    <w:rsid w:val="005A6DC8"/>
    <w:rsid w:val="005A6FB6"/>
    <w:rsid w:val="005A7107"/>
    <w:rsid w:val="005B1008"/>
    <w:rsid w:val="005B17F3"/>
    <w:rsid w:val="005B22B8"/>
    <w:rsid w:val="005B6585"/>
    <w:rsid w:val="005C01C0"/>
    <w:rsid w:val="005C0357"/>
    <w:rsid w:val="005C0C59"/>
    <w:rsid w:val="005C1E39"/>
    <w:rsid w:val="005C2772"/>
    <w:rsid w:val="005C4E0D"/>
    <w:rsid w:val="005C58A8"/>
    <w:rsid w:val="005C74A5"/>
    <w:rsid w:val="005C7F2F"/>
    <w:rsid w:val="005D01CF"/>
    <w:rsid w:val="005D0ACC"/>
    <w:rsid w:val="005D1B91"/>
    <w:rsid w:val="005D34D5"/>
    <w:rsid w:val="005D78C5"/>
    <w:rsid w:val="005D7DFC"/>
    <w:rsid w:val="005E2E34"/>
    <w:rsid w:val="005E3097"/>
    <w:rsid w:val="005E3C30"/>
    <w:rsid w:val="005E4F87"/>
    <w:rsid w:val="005E5D5A"/>
    <w:rsid w:val="005E7C01"/>
    <w:rsid w:val="005F0FA2"/>
    <w:rsid w:val="005F4353"/>
    <w:rsid w:val="005F45D8"/>
    <w:rsid w:val="00601FBC"/>
    <w:rsid w:val="00602B3E"/>
    <w:rsid w:val="00603C8F"/>
    <w:rsid w:val="006056D9"/>
    <w:rsid w:val="00606AFF"/>
    <w:rsid w:val="00606E90"/>
    <w:rsid w:val="00607302"/>
    <w:rsid w:val="00607E76"/>
    <w:rsid w:val="00613D59"/>
    <w:rsid w:val="00614111"/>
    <w:rsid w:val="00615AFC"/>
    <w:rsid w:val="006161CF"/>
    <w:rsid w:val="006165A3"/>
    <w:rsid w:val="006179D2"/>
    <w:rsid w:val="00620209"/>
    <w:rsid w:val="0062177D"/>
    <w:rsid w:val="00624EF1"/>
    <w:rsid w:val="0062565C"/>
    <w:rsid w:val="006274CF"/>
    <w:rsid w:val="006339C9"/>
    <w:rsid w:val="00633F31"/>
    <w:rsid w:val="006352BA"/>
    <w:rsid w:val="00636B81"/>
    <w:rsid w:val="006371F1"/>
    <w:rsid w:val="00642CAA"/>
    <w:rsid w:val="006439B5"/>
    <w:rsid w:val="00645C8C"/>
    <w:rsid w:val="00647A8C"/>
    <w:rsid w:val="00653A85"/>
    <w:rsid w:val="00655779"/>
    <w:rsid w:val="0065656A"/>
    <w:rsid w:val="00657148"/>
    <w:rsid w:val="0066196A"/>
    <w:rsid w:val="00662C0A"/>
    <w:rsid w:val="00662FFA"/>
    <w:rsid w:val="006638E4"/>
    <w:rsid w:val="006641E2"/>
    <w:rsid w:val="00665372"/>
    <w:rsid w:val="00667D20"/>
    <w:rsid w:val="00670509"/>
    <w:rsid w:val="0067469E"/>
    <w:rsid w:val="00676F44"/>
    <w:rsid w:val="006837F4"/>
    <w:rsid w:val="00684AEE"/>
    <w:rsid w:val="0068517E"/>
    <w:rsid w:val="00686704"/>
    <w:rsid w:val="006872C2"/>
    <w:rsid w:val="00690C1C"/>
    <w:rsid w:val="00692A9A"/>
    <w:rsid w:val="00693FD9"/>
    <w:rsid w:val="00695ECE"/>
    <w:rsid w:val="0069619D"/>
    <w:rsid w:val="00696827"/>
    <w:rsid w:val="00697811"/>
    <w:rsid w:val="00697ED6"/>
    <w:rsid w:val="006A0EBE"/>
    <w:rsid w:val="006A1D0F"/>
    <w:rsid w:val="006A30BD"/>
    <w:rsid w:val="006A7703"/>
    <w:rsid w:val="006A776E"/>
    <w:rsid w:val="006B0F4F"/>
    <w:rsid w:val="006B540A"/>
    <w:rsid w:val="006B5FF2"/>
    <w:rsid w:val="006B7C2D"/>
    <w:rsid w:val="006C306D"/>
    <w:rsid w:val="006C512E"/>
    <w:rsid w:val="006C562A"/>
    <w:rsid w:val="006C703C"/>
    <w:rsid w:val="006C7BBB"/>
    <w:rsid w:val="006D1BAD"/>
    <w:rsid w:val="006E3771"/>
    <w:rsid w:val="006E750A"/>
    <w:rsid w:val="006F086E"/>
    <w:rsid w:val="006F53A6"/>
    <w:rsid w:val="006F70B1"/>
    <w:rsid w:val="007002BE"/>
    <w:rsid w:val="007003E1"/>
    <w:rsid w:val="0070059D"/>
    <w:rsid w:val="00700B67"/>
    <w:rsid w:val="00701B27"/>
    <w:rsid w:val="0070343D"/>
    <w:rsid w:val="00707692"/>
    <w:rsid w:val="00710DC0"/>
    <w:rsid w:val="00714499"/>
    <w:rsid w:val="00714C41"/>
    <w:rsid w:val="007153DD"/>
    <w:rsid w:val="00715F5C"/>
    <w:rsid w:val="00716A49"/>
    <w:rsid w:val="007200A8"/>
    <w:rsid w:val="007209A1"/>
    <w:rsid w:val="00720D2E"/>
    <w:rsid w:val="007252A3"/>
    <w:rsid w:val="00725639"/>
    <w:rsid w:val="00726FA5"/>
    <w:rsid w:val="00730C56"/>
    <w:rsid w:val="007310BF"/>
    <w:rsid w:val="00731CF9"/>
    <w:rsid w:val="007320C9"/>
    <w:rsid w:val="007329CA"/>
    <w:rsid w:val="00733220"/>
    <w:rsid w:val="0073410A"/>
    <w:rsid w:val="0073418E"/>
    <w:rsid w:val="00736A40"/>
    <w:rsid w:val="007372EE"/>
    <w:rsid w:val="007418EC"/>
    <w:rsid w:val="00744BFE"/>
    <w:rsid w:val="00745CC5"/>
    <w:rsid w:val="00745CDE"/>
    <w:rsid w:val="00745E12"/>
    <w:rsid w:val="00747953"/>
    <w:rsid w:val="0075244C"/>
    <w:rsid w:val="00752E9A"/>
    <w:rsid w:val="00753264"/>
    <w:rsid w:val="0075415F"/>
    <w:rsid w:val="00755174"/>
    <w:rsid w:val="00755E22"/>
    <w:rsid w:val="007569DE"/>
    <w:rsid w:val="007577CE"/>
    <w:rsid w:val="0075789F"/>
    <w:rsid w:val="00762549"/>
    <w:rsid w:val="00763961"/>
    <w:rsid w:val="00765F3A"/>
    <w:rsid w:val="00767357"/>
    <w:rsid w:val="007703EF"/>
    <w:rsid w:val="007753BB"/>
    <w:rsid w:val="007759C8"/>
    <w:rsid w:val="00775D6A"/>
    <w:rsid w:val="007766FD"/>
    <w:rsid w:val="0077777E"/>
    <w:rsid w:val="00780EAD"/>
    <w:rsid w:val="00781848"/>
    <w:rsid w:val="00781DCF"/>
    <w:rsid w:val="00782271"/>
    <w:rsid w:val="007830B4"/>
    <w:rsid w:val="007860E3"/>
    <w:rsid w:val="00790757"/>
    <w:rsid w:val="00791422"/>
    <w:rsid w:val="00791545"/>
    <w:rsid w:val="00795E56"/>
    <w:rsid w:val="007A1F73"/>
    <w:rsid w:val="007A41E7"/>
    <w:rsid w:val="007A6B10"/>
    <w:rsid w:val="007A6F93"/>
    <w:rsid w:val="007A6FFB"/>
    <w:rsid w:val="007B1192"/>
    <w:rsid w:val="007B355D"/>
    <w:rsid w:val="007C279A"/>
    <w:rsid w:val="007D060E"/>
    <w:rsid w:val="007D1246"/>
    <w:rsid w:val="007D2B8D"/>
    <w:rsid w:val="007D7FF5"/>
    <w:rsid w:val="007E0437"/>
    <w:rsid w:val="007E14FB"/>
    <w:rsid w:val="007E1F31"/>
    <w:rsid w:val="007E1F8C"/>
    <w:rsid w:val="007E2A5B"/>
    <w:rsid w:val="007E7428"/>
    <w:rsid w:val="007E7C5A"/>
    <w:rsid w:val="007F2628"/>
    <w:rsid w:val="007F2AE7"/>
    <w:rsid w:val="007F3074"/>
    <w:rsid w:val="007F4E1F"/>
    <w:rsid w:val="007F67C6"/>
    <w:rsid w:val="007F6882"/>
    <w:rsid w:val="007F6C5C"/>
    <w:rsid w:val="007F74EB"/>
    <w:rsid w:val="007F7C9E"/>
    <w:rsid w:val="00800F98"/>
    <w:rsid w:val="00803D58"/>
    <w:rsid w:val="008046AD"/>
    <w:rsid w:val="00804871"/>
    <w:rsid w:val="008050C9"/>
    <w:rsid w:val="008053CE"/>
    <w:rsid w:val="008078F4"/>
    <w:rsid w:val="0081002A"/>
    <w:rsid w:val="00810E4E"/>
    <w:rsid w:val="00811D25"/>
    <w:rsid w:val="00812A64"/>
    <w:rsid w:val="00812D22"/>
    <w:rsid w:val="00812FE1"/>
    <w:rsid w:val="00813D86"/>
    <w:rsid w:val="00813E47"/>
    <w:rsid w:val="00813EFE"/>
    <w:rsid w:val="00815A87"/>
    <w:rsid w:val="00815AF2"/>
    <w:rsid w:val="008178CA"/>
    <w:rsid w:val="0082148B"/>
    <w:rsid w:val="00821557"/>
    <w:rsid w:val="008217DE"/>
    <w:rsid w:val="00821F98"/>
    <w:rsid w:val="0082261C"/>
    <w:rsid w:val="00824DA4"/>
    <w:rsid w:val="00832981"/>
    <w:rsid w:val="00833BBA"/>
    <w:rsid w:val="0083414E"/>
    <w:rsid w:val="0083574F"/>
    <w:rsid w:val="00841B22"/>
    <w:rsid w:val="00841F8C"/>
    <w:rsid w:val="00842A98"/>
    <w:rsid w:val="008435EB"/>
    <w:rsid w:val="00850B58"/>
    <w:rsid w:val="008513A7"/>
    <w:rsid w:val="0085148D"/>
    <w:rsid w:val="008566B2"/>
    <w:rsid w:val="00856E4B"/>
    <w:rsid w:val="00857008"/>
    <w:rsid w:val="0085714C"/>
    <w:rsid w:val="0086247E"/>
    <w:rsid w:val="008626B7"/>
    <w:rsid w:val="0086390E"/>
    <w:rsid w:val="008660E9"/>
    <w:rsid w:val="008662D2"/>
    <w:rsid w:val="008664E2"/>
    <w:rsid w:val="0086723E"/>
    <w:rsid w:val="00871AD1"/>
    <w:rsid w:val="00873A8F"/>
    <w:rsid w:val="00873D27"/>
    <w:rsid w:val="00886C82"/>
    <w:rsid w:val="00886F37"/>
    <w:rsid w:val="00887137"/>
    <w:rsid w:val="00890282"/>
    <w:rsid w:val="00890659"/>
    <w:rsid w:val="00894A13"/>
    <w:rsid w:val="00894FCB"/>
    <w:rsid w:val="008953FB"/>
    <w:rsid w:val="008955E5"/>
    <w:rsid w:val="00895EDF"/>
    <w:rsid w:val="00897F61"/>
    <w:rsid w:val="008A01A7"/>
    <w:rsid w:val="008A10D9"/>
    <w:rsid w:val="008A4B5C"/>
    <w:rsid w:val="008A59CC"/>
    <w:rsid w:val="008B0CB7"/>
    <w:rsid w:val="008B121B"/>
    <w:rsid w:val="008B1978"/>
    <w:rsid w:val="008B25AA"/>
    <w:rsid w:val="008B2813"/>
    <w:rsid w:val="008B37EB"/>
    <w:rsid w:val="008B4ACD"/>
    <w:rsid w:val="008B5534"/>
    <w:rsid w:val="008B77D5"/>
    <w:rsid w:val="008B7A8D"/>
    <w:rsid w:val="008C13A5"/>
    <w:rsid w:val="008C2E85"/>
    <w:rsid w:val="008C37B7"/>
    <w:rsid w:val="008C5527"/>
    <w:rsid w:val="008C5EFA"/>
    <w:rsid w:val="008C7334"/>
    <w:rsid w:val="008C7DF9"/>
    <w:rsid w:val="008D2B90"/>
    <w:rsid w:val="008D3409"/>
    <w:rsid w:val="008D601B"/>
    <w:rsid w:val="008D62C6"/>
    <w:rsid w:val="008D6560"/>
    <w:rsid w:val="008D7BA9"/>
    <w:rsid w:val="008E476C"/>
    <w:rsid w:val="008E5768"/>
    <w:rsid w:val="008E6E51"/>
    <w:rsid w:val="008E7A2B"/>
    <w:rsid w:val="008F1DA8"/>
    <w:rsid w:val="008F1F1B"/>
    <w:rsid w:val="008F2B60"/>
    <w:rsid w:val="008F6781"/>
    <w:rsid w:val="008F7CCA"/>
    <w:rsid w:val="008F7E41"/>
    <w:rsid w:val="009025D3"/>
    <w:rsid w:val="00905A28"/>
    <w:rsid w:val="009111D9"/>
    <w:rsid w:val="00911E0A"/>
    <w:rsid w:val="00911E82"/>
    <w:rsid w:val="0091540A"/>
    <w:rsid w:val="00916003"/>
    <w:rsid w:val="0091642C"/>
    <w:rsid w:val="0091684C"/>
    <w:rsid w:val="00920677"/>
    <w:rsid w:val="00920C6D"/>
    <w:rsid w:val="009211DA"/>
    <w:rsid w:val="00922413"/>
    <w:rsid w:val="00923A0B"/>
    <w:rsid w:val="00923A0D"/>
    <w:rsid w:val="00924541"/>
    <w:rsid w:val="0093026F"/>
    <w:rsid w:val="0093031C"/>
    <w:rsid w:val="00930FD9"/>
    <w:rsid w:val="009374DD"/>
    <w:rsid w:val="009403D5"/>
    <w:rsid w:val="00941BD4"/>
    <w:rsid w:val="0094627F"/>
    <w:rsid w:val="0094654A"/>
    <w:rsid w:val="009479BF"/>
    <w:rsid w:val="00951777"/>
    <w:rsid w:val="00951C0F"/>
    <w:rsid w:val="00954A0C"/>
    <w:rsid w:val="00954E4D"/>
    <w:rsid w:val="00956501"/>
    <w:rsid w:val="00956882"/>
    <w:rsid w:val="009600E4"/>
    <w:rsid w:val="00960356"/>
    <w:rsid w:val="00965629"/>
    <w:rsid w:val="00965AB6"/>
    <w:rsid w:val="009670D6"/>
    <w:rsid w:val="00967F32"/>
    <w:rsid w:val="0097093E"/>
    <w:rsid w:val="00972776"/>
    <w:rsid w:val="0097379F"/>
    <w:rsid w:val="00975739"/>
    <w:rsid w:val="009802F9"/>
    <w:rsid w:val="00980866"/>
    <w:rsid w:val="00981EB9"/>
    <w:rsid w:val="00983B61"/>
    <w:rsid w:val="00984BFC"/>
    <w:rsid w:val="00985337"/>
    <w:rsid w:val="00986409"/>
    <w:rsid w:val="00991E18"/>
    <w:rsid w:val="009932B7"/>
    <w:rsid w:val="00995060"/>
    <w:rsid w:val="009953EB"/>
    <w:rsid w:val="009955FB"/>
    <w:rsid w:val="0099769F"/>
    <w:rsid w:val="00997E68"/>
    <w:rsid w:val="009A1623"/>
    <w:rsid w:val="009A4C0E"/>
    <w:rsid w:val="009A4D5F"/>
    <w:rsid w:val="009A58E0"/>
    <w:rsid w:val="009A730F"/>
    <w:rsid w:val="009B0789"/>
    <w:rsid w:val="009B3069"/>
    <w:rsid w:val="009B318B"/>
    <w:rsid w:val="009B4A3E"/>
    <w:rsid w:val="009B5F64"/>
    <w:rsid w:val="009B6563"/>
    <w:rsid w:val="009C0AF7"/>
    <w:rsid w:val="009C0CA8"/>
    <w:rsid w:val="009C2A95"/>
    <w:rsid w:val="009C3072"/>
    <w:rsid w:val="009C6D3C"/>
    <w:rsid w:val="009D0BB3"/>
    <w:rsid w:val="009D16CC"/>
    <w:rsid w:val="009D6CB9"/>
    <w:rsid w:val="009D7AB1"/>
    <w:rsid w:val="009E17E6"/>
    <w:rsid w:val="009E2720"/>
    <w:rsid w:val="009E2B42"/>
    <w:rsid w:val="009E32B7"/>
    <w:rsid w:val="009E33B2"/>
    <w:rsid w:val="009E6421"/>
    <w:rsid w:val="009E7F8E"/>
    <w:rsid w:val="009F4139"/>
    <w:rsid w:val="009F44F9"/>
    <w:rsid w:val="009F4959"/>
    <w:rsid w:val="009F553B"/>
    <w:rsid w:val="009F6146"/>
    <w:rsid w:val="00A0173E"/>
    <w:rsid w:val="00A01D51"/>
    <w:rsid w:val="00A02194"/>
    <w:rsid w:val="00A03BD0"/>
    <w:rsid w:val="00A12A75"/>
    <w:rsid w:val="00A144EE"/>
    <w:rsid w:val="00A159A2"/>
    <w:rsid w:val="00A16962"/>
    <w:rsid w:val="00A229F5"/>
    <w:rsid w:val="00A22B3C"/>
    <w:rsid w:val="00A23EB7"/>
    <w:rsid w:val="00A244B0"/>
    <w:rsid w:val="00A256D0"/>
    <w:rsid w:val="00A25C00"/>
    <w:rsid w:val="00A2786D"/>
    <w:rsid w:val="00A27DE4"/>
    <w:rsid w:val="00A30D73"/>
    <w:rsid w:val="00A316FF"/>
    <w:rsid w:val="00A31D1A"/>
    <w:rsid w:val="00A3353D"/>
    <w:rsid w:val="00A34AFD"/>
    <w:rsid w:val="00A34FA4"/>
    <w:rsid w:val="00A366CB"/>
    <w:rsid w:val="00A36F61"/>
    <w:rsid w:val="00A41580"/>
    <w:rsid w:val="00A4252B"/>
    <w:rsid w:val="00A4264E"/>
    <w:rsid w:val="00A43A7C"/>
    <w:rsid w:val="00A43F13"/>
    <w:rsid w:val="00A443B3"/>
    <w:rsid w:val="00A4595E"/>
    <w:rsid w:val="00A46C56"/>
    <w:rsid w:val="00A474A0"/>
    <w:rsid w:val="00A47FA1"/>
    <w:rsid w:val="00A53040"/>
    <w:rsid w:val="00A5416F"/>
    <w:rsid w:val="00A56D12"/>
    <w:rsid w:val="00A609CF"/>
    <w:rsid w:val="00A60A6A"/>
    <w:rsid w:val="00A6371F"/>
    <w:rsid w:val="00A6443C"/>
    <w:rsid w:val="00A64ABA"/>
    <w:rsid w:val="00A650CA"/>
    <w:rsid w:val="00A65711"/>
    <w:rsid w:val="00A67D27"/>
    <w:rsid w:val="00A710A5"/>
    <w:rsid w:val="00A7138B"/>
    <w:rsid w:val="00A72085"/>
    <w:rsid w:val="00A728CC"/>
    <w:rsid w:val="00A72928"/>
    <w:rsid w:val="00A72D67"/>
    <w:rsid w:val="00A72FAC"/>
    <w:rsid w:val="00A7433B"/>
    <w:rsid w:val="00A757ED"/>
    <w:rsid w:val="00A760E7"/>
    <w:rsid w:val="00A80E64"/>
    <w:rsid w:val="00A81B3F"/>
    <w:rsid w:val="00A84523"/>
    <w:rsid w:val="00A90EA7"/>
    <w:rsid w:val="00A922B4"/>
    <w:rsid w:val="00A93C5A"/>
    <w:rsid w:val="00A93EC1"/>
    <w:rsid w:val="00AA0316"/>
    <w:rsid w:val="00AA1A89"/>
    <w:rsid w:val="00AA1DCA"/>
    <w:rsid w:val="00AA2C15"/>
    <w:rsid w:val="00AA3AD2"/>
    <w:rsid w:val="00AA60E2"/>
    <w:rsid w:val="00AA6F7D"/>
    <w:rsid w:val="00AA70B7"/>
    <w:rsid w:val="00AB3B64"/>
    <w:rsid w:val="00AB4FD4"/>
    <w:rsid w:val="00AC0D88"/>
    <w:rsid w:val="00AC149B"/>
    <w:rsid w:val="00AC1A61"/>
    <w:rsid w:val="00AC221E"/>
    <w:rsid w:val="00AC2AD8"/>
    <w:rsid w:val="00AC4280"/>
    <w:rsid w:val="00AC76A4"/>
    <w:rsid w:val="00AC7BBF"/>
    <w:rsid w:val="00AD0357"/>
    <w:rsid w:val="00AD24E6"/>
    <w:rsid w:val="00AD38B0"/>
    <w:rsid w:val="00AD45A4"/>
    <w:rsid w:val="00AD79DB"/>
    <w:rsid w:val="00AD7E3D"/>
    <w:rsid w:val="00AE5FD0"/>
    <w:rsid w:val="00AE66A6"/>
    <w:rsid w:val="00AE712D"/>
    <w:rsid w:val="00AF0494"/>
    <w:rsid w:val="00AF1BA8"/>
    <w:rsid w:val="00AF1C3D"/>
    <w:rsid w:val="00AF1D56"/>
    <w:rsid w:val="00AF20B7"/>
    <w:rsid w:val="00AF377C"/>
    <w:rsid w:val="00AF41D2"/>
    <w:rsid w:val="00AF4539"/>
    <w:rsid w:val="00AF4815"/>
    <w:rsid w:val="00AF6346"/>
    <w:rsid w:val="00AF645B"/>
    <w:rsid w:val="00AF6DEF"/>
    <w:rsid w:val="00AF7A72"/>
    <w:rsid w:val="00B00120"/>
    <w:rsid w:val="00B015C1"/>
    <w:rsid w:val="00B02E6A"/>
    <w:rsid w:val="00B063F0"/>
    <w:rsid w:val="00B07E4A"/>
    <w:rsid w:val="00B07EE0"/>
    <w:rsid w:val="00B11B83"/>
    <w:rsid w:val="00B16106"/>
    <w:rsid w:val="00B16472"/>
    <w:rsid w:val="00B218E3"/>
    <w:rsid w:val="00B24356"/>
    <w:rsid w:val="00B25CC2"/>
    <w:rsid w:val="00B267D2"/>
    <w:rsid w:val="00B36842"/>
    <w:rsid w:val="00B4156F"/>
    <w:rsid w:val="00B41E08"/>
    <w:rsid w:val="00B42271"/>
    <w:rsid w:val="00B4375D"/>
    <w:rsid w:val="00B44321"/>
    <w:rsid w:val="00B4674B"/>
    <w:rsid w:val="00B4744C"/>
    <w:rsid w:val="00B50CF0"/>
    <w:rsid w:val="00B51231"/>
    <w:rsid w:val="00B516E5"/>
    <w:rsid w:val="00B5372E"/>
    <w:rsid w:val="00B53FB3"/>
    <w:rsid w:val="00B55097"/>
    <w:rsid w:val="00B55A11"/>
    <w:rsid w:val="00B56E2A"/>
    <w:rsid w:val="00B60352"/>
    <w:rsid w:val="00B61B65"/>
    <w:rsid w:val="00B62CCD"/>
    <w:rsid w:val="00B62DD1"/>
    <w:rsid w:val="00B63665"/>
    <w:rsid w:val="00B63FF0"/>
    <w:rsid w:val="00B6453C"/>
    <w:rsid w:val="00B65229"/>
    <w:rsid w:val="00B6728C"/>
    <w:rsid w:val="00B67514"/>
    <w:rsid w:val="00B72353"/>
    <w:rsid w:val="00B735AE"/>
    <w:rsid w:val="00B75245"/>
    <w:rsid w:val="00B7552E"/>
    <w:rsid w:val="00B756C0"/>
    <w:rsid w:val="00B75E47"/>
    <w:rsid w:val="00B81F86"/>
    <w:rsid w:val="00B849CF"/>
    <w:rsid w:val="00B84C8B"/>
    <w:rsid w:val="00B85C28"/>
    <w:rsid w:val="00B907C8"/>
    <w:rsid w:val="00B91CF5"/>
    <w:rsid w:val="00B91FD1"/>
    <w:rsid w:val="00B93F79"/>
    <w:rsid w:val="00B96E1B"/>
    <w:rsid w:val="00B96F06"/>
    <w:rsid w:val="00BA0057"/>
    <w:rsid w:val="00BA0B53"/>
    <w:rsid w:val="00BA1553"/>
    <w:rsid w:val="00BA1621"/>
    <w:rsid w:val="00BA303B"/>
    <w:rsid w:val="00BA3ED8"/>
    <w:rsid w:val="00BB0EF9"/>
    <w:rsid w:val="00BB1D3B"/>
    <w:rsid w:val="00BB326C"/>
    <w:rsid w:val="00BB3FEB"/>
    <w:rsid w:val="00BB472B"/>
    <w:rsid w:val="00BB5780"/>
    <w:rsid w:val="00BB57A8"/>
    <w:rsid w:val="00BB6DCF"/>
    <w:rsid w:val="00BB7145"/>
    <w:rsid w:val="00BB7B4C"/>
    <w:rsid w:val="00BC04E5"/>
    <w:rsid w:val="00BC0BDD"/>
    <w:rsid w:val="00BC1C60"/>
    <w:rsid w:val="00BC295A"/>
    <w:rsid w:val="00BC2A5C"/>
    <w:rsid w:val="00BC2F08"/>
    <w:rsid w:val="00BC322F"/>
    <w:rsid w:val="00BC3FFD"/>
    <w:rsid w:val="00BC4090"/>
    <w:rsid w:val="00BC464C"/>
    <w:rsid w:val="00BC6034"/>
    <w:rsid w:val="00BC72CD"/>
    <w:rsid w:val="00BC73DD"/>
    <w:rsid w:val="00BC7899"/>
    <w:rsid w:val="00BD1D75"/>
    <w:rsid w:val="00BD4473"/>
    <w:rsid w:val="00BD46DA"/>
    <w:rsid w:val="00BD7394"/>
    <w:rsid w:val="00BE0074"/>
    <w:rsid w:val="00BE1782"/>
    <w:rsid w:val="00BE1C32"/>
    <w:rsid w:val="00BE41F9"/>
    <w:rsid w:val="00BE7427"/>
    <w:rsid w:val="00BF0154"/>
    <w:rsid w:val="00BF124C"/>
    <w:rsid w:val="00BF1C47"/>
    <w:rsid w:val="00BF4D21"/>
    <w:rsid w:val="00BF4E70"/>
    <w:rsid w:val="00BF5CF6"/>
    <w:rsid w:val="00BF63C4"/>
    <w:rsid w:val="00C00727"/>
    <w:rsid w:val="00C02A88"/>
    <w:rsid w:val="00C07F2B"/>
    <w:rsid w:val="00C10AE5"/>
    <w:rsid w:val="00C12CEE"/>
    <w:rsid w:val="00C13A23"/>
    <w:rsid w:val="00C13A58"/>
    <w:rsid w:val="00C20C63"/>
    <w:rsid w:val="00C22AE8"/>
    <w:rsid w:val="00C22B2F"/>
    <w:rsid w:val="00C22C6B"/>
    <w:rsid w:val="00C24AD4"/>
    <w:rsid w:val="00C25167"/>
    <w:rsid w:val="00C251D1"/>
    <w:rsid w:val="00C255B4"/>
    <w:rsid w:val="00C25A16"/>
    <w:rsid w:val="00C27319"/>
    <w:rsid w:val="00C27917"/>
    <w:rsid w:val="00C30A60"/>
    <w:rsid w:val="00C33575"/>
    <w:rsid w:val="00C3488F"/>
    <w:rsid w:val="00C34F36"/>
    <w:rsid w:val="00C350FC"/>
    <w:rsid w:val="00C35351"/>
    <w:rsid w:val="00C35D0A"/>
    <w:rsid w:val="00C377BD"/>
    <w:rsid w:val="00C401BE"/>
    <w:rsid w:val="00C4267A"/>
    <w:rsid w:val="00C42DA1"/>
    <w:rsid w:val="00C450AB"/>
    <w:rsid w:val="00C45E00"/>
    <w:rsid w:val="00C45F71"/>
    <w:rsid w:val="00C46016"/>
    <w:rsid w:val="00C461B0"/>
    <w:rsid w:val="00C467E7"/>
    <w:rsid w:val="00C47CCF"/>
    <w:rsid w:val="00C47E7D"/>
    <w:rsid w:val="00C518EB"/>
    <w:rsid w:val="00C521D6"/>
    <w:rsid w:val="00C5250C"/>
    <w:rsid w:val="00C52672"/>
    <w:rsid w:val="00C53F4A"/>
    <w:rsid w:val="00C53F66"/>
    <w:rsid w:val="00C555DA"/>
    <w:rsid w:val="00C56B2A"/>
    <w:rsid w:val="00C5737B"/>
    <w:rsid w:val="00C6517C"/>
    <w:rsid w:val="00C65E13"/>
    <w:rsid w:val="00C717C7"/>
    <w:rsid w:val="00C75200"/>
    <w:rsid w:val="00C76410"/>
    <w:rsid w:val="00C765C5"/>
    <w:rsid w:val="00C836D1"/>
    <w:rsid w:val="00C84452"/>
    <w:rsid w:val="00C84874"/>
    <w:rsid w:val="00C85301"/>
    <w:rsid w:val="00C87575"/>
    <w:rsid w:val="00C906A2"/>
    <w:rsid w:val="00C9295D"/>
    <w:rsid w:val="00C93D03"/>
    <w:rsid w:val="00C95D91"/>
    <w:rsid w:val="00CA0BEB"/>
    <w:rsid w:val="00CA0DE0"/>
    <w:rsid w:val="00CA0E18"/>
    <w:rsid w:val="00CA1810"/>
    <w:rsid w:val="00CA2431"/>
    <w:rsid w:val="00CA3210"/>
    <w:rsid w:val="00CA51AF"/>
    <w:rsid w:val="00CA527C"/>
    <w:rsid w:val="00CB03FD"/>
    <w:rsid w:val="00CB0DF9"/>
    <w:rsid w:val="00CB323A"/>
    <w:rsid w:val="00CB5AA6"/>
    <w:rsid w:val="00CB5BD4"/>
    <w:rsid w:val="00CB5D50"/>
    <w:rsid w:val="00CB697E"/>
    <w:rsid w:val="00CB6F0E"/>
    <w:rsid w:val="00CB6FF5"/>
    <w:rsid w:val="00CC0079"/>
    <w:rsid w:val="00CC2411"/>
    <w:rsid w:val="00CC3CEE"/>
    <w:rsid w:val="00CC496C"/>
    <w:rsid w:val="00CC4AD9"/>
    <w:rsid w:val="00CC5FC0"/>
    <w:rsid w:val="00CC7BE8"/>
    <w:rsid w:val="00CD1344"/>
    <w:rsid w:val="00CD18F2"/>
    <w:rsid w:val="00CD39AC"/>
    <w:rsid w:val="00CD4270"/>
    <w:rsid w:val="00CD5EE4"/>
    <w:rsid w:val="00CD6DBB"/>
    <w:rsid w:val="00CD6F2A"/>
    <w:rsid w:val="00CD7042"/>
    <w:rsid w:val="00CE0DD5"/>
    <w:rsid w:val="00CE199C"/>
    <w:rsid w:val="00CE1A5A"/>
    <w:rsid w:val="00CE5439"/>
    <w:rsid w:val="00CF069F"/>
    <w:rsid w:val="00CF1B4B"/>
    <w:rsid w:val="00CF51A0"/>
    <w:rsid w:val="00D02FF2"/>
    <w:rsid w:val="00D03D0C"/>
    <w:rsid w:val="00D03F3B"/>
    <w:rsid w:val="00D0417F"/>
    <w:rsid w:val="00D04674"/>
    <w:rsid w:val="00D06811"/>
    <w:rsid w:val="00D1052D"/>
    <w:rsid w:val="00D12CFA"/>
    <w:rsid w:val="00D13F64"/>
    <w:rsid w:val="00D13F76"/>
    <w:rsid w:val="00D14AF1"/>
    <w:rsid w:val="00D21F58"/>
    <w:rsid w:val="00D21FB4"/>
    <w:rsid w:val="00D22AC6"/>
    <w:rsid w:val="00D23EEA"/>
    <w:rsid w:val="00D24904"/>
    <w:rsid w:val="00D26932"/>
    <w:rsid w:val="00D26B99"/>
    <w:rsid w:val="00D27313"/>
    <w:rsid w:val="00D277E4"/>
    <w:rsid w:val="00D3146F"/>
    <w:rsid w:val="00D342DB"/>
    <w:rsid w:val="00D34DA2"/>
    <w:rsid w:val="00D40CF6"/>
    <w:rsid w:val="00D411D7"/>
    <w:rsid w:val="00D43A22"/>
    <w:rsid w:val="00D4598B"/>
    <w:rsid w:val="00D47EE0"/>
    <w:rsid w:val="00D5099E"/>
    <w:rsid w:val="00D51B1E"/>
    <w:rsid w:val="00D52A19"/>
    <w:rsid w:val="00D53C5F"/>
    <w:rsid w:val="00D543EE"/>
    <w:rsid w:val="00D56D6B"/>
    <w:rsid w:val="00D5715D"/>
    <w:rsid w:val="00D57BC1"/>
    <w:rsid w:val="00D627B4"/>
    <w:rsid w:val="00D66F7C"/>
    <w:rsid w:val="00D672DC"/>
    <w:rsid w:val="00D67BBE"/>
    <w:rsid w:val="00D71211"/>
    <w:rsid w:val="00D71F65"/>
    <w:rsid w:val="00D72DE6"/>
    <w:rsid w:val="00D73970"/>
    <w:rsid w:val="00D77A2B"/>
    <w:rsid w:val="00D80CA6"/>
    <w:rsid w:val="00D819BD"/>
    <w:rsid w:val="00D81DA9"/>
    <w:rsid w:val="00D81EA3"/>
    <w:rsid w:val="00D84DFE"/>
    <w:rsid w:val="00D84FBE"/>
    <w:rsid w:val="00D86E6F"/>
    <w:rsid w:val="00D905D3"/>
    <w:rsid w:val="00D91001"/>
    <w:rsid w:val="00D9169F"/>
    <w:rsid w:val="00D94CCA"/>
    <w:rsid w:val="00DA0D89"/>
    <w:rsid w:val="00DA2435"/>
    <w:rsid w:val="00DA38F8"/>
    <w:rsid w:val="00DA39C4"/>
    <w:rsid w:val="00DA75C0"/>
    <w:rsid w:val="00DB0B59"/>
    <w:rsid w:val="00DB1789"/>
    <w:rsid w:val="00DB3C19"/>
    <w:rsid w:val="00DB4705"/>
    <w:rsid w:val="00DB4A27"/>
    <w:rsid w:val="00DB5CBE"/>
    <w:rsid w:val="00DB7426"/>
    <w:rsid w:val="00DC2164"/>
    <w:rsid w:val="00DC7EE3"/>
    <w:rsid w:val="00DD0D5F"/>
    <w:rsid w:val="00DD30C7"/>
    <w:rsid w:val="00DD3AB8"/>
    <w:rsid w:val="00DD42CF"/>
    <w:rsid w:val="00DD4972"/>
    <w:rsid w:val="00DD6F47"/>
    <w:rsid w:val="00DD6F75"/>
    <w:rsid w:val="00DE036D"/>
    <w:rsid w:val="00DE0AE1"/>
    <w:rsid w:val="00DE4696"/>
    <w:rsid w:val="00DE6951"/>
    <w:rsid w:val="00DF00E1"/>
    <w:rsid w:val="00DF18D7"/>
    <w:rsid w:val="00DF217B"/>
    <w:rsid w:val="00DF30EF"/>
    <w:rsid w:val="00DF38C2"/>
    <w:rsid w:val="00DF38DB"/>
    <w:rsid w:val="00DF3BD4"/>
    <w:rsid w:val="00DF6957"/>
    <w:rsid w:val="00DF7258"/>
    <w:rsid w:val="00E00BD2"/>
    <w:rsid w:val="00E0118B"/>
    <w:rsid w:val="00E016A0"/>
    <w:rsid w:val="00E022B1"/>
    <w:rsid w:val="00E04064"/>
    <w:rsid w:val="00E05576"/>
    <w:rsid w:val="00E06231"/>
    <w:rsid w:val="00E07BCF"/>
    <w:rsid w:val="00E11DC5"/>
    <w:rsid w:val="00E12E4C"/>
    <w:rsid w:val="00E16140"/>
    <w:rsid w:val="00E1618E"/>
    <w:rsid w:val="00E17EF7"/>
    <w:rsid w:val="00E202A5"/>
    <w:rsid w:val="00E21540"/>
    <w:rsid w:val="00E2238C"/>
    <w:rsid w:val="00E22959"/>
    <w:rsid w:val="00E23A1F"/>
    <w:rsid w:val="00E23E60"/>
    <w:rsid w:val="00E24549"/>
    <w:rsid w:val="00E30DEB"/>
    <w:rsid w:val="00E33889"/>
    <w:rsid w:val="00E36AD1"/>
    <w:rsid w:val="00E4066B"/>
    <w:rsid w:val="00E428D0"/>
    <w:rsid w:val="00E44914"/>
    <w:rsid w:val="00E46663"/>
    <w:rsid w:val="00E477B0"/>
    <w:rsid w:val="00E47878"/>
    <w:rsid w:val="00E53958"/>
    <w:rsid w:val="00E53F9F"/>
    <w:rsid w:val="00E55174"/>
    <w:rsid w:val="00E57DAD"/>
    <w:rsid w:val="00E625AC"/>
    <w:rsid w:val="00E62C75"/>
    <w:rsid w:val="00E64E64"/>
    <w:rsid w:val="00E66FE0"/>
    <w:rsid w:val="00E67AE7"/>
    <w:rsid w:val="00E67E43"/>
    <w:rsid w:val="00E738A2"/>
    <w:rsid w:val="00E765CF"/>
    <w:rsid w:val="00E775EE"/>
    <w:rsid w:val="00E77ED8"/>
    <w:rsid w:val="00E811D0"/>
    <w:rsid w:val="00E81476"/>
    <w:rsid w:val="00E82426"/>
    <w:rsid w:val="00E8329F"/>
    <w:rsid w:val="00E83428"/>
    <w:rsid w:val="00E846F5"/>
    <w:rsid w:val="00E903F6"/>
    <w:rsid w:val="00E904A6"/>
    <w:rsid w:val="00E90551"/>
    <w:rsid w:val="00E92592"/>
    <w:rsid w:val="00E94417"/>
    <w:rsid w:val="00E94A02"/>
    <w:rsid w:val="00E97107"/>
    <w:rsid w:val="00E977AC"/>
    <w:rsid w:val="00EA1DE8"/>
    <w:rsid w:val="00EA2AAF"/>
    <w:rsid w:val="00EA497C"/>
    <w:rsid w:val="00EA5147"/>
    <w:rsid w:val="00EA596F"/>
    <w:rsid w:val="00EA730D"/>
    <w:rsid w:val="00EA79DF"/>
    <w:rsid w:val="00EB0E60"/>
    <w:rsid w:val="00EB11FB"/>
    <w:rsid w:val="00EB22B3"/>
    <w:rsid w:val="00EB234E"/>
    <w:rsid w:val="00EB3242"/>
    <w:rsid w:val="00EB3723"/>
    <w:rsid w:val="00EB5D68"/>
    <w:rsid w:val="00EB65D3"/>
    <w:rsid w:val="00EC0B9E"/>
    <w:rsid w:val="00EC120E"/>
    <w:rsid w:val="00EC18A3"/>
    <w:rsid w:val="00EC25C6"/>
    <w:rsid w:val="00ED4C78"/>
    <w:rsid w:val="00ED519B"/>
    <w:rsid w:val="00ED5788"/>
    <w:rsid w:val="00ED6C4A"/>
    <w:rsid w:val="00EE0467"/>
    <w:rsid w:val="00EE083A"/>
    <w:rsid w:val="00EE0B62"/>
    <w:rsid w:val="00EE11A9"/>
    <w:rsid w:val="00EE2508"/>
    <w:rsid w:val="00EE3D05"/>
    <w:rsid w:val="00EE67D9"/>
    <w:rsid w:val="00EE6C52"/>
    <w:rsid w:val="00EF1FC5"/>
    <w:rsid w:val="00EF4513"/>
    <w:rsid w:val="00EF5F4D"/>
    <w:rsid w:val="00EF5F65"/>
    <w:rsid w:val="00EF74DE"/>
    <w:rsid w:val="00EF7D67"/>
    <w:rsid w:val="00F02BEA"/>
    <w:rsid w:val="00F02FF5"/>
    <w:rsid w:val="00F14DB8"/>
    <w:rsid w:val="00F17750"/>
    <w:rsid w:val="00F21F0C"/>
    <w:rsid w:val="00F223F1"/>
    <w:rsid w:val="00F231A5"/>
    <w:rsid w:val="00F246DD"/>
    <w:rsid w:val="00F252D5"/>
    <w:rsid w:val="00F254E5"/>
    <w:rsid w:val="00F26E64"/>
    <w:rsid w:val="00F2790E"/>
    <w:rsid w:val="00F31036"/>
    <w:rsid w:val="00F35A3A"/>
    <w:rsid w:val="00F37589"/>
    <w:rsid w:val="00F4002B"/>
    <w:rsid w:val="00F40CD1"/>
    <w:rsid w:val="00F418A0"/>
    <w:rsid w:val="00F427F0"/>
    <w:rsid w:val="00F43D70"/>
    <w:rsid w:val="00F43DD7"/>
    <w:rsid w:val="00F44F63"/>
    <w:rsid w:val="00F466D9"/>
    <w:rsid w:val="00F50249"/>
    <w:rsid w:val="00F50338"/>
    <w:rsid w:val="00F50B86"/>
    <w:rsid w:val="00F511BE"/>
    <w:rsid w:val="00F512FE"/>
    <w:rsid w:val="00F51C5F"/>
    <w:rsid w:val="00F544B1"/>
    <w:rsid w:val="00F550E6"/>
    <w:rsid w:val="00F5653E"/>
    <w:rsid w:val="00F57A46"/>
    <w:rsid w:val="00F6221D"/>
    <w:rsid w:val="00F62A40"/>
    <w:rsid w:val="00F62CBF"/>
    <w:rsid w:val="00F62D03"/>
    <w:rsid w:val="00F63545"/>
    <w:rsid w:val="00F64ADB"/>
    <w:rsid w:val="00F6523F"/>
    <w:rsid w:val="00F652B2"/>
    <w:rsid w:val="00F711B5"/>
    <w:rsid w:val="00F72ECC"/>
    <w:rsid w:val="00F74FF0"/>
    <w:rsid w:val="00F82BAF"/>
    <w:rsid w:val="00F84294"/>
    <w:rsid w:val="00F8676E"/>
    <w:rsid w:val="00F94498"/>
    <w:rsid w:val="00F94888"/>
    <w:rsid w:val="00F9568A"/>
    <w:rsid w:val="00F97530"/>
    <w:rsid w:val="00FA1188"/>
    <w:rsid w:val="00FA1FC0"/>
    <w:rsid w:val="00FA3015"/>
    <w:rsid w:val="00FA4368"/>
    <w:rsid w:val="00FB4DD6"/>
    <w:rsid w:val="00FB4DE6"/>
    <w:rsid w:val="00FB5210"/>
    <w:rsid w:val="00FB5CA8"/>
    <w:rsid w:val="00FB7799"/>
    <w:rsid w:val="00FC0620"/>
    <w:rsid w:val="00FC0F45"/>
    <w:rsid w:val="00FC31E0"/>
    <w:rsid w:val="00FC328B"/>
    <w:rsid w:val="00FC6250"/>
    <w:rsid w:val="00FC65B3"/>
    <w:rsid w:val="00FC6C6E"/>
    <w:rsid w:val="00FC7C16"/>
    <w:rsid w:val="00FD0D77"/>
    <w:rsid w:val="00FD5C23"/>
    <w:rsid w:val="00FD6DF6"/>
    <w:rsid w:val="00FE1E9A"/>
    <w:rsid w:val="00FE2BFC"/>
    <w:rsid w:val="00FE4A0E"/>
    <w:rsid w:val="00FE4C23"/>
    <w:rsid w:val="00FE7C76"/>
    <w:rsid w:val="00FF3125"/>
    <w:rsid w:val="00FF34E5"/>
    <w:rsid w:val="00FF401F"/>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2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iPriority w:val="99"/>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styleId="TOCHeading">
    <w:name w:val="TOC Heading"/>
    <w:basedOn w:val="Heading1"/>
    <w:next w:val="Normal"/>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A60A6A"/>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A60A6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A60A6A"/>
    <w:pPr>
      <w:spacing w:after="100"/>
      <w:ind w:left="440"/>
    </w:pPr>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iPriority w:val="99"/>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styleId="TOCHeading">
    <w:name w:val="TOC Heading"/>
    <w:basedOn w:val="Heading1"/>
    <w:next w:val="Normal"/>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A60A6A"/>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A60A6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A60A6A"/>
    <w:pPr>
      <w:spacing w:after="100"/>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9550">
      <w:bodyDiv w:val="1"/>
      <w:marLeft w:val="0"/>
      <w:marRight w:val="0"/>
      <w:marTop w:val="0"/>
      <w:marBottom w:val="0"/>
      <w:divBdr>
        <w:top w:val="none" w:sz="0" w:space="0" w:color="auto"/>
        <w:left w:val="none" w:sz="0" w:space="0" w:color="auto"/>
        <w:bottom w:val="none" w:sz="0" w:space="0" w:color="auto"/>
        <w:right w:val="none" w:sz="0" w:space="0" w:color="auto"/>
      </w:divBdr>
    </w:div>
    <w:div w:id="302857656">
      <w:bodyDiv w:val="1"/>
      <w:marLeft w:val="0"/>
      <w:marRight w:val="0"/>
      <w:marTop w:val="0"/>
      <w:marBottom w:val="0"/>
      <w:divBdr>
        <w:top w:val="none" w:sz="0" w:space="0" w:color="auto"/>
        <w:left w:val="none" w:sz="0" w:space="0" w:color="auto"/>
        <w:bottom w:val="none" w:sz="0" w:space="0" w:color="auto"/>
        <w:right w:val="none" w:sz="0" w:space="0" w:color="auto"/>
      </w:divBdr>
    </w:div>
    <w:div w:id="1242331987">
      <w:bodyDiv w:val="1"/>
      <w:marLeft w:val="0"/>
      <w:marRight w:val="0"/>
      <w:marTop w:val="0"/>
      <w:marBottom w:val="0"/>
      <w:divBdr>
        <w:top w:val="none" w:sz="0" w:space="0" w:color="auto"/>
        <w:left w:val="none" w:sz="0" w:space="0" w:color="auto"/>
        <w:bottom w:val="none" w:sz="0" w:space="0" w:color="auto"/>
        <w:right w:val="none" w:sz="0" w:space="0" w:color="auto"/>
      </w:divBdr>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1816410541">
      <w:bodyDiv w:val="1"/>
      <w:marLeft w:val="0"/>
      <w:marRight w:val="0"/>
      <w:marTop w:val="0"/>
      <w:marBottom w:val="0"/>
      <w:divBdr>
        <w:top w:val="none" w:sz="0" w:space="0" w:color="auto"/>
        <w:left w:val="none" w:sz="0" w:space="0" w:color="auto"/>
        <w:bottom w:val="none" w:sz="0" w:space="0" w:color="auto"/>
        <w:right w:val="none" w:sz="0" w:space="0" w:color="auto"/>
      </w:divBdr>
    </w:div>
    <w:div w:id="207607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0708C-C200-4B0E-A2CC-98B03830C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23</Pages>
  <Words>9127</Words>
  <Characters>52024</Characters>
  <Application>Microsoft Office Word</Application>
  <DocSecurity>0</DocSecurity>
  <Lines>433</Lines>
  <Paragraphs>122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Dimitrina Pavlova</dc:creator>
  <cp:lastModifiedBy>Ralitsa Vasileva</cp:lastModifiedBy>
  <cp:revision>18</cp:revision>
  <cp:lastPrinted>2020-02-18T08:55:00Z</cp:lastPrinted>
  <dcterms:created xsi:type="dcterms:W3CDTF">2020-04-30T13:23:00Z</dcterms:created>
  <dcterms:modified xsi:type="dcterms:W3CDTF">2020-05-12T09:23:00Z</dcterms:modified>
</cp:coreProperties>
</file>